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1.xml" ContentType="application/vnd.openxmlformats-officedocument.wordprocessingml.header+xml"/>
  <Override PartName="/word/footer16.xml" ContentType="application/vnd.openxmlformats-officedocument.wordprocessingml.footer+xml"/>
  <Override PartName="/word/header32.xml" ContentType="application/vnd.openxmlformats-officedocument.wordprocessingml.header+xml"/>
  <Override PartName="/word/footer1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5.xml" ContentType="application/vnd.openxmlformats-officedocument.wordprocessingml.header+xml"/>
  <Override PartName="/word/footer20.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2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footer24.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4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294C1" w14:textId="6983180C" w:rsidR="005C38A4" w:rsidRPr="00D5087F" w:rsidRDefault="008343DF" w:rsidP="608ABA93">
      <w:pPr>
        <w:rPr>
          <w:rFonts w:ascii="Segoe UI Symbol" w:hAnsi="Segoe UI Symbol"/>
        </w:rPr>
      </w:pPr>
      <w:r w:rsidRPr="608ABA93">
        <w:rPr>
          <w:rFonts w:ascii="Segoe UI Symbol" w:hAnsi="Segoe UI Symbol"/>
        </w:rPr>
        <w:t xml:space="preserve"> </w:t>
      </w:r>
      <w:r w:rsidRPr="608ABA93">
        <w:rPr>
          <w:rFonts w:ascii="Calibri" w:hAnsi="Calibri" w:cs="Calibri"/>
          <w:noProof/>
          <w:sz w:val="22"/>
          <w:szCs w:val="22"/>
          <w:lang w:eastAsia="zh-CN"/>
        </w:rPr>
        <w:t xml:space="preserve">         </w:t>
      </w:r>
      <w:r w:rsidR="00E01D24">
        <w:object w:dxaOrig="5165" w:dyaOrig="2019" w14:anchorId="458A66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46.5pt" o:ole="">
            <v:imagedata r:id="rId10" o:title=""/>
          </v:shape>
          <o:OLEObject Type="Embed" ProgID="Unknown" ShapeID="_x0000_i1025" DrawAspect="Content" ObjectID="_1811583242" r:id="rId11"/>
        </w:object>
      </w:r>
      <w:r w:rsidRPr="608ABA93">
        <w:rPr>
          <w:rFonts w:ascii="Calibri" w:hAnsi="Calibri" w:cs="Calibri"/>
          <w:noProof/>
          <w:sz w:val="22"/>
          <w:szCs w:val="22"/>
          <w:lang w:eastAsia="zh-CN"/>
        </w:rPr>
        <w:t xml:space="preserve">              </w:t>
      </w:r>
      <w:r w:rsidR="73BA9260">
        <w:rPr>
          <w:noProof/>
        </w:rPr>
        <w:drawing>
          <wp:inline distT="0" distB="0" distL="0" distR="0" wp14:anchorId="0E9CD263" wp14:editId="610F66A0">
            <wp:extent cx="1105535" cy="612140"/>
            <wp:effectExtent l="0" t="0" r="18415" b="16510"/>
            <wp:docPr id="2896463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05535" cy="612140"/>
                    </a:xfrm>
                    <a:prstGeom prst="rect">
                      <a:avLst/>
                    </a:prstGeom>
                    <a:noFill/>
                    <a:ln>
                      <a:noFill/>
                    </a:ln>
                  </pic:spPr>
                </pic:pic>
              </a:graphicData>
            </a:graphic>
          </wp:inline>
        </w:drawing>
      </w:r>
      <w:r w:rsidRPr="608ABA93">
        <w:rPr>
          <w:rFonts w:ascii="Calibri" w:hAnsi="Calibri" w:cs="Calibri"/>
          <w:noProof/>
          <w:sz w:val="22"/>
          <w:szCs w:val="22"/>
          <w:lang w:eastAsia="zh-CN"/>
        </w:rPr>
        <w:t xml:space="preserve">                                                                                                </w:t>
      </w:r>
    </w:p>
    <w:p w14:paraId="242AE696" w14:textId="77777777" w:rsidR="001C4671" w:rsidRPr="00D5087F" w:rsidRDefault="001C4671" w:rsidP="001D5093">
      <w:pPr>
        <w:suppressAutoHyphens/>
        <w:spacing w:after="0"/>
        <w:ind w:right="0"/>
        <w:rPr>
          <w:rFonts w:ascii="Segoe UI Symbol" w:hAnsi="Segoe UI Symbol"/>
          <w:b/>
          <w:noProof/>
          <w:color w:val="000000" w:themeColor="text1"/>
          <w:spacing w:val="-2"/>
        </w:rPr>
      </w:pPr>
    </w:p>
    <w:p w14:paraId="20AA09D9" w14:textId="7A619CD6" w:rsidR="00C62652" w:rsidRPr="00190A0D" w:rsidRDefault="00C62652" w:rsidP="00FF683B">
      <w:pPr>
        <w:pStyle w:val="Heading1a"/>
        <w:keepNext w:val="0"/>
        <w:spacing w:after="0"/>
        <w:ind w:right="0"/>
        <w:rPr>
          <w:rFonts w:ascii="Segoe UI Symbol" w:hAnsi="Segoe UI Symbol"/>
          <w:smallCaps w:val="0"/>
          <w:sz w:val="48"/>
          <w:szCs w:val="48"/>
        </w:rPr>
      </w:pPr>
      <w:r w:rsidRPr="00190A0D">
        <w:rPr>
          <w:rFonts w:ascii="Segoe UI Symbol" w:hAnsi="Segoe UI Symbol"/>
          <w:smallCaps w:val="0"/>
          <w:sz w:val="48"/>
          <w:szCs w:val="48"/>
        </w:rPr>
        <w:t>Specific Procurement Notice</w:t>
      </w:r>
    </w:p>
    <w:p w14:paraId="36489F1A" w14:textId="26715ED2" w:rsidR="00C62652" w:rsidRPr="00190A0D" w:rsidRDefault="0091555B" w:rsidP="0091555B">
      <w:pPr>
        <w:pStyle w:val="Heading1a"/>
        <w:keepNext w:val="0"/>
        <w:tabs>
          <w:tab w:val="center" w:pos="4500"/>
          <w:tab w:val="left" w:pos="7600"/>
        </w:tabs>
        <w:spacing w:after="0"/>
        <w:ind w:right="0"/>
        <w:jc w:val="left"/>
        <w:rPr>
          <w:rFonts w:ascii="Segoe UI Symbol" w:hAnsi="Segoe UI Symbol"/>
          <w:smallCaps w:val="0"/>
          <w:sz w:val="36"/>
          <w:szCs w:val="36"/>
        </w:rPr>
      </w:pPr>
      <w:r>
        <w:rPr>
          <w:rFonts w:ascii="Segoe UI Symbol" w:hAnsi="Segoe UI Symbol"/>
          <w:smallCaps w:val="0"/>
          <w:sz w:val="36"/>
          <w:szCs w:val="36"/>
        </w:rPr>
        <w:tab/>
      </w:r>
      <w:r w:rsidR="00C62652" w:rsidRPr="00190A0D">
        <w:rPr>
          <w:rFonts w:ascii="Segoe UI Symbol" w:hAnsi="Segoe UI Symbol"/>
          <w:smallCaps w:val="0"/>
          <w:sz w:val="36"/>
          <w:szCs w:val="36"/>
        </w:rPr>
        <w:t>Invitation for Bids</w:t>
      </w:r>
      <w:r w:rsidR="00FF683B" w:rsidRPr="00190A0D">
        <w:rPr>
          <w:rFonts w:ascii="Segoe UI Symbol" w:hAnsi="Segoe UI Symbol"/>
          <w:smallCaps w:val="0"/>
          <w:sz w:val="36"/>
          <w:szCs w:val="36"/>
        </w:rPr>
        <w:t xml:space="preserve"> for</w:t>
      </w:r>
      <w:r>
        <w:rPr>
          <w:rFonts w:ascii="Segoe UI Symbol" w:hAnsi="Segoe UI Symbol"/>
          <w:smallCaps w:val="0"/>
          <w:sz w:val="36"/>
          <w:szCs w:val="36"/>
        </w:rPr>
        <w:tab/>
      </w:r>
    </w:p>
    <w:p w14:paraId="1B0C828D" w14:textId="77777777" w:rsidR="00C62652" w:rsidRDefault="00C62652" w:rsidP="00C62652">
      <w:pPr>
        <w:spacing w:after="0"/>
        <w:ind w:right="0"/>
        <w:jc w:val="center"/>
        <w:rPr>
          <w:rFonts w:ascii="Segoe UI Symbol" w:hAnsi="Segoe UI Symbol"/>
          <w:b/>
          <w:bCs/>
          <w:sz w:val="36"/>
          <w:szCs w:val="36"/>
        </w:rPr>
      </w:pPr>
      <w:r w:rsidRPr="00190A0D">
        <w:rPr>
          <w:rFonts w:ascii="Segoe UI Symbol" w:hAnsi="Segoe UI Symbol"/>
          <w:b/>
          <w:bCs/>
          <w:sz w:val="36"/>
          <w:szCs w:val="36"/>
        </w:rPr>
        <w:t>Plant</w:t>
      </w:r>
      <w:r>
        <w:rPr>
          <w:rFonts w:ascii="Segoe UI Symbol" w:hAnsi="Segoe UI Symbol"/>
          <w:b/>
          <w:bCs/>
          <w:sz w:val="44"/>
          <w:szCs w:val="44"/>
        </w:rPr>
        <w:br/>
      </w:r>
      <w:r>
        <w:rPr>
          <w:rFonts w:ascii="Segoe UI Symbol" w:hAnsi="Segoe UI Symbol"/>
          <w:b/>
          <w:bCs/>
          <w:sz w:val="36"/>
          <w:szCs w:val="36"/>
        </w:rPr>
        <w:t>Design, Supply and Installation</w:t>
      </w:r>
    </w:p>
    <w:p w14:paraId="5E76C47C" w14:textId="2EC6BEDD" w:rsidR="001C4671" w:rsidRPr="0082750B" w:rsidRDefault="001C4671" w:rsidP="001D5093">
      <w:pPr>
        <w:spacing w:before="60" w:after="60"/>
        <w:rPr>
          <w:rFonts w:ascii="Segoe UI Symbol" w:hAnsi="Segoe UI Symbol"/>
          <w:i/>
          <w:color w:val="0070C0"/>
          <w:szCs w:val="24"/>
        </w:rPr>
      </w:pPr>
      <w:r w:rsidRPr="0082750B">
        <w:rPr>
          <w:rFonts w:ascii="Segoe UI Symbol" w:hAnsi="Segoe UI Symbol"/>
          <w:b/>
          <w:iCs/>
          <w:color w:val="000000" w:themeColor="text1"/>
          <w:szCs w:val="24"/>
        </w:rPr>
        <w:t>Employer</w:t>
      </w:r>
      <w:r w:rsidRPr="0082750B">
        <w:rPr>
          <w:rFonts w:ascii="Segoe UI Symbol" w:hAnsi="Segoe UI Symbol"/>
          <w:b/>
          <w:color w:val="000000" w:themeColor="text1"/>
          <w:szCs w:val="24"/>
        </w:rPr>
        <w:t xml:space="preserve">: </w:t>
      </w:r>
      <w:r w:rsidR="00C62E31" w:rsidRPr="0082750B">
        <w:rPr>
          <w:rFonts w:ascii="Segoe UI Symbol" w:hAnsi="Segoe UI Symbol"/>
          <w:i/>
          <w:color w:val="0070C0"/>
          <w:szCs w:val="24"/>
        </w:rPr>
        <w:t>Kenya Electricity Transmission Company Limited (KETRACO)</w:t>
      </w:r>
    </w:p>
    <w:p w14:paraId="0D5CAA3B" w14:textId="72B64AFF" w:rsidR="001C4671" w:rsidRPr="0082750B" w:rsidRDefault="001C4671" w:rsidP="001D5093">
      <w:pPr>
        <w:spacing w:before="60" w:after="60"/>
        <w:rPr>
          <w:rFonts w:ascii="Segoe UI Symbol" w:hAnsi="Segoe UI Symbol"/>
          <w:bCs/>
          <w:i/>
          <w:iCs/>
          <w:color w:val="000000" w:themeColor="text1"/>
          <w:szCs w:val="24"/>
        </w:rPr>
      </w:pPr>
      <w:r w:rsidRPr="0082750B">
        <w:rPr>
          <w:rFonts w:ascii="Segoe UI Symbol" w:hAnsi="Segoe UI Symbol"/>
          <w:b/>
          <w:color w:val="000000" w:themeColor="text1"/>
          <w:szCs w:val="24"/>
        </w:rPr>
        <w:t>Project:</w:t>
      </w:r>
      <w:r w:rsidRPr="0082750B">
        <w:rPr>
          <w:rFonts w:ascii="Segoe UI Symbol" w:hAnsi="Segoe UI Symbol"/>
          <w:b/>
          <w:bCs/>
          <w:i/>
          <w:iCs/>
          <w:color w:val="000000" w:themeColor="text1"/>
          <w:szCs w:val="24"/>
        </w:rPr>
        <w:t xml:space="preserve"> </w:t>
      </w:r>
      <w:r w:rsidR="00C62E31" w:rsidRPr="0082750B">
        <w:rPr>
          <w:rFonts w:ascii="Segoe UI Symbol" w:hAnsi="Segoe UI Symbol"/>
          <w:bCs/>
          <w:i/>
          <w:iCs/>
          <w:color w:val="0070C0"/>
          <w:szCs w:val="24"/>
        </w:rPr>
        <w:t>Kenya Transmission Network Improvement Project</w:t>
      </w:r>
    </w:p>
    <w:p w14:paraId="36FB6377" w14:textId="2F076A6B" w:rsidR="001C4671" w:rsidRPr="0082750B" w:rsidRDefault="001C4671" w:rsidP="3BEF314B">
      <w:pPr>
        <w:spacing w:before="60" w:after="60"/>
        <w:rPr>
          <w:rFonts w:ascii="Segoe UI Symbol" w:hAnsi="Segoe UI Symbol"/>
          <w:b/>
          <w:bCs/>
          <w:i/>
          <w:iCs/>
          <w:color w:val="000000" w:themeColor="text1"/>
        </w:rPr>
      </w:pPr>
      <w:r w:rsidRPr="3BEF314B">
        <w:rPr>
          <w:rFonts w:ascii="Segoe UI Symbol" w:hAnsi="Segoe UI Symbol"/>
          <w:b/>
          <w:bCs/>
          <w:color w:val="000000" w:themeColor="text1"/>
        </w:rPr>
        <w:t>Contract title:</w:t>
      </w:r>
      <w:r w:rsidR="00C62E31" w:rsidRPr="3BEF314B">
        <w:rPr>
          <w:rFonts w:ascii="Segoe UI Symbol" w:hAnsi="Segoe UI Symbol"/>
          <w:b/>
          <w:bCs/>
          <w:color w:val="000000" w:themeColor="text1"/>
        </w:rPr>
        <w:t xml:space="preserve"> </w:t>
      </w:r>
      <w:bookmarkStart w:id="0" w:name="_Hlk155878006"/>
      <w:r w:rsidR="00C62E31" w:rsidRPr="3BEF314B">
        <w:rPr>
          <w:rFonts w:ascii="Segoe UI Symbol" w:hAnsi="Segoe UI Symbol"/>
          <w:i/>
          <w:iCs/>
          <w:color w:val="0070C0"/>
        </w:rPr>
        <w:t xml:space="preserve">Procurement for: Design, Supply, and Installation Services for </w:t>
      </w:r>
      <w:r w:rsidR="00565B8F" w:rsidRPr="3BEF314B">
        <w:rPr>
          <w:rFonts w:ascii="Segoe UI Symbol" w:hAnsi="Segoe UI Symbol"/>
          <w:i/>
          <w:iCs/>
          <w:color w:val="0070C0"/>
        </w:rPr>
        <w:t xml:space="preserve">Extension of Existing </w:t>
      </w:r>
      <w:r w:rsidR="00C62E31" w:rsidRPr="3BEF314B">
        <w:rPr>
          <w:rFonts w:ascii="Segoe UI Symbol" w:hAnsi="Segoe UI Symbol"/>
          <w:i/>
          <w:iCs/>
          <w:color w:val="0070C0"/>
        </w:rPr>
        <w:t>132</w:t>
      </w:r>
      <w:r w:rsidR="00AF69A6" w:rsidRPr="3BEF314B">
        <w:rPr>
          <w:rFonts w:ascii="Segoe UI Symbol" w:hAnsi="Segoe UI Symbol"/>
          <w:i/>
          <w:iCs/>
          <w:color w:val="0070C0"/>
        </w:rPr>
        <w:t>/33</w:t>
      </w:r>
      <w:r w:rsidR="00C62E31" w:rsidRPr="3BEF314B">
        <w:rPr>
          <w:rFonts w:ascii="Segoe UI Symbol" w:hAnsi="Segoe UI Symbol"/>
          <w:i/>
          <w:iCs/>
          <w:color w:val="0070C0"/>
        </w:rPr>
        <w:t xml:space="preserve"> kV </w:t>
      </w:r>
      <w:r w:rsidR="00565B8F" w:rsidRPr="3BEF314B">
        <w:rPr>
          <w:rFonts w:ascii="Segoe UI Symbol" w:hAnsi="Segoe UI Symbol"/>
          <w:i/>
          <w:iCs/>
          <w:color w:val="0070C0"/>
        </w:rPr>
        <w:t>Kabarnet</w:t>
      </w:r>
      <w:r w:rsidR="0FFEDFEE" w:rsidRPr="3BEF314B">
        <w:rPr>
          <w:rFonts w:ascii="Segoe UI Symbol" w:hAnsi="Segoe UI Symbol"/>
          <w:i/>
          <w:iCs/>
          <w:color w:val="0070C0"/>
        </w:rPr>
        <w:t xml:space="preserve"> and </w:t>
      </w:r>
      <w:r w:rsidR="00565B8F" w:rsidRPr="3BEF314B">
        <w:rPr>
          <w:rFonts w:ascii="Segoe UI Symbol" w:hAnsi="Segoe UI Symbol"/>
          <w:i/>
          <w:iCs/>
          <w:color w:val="0070C0"/>
        </w:rPr>
        <w:t>Rumuruti</w:t>
      </w:r>
      <w:r w:rsidR="330EC710" w:rsidRPr="3BEF314B">
        <w:rPr>
          <w:rFonts w:ascii="Segoe UI Symbol" w:hAnsi="Segoe UI Symbol"/>
          <w:i/>
          <w:iCs/>
          <w:color w:val="0070C0"/>
        </w:rPr>
        <w:t xml:space="preserve"> </w:t>
      </w:r>
      <w:bookmarkEnd w:id="0"/>
      <w:r w:rsidR="00565B8F" w:rsidRPr="3BEF314B">
        <w:rPr>
          <w:rFonts w:ascii="Segoe UI Symbol" w:hAnsi="Segoe UI Symbol"/>
          <w:i/>
          <w:iCs/>
          <w:color w:val="0070C0"/>
        </w:rPr>
        <w:t>Substations</w:t>
      </w:r>
    </w:p>
    <w:p w14:paraId="65239163" w14:textId="3E05CCCD" w:rsidR="001C4671" w:rsidRPr="0082750B" w:rsidRDefault="001C4671" w:rsidP="001D5093">
      <w:pPr>
        <w:spacing w:before="60" w:after="60"/>
        <w:ind w:right="-540"/>
        <w:rPr>
          <w:rFonts w:ascii="Segoe UI Symbol" w:hAnsi="Segoe UI Symbol"/>
          <w:i/>
          <w:color w:val="000000" w:themeColor="text1"/>
          <w:szCs w:val="24"/>
        </w:rPr>
      </w:pPr>
      <w:r w:rsidRPr="0082750B">
        <w:rPr>
          <w:rFonts w:ascii="Segoe UI Symbol" w:hAnsi="Segoe UI Symbol"/>
          <w:b/>
          <w:color w:val="000000" w:themeColor="text1"/>
          <w:szCs w:val="24"/>
        </w:rPr>
        <w:t xml:space="preserve">Country: </w:t>
      </w:r>
      <w:r w:rsidR="00C62E31" w:rsidRPr="0082750B">
        <w:rPr>
          <w:rFonts w:ascii="Segoe UI Symbol" w:hAnsi="Segoe UI Symbol"/>
          <w:i/>
          <w:color w:val="0070C0"/>
          <w:szCs w:val="24"/>
        </w:rPr>
        <w:t>Kenya</w:t>
      </w:r>
    </w:p>
    <w:p w14:paraId="208D75E8" w14:textId="267BA546" w:rsidR="001C4671" w:rsidRPr="0082750B" w:rsidRDefault="0E417972" w:rsidP="008125F0">
      <w:pPr>
        <w:spacing w:before="60" w:after="60"/>
        <w:rPr>
          <w:rFonts w:ascii="Segoe UI Symbol" w:hAnsi="Segoe UI Symbol"/>
          <w:i/>
          <w:iCs/>
          <w:color w:val="0070C0"/>
        </w:rPr>
      </w:pPr>
      <w:r w:rsidRPr="0E417972">
        <w:rPr>
          <w:rFonts w:ascii="Segoe UI Symbol" w:hAnsi="Segoe UI Symbol"/>
          <w:b/>
          <w:bCs/>
          <w:noProof/>
          <w:color w:val="000000" w:themeColor="text1"/>
        </w:rPr>
        <w:t>Loan No. /Credit No. / Grant No.:</w:t>
      </w:r>
      <w:r w:rsidRPr="0E417972">
        <w:rPr>
          <w:rFonts w:ascii="Segoe UI Symbol" w:hAnsi="Segoe UI Symbol"/>
          <w:i/>
          <w:iCs/>
          <w:color w:val="000000" w:themeColor="text1"/>
        </w:rPr>
        <w:t xml:space="preserve"> </w:t>
      </w:r>
      <w:r w:rsidR="008125F0" w:rsidRPr="008125F0">
        <w:rPr>
          <w:rFonts w:ascii="Segoe UI Symbol" w:hAnsi="Segoe UI Symbol"/>
          <w:i/>
          <w:color w:val="0070C0"/>
          <w:szCs w:val="24"/>
        </w:rPr>
        <w:t>P-KE-FA0-022</w:t>
      </w:r>
      <w:r w:rsidR="008125F0" w:rsidRPr="008125F0">
        <w:rPr>
          <w:rFonts w:ascii="Segoe UI Symbol" w:hAnsi="Segoe UI Symbol"/>
          <w:i/>
          <w:color w:val="0070C0"/>
          <w:szCs w:val="24"/>
        </w:rPr>
        <w:t xml:space="preserve">, </w:t>
      </w:r>
      <w:r w:rsidR="00A40C18" w:rsidRPr="008125F0">
        <w:rPr>
          <w:rFonts w:ascii="Segoe UI Symbol" w:hAnsi="Segoe UI Symbol"/>
          <w:i/>
          <w:color w:val="0070C0"/>
          <w:szCs w:val="24"/>
        </w:rPr>
        <w:t>2000200006058</w:t>
      </w:r>
      <w:r w:rsidR="00A40C18" w:rsidRPr="008125F0">
        <w:rPr>
          <w:rFonts w:ascii="Segoe UI Symbol" w:hAnsi="Segoe UI Symbol"/>
          <w:i/>
          <w:color w:val="0070C0"/>
          <w:szCs w:val="24"/>
        </w:rPr>
        <w:t xml:space="preserve"> and </w:t>
      </w:r>
      <w:r w:rsidR="008125F0" w:rsidRPr="008125F0">
        <w:rPr>
          <w:rFonts w:ascii="Segoe UI Symbol" w:hAnsi="Segoe UI Symbol"/>
          <w:i/>
          <w:color w:val="0070C0"/>
          <w:szCs w:val="24"/>
        </w:rPr>
        <w:t>5180130000051</w:t>
      </w:r>
      <w:r w:rsidR="008125F0" w:rsidRPr="008125F0">
        <w:rPr>
          <w:rFonts w:ascii="Segoe UI Symbol" w:hAnsi="Segoe UI Symbol"/>
          <w:i/>
          <w:iCs/>
          <w:color w:val="000000" w:themeColor="text1"/>
        </w:rPr>
        <w:t xml:space="preserve"> </w:t>
      </w:r>
    </w:p>
    <w:p w14:paraId="6DF1112E" w14:textId="77777777" w:rsidR="005D2A8A" w:rsidRPr="0082750B" w:rsidRDefault="005D2A8A" w:rsidP="001D5093">
      <w:pPr>
        <w:spacing w:before="60" w:after="60"/>
        <w:rPr>
          <w:rFonts w:ascii="Segoe UI Symbol" w:hAnsi="Segoe UI Symbol"/>
          <w:color w:val="000000" w:themeColor="text1"/>
          <w:szCs w:val="24"/>
        </w:rPr>
      </w:pPr>
      <w:r w:rsidRPr="0082750B">
        <w:rPr>
          <w:rFonts w:ascii="Segoe UI Symbol" w:hAnsi="Segoe UI Symbol"/>
          <w:b/>
          <w:color w:val="000000" w:themeColor="text1"/>
          <w:szCs w:val="24"/>
        </w:rPr>
        <w:t xml:space="preserve">Procurement Method: </w:t>
      </w:r>
      <w:r w:rsidRPr="0082750B">
        <w:rPr>
          <w:rFonts w:ascii="Segoe UI Symbol" w:hAnsi="Segoe UI Symbol"/>
          <w:spacing w:val="-2"/>
          <w:szCs w:val="24"/>
        </w:rPr>
        <w:t>Open Competitive Bidding (International) (OCBI)</w:t>
      </w:r>
    </w:p>
    <w:p w14:paraId="542D11FD" w14:textId="42F43A50" w:rsidR="001C4671" w:rsidRPr="0082750B" w:rsidRDefault="00BC22EF" w:rsidP="001D5093">
      <w:pPr>
        <w:spacing w:before="60" w:after="60"/>
        <w:rPr>
          <w:rFonts w:ascii="Segoe UI Symbol" w:hAnsi="Segoe UI Symbol"/>
          <w:b/>
          <w:color w:val="0070C0"/>
          <w:szCs w:val="24"/>
        </w:rPr>
      </w:pPr>
      <w:r w:rsidRPr="0082750B">
        <w:rPr>
          <w:rFonts w:ascii="Segoe UI Symbol" w:hAnsi="Segoe UI Symbol"/>
          <w:b/>
          <w:color w:val="000000" w:themeColor="text1"/>
          <w:szCs w:val="24"/>
        </w:rPr>
        <w:t>IFB</w:t>
      </w:r>
      <w:r w:rsidR="00347D38" w:rsidRPr="0082750B">
        <w:rPr>
          <w:rFonts w:ascii="Segoe UI Symbol" w:hAnsi="Segoe UI Symbol"/>
          <w:b/>
          <w:color w:val="000000" w:themeColor="text1"/>
          <w:szCs w:val="24"/>
        </w:rPr>
        <w:t xml:space="preserve"> </w:t>
      </w:r>
      <w:r w:rsidR="006B3458" w:rsidRPr="0082750B">
        <w:rPr>
          <w:rFonts w:ascii="Segoe UI Symbol" w:hAnsi="Segoe UI Symbol"/>
          <w:b/>
          <w:color w:val="000000" w:themeColor="text1"/>
          <w:szCs w:val="24"/>
        </w:rPr>
        <w:t xml:space="preserve">OCBI </w:t>
      </w:r>
      <w:r w:rsidR="001C4671" w:rsidRPr="0082750B">
        <w:rPr>
          <w:rFonts w:ascii="Segoe UI Symbol" w:hAnsi="Segoe UI Symbol"/>
          <w:b/>
          <w:color w:val="000000" w:themeColor="text1"/>
          <w:szCs w:val="24"/>
        </w:rPr>
        <w:t xml:space="preserve">No: </w:t>
      </w:r>
      <w:r w:rsidR="00C62E31" w:rsidRPr="0082750B">
        <w:rPr>
          <w:rFonts w:ascii="Segoe UI Symbol" w:hAnsi="Segoe UI Symbol"/>
          <w:i/>
          <w:color w:val="0070C0"/>
          <w:szCs w:val="24"/>
        </w:rPr>
        <w:t xml:space="preserve">KETRACO/PT/001/2024-Lot </w:t>
      </w:r>
      <w:r w:rsidR="00697578" w:rsidRPr="0082750B">
        <w:rPr>
          <w:rFonts w:ascii="Segoe UI Symbol" w:hAnsi="Segoe UI Symbol"/>
          <w:i/>
          <w:color w:val="0070C0"/>
          <w:szCs w:val="24"/>
        </w:rPr>
        <w:t>5</w:t>
      </w:r>
    </w:p>
    <w:p w14:paraId="6017EF8C" w14:textId="1C9C2D16" w:rsidR="001C4671" w:rsidRPr="0082750B" w:rsidRDefault="001C4671" w:rsidP="3BEF314B">
      <w:pPr>
        <w:spacing w:before="60" w:after="60"/>
        <w:ind w:right="-720"/>
        <w:rPr>
          <w:rFonts w:ascii="Segoe UI Symbol" w:hAnsi="Segoe UI Symbol"/>
          <w:i/>
          <w:iCs/>
          <w:color w:val="000000" w:themeColor="text1"/>
        </w:rPr>
      </w:pPr>
      <w:r w:rsidRPr="3BEF314B">
        <w:rPr>
          <w:rFonts w:ascii="Segoe UI Symbol" w:hAnsi="Segoe UI Symbol"/>
          <w:b/>
          <w:bCs/>
          <w:color w:val="000000" w:themeColor="text1"/>
        </w:rPr>
        <w:t xml:space="preserve">Issued on: </w:t>
      </w:r>
      <w:proofErr w:type="gramStart"/>
      <w:r w:rsidR="00B55E06">
        <w:rPr>
          <w:rFonts w:ascii="Segoe UI Symbol" w:hAnsi="Segoe UI Symbol"/>
          <w:i/>
          <w:iCs/>
          <w:color w:val="0070C0"/>
        </w:rPr>
        <w:t>June</w:t>
      </w:r>
      <w:r w:rsidR="00490F68">
        <w:rPr>
          <w:rFonts w:ascii="Segoe UI Symbol" w:hAnsi="Segoe UI Symbol"/>
          <w:i/>
          <w:iCs/>
          <w:color w:val="0070C0"/>
        </w:rPr>
        <w:t>,</w:t>
      </w:r>
      <w:proofErr w:type="gramEnd"/>
      <w:r w:rsidR="00B55E06">
        <w:rPr>
          <w:rFonts w:ascii="Segoe UI Symbol" w:hAnsi="Segoe UI Symbol"/>
          <w:i/>
          <w:iCs/>
          <w:color w:val="0070C0"/>
        </w:rPr>
        <w:t xml:space="preserve"> </w:t>
      </w:r>
      <w:r w:rsidR="00C62E31" w:rsidRPr="3BEF314B">
        <w:rPr>
          <w:rFonts w:ascii="Segoe UI Symbol" w:hAnsi="Segoe UI Symbol"/>
          <w:i/>
          <w:iCs/>
          <w:color w:val="0070C0"/>
        </w:rPr>
        <w:t>202</w:t>
      </w:r>
      <w:r w:rsidR="1AC7A21C" w:rsidRPr="3BEF314B">
        <w:rPr>
          <w:rFonts w:ascii="Segoe UI Symbol" w:hAnsi="Segoe UI Symbol"/>
          <w:i/>
          <w:iCs/>
          <w:color w:val="0070C0"/>
        </w:rPr>
        <w:t>5</w:t>
      </w:r>
    </w:p>
    <w:p w14:paraId="28240F63" w14:textId="15056501" w:rsidR="00111FB6" w:rsidRPr="0082750B" w:rsidRDefault="00111FB6" w:rsidP="00661BCF">
      <w:pPr>
        <w:rPr>
          <w:rFonts w:ascii="Segoe UI Symbol" w:hAnsi="Segoe UI Symbol"/>
          <w:spacing w:val="-2"/>
          <w:szCs w:val="24"/>
        </w:rPr>
      </w:pPr>
    </w:p>
    <w:p w14:paraId="1DCE6811" w14:textId="3614CDB9" w:rsidR="0082750B" w:rsidRPr="0082750B" w:rsidRDefault="00111FB6" w:rsidP="002D6580">
      <w:pPr>
        <w:pStyle w:val="ListParagraph"/>
        <w:numPr>
          <w:ilvl w:val="0"/>
          <w:numId w:val="149"/>
        </w:numPr>
        <w:suppressAutoHyphens/>
        <w:jc w:val="both"/>
        <w:rPr>
          <w:rFonts w:ascii="Segoe UI Symbol" w:hAnsi="Segoe UI Symbol"/>
          <w:color w:val="0070C0"/>
          <w:spacing w:val="-2"/>
        </w:rPr>
      </w:pPr>
      <w:r w:rsidRPr="3BEF314B">
        <w:rPr>
          <w:rFonts w:ascii="Segoe UI Symbol" w:hAnsi="Segoe UI Symbol"/>
          <w:spacing w:val="-2"/>
        </w:rPr>
        <w:t>The</w:t>
      </w:r>
      <w:r w:rsidR="007E703B" w:rsidRPr="3BEF314B">
        <w:rPr>
          <w:rFonts w:ascii="Segoe UI Symbol" w:hAnsi="Segoe UI Symbol"/>
          <w:spacing w:val="-2"/>
        </w:rPr>
        <w:t xml:space="preserve"> </w:t>
      </w:r>
      <w:r w:rsidR="00C62E31" w:rsidRPr="0E417972">
        <w:rPr>
          <w:rFonts w:ascii="Segoe UI Symbol" w:hAnsi="Segoe UI Symbol"/>
          <w:i/>
          <w:iCs/>
          <w:color w:val="0070C0"/>
          <w:spacing w:val="-2"/>
        </w:rPr>
        <w:t>Government of Kenya</w:t>
      </w:r>
      <w:r w:rsidR="007E703B" w:rsidRPr="0E417972">
        <w:rPr>
          <w:rFonts w:ascii="Segoe UI Symbol" w:hAnsi="Segoe UI Symbol"/>
          <w:i/>
          <w:iCs/>
          <w:color w:val="0070C0"/>
          <w:spacing w:val="-2"/>
        </w:rPr>
        <w:t xml:space="preserve"> </w:t>
      </w:r>
      <w:r w:rsidRPr="0E417972">
        <w:rPr>
          <w:rFonts w:ascii="Segoe UI Symbol" w:hAnsi="Segoe UI Symbol"/>
          <w:i/>
          <w:iCs/>
          <w:color w:val="0070C0"/>
          <w:spacing w:val="-2"/>
        </w:rPr>
        <w:t>has</w:t>
      </w:r>
      <w:r w:rsidR="007E703B" w:rsidRPr="0E417972">
        <w:rPr>
          <w:rFonts w:ascii="Segoe UI Symbol" w:hAnsi="Segoe UI Symbol"/>
          <w:i/>
          <w:iCs/>
          <w:color w:val="0070C0"/>
          <w:spacing w:val="-2"/>
        </w:rPr>
        <w:t xml:space="preserve"> </w:t>
      </w:r>
      <w:r w:rsidRPr="0E417972">
        <w:rPr>
          <w:rFonts w:ascii="Segoe UI Symbol" w:hAnsi="Segoe UI Symbol"/>
          <w:i/>
          <w:iCs/>
          <w:color w:val="0070C0"/>
          <w:spacing w:val="-2"/>
        </w:rPr>
        <w:t>applied</w:t>
      </w:r>
      <w:r w:rsidR="007E703B" w:rsidRPr="0E417972">
        <w:rPr>
          <w:rFonts w:ascii="Segoe UI Symbol" w:hAnsi="Segoe UI Symbol"/>
          <w:i/>
          <w:iCs/>
          <w:color w:val="0070C0"/>
          <w:spacing w:val="-2"/>
        </w:rPr>
        <w:t xml:space="preserve"> </w:t>
      </w:r>
      <w:r w:rsidR="003A13EB" w:rsidRPr="0E417972">
        <w:rPr>
          <w:rFonts w:ascii="Segoe UI Symbol" w:hAnsi="Segoe UI Symbol"/>
          <w:i/>
          <w:iCs/>
          <w:color w:val="0070C0"/>
          <w:spacing w:val="-2"/>
        </w:rPr>
        <w:t>for financing</w:t>
      </w:r>
      <w:r w:rsidR="003A13EB" w:rsidRPr="3BEF314B">
        <w:rPr>
          <w:rFonts w:ascii="Segoe UI Symbol" w:hAnsi="Segoe UI Symbol"/>
          <w:spacing w:val="-2"/>
        </w:rPr>
        <w:t xml:space="preserve"> </w:t>
      </w:r>
      <w:r w:rsidRPr="3BEF314B">
        <w:rPr>
          <w:rFonts w:ascii="Segoe UI Symbol" w:hAnsi="Segoe UI Symbol"/>
          <w:spacing w:val="-2"/>
        </w:rPr>
        <w:t>from</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00C62E31" w:rsidRPr="0E417972">
        <w:rPr>
          <w:rFonts w:ascii="Segoe UI Symbol" w:hAnsi="Segoe UI Symbol"/>
          <w:i/>
          <w:iCs/>
          <w:color w:val="0070C0"/>
          <w:spacing w:val="-2"/>
        </w:rPr>
        <w:t xml:space="preserve">African Development Bank </w:t>
      </w:r>
      <w:r w:rsidR="007D745B" w:rsidRPr="0E417972">
        <w:rPr>
          <w:rFonts w:ascii="Segoe UI Symbol" w:hAnsi="Segoe UI Symbol"/>
          <w:i/>
          <w:iCs/>
          <w:color w:val="0070C0"/>
          <w:spacing w:val="-2"/>
        </w:rPr>
        <w:t xml:space="preserve">(AfDB) </w:t>
      </w:r>
      <w:r w:rsidR="00377090" w:rsidRPr="0082750B">
        <w:rPr>
          <w:rFonts w:ascii="Segoe UI Symbol" w:hAnsi="Segoe UI Symbol"/>
          <w:spacing w:val="-2"/>
        </w:rPr>
        <w:t>hereinafter called the Bank</w:t>
      </w:r>
      <w:r w:rsidR="00377090" w:rsidRPr="3BEF314B" w:rsidDel="00377090">
        <w:rPr>
          <w:rFonts w:ascii="Segoe UI Symbol" w:hAnsi="Segoe UI Symbol"/>
          <w:spacing w:val="-2"/>
        </w:rPr>
        <w:t xml:space="preserve"> </w:t>
      </w:r>
      <w:r w:rsidRPr="3BEF314B">
        <w:rPr>
          <w:rFonts w:ascii="Segoe UI Symbol" w:hAnsi="Segoe UI Symbol"/>
          <w:spacing w:val="-2"/>
        </w:rPr>
        <w:t>toward</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Pr="3BEF314B">
        <w:rPr>
          <w:rFonts w:ascii="Segoe UI Symbol" w:hAnsi="Segoe UI Symbol"/>
          <w:spacing w:val="-2"/>
        </w:rPr>
        <w:t>cost</w:t>
      </w:r>
      <w:r w:rsidR="007E703B" w:rsidRPr="3BEF314B">
        <w:rPr>
          <w:rFonts w:ascii="Segoe UI Symbol" w:hAnsi="Segoe UI Symbol"/>
          <w:spacing w:val="-2"/>
        </w:rPr>
        <w:t xml:space="preserve"> </w:t>
      </w:r>
      <w:r w:rsidRPr="3BEF314B">
        <w:rPr>
          <w:rFonts w:ascii="Segoe UI Symbol" w:hAnsi="Segoe UI Symbol"/>
          <w:spacing w:val="-2"/>
        </w:rPr>
        <w:t>of</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007D745B" w:rsidRPr="0E417972">
        <w:rPr>
          <w:rFonts w:ascii="Segoe UI Symbol" w:hAnsi="Segoe UI Symbol"/>
          <w:i/>
          <w:iCs/>
          <w:color w:val="0070C0"/>
          <w:spacing w:val="-2"/>
        </w:rPr>
        <w:t>Kenya Transmission Network Improvement Project</w:t>
      </w:r>
      <w:r w:rsidR="007E703B" w:rsidRPr="3BEF314B">
        <w:rPr>
          <w:rFonts w:ascii="Segoe UI Symbol" w:hAnsi="Segoe UI Symbol"/>
          <w:spacing w:val="-2"/>
        </w:rPr>
        <w:t xml:space="preserve"> </w:t>
      </w:r>
      <w:r w:rsidRPr="3BEF314B">
        <w:rPr>
          <w:rFonts w:ascii="Segoe UI Symbol" w:hAnsi="Segoe UI Symbol"/>
          <w:spacing w:val="-2"/>
        </w:rPr>
        <w:t>and</w:t>
      </w:r>
      <w:r w:rsidR="007E703B" w:rsidRPr="3BEF314B">
        <w:rPr>
          <w:rFonts w:ascii="Segoe UI Symbol" w:hAnsi="Segoe UI Symbol"/>
          <w:spacing w:val="-2"/>
        </w:rPr>
        <w:t xml:space="preserve"> </w:t>
      </w:r>
      <w:r w:rsidRPr="3BEF314B">
        <w:rPr>
          <w:rFonts w:ascii="Segoe UI Symbol" w:hAnsi="Segoe UI Symbol"/>
          <w:spacing w:val="-2"/>
        </w:rPr>
        <w:t>intends</w:t>
      </w:r>
      <w:r w:rsidR="007E703B" w:rsidRPr="3BEF314B">
        <w:rPr>
          <w:rFonts w:ascii="Segoe UI Symbol" w:hAnsi="Segoe UI Symbol"/>
          <w:spacing w:val="-2"/>
        </w:rPr>
        <w:t xml:space="preserve"> </w:t>
      </w:r>
      <w:r w:rsidRPr="3BEF314B">
        <w:rPr>
          <w:rFonts w:ascii="Segoe UI Symbol" w:hAnsi="Segoe UI Symbol"/>
          <w:spacing w:val="-2"/>
        </w:rPr>
        <w:t>to</w:t>
      </w:r>
      <w:r w:rsidR="007E703B" w:rsidRPr="3BEF314B">
        <w:rPr>
          <w:rFonts w:ascii="Segoe UI Symbol" w:hAnsi="Segoe UI Symbol"/>
          <w:spacing w:val="-2"/>
        </w:rPr>
        <w:t xml:space="preserve"> </w:t>
      </w:r>
      <w:r w:rsidRPr="3BEF314B">
        <w:rPr>
          <w:rFonts w:ascii="Segoe UI Symbol" w:hAnsi="Segoe UI Symbol"/>
          <w:spacing w:val="-2"/>
        </w:rPr>
        <w:t>apply</w:t>
      </w:r>
      <w:r w:rsidR="007E703B" w:rsidRPr="3BEF314B">
        <w:rPr>
          <w:rFonts w:ascii="Segoe UI Symbol" w:hAnsi="Segoe UI Symbol"/>
          <w:spacing w:val="-2"/>
        </w:rPr>
        <w:t xml:space="preserve"> </w:t>
      </w:r>
      <w:r w:rsidRPr="3BEF314B">
        <w:rPr>
          <w:rFonts w:ascii="Segoe UI Symbol" w:hAnsi="Segoe UI Symbol"/>
          <w:spacing w:val="-2"/>
        </w:rPr>
        <w:t>part</w:t>
      </w:r>
      <w:r w:rsidR="007E703B" w:rsidRPr="3BEF314B">
        <w:rPr>
          <w:rFonts w:ascii="Segoe UI Symbol" w:hAnsi="Segoe UI Symbol"/>
          <w:spacing w:val="-2"/>
        </w:rPr>
        <w:t xml:space="preserve"> </w:t>
      </w:r>
      <w:r w:rsidRPr="3BEF314B">
        <w:rPr>
          <w:rFonts w:ascii="Segoe UI Symbol" w:hAnsi="Segoe UI Symbol"/>
          <w:spacing w:val="-2"/>
        </w:rPr>
        <w:t>of</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Pr="3BEF314B">
        <w:rPr>
          <w:rFonts w:ascii="Segoe UI Symbol" w:hAnsi="Segoe UI Symbol"/>
          <w:spacing w:val="-2"/>
        </w:rPr>
        <w:t>proceeds</w:t>
      </w:r>
      <w:r w:rsidR="007E703B" w:rsidRPr="3BEF314B">
        <w:rPr>
          <w:rFonts w:ascii="Segoe UI Symbol" w:hAnsi="Segoe UI Symbol"/>
          <w:spacing w:val="-2"/>
        </w:rPr>
        <w:t xml:space="preserve"> </w:t>
      </w:r>
      <w:r w:rsidRPr="3BEF314B">
        <w:rPr>
          <w:rFonts w:ascii="Segoe UI Symbol" w:hAnsi="Segoe UI Symbol"/>
          <w:spacing w:val="-2"/>
        </w:rPr>
        <w:t>toward</w:t>
      </w:r>
      <w:r w:rsidR="007E703B" w:rsidRPr="3BEF314B">
        <w:rPr>
          <w:rFonts w:ascii="Segoe UI Symbol" w:hAnsi="Segoe UI Symbol"/>
          <w:spacing w:val="-2"/>
        </w:rPr>
        <w:t xml:space="preserve"> </w:t>
      </w:r>
      <w:r w:rsidRPr="3BEF314B">
        <w:rPr>
          <w:rFonts w:ascii="Segoe UI Symbol" w:hAnsi="Segoe UI Symbol"/>
          <w:spacing w:val="-2"/>
        </w:rPr>
        <w:t>payments</w:t>
      </w:r>
      <w:r w:rsidR="007E703B" w:rsidRPr="3BEF314B">
        <w:rPr>
          <w:rFonts w:ascii="Segoe UI Symbol" w:hAnsi="Segoe UI Symbol"/>
          <w:spacing w:val="-2"/>
        </w:rPr>
        <w:t xml:space="preserve"> </w:t>
      </w:r>
      <w:r w:rsidRPr="3BEF314B">
        <w:rPr>
          <w:rFonts w:ascii="Segoe UI Symbol" w:hAnsi="Segoe UI Symbol"/>
          <w:spacing w:val="-2"/>
        </w:rPr>
        <w:t>under</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00991000" w:rsidRPr="3BEF314B">
        <w:rPr>
          <w:rFonts w:ascii="Segoe UI Symbol" w:hAnsi="Segoe UI Symbol"/>
          <w:spacing w:val="-2"/>
        </w:rPr>
        <w:t>C</w:t>
      </w:r>
      <w:r w:rsidRPr="3BEF314B">
        <w:rPr>
          <w:rFonts w:ascii="Segoe UI Symbol" w:hAnsi="Segoe UI Symbol"/>
          <w:spacing w:val="-2"/>
        </w:rPr>
        <w:t>ontract</w:t>
      </w:r>
      <w:r w:rsidR="000C1DE9" w:rsidRPr="3BEF314B">
        <w:rPr>
          <w:rFonts w:ascii="Segoe UI Symbol" w:hAnsi="Segoe UI Symbol"/>
          <w:spacing w:val="-2"/>
        </w:rPr>
        <w:t xml:space="preserve"> </w:t>
      </w:r>
      <w:r w:rsidR="00E9708A" w:rsidRPr="3BEF314B">
        <w:rPr>
          <w:rFonts w:ascii="Segoe UI Symbol" w:hAnsi="Segoe UI Symbol"/>
          <w:spacing w:val="-2"/>
        </w:rPr>
        <w:t xml:space="preserve">for </w:t>
      </w:r>
      <w:r w:rsidR="007D745B" w:rsidRPr="0E417972">
        <w:rPr>
          <w:rFonts w:ascii="Segoe UI Symbol" w:hAnsi="Segoe UI Symbol"/>
          <w:i/>
          <w:iCs/>
          <w:color w:val="0070C0"/>
          <w:spacing w:val="-2"/>
        </w:rPr>
        <w:t xml:space="preserve">Design, Supply, and Installation Services for </w:t>
      </w:r>
      <w:r w:rsidR="00697578" w:rsidRPr="0E417972">
        <w:rPr>
          <w:rFonts w:ascii="Segoe UI Symbol" w:hAnsi="Segoe UI Symbol"/>
          <w:i/>
          <w:iCs/>
          <w:color w:val="0070C0"/>
          <w:spacing w:val="-2"/>
        </w:rPr>
        <w:t>132</w:t>
      </w:r>
      <w:r w:rsidR="00AF69A6" w:rsidRPr="0E417972">
        <w:rPr>
          <w:rFonts w:ascii="Segoe UI Symbol" w:hAnsi="Segoe UI Symbol"/>
          <w:i/>
          <w:iCs/>
          <w:color w:val="0070C0"/>
          <w:spacing w:val="-2"/>
        </w:rPr>
        <w:t>/33</w:t>
      </w:r>
      <w:r w:rsidR="00697578" w:rsidRPr="0E417972">
        <w:rPr>
          <w:rFonts w:ascii="Segoe UI Symbol" w:hAnsi="Segoe UI Symbol"/>
          <w:i/>
          <w:iCs/>
          <w:color w:val="0070C0"/>
          <w:spacing w:val="-2"/>
        </w:rPr>
        <w:t xml:space="preserve"> kV Kabarnet</w:t>
      </w:r>
      <w:r w:rsidR="1B28EFE9" w:rsidRPr="0E417972">
        <w:rPr>
          <w:rFonts w:ascii="Segoe UI Symbol" w:hAnsi="Segoe UI Symbol"/>
          <w:i/>
          <w:iCs/>
          <w:color w:val="0070C0"/>
          <w:spacing w:val="-2"/>
        </w:rPr>
        <w:t xml:space="preserve"> and</w:t>
      </w:r>
      <w:r w:rsidR="00697578" w:rsidRPr="0E417972">
        <w:rPr>
          <w:rFonts w:ascii="Segoe UI Symbol" w:hAnsi="Segoe UI Symbol"/>
          <w:i/>
          <w:iCs/>
          <w:color w:val="0070C0"/>
          <w:spacing w:val="-2"/>
        </w:rPr>
        <w:t xml:space="preserve"> Rumuruti</w:t>
      </w:r>
      <w:r w:rsidR="227E4053" w:rsidRPr="0E417972">
        <w:rPr>
          <w:rFonts w:ascii="Segoe UI Symbol" w:hAnsi="Segoe UI Symbol"/>
          <w:i/>
          <w:iCs/>
          <w:color w:val="0070C0"/>
          <w:spacing w:val="-2"/>
        </w:rPr>
        <w:t xml:space="preserve"> </w:t>
      </w:r>
      <w:r w:rsidR="00697578" w:rsidRPr="0E417972">
        <w:rPr>
          <w:rFonts w:ascii="Segoe UI Symbol" w:hAnsi="Segoe UI Symbol"/>
          <w:i/>
          <w:iCs/>
          <w:color w:val="0070C0"/>
          <w:spacing w:val="-2"/>
        </w:rPr>
        <w:t>Substations Extension</w:t>
      </w:r>
      <w:r w:rsidR="0088208D" w:rsidRPr="3BEF314B">
        <w:rPr>
          <w:rFonts w:ascii="Segoe UI Symbol" w:hAnsi="Segoe UI Symbol"/>
          <w:spacing w:val="-2"/>
        </w:rPr>
        <w:t>.</w:t>
      </w:r>
      <w:r w:rsidR="00137FDA" w:rsidRPr="3BEF314B">
        <w:rPr>
          <w:rFonts w:ascii="Segoe UI Symbol" w:hAnsi="Segoe UI Symbol"/>
          <w:spacing w:val="-2"/>
        </w:rPr>
        <w:t xml:space="preserve"> </w:t>
      </w:r>
      <w:r w:rsidR="007D745B" w:rsidRPr="3BEF314B">
        <w:rPr>
          <w:rFonts w:ascii="Segoe UI Symbol" w:hAnsi="Segoe UI Symbol"/>
          <w:spacing w:val="-2"/>
        </w:rPr>
        <w:t xml:space="preserve">This contract will be jointly financed by </w:t>
      </w:r>
      <w:proofErr w:type="gramStart"/>
      <w:r w:rsidR="007D745B" w:rsidRPr="0E417972">
        <w:rPr>
          <w:rFonts w:ascii="Segoe UI Symbol" w:hAnsi="Segoe UI Symbol"/>
          <w:i/>
          <w:iCs/>
          <w:color w:val="0070C0"/>
          <w:spacing w:val="-2"/>
        </w:rPr>
        <w:t>Korean</w:t>
      </w:r>
      <w:proofErr w:type="gramEnd"/>
      <w:r w:rsidR="007D745B" w:rsidRPr="0E417972">
        <w:rPr>
          <w:rFonts w:ascii="Segoe UI Symbol" w:hAnsi="Segoe UI Symbol"/>
          <w:i/>
          <w:iCs/>
          <w:color w:val="0070C0"/>
          <w:spacing w:val="-2"/>
        </w:rPr>
        <w:t xml:space="preserve"> Exim Bank (EDCF).</w:t>
      </w:r>
      <w:r w:rsidR="007D745B" w:rsidRPr="3BEF314B">
        <w:rPr>
          <w:rFonts w:ascii="Segoe UI Symbol" w:hAnsi="Segoe UI Symbol"/>
          <w:spacing w:val="-2"/>
        </w:rPr>
        <w:t xml:space="preserve"> </w:t>
      </w:r>
      <w:proofErr w:type="gramStart"/>
      <w:r w:rsidR="007D745B" w:rsidRPr="3BEF314B">
        <w:rPr>
          <w:rFonts w:ascii="Segoe UI Symbol" w:hAnsi="Segoe UI Symbol"/>
          <w:spacing w:val="-2"/>
        </w:rPr>
        <w:t>Bidding</w:t>
      </w:r>
      <w:proofErr w:type="gramEnd"/>
      <w:r w:rsidR="007D745B" w:rsidRPr="3BEF314B">
        <w:rPr>
          <w:rFonts w:ascii="Segoe UI Symbol" w:hAnsi="Segoe UI Symbol"/>
          <w:spacing w:val="-2"/>
        </w:rPr>
        <w:t xml:space="preserve"> process will be governed by the Bank’s Procurement Framework. </w:t>
      </w:r>
      <w:r w:rsidR="004D2728" w:rsidRPr="0E417972">
        <w:rPr>
          <w:rFonts w:ascii="Segoe UI Symbol" w:hAnsi="Segoe UI Symbol"/>
          <w:i/>
          <w:iCs/>
          <w:color w:val="0070C0"/>
          <w:spacing w:val="-2"/>
        </w:rPr>
        <w:t xml:space="preserve">For this contract, the Borrower shall process the payments using the Direct Payment disbursement method, as defined in the Bank’s Disbursement Guidelines </w:t>
      </w:r>
      <w:r w:rsidR="00377090" w:rsidRPr="0E417972">
        <w:rPr>
          <w:rFonts w:ascii="Segoe UI Symbol" w:hAnsi="Segoe UI Symbol"/>
          <w:i/>
          <w:iCs/>
          <w:color w:val="0070C0"/>
          <w:spacing w:val="-2"/>
        </w:rPr>
        <w:t xml:space="preserve">and procedures </w:t>
      </w:r>
      <w:r w:rsidR="004D2728" w:rsidRPr="0E417972">
        <w:rPr>
          <w:rFonts w:ascii="Segoe UI Symbol" w:hAnsi="Segoe UI Symbol"/>
          <w:i/>
          <w:iCs/>
          <w:color w:val="0070C0"/>
          <w:spacing w:val="-2"/>
        </w:rPr>
        <w:t>for Investment Project Financing</w:t>
      </w:r>
      <w:r w:rsidR="006402BF" w:rsidRPr="0E417972">
        <w:rPr>
          <w:rFonts w:ascii="Segoe UI Symbol" w:hAnsi="Segoe UI Symbol"/>
          <w:i/>
          <w:iCs/>
          <w:color w:val="0070C0"/>
          <w:spacing w:val="-2"/>
        </w:rPr>
        <w:t>.</w:t>
      </w:r>
    </w:p>
    <w:p w14:paraId="6B2ED7B9" w14:textId="77777777" w:rsidR="0082750B" w:rsidRPr="0082750B" w:rsidRDefault="0082750B" w:rsidP="0082750B">
      <w:pPr>
        <w:pStyle w:val="ListParagraph"/>
        <w:suppressAutoHyphens/>
        <w:rPr>
          <w:rFonts w:ascii="Segoe UI Symbol" w:hAnsi="Segoe UI Symbol"/>
          <w:color w:val="0070C0"/>
          <w:spacing w:val="-2"/>
          <w:szCs w:val="24"/>
        </w:rPr>
      </w:pPr>
    </w:p>
    <w:p w14:paraId="4C0AC254" w14:textId="31B3D7C3" w:rsidR="0082750B" w:rsidRPr="0082750B" w:rsidRDefault="00111FB6" w:rsidP="002D6580">
      <w:pPr>
        <w:pStyle w:val="ListParagraph"/>
        <w:numPr>
          <w:ilvl w:val="0"/>
          <w:numId w:val="149"/>
        </w:numPr>
        <w:suppressAutoHyphens/>
        <w:jc w:val="both"/>
        <w:rPr>
          <w:rFonts w:ascii="Segoe UI Symbol" w:hAnsi="Segoe UI Symbol"/>
          <w:color w:val="0070C0"/>
          <w:spacing w:val="-2"/>
        </w:rPr>
      </w:pPr>
      <w:r w:rsidRPr="3BEF314B">
        <w:rPr>
          <w:rFonts w:ascii="Segoe UI Symbol" w:hAnsi="Segoe UI Symbol"/>
          <w:spacing w:val="-2"/>
        </w:rPr>
        <w:t>The</w:t>
      </w:r>
      <w:r w:rsidR="007E703B" w:rsidRPr="3BEF314B">
        <w:rPr>
          <w:rFonts w:ascii="Segoe UI Symbol" w:hAnsi="Segoe UI Symbol"/>
          <w:spacing w:val="-2"/>
        </w:rPr>
        <w:t xml:space="preserve"> </w:t>
      </w:r>
      <w:r w:rsidR="00E66049" w:rsidRPr="0E417972">
        <w:rPr>
          <w:rFonts w:ascii="Segoe UI Symbol" w:hAnsi="Segoe UI Symbol"/>
          <w:i/>
          <w:iCs/>
          <w:color w:val="0070C0"/>
          <w:spacing w:val="-2"/>
        </w:rPr>
        <w:t xml:space="preserve">Kenya Electricity Transmission Company Limited </w:t>
      </w:r>
      <w:r w:rsidRPr="3BEF314B">
        <w:rPr>
          <w:rFonts w:ascii="Segoe UI Symbol" w:hAnsi="Segoe UI Symbol"/>
          <w:spacing w:val="-2"/>
        </w:rPr>
        <w:t>now</w:t>
      </w:r>
      <w:r w:rsidR="007E703B" w:rsidRPr="3BEF314B">
        <w:rPr>
          <w:rFonts w:ascii="Segoe UI Symbol" w:hAnsi="Segoe UI Symbol"/>
          <w:spacing w:val="-2"/>
        </w:rPr>
        <w:t xml:space="preserve"> </w:t>
      </w:r>
      <w:r w:rsidRPr="3BEF314B">
        <w:rPr>
          <w:rFonts w:ascii="Segoe UI Symbol" w:hAnsi="Segoe UI Symbol"/>
          <w:spacing w:val="-2"/>
        </w:rPr>
        <w:t>invites</w:t>
      </w:r>
      <w:r w:rsidR="007E703B" w:rsidRPr="3BEF314B">
        <w:rPr>
          <w:rFonts w:ascii="Segoe UI Symbol" w:hAnsi="Segoe UI Symbol"/>
          <w:spacing w:val="-2"/>
        </w:rPr>
        <w:t xml:space="preserve"> </w:t>
      </w:r>
      <w:r w:rsidRPr="3BEF314B">
        <w:rPr>
          <w:rFonts w:ascii="Segoe UI Symbol" w:hAnsi="Segoe UI Symbol"/>
          <w:spacing w:val="-2"/>
        </w:rPr>
        <w:t>sealed</w:t>
      </w:r>
      <w:r w:rsidR="007E703B" w:rsidRPr="3BEF314B">
        <w:rPr>
          <w:rFonts w:ascii="Segoe UI Symbol" w:hAnsi="Segoe UI Symbol"/>
          <w:spacing w:val="-2"/>
        </w:rPr>
        <w:t xml:space="preserve"> </w:t>
      </w:r>
      <w:r w:rsidRPr="3BEF314B">
        <w:rPr>
          <w:rFonts w:ascii="Segoe UI Symbol" w:hAnsi="Segoe UI Symbol"/>
          <w:spacing w:val="-2"/>
        </w:rPr>
        <w:t>Bids</w:t>
      </w:r>
      <w:r w:rsidR="007E703B" w:rsidRPr="3BEF314B">
        <w:rPr>
          <w:rFonts w:ascii="Segoe UI Symbol" w:hAnsi="Segoe UI Symbol"/>
          <w:spacing w:val="-2"/>
        </w:rPr>
        <w:t xml:space="preserve"> </w:t>
      </w:r>
      <w:r w:rsidRPr="3BEF314B">
        <w:rPr>
          <w:rFonts w:ascii="Segoe UI Symbol" w:hAnsi="Segoe UI Symbol"/>
          <w:spacing w:val="-2"/>
        </w:rPr>
        <w:t>from</w:t>
      </w:r>
      <w:r w:rsidR="007E703B" w:rsidRPr="3BEF314B">
        <w:rPr>
          <w:rFonts w:ascii="Segoe UI Symbol" w:hAnsi="Segoe UI Symbol"/>
          <w:spacing w:val="-2"/>
        </w:rPr>
        <w:t xml:space="preserve"> </w:t>
      </w:r>
      <w:r w:rsidRPr="3BEF314B">
        <w:rPr>
          <w:rFonts w:ascii="Segoe UI Symbol" w:hAnsi="Segoe UI Symbol"/>
          <w:spacing w:val="-2"/>
        </w:rPr>
        <w:t>eligible</w:t>
      </w:r>
      <w:r w:rsidR="007E703B" w:rsidRPr="3BEF314B">
        <w:rPr>
          <w:rFonts w:ascii="Segoe UI Symbol" w:hAnsi="Segoe UI Symbol"/>
          <w:spacing w:val="-2"/>
        </w:rPr>
        <w:t xml:space="preserve"> </w:t>
      </w:r>
      <w:r w:rsidRPr="3BEF314B">
        <w:rPr>
          <w:rFonts w:ascii="Segoe UI Symbol" w:hAnsi="Segoe UI Symbol"/>
          <w:spacing w:val="-2"/>
        </w:rPr>
        <w:t>Bidders</w:t>
      </w:r>
      <w:r w:rsidR="007E703B" w:rsidRPr="3BEF314B">
        <w:rPr>
          <w:rFonts w:ascii="Segoe UI Symbol" w:hAnsi="Segoe UI Symbol"/>
          <w:spacing w:val="-2"/>
        </w:rPr>
        <w:t xml:space="preserve"> </w:t>
      </w:r>
      <w:r w:rsidRPr="3BEF314B">
        <w:rPr>
          <w:rFonts w:ascii="Segoe UI Symbol" w:hAnsi="Segoe UI Symbol"/>
          <w:spacing w:val="-2"/>
        </w:rPr>
        <w:t>for</w:t>
      </w:r>
      <w:r w:rsidR="007E703B" w:rsidRPr="3BEF314B">
        <w:rPr>
          <w:rFonts w:ascii="Segoe UI Symbol" w:hAnsi="Segoe UI Symbol"/>
          <w:spacing w:val="-2"/>
        </w:rPr>
        <w:t xml:space="preserve"> </w:t>
      </w:r>
      <w:r w:rsidR="00697578" w:rsidRPr="0E417972">
        <w:rPr>
          <w:rFonts w:ascii="Segoe UI Symbol" w:hAnsi="Segoe UI Symbol"/>
          <w:i/>
          <w:iCs/>
          <w:color w:val="0070C0"/>
          <w:spacing w:val="-2"/>
        </w:rPr>
        <w:t>Design, Supply, and Installation Services for 132</w:t>
      </w:r>
      <w:r w:rsidR="00AF69A6" w:rsidRPr="0E417972">
        <w:rPr>
          <w:rFonts w:ascii="Segoe UI Symbol" w:hAnsi="Segoe UI Symbol"/>
          <w:i/>
          <w:iCs/>
          <w:color w:val="0070C0"/>
          <w:spacing w:val="-2"/>
        </w:rPr>
        <w:t>/33</w:t>
      </w:r>
      <w:r w:rsidR="00697578" w:rsidRPr="0E417972">
        <w:rPr>
          <w:rFonts w:ascii="Segoe UI Symbol" w:hAnsi="Segoe UI Symbol"/>
          <w:i/>
          <w:iCs/>
          <w:color w:val="0070C0"/>
          <w:spacing w:val="-2"/>
        </w:rPr>
        <w:t xml:space="preserve"> kV Kabarnet</w:t>
      </w:r>
      <w:r w:rsidR="32E6E950" w:rsidRPr="0E417972">
        <w:rPr>
          <w:rFonts w:ascii="Segoe UI Symbol" w:hAnsi="Segoe UI Symbol"/>
          <w:i/>
          <w:iCs/>
          <w:color w:val="0070C0"/>
          <w:spacing w:val="-2"/>
        </w:rPr>
        <w:t xml:space="preserve"> and </w:t>
      </w:r>
      <w:r w:rsidR="00697578" w:rsidRPr="0E417972">
        <w:rPr>
          <w:rFonts w:ascii="Segoe UI Symbol" w:hAnsi="Segoe UI Symbol"/>
          <w:i/>
          <w:iCs/>
          <w:color w:val="0070C0"/>
          <w:spacing w:val="-2"/>
        </w:rPr>
        <w:t>Rumuruti</w:t>
      </w:r>
      <w:r w:rsidR="09A39B61" w:rsidRPr="0E417972">
        <w:rPr>
          <w:rFonts w:ascii="Segoe UI Symbol" w:hAnsi="Segoe UI Symbol"/>
          <w:i/>
          <w:iCs/>
          <w:color w:val="0070C0"/>
          <w:spacing w:val="-2"/>
        </w:rPr>
        <w:t xml:space="preserve"> </w:t>
      </w:r>
      <w:r w:rsidR="00697578" w:rsidRPr="0E417972">
        <w:rPr>
          <w:rFonts w:ascii="Segoe UI Symbol" w:hAnsi="Segoe UI Symbol"/>
          <w:i/>
          <w:iCs/>
          <w:color w:val="0070C0"/>
          <w:spacing w:val="-2"/>
        </w:rPr>
        <w:t>Substations Extension</w:t>
      </w:r>
      <w:r w:rsidR="0088208D" w:rsidRPr="0E417972">
        <w:rPr>
          <w:rFonts w:ascii="Segoe UI Symbol" w:hAnsi="Segoe UI Symbol"/>
          <w:i/>
          <w:iCs/>
          <w:color w:val="0070C0"/>
          <w:spacing w:val="-2"/>
        </w:rPr>
        <w:t>.</w:t>
      </w:r>
    </w:p>
    <w:p w14:paraId="6F0C31D6" w14:textId="77777777" w:rsidR="0082750B" w:rsidRPr="0082750B" w:rsidRDefault="0082750B" w:rsidP="0082750B">
      <w:pPr>
        <w:pStyle w:val="ListParagraph"/>
        <w:suppressAutoHyphens/>
        <w:rPr>
          <w:rFonts w:ascii="Segoe UI Symbol" w:hAnsi="Segoe UI Symbol"/>
          <w:color w:val="0070C0"/>
          <w:spacing w:val="-2"/>
          <w:szCs w:val="24"/>
        </w:rPr>
      </w:pPr>
    </w:p>
    <w:p w14:paraId="6B80DB85" w14:textId="2A4DF98C" w:rsidR="0082750B" w:rsidRPr="0082750B" w:rsidRDefault="007F484B" w:rsidP="0E417972">
      <w:pPr>
        <w:pStyle w:val="ListParagraph"/>
        <w:numPr>
          <w:ilvl w:val="0"/>
          <w:numId w:val="149"/>
        </w:numPr>
        <w:suppressAutoHyphens/>
        <w:jc w:val="both"/>
        <w:rPr>
          <w:rFonts w:ascii="Segoe UI Symbol" w:hAnsi="Segoe UI Symbol"/>
          <w:color w:val="0070C0"/>
          <w:spacing w:val="-2"/>
        </w:rPr>
      </w:pPr>
      <w:r w:rsidRPr="0082750B">
        <w:rPr>
          <w:rFonts w:ascii="Segoe UI Symbol" w:hAnsi="Segoe UI Symbol"/>
          <w:spacing w:val="-2"/>
        </w:rPr>
        <w:lastRenderedPageBreak/>
        <w:t xml:space="preserve">Bidding will be conducted through the Open Competitive Bidding (International), OCBI procedures as specified in the Bank’s </w:t>
      </w:r>
      <w:r w:rsidR="687CE742" w:rsidRPr="0E417972">
        <w:rPr>
          <w:rFonts w:ascii="Segoe UI Symbol" w:eastAsia="Segoe UI Symbol" w:hAnsi="Segoe UI Symbol" w:cs="Segoe UI Symbol"/>
          <w:i/>
          <w:iCs/>
          <w:color w:val="0070C0"/>
        </w:rPr>
        <w:t>effective January 1, 2016]</w:t>
      </w:r>
      <w:r w:rsidRPr="0082750B">
        <w:rPr>
          <w:rFonts w:ascii="Segoe UI Symbol" w:hAnsi="Segoe UI Symbol"/>
          <w:spacing w:val="-2"/>
        </w:rPr>
        <w:t xml:space="preserve">, </w:t>
      </w:r>
      <w:r w:rsidR="00BC22EF" w:rsidRPr="0082750B">
        <w:rPr>
          <w:rFonts w:ascii="Segoe UI Symbol" w:hAnsi="Segoe UI Symbol"/>
          <w:color w:val="000000" w:themeColor="text1"/>
        </w:rPr>
        <w:t>IFB</w:t>
      </w:r>
      <w:r w:rsidR="00055AE5" w:rsidRPr="0082750B">
        <w:rPr>
          <w:rFonts w:ascii="Segoe UI Symbol" w:hAnsi="Segoe UI Symbol"/>
          <w:color w:val="000000" w:themeColor="text1"/>
        </w:rPr>
        <w:t xml:space="preserve"> </w:t>
      </w:r>
      <w:r w:rsidR="00111FB6" w:rsidRPr="608ABA93">
        <w:rPr>
          <w:rFonts w:ascii="Segoe UI Symbol" w:hAnsi="Segoe UI Symbol"/>
          <w:color w:val="000000" w:themeColor="text1"/>
          <w:spacing w:val="-2"/>
        </w:rPr>
        <w:t>and</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is</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open</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to</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all</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eligible</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Bidders</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as</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defined</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in</w:t>
      </w:r>
      <w:r w:rsidR="007E703B" w:rsidRPr="608ABA93">
        <w:rPr>
          <w:rFonts w:ascii="Segoe UI Symbol" w:hAnsi="Segoe UI Symbol"/>
          <w:color w:val="000000" w:themeColor="text1"/>
          <w:spacing w:val="-2"/>
        </w:rPr>
        <w:t xml:space="preserve"> </w:t>
      </w:r>
      <w:r w:rsidR="00111FB6" w:rsidRPr="608ABA93">
        <w:rPr>
          <w:rFonts w:ascii="Segoe UI Symbol" w:hAnsi="Segoe UI Symbol"/>
          <w:color w:val="000000" w:themeColor="text1"/>
          <w:spacing w:val="-2"/>
        </w:rPr>
        <w:t>the</w:t>
      </w:r>
      <w:r w:rsidR="007E703B" w:rsidRPr="608ABA93">
        <w:rPr>
          <w:rFonts w:ascii="Segoe UI Symbol" w:hAnsi="Segoe UI Symbol"/>
          <w:color w:val="000000" w:themeColor="text1"/>
          <w:spacing w:val="-2"/>
        </w:rPr>
        <w:t xml:space="preserve"> </w:t>
      </w:r>
      <w:r w:rsidR="00FA450F" w:rsidRPr="608ABA93">
        <w:rPr>
          <w:rFonts w:ascii="Segoe UI Symbol" w:hAnsi="Segoe UI Symbol"/>
          <w:color w:val="000000" w:themeColor="text1"/>
          <w:spacing w:val="-2"/>
        </w:rPr>
        <w:t>Procurement</w:t>
      </w:r>
      <w:r w:rsidR="007E703B" w:rsidRPr="608ABA93">
        <w:rPr>
          <w:rFonts w:ascii="Segoe UI Symbol" w:hAnsi="Segoe UI Symbol"/>
          <w:color w:val="000000" w:themeColor="text1"/>
          <w:spacing w:val="-2"/>
        </w:rPr>
        <w:t xml:space="preserve"> </w:t>
      </w:r>
      <w:r w:rsidRPr="608ABA93">
        <w:rPr>
          <w:rFonts w:ascii="Segoe UI Symbol" w:hAnsi="Segoe UI Symbol"/>
          <w:color w:val="000000" w:themeColor="text1"/>
          <w:spacing w:val="-2"/>
        </w:rPr>
        <w:t>Framework</w:t>
      </w:r>
      <w:r w:rsidR="00111FB6" w:rsidRPr="608ABA93">
        <w:rPr>
          <w:rFonts w:ascii="Segoe UI Symbol" w:hAnsi="Segoe UI Symbol"/>
          <w:color w:val="000000" w:themeColor="text1"/>
          <w:spacing w:val="-2"/>
        </w:rPr>
        <w:t>.</w:t>
      </w:r>
      <w:r w:rsidR="007E703B" w:rsidRPr="608ABA93">
        <w:rPr>
          <w:rFonts w:ascii="Segoe UI Symbol" w:hAnsi="Segoe UI Symbol"/>
          <w:color w:val="000000" w:themeColor="text1"/>
          <w:spacing w:val="-2"/>
        </w:rPr>
        <w:t xml:space="preserve"> </w:t>
      </w:r>
    </w:p>
    <w:p w14:paraId="6B7792C8" w14:textId="77777777" w:rsidR="0082750B" w:rsidRPr="0082750B" w:rsidRDefault="0082750B" w:rsidP="00137FDA">
      <w:pPr>
        <w:pStyle w:val="ListParagraph"/>
        <w:suppressAutoHyphens/>
        <w:jc w:val="both"/>
        <w:rPr>
          <w:rFonts w:ascii="Segoe UI Symbol" w:hAnsi="Segoe UI Symbol"/>
          <w:color w:val="0070C0"/>
          <w:spacing w:val="-2"/>
          <w:szCs w:val="24"/>
        </w:rPr>
      </w:pPr>
    </w:p>
    <w:p w14:paraId="0B3ED64F" w14:textId="3028D739" w:rsidR="00137FDA" w:rsidRDefault="00111FB6" w:rsidP="002D6580">
      <w:pPr>
        <w:pStyle w:val="ListParagraph"/>
        <w:numPr>
          <w:ilvl w:val="0"/>
          <w:numId w:val="149"/>
        </w:numPr>
        <w:suppressAutoHyphens/>
        <w:jc w:val="both"/>
        <w:rPr>
          <w:rFonts w:ascii="Segoe UI Symbol" w:hAnsi="Segoe UI Symbol"/>
          <w:i/>
          <w:color w:val="0070C0"/>
          <w:spacing w:val="-2"/>
          <w:szCs w:val="24"/>
        </w:rPr>
      </w:pPr>
      <w:r w:rsidRPr="608ABA93">
        <w:rPr>
          <w:rFonts w:ascii="Segoe UI Symbol" w:hAnsi="Segoe UI Symbol"/>
          <w:spacing w:val="-2"/>
        </w:rPr>
        <w:t>Interested</w:t>
      </w:r>
      <w:r w:rsidR="007E703B" w:rsidRPr="608ABA93">
        <w:rPr>
          <w:rFonts w:ascii="Segoe UI Symbol" w:hAnsi="Segoe UI Symbol"/>
          <w:spacing w:val="-2"/>
        </w:rPr>
        <w:t xml:space="preserve"> </w:t>
      </w:r>
      <w:r w:rsidRPr="608ABA93">
        <w:rPr>
          <w:rFonts w:ascii="Segoe UI Symbol" w:hAnsi="Segoe UI Symbol"/>
          <w:spacing w:val="-2"/>
        </w:rPr>
        <w:t>eligible</w:t>
      </w:r>
      <w:r w:rsidR="007E703B" w:rsidRPr="608ABA93">
        <w:rPr>
          <w:rFonts w:ascii="Segoe UI Symbol" w:hAnsi="Segoe UI Symbol"/>
          <w:spacing w:val="-2"/>
        </w:rPr>
        <w:t xml:space="preserve"> </w:t>
      </w:r>
      <w:r w:rsidRPr="608ABA93">
        <w:rPr>
          <w:rFonts w:ascii="Segoe UI Symbol" w:hAnsi="Segoe UI Symbol"/>
          <w:spacing w:val="-2"/>
        </w:rPr>
        <w:t>Bidders</w:t>
      </w:r>
      <w:r w:rsidR="007E703B" w:rsidRPr="608ABA93">
        <w:rPr>
          <w:rFonts w:ascii="Segoe UI Symbol" w:hAnsi="Segoe UI Symbol"/>
          <w:spacing w:val="-2"/>
        </w:rPr>
        <w:t xml:space="preserve"> </w:t>
      </w:r>
      <w:r w:rsidRPr="608ABA93">
        <w:rPr>
          <w:rFonts w:ascii="Segoe UI Symbol" w:hAnsi="Segoe UI Symbol"/>
          <w:spacing w:val="-2"/>
        </w:rPr>
        <w:t>may</w:t>
      </w:r>
      <w:r w:rsidR="007E703B" w:rsidRPr="608ABA93">
        <w:rPr>
          <w:rFonts w:ascii="Segoe UI Symbol" w:hAnsi="Segoe UI Symbol"/>
          <w:spacing w:val="-2"/>
        </w:rPr>
        <w:t xml:space="preserve"> </w:t>
      </w:r>
      <w:r w:rsidRPr="608ABA93">
        <w:rPr>
          <w:rFonts w:ascii="Segoe UI Symbol" w:hAnsi="Segoe UI Symbol"/>
          <w:spacing w:val="-2"/>
        </w:rPr>
        <w:t>obtain</w:t>
      </w:r>
      <w:r w:rsidR="007E703B" w:rsidRPr="608ABA93">
        <w:rPr>
          <w:rFonts w:ascii="Segoe UI Symbol" w:hAnsi="Segoe UI Symbol"/>
          <w:spacing w:val="-2"/>
        </w:rPr>
        <w:t xml:space="preserve"> </w:t>
      </w:r>
      <w:r w:rsidRPr="608ABA93">
        <w:rPr>
          <w:rFonts w:ascii="Segoe UI Symbol" w:hAnsi="Segoe UI Symbol"/>
          <w:spacing w:val="-2"/>
        </w:rPr>
        <w:t>further</w:t>
      </w:r>
      <w:r w:rsidR="007E703B" w:rsidRPr="608ABA93">
        <w:rPr>
          <w:rFonts w:ascii="Segoe UI Symbol" w:hAnsi="Segoe UI Symbol"/>
          <w:spacing w:val="-2"/>
        </w:rPr>
        <w:t xml:space="preserve"> </w:t>
      </w:r>
      <w:r w:rsidRPr="608ABA93">
        <w:rPr>
          <w:rFonts w:ascii="Segoe UI Symbol" w:hAnsi="Segoe UI Symbol"/>
          <w:spacing w:val="-2"/>
        </w:rPr>
        <w:t>information</w:t>
      </w:r>
      <w:r w:rsidR="007E703B" w:rsidRPr="608ABA93">
        <w:rPr>
          <w:rFonts w:ascii="Segoe UI Symbol" w:hAnsi="Segoe UI Symbol"/>
          <w:spacing w:val="-2"/>
        </w:rPr>
        <w:t xml:space="preserve"> </w:t>
      </w:r>
      <w:r w:rsidRPr="608ABA93">
        <w:rPr>
          <w:rFonts w:ascii="Segoe UI Symbol" w:hAnsi="Segoe UI Symbol"/>
          <w:spacing w:val="-2"/>
        </w:rPr>
        <w:t>from</w:t>
      </w:r>
      <w:r w:rsidR="007E703B" w:rsidRPr="608ABA93">
        <w:rPr>
          <w:rFonts w:ascii="Segoe UI Symbol" w:hAnsi="Segoe UI Symbol"/>
          <w:spacing w:val="-2"/>
        </w:rPr>
        <w:t xml:space="preserve"> </w:t>
      </w:r>
      <w:r w:rsidRPr="608ABA93">
        <w:rPr>
          <w:rFonts w:ascii="Segoe UI Symbol" w:hAnsi="Segoe UI Symbol"/>
          <w:i/>
          <w:iCs/>
          <w:color w:val="0070C0"/>
          <w:spacing w:val="-2"/>
        </w:rPr>
        <w:t>[</w:t>
      </w:r>
      <w:r w:rsidR="00E66049" w:rsidRPr="608ABA93">
        <w:rPr>
          <w:rFonts w:ascii="Segoe UI Symbol" w:hAnsi="Segoe UI Symbol"/>
          <w:i/>
          <w:iCs/>
          <w:color w:val="0070C0"/>
        </w:rPr>
        <w:t>Kenya Electricity Transmission Company Limited (KETRACO)</w:t>
      </w:r>
      <w:r w:rsidRPr="608ABA93">
        <w:rPr>
          <w:rFonts w:ascii="Segoe UI Symbol" w:hAnsi="Segoe UI Symbol"/>
          <w:i/>
          <w:iCs/>
          <w:color w:val="0070C0"/>
          <w:spacing w:val="-2"/>
        </w:rPr>
        <w:t>,</w:t>
      </w:r>
      <w:r w:rsidR="007E703B" w:rsidRPr="608ABA93">
        <w:rPr>
          <w:rFonts w:ascii="Segoe UI Symbol" w:hAnsi="Segoe UI Symbol"/>
          <w:i/>
          <w:iCs/>
          <w:color w:val="0070C0"/>
          <w:spacing w:val="-2"/>
        </w:rPr>
        <w:t xml:space="preserve"> </w:t>
      </w:r>
      <w:r w:rsidR="00E66049" w:rsidRPr="608ABA93">
        <w:rPr>
          <w:rFonts w:ascii="Segoe UI Symbol" w:hAnsi="Segoe UI Symbol"/>
          <w:i/>
          <w:iCs/>
          <w:color w:val="0070C0"/>
          <w:spacing w:val="-2"/>
        </w:rPr>
        <w:t xml:space="preserve">Senior Manager, Supply Chain, </w:t>
      </w:r>
      <w:hyperlink r:id="rId13" w:history="1">
        <w:r w:rsidR="00E66049" w:rsidRPr="608ABA93">
          <w:rPr>
            <w:rStyle w:val="Hyperlink"/>
            <w:rFonts w:ascii="Segoe UI Symbol" w:hAnsi="Segoe UI Symbol"/>
            <w:i/>
            <w:iCs/>
            <w:spacing w:val="-2"/>
          </w:rPr>
          <w:t>ktrnip@ketraco.co.ke</w:t>
        </w:r>
      </w:hyperlink>
    </w:p>
    <w:p w14:paraId="4354297F" w14:textId="77777777" w:rsidR="003968DE" w:rsidRPr="003968DE" w:rsidRDefault="003968DE" w:rsidP="003968DE">
      <w:pPr>
        <w:pStyle w:val="ListParagraph"/>
        <w:rPr>
          <w:rFonts w:ascii="Segoe UI Symbol" w:hAnsi="Segoe UI Symbol"/>
          <w:i/>
          <w:color w:val="0070C0"/>
          <w:spacing w:val="-2"/>
          <w:szCs w:val="24"/>
        </w:rPr>
      </w:pPr>
    </w:p>
    <w:p w14:paraId="3B18D946" w14:textId="77777777" w:rsidR="003968DE" w:rsidRDefault="003968DE" w:rsidP="003968DE">
      <w:pPr>
        <w:pStyle w:val="ListParagraph"/>
        <w:suppressAutoHyphens/>
        <w:jc w:val="both"/>
        <w:rPr>
          <w:rFonts w:ascii="Segoe UI Symbol" w:hAnsi="Segoe UI Symbol"/>
          <w:i/>
          <w:color w:val="0070C0"/>
          <w:spacing w:val="-2"/>
          <w:szCs w:val="24"/>
        </w:rPr>
      </w:pPr>
    </w:p>
    <w:p w14:paraId="7F1D60E4" w14:textId="77777777" w:rsidR="00B36C05" w:rsidRPr="00B36C05" w:rsidRDefault="00111FB6" w:rsidP="002D6580">
      <w:pPr>
        <w:pStyle w:val="ListParagraph"/>
        <w:numPr>
          <w:ilvl w:val="0"/>
          <w:numId w:val="149"/>
        </w:numPr>
        <w:suppressAutoHyphens/>
        <w:jc w:val="both"/>
        <w:rPr>
          <w:rFonts w:ascii="Segoe UI Symbol" w:hAnsi="Segoe UI Symbol"/>
          <w:spacing w:val="-2"/>
          <w:szCs w:val="24"/>
        </w:rPr>
      </w:pPr>
      <w:r w:rsidRPr="608ABA93">
        <w:rPr>
          <w:rFonts w:ascii="Segoe UI Symbol" w:hAnsi="Segoe UI Symbol"/>
          <w:spacing w:val="-2"/>
        </w:rPr>
        <w:t>The</w:t>
      </w:r>
      <w:r w:rsidR="007E703B" w:rsidRPr="608ABA93">
        <w:rPr>
          <w:rFonts w:ascii="Segoe UI Symbol" w:hAnsi="Segoe UI Symbol"/>
          <w:spacing w:val="-2"/>
        </w:rPr>
        <w:t xml:space="preserve"> </w:t>
      </w:r>
      <w:r w:rsidR="00D71DAF" w:rsidRPr="608ABA93">
        <w:rPr>
          <w:rFonts w:ascii="Segoe UI Symbol" w:hAnsi="Segoe UI Symbol"/>
          <w:spacing w:val="-2"/>
        </w:rPr>
        <w:t>bidding document</w:t>
      </w:r>
      <w:r w:rsidR="007E703B" w:rsidRPr="608ABA93">
        <w:rPr>
          <w:rFonts w:ascii="Segoe UI Symbol" w:hAnsi="Segoe UI Symbol"/>
          <w:spacing w:val="-2"/>
        </w:rPr>
        <w:t xml:space="preserve"> </w:t>
      </w:r>
      <w:r w:rsidRPr="608ABA93">
        <w:rPr>
          <w:rFonts w:ascii="Segoe UI Symbol" w:hAnsi="Segoe UI Symbol"/>
          <w:spacing w:val="-2"/>
        </w:rPr>
        <w:t>in</w:t>
      </w:r>
      <w:r w:rsidR="007E703B" w:rsidRPr="608ABA93">
        <w:rPr>
          <w:rFonts w:ascii="Segoe UI Symbol" w:hAnsi="Segoe UI Symbol"/>
          <w:spacing w:val="-2"/>
        </w:rPr>
        <w:t xml:space="preserve"> </w:t>
      </w:r>
      <w:r w:rsidR="00B56D6A" w:rsidRPr="608ABA93">
        <w:rPr>
          <w:rFonts w:ascii="Segoe UI Symbol" w:hAnsi="Segoe UI Symbol"/>
          <w:i/>
          <w:iCs/>
          <w:color w:val="0070C0"/>
          <w:spacing w:val="-2"/>
        </w:rPr>
        <w:t>English</w:t>
      </w:r>
      <w:r w:rsidR="007E703B" w:rsidRPr="608ABA93">
        <w:rPr>
          <w:rFonts w:ascii="Segoe UI Symbol" w:hAnsi="Segoe UI Symbol"/>
          <w:color w:val="0070C0"/>
          <w:spacing w:val="-2"/>
        </w:rPr>
        <w:t xml:space="preserve"> </w:t>
      </w:r>
      <w:r w:rsidRPr="608ABA93">
        <w:rPr>
          <w:rFonts w:ascii="Segoe UI Symbol" w:hAnsi="Segoe UI Symbol"/>
          <w:spacing w:val="-2"/>
        </w:rPr>
        <w:t>may</w:t>
      </w:r>
      <w:r w:rsidR="007E703B" w:rsidRPr="608ABA93">
        <w:rPr>
          <w:rFonts w:ascii="Segoe UI Symbol" w:hAnsi="Segoe UI Symbol"/>
          <w:spacing w:val="-2"/>
        </w:rPr>
        <w:t xml:space="preserve"> </w:t>
      </w:r>
      <w:r w:rsidRPr="608ABA93">
        <w:rPr>
          <w:rFonts w:ascii="Segoe UI Symbol" w:hAnsi="Segoe UI Symbol"/>
          <w:spacing w:val="-2"/>
        </w:rPr>
        <w:t>be</w:t>
      </w:r>
      <w:r w:rsidR="007E703B" w:rsidRPr="608ABA93">
        <w:rPr>
          <w:rFonts w:ascii="Segoe UI Symbol" w:hAnsi="Segoe UI Symbol"/>
          <w:spacing w:val="-2"/>
        </w:rPr>
        <w:t xml:space="preserve"> </w:t>
      </w:r>
      <w:r w:rsidR="000F5035" w:rsidRPr="608ABA93">
        <w:rPr>
          <w:rFonts w:ascii="Segoe UI Symbol" w:hAnsi="Segoe UI Symbol"/>
          <w:spacing w:val="-2"/>
        </w:rPr>
        <w:t>obtained free of charge from the website below</w:t>
      </w:r>
      <w:r w:rsidR="00B36C05" w:rsidRPr="608ABA93">
        <w:rPr>
          <w:rFonts w:ascii="Segoe UI Symbol" w:hAnsi="Segoe UI Symbol"/>
          <w:spacing w:val="-2"/>
        </w:rPr>
        <w:t>:</w:t>
      </w:r>
      <w:r w:rsidR="00B36C05" w:rsidRPr="00B36C05">
        <w:t xml:space="preserve"> </w:t>
      </w:r>
    </w:p>
    <w:p w14:paraId="5BD46F52" w14:textId="77777777" w:rsidR="00B36C05" w:rsidRPr="00B36C05" w:rsidRDefault="00B36C05" w:rsidP="00B36C05">
      <w:pPr>
        <w:pStyle w:val="ListParagraph"/>
        <w:suppressAutoHyphens/>
        <w:rPr>
          <w:rFonts w:ascii="Segoe UI Symbol" w:hAnsi="Segoe UI Symbol"/>
          <w:spacing w:val="-2"/>
          <w:szCs w:val="24"/>
        </w:rPr>
      </w:pPr>
    </w:p>
    <w:p w14:paraId="69AFBBF4" w14:textId="4B44FAF4" w:rsidR="0082750B" w:rsidRDefault="00B36C05" w:rsidP="003968DE">
      <w:pPr>
        <w:pStyle w:val="ListParagraph"/>
        <w:suppressAutoHyphens/>
        <w:rPr>
          <w:rFonts w:ascii="Segoe UI Symbol" w:hAnsi="Segoe UI Symbol"/>
          <w:i/>
          <w:iCs/>
          <w:spacing w:val="-2"/>
          <w:szCs w:val="24"/>
        </w:rPr>
      </w:pPr>
      <w:r w:rsidRPr="00B36C05">
        <w:rPr>
          <w:i/>
          <w:iCs/>
        </w:rPr>
        <w:t xml:space="preserve"> </w:t>
      </w:r>
      <w:hyperlink r:id="rId14" w:history="1">
        <w:r w:rsidRPr="00B36C05">
          <w:rPr>
            <w:rStyle w:val="Hyperlink"/>
            <w:rFonts w:ascii="Segoe UI Symbol" w:hAnsi="Segoe UI Symbol"/>
            <w:i/>
            <w:iCs/>
            <w:spacing w:val="-2"/>
            <w:szCs w:val="24"/>
          </w:rPr>
          <w:t>https://www.ketraco.co.ke/procurement/tenders/open-tenders</w:t>
        </w:r>
      </w:hyperlink>
    </w:p>
    <w:p w14:paraId="6054CC27" w14:textId="77777777" w:rsidR="003968DE" w:rsidRPr="003968DE" w:rsidRDefault="003968DE" w:rsidP="003968DE">
      <w:pPr>
        <w:pStyle w:val="ListParagraph"/>
        <w:suppressAutoHyphens/>
        <w:rPr>
          <w:rFonts w:ascii="Segoe UI Symbol" w:hAnsi="Segoe UI Symbol"/>
          <w:i/>
          <w:iCs/>
          <w:spacing w:val="-2"/>
          <w:szCs w:val="24"/>
        </w:rPr>
      </w:pPr>
    </w:p>
    <w:p w14:paraId="44137A78" w14:textId="10F7C750" w:rsidR="004C15E6" w:rsidRPr="0082750B" w:rsidRDefault="00111FB6" w:rsidP="002D6580">
      <w:pPr>
        <w:pStyle w:val="ListParagraph"/>
        <w:numPr>
          <w:ilvl w:val="0"/>
          <w:numId w:val="149"/>
        </w:numPr>
        <w:suppressAutoHyphens/>
        <w:rPr>
          <w:rFonts w:ascii="Segoe UI Symbol" w:hAnsi="Segoe UI Symbol"/>
          <w:spacing w:val="-2"/>
          <w:szCs w:val="24"/>
        </w:rPr>
      </w:pPr>
      <w:r w:rsidRPr="608ABA93">
        <w:rPr>
          <w:rFonts w:ascii="Segoe UI Symbol" w:hAnsi="Segoe UI Symbol"/>
          <w:spacing w:val="-2"/>
        </w:rPr>
        <w:t>Bids</w:t>
      </w:r>
      <w:r w:rsidR="007E703B" w:rsidRPr="608ABA93">
        <w:rPr>
          <w:rFonts w:ascii="Segoe UI Symbol" w:hAnsi="Segoe UI Symbol"/>
          <w:spacing w:val="-2"/>
        </w:rPr>
        <w:t xml:space="preserve"> </w:t>
      </w:r>
      <w:r w:rsidRPr="608ABA93">
        <w:rPr>
          <w:rFonts w:ascii="Segoe UI Symbol" w:hAnsi="Segoe UI Symbol"/>
          <w:spacing w:val="-2"/>
        </w:rPr>
        <w:t>must</w:t>
      </w:r>
      <w:r w:rsidR="007E703B" w:rsidRPr="608ABA93">
        <w:rPr>
          <w:rFonts w:ascii="Segoe UI Symbol" w:hAnsi="Segoe UI Symbol"/>
          <w:spacing w:val="-2"/>
        </w:rPr>
        <w:t xml:space="preserve"> </w:t>
      </w:r>
      <w:r w:rsidRPr="608ABA93">
        <w:rPr>
          <w:rFonts w:ascii="Segoe UI Symbol" w:hAnsi="Segoe UI Symbol"/>
          <w:spacing w:val="-2"/>
        </w:rPr>
        <w:t>be</w:t>
      </w:r>
      <w:r w:rsidR="007E703B" w:rsidRPr="608ABA93">
        <w:rPr>
          <w:rFonts w:ascii="Segoe UI Symbol" w:hAnsi="Segoe UI Symbol"/>
          <w:spacing w:val="-2"/>
        </w:rPr>
        <w:t xml:space="preserve"> </w:t>
      </w:r>
      <w:r w:rsidRPr="608ABA93">
        <w:rPr>
          <w:rFonts w:ascii="Segoe UI Symbol" w:hAnsi="Segoe UI Symbol"/>
          <w:spacing w:val="-2"/>
        </w:rPr>
        <w:t>delivered</w:t>
      </w:r>
      <w:r w:rsidR="007E703B" w:rsidRPr="608ABA93">
        <w:rPr>
          <w:rFonts w:ascii="Segoe UI Symbol" w:hAnsi="Segoe UI Symbol"/>
          <w:spacing w:val="-2"/>
        </w:rPr>
        <w:t xml:space="preserve"> </w:t>
      </w:r>
      <w:r w:rsidRPr="608ABA93">
        <w:rPr>
          <w:rFonts w:ascii="Segoe UI Symbol" w:hAnsi="Segoe UI Symbol"/>
          <w:spacing w:val="-2"/>
        </w:rPr>
        <w:t>to</w:t>
      </w:r>
      <w:r w:rsidR="007E703B" w:rsidRPr="608ABA93">
        <w:rPr>
          <w:rFonts w:ascii="Segoe UI Symbol" w:hAnsi="Segoe UI Symbol"/>
          <w:spacing w:val="-2"/>
        </w:rPr>
        <w:t xml:space="preserve"> </w:t>
      </w:r>
      <w:r w:rsidRPr="608ABA93">
        <w:rPr>
          <w:rFonts w:ascii="Segoe UI Symbol" w:hAnsi="Segoe UI Symbol"/>
          <w:spacing w:val="-2"/>
        </w:rPr>
        <w:t>the</w:t>
      </w:r>
      <w:r w:rsidR="007E703B" w:rsidRPr="608ABA93">
        <w:rPr>
          <w:rFonts w:ascii="Segoe UI Symbol" w:hAnsi="Segoe UI Symbol"/>
          <w:spacing w:val="-2"/>
        </w:rPr>
        <w:t xml:space="preserve"> </w:t>
      </w:r>
      <w:r w:rsidRPr="608ABA93">
        <w:rPr>
          <w:rFonts w:ascii="Segoe UI Symbol" w:hAnsi="Segoe UI Symbol"/>
          <w:spacing w:val="-2"/>
        </w:rPr>
        <w:t>address</w:t>
      </w:r>
      <w:r w:rsidR="007E703B" w:rsidRPr="608ABA93">
        <w:rPr>
          <w:rFonts w:ascii="Segoe UI Symbol" w:hAnsi="Segoe UI Symbol"/>
          <w:spacing w:val="-2"/>
        </w:rPr>
        <w:t xml:space="preserve"> </w:t>
      </w:r>
      <w:r w:rsidRPr="608ABA93">
        <w:rPr>
          <w:rFonts w:ascii="Segoe UI Symbol" w:hAnsi="Segoe UI Symbol"/>
          <w:spacing w:val="-2"/>
        </w:rPr>
        <w:t>below</w:t>
      </w:r>
    </w:p>
    <w:p w14:paraId="6AF2C1D6" w14:textId="7E03147E" w:rsidR="004C15E6" w:rsidRDefault="004C15E6" w:rsidP="004C15E6">
      <w:pPr>
        <w:tabs>
          <w:tab w:val="right" w:pos="7254"/>
        </w:tabs>
        <w:spacing w:after="0"/>
        <w:ind w:left="1440"/>
        <w:jc w:val="left"/>
        <w:rPr>
          <w:rFonts w:ascii="Segoe UI Symbol" w:hAnsi="Segoe UI Symbol"/>
          <w:i/>
          <w:color w:val="0070C0"/>
          <w:spacing w:val="-2"/>
          <w:szCs w:val="24"/>
        </w:rPr>
      </w:pPr>
      <w:r w:rsidRPr="004C15E6">
        <w:rPr>
          <w:rFonts w:ascii="Segoe UI Symbol" w:hAnsi="Segoe UI Symbol"/>
          <w:i/>
          <w:color w:val="0070C0"/>
          <w:spacing w:val="-2"/>
          <w:szCs w:val="24"/>
        </w:rPr>
        <w:t>Attention</w:t>
      </w:r>
      <w:proofErr w:type="gramStart"/>
      <w:r w:rsidRPr="004C15E6">
        <w:rPr>
          <w:rFonts w:ascii="Segoe UI Symbol" w:hAnsi="Segoe UI Symbol"/>
          <w:i/>
          <w:color w:val="0070C0"/>
          <w:spacing w:val="-2"/>
          <w:szCs w:val="24"/>
        </w:rPr>
        <w:t>:  Senior</w:t>
      </w:r>
      <w:proofErr w:type="gramEnd"/>
      <w:r w:rsidRPr="004C15E6">
        <w:rPr>
          <w:rFonts w:ascii="Segoe UI Symbol" w:hAnsi="Segoe UI Symbol"/>
          <w:i/>
          <w:color w:val="0070C0"/>
          <w:spacing w:val="-2"/>
          <w:szCs w:val="24"/>
        </w:rPr>
        <w:t xml:space="preserve"> Manager, Supply Chain</w:t>
      </w:r>
    </w:p>
    <w:p w14:paraId="3A4E2F3A" w14:textId="54556439" w:rsidR="004C15E6" w:rsidRPr="00B56D6A" w:rsidRDefault="004C15E6" w:rsidP="004C15E6">
      <w:pPr>
        <w:tabs>
          <w:tab w:val="right" w:pos="7254"/>
        </w:tabs>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 xml:space="preserve">Kenya Electricity Transmission Company Limited (KETRACO)                </w:t>
      </w:r>
    </w:p>
    <w:p w14:paraId="6476918B" w14:textId="77777777" w:rsidR="004C15E6" w:rsidRPr="00B56D6A" w:rsidRDefault="004C15E6" w:rsidP="004C15E6">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2nd Floor, KAWI Complex, Block B</w:t>
      </w:r>
    </w:p>
    <w:p w14:paraId="33BA7AA8" w14:textId="77777777" w:rsidR="004C15E6" w:rsidRPr="00B56D6A" w:rsidRDefault="004C15E6" w:rsidP="004C15E6">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 xml:space="preserve">Popo Road, off Red Cross Road, South C </w:t>
      </w:r>
    </w:p>
    <w:p w14:paraId="3D62EA84" w14:textId="0F213D9F" w:rsidR="004C15E6" w:rsidRPr="00B56D6A" w:rsidRDefault="004C15E6" w:rsidP="004C15E6">
      <w:pPr>
        <w:tabs>
          <w:tab w:val="right" w:pos="7254"/>
        </w:tabs>
        <w:spacing w:after="0"/>
        <w:ind w:left="1440"/>
        <w:rPr>
          <w:rFonts w:ascii="Segoe UI Symbol" w:hAnsi="Segoe UI Symbol"/>
          <w:i/>
          <w:color w:val="0070C0"/>
          <w:spacing w:val="-2"/>
          <w:szCs w:val="24"/>
        </w:rPr>
      </w:pPr>
      <w:r w:rsidRPr="00B56D6A">
        <w:rPr>
          <w:rFonts w:ascii="Segoe UI Symbol" w:hAnsi="Segoe UI Symbol"/>
          <w:i/>
          <w:color w:val="0070C0"/>
          <w:spacing w:val="-2"/>
          <w:szCs w:val="24"/>
        </w:rPr>
        <w:t>Nairobi</w:t>
      </w:r>
      <w:r>
        <w:rPr>
          <w:rFonts w:ascii="Segoe UI Symbol" w:hAnsi="Segoe UI Symbol"/>
          <w:i/>
          <w:color w:val="0070C0"/>
          <w:spacing w:val="-2"/>
          <w:szCs w:val="24"/>
        </w:rPr>
        <w:t xml:space="preserve">, </w:t>
      </w:r>
      <w:r w:rsidRPr="00B56D6A">
        <w:rPr>
          <w:rFonts w:ascii="Segoe UI Symbol" w:hAnsi="Segoe UI Symbol"/>
          <w:i/>
          <w:color w:val="0070C0"/>
          <w:spacing w:val="-2"/>
          <w:szCs w:val="24"/>
        </w:rPr>
        <w:t>Kenya</w:t>
      </w:r>
    </w:p>
    <w:p w14:paraId="26693A03" w14:textId="70DDE8A3" w:rsidR="00111FB6" w:rsidRPr="00D5087F" w:rsidRDefault="00111FB6" w:rsidP="0E41797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630" w:hanging="630"/>
        <w:rPr>
          <w:rFonts w:ascii="Segoe UI Symbol" w:hAnsi="Segoe UI Symbol"/>
          <w:spacing w:val="-2"/>
          <w:highlight w:val="yellow"/>
        </w:rPr>
      </w:pPr>
      <w:r w:rsidRPr="3BEF314B">
        <w:rPr>
          <w:rFonts w:ascii="Segoe UI Symbol" w:hAnsi="Segoe UI Symbol"/>
          <w:spacing w:val="-2"/>
        </w:rPr>
        <w:t>on</w:t>
      </w:r>
      <w:r w:rsidR="007E703B" w:rsidRPr="3BEF314B">
        <w:rPr>
          <w:rFonts w:ascii="Segoe UI Symbol" w:hAnsi="Segoe UI Symbol"/>
          <w:spacing w:val="-2"/>
        </w:rPr>
        <w:t xml:space="preserve"> </w:t>
      </w:r>
      <w:r w:rsidRPr="3BEF314B">
        <w:rPr>
          <w:rFonts w:ascii="Segoe UI Symbol" w:hAnsi="Segoe UI Symbol"/>
          <w:spacing w:val="-2"/>
        </w:rPr>
        <w:t>or</w:t>
      </w:r>
      <w:r w:rsidR="007E703B" w:rsidRPr="3BEF314B">
        <w:rPr>
          <w:rFonts w:ascii="Segoe UI Symbol" w:hAnsi="Segoe UI Symbol"/>
          <w:spacing w:val="-2"/>
        </w:rPr>
        <w:t xml:space="preserve"> </w:t>
      </w:r>
      <w:r w:rsidRPr="3BEF314B">
        <w:rPr>
          <w:rFonts w:ascii="Segoe UI Symbol" w:hAnsi="Segoe UI Symbol"/>
          <w:spacing w:val="-2"/>
        </w:rPr>
        <w:t>before</w:t>
      </w:r>
      <w:r w:rsidR="007E703B" w:rsidRPr="3BEF314B">
        <w:rPr>
          <w:rFonts w:ascii="Segoe UI Symbol" w:hAnsi="Segoe UI Symbol"/>
          <w:spacing w:val="-2"/>
        </w:rPr>
        <w:t xml:space="preserve"> </w:t>
      </w:r>
      <w:r w:rsidR="00C00DFA" w:rsidRPr="0E417972">
        <w:rPr>
          <w:rFonts w:ascii="Segoe UI Symbol" w:hAnsi="Segoe UI Symbol"/>
          <w:i/>
          <w:iCs/>
          <w:color w:val="0070C0"/>
          <w:spacing w:val="-2"/>
        </w:rPr>
        <w:t>10:00am EAT</w:t>
      </w:r>
      <w:r w:rsidR="006F41A0" w:rsidRPr="0E417972">
        <w:rPr>
          <w:rFonts w:ascii="Segoe UI Symbol" w:hAnsi="Segoe UI Symbol"/>
          <w:i/>
          <w:iCs/>
          <w:color w:val="0070C0"/>
          <w:spacing w:val="-2"/>
        </w:rPr>
        <w:t xml:space="preserve"> on 19</w:t>
      </w:r>
      <w:r w:rsidR="006F41A0" w:rsidRPr="0E417972">
        <w:rPr>
          <w:rFonts w:ascii="Segoe UI Symbol" w:hAnsi="Segoe UI Symbol"/>
          <w:i/>
          <w:iCs/>
          <w:color w:val="0070C0"/>
          <w:spacing w:val="-2"/>
          <w:vertAlign w:val="superscript"/>
        </w:rPr>
        <w:t>th</w:t>
      </w:r>
      <w:r w:rsidR="006F41A0" w:rsidRPr="0E417972">
        <w:rPr>
          <w:rFonts w:ascii="Segoe UI Symbol" w:hAnsi="Segoe UI Symbol"/>
          <w:i/>
          <w:iCs/>
          <w:color w:val="0070C0"/>
          <w:spacing w:val="-2"/>
        </w:rPr>
        <w:t xml:space="preserve"> August 2025</w:t>
      </w:r>
      <w:r w:rsidRPr="0E417972">
        <w:rPr>
          <w:rFonts w:ascii="Segoe UI Symbol" w:hAnsi="Segoe UI Symbol"/>
          <w:i/>
          <w:iCs/>
          <w:spacing w:val="-2"/>
        </w:rPr>
        <w:t>.</w:t>
      </w:r>
      <w:r w:rsidR="007E703B" w:rsidRPr="3BEF314B">
        <w:rPr>
          <w:rFonts w:ascii="Segoe UI Symbol" w:hAnsi="Segoe UI Symbol"/>
        </w:rPr>
        <w:t xml:space="preserve"> </w:t>
      </w:r>
      <w:r w:rsidRPr="3BEF314B">
        <w:rPr>
          <w:rFonts w:ascii="Segoe UI Symbol" w:hAnsi="Segoe UI Symbol"/>
        </w:rPr>
        <w:t>Electronic</w:t>
      </w:r>
      <w:r w:rsidR="007E703B" w:rsidRPr="3BEF314B">
        <w:rPr>
          <w:rFonts w:ascii="Segoe UI Symbol" w:hAnsi="Segoe UI Symbol"/>
        </w:rPr>
        <w:t xml:space="preserve"> </w:t>
      </w:r>
      <w:r w:rsidR="001A16E8" w:rsidRPr="3BEF314B">
        <w:rPr>
          <w:rFonts w:ascii="Segoe UI Symbol" w:hAnsi="Segoe UI Symbol"/>
        </w:rPr>
        <w:t>b</w:t>
      </w:r>
      <w:r w:rsidRPr="3BEF314B">
        <w:rPr>
          <w:rFonts w:ascii="Segoe UI Symbol" w:hAnsi="Segoe UI Symbol"/>
        </w:rPr>
        <w:t>idding</w:t>
      </w:r>
      <w:r w:rsidR="007E703B" w:rsidRPr="3BEF314B">
        <w:rPr>
          <w:rFonts w:ascii="Segoe UI Symbol" w:hAnsi="Segoe UI Symbol"/>
        </w:rPr>
        <w:t xml:space="preserve"> </w:t>
      </w:r>
      <w:r w:rsidRPr="3BEF314B">
        <w:rPr>
          <w:rFonts w:ascii="Segoe UI Symbol" w:hAnsi="Segoe UI Symbol"/>
        </w:rPr>
        <w:t>will</w:t>
      </w:r>
      <w:r w:rsidR="007E703B" w:rsidRPr="3BEF314B">
        <w:rPr>
          <w:rFonts w:ascii="Segoe UI Symbol" w:hAnsi="Segoe UI Symbol"/>
        </w:rPr>
        <w:t xml:space="preserve"> </w:t>
      </w:r>
      <w:r w:rsidRPr="0E417972">
        <w:rPr>
          <w:rFonts w:ascii="Segoe UI Symbol" w:hAnsi="Segoe UI Symbol"/>
          <w:i/>
          <w:iCs/>
          <w:color w:val="0070C0"/>
          <w:spacing w:val="-2"/>
        </w:rPr>
        <w:t>not</w:t>
      </w:r>
      <w:r w:rsidR="007E703B" w:rsidRPr="3BEF314B">
        <w:rPr>
          <w:rFonts w:ascii="Segoe UI Symbol" w:hAnsi="Segoe UI Symbol"/>
        </w:rPr>
        <w:t xml:space="preserve"> </w:t>
      </w:r>
      <w:r w:rsidRPr="3BEF314B">
        <w:rPr>
          <w:rFonts w:ascii="Segoe UI Symbol" w:hAnsi="Segoe UI Symbol"/>
        </w:rPr>
        <w:t>be</w:t>
      </w:r>
      <w:r w:rsidR="007E703B" w:rsidRPr="3BEF314B">
        <w:rPr>
          <w:rFonts w:ascii="Segoe UI Symbol" w:hAnsi="Segoe UI Symbol"/>
        </w:rPr>
        <w:t xml:space="preserve"> </w:t>
      </w:r>
      <w:r w:rsidRPr="3BEF314B">
        <w:rPr>
          <w:rFonts w:ascii="Segoe UI Symbol" w:hAnsi="Segoe UI Symbol"/>
        </w:rPr>
        <w:t>permitted.</w:t>
      </w:r>
      <w:r w:rsidR="007E703B" w:rsidRPr="3BEF314B">
        <w:rPr>
          <w:rFonts w:ascii="Segoe UI Symbol" w:hAnsi="Segoe UI Symbol"/>
          <w:spacing w:val="-2"/>
        </w:rPr>
        <w:t xml:space="preserve"> </w:t>
      </w:r>
      <w:r w:rsidRPr="3BEF314B">
        <w:rPr>
          <w:rFonts w:ascii="Segoe UI Symbol" w:hAnsi="Segoe UI Symbol"/>
          <w:spacing w:val="-2"/>
        </w:rPr>
        <w:t>Late</w:t>
      </w:r>
      <w:r w:rsidR="007E703B" w:rsidRPr="3BEF314B">
        <w:rPr>
          <w:rFonts w:ascii="Segoe UI Symbol" w:hAnsi="Segoe UI Symbol"/>
          <w:spacing w:val="-2"/>
        </w:rPr>
        <w:t xml:space="preserve"> </w:t>
      </w:r>
      <w:r w:rsidRPr="3BEF314B">
        <w:rPr>
          <w:rFonts w:ascii="Segoe UI Symbol" w:hAnsi="Segoe UI Symbol"/>
          <w:spacing w:val="-2"/>
        </w:rPr>
        <w:t>Bids</w:t>
      </w:r>
      <w:r w:rsidR="007E703B" w:rsidRPr="3BEF314B">
        <w:rPr>
          <w:rFonts w:ascii="Segoe UI Symbol" w:hAnsi="Segoe UI Symbol"/>
          <w:spacing w:val="-2"/>
        </w:rPr>
        <w:t xml:space="preserve"> </w:t>
      </w:r>
      <w:r w:rsidRPr="3BEF314B">
        <w:rPr>
          <w:rFonts w:ascii="Segoe UI Symbol" w:hAnsi="Segoe UI Symbol"/>
          <w:spacing w:val="-2"/>
        </w:rPr>
        <w:t>will</w:t>
      </w:r>
      <w:r w:rsidR="007E703B" w:rsidRPr="3BEF314B">
        <w:rPr>
          <w:rFonts w:ascii="Segoe UI Symbol" w:hAnsi="Segoe UI Symbol"/>
          <w:spacing w:val="-2"/>
        </w:rPr>
        <w:t xml:space="preserve"> </w:t>
      </w:r>
      <w:r w:rsidRPr="3BEF314B">
        <w:rPr>
          <w:rFonts w:ascii="Segoe UI Symbol" w:hAnsi="Segoe UI Symbol"/>
          <w:spacing w:val="-2"/>
        </w:rPr>
        <w:t>be</w:t>
      </w:r>
      <w:r w:rsidR="007E703B" w:rsidRPr="3BEF314B">
        <w:rPr>
          <w:rFonts w:ascii="Segoe UI Symbol" w:hAnsi="Segoe UI Symbol"/>
          <w:spacing w:val="-2"/>
        </w:rPr>
        <w:t xml:space="preserve"> </w:t>
      </w:r>
      <w:r w:rsidRPr="3BEF314B">
        <w:rPr>
          <w:rFonts w:ascii="Segoe UI Symbol" w:hAnsi="Segoe UI Symbol"/>
          <w:spacing w:val="-2"/>
        </w:rPr>
        <w:t>rejected.</w:t>
      </w:r>
      <w:r w:rsidR="007E703B" w:rsidRPr="3BEF314B">
        <w:rPr>
          <w:rFonts w:ascii="Segoe UI Symbol" w:hAnsi="Segoe UI Symbol"/>
          <w:spacing w:val="-2"/>
        </w:rPr>
        <w:t xml:space="preserve"> </w:t>
      </w:r>
      <w:r w:rsidRPr="3BEF314B">
        <w:rPr>
          <w:rFonts w:ascii="Segoe UI Symbol" w:hAnsi="Segoe UI Symbol"/>
          <w:spacing w:val="-2"/>
        </w:rPr>
        <w:t>Bids</w:t>
      </w:r>
      <w:r w:rsidR="007E703B" w:rsidRPr="3BEF314B">
        <w:rPr>
          <w:rFonts w:ascii="Segoe UI Symbol" w:hAnsi="Segoe UI Symbol"/>
          <w:spacing w:val="-2"/>
        </w:rPr>
        <w:t xml:space="preserve"> </w:t>
      </w:r>
      <w:r w:rsidRPr="3BEF314B">
        <w:rPr>
          <w:rFonts w:ascii="Segoe UI Symbol" w:hAnsi="Segoe UI Symbol"/>
          <w:spacing w:val="-2"/>
        </w:rPr>
        <w:t>will</w:t>
      </w:r>
      <w:r w:rsidR="007E703B" w:rsidRPr="3BEF314B">
        <w:rPr>
          <w:rFonts w:ascii="Segoe UI Symbol" w:hAnsi="Segoe UI Symbol"/>
          <w:spacing w:val="-2"/>
        </w:rPr>
        <w:t xml:space="preserve"> </w:t>
      </w:r>
      <w:r w:rsidRPr="3BEF314B">
        <w:rPr>
          <w:rFonts w:ascii="Segoe UI Symbol" w:hAnsi="Segoe UI Symbol"/>
          <w:spacing w:val="-2"/>
        </w:rPr>
        <w:t>be</w:t>
      </w:r>
      <w:r w:rsidR="007E703B" w:rsidRPr="3BEF314B">
        <w:rPr>
          <w:rFonts w:ascii="Segoe UI Symbol" w:hAnsi="Segoe UI Symbol"/>
          <w:spacing w:val="-2"/>
        </w:rPr>
        <w:t xml:space="preserve"> </w:t>
      </w:r>
      <w:r w:rsidRPr="3BEF314B">
        <w:rPr>
          <w:rFonts w:ascii="Segoe UI Symbol" w:hAnsi="Segoe UI Symbol"/>
          <w:spacing w:val="-2"/>
        </w:rPr>
        <w:t>publicly</w:t>
      </w:r>
      <w:r w:rsidR="007E703B" w:rsidRPr="3BEF314B">
        <w:rPr>
          <w:rFonts w:ascii="Segoe UI Symbol" w:hAnsi="Segoe UI Symbol"/>
          <w:spacing w:val="-2"/>
        </w:rPr>
        <w:t xml:space="preserve"> </w:t>
      </w:r>
      <w:r w:rsidRPr="3BEF314B">
        <w:rPr>
          <w:rFonts w:ascii="Segoe UI Symbol" w:hAnsi="Segoe UI Symbol"/>
          <w:spacing w:val="-2"/>
        </w:rPr>
        <w:t>opened</w:t>
      </w:r>
      <w:r w:rsidR="007E703B" w:rsidRPr="3BEF314B">
        <w:rPr>
          <w:rFonts w:ascii="Segoe UI Symbol" w:hAnsi="Segoe UI Symbol"/>
          <w:spacing w:val="-2"/>
        </w:rPr>
        <w:t xml:space="preserve"> </w:t>
      </w:r>
      <w:r w:rsidRPr="3BEF314B">
        <w:rPr>
          <w:rFonts w:ascii="Segoe UI Symbol" w:hAnsi="Segoe UI Symbol"/>
          <w:spacing w:val="-2"/>
        </w:rPr>
        <w:t>in</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Pr="3BEF314B">
        <w:rPr>
          <w:rFonts w:ascii="Segoe UI Symbol" w:hAnsi="Segoe UI Symbol"/>
          <w:spacing w:val="-2"/>
        </w:rPr>
        <w:t>presence</w:t>
      </w:r>
      <w:r w:rsidR="007E703B" w:rsidRPr="3BEF314B">
        <w:rPr>
          <w:rFonts w:ascii="Segoe UI Symbol" w:hAnsi="Segoe UI Symbol"/>
          <w:spacing w:val="-2"/>
        </w:rPr>
        <w:t xml:space="preserve"> </w:t>
      </w:r>
      <w:r w:rsidRPr="3BEF314B">
        <w:rPr>
          <w:rFonts w:ascii="Segoe UI Symbol" w:hAnsi="Segoe UI Symbol"/>
          <w:spacing w:val="-2"/>
        </w:rPr>
        <w:t>of</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proofErr w:type="gramStart"/>
      <w:r w:rsidRPr="3BEF314B">
        <w:rPr>
          <w:rFonts w:ascii="Segoe UI Symbol" w:hAnsi="Segoe UI Symbol"/>
          <w:spacing w:val="-2"/>
        </w:rPr>
        <w:t>Bidders’</w:t>
      </w:r>
      <w:proofErr w:type="gramEnd"/>
      <w:r w:rsidR="007E703B" w:rsidRPr="3BEF314B">
        <w:rPr>
          <w:rFonts w:ascii="Segoe UI Symbol" w:hAnsi="Segoe UI Symbol"/>
          <w:spacing w:val="-2"/>
        </w:rPr>
        <w:t xml:space="preserve"> </w:t>
      </w:r>
      <w:r w:rsidRPr="3BEF314B">
        <w:rPr>
          <w:rFonts w:ascii="Segoe UI Symbol" w:hAnsi="Segoe UI Symbol"/>
          <w:spacing w:val="-2"/>
        </w:rPr>
        <w:t>designated</w:t>
      </w:r>
      <w:r w:rsidR="007E703B" w:rsidRPr="3BEF314B">
        <w:rPr>
          <w:rFonts w:ascii="Segoe UI Symbol" w:hAnsi="Segoe UI Symbol"/>
          <w:spacing w:val="-2"/>
        </w:rPr>
        <w:t xml:space="preserve"> </w:t>
      </w:r>
      <w:r w:rsidRPr="3BEF314B">
        <w:rPr>
          <w:rFonts w:ascii="Segoe UI Symbol" w:hAnsi="Segoe UI Symbol"/>
          <w:spacing w:val="-2"/>
        </w:rPr>
        <w:t>representatives</w:t>
      </w:r>
      <w:r w:rsidR="007E703B" w:rsidRPr="3BEF314B">
        <w:rPr>
          <w:rFonts w:ascii="Segoe UI Symbol" w:hAnsi="Segoe UI Symbol"/>
          <w:spacing w:val="-2"/>
        </w:rPr>
        <w:t xml:space="preserve"> </w:t>
      </w:r>
      <w:r w:rsidRPr="3BEF314B">
        <w:rPr>
          <w:rFonts w:ascii="Segoe UI Symbol" w:hAnsi="Segoe UI Symbol"/>
          <w:spacing w:val="-2"/>
        </w:rPr>
        <w:t>and</w:t>
      </w:r>
      <w:r w:rsidR="007E703B" w:rsidRPr="3BEF314B">
        <w:rPr>
          <w:rFonts w:ascii="Segoe UI Symbol" w:hAnsi="Segoe UI Symbol"/>
          <w:spacing w:val="-2"/>
        </w:rPr>
        <w:t xml:space="preserve"> </w:t>
      </w:r>
      <w:r w:rsidRPr="3BEF314B">
        <w:rPr>
          <w:rFonts w:ascii="Segoe UI Symbol" w:hAnsi="Segoe UI Symbol"/>
          <w:spacing w:val="-2"/>
        </w:rPr>
        <w:t>anyone</w:t>
      </w:r>
      <w:r w:rsidR="007E703B" w:rsidRPr="3BEF314B">
        <w:rPr>
          <w:rFonts w:ascii="Segoe UI Symbol" w:hAnsi="Segoe UI Symbol"/>
          <w:spacing w:val="-2"/>
        </w:rPr>
        <w:t xml:space="preserve"> </w:t>
      </w:r>
      <w:r w:rsidRPr="3BEF314B">
        <w:rPr>
          <w:rFonts w:ascii="Segoe UI Symbol" w:hAnsi="Segoe UI Symbol"/>
          <w:spacing w:val="-2"/>
        </w:rPr>
        <w:t>who</w:t>
      </w:r>
      <w:r w:rsidR="007E703B" w:rsidRPr="3BEF314B">
        <w:rPr>
          <w:rFonts w:ascii="Segoe UI Symbol" w:hAnsi="Segoe UI Symbol"/>
          <w:spacing w:val="-2"/>
        </w:rPr>
        <w:t xml:space="preserve"> </w:t>
      </w:r>
      <w:r w:rsidRPr="3BEF314B">
        <w:rPr>
          <w:rFonts w:ascii="Segoe UI Symbol" w:hAnsi="Segoe UI Symbol"/>
          <w:spacing w:val="-2"/>
        </w:rPr>
        <w:t>choose</w:t>
      </w:r>
      <w:r w:rsidR="001507FC" w:rsidRPr="3BEF314B">
        <w:rPr>
          <w:rFonts w:ascii="Segoe UI Symbol" w:hAnsi="Segoe UI Symbol"/>
          <w:spacing w:val="-2"/>
        </w:rPr>
        <w:t>s</w:t>
      </w:r>
      <w:r w:rsidR="007E703B" w:rsidRPr="3BEF314B">
        <w:rPr>
          <w:rFonts w:ascii="Segoe UI Symbol" w:hAnsi="Segoe UI Symbol"/>
          <w:spacing w:val="-2"/>
        </w:rPr>
        <w:t xml:space="preserve"> </w:t>
      </w:r>
      <w:r w:rsidRPr="3BEF314B">
        <w:rPr>
          <w:rFonts w:ascii="Segoe UI Symbol" w:hAnsi="Segoe UI Symbol"/>
          <w:spacing w:val="-2"/>
        </w:rPr>
        <w:t>to</w:t>
      </w:r>
      <w:r w:rsidR="007E703B" w:rsidRPr="3BEF314B">
        <w:rPr>
          <w:rFonts w:ascii="Segoe UI Symbol" w:hAnsi="Segoe UI Symbol"/>
          <w:spacing w:val="-2"/>
        </w:rPr>
        <w:t xml:space="preserve"> </w:t>
      </w:r>
      <w:r w:rsidRPr="3BEF314B">
        <w:rPr>
          <w:rFonts w:ascii="Segoe UI Symbol" w:hAnsi="Segoe UI Symbol"/>
          <w:spacing w:val="-2"/>
        </w:rPr>
        <w:t>attend</w:t>
      </w:r>
      <w:r w:rsidR="007E703B" w:rsidRPr="3BEF314B">
        <w:rPr>
          <w:rFonts w:ascii="Segoe UI Symbol" w:hAnsi="Segoe UI Symbol"/>
          <w:spacing w:val="-2"/>
        </w:rPr>
        <w:t xml:space="preserve"> </w:t>
      </w:r>
      <w:r w:rsidRPr="3BEF314B">
        <w:rPr>
          <w:rFonts w:ascii="Segoe UI Symbol" w:hAnsi="Segoe UI Symbol"/>
          <w:spacing w:val="-2"/>
        </w:rPr>
        <w:t>at</w:t>
      </w:r>
      <w:r w:rsidR="007E703B" w:rsidRPr="3BEF314B">
        <w:rPr>
          <w:rFonts w:ascii="Segoe UI Symbol" w:hAnsi="Segoe UI Symbol"/>
          <w:spacing w:val="-2"/>
        </w:rPr>
        <w:t xml:space="preserve"> </w:t>
      </w:r>
      <w:r w:rsidRPr="3BEF314B">
        <w:rPr>
          <w:rFonts w:ascii="Segoe UI Symbol" w:hAnsi="Segoe UI Symbol"/>
          <w:spacing w:val="-2"/>
        </w:rPr>
        <w:t>the</w:t>
      </w:r>
      <w:r w:rsidR="007E703B" w:rsidRPr="3BEF314B">
        <w:rPr>
          <w:rFonts w:ascii="Segoe UI Symbol" w:hAnsi="Segoe UI Symbol"/>
          <w:spacing w:val="-2"/>
        </w:rPr>
        <w:t xml:space="preserve"> </w:t>
      </w:r>
      <w:r w:rsidRPr="3BEF314B">
        <w:rPr>
          <w:rFonts w:ascii="Segoe UI Symbol" w:hAnsi="Segoe UI Symbol"/>
          <w:spacing w:val="-2"/>
        </w:rPr>
        <w:t>address</w:t>
      </w:r>
      <w:r w:rsidR="007E703B" w:rsidRPr="3BEF314B">
        <w:rPr>
          <w:rFonts w:ascii="Segoe UI Symbol" w:hAnsi="Segoe UI Symbol"/>
          <w:spacing w:val="-2"/>
        </w:rPr>
        <w:t xml:space="preserve"> </w:t>
      </w:r>
      <w:r w:rsidRPr="3BEF314B">
        <w:rPr>
          <w:rFonts w:ascii="Segoe UI Symbol" w:hAnsi="Segoe UI Symbol"/>
          <w:spacing w:val="-2"/>
        </w:rPr>
        <w:t>below</w:t>
      </w:r>
      <w:r w:rsidR="007E703B" w:rsidRPr="3BEF314B">
        <w:rPr>
          <w:rFonts w:ascii="Segoe UI Symbol" w:hAnsi="Segoe UI Symbol"/>
          <w:spacing w:val="-2"/>
        </w:rPr>
        <w:t xml:space="preserve"> </w:t>
      </w:r>
      <w:r w:rsidRPr="3BEF314B">
        <w:rPr>
          <w:rFonts w:ascii="Segoe UI Symbol" w:hAnsi="Segoe UI Symbol"/>
          <w:spacing w:val="-2"/>
        </w:rPr>
        <w:t>on</w:t>
      </w:r>
      <w:r w:rsidR="007E703B" w:rsidRPr="3BEF314B">
        <w:rPr>
          <w:rFonts w:ascii="Segoe UI Symbol" w:hAnsi="Segoe UI Symbol"/>
          <w:spacing w:val="-2"/>
        </w:rPr>
        <w:t xml:space="preserve"> </w:t>
      </w:r>
      <w:r w:rsidR="006F41A0" w:rsidRPr="0E417972">
        <w:rPr>
          <w:rFonts w:ascii="Segoe UI Symbol" w:hAnsi="Segoe UI Symbol"/>
          <w:i/>
          <w:iCs/>
          <w:color w:val="0070C0"/>
          <w:spacing w:val="-2"/>
        </w:rPr>
        <w:t>11:00am EAT on 19</w:t>
      </w:r>
      <w:r w:rsidR="0E417972" w:rsidRPr="0E417972">
        <w:rPr>
          <w:rFonts w:ascii="Segoe UI Symbol" w:hAnsi="Segoe UI Symbol"/>
          <w:i/>
          <w:iCs/>
          <w:color w:val="0070C0"/>
          <w:vertAlign w:val="superscript"/>
        </w:rPr>
        <w:t>th</w:t>
      </w:r>
      <w:r w:rsidR="0E417972" w:rsidRPr="0E417972">
        <w:rPr>
          <w:rFonts w:ascii="Segoe UI Symbol" w:hAnsi="Segoe UI Symbol"/>
          <w:i/>
          <w:iCs/>
          <w:color w:val="0070C0"/>
        </w:rPr>
        <w:t xml:space="preserve"> August 2025.</w:t>
      </w:r>
    </w:p>
    <w:p w14:paraId="04121E84" w14:textId="622B79F0" w:rsidR="0082750B" w:rsidRDefault="00111FB6" w:rsidP="002D6580">
      <w:pPr>
        <w:pStyle w:val="ListParagraph"/>
        <w:numPr>
          <w:ilvl w:val="0"/>
          <w:numId w:val="149"/>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rPr>
          <w:rFonts w:ascii="Segoe UI Symbol" w:hAnsi="Segoe UI Symbol"/>
          <w:spacing w:val="-2"/>
        </w:rPr>
      </w:pPr>
      <w:r w:rsidRPr="608ABA93">
        <w:rPr>
          <w:rFonts w:ascii="Segoe UI Symbol" w:hAnsi="Segoe UI Symbol"/>
          <w:spacing w:val="-2"/>
        </w:rPr>
        <w:t>All</w:t>
      </w:r>
      <w:r w:rsidR="007E703B" w:rsidRPr="608ABA93">
        <w:rPr>
          <w:rFonts w:ascii="Segoe UI Symbol" w:hAnsi="Segoe UI Symbol"/>
          <w:spacing w:val="-2"/>
        </w:rPr>
        <w:t xml:space="preserve"> </w:t>
      </w:r>
      <w:r w:rsidRPr="608ABA93">
        <w:rPr>
          <w:rFonts w:ascii="Segoe UI Symbol" w:hAnsi="Segoe UI Symbol"/>
          <w:spacing w:val="-2"/>
        </w:rPr>
        <w:t>Bids</w:t>
      </w:r>
      <w:r w:rsidR="007E703B" w:rsidRPr="608ABA93">
        <w:rPr>
          <w:rFonts w:ascii="Segoe UI Symbol" w:hAnsi="Segoe UI Symbol"/>
          <w:spacing w:val="-2"/>
        </w:rPr>
        <w:t xml:space="preserve"> </w:t>
      </w:r>
      <w:r w:rsidRPr="608ABA93">
        <w:rPr>
          <w:rFonts w:ascii="Segoe UI Symbol" w:hAnsi="Segoe UI Symbol"/>
          <w:spacing w:val="-2"/>
        </w:rPr>
        <w:t>must</w:t>
      </w:r>
      <w:r w:rsidR="007E703B" w:rsidRPr="608ABA93">
        <w:rPr>
          <w:rFonts w:ascii="Segoe UI Symbol" w:hAnsi="Segoe UI Symbol"/>
          <w:spacing w:val="-2"/>
        </w:rPr>
        <w:t xml:space="preserve"> </w:t>
      </w:r>
      <w:r w:rsidRPr="608ABA93">
        <w:rPr>
          <w:rFonts w:ascii="Segoe UI Symbol" w:hAnsi="Segoe UI Symbol"/>
          <w:spacing w:val="-2"/>
        </w:rPr>
        <w:t>be</w:t>
      </w:r>
      <w:r w:rsidR="007E703B" w:rsidRPr="608ABA93">
        <w:rPr>
          <w:rFonts w:ascii="Segoe UI Symbol" w:hAnsi="Segoe UI Symbol"/>
          <w:spacing w:val="-2"/>
        </w:rPr>
        <w:t xml:space="preserve"> </w:t>
      </w:r>
      <w:r w:rsidRPr="608ABA93">
        <w:rPr>
          <w:rFonts w:ascii="Segoe UI Symbol" w:hAnsi="Segoe UI Symbol"/>
          <w:spacing w:val="-2"/>
        </w:rPr>
        <w:t>accompanied</w:t>
      </w:r>
      <w:r w:rsidR="007E703B" w:rsidRPr="608ABA93">
        <w:rPr>
          <w:rFonts w:ascii="Segoe UI Symbol" w:hAnsi="Segoe UI Symbol"/>
          <w:spacing w:val="-2"/>
        </w:rPr>
        <w:t xml:space="preserve"> </w:t>
      </w:r>
      <w:r w:rsidRPr="608ABA93">
        <w:rPr>
          <w:rFonts w:ascii="Segoe UI Symbol" w:hAnsi="Segoe UI Symbol"/>
          <w:spacing w:val="-2"/>
        </w:rPr>
        <w:t>by</w:t>
      </w:r>
      <w:r w:rsidR="007E703B" w:rsidRPr="608ABA93">
        <w:rPr>
          <w:rFonts w:ascii="Segoe UI Symbol" w:hAnsi="Segoe UI Symbol"/>
          <w:spacing w:val="-2"/>
        </w:rPr>
        <w:t xml:space="preserve"> </w:t>
      </w:r>
      <w:r w:rsidRPr="608ABA93">
        <w:rPr>
          <w:rFonts w:ascii="Segoe UI Symbol" w:hAnsi="Segoe UI Symbol"/>
          <w:spacing w:val="-2"/>
        </w:rPr>
        <w:t>a</w:t>
      </w:r>
      <w:r w:rsidR="007E703B" w:rsidRPr="608ABA93">
        <w:rPr>
          <w:rFonts w:ascii="Segoe UI Symbol" w:hAnsi="Segoe UI Symbol"/>
          <w:spacing w:val="-2"/>
        </w:rPr>
        <w:t xml:space="preserve"> </w:t>
      </w:r>
      <w:r w:rsidRPr="3BEF314B">
        <w:rPr>
          <w:rFonts w:ascii="Segoe UI Symbol" w:hAnsi="Segoe UI Symbol"/>
          <w:i/>
          <w:iCs/>
          <w:color w:val="0070C0"/>
          <w:spacing w:val="-2"/>
        </w:rPr>
        <w:t>Bid</w:t>
      </w:r>
      <w:r w:rsidR="007E703B" w:rsidRPr="3BEF314B">
        <w:rPr>
          <w:rFonts w:ascii="Segoe UI Symbol" w:hAnsi="Segoe UI Symbol"/>
          <w:i/>
          <w:iCs/>
          <w:color w:val="0070C0"/>
          <w:spacing w:val="-2"/>
        </w:rPr>
        <w:t xml:space="preserve"> </w:t>
      </w:r>
      <w:proofErr w:type="gramStart"/>
      <w:r w:rsidRPr="3BEF314B">
        <w:rPr>
          <w:rFonts w:ascii="Segoe UI Symbol" w:hAnsi="Segoe UI Symbol"/>
          <w:i/>
          <w:iCs/>
          <w:color w:val="0070C0"/>
          <w:spacing w:val="-2"/>
        </w:rPr>
        <w:t>Security</w:t>
      </w:r>
      <w:proofErr w:type="gramEnd"/>
      <w:r w:rsidR="007E703B" w:rsidRPr="3BEF314B">
        <w:rPr>
          <w:rFonts w:ascii="Segoe UI Symbol" w:hAnsi="Segoe UI Symbol"/>
          <w:i/>
          <w:iCs/>
          <w:color w:val="0070C0"/>
          <w:spacing w:val="-2"/>
        </w:rPr>
        <w:t xml:space="preserve"> </w:t>
      </w:r>
      <w:r w:rsidRPr="608ABA93">
        <w:rPr>
          <w:rFonts w:ascii="Segoe UI Symbol" w:hAnsi="Segoe UI Symbol"/>
          <w:spacing w:val="-2"/>
        </w:rPr>
        <w:t>of</w:t>
      </w:r>
      <w:r w:rsidR="007E703B" w:rsidRPr="608ABA93">
        <w:rPr>
          <w:rFonts w:ascii="Segoe UI Symbol" w:hAnsi="Segoe UI Symbol"/>
          <w:spacing w:val="-2"/>
        </w:rPr>
        <w:t xml:space="preserve"> </w:t>
      </w:r>
      <w:r w:rsidR="643218FD" w:rsidRPr="3BEF314B">
        <w:rPr>
          <w:rFonts w:ascii="Segoe UI Symbol" w:hAnsi="Segoe UI Symbol"/>
          <w:i/>
          <w:iCs/>
          <w:color w:val="0070C0"/>
          <w:spacing w:val="-2"/>
        </w:rPr>
        <w:t>3</w:t>
      </w:r>
      <w:r w:rsidR="00406AB8" w:rsidRPr="3BEF314B">
        <w:rPr>
          <w:rFonts w:ascii="Segoe UI Symbol" w:hAnsi="Segoe UI Symbol"/>
          <w:i/>
          <w:iCs/>
          <w:color w:val="0070C0"/>
          <w:spacing w:val="-2"/>
        </w:rPr>
        <w:t>0</w:t>
      </w:r>
      <w:r w:rsidR="377FCDB9" w:rsidRPr="3BEF314B">
        <w:rPr>
          <w:rFonts w:ascii="Segoe UI Symbol" w:hAnsi="Segoe UI Symbol"/>
          <w:i/>
          <w:iCs/>
          <w:color w:val="0070C0"/>
          <w:spacing w:val="-2"/>
        </w:rPr>
        <w:t>0</w:t>
      </w:r>
      <w:r w:rsidR="00DA54C3" w:rsidRPr="3BEF314B">
        <w:rPr>
          <w:rFonts w:ascii="Segoe UI Symbol" w:hAnsi="Segoe UI Symbol"/>
          <w:i/>
          <w:iCs/>
          <w:color w:val="0070C0"/>
          <w:spacing w:val="-2"/>
        </w:rPr>
        <w:t>,000.00 (</w:t>
      </w:r>
      <w:r w:rsidR="782922E0" w:rsidRPr="3BEF314B">
        <w:rPr>
          <w:rFonts w:ascii="Segoe UI Symbol" w:hAnsi="Segoe UI Symbol"/>
          <w:i/>
          <w:iCs/>
          <w:color w:val="0070C0"/>
          <w:spacing w:val="-2"/>
        </w:rPr>
        <w:t xml:space="preserve">Three </w:t>
      </w:r>
      <w:r w:rsidR="00406AB8" w:rsidRPr="3BEF314B">
        <w:rPr>
          <w:rFonts w:ascii="Segoe UI Symbol" w:hAnsi="Segoe UI Symbol"/>
          <w:i/>
          <w:iCs/>
          <w:color w:val="0070C0"/>
          <w:spacing w:val="-2"/>
        </w:rPr>
        <w:t xml:space="preserve">hundred </w:t>
      </w:r>
      <w:r w:rsidR="00DA54C3" w:rsidRPr="3BEF314B">
        <w:rPr>
          <w:rFonts w:ascii="Segoe UI Symbol" w:hAnsi="Segoe UI Symbol"/>
          <w:i/>
          <w:iCs/>
          <w:color w:val="0070C0"/>
          <w:spacing w:val="-2"/>
        </w:rPr>
        <w:t>thousand)</w:t>
      </w:r>
      <w:r w:rsidR="00E24BBA" w:rsidRPr="3BEF314B">
        <w:rPr>
          <w:rFonts w:ascii="Segoe UI Symbol" w:hAnsi="Segoe UI Symbol"/>
          <w:i/>
          <w:iCs/>
          <w:color w:val="0070C0"/>
          <w:spacing w:val="-2"/>
        </w:rPr>
        <w:t xml:space="preserve"> US Dollars</w:t>
      </w:r>
      <w:r w:rsidRPr="608ABA93">
        <w:rPr>
          <w:rFonts w:ascii="Segoe UI Symbol" w:hAnsi="Segoe UI Symbol"/>
          <w:spacing w:val="-2"/>
        </w:rPr>
        <w:t>.</w:t>
      </w:r>
    </w:p>
    <w:p w14:paraId="2D9677FE" w14:textId="77777777" w:rsidR="0082750B" w:rsidRDefault="0082750B" w:rsidP="0082750B">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rPr>
          <w:rFonts w:ascii="Segoe UI Symbol" w:hAnsi="Segoe UI Symbol"/>
          <w:spacing w:val="-2"/>
          <w:szCs w:val="24"/>
        </w:rPr>
      </w:pPr>
    </w:p>
    <w:p w14:paraId="65799A82" w14:textId="77777777" w:rsidR="0082750B" w:rsidRPr="0082750B" w:rsidRDefault="004D2728" w:rsidP="002D6580">
      <w:pPr>
        <w:pStyle w:val="ListParagraph"/>
        <w:numPr>
          <w:ilvl w:val="0"/>
          <w:numId w:val="149"/>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rPr>
          <w:rFonts w:ascii="Segoe UI Symbol" w:hAnsi="Segoe UI Symbol"/>
          <w:spacing w:val="-2"/>
          <w:szCs w:val="24"/>
        </w:rPr>
      </w:pPr>
      <w:r w:rsidRPr="0082750B">
        <w:rPr>
          <w:rFonts w:ascii="Segoe UI Symbol" w:hAnsi="Segoe UI Symbol"/>
          <w:color w:val="0070C0"/>
          <w:spacing w:val="-2"/>
        </w:rPr>
        <w:t xml:space="preserve">Attention is drawn to the Procurement </w:t>
      </w:r>
      <w:r w:rsidR="00A53193" w:rsidRPr="0082750B">
        <w:rPr>
          <w:rFonts w:ascii="Segoe UI Symbol" w:hAnsi="Segoe UI Symbol"/>
          <w:color w:val="0070C0"/>
          <w:spacing w:val="-2"/>
        </w:rPr>
        <w:t xml:space="preserve">Framework </w:t>
      </w:r>
      <w:r w:rsidRPr="0082750B">
        <w:rPr>
          <w:rFonts w:ascii="Segoe UI Symbol" w:hAnsi="Segoe UI Symbol"/>
          <w:color w:val="0070C0"/>
          <w:spacing w:val="-2"/>
        </w:rPr>
        <w:t>requiring the Borrower to disclose information on the successful bidder’s beneficial ownership, as part of the Contract Award Notice, using the Beneficial Ownership Disclosure Form as included in the bidding document.</w:t>
      </w:r>
    </w:p>
    <w:p w14:paraId="05295AED" w14:textId="77777777" w:rsidR="0082750B" w:rsidRPr="0082750B" w:rsidRDefault="0082750B" w:rsidP="0082750B">
      <w:pPr>
        <w:pStyle w:val="ListParagraph"/>
        <w:rPr>
          <w:rFonts w:ascii="Segoe UI Symbol" w:hAnsi="Segoe UI Symbol"/>
          <w:iCs/>
          <w:szCs w:val="24"/>
        </w:rPr>
      </w:pPr>
    </w:p>
    <w:p w14:paraId="3EC5B9A3" w14:textId="42F8FFC9" w:rsidR="00111FB6" w:rsidRPr="0082750B" w:rsidRDefault="00111FB6" w:rsidP="002D6580">
      <w:pPr>
        <w:pStyle w:val="ListParagraph"/>
        <w:numPr>
          <w:ilvl w:val="0"/>
          <w:numId w:val="149"/>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rPr>
          <w:rFonts w:ascii="Segoe UI Symbol" w:hAnsi="Segoe UI Symbol"/>
          <w:spacing w:val="-2"/>
          <w:szCs w:val="24"/>
        </w:rPr>
      </w:pPr>
      <w:r w:rsidRPr="608ABA93">
        <w:rPr>
          <w:rFonts w:ascii="Segoe UI Symbol" w:hAnsi="Segoe UI Symbol"/>
        </w:rPr>
        <w:t>The</w:t>
      </w:r>
      <w:r w:rsidR="007E703B" w:rsidRPr="608ABA93">
        <w:rPr>
          <w:rFonts w:ascii="Segoe UI Symbol" w:hAnsi="Segoe UI Symbol"/>
        </w:rPr>
        <w:t xml:space="preserve"> </w:t>
      </w:r>
      <w:r w:rsidRPr="608ABA93">
        <w:rPr>
          <w:rFonts w:ascii="Segoe UI Symbol" w:hAnsi="Segoe UI Symbol"/>
        </w:rPr>
        <w:t>address(es)</w:t>
      </w:r>
      <w:r w:rsidR="007E703B" w:rsidRPr="608ABA93">
        <w:rPr>
          <w:rFonts w:ascii="Segoe UI Symbol" w:hAnsi="Segoe UI Symbol"/>
        </w:rPr>
        <w:t xml:space="preserve"> </w:t>
      </w:r>
      <w:r w:rsidRPr="608ABA93">
        <w:rPr>
          <w:rFonts w:ascii="Segoe UI Symbol" w:hAnsi="Segoe UI Symbol"/>
        </w:rPr>
        <w:t>referred</w:t>
      </w:r>
      <w:r w:rsidR="007E703B" w:rsidRPr="608ABA93">
        <w:rPr>
          <w:rFonts w:ascii="Segoe UI Symbol" w:hAnsi="Segoe UI Symbol"/>
        </w:rPr>
        <w:t xml:space="preserve"> </w:t>
      </w:r>
      <w:r w:rsidRPr="608ABA93">
        <w:rPr>
          <w:rFonts w:ascii="Segoe UI Symbol" w:hAnsi="Segoe UI Symbol"/>
        </w:rPr>
        <w:t>to</w:t>
      </w:r>
      <w:r w:rsidR="007E703B" w:rsidRPr="608ABA93">
        <w:rPr>
          <w:rFonts w:ascii="Segoe UI Symbol" w:hAnsi="Segoe UI Symbol"/>
        </w:rPr>
        <w:t xml:space="preserve"> </w:t>
      </w:r>
      <w:r w:rsidRPr="608ABA93">
        <w:rPr>
          <w:rFonts w:ascii="Segoe UI Symbol" w:hAnsi="Segoe UI Symbol"/>
        </w:rPr>
        <w:t>above</w:t>
      </w:r>
      <w:r w:rsidR="007E703B" w:rsidRPr="608ABA93">
        <w:rPr>
          <w:rFonts w:ascii="Segoe UI Symbol" w:hAnsi="Segoe UI Symbol"/>
        </w:rPr>
        <w:t xml:space="preserve"> </w:t>
      </w:r>
      <w:r w:rsidRPr="608ABA93">
        <w:rPr>
          <w:rFonts w:ascii="Segoe UI Symbol" w:hAnsi="Segoe UI Symbol"/>
        </w:rPr>
        <w:t>is</w:t>
      </w:r>
      <w:r w:rsidR="00DA54C3" w:rsidRPr="608ABA93">
        <w:rPr>
          <w:rFonts w:ascii="Segoe UI Symbol" w:hAnsi="Segoe UI Symbol"/>
        </w:rPr>
        <w:t>:</w:t>
      </w:r>
    </w:p>
    <w:p w14:paraId="426F89C4" w14:textId="77777777" w:rsidR="001C4671" w:rsidRPr="00284021" w:rsidRDefault="001C4671" w:rsidP="00284021">
      <w:pPr>
        <w:spacing w:after="0"/>
        <w:ind w:right="-11"/>
        <w:rPr>
          <w:rFonts w:ascii="Segoe UI Symbol" w:hAnsi="Segoe UI Symbol"/>
          <w:i/>
          <w:sz w:val="12"/>
          <w:szCs w:val="8"/>
        </w:rPr>
      </w:pPr>
    </w:p>
    <w:p w14:paraId="0B9DC464" w14:textId="332E1C94" w:rsidR="00E24BBA" w:rsidRDefault="00E24BBA" w:rsidP="00E24BBA">
      <w:pPr>
        <w:tabs>
          <w:tab w:val="right" w:pos="7254"/>
        </w:tabs>
        <w:spacing w:after="0"/>
        <w:ind w:left="1440"/>
        <w:jc w:val="left"/>
        <w:rPr>
          <w:rFonts w:ascii="Segoe UI Symbol" w:hAnsi="Segoe UI Symbol"/>
          <w:i/>
          <w:color w:val="0070C0"/>
          <w:spacing w:val="-2"/>
          <w:szCs w:val="24"/>
        </w:rPr>
      </w:pPr>
      <w:r>
        <w:rPr>
          <w:rFonts w:ascii="Segoe UI Symbol" w:hAnsi="Segoe UI Symbol"/>
          <w:i/>
          <w:color w:val="0070C0"/>
          <w:spacing w:val="-2"/>
          <w:szCs w:val="24"/>
        </w:rPr>
        <w:t>Senior Manager, Supply Chain</w:t>
      </w:r>
    </w:p>
    <w:p w14:paraId="2218EAE8" w14:textId="0AF59D3C" w:rsidR="00E24BBA" w:rsidRPr="00B56D6A" w:rsidRDefault="00E24BBA" w:rsidP="00E24BBA">
      <w:pPr>
        <w:tabs>
          <w:tab w:val="right" w:pos="7254"/>
        </w:tabs>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 xml:space="preserve">Kenya Electricity Transmission Company Limited (KETRACO)                </w:t>
      </w:r>
    </w:p>
    <w:p w14:paraId="30F88A2B" w14:textId="77777777" w:rsidR="00E24BBA" w:rsidRPr="00B56D6A" w:rsidRDefault="00E24BBA" w:rsidP="00E24BBA">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2nd Floor, KAWI Complex, Block B</w:t>
      </w:r>
    </w:p>
    <w:p w14:paraId="49D95CD3" w14:textId="77777777" w:rsidR="00E24BBA" w:rsidRPr="00B56D6A" w:rsidRDefault="00E24BBA" w:rsidP="00E24BBA">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 xml:space="preserve">Popo Road, off Red Cross Road, South C </w:t>
      </w:r>
    </w:p>
    <w:p w14:paraId="32CAF640" w14:textId="77777777" w:rsidR="00E24BBA" w:rsidRPr="00B56D6A" w:rsidRDefault="00E24BBA" w:rsidP="00E24BBA">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 xml:space="preserve">P.O Box 34942 – 00100 Nairobi, Kenya </w:t>
      </w:r>
    </w:p>
    <w:p w14:paraId="2F55C8CC" w14:textId="77777777" w:rsidR="00E24BBA" w:rsidRPr="00B56D6A" w:rsidRDefault="00E24BBA" w:rsidP="00E24BBA">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lastRenderedPageBreak/>
        <w:t>Telephone: +254719018000</w:t>
      </w:r>
    </w:p>
    <w:p w14:paraId="090501E5" w14:textId="77777777" w:rsidR="00E24BBA" w:rsidRPr="00B56D6A" w:rsidRDefault="00E24BBA" w:rsidP="00E24BBA">
      <w:pPr>
        <w:spacing w:after="0"/>
        <w:ind w:left="1440"/>
        <w:jc w:val="left"/>
        <w:rPr>
          <w:rFonts w:ascii="Segoe UI Symbol" w:hAnsi="Segoe UI Symbol"/>
          <w:i/>
          <w:color w:val="0070C0"/>
          <w:spacing w:val="-2"/>
          <w:szCs w:val="24"/>
        </w:rPr>
      </w:pPr>
      <w:r w:rsidRPr="00B56D6A">
        <w:rPr>
          <w:rFonts w:ascii="Segoe UI Symbol" w:hAnsi="Segoe UI Symbol"/>
          <w:i/>
          <w:color w:val="0070C0"/>
          <w:spacing w:val="-2"/>
          <w:szCs w:val="24"/>
        </w:rPr>
        <w:t xml:space="preserve">Email: </w:t>
      </w:r>
      <w:hyperlink r:id="rId15" w:history="1">
        <w:r w:rsidRPr="00B56D6A">
          <w:rPr>
            <w:rFonts w:ascii="Segoe UI Symbol" w:hAnsi="Segoe UI Symbol"/>
            <w:i/>
            <w:color w:val="0070C0"/>
            <w:spacing w:val="-2"/>
            <w:szCs w:val="24"/>
          </w:rPr>
          <w:t>ktrnip</w:t>
        </w:r>
        <w:r w:rsidRPr="00B56D6A">
          <w:rPr>
            <w:rFonts w:ascii="Segoe UI Symbol" w:hAnsi="Segoe UI Symbol"/>
            <w:i/>
            <w:color w:val="0070C0"/>
            <w:spacing w:val="-2"/>
          </w:rPr>
          <w:t>@ketraco.co.ke</w:t>
        </w:r>
      </w:hyperlink>
      <w:r w:rsidRPr="00B56D6A">
        <w:rPr>
          <w:rFonts w:ascii="Segoe UI Symbol" w:hAnsi="Segoe UI Symbol"/>
          <w:i/>
          <w:color w:val="0070C0"/>
          <w:spacing w:val="-2"/>
          <w:szCs w:val="24"/>
        </w:rPr>
        <w:t xml:space="preserve"> </w:t>
      </w:r>
    </w:p>
    <w:p w14:paraId="2026621E" w14:textId="77777777" w:rsidR="00E24BBA" w:rsidRPr="00B56D6A" w:rsidRDefault="00E24BBA" w:rsidP="00E24BBA">
      <w:pPr>
        <w:tabs>
          <w:tab w:val="right" w:pos="7254"/>
        </w:tabs>
        <w:spacing w:after="0"/>
        <w:ind w:left="1440"/>
        <w:rPr>
          <w:rFonts w:ascii="Segoe UI Symbol" w:hAnsi="Segoe UI Symbol"/>
          <w:i/>
          <w:color w:val="0070C0"/>
          <w:spacing w:val="-2"/>
          <w:szCs w:val="24"/>
        </w:rPr>
      </w:pPr>
      <w:r w:rsidRPr="00B56D6A">
        <w:rPr>
          <w:rFonts w:ascii="Segoe UI Symbol" w:hAnsi="Segoe UI Symbol"/>
          <w:i/>
          <w:color w:val="0070C0"/>
          <w:spacing w:val="-2"/>
          <w:szCs w:val="24"/>
        </w:rPr>
        <w:t>City: Nairobi</w:t>
      </w:r>
    </w:p>
    <w:p w14:paraId="7B8EEE03" w14:textId="77777777" w:rsidR="00E24BBA" w:rsidRPr="00B56D6A" w:rsidRDefault="00E24BBA" w:rsidP="00E24BBA">
      <w:pPr>
        <w:tabs>
          <w:tab w:val="right" w:pos="7254"/>
        </w:tabs>
        <w:spacing w:after="0"/>
        <w:ind w:left="1440"/>
        <w:rPr>
          <w:rFonts w:ascii="Segoe UI Symbol" w:hAnsi="Segoe UI Symbol"/>
          <w:i/>
          <w:color w:val="0070C0"/>
          <w:spacing w:val="-2"/>
          <w:szCs w:val="24"/>
        </w:rPr>
      </w:pPr>
      <w:r w:rsidRPr="00B56D6A">
        <w:rPr>
          <w:rFonts w:ascii="Segoe UI Symbol" w:hAnsi="Segoe UI Symbol"/>
          <w:i/>
          <w:color w:val="0070C0"/>
          <w:spacing w:val="-2"/>
          <w:szCs w:val="24"/>
        </w:rPr>
        <w:t>Country: Kenya</w:t>
      </w:r>
    </w:p>
    <w:p w14:paraId="354DF67B" w14:textId="77777777" w:rsidR="00E24BBA" w:rsidRDefault="00E24BBA" w:rsidP="00E24BBA">
      <w:pPr>
        <w:tabs>
          <w:tab w:val="right" w:pos="7254"/>
        </w:tabs>
        <w:spacing w:after="0"/>
        <w:ind w:left="1440"/>
        <w:rPr>
          <w:rFonts w:ascii="Segoe UI Symbol" w:hAnsi="Segoe UI Symbol"/>
          <w:i/>
          <w:color w:val="0070C0"/>
          <w:spacing w:val="-2"/>
          <w:szCs w:val="24"/>
        </w:rPr>
      </w:pPr>
      <w:r w:rsidRPr="00B56D6A">
        <w:rPr>
          <w:rFonts w:ascii="Segoe UI Symbol" w:hAnsi="Segoe UI Symbol"/>
          <w:i/>
          <w:color w:val="0070C0"/>
          <w:spacing w:val="-2"/>
          <w:szCs w:val="24"/>
        </w:rPr>
        <w:t>Telephone: +254 719 018000</w:t>
      </w:r>
    </w:p>
    <w:p w14:paraId="0E0705CF" w14:textId="77777777" w:rsidR="0039633F" w:rsidRPr="00D5087F" w:rsidRDefault="0039633F" w:rsidP="00284021">
      <w:pPr>
        <w:spacing w:after="0"/>
        <w:ind w:left="709"/>
        <w:rPr>
          <w:rFonts w:ascii="Segoe UI Symbol" w:hAnsi="Segoe UI Symbol"/>
          <w:i/>
        </w:rPr>
        <w:sectPr w:rsidR="0039633F" w:rsidRPr="00D5087F" w:rsidSect="002A2E66">
          <w:headerReference w:type="default" r:id="rId16"/>
          <w:headerReference w:type="first" r:id="rId17"/>
          <w:footnotePr>
            <w:numRestart w:val="eachSect"/>
          </w:footnotePr>
          <w:type w:val="continuous"/>
          <w:pgSz w:w="12240" w:h="15840" w:code="1"/>
          <w:pgMar w:top="1440" w:right="1440" w:bottom="1440" w:left="1800" w:header="720" w:footer="720" w:gutter="0"/>
          <w:cols w:space="720"/>
          <w:titlePg/>
          <w:docGrid w:linePitch="326"/>
        </w:sectPr>
      </w:pPr>
    </w:p>
    <w:p w14:paraId="0165E16C" w14:textId="77777777" w:rsidR="005360A1" w:rsidRDefault="005360A1" w:rsidP="008C6836">
      <w:pPr>
        <w:pStyle w:val="Title"/>
        <w:rPr>
          <w:rFonts w:ascii="Segoe UI Symbol" w:hAnsi="Segoe UI Symbol"/>
          <w:sz w:val="56"/>
          <w:szCs w:val="56"/>
        </w:rPr>
      </w:pPr>
    </w:p>
    <w:p w14:paraId="6D49FAEB" w14:textId="77777777" w:rsidR="005360A1" w:rsidRDefault="005360A1" w:rsidP="008C6836">
      <w:pPr>
        <w:pStyle w:val="Title"/>
        <w:rPr>
          <w:rFonts w:ascii="Segoe UI Symbol" w:hAnsi="Segoe UI Symbol"/>
          <w:sz w:val="56"/>
          <w:szCs w:val="56"/>
        </w:rPr>
      </w:pPr>
    </w:p>
    <w:p w14:paraId="12FD063E" w14:textId="77777777" w:rsidR="005360A1" w:rsidRDefault="005360A1" w:rsidP="008C6836">
      <w:pPr>
        <w:pStyle w:val="Title"/>
        <w:rPr>
          <w:rFonts w:ascii="Segoe UI Symbol" w:hAnsi="Segoe UI Symbol"/>
          <w:sz w:val="56"/>
          <w:szCs w:val="56"/>
        </w:rPr>
      </w:pPr>
    </w:p>
    <w:p w14:paraId="085E311B" w14:textId="4A2BF258" w:rsidR="005F33A7" w:rsidRPr="00B50059" w:rsidRDefault="003137DD" w:rsidP="008C6836">
      <w:pPr>
        <w:pStyle w:val="Title"/>
        <w:rPr>
          <w:rFonts w:ascii="Segoe UI Symbol" w:hAnsi="Segoe UI Symbol"/>
          <w:b w:val="0"/>
          <w:color w:val="000000" w:themeColor="text1"/>
          <w:sz w:val="56"/>
          <w:szCs w:val="56"/>
        </w:rPr>
      </w:pPr>
      <w:r w:rsidRPr="00B50059">
        <w:rPr>
          <w:rFonts w:ascii="Segoe UI Symbol" w:hAnsi="Segoe UI Symbol"/>
          <w:sz w:val="56"/>
          <w:szCs w:val="56"/>
        </w:rPr>
        <w:t>Bidding Document</w:t>
      </w:r>
      <w:r w:rsidR="00DE7F74" w:rsidRPr="00B50059">
        <w:rPr>
          <w:rFonts w:ascii="Segoe UI Symbol" w:hAnsi="Segoe UI Symbol"/>
          <w:sz w:val="56"/>
          <w:szCs w:val="56"/>
        </w:rPr>
        <w:t xml:space="preserve"> </w:t>
      </w:r>
      <w:proofErr w:type="gramStart"/>
      <w:r w:rsidR="00DE7F74" w:rsidRPr="00B50059">
        <w:rPr>
          <w:rFonts w:ascii="Segoe UI Symbol" w:hAnsi="Segoe UI Symbol"/>
          <w:sz w:val="56"/>
          <w:szCs w:val="56"/>
        </w:rPr>
        <w:t>For</w:t>
      </w:r>
      <w:proofErr w:type="gramEnd"/>
      <w:r w:rsidR="005643D2" w:rsidRPr="00B50059">
        <w:rPr>
          <w:rFonts w:ascii="Segoe UI Symbol" w:hAnsi="Segoe UI Symbol"/>
          <w:sz w:val="56"/>
          <w:szCs w:val="56"/>
        </w:rPr>
        <w:t xml:space="preserve"> Procurement of</w:t>
      </w:r>
      <w:r w:rsidR="008C6836">
        <w:rPr>
          <w:rFonts w:ascii="Segoe UI Symbol" w:hAnsi="Segoe UI Symbol"/>
          <w:sz w:val="56"/>
          <w:szCs w:val="56"/>
        </w:rPr>
        <w:t xml:space="preserve"> </w:t>
      </w:r>
      <w:r w:rsidR="00856CA5" w:rsidRPr="00B50059">
        <w:rPr>
          <w:rFonts w:ascii="Segoe UI Symbol" w:hAnsi="Segoe UI Symbol"/>
          <w:color w:val="000000" w:themeColor="text1"/>
          <w:sz w:val="56"/>
          <w:szCs w:val="56"/>
        </w:rPr>
        <w:t>Plant</w:t>
      </w:r>
      <w:r w:rsidR="007E703B" w:rsidRPr="00B50059">
        <w:rPr>
          <w:rFonts w:ascii="Segoe UI Symbol" w:hAnsi="Segoe UI Symbol"/>
          <w:color w:val="000000" w:themeColor="text1"/>
          <w:sz w:val="56"/>
          <w:szCs w:val="56"/>
        </w:rPr>
        <w:t xml:space="preserve"> </w:t>
      </w:r>
      <w:r w:rsidR="00856CA5" w:rsidRPr="00B50059">
        <w:rPr>
          <w:rFonts w:ascii="Segoe UI Symbol" w:hAnsi="Segoe UI Symbol"/>
          <w:sz w:val="56"/>
          <w:szCs w:val="56"/>
        </w:rPr>
        <w:t>Design</w:t>
      </w:r>
      <w:r w:rsidR="000475EB" w:rsidRPr="00B50059">
        <w:rPr>
          <w:rFonts w:ascii="Segoe UI Symbol" w:hAnsi="Segoe UI Symbol"/>
          <w:sz w:val="56"/>
          <w:szCs w:val="56"/>
        </w:rPr>
        <w:t>,</w:t>
      </w:r>
      <w:r w:rsidR="007E703B" w:rsidRPr="00B50059">
        <w:rPr>
          <w:rFonts w:ascii="Segoe UI Symbol" w:hAnsi="Segoe UI Symbol"/>
          <w:sz w:val="56"/>
          <w:szCs w:val="56"/>
        </w:rPr>
        <w:t xml:space="preserve"> </w:t>
      </w:r>
      <w:r w:rsidR="006F6520" w:rsidRPr="00B50059">
        <w:rPr>
          <w:rFonts w:ascii="Segoe UI Symbol" w:hAnsi="Segoe UI Symbol"/>
          <w:sz w:val="56"/>
          <w:szCs w:val="56"/>
        </w:rPr>
        <w:t>Supply</w:t>
      </w:r>
      <w:r w:rsidR="004244B7" w:rsidRPr="00B50059">
        <w:rPr>
          <w:rFonts w:ascii="Segoe UI Symbol" w:hAnsi="Segoe UI Symbol"/>
          <w:sz w:val="56"/>
          <w:szCs w:val="56"/>
        </w:rPr>
        <w:t>&amp;</w:t>
      </w:r>
      <w:r w:rsidR="007E703B" w:rsidRPr="00B50059">
        <w:rPr>
          <w:rFonts w:ascii="Segoe UI Symbol" w:hAnsi="Segoe UI Symbol"/>
          <w:sz w:val="56"/>
          <w:szCs w:val="56"/>
        </w:rPr>
        <w:t xml:space="preserve"> </w:t>
      </w:r>
      <w:r w:rsidR="004244B7" w:rsidRPr="00B50059">
        <w:rPr>
          <w:rFonts w:ascii="Segoe UI Symbol" w:hAnsi="Segoe UI Symbol"/>
          <w:sz w:val="56"/>
          <w:szCs w:val="56"/>
        </w:rPr>
        <w:t>Install</w:t>
      </w:r>
      <w:r w:rsidR="00CD0830" w:rsidRPr="00B50059">
        <w:rPr>
          <w:rFonts w:ascii="Segoe UI Symbol" w:hAnsi="Segoe UI Symbol"/>
          <w:sz w:val="56"/>
          <w:szCs w:val="56"/>
        </w:rPr>
        <w:t>ation</w:t>
      </w:r>
    </w:p>
    <w:p w14:paraId="208E9C79" w14:textId="0E0A7490" w:rsidR="00603F3C" w:rsidRPr="00D5087F" w:rsidRDefault="00603F3C" w:rsidP="001D5093">
      <w:pPr>
        <w:spacing w:after="0"/>
        <w:jc w:val="center"/>
        <w:rPr>
          <w:rFonts w:ascii="Segoe UI Symbol" w:hAnsi="Segoe UI Symbol"/>
          <w:b/>
          <w:sz w:val="32"/>
          <w:szCs w:val="32"/>
        </w:rPr>
      </w:pPr>
    </w:p>
    <w:p w14:paraId="1A158242" w14:textId="77777777" w:rsidR="001C4671" w:rsidRPr="00D5087F" w:rsidRDefault="001C4671" w:rsidP="001D5093">
      <w:pPr>
        <w:spacing w:after="0"/>
        <w:jc w:val="center"/>
        <w:rPr>
          <w:rFonts w:ascii="Segoe UI Symbol" w:hAnsi="Segoe UI Symbol"/>
          <w:b/>
          <w:sz w:val="44"/>
          <w:szCs w:val="44"/>
        </w:rPr>
      </w:pPr>
    </w:p>
    <w:p w14:paraId="4632EF93" w14:textId="77777777" w:rsidR="009C527D" w:rsidRPr="00B50059" w:rsidRDefault="005F3E80" w:rsidP="001D5093">
      <w:pPr>
        <w:jc w:val="center"/>
        <w:rPr>
          <w:rFonts w:ascii="Segoe UI Symbol" w:hAnsi="Segoe UI Symbol"/>
          <w:b/>
          <w:sz w:val="52"/>
          <w:szCs w:val="52"/>
        </w:rPr>
      </w:pPr>
      <w:r w:rsidRPr="00B50059">
        <w:rPr>
          <w:rFonts w:ascii="Segoe UI Symbol" w:hAnsi="Segoe UI Symbol"/>
          <w:b/>
          <w:sz w:val="52"/>
          <w:szCs w:val="52"/>
        </w:rPr>
        <w:t>Procurement</w:t>
      </w:r>
      <w:r w:rsidR="007E703B" w:rsidRPr="00B50059">
        <w:rPr>
          <w:rFonts w:ascii="Segoe UI Symbol" w:hAnsi="Segoe UI Symbol"/>
          <w:b/>
          <w:sz w:val="52"/>
          <w:szCs w:val="52"/>
        </w:rPr>
        <w:t xml:space="preserve"> </w:t>
      </w:r>
      <w:r w:rsidRPr="00B50059">
        <w:rPr>
          <w:rFonts w:ascii="Segoe UI Symbol" w:hAnsi="Segoe UI Symbol"/>
          <w:b/>
          <w:sz w:val="52"/>
          <w:szCs w:val="52"/>
        </w:rPr>
        <w:t>of</w:t>
      </w:r>
      <w:r w:rsidR="007E703B" w:rsidRPr="00B50059">
        <w:rPr>
          <w:rFonts w:ascii="Segoe UI Symbol" w:hAnsi="Segoe UI Symbol"/>
          <w:b/>
          <w:sz w:val="52"/>
          <w:szCs w:val="52"/>
        </w:rPr>
        <w:t xml:space="preserve"> </w:t>
      </w:r>
    </w:p>
    <w:p w14:paraId="2C7BED00" w14:textId="6888487C" w:rsidR="00BF4A59" w:rsidRDefault="000215EE" w:rsidP="3BEF314B">
      <w:pPr>
        <w:spacing w:before="60" w:after="60"/>
        <w:rPr>
          <w:rFonts w:ascii="Segoe UI Symbol" w:hAnsi="Segoe UI Symbol"/>
          <w:b/>
          <w:bCs/>
          <w:i/>
          <w:iCs/>
          <w:color w:val="000000" w:themeColor="text1"/>
          <w:sz w:val="36"/>
          <w:szCs w:val="36"/>
        </w:rPr>
      </w:pPr>
      <w:r w:rsidRPr="3BEF314B">
        <w:rPr>
          <w:rFonts w:ascii="Segoe UI Symbol" w:hAnsi="Segoe UI Symbol"/>
          <w:i/>
          <w:iCs/>
          <w:color w:val="0070C0"/>
          <w:sz w:val="36"/>
          <w:szCs w:val="36"/>
        </w:rPr>
        <w:t>Extension of Existing 132</w:t>
      </w:r>
      <w:r w:rsidR="00AF69A6" w:rsidRPr="3BEF314B">
        <w:rPr>
          <w:rFonts w:ascii="Segoe UI Symbol" w:hAnsi="Segoe UI Symbol"/>
          <w:i/>
          <w:iCs/>
          <w:color w:val="0070C0"/>
          <w:sz w:val="36"/>
          <w:szCs w:val="36"/>
        </w:rPr>
        <w:t>/33</w:t>
      </w:r>
      <w:r w:rsidRPr="3BEF314B">
        <w:rPr>
          <w:rFonts w:ascii="Segoe UI Symbol" w:hAnsi="Segoe UI Symbol"/>
          <w:i/>
          <w:iCs/>
          <w:color w:val="0070C0"/>
          <w:sz w:val="36"/>
          <w:szCs w:val="36"/>
        </w:rPr>
        <w:t xml:space="preserve"> kV Kabarnet</w:t>
      </w:r>
      <w:r w:rsidR="087CB7A2" w:rsidRPr="3BEF314B">
        <w:rPr>
          <w:rFonts w:ascii="Segoe UI Symbol" w:hAnsi="Segoe UI Symbol"/>
          <w:i/>
          <w:iCs/>
          <w:color w:val="0070C0"/>
          <w:sz w:val="36"/>
          <w:szCs w:val="36"/>
        </w:rPr>
        <w:t xml:space="preserve"> and 132/33 kV </w:t>
      </w:r>
      <w:r w:rsidRPr="3BEF314B">
        <w:rPr>
          <w:rFonts w:ascii="Segoe UI Symbol" w:hAnsi="Segoe UI Symbol"/>
          <w:i/>
          <w:iCs/>
          <w:color w:val="0070C0"/>
          <w:sz w:val="36"/>
          <w:szCs w:val="36"/>
        </w:rPr>
        <w:t>Rumuruti, Substations</w:t>
      </w:r>
    </w:p>
    <w:p w14:paraId="32254E76" w14:textId="77777777" w:rsidR="00870412" w:rsidRPr="00870412" w:rsidRDefault="00870412" w:rsidP="00870412">
      <w:pPr>
        <w:spacing w:before="60" w:after="60"/>
        <w:rPr>
          <w:rFonts w:ascii="Segoe UI Symbol" w:hAnsi="Segoe UI Symbol"/>
          <w:b/>
          <w:i/>
          <w:color w:val="000000" w:themeColor="text1"/>
          <w:sz w:val="36"/>
          <w:szCs w:val="36"/>
        </w:rPr>
      </w:pPr>
    </w:p>
    <w:p w14:paraId="293FE461" w14:textId="38FB0202" w:rsidR="00E9708A" w:rsidRPr="00D74BBE" w:rsidRDefault="003137DD" w:rsidP="001D5093">
      <w:pPr>
        <w:spacing w:before="60" w:after="60"/>
        <w:rPr>
          <w:rFonts w:ascii="Segoe UI Symbol" w:hAnsi="Segoe UI Symbol"/>
          <w:b/>
          <w:color w:val="000000" w:themeColor="text1"/>
          <w:sz w:val="36"/>
          <w:szCs w:val="36"/>
        </w:rPr>
      </w:pPr>
      <w:r w:rsidRPr="00D74BBE">
        <w:rPr>
          <w:rFonts w:ascii="Segoe UI Symbol" w:hAnsi="Segoe UI Symbol"/>
          <w:b/>
          <w:color w:val="000000" w:themeColor="text1"/>
          <w:sz w:val="36"/>
          <w:szCs w:val="36"/>
        </w:rPr>
        <w:t>Reference OCBI</w:t>
      </w:r>
      <w:r w:rsidR="003F1381" w:rsidRPr="00D74BBE">
        <w:rPr>
          <w:rFonts w:ascii="Segoe UI Symbol" w:hAnsi="Segoe UI Symbol"/>
          <w:b/>
          <w:color w:val="000000" w:themeColor="text1"/>
          <w:sz w:val="36"/>
          <w:szCs w:val="36"/>
        </w:rPr>
        <w:t>-</w:t>
      </w:r>
      <w:r w:rsidR="00BC22EF" w:rsidRPr="00D74BBE">
        <w:rPr>
          <w:rFonts w:ascii="Segoe UI Symbol" w:hAnsi="Segoe UI Symbol"/>
          <w:b/>
          <w:color w:val="000000" w:themeColor="text1"/>
          <w:sz w:val="36"/>
          <w:szCs w:val="36"/>
        </w:rPr>
        <w:t>IFB</w:t>
      </w:r>
      <w:r w:rsidR="00E9708A" w:rsidRPr="00D74BBE">
        <w:rPr>
          <w:rFonts w:ascii="Segoe UI Symbol" w:hAnsi="Segoe UI Symbol"/>
          <w:b/>
          <w:color w:val="000000" w:themeColor="text1"/>
          <w:sz w:val="36"/>
          <w:szCs w:val="36"/>
        </w:rPr>
        <w:t xml:space="preserve"> No: </w:t>
      </w:r>
      <w:r w:rsidR="00870412" w:rsidRPr="00D74BBE">
        <w:rPr>
          <w:rFonts w:ascii="Segoe UI Symbol" w:hAnsi="Segoe UI Symbol"/>
          <w:i/>
          <w:color w:val="0070C0"/>
          <w:sz w:val="36"/>
          <w:szCs w:val="36"/>
        </w:rPr>
        <w:t>KETRACO/PT/001/2024-Lot 5</w:t>
      </w:r>
    </w:p>
    <w:p w14:paraId="13292CBE" w14:textId="0A04DD94" w:rsidR="00E9708A" w:rsidRPr="00D74BBE" w:rsidRDefault="00E9708A" w:rsidP="001D5093">
      <w:pPr>
        <w:spacing w:before="60" w:after="60"/>
        <w:rPr>
          <w:rFonts w:ascii="Segoe UI Symbol" w:hAnsi="Segoe UI Symbol"/>
          <w:color w:val="000000" w:themeColor="text1"/>
          <w:sz w:val="36"/>
          <w:szCs w:val="36"/>
        </w:rPr>
      </w:pPr>
      <w:r w:rsidRPr="00D74BBE">
        <w:rPr>
          <w:rFonts w:ascii="Segoe UI Symbol" w:hAnsi="Segoe UI Symbol"/>
          <w:b/>
          <w:color w:val="000000" w:themeColor="text1"/>
          <w:sz w:val="36"/>
          <w:szCs w:val="36"/>
        </w:rPr>
        <w:t>Project:</w:t>
      </w:r>
      <w:r w:rsidRPr="00D74BBE">
        <w:rPr>
          <w:rFonts w:ascii="Segoe UI Symbol" w:hAnsi="Segoe UI Symbol"/>
          <w:b/>
          <w:bCs/>
          <w:i/>
          <w:iCs/>
          <w:color w:val="000000" w:themeColor="text1"/>
          <w:sz w:val="36"/>
          <w:szCs w:val="36"/>
        </w:rPr>
        <w:t xml:space="preserve"> </w:t>
      </w:r>
      <w:r w:rsidR="00391BF0" w:rsidRPr="00D74BBE">
        <w:rPr>
          <w:rFonts w:ascii="Segoe UI Symbol" w:hAnsi="Segoe UI Symbol"/>
          <w:bCs/>
          <w:i/>
          <w:iCs/>
          <w:color w:val="0070C0"/>
          <w:sz w:val="36"/>
          <w:szCs w:val="36"/>
        </w:rPr>
        <w:t>Kenya Transmission Network Improvement Project</w:t>
      </w:r>
    </w:p>
    <w:p w14:paraId="2DA61DC9" w14:textId="583C3C17" w:rsidR="00E9708A" w:rsidRPr="00D74BBE" w:rsidRDefault="00E9708A" w:rsidP="001D5093">
      <w:pPr>
        <w:spacing w:before="60" w:after="60"/>
        <w:rPr>
          <w:rFonts w:ascii="Segoe UI Symbol" w:hAnsi="Segoe UI Symbol"/>
          <w:b/>
          <w:i/>
          <w:color w:val="000000" w:themeColor="text1"/>
          <w:sz w:val="36"/>
          <w:szCs w:val="36"/>
        </w:rPr>
      </w:pPr>
      <w:r w:rsidRPr="00D74BBE">
        <w:rPr>
          <w:rFonts w:ascii="Segoe UI Symbol" w:hAnsi="Segoe UI Symbol"/>
          <w:b/>
          <w:iCs/>
          <w:color w:val="000000" w:themeColor="text1"/>
          <w:sz w:val="36"/>
          <w:szCs w:val="36"/>
        </w:rPr>
        <w:t>Employer</w:t>
      </w:r>
      <w:r w:rsidRPr="00D74BBE">
        <w:rPr>
          <w:rFonts w:ascii="Segoe UI Symbol" w:hAnsi="Segoe UI Symbol"/>
          <w:b/>
          <w:color w:val="000000" w:themeColor="text1"/>
          <w:sz w:val="36"/>
          <w:szCs w:val="36"/>
        </w:rPr>
        <w:t>:</w:t>
      </w:r>
      <w:r w:rsidR="00391BF0" w:rsidRPr="00D74BBE">
        <w:rPr>
          <w:rFonts w:ascii="Segoe UI Symbol" w:hAnsi="Segoe UI Symbol"/>
          <w:b/>
          <w:color w:val="000000" w:themeColor="text1"/>
          <w:sz w:val="36"/>
          <w:szCs w:val="36"/>
        </w:rPr>
        <w:t xml:space="preserve"> </w:t>
      </w:r>
      <w:r w:rsidR="00391BF0" w:rsidRPr="00D74BBE">
        <w:rPr>
          <w:rFonts w:ascii="Segoe UI Symbol" w:hAnsi="Segoe UI Symbol"/>
          <w:i/>
          <w:color w:val="0070C0"/>
          <w:sz w:val="36"/>
          <w:szCs w:val="36"/>
        </w:rPr>
        <w:t>Kenya Electricity Transmission Co</w:t>
      </w:r>
      <w:r w:rsidR="00B50059" w:rsidRPr="00D74BBE">
        <w:rPr>
          <w:rFonts w:ascii="Segoe UI Symbol" w:hAnsi="Segoe UI Symbol"/>
          <w:i/>
          <w:color w:val="0070C0"/>
          <w:sz w:val="36"/>
          <w:szCs w:val="36"/>
        </w:rPr>
        <w:t>.</w:t>
      </w:r>
      <w:r w:rsidR="00391BF0" w:rsidRPr="00D74BBE">
        <w:rPr>
          <w:rFonts w:ascii="Segoe UI Symbol" w:hAnsi="Segoe UI Symbol"/>
          <w:i/>
          <w:color w:val="0070C0"/>
          <w:sz w:val="36"/>
          <w:szCs w:val="36"/>
        </w:rPr>
        <w:t xml:space="preserve"> L</w:t>
      </w:r>
      <w:r w:rsidR="00B50059" w:rsidRPr="00D74BBE">
        <w:rPr>
          <w:rFonts w:ascii="Segoe UI Symbol" w:hAnsi="Segoe UI Symbol"/>
          <w:i/>
          <w:color w:val="0070C0"/>
          <w:sz w:val="36"/>
          <w:szCs w:val="36"/>
        </w:rPr>
        <w:t>td.</w:t>
      </w:r>
      <w:r w:rsidR="00391BF0" w:rsidRPr="00D74BBE">
        <w:rPr>
          <w:rFonts w:ascii="Segoe UI Symbol" w:hAnsi="Segoe UI Symbol"/>
          <w:i/>
          <w:color w:val="0070C0"/>
          <w:sz w:val="36"/>
          <w:szCs w:val="36"/>
        </w:rPr>
        <w:t xml:space="preserve"> (KETRACO)</w:t>
      </w:r>
    </w:p>
    <w:p w14:paraId="58D17AAA" w14:textId="69831A41" w:rsidR="00E9708A" w:rsidRPr="00D74BBE" w:rsidRDefault="00E9708A" w:rsidP="001D5093">
      <w:pPr>
        <w:spacing w:before="60" w:after="60"/>
        <w:ind w:right="-540"/>
        <w:rPr>
          <w:rFonts w:ascii="Segoe UI Symbol" w:hAnsi="Segoe UI Symbol"/>
          <w:i/>
          <w:color w:val="000000" w:themeColor="text1"/>
          <w:sz w:val="36"/>
          <w:szCs w:val="36"/>
        </w:rPr>
      </w:pPr>
      <w:r w:rsidRPr="00D74BBE">
        <w:rPr>
          <w:rFonts w:ascii="Segoe UI Symbol" w:hAnsi="Segoe UI Symbol"/>
          <w:b/>
          <w:color w:val="000000" w:themeColor="text1"/>
          <w:sz w:val="36"/>
          <w:szCs w:val="36"/>
        </w:rPr>
        <w:t xml:space="preserve">Country: </w:t>
      </w:r>
      <w:r w:rsidR="00391BF0" w:rsidRPr="00D74BBE">
        <w:rPr>
          <w:rFonts w:ascii="Segoe UI Symbol" w:hAnsi="Segoe UI Symbol"/>
          <w:i/>
          <w:color w:val="0070C0"/>
          <w:sz w:val="36"/>
          <w:szCs w:val="36"/>
        </w:rPr>
        <w:t>K</w:t>
      </w:r>
      <w:r w:rsidR="000D2822" w:rsidRPr="00D74BBE">
        <w:rPr>
          <w:rFonts w:ascii="Segoe UI Symbol" w:hAnsi="Segoe UI Symbol"/>
          <w:i/>
          <w:color w:val="0070C0"/>
          <w:sz w:val="36"/>
          <w:szCs w:val="36"/>
        </w:rPr>
        <w:t>enya</w:t>
      </w:r>
    </w:p>
    <w:p w14:paraId="775BB302" w14:textId="35EC812E" w:rsidR="00E9708A" w:rsidRPr="00D74BBE" w:rsidRDefault="003137DD" w:rsidP="3BEF314B">
      <w:pPr>
        <w:spacing w:before="60" w:after="60"/>
        <w:ind w:right="-720"/>
        <w:rPr>
          <w:rFonts w:ascii="Segoe UI Symbol" w:hAnsi="Segoe UI Symbol"/>
          <w:i/>
          <w:iCs/>
          <w:color w:val="000000" w:themeColor="text1"/>
          <w:sz w:val="36"/>
          <w:szCs w:val="36"/>
        </w:rPr>
      </w:pPr>
      <w:r w:rsidRPr="3BEF314B">
        <w:rPr>
          <w:rFonts w:ascii="Segoe UI Symbol" w:hAnsi="Segoe UI Symbol"/>
          <w:b/>
          <w:bCs/>
          <w:color w:val="000000" w:themeColor="text1"/>
          <w:sz w:val="36"/>
          <w:szCs w:val="36"/>
        </w:rPr>
        <w:t xml:space="preserve">IFB </w:t>
      </w:r>
      <w:r w:rsidR="00E9708A" w:rsidRPr="3BEF314B">
        <w:rPr>
          <w:rFonts w:ascii="Segoe UI Symbol" w:hAnsi="Segoe UI Symbol"/>
          <w:b/>
          <w:bCs/>
          <w:color w:val="000000" w:themeColor="text1"/>
          <w:sz w:val="36"/>
          <w:szCs w:val="36"/>
        </w:rPr>
        <w:t xml:space="preserve">Issued on: </w:t>
      </w:r>
      <w:r w:rsidR="00993787">
        <w:rPr>
          <w:rFonts w:ascii="Segoe UI Symbol" w:hAnsi="Segoe UI Symbol"/>
          <w:i/>
          <w:iCs/>
          <w:color w:val="0070C0"/>
          <w:sz w:val="36"/>
          <w:szCs w:val="36"/>
        </w:rPr>
        <w:t xml:space="preserve">JUNE </w:t>
      </w:r>
      <w:r w:rsidR="00993787" w:rsidRPr="3BEF314B">
        <w:rPr>
          <w:rFonts w:ascii="Segoe UI Symbol" w:hAnsi="Segoe UI Symbol"/>
          <w:i/>
          <w:iCs/>
          <w:color w:val="0070C0"/>
          <w:sz w:val="36"/>
          <w:szCs w:val="36"/>
        </w:rPr>
        <w:t xml:space="preserve"> </w:t>
      </w:r>
      <w:r w:rsidR="00FE03CC" w:rsidRPr="3BEF314B">
        <w:rPr>
          <w:rFonts w:ascii="Segoe UI Symbol" w:hAnsi="Segoe UI Symbol"/>
          <w:i/>
          <w:iCs/>
          <w:color w:val="0070C0"/>
          <w:sz w:val="36"/>
          <w:szCs w:val="36"/>
        </w:rPr>
        <w:t>202</w:t>
      </w:r>
      <w:r w:rsidR="780C02C5" w:rsidRPr="3BEF314B">
        <w:rPr>
          <w:rFonts w:ascii="Segoe UI Symbol" w:hAnsi="Segoe UI Symbol"/>
          <w:i/>
          <w:iCs/>
          <w:color w:val="0070C0"/>
          <w:sz w:val="36"/>
          <w:szCs w:val="36"/>
        </w:rPr>
        <w:t>5</w:t>
      </w:r>
    </w:p>
    <w:p w14:paraId="13EF391C" w14:textId="77777777" w:rsidR="00D82E04" w:rsidRPr="00D74BBE" w:rsidRDefault="00D82E04" w:rsidP="001D5093">
      <w:pPr>
        <w:pStyle w:val="Title"/>
        <w:rPr>
          <w:rFonts w:ascii="Segoe UI Symbol" w:hAnsi="Segoe UI Symbol"/>
          <w:iCs/>
          <w:sz w:val="36"/>
          <w:szCs w:val="36"/>
        </w:rPr>
      </w:pPr>
    </w:p>
    <w:p w14:paraId="5B6E9181" w14:textId="77777777" w:rsidR="000A7561" w:rsidRPr="00D5087F" w:rsidRDefault="000A7561" w:rsidP="001D5093">
      <w:pPr>
        <w:pStyle w:val="Title"/>
        <w:rPr>
          <w:rFonts w:ascii="Segoe UI Symbol" w:hAnsi="Segoe UI Symbol"/>
          <w:iCs/>
          <w:sz w:val="40"/>
        </w:rPr>
        <w:sectPr w:rsidR="000A7561" w:rsidRPr="00D5087F" w:rsidSect="002A2E66">
          <w:footnotePr>
            <w:numRestart w:val="eachSect"/>
          </w:footnotePr>
          <w:pgSz w:w="12240" w:h="15840" w:code="1"/>
          <w:pgMar w:top="1440" w:right="1440" w:bottom="1440" w:left="1800" w:header="720" w:footer="720" w:gutter="0"/>
          <w:cols w:space="720"/>
          <w:titlePg/>
          <w:docGrid w:linePitch="326"/>
        </w:sectPr>
      </w:pPr>
    </w:p>
    <w:p w14:paraId="3BD0F3C1" w14:textId="27018442" w:rsidR="005F33A7" w:rsidRPr="00D5087F" w:rsidRDefault="003137DD" w:rsidP="001D5093">
      <w:pPr>
        <w:pStyle w:val="Title"/>
        <w:rPr>
          <w:rFonts w:ascii="Segoe UI Symbol" w:hAnsi="Segoe UI Symbol"/>
          <w:sz w:val="40"/>
        </w:rPr>
      </w:pPr>
      <w:r w:rsidRPr="00D5087F">
        <w:rPr>
          <w:rFonts w:ascii="Segoe UI Symbol" w:hAnsi="Segoe UI Symbol"/>
          <w:sz w:val="40"/>
        </w:rPr>
        <w:lastRenderedPageBreak/>
        <w:t>Bidding</w:t>
      </w:r>
      <w:r w:rsidR="007E703B" w:rsidRPr="00D5087F">
        <w:rPr>
          <w:rFonts w:ascii="Segoe UI Symbol" w:hAnsi="Segoe UI Symbol"/>
          <w:sz w:val="40"/>
        </w:rPr>
        <w:t xml:space="preserve"> </w:t>
      </w:r>
      <w:r w:rsidR="005F33A7" w:rsidRPr="00D5087F">
        <w:rPr>
          <w:rFonts w:ascii="Segoe UI Symbol" w:hAnsi="Segoe UI Symbol"/>
          <w:sz w:val="40"/>
        </w:rPr>
        <w:t>Document</w:t>
      </w:r>
    </w:p>
    <w:p w14:paraId="5A24108C" w14:textId="77777777" w:rsidR="005F33A7" w:rsidRPr="00D5087F" w:rsidRDefault="005F33A7" w:rsidP="001D5093">
      <w:pPr>
        <w:rPr>
          <w:rFonts w:ascii="Segoe UI Symbol" w:hAnsi="Segoe UI Symbol"/>
        </w:rPr>
      </w:pPr>
    </w:p>
    <w:p w14:paraId="349BB81B" w14:textId="77777777" w:rsidR="005F33A7" w:rsidRPr="00284021" w:rsidRDefault="005F33A7" w:rsidP="00C51B39">
      <w:pPr>
        <w:pStyle w:val="Subtitle2"/>
      </w:pPr>
      <w:bookmarkStart w:id="1" w:name="_Toc437950049"/>
      <w:bookmarkStart w:id="2" w:name="_Toc437951028"/>
      <w:bookmarkStart w:id="3" w:name="_Toc59197163"/>
      <w:r w:rsidRPr="00284021">
        <w:t>Table</w:t>
      </w:r>
      <w:r w:rsidR="007E703B" w:rsidRPr="00284021">
        <w:t xml:space="preserve"> </w:t>
      </w:r>
      <w:r w:rsidRPr="00284021">
        <w:t>of</w:t>
      </w:r>
      <w:r w:rsidR="007E703B" w:rsidRPr="00284021">
        <w:t xml:space="preserve"> </w:t>
      </w:r>
      <w:r w:rsidRPr="00284021">
        <w:t>Contents</w:t>
      </w:r>
      <w:bookmarkEnd w:id="1"/>
      <w:bookmarkEnd w:id="2"/>
      <w:bookmarkEnd w:id="3"/>
    </w:p>
    <w:p w14:paraId="54F2B734" w14:textId="77777777" w:rsidR="005F33A7" w:rsidRPr="00284021" w:rsidRDefault="005F33A7" w:rsidP="001D5093">
      <w:pPr>
        <w:jc w:val="left"/>
        <w:rPr>
          <w:rFonts w:ascii="Segoe UI Symbol" w:hAnsi="Segoe UI Symbol"/>
        </w:rPr>
      </w:pPr>
    </w:p>
    <w:sdt>
      <w:sdtPr>
        <w:rPr>
          <w:rFonts w:ascii="Times New Roman" w:eastAsia="Times New Roman" w:hAnsi="Times New Roman" w:cs="Times New Roman"/>
          <w:b w:val="0"/>
          <w:bCs w:val="0"/>
          <w:color w:val="auto"/>
          <w:szCs w:val="20"/>
          <w:lang w:val="fr-FR"/>
        </w:rPr>
        <w:id w:val="-150979509"/>
        <w:docPartObj>
          <w:docPartGallery w:val="Table of Contents"/>
          <w:docPartUnique/>
        </w:docPartObj>
      </w:sdtPr>
      <w:sdtEndPr>
        <w:rPr>
          <w:lang w:val="en-US"/>
        </w:rPr>
      </w:sdtEndPr>
      <w:sdtContent>
        <w:p w14:paraId="03306DA0" w14:textId="154B3F96" w:rsidR="00437608" w:rsidRPr="00437608" w:rsidRDefault="00437608" w:rsidP="00A629B9">
          <w:pPr>
            <w:pStyle w:val="TOCHeading"/>
            <w:rPr>
              <w:lang w:val="fr-FR"/>
            </w:rPr>
          </w:pPr>
        </w:p>
        <w:p w14:paraId="6CD6C7FB" w14:textId="01F0A944" w:rsidR="00437608" w:rsidRDefault="00437608" w:rsidP="00227251">
          <w:pPr>
            <w:pStyle w:val="TOC2"/>
            <w:rPr>
              <w:rFonts w:asciiTheme="minorHAnsi" w:eastAsiaTheme="minorEastAsia" w:hAnsiTheme="minorHAnsi" w:cstheme="minorBidi"/>
              <w:b/>
              <w:iCs/>
              <w:sz w:val="22"/>
              <w:lang w:val="fr-FR" w:eastAsia="fr-FR"/>
            </w:rPr>
          </w:pPr>
          <w:r>
            <w:fldChar w:fldCharType="begin"/>
          </w:r>
          <w:r w:rsidRPr="00437608">
            <w:rPr>
              <w:lang w:val="fr-FR"/>
            </w:rPr>
            <w:instrText xml:space="preserve"> TOC \o "1-3" \h \z \u </w:instrText>
          </w:r>
          <w:r>
            <w:fldChar w:fldCharType="separate"/>
          </w:r>
        </w:p>
        <w:p w14:paraId="06C2D116" w14:textId="389EC578" w:rsidR="00437608" w:rsidRDefault="00437608" w:rsidP="00475EEA">
          <w:pPr>
            <w:pStyle w:val="TOC1"/>
            <w:rPr>
              <w:rFonts w:asciiTheme="minorHAnsi" w:eastAsiaTheme="minorEastAsia" w:hAnsiTheme="minorHAnsi" w:cstheme="minorBidi"/>
              <w:sz w:val="22"/>
              <w:szCs w:val="22"/>
              <w:lang w:val="fr-FR"/>
            </w:rPr>
          </w:pPr>
          <w:hyperlink w:anchor="_Toc59197165" w:history="1">
            <w:r w:rsidRPr="0032254D">
              <w:rPr>
                <w:rStyle w:val="Hyperlink"/>
              </w:rPr>
              <w:t>PART 1 – Bidding Procedures</w:t>
            </w:r>
            <w:r>
              <w:rPr>
                <w:webHidden/>
              </w:rPr>
              <w:tab/>
            </w:r>
            <w:r>
              <w:rPr>
                <w:webHidden/>
              </w:rPr>
              <w:fldChar w:fldCharType="begin"/>
            </w:r>
            <w:r>
              <w:rPr>
                <w:webHidden/>
              </w:rPr>
              <w:instrText xml:space="preserve"> PAGEREF _Toc59197165 \h </w:instrText>
            </w:r>
            <w:r>
              <w:rPr>
                <w:webHidden/>
              </w:rPr>
            </w:r>
            <w:r>
              <w:rPr>
                <w:webHidden/>
              </w:rPr>
              <w:fldChar w:fldCharType="separate"/>
            </w:r>
            <w:r w:rsidR="00490F68">
              <w:rPr>
                <w:webHidden/>
              </w:rPr>
              <w:t>7</w:t>
            </w:r>
            <w:r>
              <w:rPr>
                <w:webHidden/>
              </w:rPr>
              <w:fldChar w:fldCharType="end"/>
            </w:r>
          </w:hyperlink>
        </w:p>
        <w:p w14:paraId="63C0759B" w14:textId="4BB769F7" w:rsidR="00437608" w:rsidRPr="00284021" w:rsidRDefault="00437608" w:rsidP="00475EEA">
          <w:pPr>
            <w:pStyle w:val="TOC1"/>
            <w:rPr>
              <w:rFonts w:asciiTheme="minorHAnsi" w:eastAsiaTheme="minorEastAsia" w:hAnsiTheme="minorHAnsi" w:cstheme="minorBidi"/>
              <w:sz w:val="22"/>
              <w:szCs w:val="22"/>
              <w:lang w:val="fr-FR"/>
            </w:rPr>
          </w:pPr>
          <w:hyperlink w:anchor="_Toc59197167" w:history="1">
            <w:r w:rsidRPr="00284021">
              <w:rPr>
                <w:rStyle w:val="Hyperlink"/>
                <w:b/>
                <w:bCs/>
              </w:rPr>
              <w:t>Section I - Instructions to Bidders</w:t>
            </w:r>
            <w:r w:rsidRPr="00284021">
              <w:rPr>
                <w:webHidden/>
              </w:rPr>
              <w:tab/>
            </w:r>
            <w:r w:rsidRPr="00284021">
              <w:rPr>
                <w:webHidden/>
              </w:rPr>
              <w:fldChar w:fldCharType="begin"/>
            </w:r>
            <w:r w:rsidRPr="00284021">
              <w:rPr>
                <w:webHidden/>
              </w:rPr>
              <w:instrText xml:space="preserve"> PAGEREF _Toc59197167 \h </w:instrText>
            </w:r>
            <w:r w:rsidRPr="00284021">
              <w:rPr>
                <w:webHidden/>
              </w:rPr>
            </w:r>
            <w:r w:rsidRPr="00284021">
              <w:rPr>
                <w:webHidden/>
              </w:rPr>
              <w:fldChar w:fldCharType="separate"/>
            </w:r>
            <w:r w:rsidR="00490F68">
              <w:rPr>
                <w:webHidden/>
              </w:rPr>
              <w:t>11</w:t>
            </w:r>
            <w:r w:rsidRPr="00284021">
              <w:rPr>
                <w:webHidden/>
              </w:rPr>
              <w:fldChar w:fldCharType="end"/>
            </w:r>
          </w:hyperlink>
        </w:p>
        <w:p w14:paraId="696CAE9F" w14:textId="13BA220D" w:rsidR="00437608" w:rsidRPr="00284021" w:rsidRDefault="00437608" w:rsidP="00475EEA">
          <w:pPr>
            <w:pStyle w:val="TOC1"/>
            <w:rPr>
              <w:rFonts w:asciiTheme="minorHAnsi" w:eastAsiaTheme="minorEastAsia" w:hAnsiTheme="minorHAnsi" w:cstheme="minorBidi"/>
              <w:sz w:val="22"/>
              <w:szCs w:val="22"/>
              <w:lang w:val="fr-FR"/>
            </w:rPr>
          </w:pPr>
          <w:hyperlink w:anchor="_Toc59197168" w:history="1">
            <w:r w:rsidRPr="00284021">
              <w:rPr>
                <w:rStyle w:val="Hyperlink"/>
                <w:b/>
                <w:bCs/>
              </w:rPr>
              <w:t>Section III - Evaluation and Qualification Criteria</w:t>
            </w:r>
            <w:r w:rsidRPr="00284021">
              <w:rPr>
                <w:webHidden/>
              </w:rPr>
              <w:tab/>
            </w:r>
            <w:r w:rsidRPr="00284021">
              <w:rPr>
                <w:webHidden/>
              </w:rPr>
              <w:fldChar w:fldCharType="begin"/>
            </w:r>
            <w:r w:rsidRPr="00284021">
              <w:rPr>
                <w:webHidden/>
              </w:rPr>
              <w:instrText xml:space="preserve"> PAGEREF _Toc59197168 \h </w:instrText>
            </w:r>
            <w:r w:rsidRPr="00284021">
              <w:rPr>
                <w:webHidden/>
              </w:rPr>
            </w:r>
            <w:r w:rsidRPr="00284021">
              <w:rPr>
                <w:webHidden/>
              </w:rPr>
              <w:fldChar w:fldCharType="separate"/>
            </w:r>
            <w:r w:rsidR="00490F68">
              <w:rPr>
                <w:webHidden/>
              </w:rPr>
              <w:t>55</w:t>
            </w:r>
            <w:r w:rsidRPr="00284021">
              <w:rPr>
                <w:webHidden/>
              </w:rPr>
              <w:fldChar w:fldCharType="end"/>
            </w:r>
          </w:hyperlink>
        </w:p>
        <w:p w14:paraId="6160FF17" w14:textId="6662A6FE" w:rsidR="00437608" w:rsidRPr="00284021" w:rsidRDefault="00437608" w:rsidP="00475EEA">
          <w:pPr>
            <w:pStyle w:val="TOC1"/>
            <w:rPr>
              <w:rFonts w:asciiTheme="minorHAnsi" w:eastAsiaTheme="minorEastAsia" w:hAnsiTheme="minorHAnsi" w:cstheme="minorBidi"/>
              <w:sz w:val="22"/>
              <w:szCs w:val="22"/>
              <w:lang w:val="fr-FR"/>
            </w:rPr>
          </w:pPr>
          <w:hyperlink w:anchor="_Toc59197182" w:history="1">
            <w:r w:rsidRPr="00284021">
              <w:rPr>
                <w:rStyle w:val="Hyperlink"/>
                <w:b/>
                <w:bCs/>
              </w:rPr>
              <w:t>Section IV - Bidding Forms</w:t>
            </w:r>
            <w:r w:rsidRPr="00284021">
              <w:rPr>
                <w:webHidden/>
              </w:rPr>
              <w:tab/>
            </w:r>
            <w:r w:rsidRPr="00284021">
              <w:rPr>
                <w:webHidden/>
              </w:rPr>
              <w:fldChar w:fldCharType="begin"/>
            </w:r>
            <w:r w:rsidRPr="00284021">
              <w:rPr>
                <w:webHidden/>
              </w:rPr>
              <w:instrText xml:space="preserve"> PAGEREF _Toc59197182 \h </w:instrText>
            </w:r>
            <w:r w:rsidRPr="00284021">
              <w:rPr>
                <w:webHidden/>
              </w:rPr>
            </w:r>
            <w:r w:rsidRPr="00284021">
              <w:rPr>
                <w:webHidden/>
              </w:rPr>
              <w:fldChar w:fldCharType="separate"/>
            </w:r>
            <w:r w:rsidR="00490F68">
              <w:rPr>
                <w:webHidden/>
              </w:rPr>
              <w:t>83</w:t>
            </w:r>
            <w:r w:rsidRPr="00284021">
              <w:rPr>
                <w:webHidden/>
              </w:rPr>
              <w:fldChar w:fldCharType="end"/>
            </w:r>
          </w:hyperlink>
        </w:p>
        <w:p w14:paraId="069E12B4" w14:textId="21C96E9C" w:rsidR="00437608" w:rsidRPr="00284021" w:rsidRDefault="00437608" w:rsidP="00475EEA">
          <w:pPr>
            <w:pStyle w:val="TOC1"/>
            <w:rPr>
              <w:rFonts w:asciiTheme="minorHAnsi" w:eastAsiaTheme="minorEastAsia" w:hAnsiTheme="minorHAnsi" w:cstheme="minorBidi"/>
              <w:sz w:val="22"/>
              <w:szCs w:val="22"/>
              <w:lang w:val="fr-FR"/>
            </w:rPr>
          </w:pPr>
          <w:hyperlink w:anchor="_Toc59197213" w:history="1">
            <w:r w:rsidRPr="00284021">
              <w:rPr>
                <w:rStyle w:val="Hyperlink"/>
                <w:b/>
                <w:bCs/>
              </w:rPr>
              <w:t>Section V - Eligible Countries</w:t>
            </w:r>
            <w:r w:rsidRPr="00284021">
              <w:rPr>
                <w:webHidden/>
              </w:rPr>
              <w:tab/>
            </w:r>
            <w:r w:rsidRPr="00284021">
              <w:rPr>
                <w:webHidden/>
              </w:rPr>
              <w:fldChar w:fldCharType="begin"/>
            </w:r>
            <w:r w:rsidRPr="00284021">
              <w:rPr>
                <w:webHidden/>
              </w:rPr>
              <w:instrText xml:space="preserve"> PAGEREF _Toc59197213 \h </w:instrText>
            </w:r>
            <w:r w:rsidRPr="00284021">
              <w:rPr>
                <w:webHidden/>
              </w:rPr>
            </w:r>
            <w:r w:rsidRPr="00284021">
              <w:rPr>
                <w:webHidden/>
              </w:rPr>
              <w:fldChar w:fldCharType="separate"/>
            </w:r>
            <w:r w:rsidR="00490F68">
              <w:rPr>
                <w:webHidden/>
              </w:rPr>
              <w:t>153</w:t>
            </w:r>
            <w:r w:rsidRPr="00284021">
              <w:rPr>
                <w:webHidden/>
              </w:rPr>
              <w:fldChar w:fldCharType="end"/>
            </w:r>
          </w:hyperlink>
        </w:p>
        <w:p w14:paraId="79403238" w14:textId="2240DCF1" w:rsidR="00437608" w:rsidRPr="00284021" w:rsidRDefault="00437608" w:rsidP="00475EEA">
          <w:pPr>
            <w:pStyle w:val="TOC1"/>
            <w:rPr>
              <w:rFonts w:asciiTheme="minorHAnsi" w:eastAsiaTheme="minorEastAsia" w:hAnsiTheme="minorHAnsi" w:cstheme="minorBidi"/>
              <w:sz w:val="22"/>
              <w:szCs w:val="22"/>
              <w:lang w:val="fr-FR"/>
            </w:rPr>
          </w:pPr>
          <w:hyperlink w:anchor="_Toc59197214" w:history="1">
            <w:r w:rsidRPr="00284021">
              <w:rPr>
                <w:rStyle w:val="Hyperlink"/>
                <w:b/>
                <w:bCs/>
              </w:rPr>
              <w:t>Section VI - Fraud and Corruption</w:t>
            </w:r>
            <w:r w:rsidRPr="00284021">
              <w:rPr>
                <w:webHidden/>
              </w:rPr>
              <w:tab/>
            </w:r>
            <w:r w:rsidRPr="00284021">
              <w:rPr>
                <w:webHidden/>
              </w:rPr>
              <w:fldChar w:fldCharType="begin"/>
            </w:r>
            <w:r w:rsidRPr="00284021">
              <w:rPr>
                <w:webHidden/>
              </w:rPr>
              <w:instrText xml:space="preserve"> PAGEREF _Toc59197214 \h </w:instrText>
            </w:r>
            <w:r w:rsidRPr="00284021">
              <w:rPr>
                <w:webHidden/>
              </w:rPr>
            </w:r>
            <w:r w:rsidRPr="00284021">
              <w:rPr>
                <w:webHidden/>
              </w:rPr>
              <w:fldChar w:fldCharType="separate"/>
            </w:r>
            <w:r w:rsidR="00490F68">
              <w:rPr>
                <w:webHidden/>
              </w:rPr>
              <w:t>157</w:t>
            </w:r>
            <w:r w:rsidRPr="00284021">
              <w:rPr>
                <w:webHidden/>
              </w:rPr>
              <w:fldChar w:fldCharType="end"/>
            </w:r>
          </w:hyperlink>
        </w:p>
        <w:p w14:paraId="2ED37C57" w14:textId="2B52CBBA" w:rsidR="00437608" w:rsidRDefault="00437608" w:rsidP="00475EEA">
          <w:pPr>
            <w:pStyle w:val="TOC1"/>
            <w:rPr>
              <w:rFonts w:asciiTheme="minorHAnsi" w:eastAsiaTheme="minorEastAsia" w:hAnsiTheme="minorHAnsi" w:cstheme="minorBidi"/>
              <w:sz w:val="22"/>
              <w:szCs w:val="22"/>
              <w:lang w:val="fr-FR"/>
            </w:rPr>
          </w:pPr>
          <w:hyperlink w:anchor="_Toc59197215" w:history="1">
            <w:r w:rsidRPr="0032254D">
              <w:rPr>
                <w:rStyle w:val="Hyperlink"/>
              </w:rPr>
              <w:t>PART 2 - Employer’s Requirements</w:t>
            </w:r>
            <w:r>
              <w:rPr>
                <w:webHidden/>
              </w:rPr>
              <w:tab/>
            </w:r>
            <w:r>
              <w:rPr>
                <w:webHidden/>
              </w:rPr>
              <w:fldChar w:fldCharType="begin"/>
            </w:r>
            <w:r>
              <w:rPr>
                <w:webHidden/>
              </w:rPr>
              <w:instrText xml:space="preserve"> PAGEREF _Toc59197215 \h </w:instrText>
            </w:r>
            <w:r>
              <w:rPr>
                <w:webHidden/>
              </w:rPr>
            </w:r>
            <w:r>
              <w:rPr>
                <w:webHidden/>
              </w:rPr>
              <w:fldChar w:fldCharType="separate"/>
            </w:r>
            <w:r w:rsidR="00490F68">
              <w:rPr>
                <w:webHidden/>
              </w:rPr>
              <w:t>161</w:t>
            </w:r>
            <w:r>
              <w:rPr>
                <w:webHidden/>
              </w:rPr>
              <w:fldChar w:fldCharType="end"/>
            </w:r>
          </w:hyperlink>
        </w:p>
        <w:p w14:paraId="0255E1F6" w14:textId="1ACB8203" w:rsidR="00437608" w:rsidRPr="00284021" w:rsidRDefault="00437608" w:rsidP="00475EEA">
          <w:pPr>
            <w:pStyle w:val="TOC1"/>
            <w:rPr>
              <w:rFonts w:asciiTheme="minorHAnsi" w:eastAsiaTheme="minorEastAsia" w:hAnsiTheme="minorHAnsi" w:cstheme="minorBidi"/>
              <w:sz w:val="22"/>
              <w:szCs w:val="22"/>
              <w:lang w:val="fr-FR"/>
            </w:rPr>
          </w:pPr>
          <w:hyperlink w:anchor="_Toc59197216" w:history="1">
            <w:r w:rsidRPr="00284021">
              <w:rPr>
                <w:rStyle w:val="Hyperlink"/>
                <w:b/>
                <w:bCs/>
              </w:rPr>
              <w:t>Section VII - Employer’s Requirements</w:t>
            </w:r>
            <w:r w:rsidRPr="00284021">
              <w:rPr>
                <w:webHidden/>
              </w:rPr>
              <w:tab/>
            </w:r>
            <w:r w:rsidRPr="00284021">
              <w:rPr>
                <w:webHidden/>
              </w:rPr>
              <w:fldChar w:fldCharType="begin"/>
            </w:r>
            <w:r w:rsidRPr="00284021">
              <w:rPr>
                <w:webHidden/>
              </w:rPr>
              <w:instrText xml:space="preserve"> PAGEREF _Toc59197216 \h </w:instrText>
            </w:r>
            <w:r w:rsidRPr="00284021">
              <w:rPr>
                <w:webHidden/>
              </w:rPr>
            </w:r>
            <w:r w:rsidRPr="00284021">
              <w:rPr>
                <w:webHidden/>
              </w:rPr>
              <w:fldChar w:fldCharType="separate"/>
            </w:r>
            <w:r w:rsidR="00490F68">
              <w:rPr>
                <w:webHidden/>
              </w:rPr>
              <w:t>163</w:t>
            </w:r>
            <w:r w:rsidRPr="00284021">
              <w:rPr>
                <w:webHidden/>
              </w:rPr>
              <w:fldChar w:fldCharType="end"/>
            </w:r>
          </w:hyperlink>
        </w:p>
        <w:p w14:paraId="4562DC17" w14:textId="2BA65173" w:rsidR="00437608" w:rsidRPr="00284021" w:rsidRDefault="00437608" w:rsidP="00475EEA">
          <w:pPr>
            <w:pStyle w:val="TOC1"/>
            <w:rPr>
              <w:rFonts w:asciiTheme="minorHAnsi" w:eastAsiaTheme="minorEastAsia" w:hAnsiTheme="minorHAnsi" w:cstheme="minorBidi"/>
              <w:sz w:val="22"/>
              <w:szCs w:val="22"/>
              <w:lang w:val="fr-FR"/>
            </w:rPr>
          </w:pPr>
          <w:hyperlink w:anchor="_Toc59197225" w:history="1">
            <w:r w:rsidRPr="00284021">
              <w:rPr>
                <w:rStyle w:val="Hyperlink"/>
              </w:rPr>
              <w:t>PART 3 – Conditions of Contract and Contract Forms</w:t>
            </w:r>
            <w:r w:rsidRPr="00284021">
              <w:rPr>
                <w:webHidden/>
              </w:rPr>
              <w:tab/>
            </w:r>
            <w:r w:rsidRPr="00284021">
              <w:rPr>
                <w:webHidden/>
              </w:rPr>
              <w:fldChar w:fldCharType="begin"/>
            </w:r>
            <w:r w:rsidRPr="00284021">
              <w:rPr>
                <w:webHidden/>
              </w:rPr>
              <w:instrText xml:space="preserve"> PAGEREF _Toc59197225 \h </w:instrText>
            </w:r>
            <w:r w:rsidRPr="00284021">
              <w:rPr>
                <w:webHidden/>
              </w:rPr>
            </w:r>
            <w:r w:rsidRPr="00284021">
              <w:rPr>
                <w:webHidden/>
              </w:rPr>
              <w:fldChar w:fldCharType="separate"/>
            </w:r>
            <w:r w:rsidR="00490F68">
              <w:rPr>
                <w:webHidden/>
              </w:rPr>
              <w:t>207</w:t>
            </w:r>
            <w:r w:rsidRPr="00284021">
              <w:rPr>
                <w:webHidden/>
              </w:rPr>
              <w:fldChar w:fldCharType="end"/>
            </w:r>
          </w:hyperlink>
        </w:p>
        <w:p w14:paraId="7CA24108" w14:textId="6887909B" w:rsidR="00437608" w:rsidRPr="00284021" w:rsidRDefault="00437608" w:rsidP="00475EEA">
          <w:pPr>
            <w:pStyle w:val="TOC1"/>
            <w:rPr>
              <w:rStyle w:val="Hyperlink"/>
              <w:b/>
              <w:bCs/>
            </w:rPr>
          </w:pPr>
          <w:hyperlink w:anchor="_Toc59197226" w:history="1">
            <w:r w:rsidRPr="00284021">
              <w:rPr>
                <w:rStyle w:val="Hyperlink"/>
                <w:b/>
                <w:bCs/>
              </w:rPr>
              <w:t>Section VIII - General Conditions of Contract</w:t>
            </w:r>
            <w:r w:rsidRPr="00284021">
              <w:rPr>
                <w:rStyle w:val="Hyperlink"/>
                <w:b/>
                <w:bCs/>
                <w:webHidden/>
              </w:rPr>
              <w:tab/>
            </w:r>
            <w:r w:rsidRPr="00284021">
              <w:rPr>
                <w:rStyle w:val="Hyperlink"/>
                <w:b/>
                <w:bCs/>
                <w:webHidden/>
              </w:rPr>
              <w:fldChar w:fldCharType="begin"/>
            </w:r>
            <w:r w:rsidRPr="00284021">
              <w:rPr>
                <w:rStyle w:val="Hyperlink"/>
                <w:b/>
                <w:bCs/>
                <w:webHidden/>
              </w:rPr>
              <w:instrText xml:space="preserve"> PAGEREF _Toc59197226 \h </w:instrText>
            </w:r>
            <w:r w:rsidRPr="00284021">
              <w:rPr>
                <w:rStyle w:val="Hyperlink"/>
                <w:b/>
                <w:bCs/>
                <w:webHidden/>
              </w:rPr>
            </w:r>
            <w:r w:rsidRPr="00284021">
              <w:rPr>
                <w:rStyle w:val="Hyperlink"/>
                <w:b/>
                <w:bCs/>
                <w:webHidden/>
              </w:rPr>
              <w:fldChar w:fldCharType="separate"/>
            </w:r>
            <w:r w:rsidR="00490F68">
              <w:rPr>
                <w:rStyle w:val="Hyperlink"/>
                <w:b/>
                <w:bCs/>
                <w:webHidden/>
              </w:rPr>
              <w:t>209</w:t>
            </w:r>
            <w:r w:rsidRPr="00284021">
              <w:rPr>
                <w:rStyle w:val="Hyperlink"/>
                <w:b/>
                <w:bCs/>
                <w:webHidden/>
              </w:rPr>
              <w:fldChar w:fldCharType="end"/>
            </w:r>
          </w:hyperlink>
        </w:p>
        <w:p w14:paraId="18AE4F69" w14:textId="6CFF33C8" w:rsidR="00437608" w:rsidRPr="00284021" w:rsidRDefault="00437608" w:rsidP="00475EEA">
          <w:pPr>
            <w:pStyle w:val="TOC1"/>
            <w:rPr>
              <w:rStyle w:val="Hyperlink"/>
              <w:b/>
              <w:bCs/>
            </w:rPr>
          </w:pPr>
          <w:hyperlink w:anchor="_Toc59197246" w:history="1">
            <w:r w:rsidRPr="00284021">
              <w:rPr>
                <w:rStyle w:val="Hyperlink"/>
                <w:b/>
                <w:bCs/>
              </w:rPr>
              <w:t>Section IX - Particular Conditions of Contract</w:t>
            </w:r>
            <w:r w:rsidRPr="00284021">
              <w:rPr>
                <w:rStyle w:val="Hyperlink"/>
                <w:b/>
                <w:bCs/>
                <w:webHidden/>
              </w:rPr>
              <w:tab/>
            </w:r>
            <w:r w:rsidRPr="00284021">
              <w:rPr>
                <w:rStyle w:val="Hyperlink"/>
                <w:b/>
                <w:bCs/>
                <w:webHidden/>
              </w:rPr>
              <w:fldChar w:fldCharType="begin"/>
            </w:r>
            <w:r w:rsidRPr="00284021">
              <w:rPr>
                <w:rStyle w:val="Hyperlink"/>
                <w:b/>
                <w:bCs/>
                <w:webHidden/>
              </w:rPr>
              <w:instrText xml:space="preserve"> PAGEREF _Toc59197246 \h </w:instrText>
            </w:r>
            <w:r w:rsidRPr="00284021">
              <w:rPr>
                <w:rStyle w:val="Hyperlink"/>
                <w:b/>
                <w:bCs/>
                <w:webHidden/>
              </w:rPr>
            </w:r>
            <w:r w:rsidRPr="00284021">
              <w:rPr>
                <w:rStyle w:val="Hyperlink"/>
                <w:b/>
                <w:bCs/>
                <w:webHidden/>
              </w:rPr>
              <w:fldChar w:fldCharType="separate"/>
            </w:r>
            <w:r w:rsidR="00490F68">
              <w:rPr>
                <w:rStyle w:val="Hyperlink"/>
                <w:b/>
                <w:bCs/>
                <w:webHidden/>
              </w:rPr>
              <w:t>341</w:t>
            </w:r>
            <w:r w:rsidRPr="00284021">
              <w:rPr>
                <w:rStyle w:val="Hyperlink"/>
                <w:b/>
                <w:bCs/>
                <w:webHidden/>
              </w:rPr>
              <w:fldChar w:fldCharType="end"/>
            </w:r>
          </w:hyperlink>
        </w:p>
        <w:p w14:paraId="7229265D" w14:textId="60D45861" w:rsidR="00437608" w:rsidRPr="00284021" w:rsidRDefault="00437608" w:rsidP="00475EEA">
          <w:pPr>
            <w:pStyle w:val="TOC1"/>
            <w:rPr>
              <w:rStyle w:val="Hyperlink"/>
              <w:b/>
              <w:bCs/>
            </w:rPr>
          </w:pPr>
          <w:hyperlink w:anchor="_Toc59197247" w:history="1">
            <w:r w:rsidRPr="00284021">
              <w:rPr>
                <w:rStyle w:val="Hyperlink"/>
                <w:b/>
                <w:bCs/>
              </w:rPr>
              <w:t>Section X - Contract Forms</w:t>
            </w:r>
            <w:r w:rsidRPr="00284021">
              <w:rPr>
                <w:rStyle w:val="Hyperlink"/>
                <w:b/>
                <w:bCs/>
                <w:webHidden/>
              </w:rPr>
              <w:tab/>
            </w:r>
            <w:r w:rsidRPr="00284021">
              <w:rPr>
                <w:rStyle w:val="Hyperlink"/>
                <w:b/>
                <w:bCs/>
                <w:webHidden/>
              </w:rPr>
              <w:fldChar w:fldCharType="begin"/>
            </w:r>
            <w:r w:rsidRPr="00284021">
              <w:rPr>
                <w:rStyle w:val="Hyperlink"/>
                <w:b/>
                <w:bCs/>
                <w:webHidden/>
              </w:rPr>
              <w:instrText xml:space="preserve"> PAGEREF _Toc59197247 \h </w:instrText>
            </w:r>
            <w:r w:rsidRPr="00284021">
              <w:rPr>
                <w:rStyle w:val="Hyperlink"/>
                <w:b/>
                <w:bCs/>
                <w:webHidden/>
              </w:rPr>
            </w:r>
            <w:r w:rsidRPr="00284021">
              <w:rPr>
                <w:rStyle w:val="Hyperlink"/>
                <w:b/>
                <w:bCs/>
                <w:webHidden/>
              </w:rPr>
              <w:fldChar w:fldCharType="separate"/>
            </w:r>
            <w:r w:rsidR="00490F68">
              <w:rPr>
                <w:rStyle w:val="Hyperlink"/>
                <w:b/>
                <w:bCs/>
                <w:webHidden/>
              </w:rPr>
              <w:t>348</w:t>
            </w:r>
            <w:r w:rsidRPr="00284021">
              <w:rPr>
                <w:rStyle w:val="Hyperlink"/>
                <w:b/>
                <w:bCs/>
                <w:webHidden/>
              </w:rPr>
              <w:fldChar w:fldCharType="end"/>
            </w:r>
          </w:hyperlink>
        </w:p>
        <w:p w14:paraId="73EA4613" w14:textId="363BA766" w:rsidR="00437608" w:rsidRDefault="00437608">
          <w:r>
            <w:rPr>
              <w:b/>
              <w:bCs/>
            </w:rPr>
            <w:fldChar w:fldCharType="end"/>
          </w:r>
        </w:p>
      </w:sdtContent>
    </w:sdt>
    <w:p w14:paraId="0AC59D0B" w14:textId="0B2052F7" w:rsidR="005C38A4" w:rsidRDefault="005C38A4" w:rsidP="001D5093">
      <w:pPr>
        <w:tabs>
          <w:tab w:val="left" w:pos="735"/>
        </w:tabs>
        <w:spacing w:line="276" w:lineRule="auto"/>
        <w:rPr>
          <w:sz w:val="28"/>
        </w:rPr>
      </w:pPr>
    </w:p>
    <w:p w14:paraId="721B7C1C" w14:textId="237528B9" w:rsidR="00437608" w:rsidRDefault="00437608" w:rsidP="001D5093">
      <w:pPr>
        <w:tabs>
          <w:tab w:val="left" w:pos="735"/>
        </w:tabs>
        <w:spacing w:line="276" w:lineRule="auto"/>
        <w:rPr>
          <w:sz w:val="28"/>
        </w:rPr>
      </w:pPr>
    </w:p>
    <w:p w14:paraId="60A80012" w14:textId="77777777" w:rsidR="00437608" w:rsidRPr="00D5087F" w:rsidRDefault="00437608" w:rsidP="001D5093">
      <w:pPr>
        <w:tabs>
          <w:tab w:val="left" w:pos="735"/>
        </w:tabs>
        <w:spacing w:line="276" w:lineRule="auto"/>
        <w:rPr>
          <w:rFonts w:ascii="Segoe UI Symbol" w:hAnsi="Segoe UI Symbol"/>
          <w:sz w:val="28"/>
          <w:szCs w:val="28"/>
        </w:rPr>
      </w:pPr>
    </w:p>
    <w:p w14:paraId="5A267607" w14:textId="77777777" w:rsidR="005C38A4" w:rsidRPr="00D5087F" w:rsidRDefault="005C38A4" w:rsidP="001D5093">
      <w:pPr>
        <w:tabs>
          <w:tab w:val="left" w:pos="735"/>
        </w:tabs>
        <w:spacing w:line="276" w:lineRule="auto"/>
        <w:rPr>
          <w:rFonts w:ascii="Segoe UI Symbol" w:hAnsi="Segoe UI Symbol"/>
          <w:sz w:val="28"/>
          <w:szCs w:val="28"/>
        </w:rPr>
        <w:sectPr w:rsidR="005C38A4" w:rsidRPr="00D5087F" w:rsidSect="002A2E66">
          <w:headerReference w:type="first" r:id="rId18"/>
          <w:footnotePr>
            <w:numRestart w:val="eachSect"/>
          </w:footnotePr>
          <w:type w:val="oddPage"/>
          <w:pgSz w:w="12240" w:h="15840" w:code="1"/>
          <w:pgMar w:top="1440" w:right="1440" w:bottom="1440" w:left="1800" w:header="720" w:footer="720" w:gutter="0"/>
          <w:cols w:space="720"/>
          <w:titlePg/>
          <w:docGrid w:linePitch="326"/>
        </w:sectPr>
      </w:pPr>
    </w:p>
    <w:bookmarkStart w:id="4" w:name="_Hlt158621094"/>
    <w:bookmarkStart w:id="5" w:name="_Toc59197164"/>
    <w:bookmarkStart w:id="6" w:name="_Toc59112297"/>
    <w:bookmarkStart w:id="7" w:name="_Toc438529596"/>
    <w:bookmarkStart w:id="8" w:name="_Toc438725752"/>
    <w:bookmarkStart w:id="9" w:name="_Toc438817747"/>
    <w:bookmarkStart w:id="10" w:name="_Toc438954441"/>
    <w:bookmarkStart w:id="11" w:name="_Toc461939615"/>
    <w:bookmarkStart w:id="12" w:name="_Toc125954056"/>
    <w:bookmarkStart w:id="13" w:name="_Toc197840912"/>
    <w:bookmarkEnd w:id="4"/>
    <w:p w14:paraId="440A8766" w14:textId="2ACFDF50" w:rsidR="00D022D4" w:rsidRDefault="00D022D4" w:rsidP="00D5087F">
      <w:pPr>
        <w:spacing w:before="3120" w:after="200"/>
        <w:ind w:left="6096" w:right="0" w:hanging="4111"/>
        <w:outlineLvl w:val="0"/>
        <w:rPr>
          <w:rFonts w:ascii="Segoe UI Symbol" w:hAnsi="Segoe UI Symbol"/>
          <w:kern w:val="28"/>
          <w:sz w:val="52"/>
          <w:lang w:val="en-GB" w:eastAsia="fr-FR"/>
        </w:rPr>
      </w:pPr>
      <w:r w:rsidRPr="00D5087F">
        <w:rPr>
          <w:rFonts w:ascii="Segoe UI Symbol" w:hAnsi="Segoe UI Symbol"/>
          <w:b/>
          <w:noProof/>
          <w:kern w:val="28"/>
          <w:sz w:val="52"/>
          <w:lang w:val="fr-FR" w:eastAsia="fr-FR"/>
        </w:rPr>
        <w:lastRenderedPageBreak/>
        <mc:AlternateContent>
          <mc:Choice Requires="wps">
            <w:drawing>
              <wp:anchor distT="0" distB="0" distL="114300" distR="114300" simplePos="0" relativeHeight="251658243" behindDoc="1" locked="0" layoutInCell="1" allowOverlap="1" wp14:anchorId="71728BA4" wp14:editId="701D6A87">
                <wp:simplePos x="0" y="0"/>
                <wp:positionH relativeFrom="margin">
                  <wp:posOffset>-371475</wp:posOffset>
                </wp:positionH>
                <wp:positionV relativeFrom="paragraph">
                  <wp:posOffset>-304800</wp:posOffset>
                </wp:positionV>
                <wp:extent cx="871855" cy="8543925"/>
                <wp:effectExtent l="0" t="0" r="4445" b="9525"/>
                <wp:wrapNone/>
                <wp:docPr id="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855" cy="8543925"/>
                        </a:xfrm>
                        <a:prstGeom prst="rect">
                          <a:avLst/>
                        </a:prstGeom>
                        <a:solidFill>
                          <a:schemeClr val="tx2">
                            <a:lumMod val="60000"/>
                            <a:lumOff val="40000"/>
                          </a:scheme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7BBBFAD">
              <v:rect id="Rectangle 7" style="position:absolute;margin-left:-29.25pt;margin-top:-24pt;width:68.65pt;height:672.7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8496b0 [1951]" stroked="f" strokeweight="1pt" w14:anchorId="1630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">
                <w10:wrap anchorx="margin"/>
              </v:rect>
            </w:pict>
          </mc:Fallback>
        </mc:AlternateContent>
      </w:r>
      <w:bookmarkEnd w:id="5"/>
    </w:p>
    <w:p w14:paraId="0A39E9F2" w14:textId="77777777" w:rsidR="00284021" w:rsidRDefault="00284021" w:rsidP="00284021">
      <w:pPr>
        <w:spacing w:after="0"/>
        <w:ind w:left="6096" w:right="0" w:hanging="4111"/>
        <w:outlineLvl w:val="0"/>
        <w:rPr>
          <w:rFonts w:ascii="Segoe UI Symbol" w:hAnsi="Segoe UI Symbol"/>
          <w:b/>
          <w:kern w:val="28"/>
          <w:sz w:val="52"/>
          <w:lang w:val="en-GB" w:eastAsia="fr-FR"/>
        </w:rPr>
      </w:pPr>
      <w:bookmarkStart w:id="14" w:name="_Toc59197165"/>
      <w:bookmarkEnd w:id="6"/>
    </w:p>
    <w:p w14:paraId="629BDC83" w14:textId="77777777" w:rsidR="00284021" w:rsidRDefault="00284021" w:rsidP="00284021">
      <w:pPr>
        <w:spacing w:after="0"/>
        <w:ind w:left="6096" w:right="0" w:hanging="4111"/>
        <w:outlineLvl w:val="0"/>
        <w:rPr>
          <w:rFonts w:ascii="Segoe UI Symbol" w:hAnsi="Segoe UI Symbol"/>
          <w:b/>
          <w:kern w:val="28"/>
          <w:sz w:val="52"/>
          <w:lang w:val="en-GB" w:eastAsia="fr-FR"/>
        </w:rPr>
      </w:pPr>
    </w:p>
    <w:p w14:paraId="108ACBE1" w14:textId="10677A9D" w:rsidR="00F07D31" w:rsidRPr="00D5087F" w:rsidRDefault="006A7A5A" w:rsidP="002E5F83">
      <w:pPr>
        <w:spacing w:after="0"/>
        <w:ind w:left="6096" w:right="0" w:hanging="4111"/>
        <w:jc w:val="right"/>
        <w:outlineLvl w:val="0"/>
        <w:rPr>
          <w:rFonts w:ascii="Segoe UI Symbol" w:hAnsi="Segoe UI Symbol"/>
          <w:kern w:val="28"/>
          <w:sz w:val="52"/>
          <w:lang w:val="en-GB" w:eastAsia="fr-FR"/>
        </w:rPr>
      </w:pPr>
      <w:r w:rsidRPr="00D5087F">
        <w:rPr>
          <w:rFonts w:ascii="Segoe UI Symbol" w:hAnsi="Segoe UI Symbol"/>
          <w:b/>
          <w:kern w:val="28"/>
          <w:sz w:val="52"/>
          <w:lang w:val="en-GB" w:eastAsia="fr-FR"/>
        </w:rPr>
        <w:t>PART</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1</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Bidding</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Procedures</w:t>
      </w:r>
      <w:bookmarkEnd w:id="7"/>
      <w:bookmarkEnd w:id="8"/>
      <w:bookmarkEnd w:id="9"/>
      <w:bookmarkEnd w:id="10"/>
      <w:bookmarkEnd w:id="11"/>
      <w:bookmarkEnd w:id="12"/>
      <w:bookmarkEnd w:id="13"/>
      <w:bookmarkEnd w:id="14"/>
    </w:p>
    <w:p w14:paraId="37BC2857" w14:textId="77777777" w:rsidR="00F07D31" w:rsidRPr="00D5087F" w:rsidRDefault="00F07D31" w:rsidP="00A629B9">
      <w:pPr>
        <w:pStyle w:val="HeadingP1"/>
      </w:pPr>
    </w:p>
    <w:p w14:paraId="486474E3" w14:textId="77777777" w:rsidR="00C85710" w:rsidRPr="00D5087F" w:rsidRDefault="00C85710" w:rsidP="00A629B9">
      <w:pPr>
        <w:pStyle w:val="HeadingP1"/>
        <w:sectPr w:rsidR="00C85710" w:rsidRPr="00D5087F" w:rsidSect="002A2E66">
          <w:headerReference w:type="even" r:id="rId19"/>
          <w:headerReference w:type="default" r:id="rId20"/>
          <w:headerReference w:type="first" r:id="rId21"/>
          <w:footnotePr>
            <w:numRestart w:val="eachSect"/>
          </w:footnotePr>
          <w:type w:val="oddPage"/>
          <w:pgSz w:w="12240" w:h="15840" w:code="1"/>
          <w:pgMar w:top="1440" w:right="1440" w:bottom="1440" w:left="1800" w:header="720" w:footer="720" w:gutter="0"/>
          <w:cols w:space="720"/>
          <w:titlePg/>
          <w:docGrid w:linePitch="326"/>
        </w:sectPr>
      </w:pPr>
    </w:p>
    <w:p w14:paraId="50E4F5CA" w14:textId="77777777" w:rsidR="00CD5578" w:rsidRPr="00D5087F" w:rsidRDefault="00CD5578" w:rsidP="001D5093">
      <w:pPr>
        <w:pStyle w:val="SectionHeadings"/>
        <w:rPr>
          <w:rFonts w:ascii="Segoe UI Symbol" w:hAnsi="Segoe UI Symbol"/>
        </w:rPr>
      </w:pPr>
      <w:r w:rsidRPr="00D5087F">
        <w:rPr>
          <w:rFonts w:ascii="Segoe UI Symbol" w:hAnsi="Segoe UI Symbol"/>
        </w:rPr>
        <w:lastRenderedPageBreak/>
        <w:t>Section</w:t>
      </w:r>
      <w:r w:rsidR="007E703B" w:rsidRPr="00D5087F">
        <w:rPr>
          <w:rFonts w:ascii="Segoe UI Symbol" w:hAnsi="Segoe UI Symbol"/>
        </w:rPr>
        <w:t xml:space="preserve"> </w:t>
      </w:r>
      <w:r w:rsidRPr="00D5087F">
        <w:rPr>
          <w:rFonts w:ascii="Segoe UI Symbol" w:hAnsi="Segoe UI Symbol"/>
        </w:rPr>
        <w:t>I</w:t>
      </w:r>
      <w:r w:rsidR="007E703B" w:rsidRPr="00D5087F">
        <w:rPr>
          <w:rFonts w:ascii="Segoe UI Symbol" w:hAnsi="Segoe UI Symbol"/>
        </w:rPr>
        <w:t xml:space="preserve"> </w:t>
      </w:r>
      <w:r w:rsidR="000C2142"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Instructions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Bidders</w:t>
      </w:r>
    </w:p>
    <w:p w14:paraId="3A99DE60" w14:textId="77777777" w:rsidR="00F07D31" w:rsidRPr="00D5087F" w:rsidRDefault="00D559E9" w:rsidP="001D5093">
      <w:pPr>
        <w:tabs>
          <w:tab w:val="right" w:leader="underscore" w:pos="9360"/>
        </w:tabs>
        <w:spacing w:before="120" w:after="120"/>
        <w:ind w:right="-421"/>
        <w:jc w:val="center"/>
        <w:outlineLvl w:val="1"/>
        <w:rPr>
          <w:rFonts w:ascii="Segoe UI Symbol" w:hAnsi="Segoe UI Symbol"/>
          <w:noProof/>
          <w:sz w:val="22"/>
          <w:szCs w:val="22"/>
          <w:lang w:val="en-GB"/>
        </w:rPr>
      </w:pPr>
      <w:bookmarkStart w:id="15" w:name="_Hlt126562806"/>
      <w:bookmarkStart w:id="16" w:name="_Hlt126563255"/>
      <w:bookmarkStart w:id="17" w:name="_Toc59197166"/>
      <w:bookmarkEnd w:id="15"/>
      <w:bookmarkEnd w:id="16"/>
      <w:r w:rsidRPr="00D5087F">
        <w:rPr>
          <w:rFonts w:ascii="Segoe UI Symbol" w:hAnsi="Segoe UI Symbol"/>
          <w:b/>
          <w:noProof/>
          <w:sz w:val="28"/>
          <w:lang w:val="en-GB"/>
        </w:rPr>
        <w:t xml:space="preserve">Table of </w:t>
      </w:r>
      <w:r w:rsidR="006A7A5A" w:rsidRPr="00D5087F">
        <w:rPr>
          <w:rFonts w:ascii="Segoe UI Symbol" w:hAnsi="Segoe UI Symbol"/>
          <w:b/>
          <w:noProof/>
          <w:sz w:val="28"/>
          <w:lang w:val="en-GB"/>
        </w:rPr>
        <w:t>Contents</w:t>
      </w:r>
      <w:bookmarkEnd w:id="17"/>
    </w:p>
    <w:p w14:paraId="3C6994A8" w14:textId="2260D7FE" w:rsidR="00BC3F68" w:rsidRPr="00D022D4" w:rsidRDefault="00BC3F68" w:rsidP="00D5087F">
      <w:pPr>
        <w:rPr>
          <w:noProof/>
          <w:szCs w:val="24"/>
        </w:rPr>
      </w:pPr>
    </w:p>
    <w:p w14:paraId="1EE2A6E8" w14:textId="6B9774CC" w:rsidR="00002435" w:rsidRPr="00002435" w:rsidRDefault="002F0AF3">
      <w:pPr>
        <w:pStyle w:val="TOC5"/>
        <w:rPr>
          <w:rFonts w:eastAsiaTheme="minorEastAsia" w:cstheme="minorBidi"/>
          <w:b w:val="0"/>
          <w:kern w:val="2"/>
          <w:sz w:val="24"/>
          <w:szCs w:val="24"/>
          <w14:ligatures w14:val="standardContextual"/>
        </w:rPr>
      </w:pPr>
      <w:r w:rsidRPr="00002435">
        <w:rPr>
          <w:rFonts w:ascii="Segoe UI Symbol" w:hAnsi="Segoe UI Symbol"/>
          <w:szCs w:val="24"/>
          <w:lang w:val="fr-FR"/>
        </w:rPr>
        <w:fldChar w:fldCharType="begin"/>
      </w:r>
      <w:r w:rsidRPr="00002435">
        <w:rPr>
          <w:rFonts w:ascii="Segoe UI Symbol" w:hAnsi="Segoe UI Symbol"/>
          <w:szCs w:val="24"/>
        </w:rPr>
        <w:instrText xml:space="preserve"> TOC \b SectionI \* MERGEFORMAT </w:instrText>
      </w:r>
      <w:r w:rsidRPr="00002435">
        <w:rPr>
          <w:rFonts w:ascii="Segoe UI Symbol" w:hAnsi="Segoe UI Symbol"/>
          <w:szCs w:val="24"/>
          <w:lang w:val="fr-FR"/>
        </w:rPr>
        <w:fldChar w:fldCharType="separate"/>
      </w:r>
      <w:r w:rsidR="00002435" w:rsidRPr="00002435">
        <w:t>A- General</w:t>
      </w:r>
      <w:r w:rsidR="00002435" w:rsidRPr="00002435">
        <w:tab/>
      </w:r>
      <w:r w:rsidR="00002435" w:rsidRPr="00002435">
        <w:fldChar w:fldCharType="begin"/>
      </w:r>
      <w:r w:rsidR="00002435" w:rsidRPr="00002435">
        <w:instrText xml:space="preserve"> PAGEREF _Toc198249708 \h </w:instrText>
      </w:r>
      <w:r w:rsidR="00002435" w:rsidRPr="00002435">
        <w:fldChar w:fldCharType="separate"/>
      </w:r>
      <w:r w:rsidR="00490F68">
        <w:t>11</w:t>
      </w:r>
      <w:r w:rsidR="00002435" w:rsidRPr="00002435">
        <w:fldChar w:fldCharType="end"/>
      </w:r>
    </w:p>
    <w:p w14:paraId="7829CA66" w14:textId="46E4FB4B"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Scope of Bid</w:t>
      </w:r>
      <w:r w:rsidRPr="00002435">
        <w:rPr>
          <w:noProof/>
        </w:rPr>
        <w:tab/>
      </w:r>
      <w:r w:rsidRPr="00002435">
        <w:rPr>
          <w:noProof/>
        </w:rPr>
        <w:fldChar w:fldCharType="begin"/>
      </w:r>
      <w:r w:rsidRPr="00002435">
        <w:rPr>
          <w:noProof/>
        </w:rPr>
        <w:instrText xml:space="preserve"> PAGEREF _Toc198249709 \h </w:instrText>
      </w:r>
      <w:r w:rsidRPr="00002435">
        <w:rPr>
          <w:noProof/>
        </w:rPr>
      </w:r>
      <w:r w:rsidRPr="00002435">
        <w:rPr>
          <w:noProof/>
        </w:rPr>
        <w:fldChar w:fldCharType="separate"/>
      </w:r>
      <w:r w:rsidR="00490F68">
        <w:rPr>
          <w:noProof/>
        </w:rPr>
        <w:t>11</w:t>
      </w:r>
      <w:r w:rsidRPr="00002435">
        <w:rPr>
          <w:noProof/>
        </w:rPr>
        <w:fldChar w:fldCharType="end"/>
      </w:r>
    </w:p>
    <w:p w14:paraId="7646AD21" w14:textId="037A9E59"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Source of Funds</w:t>
      </w:r>
      <w:r w:rsidRPr="00002435">
        <w:rPr>
          <w:noProof/>
        </w:rPr>
        <w:tab/>
      </w:r>
      <w:r w:rsidRPr="00002435">
        <w:rPr>
          <w:noProof/>
        </w:rPr>
        <w:fldChar w:fldCharType="begin"/>
      </w:r>
      <w:r w:rsidRPr="00002435">
        <w:rPr>
          <w:noProof/>
        </w:rPr>
        <w:instrText xml:space="preserve"> PAGEREF _Toc198249710 \h </w:instrText>
      </w:r>
      <w:r w:rsidRPr="00002435">
        <w:rPr>
          <w:noProof/>
        </w:rPr>
      </w:r>
      <w:r w:rsidRPr="00002435">
        <w:rPr>
          <w:noProof/>
        </w:rPr>
        <w:fldChar w:fldCharType="separate"/>
      </w:r>
      <w:r w:rsidR="00490F68">
        <w:rPr>
          <w:noProof/>
        </w:rPr>
        <w:t>12</w:t>
      </w:r>
      <w:r w:rsidRPr="00002435">
        <w:rPr>
          <w:noProof/>
        </w:rPr>
        <w:fldChar w:fldCharType="end"/>
      </w:r>
    </w:p>
    <w:p w14:paraId="106CB16B" w14:textId="74730EE9"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Fraud and Corruption</w:t>
      </w:r>
      <w:r w:rsidRPr="00002435">
        <w:rPr>
          <w:noProof/>
        </w:rPr>
        <w:tab/>
      </w:r>
      <w:r w:rsidRPr="00002435">
        <w:rPr>
          <w:noProof/>
        </w:rPr>
        <w:fldChar w:fldCharType="begin"/>
      </w:r>
      <w:r w:rsidRPr="00002435">
        <w:rPr>
          <w:noProof/>
        </w:rPr>
        <w:instrText xml:space="preserve"> PAGEREF _Toc198249711 \h </w:instrText>
      </w:r>
      <w:r w:rsidRPr="00002435">
        <w:rPr>
          <w:noProof/>
        </w:rPr>
      </w:r>
      <w:r w:rsidRPr="00002435">
        <w:rPr>
          <w:noProof/>
        </w:rPr>
        <w:fldChar w:fldCharType="separate"/>
      </w:r>
      <w:r w:rsidR="00490F68">
        <w:rPr>
          <w:noProof/>
        </w:rPr>
        <w:t>12</w:t>
      </w:r>
      <w:r w:rsidRPr="00002435">
        <w:rPr>
          <w:noProof/>
        </w:rPr>
        <w:fldChar w:fldCharType="end"/>
      </w:r>
    </w:p>
    <w:p w14:paraId="34DF1509" w14:textId="6B02EAE2"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Eligible Bidders</w:t>
      </w:r>
      <w:r w:rsidRPr="00002435">
        <w:rPr>
          <w:noProof/>
        </w:rPr>
        <w:tab/>
      </w:r>
      <w:r w:rsidRPr="00002435">
        <w:rPr>
          <w:noProof/>
        </w:rPr>
        <w:fldChar w:fldCharType="begin"/>
      </w:r>
      <w:r w:rsidRPr="00002435">
        <w:rPr>
          <w:noProof/>
        </w:rPr>
        <w:instrText xml:space="preserve"> PAGEREF _Toc198249712 \h </w:instrText>
      </w:r>
      <w:r w:rsidRPr="00002435">
        <w:rPr>
          <w:noProof/>
        </w:rPr>
      </w:r>
      <w:r w:rsidRPr="00002435">
        <w:rPr>
          <w:noProof/>
        </w:rPr>
        <w:fldChar w:fldCharType="separate"/>
      </w:r>
      <w:r w:rsidR="00490F68">
        <w:rPr>
          <w:noProof/>
        </w:rPr>
        <w:t>12</w:t>
      </w:r>
      <w:r w:rsidRPr="00002435">
        <w:rPr>
          <w:noProof/>
        </w:rPr>
        <w:fldChar w:fldCharType="end"/>
      </w:r>
    </w:p>
    <w:p w14:paraId="6D36D8D4" w14:textId="2FB1FE05"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5.</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Eligible Plant and Equipment,  Installation and Other Services</w:t>
      </w:r>
      <w:r w:rsidRPr="00002435">
        <w:rPr>
          <w:noProof/>
        </w:rPr>
        <w:tab/>
      </w:r>
      <w:r w:rsidRPr="00002435">
        <w:rPr>
          <w:noProof/>
        </w:rPr>
        <w:fldChar w:fldCharType="begin"/>
      </w:r>
      <w:r w:rsidRPr="00002435">
        <w:rPr>
          <w:noProof/>
        </w:rPr>
        <w:instrText xml:space="preserve"> PAGEREF _Toc198249713 \h </w:instrText>
      </w:r>
      <w:r w:rsidRPr="00002435">
        <w:rPr>
          <w:noProof/>
        </w:rPr>
      </w:r>
      <w:r w:rsidRPr="00002435">
        <w:rPr>
          <w:noProof/>
        </w:rPr>
        <w:fldChar w:fldCharType="separate"/>
      </w:r>
      <w:r w:rsidR="00490F68">
        <w:rPr>
          <w:noProof/>
        </w:rPr>
        <w:t>15</w:t>
      </w:r>
      <w:r w:rsidRPr="00002435">
        <w:rPr>
          <w:noProof/>
        </w:rPr>
        <w:fldChar w:fldCharType="end"/>
      </w:r>
    </w:p>
    <w:p w14:paraId="6C291FB2" w14:textId="4D784B37" w:rsidR="00002435" w:rsidRPr="00002435" w:rsidRDefault="00002435">
      <w:pPr>
        <w:pStyle w:val="TOC5"/>
        <w:rPr>
          <w:rFonts w:eastAsiaTheme="minorEastAsia" w:cstheme="minorBidi"/>
          <w:b w:val="0"/>
          <w:kern w:val="2"/>
          <w:sz w:val="24"/>
          <w:szCs w:val="24"/>
          <w14:ligatures w14:val="standardContextual"/>
        </w:rPr>
      </w:pPr>
      <w:r w:rsidRPr="00002435">
        <w:t>B- Contents of Bidding Document</w:t>
      </w:r>
      <w:r w:rsidRPr="00002435">
        <w:tab/>
      </w:r>
      <w:r w:rsidRPr="00002435">
        <w:fldChar w:fldCharType="begin"/>
      </w:r>
      <w:r w:rsidRPr="00002435">
        <w:instrText xml:space="preserve"> PAGEREF _Toc198249714 \h </w:instrText>
      </w:r>
      <w:r w:rsidRPr="00002435">
        <w:fldChar w:fldCharType="separate"/>
      </w:r>
      <w:r w:rsidR="00490F68">
        <w:t>16</w:t>
      </w:r>
      <w:r w:rsidRPr="00002435">
        <w:fldChar w:fldCharType="end"/>
      </w:r>
    </w:p>
    <w:p w14:paraId="00B1D20D" w14:textId="2DC648CB"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6.</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Sections of  Bidding Document</w:t>
      </w:r>
      <w:r w:rsidRPr="00002435">
        <w:rPr>
          <w:noProof/>
        </w:rPr>
        <w:tab/>
      </w:r>
      <w:r w:rsidRPr="00002435">
        <w:rPr>
          <w:noProof/>
        </w:rPr>
        <w:fldChar w:fldCharType="begin"/>
      </w:r>
      <w:r w:rsidRPr="00002435">
        <w:rPr>
          <w:noProof/>
        </w:rPr>
        <w:instrText xml:space="preserve"> PAGEREF _Toc198249715 \h </w:instrText>
      </w:r>
      <w:r w:rsidRPr="00002435">
        <w:rPr>
          <w:noProof/>
        </w:rPr>
      </w:r>
      <w:r w:rsidRPr="00002435">
        <w:rPr>
          <w:noProof/>
        </w:rPr>
        <w:fldChar w:fldCharType="separate"/>
      </w:r>
      <w:r w:rsidR="00490F68">
        <w:rPr>
          <w:noProof/>
        </w:rPr>
        <w:t>16</w:t>
      </w:r>
      <w:r w:rsidRPr="00002435">
        <w:rPr>
          <w:noProof/>
        </w:rPr>
        <w:fldChar w:fldCharType="end"/>
      </w:r>
    </w:p>
    <w:p w14:paraId="40D3DCDE" w14:textId="72827E91"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7.</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Clarification of Bidding Document, Site Visit, Pre-Bid Meeting</w:t>
      </w:r>
      <w:r w:rsidRPr="00002435">
        <w:rPr>
          <w:noProof/>
        </w:rPr>
        <w:tab/>
      </w:r>
      <w:r w:rsidRPr="00002435">
        <w:rPr>
          <w:noProof/>
        </w:rPr>
        <w:fldChar w:fldCharType="begin"/>
      </w:r>
      <w:r w:rsidRPr="00002435">
        <w:rPr>
          <w:noProof/>
        </w:rPr>
        <w:instrText xml:space="preserve"> PAGEREF _Toc198249716 \h </w:instrText>
      </w:r>
      <w:r w:rsidRPr="00002435">
        <w:rPr>
          <w:noProof/>
        </w:rPr>
      </w:r>
      <w:r w:rsidRPr="00002435">
        <w:rPr>
          <w:noProof/>
        </w:rPr>
        <w:fldChar w:fldCharType="separate"/>
      </w:r>
      <w:r w:rsidR="00490F68">
        <w:rPr>
          <w:noProof/>
        </w:rPr>
        <w:t>17</w:t>
      </w:r>
      <w:r w:rsidRPr="00002435">
        <w:rPr>
          <w:noProof/>
        </w:rPr>
        <w:fldChar w:fldCharType="end"/>
      </w:r>
    </w:p>
    <w:p w14:paraId="1ACD0792" w14:textId="5D1189DF"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8.</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Amendment of Bidding Document</w:t>
      </w:r>
      <w:r w:rsidRPr="00002435">
        <w:rPr>
          <w:noProof/>
        </w:rPr>
        <w:tab/>
      </w:r>
      <w:r w:rsidRPr="00002435">
        <w:rPr>
          <w:noProof/>
        </w:rPr>
        <w:fldChar w:fldCharType="begin"/>
      </w:r>
      <w:r w:rsidRPr="00002435">
        <w:rPr>
          <w:noProof/>
        </w:rPr>
        <w:instrText xml:space="preserve"> PAGEREF _Toc198249717 \h </w:instrText>
      </w:r>
      <w:r w:rsidRPr="00002435">
        <w:rPr>
          <w:noProof/>
        </w:rPr>
      </w:r>
      <w:r w:rsidRPr="00002435">
        <w:rPr>
          <w:noProof/>
        </w:rPr>
        <w:fldChar w:fldCharType="separate"/>
      </w:r>
      <w:r w:rsidR="00490F68">
        <w:rPr>
          <w:noProof/>
        </w:rPr>
        <w:t>18</w:t>
      </w:r>
      <w:r w:rsidRPr="00002435">
        <w:rPr>
          <w:noProof/>
        </w:rPr>
        <w:fldChar w:fldCharType="end"/>
      </w:r>
    </w:p>
    <w:p w14:paraId="46A81F97" w14:textId="14B5E51A" w:rsidR="00002435" w:rsidRPr="00002435" w:rsidRDefault="00002435">
      <w:pPr>
        <w:pStyle w:val="TOC5"/>
        <w:rPr>
          <w:rFonts w:eastAsiaTheme="minorEastAsia" w:cstheme="minorBidi"/>
          <w:b w:val="0"/>
          <w:kern w:val="2"/>
          <w:sz w:val="24"/>
          <w:szCs w:val="24"/>
          <w14:ligatures w14:val="standardContextual"/>
        </w:rPr>
      </w:pPr>
      <w:r w:rsidRPr="00002435">
        <w:t>C- Preparation of Bids</w:t>
      </w:r>
      <w:r w:rsidRPr="00002435">
        <w:tab/>
      </w:r>
      <w:r w:rsidRPr="00002435">
        <w:fldChar w:fldCharType="begin"/>
      </w:r>
      <w:r w:rsidRPr="00002435">
        <w:instrText xml:space="preserve"> PAGEREF _Toc198249718 \h </w:instrText>
      </w:r>
      <w:r w:rsidRPr="00002435">
        <w:fldChar w:fldCharType="separate"/>
      </w:r>
      <w:r w:rsidR="00490F68">
        <w:t>18</w:t>
      </w:r>
      <w:r w:rsidRPr="00002435">
        <w:fldChar w:fldCharType="end"/>
      </w:r>
    </w:p>
    <w:p w14:paraId="3AD0BC7F" w14:textId="5288E7CA" w:rsidR="00002435" w:rsidRPr="00002435" w:rsidRDefault="00002435">
      <w:pPr>
        <w:pStyle w:val="TOC6"/>
        <w:tabs>
          <w:tab w:val="left" w:pos="168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9.</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Cost of Bidding</w:t>
      </w:r>
      <w:r w:rsidRPr="00002435">
        <w:rPr>
          <w:noProof/>
        </w:rPr>
        <w:tab/>
      </w:r>
      <w:r w:rsidRPr="00002435">
        <w:rPr>
          <w:noProof/>
        </w:rPr>
        <w:fldChar w:fldCharType="begin"/>
      </w:r>
      <w:r w:rsidRPr="00002435">
        <w:rPr>
          <w:noProof/>
        </w:rPr>
        <w:instrText xml:space="preserve"> PAGEREF _Toc198249719 \h </w:instrText>
      </w:r>
      <w:r w:rsidRPr="00002435">
        <w:rPr>
          <w:noProof/>
        </w:rPr>
      </w:r>
      <w:r w:rsidRPr="00002435">
        <w:rPr>
          <w:noProof/>
        </w:rPr>
        <w:fldChar w:fldCharType="separate"/>
      </w:r>
      <w:r w:rsidR="00490F68">
        <w:rPr>
          <w:noProof/>
        </w:rPr>
        <w:t>18</w:t>
      </w:r>
      <w:r w:rsidRPr="00002435">
        <w:rPr>
          <w:noProof/>
        </w:rPr>
        <w:fldChar w:fldCharType="end"/>
      </w:r>
    </w:p>
    <w:p w14:paraId="74DC2967" w14:textId="18F7A32B"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10.</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Language of Bid</w:t>
      </w:r>
      <w:r w:rsidRPr="00002435">
        <w:rPr>
          <w:noProof/>
        </w:rPr>
        <w:tab/>
      </w:r>
      <w:r w:rsidRPr="00002435">
        <w:rPr>
          <w:noProof/>
        </w:rPr>
        <w:fldChar w:fldCharType="begin"/>
      </w:r>
      <w:r w:rsidRPr="00002435">
        <w:rPr>
          <w:noProof/>
        </w:rPr>
        <w:instrText xml:space="preserve"> PAGEREF _Toc198249720 \h </w:instrText>
      </w:r>
      <w:r w:rsidRPr="00002435">
        <w:rPr>
          <w:noProof/>
        </w:rPr>
      </w:r>
      <w:r w:rsidRPr="00002435">
        <w:rPr>
          <w:noProof/>
        </w:rPr>
        <w:fldChar w:fldCharType="separate"/>
      </w:r>
      <w:r w:rsidR="00490F68">
        <w:rPr>
          <w:noProof/>
        </w:rPr>
        <w:t>18</w:t>
      </w:r>
      <w:r w:rsidRPr="00002435">
        <w:rPr>
          <w:noProof/>
        </w:rPr>
        <w:fldChar w:fldCharType="end"/>
      </w:r>
    </w:p>
    <w:p w14:paraId="3D2D4962" w14:textId="53125F36"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11.</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Documents Comprising the Bid</w:t>
      </w:r>
      <w:r w:rsidRPr="00002435">
        <w:rPr>
          <w:noProof/>
        </w:rPr>
        <w:tab/>
      </w:r>
      <w:r w:rsidRPr="00002435">
        <w:rPr>
          <w:noProof/>
        </w:rPr>
        <w:fldChar w:fldCharType="begin"/>
      </w:r>
      <w:r w:rsidRPr="00002435">
        <w:rPr>
          <w:noProof/>
        </w:rPr>
        <w:instrText xml:space="preserve"> PAGEREF _Toc198249721 \h </w:instrText>
      </w:r>
      <w:r w:rsidRPr="00002435">
        <w:rPr>
          <w:noProof/>
        </w:rPr>
      </w:r>
      <w:r w:rsidRPr="00002435">
        <w:rPr>
          <w:noProof/>
        </w:rPr>
        <w:fldChar w:fldCharType="separate"/>
      </w:r>
      <w:r w:rsidR="00490F68">
        <w:rPr>
          <w:noProof/>
        </w:rPr>
        <w:t>19</w:t>
      </w:r>
      <w:r w:rsidRPr="00002435">
        <w:rPr>
          <w:noProof/>
        </w:rPr>
        <w:fldChar w:fldCharType="end"/>
      </w:r>
    </w:p>
    <w:p w14:paraId="0D64FCE9" w14:textId="383D7C1B"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12.</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Letter of Bid and Price Schedules</w:t>
      </w:r>
      <w:r w:rsidRPr="00002435">
        <w:rPr>
          <w:noProof/>
        </w:rPr>
        <w:tab/>
      </w:r>
      <w:r w:rsidRPr="00002435">
        <w:rPr>
          <w:noProof/>
        </w:rPr>
        <w:fldChar w:fldCharType="begin"/>
      </w:r>
      <w:r w:rsidRPr="00002435">
        <w:rPr>
          <w:noProof/>
        </w:rPr>
        <w:instrText xml:space="preserve"> PAGEREF _Toc198249722 \h </w:instrText>
      </w:r>
      <w:r w:rsidRPr="00002435">
        <w:rPr>
          <w:noProof/>
        </w:rPr>
      </w:r>
      <w:r w:rsidRPr="00002435">
        <w:rPr>
          <w:noProof/>
        </w:rPr>
        <w:fldChar w:fldCharType="separate"/>
      </w:r>
      <w:r w:rsidR="00490F68">
        <w:rPr>
          <w:noProof/>
        </w:rPr>
        <w:t>20</w:t>
      </w:r>
      <w:r w:rsidRPr="00002435">
        <w:rPr>
          <w:noProof/>
        </w:rPr>
        <w:fldChar w:fldCharType="end"/>
      </w:r>
    </w:p>
    <w:p w14:paraId="764734FB" w14:textId="04A60423"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13.</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Alternative Bids</w:t>
      </w:r>
      <w:r w:rsidRPr="00002435">
        <w:rPr>
          <w:noProof/>
        </w:rPr>
        <w:tab/>
      </w:r>
      <w:r w:rsidRPr="00002435">
        <w:rPr>
          <w:noProof/>
        </w:rPr>
        <w:fldChar w:fldCharType="begin"/>
      </w:r>
      <w:r w:rsidRPr="00002435">
        <w:rPr>
          <w:noProof/>
        </w:rPr>
        <w:instrText xml:space="preserve"> PAGEREF _Toc198249723 \h </w:instrText>
      </w:r>
      <w:r w:rsidRPr="00002435">
        <w:rPr>
          <w:noProof/>
        </w:rPr>
      </w:r>
      <w:r w:rsidRPr="00002435">
        <w:rPr>
          <w:noProof/>
        </w:rPr>
        <w:fldChar w:fldCharType="separate"/>
      </w:r>
      <w:r w:rsidR="00490F68">
        <w:rPr>
          <w:noProof/>
        </w:rPr>
        <w:t>20</w:t>
      </w:r>
      <w:r w:rsidRPr="00002435">
        <w:rPr>
          <w:noProof/>
        </w:rPr>
        <w:fldChar w:fldCharType="end"/>
      </w:r>
    </w:p>
    <w:p w14:paraId="24C8862F" w14:textId="4D67DC42"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14.</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Documents Establishing the Eligibility of the Plant and Equipment, their  Installation and Other Services</w:t>
      </w:r>
      <w:r w:rsidRPr="00002435">
        <w:rPr>
          <w:noProof/>
        </w:rPr>
        <w:tab/>
      </w:r>
      <w:r w:rsidRPr="00002435">
        <w:rPr>
          <w:noProof/>
        </w:rPr>
        <w:fldChar w:fldCharType="begin"/>
      </w:r>
      <w:r w:rsidRPr="00002435">
        <w:rPr>
          <w:noProof/>
        </w:rPr>
        <w:instrText xml:space="preserve"> PAGEREF _Toc198249724 \h </w:instrText>
      </w:r>
      <w:r w:rsidRPr="00002435">
        <w:rPr>
          <w:noProof/>
        </w:rPr>
      </w:r>
      <w:r w:rsidRPr="00002435">
        <w:rPr>
          <w:noProof/>
        </w:rPr>
        <w:fldChar w:fldCharType="separate"/>
      </w:r>
      <w:r w:rsidR="00490F68">
        <w:rPr>
          <w:noProof/>
        </w:rPr>
        <w:t>20</w:t>
      </w:r>
      <w:r w:rsidRPr="00002435">
        <w:rPr>
          <w:noProof/>
        </w:rPr>
        <w:fldChar w:fldCharType="end"/>
      </w:r>
    </w:p>
    <w:p w14:paraId="3BD07C6F" w14:textId="6A40CAEC"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15.</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Documents Establishing the Eligibility and Qualifications of the Bidder including proposed subcontractors and manufacturers</w:t>
      </w:r>
      <w:r w:rsidRPr="00002435">
        <w:rPr>
          <w:noProof/>
        </w:rPr>
        <w:tab/>
      </w:r>
      <w:r w:rsidRPr="00002435">
        <w:rPr>
          <w:noProof/>
        </w:rPr>
        <w:fldChar w:fldCharType="begin"/>
      </w:r>
      <w:r w:rsidRPr="00002435">
        <w:rPr>
          <w:noProof/>
        </w:rPr>
        <w:instrText xml:space="preserve"> PAGEREF _Toc198249725 \h </w:instrText>
      </w:r>
      <w:r w:rsidRPr="00002435">
        <w:rPr>
          <w:noProof/>
        </w:rPr>
      </w:r>
      <w:r w:rsidRPr="00002435">
        <w:rPr>
          <w:noProof/>
        </w:rPr>
        <w:fldChar w:fldCharType="separate"/>
      </w:r>
      <w:r w:rsidR="00490F68">
        <w:rPr>
          <w:noProof/>
        </w:rPr>
        <w:t>21</w:t>
      </w:r>
      <w:r w:rsidRPr="00002435">
        <w:rPr>
          <w:noProof/>
        </w:rPr>
        <w:fldChar w:fldCharType="end"/>
      </w:r>
    </w:p>
    <w:p w14:paraId="4842937A" w14:textId="211E3109"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16.</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Documents Establishing the Conformity of the Plant and  Installation Services</w:t>
      </w:r>
      <w:r w:rsidRPr="00002435">
        <w:rPr>
          <w:noProof/>
        </w:rPr>
        <w:tab/>
      </w:r>
      <w:r w:rsidRPr="00002435">
        <w:rPr>
          <w:noProof/>
        </w:rPr>
        <w:fldChar w:fldCharType="begin"/>
      </w:r>
      <w:r w:rsidRPr="00002435">
        <w:rPr>
          <w:noProof/>
        </w:rPr>
        <w:instrText xml:space="preserve"> PAGEREF _Toc198249726 \h </w:instrText>
      </w:r>
      <w:r w:rsidRPr="00002435">
        <w:rPr>
          <w:noProof/>
        </w:rPr>
      </w:r>
      <w:r w:rsidRPr="00002435">
        <w:rPr>
          <w:noProof/>
        </w:rPr>
        <w:fldChar w:fldCharType="separate"/>
      </w:r>
      <w:r w:rsidR="00490F68">
        <w:rPr>
          <w:noProof/>
        </w:rPr>
        <w:t>21</w:t>
      </w:r>
      <w:r w:rsidRPr="00002435">
        <w:rPr>
          <w:noProof/>
        </w:rPr>
        <w:fldChar w:fldCharType="end"/>
      </w:r>
    </w:p>
    <w:p w14:paraId="3D209167" w14:textId="6090F32D"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17.</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Bid Prices and Discounts</w:t>
      </w:r>
      <w:r w:rsidRPr="00002435">
        <w:rPr>
          <w:noProof/>
        </w:rPr>
        <w:tab/>
      </w:r>
      <w:r w:rsidRPr="00002435">
        <w:rPr>
          <w:noProof/>
        </w:rPr>
        <w:fldChar w:fldCharType="begin"/>
      </w:r>
      <w:r w:rsidRPr="00002435">
        <w:rPr>
          <w:noProof/>
        </w:rPr>
        <w:instrText xml:space="preserve"> PAGEREF _Toc198249727 \h </w:instrText>
      </w:r>
      <w:r w:rsidRPr="00002435">
        <w:rPr>
          <w:noProof/>
        </w:rPr>
      </w:r>
      <w:r w:rsidRPr="00002435">
        <w:rPr>
          <w:noProof/>
        </w:rPr>
        <w:fldChar w:fldCharType="separate"/>
      </w:r>
      <w:r w:rsidR="00490F68">
        <w:rPr>
          <w:noProof/>
        </w:rPr>
        <w:t>22</w:t>
      </w:r>
      <w:r w:rsidRPr="00002435">
        <w:rPr>
          <w:noProof/>
        </w:rPr>
        <w:fldChar w:fldCharType="end"/>
      </w:r>
    </w:p>
    <w:p w14:paraId="2576ED58" w14:textId="7DB871EE"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18.</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Currencies of Bid and Payment</w:t>
      </w:r>
      <w:r w:rsidRPr="00002435">
        <w:rPr>
          <w:noProof/>
        </w:rPr>
        <w:tab/>
      </w:r>
      <w:r w:rsidRPr="00002435">
        <w:rPr>
          <w:noProof/>
        </w:rPr>
        <w:fldChar w:fldCharType="begin"/>
      </w:r>
      <w:r w:rsidRPr="00002435">
        <w:rPr>
          <w:noProof/>
        </w:rPr>
        <w:instrText xml:space="preserve"> PAGEREF _Toc198249728 \h </w:instrText>
      </w:r>
      <w:r w:rsidRPr="00002435">
        <w:rPr>
          <w:noProof/>
        </w:rPr>
      </w:r>
      <w:r w:rsidRPr="00002435">
        <w:rPr>
          <w:noProof/>
        </w:rPr>
        <w:fldChar w:fldCharType="separate"/>
      </w:r>
      <w:r w:rsidR="00490F68">
        <w:rPr>
          <w:noProof/>
        </w:rPr>
        <w:t>25</w:t>
      </w:r>
      <w:r w:rsidRPr="00002435">
        <w:rPr>
          <w:noProof/>
        </w:rPr>
        <w:fldChar w:fldCharType="end"/>
      </w:r>
    </w:p>
    <w:p w14:paraId="5E7C0309" w14:textId="66A0F73E"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19.</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Period of Validity of Bids</w:t>
      </w:r>
      <w:r w:rsidRPr="00002435">
        <w:rPr>
          <w:noProof/>
        </w:rPr>
        <w:tab/>
      </w:r>
      <w:r w:rsidRPr="00002435">
        <w:rPr>
          <w:noProof/>
        </w:rPr>
        <w:fldChar w:fldCharType="begin"/>
      </w:r>
      <w:r w:rsidRPr="00002435">
        <w:rPr>
          <w:noProof/>
        </w:rPr>
        <w:instrText xml:space="preserve"> PAGEREF _Toc198249729 \h </w:instrText>
      </w:r>
      <w:r w:rsidRPr="00002435">
        <w:rPr>
          <w:noProof/>
        </w:rPr>
      </w:r>
      <w:r w:rsidRPr="00002435">
        <w:rPr>
          <w:noProof/>
        </w:rPr>
        <w:fldChar w:fldCharType="separate"/>
      </w:r>
      <w:r w:rsidR="00490F68">
        <w:rPr>
          <w:noProof/>
        </w:rPr>
        <w:t>25</w:t>
      </w:r>
      <w:r w:rsidRPr="00002435">
        <w:rPr>
          <w:noProof/>
        </w:rPr>
        <w:fldChar w:fldCharType="end"/>
      </w:r>
    </w:p>
    <w:p w14:paraId="568D67B4" w14:textId="721203BC"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20.</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Bid Security</w:t>
      </w:r>
      <w:r w:rsidRPr="00002435">
        <w:rPr>
          <w:noProof/>
        </w:rPr>
        <w:tab/>
      </w:r>
      <w:r w:rsidRPr="00002435">
        <w:rPr>
          <w:noProof/>
        </w:rPr>
        <w:fldChar w:fldCharType="begin"/>
      </w:r>
      <w:r w:rsidRPr="00002435">
        <w:rPr>
          <w:noProof/>
        </w:rPr>
        <w:instrText xml:space="preserve"> PAGEREF _Toc198249730 \h </w:instrText>
      </w:r>
      <w:r w:rsidRPr="00002435">
        <w:rPr>
          <w:noProof/>
        </w:rPr>
      </w:r>
      <w:r w:rsidRPr="00002435">
        <w:rPr>
          <w:noProof/>
        </w:rPr>
        <w:fldChar w:fldCharType="separate"/>
      </w:r>
      <w:r w:rsidR="00490F68">
        <w:rPr>
          <w:noProof/>
        </w:rPr>
        <w:t>26</w:t>
      </w:r>
      <w:r w:rsidRPr="00002435">
        <w:rPr>
          <w:noProof/>
        </w:rPr>
        <w:fldChar w:fldCharType="end"/>
      </w:r>
    </w:p>
    <w:p w14:paraId="09D052C3" w14:textId="2DE183DE"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21.</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Format and Signing of Bid</w:t>
      </w:r>
      <w:r w:rsidRPr="00002435">
        <w:rPr>
          <w:noProof/>
        </w:rPr>
        <w:tab/>
      </w:r>
      <w:r w:rsidRPr="00002435">
        <w:rPr>
          <w:noProof/>
        </w:rPr>
        <w:fldChar w:fldCharType="begin"/>
      </w:r>
      <w:r w:rsidRPr="00002435">
        <w:rPr>
          <w:noProof/>
        </w:rPr>
        <w:instrText xml:space="preserve"> PAGEREF _Toc198249731 \h </w:instrText>
      </w:r>
      <w:r w:rsidRPr="00002435">
        <w:rPr>
          <w:noProof/>
        </w:rPr>
      </w:r>
      <w:r w:rsidRPr="00002435">
        <w:rPr>
          <w:noProof/>
        </w:rPr>
        <w:fldChar w:fldCharType="separate"/>
      </w:r>
      <w:r w:rsidR="00490F68">
        <w:rPr>
          <w:noProof/>
        </w:rPr>
        <w:t>28</w:t>
      </w:r>
      <w:r w:rsidRPr="00002435">
        <w:rPr>
          <w:noProof/>
        </w:rPr>
        <w:fldChar w:fldCharType="end"/>
      </w:r>
    </w:p>
    <w:p w14:paraId="1803CBAC" w14:textId="12CAFD37" w:rsidR="00002435" w:rsidRPr="00002435" w:rsidRDefault="00002435">
      <w:pPr>
        <w:pStyle w:val="TOC5"/>
        <w:rPr>
          <w:rFonts w:eastAsiaTheme="minorEastAsia" w:cstheme="minorBidi"/>
          <w:b w:val="0"/>
          <w:kern w:val="2"/>
          <w:sz w:val="24"/>
          <w:szCs w:val="24"/>
          <w14:ligatures w14:val="standardContextual"/>
        </w:rPr>
      </w:pPr>
      <w:r w:rsidRPr="00002435">
        <w:t>D- Submission and Opening of Bids</w:t>
      </w:r>
      <w:r w:rsidRPr="00002435">
        <w:tab/>
      </w:r>
      <w:r w:rsidRPr="00002435">
        <w:fldChar w:fldCharType="begin"/>
      </w:r>
      <w:r w:rsidRPr="00002435">
        <w:instrText xml:space="preserve"> PAGEREF _Toc198249732 \h </w:instrText>
      </w:r>
      <w:r w:rsidRPr="00002435">
        <w:fldChar w:fldCharType="separate"/>
      </w:r>
      <w:r w:rsidR="00490F68">
        <w:t>29</w:t>
      </w:r>
      <w:r w:rsidRPr="00002435">
        <w:fldChar w:fldCharType="end"/>
      </w:r>
    </w:p>
    <w:p w14:paraId="64A94E3D" w14:textId="71DCC751"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lastRenderedPageBreak/>
        <w:t>22.</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Submission, Sealing and Marking of Bids</w:t>
      </w:r>
      <w:r w:rsidRPr="00002435">
        <w:rPr>
          <w:noProof/>
        </w:rPr>
        <w:tab/>
      </w:r>
      <w:r w:rsidRPr="00002435">
        <w:rPr>
          <w:noProof/>
        </w:rPr>
        <w:fldChar w:fldCharType="begin"/>
      </w:r>
      <w:r w:rsidRPr="00002435">
        <w:rPr>
          <w:noProof/>
        </w:rPr>
        <w:instrText xml:space="preserve"> PAGEREF _Toc198249733 \h </w:instrText>
      </w:r>
      <w:r w:rsidRPr="00002435">
        <w:rPr>
          <w:noProof/>
        </w:rPr>
      </w:r>
      <w:r w:rsidRPr="00002435">
        <w:rPr>
          <w:noProof/>
        </w:rPr>
        <w:fldChar w:fldCharType="separate"/>
      </w:r>
      <w:r w:rsidR="00490F68">
        <w:rPr>
          <w:noProof/>
        </w:rPr>
        <w:t>29</w:t>
      </w:r>
      <w:r w:rsidRPr="00002435">
        <w:rPr>
          <w:noProof/>
        </w:rPr>
        <w:fldChar w:fldCharType="end"/>
      </w:r>
    </w:p>
    <w:p w14:paraId="4E2B624F" w14:textId="092131D4"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23.</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Deadline for Submission of Bids</w:t>
      </w:r>
      <w:r w:rsidRPr="00002435">
        <w:rPr>
          <w:noProof/>
        </w:rPr>
        <w:tab/>
      </w:r>
      <w:r w:rsidRPr="00002435">
        <w:rPr>
          <w:noProof/>
        </w:rPr>
        <w:fldChar w:fldCharType="begin"/>
      </w:r>
      <w:r w:rsidRPr="00002435">
        <w:rPr>
          <w:noProof/>
        </w:rPr>
        <w:instrText xml:space="preserve"> PAGEREF _Toc198249734 \h </w:instrText>
      </w:r>
      <w:r w:rsidRPr="00002435">
        <w:rPr>
          <w:noProof/>
        </w:rPr>
      </w:r>
      <w:r w:rsidRPr="00002435">
        <w:rPr>
          <w:noProof/>
        </w:rPr>
        <w:fldChar w:fldCharType="separate"/>
      </w:r>
      <w:r w:rsidR="00490F68">
        <w:rPr>
          <w:noProof/>
        </w:rPr>
        <w:t>29</w:t>
      </w:r>
      <w:r w:rsidRPr="00002435">
        <w:rPr>
          <w:noProof/>
        </w:rPr>
        <w:fldChar w:fldCharType="end"/>
      </w:r>
    </w:p>
    <w:p w14:paraId="71675CF8" w14:textId="4E5F6F70"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24.</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Late Bids</w:t>
      </w:r>
      <w:r w:rsidRPr="00002435">
        <w:rPr>
          <w:noProof/>
        </w:rPr>
        <w:tab/>
      </w:r>
      <w:r w:rsidRPr="00002435">
        <w:rPr>
          <w:noProof/>
        </w:rPr>
        <w:fldChar w:fldCharType="begin"/>
      </w:r>
      <w:r w:rsidRPr="00002435">
        <w:rPr>
          <w:noProof/>
        </w:rPr>
        <w:instrText xml:space="preserve"> PAGEREF _Toc198249735 \h </w:instrText>
      </w:r>
      <w:r w:rsidRPr="00002435">
        <w:rPr>
          <w:noProof/>
        </w:rPr>
      </w:r>
      <w:r w:rsidRPr="00002435">
        <w:rPr>
          <w:noProof/>
        </w:rPr>
        <w:fldChar w:fldCharType="separate"/>
      </w:r>
      <w:r w:rsidR="00490F68">
        <w:rPr>
          <w:noProof/>
        </w:rPr>
        <w:t>30</w:t>
      </w:r>
      <w:r w:rsidRPr="00002435">
        <w:rPr>
          <w:noProof/>
        </w:rPr>
        <w:fldChar w:fldCharType="end"/>
      </w:r>
    </w:p>
    <w:p w14:paraId="256681FE" w14:textId="2A8165D4"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25.</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Withdrawal, Substitution, and Modification of Bids</w:t>
      </w:r>
      <w:r w:rsidRPr="00002435">
        <w:rPr>
          <w:noProof/>
        </w:rPr>
        <w:tab/>
      </w:r>
      <w:r w:rsidRPr="00002435">
        <w:rPr>
          <w:noProof/>
        </w:rPr>
        <w:fldChar w:fldCharType="begin"/>
      </w:r>
      <w:r w:rsidRPr="00002435">
        <w:rPr>
          <w:noProof/>
        </w:rPr>
        <w:instrText xml:space="preserve"> PAGEREF _Toc198249736 \h </w:instrText>
      </w:r>
      <w:r w:rsidRPr="00002435">
        <w:rPr>
          <w:noProof/>
        </w:rPr>
      </w:r>
      <w:r w:rsidRPr="00002435">
        <w:rPr>
          <w:noProof/>
        </w:rPr>
        <w:fldChar w:fldCharType="separate"/>
      </w:r>
      <w:r w:rsidR="00490F68">
        <w:rPr>
          <w:noProof/>
        </w:rPr>
        <w:t>30</w:t>
      </w:r>
      <w:r w:rsidRPr="00002435">
        <w:rPr>
          <w:noProof/>
        </w:rPr>
        <w:fldChar w:fldCharType="end"/>
      </w:r>
    </w:p>
    <w:p w14:paraId="6895B654" w14:textId="58C19B9B"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26.</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Bid Opening</w:t>
      </w:r>
      <w:r w:rsidRPr="00002435">
        <w:rPr>
          <w:noProof/>
        </w:rPr>
        <w:tab/>
      </w:r>
      <w:r w:rsidRPr="00002435">
        <w:rPr>
          <w:noProof/>
        </w:rPr>
        <w:fldChar w:fldCharType="begin"/>
      </w:r>
      <w:r w:rsidRPr="00002435">
        <w:rPr>
          <w:noProof/>
        </w:rPr>
        <w:instrText xml:space="preserve"> PAGEREF _Toc198249737 \h </w:instrText>
      </w:r>
      <w:r w:rsidRPr="00002435">
        <w:rPr>
          <w:noProof/>
        </w:rPr>
      </w:r>
      <w:r w:rsidRPr="00002435">
        <w:rPr>
          <w:noProof/>
        </w:rPr>
        <w:fldChar w:fldCharType="separate"/>
      </w:r>
      <w:r w:rsidR="00490F68">
        <w:rPr>
          <w:noProof/>
        </w:rPr>
        <w:t>30</w:t>
      </w:r>
      <w:r w:rsidRPr="00002435">
        <w:rPr>
          <w:noProof/>
        </w:rPr>
        <w:fldChar w:fldCharType="end"/>
      </w:r>
    </w:p>
    <w:p w14:paraId="5280922D" w14:textId="16C85848"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27.</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Confidentiality</w:t>
      </w:r>
      <w:r w:rsidRPr="00002435">
        <w:rPr>
          <w:noProof/>
        </w:rPr>
        <w:tab/>
      </w:r>
      <w:r w:rsidRPr="00002435">
        <w:rPr>
          <w:noProof/>
        </w:rPr>
        <w:fldChar w:fldCharType="begin"/>
      </w:r>
      <w:r w:rsidRPr="00002435">
        <w:rPr>
          <w:noProof/>
        </w:rPr>
        <w:instrText xml:space="preserve"> PAGEREF _Toc198249738 \h </w:instrText>
      </w:r>
      <w:r w:rsidRPr="00002435">
        <w:rPr>
          <w:noProof/>
        </w:rPr>
      </w:r>
      <w:r w:rsidRPr="00002435">
        <w:rPr>
          <w:noProof/>
        </w:rPr>
        <w:fldChar w:fldCharType="separate"/>
      </w:r>
      <w:r w:rsidR="00490F68">
        <w:rPr>
          <w:noProof/>
        </w:rPr>
        <w:t>32</w:t>
      </w:r>
      <w:r w:rsidRPr="00002435">
        <w:rPr>
          <w:noProof/>
        </w:rPr>
        <w:fldChar w:fldCharType="end"/>
      </w:r>
    </w:p>
    <w:p w14:paraId="2974A423" w14:textId="646F2ECA"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28.</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Preliminary Examination &amp; Clarification of Bids</w:t>
      </w:r>
      <w:r w:rsidRPr="00002435">
        <w:rPr>
          <w:noProof/>
        </w:rPr>
        <w:tab/>
      </w:r>
      <w:r w:rsidRPr="00002435">
        <w:rPr>
          <w:noProof/>
        </w:rPr>
        <w:fldChar w:fldCharType="begin"/>
      </w:r>
      <w:r w:rsidRPr="00002435">
        <w:rPr>
          <w:noProof/>
        </w:rPr>
        <w:instrText xml:space="preserve"> PAGEREF _Toc198249739 \h </w:instrText>
      </w:r>
      <w:r w:rsidRPr="00002435">
        <w:rPr>
          <w:noProof/>
        </w:rPr>
      </w:r>
      <w:r w:rsidRPr="00002435">
        <w:rPr>
          <w:noProof/>
        </w:rPr>
        <w:fldChar w:fldCharType="separate"/>
      </w:r>
      <w:r w:rsidR="00490F68">
        <w:rPr>
          <w:noProof/>
        </w:rPr>
        <w:t>32</w:t>
      </w:r>
      <w:r w:rsidRPr="00002435">
        <w:rPr>
          <w:noProof/>
        </w:rPr>
        <w:fldChar w:fldCharType="end"/>
      </w:r>
    </w:p>
    <w:p w14:paraId="7AC999BE" w14:textId="23051899"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29.</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Deviations, Reservations, and Omissions</w:t>
      </w:r>
      <w:r w:rsidRPr="00002435">
        <w:rPr>
          <w:noProof/>
        </w:rPr>
        <w:tab/>
      </w:r>
      <w:r w:rsidRPr="00002435">
        <w:rPr>
          <w:noProof/>
        </w:rPr>
        <w:fldChar w:fldCharType="begin"/>
      </w:r>
      <w:r w:rsidRPr="00002435">
        <w:rPr>
          <w:noProof/>
        </w:rPr>
        <w:instrText xml:space="preserve"> PAGEREF _Toc198249740 \h </w:instrText>
      </w:r>
      <w:r w:rsidRPr="00002435">
        <w:rPr>
          <w:noProof/>
        </w:rPr>
      </w:r>
      <w:r w:rsidRPr="00002435">
        <w:rPr>
          <w:noProof/>
        </w:rPr>
        <w:fldChar w:fldCharType="separate"/>
      </w:r>
      <w:r w:rsidR="00490F68">
        <w:rPr>
          <w:noProof/>
        </w:rPr>
        <w:t>33</w:t>
      </w:r>
      <w:r w:rsidRPr="00002435">
        <w:rPr>
          <w:noProof/>
        </w:rPr>
        <w:fldChar w:fldCharType="end"/>
      </w:r>
    </w:p>
    <w:p w14:paraId="231C15B8" w14:textId="6AB28537"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30.</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Determination of  Responsiveness</w:t>
      </w:r>
      <w:r w:rsidRPr="00002435">
        <w:rPr>
          <w:noProof/>
        </w:rPr>
        <w:tab/>
      </w:r>
      <w:r w:rsidRPr="00002435">
        <w:rPr>
          <w:noProof/>
        </w:rPr>
        <w:fldChar w:fldCharType="begin"/>
      </w:r>
      <w:r w:rsidRPr="00002435">
        <w:rPr>
          <w:noProof/>
        </w:rPr>
        <w:instrText xml:space="preserve"> PAGEREF _Toc198249741 \h </w:instrText>
      </w:r>
      <w:r w:rsidRPr="00002435">
        <w:rPr>
          <w:noProof/>
        </w:rPr>
      </w:r>
      <w:r w:rsidRPr="00002435">
        <w:rPr>
          <w:noProof/>
        </w:rPr>
        <w:fldChar w:fldCharType="separate"/>
      </w:r>
      <w:r w:rsidR="00490F68">
        <w:rPr>
          <w:noProof/>
        </w:rPr>
        <w:t>33</w:t>
      </w:r>
      <w:r w:rsidRPr="00002435">
        <w:rPr>
          <w:noProof/>
        </w:rPr>
        <w:fldChar w:fldCharType="end"/>
      </w:r>
    </w:p>
    <w:p w14:paraId="077A0BE3" w14:textId="61F6E250"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31.</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Nonmaterial Nonconformities</w:t>
      </w:r>
      <w:r w:rsidRPr="00002435">
        <w:rPr>
          <w:noProof/>
        </w:rPr>
        <w:tab/>
      </w:r>
      <w:r w:rsidRPr="00002435">
        <w:rPr>
          <w:noProof/>
        </w:rPr>
        <w:fldChar w:fldCharType="begin"/>
      </w:r>
      <w:r w:rsidRPr="00002435">
        <w:rPr>
          <w:noProof/>
        </w:rPr>
        <w:instrText xml:space="preserve"> PAGEREF _Toc198249742 \h </w:instrText>
      </w:r>
      <w:r w:rsidRPr="00002435">
        <w:rPr>
          <w:noProof/>
        </w:rPr>
      </w:r>
      <w:r w:rsidRPr="00002435">
        <w:rPr>
          <w:noProof/>
        </w:rPr>
        <w:fldChar w:fldCharType="separate"/>
      </w:r>
      <w:r w:rsidR="00490F68">
        <w:rPr>
          <w:noProof/>
        </w:rPr>
        <w:t>34</w:t>
      </w:r>
      <w:r w:rsidRPr="00002435">
        <w:rPr>
          <w:noProof/>
        </w:rPr>
        <w:fldChar w:fldCharType="end"/>
      </w:r>
    </w:p>
    <w:p w14:paraId="7026C759" w14:textId="709C403C"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32.</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Correction of Arithmetical Errors</w:t>
      </w:r>
      <w:r w:rsidRPr="00002435">
        <w:rPr>
          <w:noProof/>
        </w:rPr>
        <w:tab/>
      </w:r>
      <w:r w:rsidRPr="00002435">
        <w:rPr>
          <w:noProof/>
        </w:rPr>
        <w:fldChar w:fldCharType="begin"/>
      </w:r>
      <w:r w:rsidRPr="00002435">
        <w:rPr>
          <w:noProof/>
        </w:rPr>
        <w:instrText xml:space="preserve"> PAGEREF _Toc198249743 \h </w:instrText>
      </w:r>
      <w:r w:rsidRPr="00002435">
        <w:rPr>
          <w:noProof/>
        </w:rPr>
      </w:r>
      <w:r w:rsidRPr="00002435">
        <w:rPr>
          <w:noProof/>
        </w:rPr>
        <w:fldChar w:fldCharType="separate"/>
      </w:r>
      <w:r w:rsidR="00490F68">
        <w:rPr>
          <w:noProof/>
        </w:rPr>
        <w:t>35</w:t>
      </w:r>
      <w:r w:rsidRPr="00002435">
        <w:rPr>
          <w:noProof/>
        </w:rPr>
        <w:fldChar w:fldCharType="end"/>
      </w:r>
    </w:p>
    <w:p w14:paraId="1ABA90E7" w14:textId="38F1D719"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33.</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Conversion to Single Currency</w:t>
      </w:r>
      <w:r w:rsidRPr="00002435">
        <w:rPr>
          <w:noProof/>
        </w:rPr>
        <w:tab/>
      </w:r>
      <w:r w:rsidRPr="00002435">
        <w:rPr>
          <w:noProof/>
        </w:rPr>
        <w:fldChar w:fldCharType="begin"/>
      </w:r>
      <w:r w:rsidRPr="00002435">
        <w:rPr>
          <w:noProof/>
        </w:rPr>
        <w:instrText xml:space="preserve"> PAGEREF _Toc198249744 \h </w:instrText>
      </w:r>
      <w:r w:rsidRPr="00002435">
        <w:rPr>
          <w:noProof/>
        </w:rPr>
      </w:r>
      <w:r w:rsidRPr="00002435">
        <w:rPr>
          <w:noProof/>
        </w:rPr>
        <w:fldChar w:fldCharType="separate"/>
      </w:r>
      <w:r w:rsidR="00490F68">
        <w:rPr>
          <w:noProof/>
        </w:rPr>
        <w:t>35</w:t>
      </w:r>
      <w:r w:rsidRPr="00002435">
        <w:rPr>
          <w:noProof/>
        </w:rPr>
        <w:fldChar w:fldCharType="end"/>
      </w:r>
    </w:p>
    <w:p w14:paraId="0255B33B" w14:textId="11EB5055"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34.</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Margin of Preference</w:t>
      </w:r>
      <w:r w:rsidRPr="00002435">
        <w:rPr>
          <w:noProof/>
        </w:rPr>
        <w:tab/>
      </w:r>
      <w:r w:rsidRPr="00002435">
        <w:rPr>
          <w:noProof/>
        </w:rPr>
        <w:fldChar w:fldCharType="begin"/>
      </w:r>
      <w:r w:rsidRPr="00002435">
        <w:rPr>
          <w:noProof/>
        </w:rPr>
        <w:instrText xml:space="preserve"> PAGEREF _Toc198249745 \h </w:instrText>
      </w:r>
      <w:r w:rsidRPr="00002435">
        <w:rPr>
          <w:noProof/>
        </w:rPr>
      </w:r>
      <w:r w:rsidRPr="00002435">
        <w:rPr>
          <w:noProof/>
        </w:rPr>
        <w:fldChar w:fldCharType="separate"/>
      </w:r>
      <w:r w:rsidR="00490F68">
        <w:rPr>
          <w:noProof/>
        </w:rPr>
        <w:t>35</w:t>
      </w:r>
      <w:r w:rsidRPr="00002435">
        <w:rPr>
          <w:noProof/>
        </w:rPr>
        <w:fldChar w:fldCharType="end"/>
      </w:r>
    </w:p>
    <w:p w14:paraId="2CC99296" w14:textId="3570D8BE"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35.</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Evaluation of Bids</w:t>
      </w:r>
      <w:r w:rsidRPr="00002435">
        <w:rPr>
          <w:noProof/>
        </w:rPr>
        <w:tab/>
      </w:r>
      <w:r w:rsidRPr="00002435">
        <w:rPr>
          <w:noProof/>
        </w:rPr>
        <w:fldChar w:fldCharType="begin"/>
      </w:r>
      <w:r w:rsidRPr="00002435">
        <w:rPr>
          <w:noProof/>
        </w:rPr>
        <w:instrText xml:space="preserve"> PAGEREF _Toc198249746 \h </w:instrText>
      </w:r>
      <w:r w:rsidRPr="00002435">
        <w:rPr>
          <w:noProof/>
        </w:rPr>
      </w:r>
      <w:r w:rsidRPr="00002435">
        <w:rPr>
          <w:noProof/>
        </w:rPr>
        <w:fldChar w:fldCharType="separate"/>
      </w:r>
      <w:r w:rsidR="00490F68">
        <w:rPr>
          <w:noProof/>
        </w:rPr>
        <w:t>35</w:t>
      </w:r>
      <w:r w:rsidRPr="00002435">
        <w:rPr>
          <w:noProof/>
        </w:rPr>
        <w:fldChar w:fldCharType="end"/>
      </w:r>
    </w:p>
    <w:p w14:paraId="4C094828" w14:textId="04831F18"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36.</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Comparison of Bids</w:t>
      </w:r>
      <w:r w:rsidRPr="00002435">
        <w:rPr>
          <w:noProof/>
        </w:rPr>
        <w:tab/>
      </w:r>
      <w:r w:rsidRPr="00002435">
        <w:rPr>
          <w:noProof/>
        </w:rPr>
        <w:fldChar w:fldCharType="begin"/>
      </w:r>
      <w:r w:rsidRPr="00002435">
        <w:rPr>
          <w:noProof/>
        </w:rPr>
        <w:instrText xml:space="preserve"> PAGEREF _Toc198249747 \h </w:instrText>
      </w:r>
      <w:r w:rsidRPr="00002435">
        <w:rPr>
          <w:noProof/>
        </w:rPr>
      </w:r>
      <w:r w:rsidRPr="00002435">
        <w:rPr>
          <w:noProof/>
        </w:rPr>
        <w:fldChar w:fldCharType="separate"/>
      </w:r>
      <w:r w:rsidR="00490F68">
        <w:rPr>
          <w:noProof/>
        </w:rPr>
        <w:t>37</w:t>
      </w:r>
      <w:r w:rsidRPr="00002435">
        <w:rPr>
          <w:noProof/>
        </w:rPr>
        <w:fldChar w:fldCharType="end"/>
      </w:r>
    </w:p>
    <w:p w14:paraId="1B21F1D6" w14:textId="57DE8326"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37.</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Abnormally Low Bids</w:t>
      </w:r>
      <w:r w:rsidRPr="00002435">
        <w:rPr>
          <w:noProof/>
        </w:rPr>
        <w:tab/>
      </w:r>
      <w:r w:rsidRPr="00002435">
        <w:rPr>
          <w:noProof/>
        </w:rPr>
        <w:fldChar w:fldCharType="begin"/>
      </w:r>
      <w:r w:rsidRPr="00002435">
        <w:rPr>
          <w:noProof/>
        </w:rPr>
        <w:instrText xml:space="preserve"> PAGEREF _Toc198249748 \h </w:instrText>
      </w:r>
      <w:r w:rsidRPr="00002435">
        <w:rPr>
          <w:noProof/>
        </w:rPr>
      </w:r>
      <w:r w:rsidRPr="00002435">
        <w:rPr>
          <w:noProof/>
        </w:rPr>
        <w:fldChar w:fldCharType="separate"/>
      </w:r>
      <w:r w:rsidR="00490F68">
        <w:rPr>
          <w:noProof/>
        </w:rPr>
        <w:t>37</w:t>
      </w:r>
      <w:r w:rsidRPr="00002435">
        <w:rPr>
          <w:noProof/>
        </w:rPr>
        <w:fldChar w:fldCharType="end"/>
      </w:r>
    </w:p>
    <w:p w14:paraId="00476747" w14:textId="36C9D941"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38.</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Unbalanced or Front Loaded Bids</w:t>
      </w:r>
      <w:r w:rsidRPr="00002435">
        <w:rPr>
          <w:noProof/>
        </w:rPr>
        <w:tab/>
      </w:r>
      <w:r w:rsidRPr="00002435">
        <w:rPr>
          <w:noProof/>
        </w:rPr>
        <w:fldChar w:fldCharType="begin"/>
      </w:r>
      <w:r w:rsidRPr="00002435">
        <w:rPr>
          <w:noProof/>
        </w:rPr>
        <w:instrText xml:space="preserve"> PAGEREF _Toc198249749 \h </w:instrText>
      </w:r>
      <w:r w:rsidRPr="00002435">
        <w:rPr>
          <w:noProof/>
        </w:rPr>
      </w:r>
      <w:r w:rsidRPr="00002435">
        <w:rPr>
          <w:noProof/>
        </w:rPr>
        <w:fldChar w:fldCharType="separate"/>
      </w:r>
      <w:r w:rsidR="00490F68">
        <w:rPr>
          <w:noProof/>
        </w:rPr>
        <w:t>38</w:t>
      </w:r>
      <w:r w:rsidRPr="00002435">
        <w:rPr>
          <w:noProof/>
        </w:rPr>
        <w:fldChar w:fldCharType="end"/>
      </w:r>
    </w:p>
    <w:p w14:paraId="4E51BBAD" w14:textId="3E3F465F"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39.</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Eligibility and Qualification of the Bidder</w:t>
      </w:r>
      <w:r w:rsidRPr="00002435">
        <w:rPr>
          <w:noProof/>
        </w:rPr>
        <w:tab/>
      </w:r>
      <w:r w:rsidRPr="00002435">
        <w:rPr>
          <w:noProof/>
        </w:rPr>
        <w:fldChar w:fldCharType="begin"/>
      </w:r>
      <w:r w:rsidRPr="00002435">
        <w:rPr>
          <w:noProof/>
        </w:rPr>
        <w:instrText xml:space="preserve"> PAGEREF _Toc198249750 \h </w:instrText>
      </w:r>
      <w:r w:rsidRPr="00002435">
        <w:rPr>
          <w:noProof/>
        </w:rPr>
      </w:r>
      <w:r w:rsidRPr="00002435">
        <w:rPr>
          <w:noProof/>
        </w:rPr>
        <w:fldChar w:fldCharType="separate"/>
      </w:r>
      <w:r w:rsidR="00490F68">
        <w:rPr>
          <w:noProof/>
        </w:rPr>
        <w:t>38</w:t>
      </w:r>
      <w:r w:rsidRPr="00002435">
        <w:rPr>
          <w:noProof/>
        </w:rPr>
        <w:fldChar w:fldCharType="end"/>
      </w:r>
    </w:p>
    <w:p w14:paraId="3099AE1F" w14:textId="4A6BB88A"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40.</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Successful Bid or Bids</w:t>
      </w:r>
      <w:r w:rsidRPr="00002435">
        <w:rPr>
          <w:noProof/>
        </w:rPr>
        <w:tab/>
      </w:r>
      <w:r w:rsidRPr="00002435">
        <w:rPr>
          <w:noProof/>
        </w:rPr>
        <w:fldChar w:fldCharType="begin"/>
      </w:r>
      <w:r w:rsidRPr="00002435">
        <w:rPr>
          <w:noProof/>
        </w:rPr>
        <w:instrText xml:space="preserve"> PAGEREF _Toc198249751 \h </w:instrText>
      </w:r>
      <w:r w:rsidRPr="00002435">
        <w:rPr>
          <w:noProof/>
        </w:rPr>
      </w:r>
      <w:r w:rsidRPr="00002435">
        <w:rPr>
          <w:noProof/>
        </w:rPr>
        <w:fldChar w:fldCharType="separate"/>
      </w:r>
      <w:r w:rsidR="00490F68">
        <w:rPr>
          <w:noProof/>
        </w:rPr>
        <w:t>39</w:t>
      </w:r>
      <w:r w:rsidRPr="00002435">
        <w:rPr>
          <w:noProof/>
        </w:rPr>
        <w:fldChar w:fldCharType="end"/>
      </w:r>
    </w:p>
    <w:p w14:paraId="12B9AE10" w14:textId="2CD2F0C5"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41.</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Employer’s right to Accept Any Bid and to Reject Any or All Bids</w:t>
      </w:r>
      <w:r w:rsidRPr="00002435">
        <w:rPr>
          <w:noProof/>
        </w:rPr>
        <w:tab/>
      </w:r>
      <w:r w:rsidRPr="00002435">
        <w:rPr>
          <w:noProof/>
        </w:rPr>
        <w:fldChar w:fldCharType="begin"/>
      </w:r>
      <w:r w:rsidRPr="00002435">
        <w:rPr>
          <w:noProof/>
        </w:rPr>
        <w:instrText xml:space="preserve"> PAGEREF _Toc198249752 \h </w:instrText>
      </w:r>
      <w:r w:rsidRPr="00002435">
        <w:rPr>
          <w:noProof/>
        </w:rPr>
      </w:r>
      <w:r w:rsidRPr="00002435">
        <w:rPr>
          <w:noProof/>
        </w:rPr>
        <w:fldChar w:fldCharType="separate"/>
      </w:r>
      <w:r w:rsidR="00490F68">
        <w:rPr>
          <w:noProof/>
        </w:rPr>
        <w:t>39</w:t>
      </w:r>
      <w:r w:rsidRPr="00002435">
        <w:rPr>
          <w:noProof/>
        </w:rPr>
        <w:fldChar w:fldCharType="end"/>
      </w:r>
    </w:p>
    <w:p w14:paraId="78574445" w14:textId="3E6F7137"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42.</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Standstill Period</w:t>
      </w:r>
      <w:r w:rsidRPr="00002435">
        <w:rPr>
          <w:noProof/>
        </w:rPr>
        <w:tab/>
      </w:r>
      <w:r w:rsidRPr="00002435">
        <w:rPr>
          <w:noProof/>
        </w:rPr>
        <w:fldChar w:fldCharType="begin"/>
      </w:r>
      <w:r w:rsidRPr="00002435">
        <w:rPr>
          <w:noProof/>
        </w:rPr>
        <w:instrText xml:space="preserve"> PAGEREF _Toc198249753 \h </w:instrText>
      </w:r>
      <w:r w:rsidRPr="00002435">
        <w:rPr>
          <w:noProof/>
        </w:rPr>
      </w:r>
      <w:r w:rsidRPr="00002435">
        <w:rPr>
          <w:noProof/>
        </w:rPr>
        <w:fldChar w:fldCharType="separate"/>
      </w:r>
      <w:r w:rsidR="00490F68">
        <w:rPr>
          <w:noProof/>
        </w:rPr>
        <w:t>40</w:t>
      </w:r>
      <w:r w:rsidRPr="00002435">
        <w:rPr>
          <w:noProof/>
        </w:rPr>
        <w:fldChar w:fldCharType="end"/>
      </w:r>
    </w:p>
    <w:p w14:paraId="46E30E91" w14:textId="2D9124F2"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43.</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Notification of Intention to Award</w:t>
      </w:r>
      <w:r w:rsidRPr="00002435">
        <w:rPr>
          <w:noProof/>
        </w:rPr>
        <w:tab/>
      </w:r>
      <w:r w:rsidRPr="00002435">
        <w:rPr>
          <w:noProof/>
        </w:rPr>
        <w:fldChar w:fldCharType="begin"/>
      </w:r>
      <w:r w:rsidRPr="00002435">
        <w:rPr>
          <w:noProof/>
        </w:rPr>
        <w:instrText xml:space="preserve"> PAGEREF _Toc198249754 \h </w:instrText>
      </w:r>
      <w:r w:rsidRPr="00002435">
        <w:rPr>
          <w:noProof/>
        </w:rPr>
      </w:r>
      <w:r w:rsidRPr="00002435">
        <w:rPr>
          <w:noProof/>
        </w:rPr>
        <w:fldChar w:fldCharType="separate"/>
      </w:r>
      <w:r w:rsidR="00490F68">
        <w:rPr>
          <w:noProof/>
        </w:rPr>
        <w:t>40</w:t>
      </w:r>
      <w:r w:rsidRPr="00002435">
        <w:rPr>
          <w:noProof/>
        </w:rPr>
        <w:fldChar w:fldCharType="end"/>
      </w:r>
    </w:p>
    <w:p w14:paraId="0FB2A220" w14:textId="0FA218C1" w:rsidR="00002435" w:rsidRPr="00002435" w:rsidRDefault="00002435">
      <w:pPr>
        <w:pStyle w:val="TOC5"/>
        <w:rPr>
          <w:rFonts w:eastAsiaTheme="minorEastAsia" w:cstheme="minorBidi"/>
          <w:b w:val="0"/>
          <w:kern w:val="2"/>
          <w:sz w:val="24"/>
          <w:szCs w:val="24"/>
          <w14:ligatures w14:val="standardContextual"/>
        </w:rPr>
      </w:pPr>
      <w:r w:rsidRPr="00002435">
        <w:t>F- Award of Contract</w:t>
      </w:r>
      <w:r w:rsidRPr="00002435">
        <w:tab/>
      </w:r>
      <w:r w:rsidRPr="00002435">
        <w:fldChar w:fldCharType="begin"/>
      </w:r>
      <w:r w:rsidRPr="00002435">
        <w:instrText xml:space="preserve"> PAGEREF _Toc198249755 \h </w:instrText>
      </w:r>
      <w:r w:rsidRPr="00002435">
        <w:fldChar w:fldCharType="separate"/>
      </w:r>
      <w:r w:rsidR="00490F68">
        <w:t>40</w:t>
      </w:r>
      <w:r w:rsidRPr="00002435">
        <w:fldChar w:fldCharType="end"/>
      </w:r>
    </w:p>
    <w:p w14:paraId="53026A1C" w14:textId="043D267A"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44.</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Award Criteria</w:t>
      </w:r>
      <w:r w:rsidRPr="00002435">
        <w:rPr>
          <w:noProof/>
        </w:rPr>
        <w:tab/>
      </w:r>
      <w:r w:rsidRPr="00002435">
        <w:rPr>
          <w:noProof/>
        </w:rPr>
        <w:fldChar w:fldCharType="begin"/>
      </w:r>
      <w:r w:rsidRPr="00002435">
        <w:rPr>
          <w:noProof/>
        </w:rPr>
        <w:instrText xml:space="preserve"> PAGEREF _Toc198249756 \h </w:instrText>
      </w:r>
      <w:r w:rsidRPr="00002435">
        <w:rPr>
          <w:noProof/>
        </w:rPr>
      </w:r>
      <w:r w:rsidRPr="00002435">
        <w:rPr>
          <w:noProof/>
        </w:rPr>
        <w:fldChar w:fldCharType="separate"/>
      </w:r>
      <w:r w:rsidR="00490F68">
        <w:rPr>
          <w:noProof/>
        </w:rPr>
        <w:t>40</w:t>
      </w:r>
      <w:r w:rsidRPr="00002435">
        <w:rPr>
          <w:noProof/>
        </w:rPr>
        <w:fldChar w:fldCharType="end"/>
      </w:r>
    </w:p>
    <w:p w14:paraId="1EAD8EC3" w14:textId="5F2486C9"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45.</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Notification of Award</w:t>
      </w:r>
      <w:r w:rsidRPr="00002435">
        <w:rPr>
          <w:noProof/>
        </w:rPr>
        <w:tab/>
      </w:r>
      <w:r w:rsidRPr="00002435">
        <w:rPr>
          <w:noProof/>
        </w:rPr>
        <w:fldChar w:fldCharType="begin"/>
      </w:r>
      <w:r w:rsidRPr="00002435">
        <w:rPr>
          <w:noProof/>
        </w:rPr>
        <w:instrText xml:space="preserve"> PAGEREF _Toc198249757 \h </w:instrText>
      </w:r>
      <w:r w:rsidRPr="00002435">
        <w:rPr>
          <w:noProof/>
        </w:rPr>
      </w:r>
      <w:r w:rsidRPr="00002435">
        <w:rPr>
          <w:noProof/>
        </w:rPr>
        <w:fldChar w:fldCharType="separate"/>
      </w:r>
      <w:r w:rsidR="00490F68">
        <w:rPr>
          <w:noProof/>
        </w:rPr>
        <w:t>40</w:t>
      </w:r>
      <w:r w:rsidRPr="00002435">
        <w:rPr>
          <w:noProof/>
        </w:rPr>
        <w:fldChar w:fldCharType="end"/>
      </w:r>
    </w:p>
    <w:p w14:paraId="034A9979" w14:textId="7EB0DD8A"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46.</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Debriefing by the Employer</w:t>
      </w:r>
      <w:r w:rsidRPr="00002435">
        <w:rPr>
          <w:noProof/>
        </w:rPr>
        <w:tab/>
      </w:r>
      <w:r w:rsidRPr="00002435">
        <w:rPr>
          <w:noProof/>
        </w:rPr>
        <w:fldChar w:fldCharType="begin"/>
      </w:r>
      <w:r w:rsidRPr="00002435">
        <w:rPr>
          <w:noProof/>
        </w:rPr>
        <w:instrText xml:space="preserve"> PAGEREF _Toc198249758 \h </w:instrText>
      </w:r>
      <w:r w:rsidRPr="00002435">
        <w:rPr>
          <w:noProof/>
        </w:rPr>
      </w:r>
      <w:r w:rsidRPr="00002435">
        <w:rPr>
          <w:noProof/>
        </w:rPr>
        <w:fldChar w:fldCharType="separate"/>
      </w:r>
      <w:r w:rsidR="00490F68">
        <w:rPr>
          <w:noProof/>
        </w:rPr>
        <w:t>41</w:t>
      </w:r>
      <w:r w:rsidRPr="00002435">
        <w:rPr>
          <w:noProof/>
        </w:rPr>
        <w:fldChar w:fldCharType="end"/>
      </w:r>
    </w:p>
    <w:p w14:paraId="5FEE6722" w14:textId="64C8F4A5"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47.</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Signing of Contract</w:t>
      </w:r>
      <w:r w:rsidRPr="00002435">
        <w:rPr>
          <w:noProof/>
        </w:rPr>
        <w:tab/>
      </w:r>
      <w:r w:rsidRPr="00002435">
        <w:rPr>
          <w:noProof/>
        </w:rPr>
        <w:fldChar w:fldCharType="begin"/>
      </w:r>
      <w:r w:rsidRPr="00002435">
        <w:rPr>
          <w:noProof/>
        </w:rPr>
        <w:instrText xml:space="preserve"> PAGEREF _Toc198249759 \h </w:instrText>
      </w:r>
      <w:r w:rsidRPr="00002435">
        <w:rPr>
          <w:noProof/>
        </w:rPr>
      </w:r>
      <w:r w:rsidRPr="00002435">
        <w:rPr>
          <w:noProof/>
        </w:rPr>
        <w:fldChar w:fldCharType="separate"/>
      </w:r>
      <w:r w:rsidR="00490F68">
        <w:rPr>
          <w:noProof/>
        </w:rPr>
        <w:t>42</w:t>
      </w:r>
      <w:r w:rsidRPr="00002435">
        <w:rPr>
          <w:noProof/>
        </w:rPr>
        <w:fldChar w:fldCharType="end"/>
      </w:r>
    </w:p>
    <w:p w14:paraId="57F77BB0" w14:textId="15C562E0"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48.</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Performance Security</w:t>
      </w:r>
      <w:r w:rsidRPr="00002435">
        <w:rPr>
          <w:noProof/>
        </w:rPr>
        <w:tab/>
      </w:r>
      <w:r w:rsidRPr="00002435">
        <w:rPr>
          <w:noProof/>
        </w:rPr>
        <w:fldChar w:fldCharType="begin"/>
      </w:r>
      <w:r w:rsidRPr="00002435">
        <w:rPr>
          <w:noProof/>
        </w:rPr>
        <w:instrText xml:space="preserve"> PAGEREF _Toc198249760 \h </w:instrText>
      </w:r>
      <w:r w:rsidRPr="00002435">
        <w:rPr>
          <w:noProof/>
        </w:rPr>
      </w:r>
      <w:r w:rsidRPr="00002435">
        <w:rPr>
          <w:noProof/>
        </w:rPr>
        <w:fldChar w:fldCharType="separate"/>
      </w:r>
      <w:r w:rsidR="00490F68">
        <w:rPr>
          <w:noProof/>
        </w:rPr>
        <w:t>42</w:t>
      </w:r>
      <w:r w:rsidRPr="00002435">
        <w:rPr>
          <w:noProof/>
        </w:rPr>
        <w:fldChar w:fldCharType="end"/>
      </w:r>
    </w:p>
    <w:p w14:paraId="4C50F4D7" w14:textId="481A865C" w:rsidR="00002435" w:rsidRPr="00002435" w:rsidRDefault="00002435">
      <w:pPr>
        <w:pStyle w:val="TOC6"/>
        <w:tabs>
          <w:tab w:val="left" w:pos="1920"/>
          <w:tab w:val="right" w:leader="dot" w:pos="9350"/>
        </w:tabs>
        <w:rPr>
          <w:rFonts w:eastAsiaTheme="minorEastAsia" w:cstheme="minorBidi"/>
          <w:noProof/>
          <w:kern w:val="2"/>
          <w:sz w:val="24"/>
          <w:szCs w:val="24"/>
          <w14:ligatures w14:val="standardContextual"/>
        </w:rPr>
      </w:pPr>
      <w:r w:rsidRPr="00002435">
        <w:rPr>
          <w:rFonts w:ascii="Segoe UI Symbol" w:hAnsi="Segoe UI Symbol"/>
          <w:b/>
          <w:bCs/>
          <w:noProof/>
        </w:rPr>
        <w:t>49.</w:t>
      </w:r>
      <w:r w:rsidRPr="00002435">
        <w:rPr>
          <w:rFonts w:eastAsiaTheme="minorEastAsia" w:cstheme="minorBidi"/>
          <w:noProof/>
          <w:kern w:val="2"/>
          <w:sz w:val="24"/>
          <w:szCs w:val="24"/>
          <w14:ligatures w14:val="standardContextual"/>
        </w:rPr>
        <w:tab/>
      </w:r>
      <w:r w:rsidRPr="00002435">
        <w:rPr>
          <w:rFonts w:ascii="Segoe UI Symbol" w:hAnsi="Segoe UI Symbol"/>
          <w:b/>
          <w:bCs/>
          <w:iCs/>
          <w:noProof/>
        </w:rPr>
        <w:t>Procurement Related Complaint</w:t>
      </w:r>
      <w:r w:rsidRPr="00002435">
        <w:rPr>
          <w:noProof/>
        </w:rPr>
        <w:tab/>
      </w:r>
      <w:r w:rsidRPr="00002435">
        <w:rPr>
          <w:noProof/>
        </w:rPr>
        <w:fldChar w:fldCharType="begin"/>
      </w:r>
      <w:r w:rsidRPr="00002435">
        <w:rPr>
          <w:noProof/>
        </w:rPr>
        <w:instrText xml:space="preserve"> PAGEREF _Toc198249761 \h </w:instrText>
      </w:r>
      <w:r w:rsidRPr="00002435">
        <w:rPr>
          <w:noProof/>
        </w:rPr>
      </w:r>
      <w:r w:rsidRPr="00002435">
        <w:rPr>
          <w:noProof/>
        </w:rPr>
        <w:fldChar w:fldCharType="separate"/>
      </w:r>
      <w:r w:rsidR="00490F68">
        <w:rPr>
          <w:noProof/>
        </w:rPr>
        <w:t>43</w:t>
      </w:r>
      <w:r w:rsidRPr="00002435">
        <w:rPr>
          <w:noProof/>
        </w:rPr>
        <w:fldChar w:fldCharType="end"/>
      </w:r>
    </w:p>
    <w:p w14:paraId="3978D36A" w14:textId="58CDB724" w:rsidR="00BC3F68" w:rsidRPr="00002435" w:rsidRDefault="002F0AF3">
      <w:pPr>
        <w:rPr>
          <w:rFonts w:ascii="Segoe UI Symbol" w:hAnsi="Segoe UI Symbol"/>
          <w:noProof/>
          <w:lang w:val="en-GB"/>
        </w:rPr>
      </w:pPr>
      <w:r w:rsidRPr="00002435">
        <w:rPr>
          <w:rFonts w:ascii="Segoe UI Symbol" w:hAnsi="Segoe UI Symbol"/>
          <w:noProof/>
          <w:szCs w:val="24"/>
          <w:lang w:val="fr-FR"/>
        </w:rPr>
        <w:fldChar w:fldCharType="end"/>
      </w:r>
      <w:r w:rsidR="00BC3F68" w:rsidRPr="00002435">
        <w:rPr>
          <w:rFonts w:ascii="Segoe UI Symbol" w:hAnsi="Segoe UI Symbol"/>
          <w:noProof/>
          <w:lang w:val="en-GB"/>
        </w:rPr>
        <w:br w:type="page"/>
      </w:r>
    </w:p>
    <w:p w14:paraId="6B534FF0" w14:textId="77777777" w:rsidR="00F07D31" w:rsidRPr="00D5087F" w:rsidRDefault="00BC3F68" w:rsidP="001D5093">
      <w:pPr>
        <w:tabs>
          <w:tab w:val="right" w:leader="underscore" w:pos="9360"/>
        </w:tabs>
        <w:ind w:right="-421"/>
        <w:jc w:val="center"/>
        <w:outlineLvl w:val="0"/>
        <w:rPr>
          <w:rFonts w:ascii="Segoe UI Symbol" w:hAnsi="Segoe UI Symbol"/>
          <w:b/>
          <w:noProof/>
          <w:sz w:val="40"/>
          <w:szCs w:val="40"/>
        </w:rPr>
      </w:pPr>
      <w:bookmarkStart w:id="18" w:name="_Toc438266923"/>
      <w:bookmarkStart w:id="19" w:name="_Toc438267877"/>
      <w:bookmarkStart w:id="20" w:name="_Toc438366664"/>
      <w:bookmarkStart w:id="21" w:name="_Toc59197167"/>
      <w:r w:rsidRPr="00D5087F">
        <w:rPr>
          <w:rFonts w:ascii="Segoe UI Symbol" w:hAnsi="Segoe UI Symbol"/>
          <w:b/>
          <w:sz w:val="40"/>
          <w:szCs w:val="40"/>
        </w:rPr>
        <w:lastRenderedPageBreak/>
        <w:t>Section</w:t>
      </w:r>
      <w:r w:rsidR="007E703B" w:rsidRPr="00D5087F">
        <w:rPr>
          <w:rFonts w:ascii="Segoe UI Symbol" w:hAnsi="Segoe UI Symbol"/>
          <w:b/>
          <w:sz w:val="40"/>
          <w:szCs w:val="40"/>
        </w:rPr>
        <w:t xml:space="preserve"> </w:t>
      </w:r>
      <w:r w:rsidRPr="00D5087F">
        <w:rPr>
          <w:rFonts w:ascii="Segoe UI Symbol" w:hAnsi="Segoe UI Symbol"/>
          <w:b/>
          <w:sz w:val="40"/>
          <w:szCs w:val="40"/>
        </w:rPr>
        <w:t>I</w:t>
      </w:r>
      <w:r w:rsidR="007E703B" w:rsidRPr="00D5087F">
        <w:rPr>
          <w:rFonts w:ascii="Segoe UI Symbol" w:hAnsi="Segoe UI Symbol"/>
          <w:b/>
          <w:sz w:val="40"/>
          <w:szCs w:val="40"/>
        </w:rPr>
        <w:t xml:space="preserve"> </w:t>
      </w:r>
      <w:r w:rsidRPr="00D5087F">
        <w:rPr>
          <w:rFonts w:ascii="Segoe UI Symbol" w:hAnsi="Segoe UI Symbol"/>
          <w:b/>
          <w:sz w:val="40"/>
          <w:szCs w:val="40"/>
        </w:rPr>
        <w:t>-</w:t>
      </w:r>
      <w:r w:rsidR="007E703B" w:rsidRPr="00D5087F">
        <w:rPr>
          <w:rFonts w:ascii="Segoe UI Symbol" w:hAnsi="Segoe UI Symbol"/>
          <w:b/>
          <w:sz w:val="40"/>
          <w:szCs w:val="40"/>
        </w:rPr>
        <w:t xml:space="preserve"> </w:t>
      </w:r>
      <w:r w:rsidRPr="00D5087F">
        <w:rPr>
          <w:rFonts w:ascii="Segoe UI Symbol" w:hAnsi="Segoe UI Symbol"/>
          <w:b/>
          <w:sz w:val="40"/>
          <w:szCs w:val="40"/>
        </w:rPr>
        <w:t>Instructions</w:t>
      </w:r>
      <w:r w:rsidR="007E703B" w:rsidRPr="00D5087F">
        <w:rPr>
          <w:rFonts w:ascii="Segoe UI Symbol" w:hAnsi="Segoe UI Symbol"/>
          <w:b/>
          <w:sz w:val="40"/>
          <w:szCs w:val="40"/>
        </w:rPr>
        <w:t xml:space="preserve"> </w:t>
      </w:r>
      <w:r w:rsidRPr="00D5087F">
        <w:rPr>
          <w:rFonts w:ascii="Segoe UI Symbol" w:hAnsi="Segoe UI Symbol"/>
          <w:b/>
          <w:sz w:val="40"/>
          <w:szCs w:val="40"/>
        </w:rPr>
        <w:t>to</w:t>
      </w:r>
      <w:r w:rsidR="007E703B" w:rsidRPr="00D5087F">
        <w:rPr>
          <w:rFonts w:ascii="Segoe UI Symbol" w:hAnsi="Segoe UI Symbol"/>
          <w:b/>
          <w:sz w:val="40"/>
          <w:szCs w:val="40"/>
        </w:rPr>
        <w:t xml:space="preserve"> </w:t>
      </w:r>
      <w:r w:rsidRPr="00D5087F">
        <w:rPr>
          <w:rFonts w:ascii="Segoe UI Symbol" w:hAnsi="Segoe UI Symbol"/>
          <w:b/>
          <w:sz w:val="40"/>
          <w:szCs w:val="40"/>
        </w:rPr>
        <w:t>Bidders</w:t>
      </w:r>
      <w:bookmarkEnd w:id="18"/>
      <w:bookmarkEnd w:id="19"/>
      <w:bookmarkEnd w:id="20"/>
      <w:bookmarkEnd w:id="21"/>
    </w:p>
    <w:p w14:paraId="762EA07F" w14:textId="77777777" w:rsidR="00BC3F68" w:rsidRPr="00D5087F" w:rsidRDefault="00BC3F68" w:rsidP="00D5087F">
      <w:bookmarkStart w:id="22" w:name="SectionI"/>
    </w:p>
    <w:p w14:paraId="5A53706E" w14:textId="0FD4608D" w:rsidR="00CF3DAF" w:rsidRPr="00F2024C" w:rsidRDefault="003F63D5" w:rsidP="003F63D5">
      <w:pPr>
        <w:pStyle w:val="Heading5"/>
      </w:pPr>
      <w:bookmarkStart w:id="23" w:name="_Toc198249708"/>
      <w:r>
        <w:t xml:space="preserve">A- </w:t>
      </w:r>
      <w:r w:rsidR="00CF3DAF" w:rsidRPr="00F2024C">
        <w:t>General</w:t>
      </w:r>
      <w:bookmarkEnd w:id="23"/>
    </w:p>
    <w:p w14:paraId="4E0D09B2" w14:textId="6CDD589E" w:rsidR="00CF3DAF" w:rsidRPr="00D5087F" w:rsidRDefault="00CF3DAF" w:rsidP="002D6580">
      <w:pPr>
        <w:pStyle w:val="Heading6"/>
        <w:numPr>
          <w:ilvl w:val="0"/>
          <w:numId w:val="131"/>
        </w:numPr>
        <w:ind w:left="426"/>
        <w:rPr>
          <w:rFonts w:ascii="Segoe UI Symbol" w:hAnsi="Segoe UI Symbol"/>
          <w:bCs/>
          <w:color w:val="0070C0"/>
          <w:szCs w:val="24"/>
        </w:rPr>
      </w:pPr>
      <w:bookmarkStart w:id="24" w:name="_Toc198249709"/>
      <w:r w:rsidRPr="00D5087F">
        <w:rPr>
          <w:rFonts w:ascii="Segoe UI Symbol" w:hAnsi="Segoe UI Symbol"/>
          <w:b/>
          <w:bCs/>
          <w:i w:val="0"/>
          <w:iCs/>
          <w:noProof/>
          <w:color w:val="0070C0"/>
        </w:rPr>
        <w:t>Scope</w:t>
      </w:r>
      <w:r w:rsidRPr="00D5087F">
        <w:rPr>
          <w:rFonts w:ascii="Segoe UI Symbol" w:hAnsi="Segoe UI Symbol"/>
          <w:b/>
          <w:bCs/>
          <w:i w:val="0"/>
          <w:iCs/>
          <w:noProof/>
          <w:color w:val="0070C0"/>
          <w:sz w:val="24"/>
          <w:szCs w:val="24"/>
        </w:rPr>
        <w:t xml:space="preserve"> of Bid</w:t>
      </w:r>
      <w:bookmarkEnd w:id="24"/>
    </w:p>
    <w:p w14:paraId="6539D46B" w14:textId="08713AC3" w:rsidR="00CF3DAF" w:rsidRPr="00D5087F" w:rsidRDefault="00CF3DAF" w:rsidP="00565B8F">
      <w:pPr>
        <w:pStyle w:val="Header2-SubClauses"/>
        <w:numPr>
          <w:ilvl w:val="1"/>
          <w:numId w:val="35"/>
        </w:numPr>
        <w:ind w:left="576" w:hanging="576"/>
        <w:rPr>
          <w:rFonts w:ascii="Segoe UI Symbol" w:hAnsi="Segoe UI Symbol"/>
        </w:rPr>
      </w:pPr>
      <w:r w:rsidRPr="00D5087F">
        <w:rPr>
          <w:rFonts w:ascii="Segoe UI Symbol" w:hAnsi="Segoe UI Symbol"/>
        </w:rPr>
        <w:t>In connection with the Specific Procurement Notice - Invitation for Bids (IFB), specified in the Bid Data Sheet (BDS), the Employer, as specified</w:t>
      </w:r>
      <w:r w:rsidRPr="00D5087F">
        <w:rPr>
          <w:rFonts w:ascii="Segoe UI Symbol" w:hAnsi="Segoe UI Symbol"/>
          <w:b/>
        </w:rPr>
        <w:t xml:space="preserve"> in the BDS</w:t>
      </w:r>
      <w:r w:rsidRPr="00D5087F">
        <w:rPr>
          <w:rFonts w:ascii="Segoe UI Symbol" w:hAnsi="Segoe UI Symbol"/>
        </w:rPr>
        <w:t xml:space="preserve">, issues this bidding document for the Design, Supply and Installation of Plant as specified in Section VII, Employer’s Requirements. The name, identification and number of </w:t>
      </w:r>
      <w:r w:rsidRPr="00D5087F">
        <w:rPr>
          <w:rFonts w:ascii="Segoe UI Symbol" w:hAnsi="Segoe UI Symbol"/>
          <w:noProof/>
          <w:color w:val="000000" w:themeColor="text1"/>
        </w:rPr>
        <w:t xml:space="preserve">“Whole of the Plant and Installation” hereafter called ‘Plant’, </w:t>
      </w:r>
      <w:r w:rsidRPr="00D5087F">
        <w:rPr>
          <w:rFonts w:ascii="Segoe UI Symbol" w:hAnsi="Segoe UI Symbol"/>
          <w:iCs/>
        </w:rPr>
        <w:t xml:space="preserve">lots, </w:t>
      </w:r>
      <w:r w:rsidRPr="00D5087F">
        <w:rPr>
          <w:rFonts w:ascii="Segoe UI Symbol" w:hAnsi="Segoe UI Symbol"/>
          <w:iCs/>
          <w:noProof/>
          <w:color w:val="000000" w:themeColor="text1"/>
        </w:rPr>
        <w:t>each lot containing one or more ‘Plant’ (s)</w:t>
      </w:r>
      <w:r w:rsidRPr="00D5087F">
        <w:rPr>
          <w:rFonts w:ascii="Segoe UI Symbol" w:hAnsi="Segoe UI Symbol"/>
        </w:rPr>
        <w:t xml:space="preserve"> </w:t>
      </w:r>
      <w:r w:rsidRPr="00D5087F">
        <w:rPr>
          <w:rFonts w:ascii="Segoe UI Symbol" w:hAnsi="Segoe UI Symbol"/>
          <w:noProof/>
          <w:color w:val="000000" w:themeColor="text1"/>
        </w:rPr>
        <w:t>or packages, each package contaning one or more lots</w:t>
      </w:r>
      <w:r w:rsidRPr="00D5087F">
        <w:rPr>
          <w:rFonts w:ascii="Segoe UI Symbol" w:hAnsi="Segoe UI Symbol"/>
        </w:rPr>
        <w:t xml:space="preserve"> of this IFB are specified</w:t>
      </w:r>
      <w:r w:rsidRPr="00D5087F">
        <w:rPr>
          <w:rFonts w:ascii="Segoe UI Symbol" w:hAnsi="Segoe UI Symbol"/>
          <w:b/>
        </w:rPr>
        <w:t xml:space="preserve"> in the BDS.</w:t>
      </w:r>
    </w:p>
    <w:p w14:paraId="7696F624" w14:textId="77777777" w:rsidR="00CF3DAF" w:rsidRPr="00D5087F" w:rsidRDefault="00CF3DAF" w:rsidP="00565B8F">
      <w:pPr>
        <w:pStyle w:val="Header2-SubClauses"/>
        <w:numPr>
          <w:ilvl w:val="1"/>
          <w:numId w:val="35"/>
        </w:numPr>
        <w:ind w:left="576" w:hanging="576"/>
        <w:rPr>
          <w:rFonts w:ascii="Segoe UI Symbol" w:hAnsi="Segoe UI Symbol"/>
        </w:rPr>
      </w:pPr>
      <w:r w:rsidRPr="00D5087F">
        <w:rPr>
          <w:rFonts w:ascii="Segoe UI Symbol" w:hAnsi="Segoe UI Symbol"/>
        </w:rPr>
        <w:t>Throughout this bidding document:</w:t>
      </w:r>
    </w:p>
    <w:p w14:paraId="186DCB27"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rPr>
      </w:pPr>
      <w:r w:rsidRPr="00D5087F">
        <w:rPr>
          <w:rFonts w:ascii="Segoe UI Symbol" w:hAnsi="Segoe UI Symbol"/>
        </w:rPr>
        <w:t xml:space="preserve">the term “in writing” means communicated in written form (e.g. by mail, e-mail, fax, including if specified </w:t>
      </w:r>
      <w:r w:rsidRPr="00D5087F">
        <w:rPr>
          <w:rFonts w:ascii="Segoe UI Symbol" w:hAnsi="Segoe UI Symbol"/>
          <w:b/>
        </w:rPr>
        <w:t>in the BDS,</w:t>
      </w:r>
      <w:r w:rsidRPr="00D5087F">
        <w:rPr>
          <w:rFonts w:ascii="Segoe UI Symbol" w:hAnsi="Segoe UI Symbol"/>
        </w:rPr>
        <w:t xml:space="preserve"> distributed or received through the electronic-procurement system used by the Employer) with proof of </w:t>
      </w:r>
      <w:proofErr w:type="gramStart"/>
      <w:r w:rsidRPr="00D5087F">
        <w:rPr>
          <w:rFonts w:ascii="Segoe UI Symbol" w:hAnsi="Segoe UI Symbol"/>
        </w:rPr>
        <w:t>receipt;</w:t>
      </w:r>
      <w:proofErr w:type="gramEnd"/>
    </w:p>
    <w:p w14:paraId="47174540"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rPr>
      </w:pPr>
      <w:r w:rsidRPr="00D5087F">
        <w:rPr>
          <w:rFonts w:ascii="Segoe UI Symbol" w:hAnsi="Segoe UI Symbol"/>
        </w:rPr>
        <w:t xml:space="preserve">if the context so requires, “singular” means “plural” and </w:t>
      </w:r>
      <w:proofErr w:type="gramStart"/>
      <w:r w:rsidRPr="00D5087F">
        <w:rPr>
          <w:rFonts w:ascii="Segoe UI Symbol" w:hAnsi="Segoe UI Symbol"/>
        </w:rPr>
        <w:t>vice versa;</w:t>
      </w:r>
      <w:proofErr w:type="gramEnd"/>
      <w:r w:rsidRPr="00D5087F">
        <w:rPr>
          <w:rFonts w:ascii="Segoe UI Symbol" w:hAnsi="Segoe UI Symbol"/>
        </w:rPr>
        <w:t xml:space="preserve"> </w:t>
      </w:r>
    </w:p>
    <w:p w14:paraId="62C876EC"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rPr>
      </w:pPr>
      <w:r w:rsidRPr="00D5087F">
        <w:rPr>
          <w:rFonts w:ascii="Segoe UI Symbol" w:hAnsi="Segoe UI Symbol"/>
          <w:b/>
          <w:bCs/>
        </w:rPr>
        <w:t>“Day”</w:t>
      </w:r>
      <w:r w:rsidRPr="00D5087F">
        <w:rPr>
          <w:rFonts w:ascii="Segoe UI Symbol" w:hAnsi="Segoe UI Symbol"/>
        </w:rPr>
        <w:t xml:space="preserve"> means calendar day, unless otherwise specified as </w:t>
      </w:r>
      <w:r w:rsidRPr="00D5087F">
        <w:rPr>
          <w:rFonts w:ascii="Segoe UI Symbol" w:hAnsi="Segoe UI Symbol"/>
          <w:b/>
          <w:bCs/>
        </w:rPr>
        <w:t xml:space="preserve">“Business Day.” </w:t>
      </w:r>
      <w:r w:rsidRPr="00D5087F">
        <w:rPr>
          <w:rFonts w:ascii="Segoe UI Symbol" w:hAnsi="Segoe UI Symbol"/>
        </w:rPr>
        <w:t xml:space="preserve">A Business Day is any day that is an official working day of the Borrower. It excludes the Borrower’s official public </w:t>
      </w:r>
      <w:proofErr w:type="gramStart"/>
      <w:r w:rsidRPr="00D5087F">
        <w:rPr>
          <w:rFonts w:ascii="Segoe UI Symbol" w:hAnsi="Segoe UI Symbol"/>
        </w:rPr>
        <w:t>holidays;</w:t>
      </w:r>
      <w:proofErr w:type="gramEnd"/>
    </w:p>
    <w:p w14:paraId="3F87314C"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rPr>
      </w:pPr>
      <w:r w:rsidRPr="00D5087F">
        <w:rPr>
          <w:rFonts w:ascii="Segoe UI Symbol" w:hAnsi="Segoe UI Symbol"/>
          <w:b/>
        </w:rPr>
        <w:t>“ES”</w:t>
      </w:r>
      <w:r w:rsidRPr="00D5087F">
        <w:rPr>
          <w:rFonts w:ascii="Segoe UI Symbol" w:hAnsi="Segoe UI Symbol"/>
          <w:color w:val="000000" w:themeColor="text1"/>
        </w:rPr>
        <w:t xml:space="preserve"> means environmental and social (including Sexual Exploitation and Abuse (SEA), and Sexual Harassment (SH)</w:t>
      </w:r>
      <w:proofErr w:type="gramStart"/>
      <w:r w:rsidRPr="00D5087F">
        <w:rPr>
          <w:rFonts w:ascii="Segoe UI Symbol" w:hAnsi="Segoe UI Symbol"/>
          <w:color w:val="000000" w:themeColor="text1"/>
        </w:rPr>
        <w:t>);</w:t>
      </w:r>
      <w:proofErr w:type="gramEnd"/>
      <w:r w:rsidRPr="00D5087F">
        <w:rPr>
          <w:rFonts w:ascii="Segoe UI Symbol" w:hAnsi="Segoe UI Symbol"/>
          <w:color w:val="000000" w:themeColor="text1"/>
        </w:rPr>
        <w:t xml:space="preserve"> </w:t>
      </w:r>
    </w:p>
    <w:p w14:paraId="407B0A39"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rPr>
      </w:pPr>
      <w:r w:rsidRPr="00D5087F">
        <w:rPr>
          <w:rFonts w:ascii="Segoe UI Symbol" w:hAnsi="Segoe UI Symbol"/>
          <w:b/>
        </w:rPr>
        <w:t>“Sexual Exploitation and Abuse” “(SEA)”</w:t>
      </w:r>
      <w:r w:rsidRPr="00D5087F">
        <w:rPr>
          <w:rFonts w:ascii="Segoe UI Symbol" w:hAnsi="Segoe UI Symbol"/>
          <w:color w:val="000000" w:themeColor="text1"/>
        </w:rPr>
        <w:t xml:space="preserve"> means the following:</w:t>
      </w:r>
    </w:p>
    <w:p w14:paraId="4B440FD6"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color w:val="000000" w:themeColor="text1"/>
        </w:rPr>
      </w:pPr>
      <w:r w:rsidRPr="00D5087F">
        <w:rPr>
          <w:rFonts w:ascii="Segoe UI Symbol" w:hAnsi="Segoe UI Symbol"/>
          <w:b/>
        </w:rPr>
        <w:t>Sexual Exploitation</w:t>
      </w:r>
      <w:r w:rsidRPr="00D5087F">
        <w:rPr>
          <w:rFonts w:ascii="Segoe UI Symbol" w:hAnsi="Segoe UI Symbol"/>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p>
    <w:p w14:paraId="0D206A80"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color w:val="000000" w:themeColor="text1"/>
        </w:rPr>
      </w:pPr>
      <w:r w:rsidRPr="00D5087F">
        <w:rPr>
          <w:rFonts w:ascii="Segoe UI Symbol" w:hAnsi="Segoe UI Symbol"/>
          <w:b/>
        </w:rPr>
        <w:t>Sexual Abuse</w:t>
      </w:r>
      <w:r w:rsidRPr="00D5087F">
        <w:rPr>
          <w:rFonts w:ascii="Segoe UI Symbol" w:hAnsi="Segoe UI Symbol"/>
        </w:rPr>
        <w:t xml:space="preserve"> is defined as </w:t>
      </w:r>
      <w:r w:rsidRPr="00D5087F">
        <w:rPr>
          <w:rFonts w:ascii="Segoe UI Symbol" w:hAnsi="Segoe UI Symbol"/>
          <w:color w:val="000000" w:themeColor="text1"/>
        </w:rPr>
        <w:t xml:space="preserve">the actual or threatened physical intrusion of a sexual nature, whether by force or under unequal or coercive </w:t>
      </w:r>
      <w:proofErr w:type="gramStart"/>
      <w:r w:rsidRPr="00D5087F">
        <w:rPr>
          <w:rFonts w:ascii="Segoe UI Symbol" w:hAnsi="Segoe UI Symbol"/>
          <w:color w:val="000000" w:themeColor="text1"/>
        </w:rPr>
        <w:t>conditions;</w:t>
      </w:r>
      <w:proofErr w:type="gramEnd"/>
      <w:r w:rsidRPr="00D5087F">
        <w:rPr>
          <w:rFonts w:ascii="Segoe UI Symbol" w:hAnsi="Segoe UI Symbol"/>
          <w:color w:val="000000" w:themeColor="text1"/>
        </w:rPr>
        <w:t xml:space="preserve"> </w:t>
      </w:r>
    </w:p>
    <w:p w14:paraId="2FA2573D"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rPr>
      </w:pPr>
      <w:r w:rsidRPr="00D5087F">
        <w:rPr>
          <w:rFonts w:ascii="Segoe UI Symbol" w:hAnsi="Segoe UI Symbol"/>
          <w:b/>
        </w:rPr>
        <w:t>“Sexual Harassment” “(SH)”</w:t>
      </w:r>
      <w:r w:rsidRPr="00D5087F">
        <w:rPr>
          <w:rFonts w:ascii="Segoe UI Symbol" w:hAnsi="Segoe UI Symbol"/>
          <w:color w:val="000000" w:themeColor="text1"/>
        </w:rPr>
        <w:t xml:space="preserve"> is defined as </w:t>
      </w:r>
      <w:r w:rsidRPr="00D5087F">
        <w:rPr>
          <w:rFonts w:ascii="Segoe UI Symbol" w:hAnsi="Segoe UI Symbol"/>
        </w:rPr>
        <w:t xml:space="preserve">unwelcome sexual advances, requests for sexual favors, and other verbal or physical conduct of a sexual nature by the Contractor’s Personnel with other Contractor’s or Employer’s </w:t>
      </w:r>
      <w:proofErr w:type="gramStart"/>
      <w:r w:rsidRPr="00D5087F">
        <w:rPr>
          <w:rFonts w:ascii="Segoe UI Symbol" w:hAnsi="Segoe UI Symbol"/>
        </w:rPr>
        <w:t>Personnel;</w:t>
      </w:r>
      <w:proofErr w:type="gramEnd"/>
    </w:p>
    <w:p w14:paraId="01F9957B"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color w:val="000000" w:themeColor="text1"/>
        </w:rPr>
      </w:pPr>
      <w:r w:rsidRPr="00D5087F">
        <w:rPr>
          <w:rFonts w:ascii="Segoe UI Symbol" w:hAnsi="Segoe UI Symbol"/>
          <w:b/>
        </w:rPr>
        <w:t>“Contractor’s Personnel”</w:t>
      </w:r>
      <w:r w:rsidRPr="00D5087F">
        <w:rPr>
          <w:rFonts w:ascii="Segoe UI Symbol" w:hAnsi="Segoe UI Symbol"/>
          <w:color w:val="000000" w:themeColor="text1"/>
        </w:rPr>
        <w:t xml:space="preserve"> is as defined in GCC Sub-Clause 1; and</w:t>
      </w:r>
    </w:p>
    <w:p w14:paraId="5EE84CC0" w14:textId="77777777" w:rsidR="00CF3DAF" w:rsidRPr="00D5087F" w:rsidRDefault="00CF3DAF" w:rsidP="002D6580">
      <w:pPr>
        <w:pStyle w:val="ListParagraph"/>
        <w:numPr>
          <w:ilvl w:val="0"/>
          <w:numId w:val="132"/>
        </w:numPr>
        <w:spacing w:before="120"/>
        <w:ind w:left="714" w:right="-11" w:hanging="357"/>
        <w:contextualSpacing w:val="0"/>
        <w:jc w:val="both"/>
        <w:rPr>
          <w:rFonts w:ascii="Segoe UI Symbol" w:hAnsi="Segoe UI Symbol"/>
          <w:color w:val="000000" w:themeColor="text1"/>
        </w:rPr>
      </w:pPr>
      <w:r w:rsidRPr="00D5087F">
        <w:rPr>
          <w:rFonts w:ascii="Segoe UI Symbol" w:hAnsi="Segoe UI Symbol"/>
          <w:b/>
        </w:rPr>
        <w:lastRenderedPageBreak/>
        <w:t>“Employer’s Personnel”</w:t>
      </w:r>
      <w:r w:rsidRPr="00D5087F">
        <w:rPr>
          <w:rFonts w:ascii="Segoe UI Symbol" w:hAnsi="Segoe UI Symbol"/>
          <w:color w:val="000000" w:themeColor="text1"/>
        </w:rPr>
        <w:t xml:space="preserve"> is as defined in GCC Sub-Clause 1. </w:t>
      </w:r>
    </w:p>
    <w:p w14:paraId="10D53D05" w14:textId="77777777" w:rsidR="00CF3DAF" w:rsidRPr="00D5087F" w:rsidRDefault="00CF3DAF" w:rsidP="00D5087F">
      <w:pPr>
        <w:ind w:left="426"/>
        <w:rPr>
          <w:rFonts w:ascii="Segoe UI Symbol" w:hAnsi="Segoe UI Symbol"/>
          <w:color w:val="000000" w:themeColor="text1"/>
        </w:rPr>
      </w:pPr>
      <w:r w:rsidRPr="00D5087F">
        <w:rPr>
          <w:rFonts w:ascii="Segoe UI Symbol" w:hAnsi="Segoe UI Symbol"/>
        </w:rPr>
        <w:t>A non-exhaustive list of (</w:t>
      </w:r>
      <w:proofErr w:type="spellStart"/>
      <w:r w:rsidRPr="00D5087F">
        <w:rPr>
          <w:rFonts w:ascii="Segoe UI Symbol" w:hAnsi="Segoe UI Symbol"/>
        </w:rPr>
        <w:t>i</w:t>
      </w:r>
      <w:proofErr w:type="spellEnd"/>
      <w:r w:rsidRPr="00D5087F">
        <w:rPr>
          <w:rFonts w:ascii="Segoe UI Symbol" w:hAnsi="Segoe UI Symbol"/>
        </w:rPr>
        <w:t>) behaviors which constitute SEA and (ii) behaviors which constitute SH is attached to the Code of Conduct form in Section IV.</w:t>
      </w:r>
    </w:p>
    <w:p w14:paraId="6F754DD5" w14:textId="77777777" w:rsidR="00CF3DAF" w:rsidRPr="00D5087F" w:rsidRDefault="00CF3DAF" w:rsidP="002D6580">
      <w:pPr>
        <w:pStyle w:val="Heading6"/>
        <w:numPr>
          <w:ilvl w:val="0"/>
          <w:numId w:val="131"/>
        </w:numPr>
        <w:ind w:left="426"/>
        <w:rPr>
          <w:rFonts w:ascii="Segoe UI Symbol" w:hAnsi="Segoe UI Symbol"/>
          <w:bCs/>
          <w:noProof/>
          <w:color w:val="0070C0"/>
        </w:rPr>
      </w:pPr>
      <w:bookmarkStart w:id="25" w:name="_Toc59155736"/>
      <w:bookmarkStart w:id="26" w:name="_Toc59155809"/>
      <w:bookmarkStart w:id="27" w:name="_Toc59125970"/>
      <w:bookmarkStart w:id="28" w:name="_Toc59155737"/>
      <w:bookmarkStart w:id="29" w:name="_Toc59155810"/>
      <w:bookmarkStart w:id="30" w:name="_Toc198249710"/>
      <w:bookmarkEnd w:id="25"/>
      <w:bookmarkEnd w:id="26"/>
      <w:bookmarkEnd w:id="27"/>
      <w:bookmarkEnd w:id="28"/>
      <w:bookmarkEnd w:id="29"/>
      <w:r w:rsidRPr="00D5087F">
        <w:rPr>
          <w:rFonts w:ascii="Segoe UI Symbol" w:hAnsi="Segoe UI Symbol"/>
          <w:b/>
          <w:bCs/>
          <w:i w:val="0"/>
          <w:iCs/>
          <w:noProof/>
          <w:color w:val="0070C0"/>
        </w:rPr>
        <w:t>Source of Funds</w:t>
      </w:r>
      <w:bookmarkEnd w:id="30"/>
    </w:p>
    <w:p w14:paraId="0237E03D" w14:textId="77777777" w:rsidR="00CF3DAF" w:rsidRPr="00D5087F" w:rsidRDefault="00CF3DAF" w:rsidP="00565B8F">
      <w:pPr>
        <w:pStyle w:val="Header2-SubClauses"/>
        <w:numPr>
          <w:ilvl w:val="1"/>
          <w:numId w:val="36"/>
        </w:numPr>
        <w:rPr>
          <w:rFonts w:ascii="Segoe UI Symbol" w:hAnsi="Segoe UI Symbol"/>
        </w:rPr>
      </w:pPr>
      <w:r w:rsidRPr="00D5087F">
        <w:rPr>
          <w:rFonts w:ascii="Segoe UI Symbol" w:hAnsi="Segoe UI Symbol"/>
        </w:rPr>
        <w:t>The Borrower or Recipient (hereinafter called “Borrower”) indicated</w:t>
      </w:r>
      <w:r w:rsidRPr="00D5087F">
        <w:rPr>
          <w:rFonts w:ascii="Segoe UI Symbol" w:hAnsi="Segoe UI Symbol"/>
          <w:b/>
        </w:rPr>
        <w:t xml:space="preserve"> in the BDS</w:t>
      </w:r>
      <w:r w:rsidRPr="00D5087F">
        <w:rPr>
          <w:rFonts w:ascii="Segoe UI Symbol" w:hAnsi="Segoe UI Symbol"/>
        </w:rPr>
        <w:t xml:space="preserve"> has applied for or received financing (hereinafter called “funds”) from the Specific Financing Institution named in the BDS (hereinafter called “the Bank”) in an amount specified</w:t>
      </w:r>
      <w:r w:rsidRPr="00D5087F">
        <w:rPr>
          <w:rFonts w:ascii="Segoe UI Symbol" w:hAnsi="Segoe UI Symbol"/>
          <w:b/>
        </w:rPr>
        <w:t xml:space="preserve"> in BDS</w:t>
      </w:r>
      <w:r w:rsidRPr="00D5087F">
        <w:rPr>
          <w:rFonts w:ascii="Segoe UI Symbol" w:hAnsi="Segoe UI Symbol"/>
        </w:rPr>
        <w:t xml:space="preserve">, toward the project named </w:t>
      </w:r>
      <w:r w:rsidRPr="00D5087F">
        <w:rPr>
          <w:rFonts w:ascii="Segoe UI Symbol" w:hAnsi="Segoe UI Symbol"/>
          <w:b/>
        </w:rPr>
        <w:t>in BDS</w:t>
      </w:r>
      <w:r w:rsidRPr="00D5087F">
        <w:rPr>
          <w:rFonts w:ascii="Segoe UI Symbol" w:hAnsi="Segoe UI Symbol"/>
        </w:rPr>
        <w:t xml:space="preserve">.  The Borrower intends to apply a portion of the funds to eligible payments under the contract(s) for which this bidding document is issued. </w:t>
      </w:r>
    </w:p>
    <w:p w14:paraId="34A24161" w14:textId="77777777" w:rsidR="00CF3DAF" w:rsidRPr="00D5087F" w:rsidRDefault="00CF3DAF" w:rsidP="00565B8F">
      <w:pPr>
        <w:pStyle w:val="Header2-SubClauses"/>
        <w:numPr>
          <w:ilvl w:val="1"/>
          <w:numId w:val="36"/>
        </w:numPr>
        <w:rPr>
          <w:rFonts w:ascii="Segoe UI Symbol" w:hAnsi="Segoe UI Symbol"/>
        </w:rPr>
      </w:pPr>
      <w:r w:rsidRPr="00D5087F">
        <w:rPr>
          <w:rFonts w:ascii="Segoe UI Symbol" w:hAnsi="Segoe UI Symbol"/>
        </w:rPr>
        <w:t>Payment by the Bank will be made only at the request of the Borrower and upon approval by the Bank in accordance with the terms and conditions of the Loan (or other financing) Agreement.</w:t>
      </w:r>
      <w:r w:rsidRPr="00D5087F">
        <w:rPr>
          <w:rFonts w:ascii="Segoe UI Symbol" w:hAnsi="Segoe UI Symbol"/>
          <w:noProof/>
        </w:rPr>
        <w:t xml:space="preserve"> The Loan (or other financing) Agreement prohibits a withdrawal from the loan account for the purpose of any payment to persons or entities, or for any import of goods, equipment, plant, or materials, if such payment or import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p w14:paraId="485BDC71" w14:textId="77777777" w:rsidR="00CF3DAF" w:rsidRPr="00D5087F" w:rsidRDefault="00CF3DAF" w:rsidP="002D6580">
      <w:pPr>
        <w:pStyle w:val="Heading6"/>
        <w:numPr>
          <w:ilvl w:val="0"/>
          <w:numId w:val="131"/>
        </w:numPr>
        <w:ind w:left="426"/>
        <w:rPr>
          <w:rFonts w:ascii="Segoe UI Symbol" w:hAnsi="Segoe UI Symbol"/>
          <w:bCs/>
          <w:noProof/>
          <w:color w:val="0070C0"/>
        </w:rPr>
      </w:pPr>
      <w:bookmarkStart w:id="31" w:name="_Toc198249711"/>
      <w:r w:rsidRPr="00D5087F">
        <w:rPr>
          <w:rFonts w:ascii="Segoe UI Symbol" w:hAnsi="Segoe UI Symbol"/>
          <w:b/>
          <w:bCs/>
          <w:i w:val="0"/>
          <w:iCs/>
          <w:noProof/>
          <w:color w:val="0070C0"/>
        </w:rPr>
        <w:t>Fraud and Corruption</w:t>
      </w:r>
      <w:bookmarkEnd w:id="31"/>
    </w:p>
    <w:p w14:paraId="0724AA2E" w14:textId="77777777" w:rsidR="00CF3DAF" w:rsidRPr="00D5087F" w:rsidRDefault="00CF3DAF" w:rsidP="00565B8F">
      <w:pPr>
        <w:pStyle w:val="S1-subpara"/>
        <w:numPr>
          <w:ilvl w:val="1"/>
          <w:numId w:val="37"/>
        </w:numPr>
        <w:ind w:right="0"/>
        <w:rPr>
          <w:rFonts w:ascii="Segoe UI Symbol" w:hAnsi="Segoe UI Symbol"/>
        </w:rPr>
      </w:pPr>
      <w:r w:rsidRPr="00D5087F">
        <w:rPr>
          <w:rFonts w:ascii="Segoe UI Symbol" w:hAnsi="Segoe UI Symbol"/>
        </w:rPr>
        <w:t xml:space="preserve">The Bank requires compliance with the Bank’s Integrity Framework comprising the African Development Bank Group’s Sanctions Procedures, the Bank’s Whistleblowing and Complaints Policy, the Bank’s Procurement Policy under the Procurement Framework and any other applicable Policies and Procedures including their updates </w:t>
      </w:r>
      <w:proofErr w:type="gramStart"/>
      <w:r w:rsidRPr="00D5087F">
        <w:rPr>
          <w:rFonts w:ascii="Segoe UI Symbol" w:hAnsi="Segoe UI Symbol"/>
        </w:rPr>
        <w:t>in regard to</w:t>
      </w:r>
      <w:proofErr w:type="gramEnd"/>
      <w:r w:rsidRPr="00D5087F">
        <w:rPr>
          <w:rFonts w:ascii="Segoe UI Symbol" w:hAnsi="Segoe UI Symbol"/>
        </w:rPr>
        <w:t xml:space="preserve"> corrupt and fraudulent practices, as set forth in Section VI. </w:t>
      </w:r>
    </w:p>
    <w:p w14:paraId="24A152FF" w14:textId="77777777" w:rsidR="00CF3DAF" w:rsidRPr="00D5087F" w:rsidRDefault="00CF3DAF" w:rsidP="00565B8F">
      <w:pPr>
        <w:pStyle w:val="S1-subpara"/>
        <w:numPr>
          <w:ilvl w:val="1"/>
          <w:numId w:val="37"/>
        </w:numPr>
        <w:ind w:right="0"/>
        <w:rPr>
          <w:rFonts w:ascii="Segoe UI Symbol" w:hAnsi="Segoe UI Symbol"/>
        </w:rPr>
      </w:pPr>
      <w:r w:rsidRPr="00D5087F">
        <w:rPr>
          <w:rFonts w:ascii="Segoe UI Symbol" w:hAnsi="Segoe UI Symbol"/>
          <w:color w:val="000000"/>
        </w:rPr>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w:t>
      </w:r>
      <w:r w:rsidRPr="00D5087F">
        <w:rPr>
          <w:rFonts w:ascii="Segoe UI Symbol" w:hAnsi="Segoe UI Symbol"/>
          <w:szCs w:val="24"/>
        </w:rPr>
        <w:t>prequalification process, bid submission, and contract performance (in the case of award), and to have them audited by auditors appointed by the Bank.</w:t>
      </w:r>
    </w:p>
    <w:p w14:paraId="5BF9C186" w14:textId="77777777" w:rsidR="00CF3DAF" w:rsidRPr="00D5087F" w:rsidRDefault="00CF3DAF" w:rsidP="002D6580">
      <w:pPr>
        <w:pStyle w:val="Heading6"/>
        <w:numPr>
          <w:ilvl w:val="0"/>
          <w:numId w:val="131"/>
        </w:numPr>
        <w:ind w:left="426"/>
        <w:rPr>
          <w:rFonts w:ascii="Segoe UI Symbol" w:hAnsi="Segoe UI Symbol"/>
          <w:bCs/>
          <w:noProof/>
          <w:color w:val="0070C0"/>
        </w:rPr>
      </w:pPr>
      <w:bookmarkStart w:id="32" w:name="_Toc198249712"/>
      <w:r w:rsidRPr="00D5087F">
        <w:rPr>
          <w:rFonts w:ascii="Segoe UI Symbol" w:hAnsi="Segoe UI Symbol"/>
          <w:b/>
          <w:bCs/>
          <w:i w:val="0"/>
          <w:iCs/>
          <w:noProof/>
          <w:color w:val="0070C0"/>
        </w:rPr>
        <w:t>Eligible Bidders</w:t>
      </w:r>
      <w:bookmarkEnd w:id="32"/>
    </w:p>
    <w:p w14:paraId="1782170F" w14:textId="4F31B26D"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 xml:space="preserve">A Bidder may be a firm that is a private entity, a state-owned enterprise or institution subject to ITB 4.6, or any combination of such entities in the form of a joint venture, </w:t>
      </w:r>
      <w:r w:rsidRPr="00D5087F">
        <w:rPr>
          <w:rFonts w:ascii="Segoe UI Symbol" w:hAnsi="Segoe UI Symbol"/>
        </w:rPr>
        <w:lastRenderedPageBreak/>
        <w:t xml:space="preserve">consortium, or association hereinafter called JV, under an existing agreement or with the intent to enter into such an agreement supported by a letter of intent. In the case of a joint venture, consortium, or association (JV): a) Unless otherwise </w:t>
      </w:r>
      <w:r w:rsidRPr="00D5087F">
        <w:rPr>
          <w:rFonts w:ascii="Segoe UI Symbol" w:hAnsi="Segoe UI Symbol"/>
          <w:b/>
          <w:bCs/>
        </w:rPr>
        <w:t>specified in the BDS</w:t>
      </w:r>
      <w:r w:rsidRPr="00D5087F">
        <w:rPr>
          <w:rFonts w:ascii="Segoe UI Symbol" w:hAnsi="Segoe UI Symbol"/>
        </w:rPr>
        <w:t xml:space="preserve">, all members shall be jointly and severally liable for the execution of the entire Contract in accordance with the Contract terms; b) The JV shall nominate a Representative who shall have the authority to conduct all business for and on behalf of any and all the members of the JV during the Bidding process and, in the event the JV is awarded the Contract, during contract execution; </w:t>
      </w:r>
      <w:r w:rsidRPr="00D5087F">
        <w:rPr>
          <w:rFonts w:ascii="Segoe UI Symbol" w:hAnsi="Segoe UI Symbol"/>
          <w:szCs w:val="24"/>
        </w:rPr>
        <w:t xml:space="preserve">c) </w:t>
      </w:r>
      <w:r w:rsidRPr="00D5087F">
        <w:rPr>
          <w:rFonts w:ascii="Segoe UI Symbol" w:hAnsi="Segoe UI Symbol"/>
          <w:color w:val="000000"/>
          <w:szCs w:val="24"/>
          <w:bdr w:val="none" w:sz="0" w:space="0" w:color="auto" w:frame="1"/>
        </w:rPr>
        <w:t xml:space="preserve">The maximum number of members proposed in a JV shall not exceed the number </w:t>
      </w:r>
      <w:r w:rsidRPr="00D5087F">
        <w:rPr>
          <w:rFonts w:ascii="Segoe UI Symbol" w:hAnsi="Segoe UI Symbol"/>
          <w:b/>
          <w:bCs/>
          <w:color w:val="000000"/>
          <w:szCs w:val="24"/>
          <w:bdr w:val="none" w:sz="0" w:space="0" w:color="auto" w:frame="1"/>
        </w:rPr>
        <w:t>specified</w:t>
      </w:r>
      <w:r w:rsidRPr="00D5087F">
        <w:rPr>
          <w:rFonts w:ascii="Segoe UI Symbol" w:hAnsi="Segoe UI Symbol"/>
          <w:color w:val="000000"/>
          <w:szCs w:val="24"/>
          <w:bdr w:val="none" w:sz="0" w:space="0" w:color="auto" w:frame="1"/>
        </w:rPr>
        <w:t xml:space="preserve"> </w:t>
      </w:r>
      <w:r w:rsidRPr="00D5087F">
        <w:rPr>
          <w:rFonts w:ascii="Segoe UI Symbol" w:hAnsi="Segoe UI Symbol"/>
          <w:b/>
          <w:bCs/>
          <w:color w:val="000000"/>
          <w:szCs w:val="24"/>
          <w:bdr w:val="none" w:sz="0" w:space="0" w:color="auto" w:frame="1"/>
        </w:rPr>
        <w:t>in the BDS</w:t>
      </w:r>
      <w:r w:rsidRPr="00D5087F">
        <w:rPr>
          <w:rFonts w:ascii="Segoe UI Symbol" w:hAnsi="Segoe UI Symbol"/>
          <w:color w:val="000000"/>
          <w:szCs w:val="24"/>
          <w:bdr w:val="none" w:sz="0" w:space="0" w:color="auto" w:frame="1"/>
        </w:rPr>
        <w:t xml:space="preserve">, or the number derived from the percentage specified under ITB 4.1 (d), whichever is smaller unless both are equal, in which case anyone shall apply; and d) Participation by value of the contract as share of each of the JV partner (member) shall not be less than the percentage </w:t>
      </w:r>
      <w:r w:rsidRPr="00D5087F">
        <w:rPr>
          <w:rFonts w:ascii="Segoe UI Symbol" w:hAnsi="Segoe UI Symbol"/>
          <w:b/>
          <w:bCs/>
          <w:color w:val="000000"/>
          <w:szCs w:val="24"/>
          <w:bdr w:val="none" w:sz="0" w:space="0" w:color="auto" w:frame="1"/>
        </w:rPr>
        <w:t>specified in the BDS</w:t>
      </w:r>
      <w:r w:rsidRPr="00D5087F">
        <w:rPr>
          <w:rFonts w:ascii="Segoe UI Symbol" w:hAnsi="Segoe UI Symbol"/>
          <w:color w:val="000000"/>
          <w:szCs w:val="24"/>
          <w:bdr w:val="none" w:sz="0" w:space="0" w:color="auto" w:frame="1"/>
        </w:rPr>
        <w:t>.</w:t>
      </w:r>
      <w:r w:rsidRPr="00D5087F">
        <w:rPr>
          <w:rFonts w:ascii="Segoe UI Symbol" w:hAnsi="Segoe UI Symbol" w:hint="eastAsia"/>
          <w:color w:val="000000"/>
          <w:szCs w:val="24"/>
          <w:bdr w:val="none" w:sz="0" w:space="0" w:color="auto" w:frame="1"/>
        </w:rPr>
        <w:t> </w:t>
      </w:r>
      <w:r w:rsidRPr="00D5087F">
        <w:rPr>
          <w:rFonts w:ascii="Segoe UI Symbol" w:hAnsi="Segoe UI Symbol"/>
          <w:color w:val="000000"/>
          <w:szCs w:val="24"/>
          <w:bdr w:val="none" w:sz="0" w:space="0" w:color="auto" w:frame="1"/>
        </w:rPr>
        <w:t xml:space="preserve">In case of any inconsistency between ITB 4.1 </w:t>
      </w:r>
      <w:r w:rsidR="00B916BE">
        <w:rPr>
          <w:rFonts w:ascii="Segoe UI Symbol" w:hAnsi="Segoe UI Symbol"/>
          <w:color w:val="000000"/>
          <w:szCs w:val="24"/>
          <w:bdr w:val="none" w:sz="0" w:space="0" w:color="auto" w:frame="1"/>
        </w:rPr>
        <w:t>(</w:t>
      </w:r>
      <w:r w:rsidRPr="00D5087F">
        <w:rPr>
          <w:rFonts w:ascii="Segoe UI Symbol" w:hAnsi="Segoe UI Symbol"/>
          <w:color w:val="000000"/>
          <w:szCs w:val="24"/>
          <w:bdr w:val="none" w:sz="0" w:space="0" w:color="auto" w:frame="1"/>
        </w:rPr>
        <w:t xml:space="preserve">c) and ITB 4.1 </w:t>
      </w:r>
      <w:r w:rsidR="00B916BE">
        <w:rPr>
          <w:rFonts w:ascii="Segoe UI Symbol" w:hAnsi="Segoe UI Symbol"/>
          <w:color w:val="000000"/>
          <w:szCs w:val="24"/>
          <w:bdr w:val="none" w:sz="0" w:space="0" w:color="auto" w:frame="1"/>
        </w:rPr>
        <w:t>(</w:t>
      </w:r>
      <w:r w:rsidRPr="00D5087F">
        <w:rPr>
          <w:rFonts w:ascii="Segoe UI Symbol" w:hAnsi="Segoe UI Symbol"/>
          <w:color w:val="000000"/>
          <w:szCs w:val="24"/>
          <w:bdr w:val="none" w:sz="0" w:space="0" w:color="auto" w:frame="1"/>
        </w:rPr>
        <w:t>d) that both cannot be applied simultaneously, the latter shall prevail.</w:t>
      </w:r>
      <w:r w:rsidRPr="00D5087F">
        <w:rPr>
          <w:rFonts w:ascii="Segoe UI Symbol" w:hAnsi="Segoe UI Symbol"/>
        </w:rPr>
        <w:t xml:space="preserve"> </w:t>
      </w:r>
    </w:p>
    <w:p w14:paraId="74BB6B12"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 xml:space="preserve">A Bidder shall not have a conflict of interest. Any Bidder found to have a conflict of interest shall be disqualified. A Bidder may be considered to have a conflict of interest for the purpose of this Bidding process, if the Bidder: </w:t>
      </w:r>
    </w:p>
    <w:p w14:paraId="55077C76"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rPr>
        <w:t>directly or indirectly controls, is controlled by or is under common control with another Bidder; or</w:t>
      </w:r>
    </w:p>
    <w:p w14:paraId="1B3E9C80"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rPr>
        <w:t>receives or has received any direct or indirect subsidy from another Bidder; or</w:t>
      </w:r>
    </w:p>
    <w:p w14:paraId="4C06A7FA"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rPr>
        <w:t>has the same legal representative as another Bidder; or</w:t>
      </w:r>
    </w:p>
    <w:p w14:paraId="3666F49E"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rPr>
        <w:t>has a relationship with another Bidder, directly or through common third parties, that puts it in a position to influence the Bid of another Bidder, or influence the decisions of the Employer regarding this Bidding process; or</w:t>
      </w:r>
    </w:p>
    <w:p w14:paraId="26C3203A"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rPr>
        <w:t>or any of its affiliates participated as a consultant in the preparation of the design or technical specifications of the Plant and Installation Services that are the subject of the Bid; or</w:t>
      </w:r>
    </w:p>
    <w:p w14:paraId="26B807D8"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rPr>
        <w:t>or any of its affiliates has been hired (or is proposed to be hired) by the Employer or Borrower as Project Manager for the Contract implementation; or</w:t>
      </w:r>
    </w:p>
    <w:p w14:paraId="7D11BAD6"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bCs/>
          <w:iCs/>
        </w:rPr>
      </w:pPr>
      <w:r w:rsidRPr="00D5087F">
        <w:rPr>
          <w:rFonts w:ascii="Segoe UI Symbol" w:hAnsi="Segoe UI Symbol"/>
          <w:bCs/>
          <w:iCs/>
        </w:rPr>
        <w:t>would be providing goods, works, or non-consulting services resulting from or directly related to consulting services</w:t>
      </w:r>
      <w:r w:rsidRPr="00D5087F">
        <w:rPr>
          <w:rFonts w:ascii="Segoe UI Symbol" w:hAnsi="Segoe UI Symbol"/>
        </w:rPr>
        <w:t xml:space="preserve"> for the </w:t>
      </w:r>
      <w:r w:rsidRPr="00D5087F">
        <w:rPr>
          <w:rFonts w:ascii="Segoe UI Symbol" w:hAnsi="Segoe UI Symbol"/>
          <w:bCs/>
          <w:iCs/>
        </w:rPr>
        <w:t>preparation or implementation of the project specified in the BDS ITB 2.1 that it provided or were provided by any affiliate that directly or indirectly controls, is controlled by, or is under common control with that firm; or</w:t>
      </w:r>
    </w:p>
    <w:p w14:paraId="2C39ADFD" w14:textId="77777777" w:rsidR="00CF3DAF" w:rsidRPr="00D5087F" w:rsidRDefault="00CF3DAF" w:rsidP="002D6580">
      <w:pPr>
        <w:pStyle w:val="ListParagraph"/>
        <w:numPr>
          <w:ilvl w:val="0"/>
          <w:numId w:val="133"/>
        </w:numPr>
        <w:spacing w:before="120"/>
        <w:ind w:left="993" w:right="-11" w:hanging="357"/>
        <w:contextualSpacing w:val="0"/>
        <w:jc w:val="both"/>
        <w:rPr>
          <w:rFonts w:ascii="Segoe UI Symbol" w:hAnsi="Segoe UI Symbol"/>
        </w:rPr>
      </w:pPr>
      <w:r w:rsidRPr="00D5087F">
        <w:rPr>
          <w:rFonts w:ascii="Segoe UI Symbol" w:hAnsi="Segoe UI Symbol"/>
          <w:bCs/>
          <w:iCs/>
        </w:rPr>
        <w:lastRenderedPageBreak/>
        <w:t>has a close business or family relationship with a professional staff of the Borrower (or of the project implementing agency, or of a recipient of a part of the loan) who: (</w:t>
      </w:r>
      <w:proofErr w:type="spellStart"/>
      <w:r w:rsidRPr="00D5087F">
        <w:rPr>
          <w:rFonts w:ascii="Segoe UI Symbol" w:hAnsi="Segoe UI Symbol"/>
          <w:bCs/>
          <w:iCs/>
        </w:rPr>
        <w:t>i</w:t>
      </w:r>
      <w:proofErr w:type="spellEnd"/>
      <w:r w:rsidRPr="00D5087F">
        <w:rPr>
          <w:rFonts w:ascii="Segoe UI Symbol" w:hAnsi="Segoe UI Symbol"/>
          <w:bCs/>
          <w:iC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Bank throughout the Bidding process and execution of the </w:t>
      </w:r>
      <w:r w:rsidRPr="00D5087F">
        <w:rPr>
          <w:rFonts w:ascii="Segoe UI Symbol" w:hAnsi="Segoe UI Symbol"/>
        </w:rPr>
        <w:t>Contract.</w:t>
      </w:r>
    </w:p>
    <w:p w14:paraId="3BD47B55"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A firm that is a Bidder (either individually or as a JV member) shall not participate as a Bidder or as JV member in more than one Bid except for permitted alternative Bids. Such participation shall result in the disqualification of all Bids in which the firm is involved. However, this does not limit the participation of a Bidder as subcontractor in another Bid or of a firm as a subcontractor in more than one Bid.</w:t>
      </w:r>
    </w:p>
    <w:p w14:paraId="618C3D19" w14:textId="1051820B"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 xml:space="preserve">A Bidder </w:t>
      </w:r>
      <w:r w:rsidRPr="00D5087F">
        <w:rPr>
          <w:rFonts w:ascii="Segoe UI Symbol" w:hAnsi="Segoe UI Symbol"/>
          <w:bCs/>
        </w:rPr>
        <w:t xml:space="preserve">and all parties constituting </w:t>
      </w:r>
      <w:proofErr w:type="gramStart"/>
      <w:r w:rsidRPr="00D5087F">
        <w:rPr>
          <w:rFonts w:ascii="Segoe UI Symbol" w:hAnsi="Segoe UI Symbol"/>
          <w:bCs/>
        </w:rPr>
        <w:t>the Bidder</w:t>
      </w:r>
      <w:proofErr w:type="gramEnd"/>
      <w:r w:rsidRPr="00D5087F">
        <w:rPr>
          <w:rFonts w:ascii="Segoe UI Symbol" w:hAnsi="Segoe UI Symbol"/>
          <w:bCs/>
        </w:rPr>
        <w:t xml:space="preserve"> including subcontractors, suppliers and affiliates shall</w:t>
      </w:r>
      <w:r w:rsidRPr="00D5087F">
        <w:rPr>
          <w:rFonts w:ascii="Segoe UI Symbol" w:hAnsi="Segoe UI Symbol"/>
        </w:rPr>
        <w:t xml:space="preserve"> have the nationality of an eligible country of the Bank in accordance with the Bank’s Procurement Policy for Bank Group Funded Operation</w:t>
      </w:r>
      <w:r w:rsidR="00FC5B9A">
        <w:rPr>
          <w:rFonts w:ascii="Segoe UI Symbol" w:hAnsi="Segoe UI Symbol"/>
        </w:rPr>
        <w:t>s</w:t>
      </w:r>
      <w:r w:rsidRPr="00D5087F">
        <w:rPr>
          <w:rFonts w:ascii="Segoe UI Symbol" w:hAnsi="Segoe UI Symbol"/>
        </w:rPr>
        <w:t xml:space="preserve"> described under the Bank’s Procurement Framework, and as listed in Section V, Eligible Countries</w:t>
      </w:r>
      <w:r w:rsidR="00FC5B9A">
        <w:rPr>
          <w:rFonts w:ascii="Segoe UI Symbol" w:hAnsi="Segoe UI Symbol"/>
        </w:rPr>
        <w:t>.</w:t>
      </w:r>
      <w:r w:rsidRPr="00D5087F">
        <w:rPr>
          <w:rFonts w:ascii="Segoe UI Symbol" w:hAnsi="Segoe UI Symbol"/>
        </w:rPr>
        <w:t xml:space="preserve"> </w:t>
      </w:r>
      <w:r w:rsidR="00FC5B9A">
        <w:rPr>
          <w:rFonts w:ascii="Segoe UI Symbol" w:hAnsi="Segoe UI Symbol"/>
        </w:rPr>
        <w:t>S</w:t>
      </w:r>
      <w:r w:rsidRPr="00D5087F">
        <w:rPr>
          <w:rFonts w:ascii="Segoe UI Symbol" w:hAnsi="Segoe UI Symbol"/>
        </w:rPr>
        <w:t xml:space="preserve">ubject to the restrictions pursuant to ITB 4.8.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w:t>
      </w:r>
      <w:proofErr w:type="gramStart"/>
      <w:r w:rsidRPr="00D5087F">
        <w:rPr>
          <w:rFonts w:ascii="Segoe UI Symbol" w:hAnsi="Segoe UI Symbol"/>
        </w:rPr>
        <w:t>documents, as the case may be</w:t>
      </w:r>
      <w:proofErr w:type="gramEnd"/>
      <w:r w:rsidRPr="00D5087F">
        <w:rPr>
          <w:rFonts w:ascii="Segoe UI Symbol" w:hAnsi="Segoe UI Symbol"/>
        </w:rPr>
        <w:t>. This criterion also shall apply to the determination of the nationality of proposed subcontractors or subconsultants for any part of the Contract including related Services.</w:t>
      </w:r>
    </w:p>
    <w:p w14:paraId="5C10E463" w14:textId="21F69A25"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bCs/>
        </w:rPr>
        <w:t xml:space="preserve">A Bidder </w:t>
      </w:r>
      <w:r w:rsidRPr="00D5087F">
        <w:rPr>
          <w:rFonts w:ascii="Segoe UI Symbol" w:hAnsi="Segoe UI Symbol"/>
        </w:rPr>
        <w:t xml:space="preserve">that has been sanctioned by the Bank, pursuant to the Bank’s Integrity Framework in accordance with its prevailing sanctions policies and procedures as set forth in the Bank’s Integrity Framework as described in Section VI paragraph 2.2 </w:t>
      </w:r>
      <w:r w:rsidR="00FC5B9A">
        <w:rPr>
          <w:rFonts w:ascii="Segoe UI Symbol" w:hAnsi="Segoe UI Symbol"/>
        </w:rPr>
        <w:t>(</w:t>
      </w:r>
      <w:r w:rsidRPr="00D5087F">
        <w:rPr>
          <w:rFonts w:ascii="Segoe UI Symbol" w:hAnsi="Segoe UI Symbol"/>
        </w:rPr>
        <w:t>d</w:t>
      </w:r>
      <w:r w:rsidR="00FC5B9A">
        <w:rPr>
          <w:rFonts w:ascii="Segoe UI Symbol" w:hAnsi="Segoe UI Symbol"/>
        </w:rPr>
        <w:t>)</w:t>
      </w:r>
      <w:r w:rsidRPr="00D5087F">
        <w:rPr>
          <w:rFonts w:ascii="Segoe UI Symbol" w:hAnsi="Segoe UI Symbol"/>
        </w:rPr>
        <w:t xml:space="preserve">,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specified in the BDS. </w:t>
      </w:r>
    </w:p>
    <w:p w14:paraId="0F1690EB"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Bidders that are state-owned enterprises or institutions in the Employer’s Country may be eligible to compete and be awarded a Contract(s) only if they can establish, in a manner acceptable to the Bank, that they (</w:t>
      </w:r>
      <w:proofErr w:type="spellStart"/>
      <w:r w:rsidRPr="00D5087F">
        <w:rPr>
          <w:rFonts w:ascii="Segoe UI Symbol" w:hAnsi="Segoe UI Symbol"/>
        </w:rPr>
        <w:t>i</w:t>
      </w:r>
      <w:proofErr w:type="spellEnd"/>
      <w:r w:rsidRPr="00D5087F">
        <w:rPr>
          <w:rFonts w:ascii="Segoe UI Symbol" w:hAnsi="Segoe UI Symbol"/>
        </w:rPr>
        <w:t xml:space="preserve">) are legally and financially autonomous (ii) operate under commercial law, and (iii) are not under supervision of the Employer. </w:t>
      </w:r>
    </w:p>
    <w:p w14:paraId="6FC250E0"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lastRenderedPageBreak/>
        <w:t>A Bidder shall not be under suspension from Bidding by the Employer as the result of the operation of a Bid-Securing Declaration.</w:t>
      </w:r>
    </w:p>
    <w:p w14:paraId="0CA5827C"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 xml:space="preserve">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 Where the procurement is implemented across jurisdictional boundaries (and more than one country is a Borrower, and is involved in the procurement), then exclusion of a firm or individual </w:t>
      </w:r>
      <w:proofErr w:type="gramStart"/>
      <w:r w:rsidRPr="00D5087F">
        <w:rPr>
          <w:rFonts w:ascii="Segoe UI Symbol" w:hAnsi="Segoe UI Symbol"/>
        </w:rPr>
        <w:t>on the basis of</w:t>
      </w:r>
      <w:proofErr w:type="gramEnd"/>
      <w:r w:rsidRPr="00D5087F">
        <w:rPr>
          <w:rFonts w:ascii="Segoe UI Symbol" w:hAnsi="Segoe UI Symbol"/>
        </w:rPr>
        <w:t xml:space="preserve"> ITB 4.8 (a) above by any country may be applied to that procurement across other countries involved, if the Bank and the Borrowers involved in the procurement agree.</w:t>
      </w:r>
    </w:p>
    <w:p w14:paraId="448B921C"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rPr>
        <w:t>A Bidder shall provide such documentary evidence of eligibility satisfactory to the Employer, as the Employer shall reasonably request.</w:t>
      </w:r>
      <w:r w:rsidRPr="00D5087F">
        <w:rPr>
          <w:rFonts w:ascii="Segoe UI Symbol" w:hAnsi="Segoe UI Symbol"/>
        </w:rPr>
        <w:tab/>
      </w:r>
    </w:p>
    <w:p w14:paraId="39710574" w14:textId="77777777" w:rsidR="00CF3DAF" w:rsidRPr="00D5087F" w:rsidRDefault="00CF3DAF" w:rsidP="00565B8F">
      <w:pPr>
        <w:pStyle w:val="S1-subpara"/>
        <w:numPr>
          <w:ilvl w:val="1"/>
          <w:numId w:val="38"/>
        </w:numPr>
        <w:ind w:right="0"/>
        <w:rPr>
          <w:rFonts w:ascii="Segoe UI Symbol" w:hAnsi="Segoe UI Symbol"/>
        </w:rPr>
      </w:pPr>
      <w:r w:rsidRPr="00D5087F">
        <w:rPr>
          <w:rFonts w:ascii="Segoe UI Symbol" w:hAnsi="Segoe UI Symbol"/>
          <w:bCs/>
        </w:rPr>
        <w:t>A firm that is under a sanction of debarment by the Borrower from being awarded a contract is eligible to participate in this procurement, unless the Bank, at the Borrower’s request, is satisfied that the debarment; (a) relates to fraud or corruption, and (b) followed a judicial or administrative proceeding that afforded the firm adequate due process.</w:t>
      </w:r>
    </w:p>
    <w:p w14:paraId="3FEAFF58" w14:textId="77777777" w:rsidR="00CF3DAF" w:rsidRPr="00D5087F" w:rsidRDefault="00CF3DAF" w:rsidP="002D6580">
      <w:pPr>
        <w:pStyle w:val="Heading6"/>
        <w:numPr>
          <w:ilvl w:val="0"/>
          <w:numId w:val="131"/>
        </w:numPr>
        <w:ind w:left="426"/>
        <w:rPr>
          <w:rFonts w:ascii="Segoe UI Symbol" w:hAnsi="Segoe UI Symbol"/>
          <w:bCs/>
          <w:noProof/>
          <w:color w:val="0070C0"/>
        </w:rPr>
      </w:pPr>
      <w:bookmarkStart w:id="33" w:name="_Toc198249713"/>
      <w:r w:rsidRPr="00D5087F">
        <w:rPr>
          <w:rFonts w:ascii="Segoe UI Symbol" w:hAnsi="Segoe UI Symbol"/>
          <w:b/>
          <w:bCs/>
          <w:i w:val="0"/>
          <w:iCs/>
          <w:noProof/>
          <w:color w:val="0070C0"/>
        </w:rPr>
        <w:t>Eligible Plant and Equipment,  Installation and Other Services</w:t>
      </w:r>
      <w:bookmarkEnd w:id="33"/>
    </w:p>
    <w:p w14:paraId="3552A265" w14:textId="45BEED8D" w:rsidR="00CF3DAF" w:rsidRPr="00D5087F" w:rsidRDefault="00CF3DAF" w:rsidP="00D022D4">
      <w:pPr>
        <w:spacing w:after="200"/>
        <w:ind w:left="567" w:right="-72" w:hanging="547"/>
        <w:rPr>
          <w:rFonts w:ascii="Segoe UI Symbol" w:hAnsi="Segoe UI Symbol"/>
        </w:rPr>
      </w:pPr>
      <w:r w:rsidRPr="00D5087F">
        <w:rPr>
          <w:rFonts w:ascii="Segoe UI Symbol" w:hAnsi="Segoe UI Symbol"/>
          <w:noProof/>
        </w:rPr>
        <w:t xml:space="preserve">5.1 </w:t>
      </w:r>
      <w:r w:rsidR="00A3045B">
        <w:rPr>
          <w:rFonts w:ascii="Segoe UI Symbol" w:hAnsi="Segoe UI Symbol"/>
          <w:noProof/>
        </w:rPr>
        <w:tab/>
      </w:r>
      <w:r w:rsidRPr="00D5087F">
        <w:rPr>
          <w:rFonts w:ascii="Segoe UI Symbol" w:hAnsi="Segoe UI Symbol"/>
          <w:noProof/>
        </w:rPr>
        <w:t xml:space="preserve">For the purpose of this bidding document, the words “facilities”, “Plant and Equipment”, Services such as “Installation Services”, “Design Services”, etc. shall be construed in accordance with the respective definitions and/or descriptions given to them in the General Conditions of Contract, Specifications and other parts of the Bidding Documents. </w:t>
      </w:r>
      <w:r w:rsidRPr="00D5087F">
        <w:rPr>
          <w:rFonts w:ascii="Segoe UI Symbol" w:hAnsi="Segoe UI Symbol"/>
        </w:rPr>
        <w:t xml:space="preserve">All plant and equipment to be supplied and installation and other services carried out under the Contract and financed by the Bank shall have their origin in an eligible country of the Bank in accordance with the Bank’s Procurement Policy for Bank Group Funded Operations described under the Bank’s Procurement Framework, and as listed in Section V, Eligible Countries </w:t>
      </w:r>
      <w:r w:rsidRPr="00D5087F">
        <w:rPr>
          <w:rFonts w:ascii="Segoe UI Symbol" w:hAnsi="Segoe UI Symbol"/>
          <w:bCs/>
          <w:color w:val="000000" w:themeColor="text1"/>
        </w:rPr>
        <w:t xml:space="preserve">subject to the restrictions specified therein </w:t>
      </w:r>
      <w:r w:rsidRPr="00D5087F">
        <w:rPr>
          <w:rFonts w:ascii="Segoe UI Symbol" w:hAnsi="Segoe UI Symbol"/>
        </w:rPr>
        <w:t>and all expenditures made under the contract shall be limited to such plant, equipment, and services.</w:t>
      </w:r>
    </w:p>
    <w:p w14:paraId="3E2CC4D9" w14:textId="0C842F1F" w:rsidR="00CF3DAF" w:rsidRPr="00D5087F" w:rsidRDefault="00CF3DAF" w:rsidP="00F1729B">
      <w:pPr>
        <w:spacing w:after="200"/>
        <w:ind w:left="547" w:right="-72" w:hanging="547"/>
        <w:rPr>
          <w:rFonts w:ascii="Segoe UI Symbol" w:hAnsi="Segoe UI Symbol"/>
          <w:noProof/>
        </w:rPr>
      </w:pPr>
      <w:r w:rsidRPr="00D5087F">
        <w:rPr>
          <w:rFonts w:ascii="Segoe UI Symbol" w:hAnsi="Segoe UI Symbol"/>
          <w:noProof/>
        </w:rPr>
        <w:t xml:space="preserve">5.2  </w:t>
      </w:r>
      <w:r w:rsidR="00A3045B">
        <w:rPr>
          <w:rFonts w:ascii="Segoe UI Symbol" w:hAnsi="Segoe UI Symbol"/>
          <w:noProof/>
        </w:rPr>
        <w:tab/>
      </w:r>
      <w:r w:rsidRPr="00D5087F">
        <w:rPr>
          <w:rFonts w:ascii="Segoe UI Symbol" w:hAnsi="Segoe UI Symbol"/>
          <w:noProof/>
        </w:rPr>
        <w:t xml:space="preserve">For purposes of ITB 5.1 above, “origin” means the place where the plant, or component parts thereof are mined, grown, produced or manufactured, and from </w:t>
      </w:r>
      <w:r w:rsidRPr="00D5087F">
        <w:rPr>
          <w:rFonts w:ascii="Segoe UI Symbol" w:hAnsi="Segoe UI Symbol"/>
          <w:noProof/>
        </w:rPr>
        <w:lastRenderedPageBreak/>
        <w:t>which the services are provided. Plant components are produced when, through manufacturing, processing, or substantial or major assembling of components, a commercially recognized product results that is substantially different in its basic characteristics or in purpose or utility from its components.</w:t>
      </w:r>
    </w:p>
    <w:p w14:paraId="56888F99" w14:textId="77777777" w:rsidR="00CF3DAF" w:rsidRPr="00D5087F" w:rsidRDefault="00CF3DAF" w:rsidP="00F1729B">
      <w:pPr>
        <w:spacing w:after="200"/>
        <w:ind w:left="547" w:right="-72" w:hanging="547"/>
        <w:rPr>
          <w:rFonts w:ascii="Segoe UI Symbol" w:hAnsi="Segoe UI Symbol"/>
        </w:rPr>
      </w:pPr>
      <w:r w:rsidRPr="00D5087F">
        <w:rPr>
          <w:rFonts w:ascii="Segoe UI Symbol" w:hAnsi="Segoe UI Symbol"/>
          <w:noProof/>
        </w:rPr>
        <w:t xml:space="preserve">5.3   The nationality of the firm that produces, assembles, distributes, or sells the materials and equipment shall not determine their origin.                                                              </w:t>
      </w:r>
    </w:p>
    <w:p w14:paraId="4FF9C775" w14:textId="60E1B12F" w:rsidR="00CF3DAF" w:rsidRPr="00F2024C" w:rsidRDefault="003F63D5" w:rsidP="003F63D5">
      <w:pPr>
        <w:pStyle w:val="Heading5"/>
      </w:pPr>
      <w:bookmarkStart w:id="34" w:name="_Toc198249714"/>
      <w:r>
        <w:t xml:space="preserve">B- </w:t>
      </w:r>
      <w:r w:rsidR="00CF3DAF" w:rsidRPr="00F2024C">
        <w:t>Contents of Bidding Document</w:t>
      </w:r>
      <w:bookmarkEnd w:id="34"/>
    </w:p>
    <w:p w14:paraId="3C65BC67" w14:textId="23D0406E"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35" w:name="_Toc198249715"/>
      <w:r w:rsidRPr="00D5087F">
        <w:rPr>
          <w:rFonts w:ascii="Segoe UI Symbol" w:hAnsi="Segoe UI Symbol"/>
          <w:b/>
          <w:bCs/>
          <w:i w:val="0"/>
          <w:iCs/>
          <w:noProof/>
          <w:color w:val="0070C0"/>
          <w:sz w:val="24"/>
          <w:szCs w:val="24"/>
        </w:rPr>
        <w:t>Sections of  Bidding Document</w:t>
      </w:r>
      <w:bookmarkEnd w:id="35"/>
    </w:p>
    <w:p w14:paraId="25F9A0A6" w14:textId="77777777" w:rsidR="00CF3DAF" w:rsidRPr="00D5087F" w:rsidRDefault="00CF3DAF" w:rsidP="00565B8F">
      <w:pPr>
        <w:pStyle w:val="S1-subpara"/>
        <w:numPr>
          <w:ilvl w:val="1"/>
          <w:numId w:val="39"/>
        </w:numPr>
        <w:ind w:right="0"/>
        <w:rPr>
          <w:rFonts w:ascii="Segoe UI Symbol" w:hAnsi="Segoe UI Symbol"/>
        </w:rPr>
      </w:pPr>
      <w:r w:rsidRPr="00D5087F">
        <w:rPr>
          <w:rFonts w:ascii="Segoe UI Symbol" w:hAnsi="Segoe UI Symbol"/>
        </w:rPr>
        <w:t>The bidding document consists of Parts 1, 2, and 3, which include all the sections indicated below, and should be read in conjunction with any Addenda issued in accordance with ITB 8.</w:t>
      </w:r>
    </w:p>
    <w:p w14:paraId="7494C2FD" w14:textId="77777777" w:rsidR="00CF3DAF" w:rsidRPr="00D5087F" w:rsidRDefault="00CF3DAF" w:rsidP="001D5093">
      <w:pPr>
        <w:tabs>
          <w:tab w:val="left" w:pos="1152"/>
          <w:tab w:val="left" w:pos="2502"/>
        </w:tabs>
        <w:spacing w:after="120"/>
        <w:ind w:left="850" w:right="-72" w:hanging="245"/>
        <w:rPr>
          <w:rFonts w:ascii="Segoe UI Symbol" w:hAnsi="Segoe UI Symbol"/>
          <w:b/>
        </w:rPr>
      </w:pPr>
      <w:r w:rsidRPr="00D5087F">
        <w:rPr>
          <w:rFonts w:ascii="Segoe UI Symbol" w:hAnsi="Segoe UI Symbol"/>
          <w:b/>
        </w:rPr>
        <w:t>PART 1. Bidding Procedures</w:t>
      </w:r>
    </w:p>
    <w:p w14:paraId="0A095714"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I - Instructions to Bidders (ITB)</w:t>
      </w:r>
    </w:p>
    <w:p w14:paraId="235E54C9"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II - Bid Data Sheet (BDS)</w:t>
      </w:r>
    </w:p>
    <w:p w14:paraId="74E77789"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III - Evaluation and Qualification Criteria</w:t>
      </w:r>
    </w:p>
    <w:p w14:paraId="6EE1BEC6"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IV - Bidding Forms</w:t>
      </w:r>
    </w:p>
    <w:p w14:paraId="6560A372"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V - Eligible Countries</w:t>
      </w:r>
    </w:p>
    <w:p w14:paraId="476B2D72"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VI - Fraud and Corruption</w:t>
      </w:r>
    </w:p>
    <w:p w14:paraId="75BB50DE" w14:textId="77777777" w:rsidR="00CF3DAF" w:rsidRPr="00D5087F" w:rsidRDefault="00CF3DAF" w:rsidP="001D5093">
      <w:pPr>
        <w:tabs>
          <w:tab w:val="left" w:pos="1152"/>
          <w:tab w:val="left" w:pos="1692"/>
          <w:tab w:val="left" w:pos="2502"/>
        </w:tabs>
        <w:spacing w:after="120"/>
        <w:ind w:left="850" w:right="-72" w:hanging="245"/>
        <w:rPr>
          <w:rFonts w:ascii="Segoe UI Symbol" w:hAnsi="Segoe UI Symbol"/>
          <w:b/>
        </w:rPr>
      </w:pPr>
      <w:r w:rsidRPr="00D5087F">
        <w:rPr>
          <w:rFonts w:ascii="Segoe UI Symbol" w:hAnsi="Segoe UI Symbol"/>
          <w:b/>
        </w:rPr>
        <w:t xml:space="preserve">PART 2. </w:t>
      </w:r>
      <w:proofErr w:type="gramStart"/>
      <w:r w:rsidRPr="00D5087F">
        <w:rPr>
          <w:rFonts w:ascii="Segoe UI Symbol" w:hAnsi="Segoe UI Symbol"/>
          <w:b/>
        </w:rPr>
        <w:t>Employer’s</w:t>
      </w:r>
      <w:proofErr w:type="gramEnd"/>
      <w:r w:rsidRPr="00D5087F">
        <w:rPr>
          <w:rFonts w:ascii="Segoe UI Symbol" w:hAnsi="Segoe UI Symbol"/>
          <w:b/>
        </w:rPr>
        <w:t xml:space="preserve"> Requirements</w:t>
      </w:r>
    </w:p>
    <w:p w14:paraId="2E1A486A"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VII -Employer’s Requirements</w:t>
      </w:r>
    </w:p>
    <w:p w14:paraId="4158D669" w14:textId="77777777" w:rsidR="00CF3DAF" w:rsidRPr="00D5087F" w:rsidRDefault="00CF3DAF" w:rsidP="001D5093">
      <w:pPr>
        <w:pStyle w:val="Footer"/>
        <w:tabs>
          <w:tab w:val="left" w:pos="1152"/>
          <w:tab w:val="left" w:pos="1692"/>
          <w:tab w:val="left" w:pos="2502"/>
        </w:tabs>
        <w:spacing w:before="0" w:after="120"/>
        <w:ind w:left="860" w:right="-75" w:hanging="251"/>
        <w:jc w:val="both"/>
        <w:rPr>
          <w:rFonts w:ascii="Segoe UI Symbol" w:hAnsi="Segoe UI Symbol"/>
          <w:b/>
        </w:rPr>
      </w:pPr>
      <w:r w:rsidRPr="00D5087F">
        <w:rPr>
          <w:rFonts w:ascii="Segoe UI Symbol" w:hAnsi="Segoe UI Symbol"/>
          <w:b/>
        </w:rPr>
        <w:t>PART 3. Conditions of Contract and Contract Forms</w:t>
      </w:r>
    </w:p>
    <w:p w14:paraId="08265410"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VIII - General Conditions of Contract (GCC)</w:t>
      </w:r>
    </w:p>
    <w:p w14:paraId="41739C17" w14:textId="77777777" w:rsidR="00CF3DAF" w:rsidRPr="00D5087F" w:rsidRDefault="00CF3DAF" w:rsidP="001D5093">
      <w:pPr>
        <w:numPr>
          <w:ilvl w:val="0"/>
          <w:numId w:val="1"/>
        </w:numPr>
        <w:tabs>
          <w:tab w:val="clear" w:pos="432"/>
        </w:tabs>
        <w:spacing w:after="120"/>
        <w:ind w:left="1276" w:right="-75" w:hanging="556"/>
        <w:rPr>
          <w:rFonts w:ascii="Segoe UI Symbol" w:hAnsi="Segoe UI Symbol"/>
        </w:rPr>
      </w:pPr>
      <w:r w:rsidRPr="00D5087F">
        <w:rPr>
          <w:rFonts w:ascii="Segoe UI Symbol" w:hAnsi="Segoe UI Symbol"/>
        </w:rPr>
        <w:t>Section IX -Particular Conditions of Contract (PCC)</w:t>
      </w:r>
    </w:p>
    <w:p w14:paraId="0B37F3A1" w14:textId="77777777" w:rsidR="00CF3DAF" w:rsidRPr="00D5087F" w:rsidRDefault="00CF3DAF" w:rsidP="001D5093">
      <w:pPr>
        <w:numPr>
          <w:ilvl w:val="0"/>
          <w:numId w:val="1"/>
        </w:numPr>
        <w:spacing w:after="120"/>
        <w:ind w:left="1276" w:right="-75" w:hanging="556"/>
        <w:rPr>
          <w:rFonts w:ascii="Segoe UI Symbol" w:hAnsi="Segoe UI Symbol"/>
        </w:rPr>
      </w:pPr>
      <w:r w:rsidRPr="00D5087F">
        <w:rPr>
          <w:rFonts w:ascii="Segoe UI Symbol" w:hAnsi="Segoe UI Symbol"/>
        </w:rPr>
        <w:t>Section X -Contract Forms</w:t>
      </w:r>
    </w:p>
    <w:p w14:paraId="7C8A0FB9" w14:textId="77777777" w:rsidR="00CF3DAF" w:rsidRPr="00D5087F" w:rsidRDefault="00CF3DAF" w:rsidP="00565B8F">
      <w:pPr>
        <w:pStyle w:val="S1-subpara"/>
        <w:numPr>
          <w:ilvl w:val="1"/>
          <w:numId w:val="39"/>
        </w:numPr>
        <w:ind w:right="0"/>
        <w:rPr>
          <w:rFonts w:ascii="Segoe UI Symbol" w:hAnsi="Segoe UI Symbol"/>
        </w:rPr>
      </w:pPr>
      <w:r w:rsidRPr="00D5087F">
        <w:rPr>
          <w:rFonts w:ascii="Segoe UI Symbol" w:hAnsi="Segoe UI Symbol"/>
        </w:rPr>
        <w:t xml:space="preserve">The Specific Procurement Notice-Invitation for Bids (IFB) issued by the Employer is not part of the bidding document. </w:t>
      </w:r>
    </w:p>
    <w:p w14:paraId="578A1ACD" w14:textId="77777777" w:rsidR="00CF3DAF" w:rsidRPr="00D5087F" w:rsidRDefault="00CF3DAF" w:rsidP="00565B8F">
      <w:pPr>
        <w:pStyle w:val="S1-subpara"/>
        <w:numPr>
          <w:ilvl w:val="1"/>
          <w:numId w:val="39"/>
        </w:numPr>
        <w:ind w:right="0"/>
        <w:rPr>
          <w:rFonts w:ascii="Segoe UI Symbol" w:hAnsi="Segoe UI Symbol"/>
        </w:rPr>
      </w:pPr>
      <w:r w:rsidRPr="00D5087F">
        <w:rPr>
          <w:rFonts w:ascii="Segoe UI Symbol" w:hAnsi="Segoe UI Symbol"/>
        </w:rPr>
        <w:t xml:space="preserve">Unless obtained directly from the Employer, the Employer is not responsible for the completeness of the document, responses to requests for clarification, the Minutes of the pre-Bid meeting (if any), or Addenda to the bidding document in accordance </w:t>
      </w:r>
      <w:r w:rsidRPr="00D5087F">
        <w:rPr>
          <w:rFonts w:ascii="Segoe UI Symbol" w:hAnsi="Segoe UI Symbol"/>
        </w:rPr>
        <w:lastRenderedPageBreak/>
        <w:t>with ITB 8. In case of any contradiction, documents obtained directly from the Employer shall prevail.</w:t>
      </w:r>
    </w:p>
    <w:p w14:paraId="68330835" w14:textId="77777777" w:rsidR="00CF3DAF" w:rsidRPr="00D5087F" w:rsidRDefault="00CF3DAF" w:rsidP="00565B8F">
      <w:pPr>
        <w:pStyle w:val="S1-subpara"/>
        <w:numPr>
          <w:ilvl w:val="1"/>
          <w:numId w:val="39"/>
        </w:numPr>
        <w:ind w:right="0"/>
        <w:rPr>
          <w:rFonts w:ascii="Segoe UI Symbol" w:hAnsi="Segoe UI Symbol"/>
        </w:rPr>
      </w:pPr>
      <w:r w:rsidRPr="00D5087F">
        <w:rPr>
          <w:rFonts w:ascii="Segoe UI Symbol" w:hAnsi="Segoe UI Symbol"/>
        </w:rPr>
        <w:t>The Bidder is expected to examine all instructions, forms, terms, and specifications in the bidding document and to furnish with its Bid all information or documentation as is required by the bidding document.</w:t>
      </w:r>
    </w:p>
    <w:p w14:paraId="08CEBC03"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36" w:name="_Toc198249716"/>
      <w:r w:rsidRPr="00D5087F">
        <w:rPr>
          <w:rFonts w:ascii="Segoe UI Symbol" w:hAnsi="Segoe UI Symbol"/>
          <w:b/>
          <w:bCs/>
          <w:i w:val="0"/>
          <w:iCs/>
          <w:noProof/>
          <w:color w:val="0070C0"/>
          <w:sz w:val="24"/>
          <w:szCs w:val="24"/>
        </w:rPr>
        <w:t>Clarification of Bidding Document, Site Visit, Pre-Bid Meeting</w:t>
      </w:r>
      <w:bookmarkEnd w:id="36"/>
    </w:p>
    <w:p w14:paraId="7E0F81FF" w14:textId="77777777" w:rsidR="00CF3DAF" w:rsidRPr="00D5087F" w:rsidRDefault="00CF3DAF" w:rsidP="00565B8F">
      <w:pPr>
        <w:pStyle w:val="S1-subpara"/>
        <w:numPr>
          <w:ilvl w:val="1"/>
          <w:numId w:val="40"/>
        </w:numPr>
        <w:ind w:right="0"/>
        <w:rPr>
          <w:rFonts w:ascii="Segoe UI Symbol" w:hAnsi="Segoe UI Symbol"/>
        </w:rPr>
      </w:pPr>
      <w:r w:rsidRPr="00D5087F">
        <w:rPr>
          <w:rFonts w:ascii="Segoe UI Symbol" w:hAnsi="Segoe UI Symbol"/>
        </w:rPr>
        <w:t xml:space="preserve">A Bidder requiring any clarification of the bidding document shall contact the Employer in writing at the Employer’s address indicated </w:t>
      </w:r>
      <w:r w:rsidRPr="00D5087F">
        <w:rPr>
          <w:rFonts w:ascii="Segoe UI Symbol" w:hAnsi="Segoe UI Symbol"/>
          <w:b/>
        </w:rPr>
        <w:t xml:space="preserve">in the BDS </w:t>
      </w:r>
      <w:r w:rsidRPr="00D5087F">
        <w:rPr>
          <w:rFonts w:ascii="Segoe UI Symbol" w:hAnsi="Segoe UI Symbol"/>
        </w:rPr>
        <w:t xml:space="preserve">or raise his enquiries during the pre-Bid meeting if provided for in accordance with ITB 7.4. The Employer will respond in writing to any request for clarification, provided that such </w:t>
      </w:r>
      <w:proofErr w:type="gramStart"/>
      <w:r w:rsidRPr="00D5087F">
        <w:rPr>
          <w:rFonts w:ascii="Segoe UI Symbol" w:hAnsi="Segoe UI Symbol"/>
        </w:rPr>
        <w:t>request</w:t>
      </w:r>
      <w:proofErr w:type="gramEnd"/>
      <w:r w:rsidRPr="00D5087F">
        <w:rPr>
          <w:rFonts w:ascii="Segoe UI Symbol" w:hAnsi="Segoe UI Symbol"/>
        </w:rPr>
        <w:t xml:space="preserve"> is received prior to the deadline for submission of Bids within a period specified </w:t>
      </w:r>
      <w:r w:rsidRPr="00D5087F">
        <w:rPr>
          <w:rFonts w:ascii="Segoe UI Symbol" w:hAnsi="Segoe UI Symbol"/>
          <w:b/>
        </w:rPr>
        <w:t>in the BDS</w:t>
      </w:r>
      <w:r w:rsidRPr="00D5087F">
        <w:rPr>
          <w:rFonts w:ascii="Segoe UI Symbol" w:hAnsi="Segoe UI Symbol"/>
        </w:rPr>
        <w:t xml:space="preserve">.  The Employer shall forward copies of its response to all Bidders who have acquired the bidding document in accordance with ITB 6.3, including a description of the inquiry but without identifying its source. If </w:t>
      </w:r>
      <w:proofErr w:type="gramStart"/>
      <w:r w:rsidRPr="00D5087F">
        <w:rPr>
          <w:rFonts w:ascii="Segoe UI Symbol" w:hAnsi="Segoe UI Symbol"/>
        </w:rPr>
        <w:t>so</w:t>
      </w:r>
      <w:proofErr w:type="gramEnd"/>
      <w:r w:rsidRPr="00D5087F">
        <w:rPr>
          <w:rFonts w:ascii="Segoe UI Symbol" w:hAnsi="Segoe UI Symbol"/>
        </w:rPr>
        <w:t xml:space="preserve"> specified </w:t>
      </w:r>
      <w:r w:rsidRPr="00D5087F">
        <w:rPr>
          <w:rFonts w:ascii="Segoe UI Symbol" w:hAnsi="Segoe UI Symbol"/>
          <w:b/>
        </w:rPr>
        <w:t>in the BDS</w:t>
      </w:r>
      <w:r w:rsidRPr="00D5087F">
        <w:rPr>
          <w:rFonts w:ascii="Segoe UI Symbol" w:hAnsi="Segoe UI Symbol"/>
        </w:rPr>
        <w:t xml:space="preserve">, the Employer shall also promptly publish its response at the web page identified </w:t>
      </w:r>
      <w:r w:rsidRPr="00D5087F">
        <w:rPr>
          <w:rFonts w:ascii="Segoe UI Symbol" w:hAnsi="Segoe UI Symbol"/>
          <w:b/>
        </w:rPr>
        <w:t>in the BDS</w:t>
      </w:r>
      <w:r w:rsidRPr="00D5087F">
        <w:rPr>
          <w:rFonts w:ascii="Segoe UI Symbol" w:hAnsi="Segoe UI Symbol"/>
        </w:rPr>
        <w:t>. Should the clarification result in changes to the essential elements of the bidding document, the Employer shall amend the bidding document following the procedure under ITB 8 and ITB 23.2.</w:t>
      </w:r>
    </w:p>
    <w:p w14:paraId="33FB1BB5" w14:textId="77777777" w:rsidR="00CF3DAF" w:rsidRPr="00D5087F" w:rsidRDefault="00CF3DAF" w:rsidP="00565B8F">
      <w:pPr>
        <w:pStyle w:val="S1-subpara"/>
        <w:numPr>
          <w:ilvl w:val="1"/>
          <w:numId w:val="40"/>
        </w:numPr>
        <w:ind w:right="0"/>
        <w:rPr>
          <w:rFonts w:ascii="Segoe UI Symbol" w:hAnsi="Segoe UI Symbol"/>
        </w:rPr>
      </w:pPr>
      <w:r w:rsidRPr="00D5087F">
        <w:rPr>
          <w:rFonts w:ascii="Segoe UI Symbol" w:hAnsi="Segoe UI Symbol"/>
        </w:rPr>
        <w:t xml:space="preserve">The Bidder is advised to visit and examine the site where the plant is to be installed and its surroundings and obtain for itself on its own responsibility all </w:t>
      </w:r>
      <w:proofErr w:type="gramStart"/>
      <w:r w:rsidRPr="00D5087F">
        <w:rPr>
          <w:rFonts w:ascii="Segoe UI Symbol" w:hAnsi="Segoe UI Symbol"/>
        </w:rPr>
        <w:t>information</w:t>
      </w:r>
      <w:proofErr w:type="gramEnd"/>
      <w:r w:rsidRPr="00D5087F">
        <w:rPr>
          <w:rFonts w:ascii="Segoe UI Symbol" w:hAnsi="Segoe UI Symbol"/>
        </w:rPr>
        <w:t xml:space="preserve"> that may be necessary for preparing the Bid and </w:t>
      </w:r>
      <w:proofErr w:type="gramStart"/>
      <w:r w:rsidRPr="00D5087F">
        <w:rPr>
          <w:rFonts w:ascii="Segoe UI Symbol" w:hAnsi="Segoe UI Symbol"/>
        </w:rPr>
        <w:t>entering into</w:t>
      </w:r>
      <w:proofErr w:type="gramEnd"/>
      <w:r w:rsidRPr="00D5087F">
        <w:rPr>
          <w:rFonts w:ascii="Segoe UI Symbol" w:hAnsi="Segoe UI Symbol"/>
        </w:rPr>
        <w:t xml:space="preserve"> a Contract for the provision of Plant and Installation Services. The costs of visiting the site shall be at </w:t>
      </w:r>
      <w:proofErr w:type="gramStart"/>
      <w:r w:rsidRPr="00D5087F">
        <w:rPr>
          <w:rFonts w:ascii="Segoe UI Symbol" w:hAnsi="Segoe UI Symbol"/>
        </w:rPr>
        <w:t>the Bidder’s</w:t>
      </w:r>
      <w:proofErr w:type="gramEnd"/>
      <w:r w:rsidRPr="00D5087F">
        <w:rPr>
          <w:rFonts w:ascii="Segoe UI Symbol" w:hAnsi="Segoe UI Symbol"/>
        </w:rPr>
        <w:t xml:space="preserve"> own expense.</w:t>
      </w:r>
    </w:p>
    <w:p w14:paraId="4362C333" w14:textId="77777777" w:rsidR="00CF3DAF" w:rsidRPr="00D5087F" w:rsidRDefault="00CF3DAF" w:rsidP="00565B8F">
      <w:pPr>
        <w:pStyle w:val="S1-subpara"/>
        <w:numPr>
          <w:ilvl w:val="1"/>
          <w:numId w:val="40"/>
        </w:numPr>
        <w:ind w:right="0"/>
        <w:rPr>
          <w:rFonts w:ascii="Segoe UI Symbol" w:hAnsi="Segoe UI Symbol"/>
        </w:rPr>
      </w:pPr>
      <w:r w:rsidRPr="00D5087F">
        <w:rPr>
          <w:rFonts w:ascii="Segoe UI Symbol" w:hAnsi="Segoe UI Symbol"/>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3EE74A34" w14:textId="77777777" w:rsidR="00CF3DAF" w:rsidRPr="00D5087F" w:rsidRDefault="00CF3DAF" w:rsidP="00565B8F">
      <w:pPr>
        <w:pStyle w:val="S1-subpara"/>
        <w:numPr>
          <w:ilvl w:val="1"/>
          <w:numId w:val="40"/>
        </w:numPr>
        <w:ind w:right="0"/>
        <w:rPr>
          <w:rFonts w:ascii="Segoe UI Symbol" w:hAnsi="Segoe UI Symbol"/>
        </w:rPr>
      </w:pPr>
      <w:r w:rsidRPr="00D5087F">
        <w:rPr>
          <w:rFonts w:ascii="Segoe UI Symbol" w:hAnsi="Segoe UI Symbol"/>
        </w:rPr>
        <w:t xml:space="preserve">If </w:t>
      </w:r>
      <w:proofErr w:type="gramStart"/>
      <w:r w:rsidRPr="00D5087F">
        <w:rPr>
          <w:rFonts w:ascii="Segoe UI Symbol" w:hAnsi="Segoe UI Symbol"/>
        </w:rPr>
        <w:t>so</w:t>
      </w:r>
      <w:proofErr w:type="gramEnd"/>
      <w:r w:rsidRPr="00D5087F">
        <w:rPr>
          <w:rFonts w:ascii="Segoe UI Symbol" w:hAnsi="Segoe UI Symbol"/>
        </w:rPr>
        <w:t xml:space="preserve"> specified </w:t>
      </w:r>
      <w:r w:rsidRPr="00D5087F">
        <w:rPr>
          <w:rFonts w:ascii="Segoe UI Symbol" w:hAnsi="Segoe UI Symbol"/>
          <w:b/>
        </w:rPr>
        <w:t>in the BDS</w:t>
      </w:r>
      <w:r w:rsidRPr="00D5087F">
        <w:rPr>
          <w:rFonts w:ascii="Segoe UI Symbol" w:hAnsi="Segoe UI Symbol"/>
        </w:rPr>
        <w:t>, the Bidder’s designated representative is invited to attend a pre-Bid meeting and/or a site visit. The purpose of the meeting will be to clarify issues and to answer questions on any matter that may be raised at that stage.</w:t>
      </w:r>
    </w:p>
    <w:p w14:paraId="4A167C17" w14:textId="77777777" w:rsidR="00CF3DAF" w:rsidRPr="00D5087F" w:rsidRDefault="00CF3DAF" w:rsidP="00565B8F">
      <w:pPr>
        <w:pStyle w:val="S1-subpara"/>
        <w:numPr>
          <w:ilvl w:val="1"/>
          <w:numId w:val="40"/>
        </w:numPr>
        <w:ind w:right="0"/>
        <w:rPr>
          <w:rFonts w:ascii="Segoe UI Symbol" w:hAnsi="Segoe UI Symbol"/>
        </w:rPr>
      </w:pPr>
      <w:r w:rsidRPr="00D5087F">
        <w:rPr>
          <w:rFonts w:ascii="Segoe UI Symbol" w:hAnsi="Segoe UI Symbol"/>
        </w:rPr>
        <w:t>The Bidder is requested to submit any questions in writing, to reach the Employer not later than one week before the meeting.</w:t>
      </w:r>
    </w:p>
    <w:p w14:paraId="5BA357F8" w14:textId="01778704" w:rsidR="00CF3DAF" w:rsidRPr="00D5087F" w:rsidRDefault="00CF3DAF" w:rsidP="00565B8F">
      <w:pPr>
        <w:pStyle w:val="S1-subpara"/>
        <w:numPr>
          <w:ilvl w:val="1"/>
          <w:numId w:val="40"/>
        </w:numPr>
        <w:ind w:right="0"/>
        <w:rPr>
          <w:rFonts w:ascii="Segoe UI Symbol" w:hAnsi="Segoe UI Symbol"/>
        </w:rPr>
      </w:pPr>
      <w:r w:rsidRPr="00D5087F">
        <w:rPr>
          <w:rFonts w:ascii="Segoe UI Symbol" w:hAnsi="Segoe UI Symbol"/>
        </w:rPr>
        <w:lastRenderedPageBreak/>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If </w:t>
      </w:r>
      <w:proofErr w:type="gramStart"/>
      <w:r w:rsidRPr="00D5087F">
        <w:rPr>
          <w:rFonts w:ascii="Segoe UI Symbol" w:hAnsi="Segoe UI Symbol"/>
        </w:rPr>
        <w:t>so</w:t>
      </w:r>
      <w:proofErr w:type="gramEnd"/>
      <w:r w:rsidRPr="00D5087F">
        <w:rPr>
          <w:rFonts w:ascii="Segoe UI Symbol" w:hAnsi="Segoe UI Symbol"/>
        </w:rPr>
        <w:t xml:space="preserve"> specified</w:t>
      </w:r>
      <w:r w:rsidRPr="00D5087F">
        <w:rPr>
          <w:rFonts w:ascii="Segoe UI Symbol" w:hAnsi="Segoe UI Symbol"/>
          <w:b/>
        </w:rPr>
        <w:t xml:space="preserve"> in the BDS,</w:t>
      </w:r>
      <w:r w:rsidRPr="00D5087F">
        <w:rPr>
          <w:rFonts w:ascii="Segoe UI Symbol" w:hAnsi="Segoe UI Symbol"/>
        </w:rPr>
        <w:t xml:space="preserve"> the Employer shall also promptly publish the Minutes of the pre-Bid meeting at the web page identified </w:t>
      </w:r>
      <w:r w:rsidRPr="00D5087F">
        <w:rPr>
          <w:rFonts w:ascii="Segoe UI Symbol" w:hAnsi="Segoe UI Symbol"/>
          <w:b/>
        </w:rPr>
        <w:t>in the BDS</w:t>
      </w:r>
      <w:r w:rsidRPr="00D5087F">
        <w:rPr>
          <w:rFonts w:ascii="Segoe UI Symbol" w:hAnsi="Segoe UI Symbol"/>
        </w:rPr>
        <w:t xml:space="preserve">. Any modification to the bidding document that may become necessary </w:t>
      </w:r>
      <w:proofErr w:type="gramStart"/>
      <w:r w:rsidRPr="00D5087F">
        <w:rPr>
          <w:rFonts w:ascii="Segoe UI Symbol" w:hAnsi="Segoe UI Symbol"/>
        </w:rPr>
        <w:t>as a result of</w:t>
      </w:r>
      <w:proofErr w:type="gramEnd"/>
      <w:r w:rsidRPr="00D5087F">
        <w:rPr>
          <w:rFonts w:ascii="Segoe UI Symbol" w:hAnsi="Segoe UI Symbol"/>
        </w:rPr>
        <w:t xml:space="preserve"> the pre-Bid meeting shall be made by the Employer exclusively through the issue of an Addendum pursuant to ITB 8 and not through the minutes of the pre-Bid meeting. Nonattendance </w:t>
      </w:r>
      <w:r w:rsidR="00DC3B71">
        <w:rPr>
          <w:rFonts w:ascii="Segoe UI Symbol" w:hAnsi="Segoe UI Symbol"/>
        </w:rPr>
        <w:t>of</w:t>
      </w:r>
      <w:r w:rsidR="00DC3B71" w:rsidRPr="00D5087F">
        <w:rPr>
          <w:rFonts w:ascii="Segoe UI Symbol" w:hAnsi="Segoe UI Symbol"/>
        </w:rPr>
        <w:t xml:space="preserve"> </w:t>
      </w:r>
      <w:r w:rsidRPr="00D5087F">
        <w:rPr>
          <w:rFonts w:ascii="Segoe UI Symbol" w:hAnsi="Segoe UI Symbol"/>
        </w:rPr>
        <w:t>the pre-Bid meeting will not be a cause for disqualification of a Bidder.</w:t>
      </w:r>
    </w:p>
    <w:p w14:paraId="2472A83A"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37" w:name="_Toc198249717"/>
      <w:r w:rsidRPr="00D5087F">
        <w:rPr>
          <w:rFonts w:ascii="Segoe UI Symbol" w:hAnsi="Segoe UI Symbol"/>
          <w:b/>
          <w:bCs/>
          <w:i w:val="0"/>
          <w:iCs/>
          <w:noProof/>
          <w:color w:val="0070C0"/>
          <w:sz w:val="24"/>
          <w:szCs w:val="24"/>
        </w:rPr>
        <w:t>Amendment of Bidding Document</w:t>
      </w:r>
      <w:bookmarkEnd w:id="37"/>
    </w:p>
    <w:p w14:paraId="5DAC7875" w14:textId="77777777" w:rsidR="00CF3DAF" w:rsidRPr="00D5087F" w:rsidRDefault="00CF3DAF" w:rsidP="00565B8F">
      <w:pPr>
        <w:pStyle w:val="S1-subpara"/>
        <w:numPr>
          <w:ilvl w:val="1"/>
          <w:numId w:val="41"/>
        </w:numPr>
        <w:ind w:right="0"/>
        <w:rPr>
          <w:rFonts w:ascii="Segoe UI Symbol" w:hAnsi="Segoe UI Symbol"/>
        </w:rPr>
      </w:pPr>
      <w:r w:rsidRPr="00D5087F">
        <w:rPr>
          <w:rFonts w:ascii="Segoe UI Symbol" w:hAnsi="Segoe UI Symbol"/>
        </w:rPr>
        <w:t>At any time prior to the deadline for submission of Bids, the Employer may amend the bidding document by issuing addenda.</w:t>
      </w:r>
    </w:p>
    <w:p w14:paraId="3C9613F8" w14:textId="77777777" w:rsidR="00CF3DAF" w:rsidRPr="00D5087F" w:rsidRDefault="00CF3DAF" w:rsidP="00565B8F">
      <w:pPr>
        <w:pStyle w:val="S1-subpara"/>
        <w:numPr>
          <w:ilvl w:val="1"/>
          <w:numId w:val="41"/>
        </w:numPr>
        <w:ind w:right="0"/>
        <w:rPr>
          <w:rFonts w:ascii="Segoe UI Symbol" w:hAnsi="Segoe UI Symbol"/>
        </w:rPr>
      </w:pPr>
      <w:r w:rsidRPr="00D5087F">
        <w:rPr>
          <w:rFonts w:ascii="Segoe UI Symbol" w:hAnsi="Segoe UI Symbol"/>
        </w:rPr>
        <w:t>Any addendum issued shall be part of the bidding document and shall be communicated in writing to all who have obtained the bidding document from the Employer in accordance with ITB 6.3. The Employer shall also promptly publish the addendum on the Employer’s web page in accordance with ITB 7.1.</w:t>
      </w:r>
    </w:p>
    <w:p w14:paraId="6488E769" w14:textId="77777777" w:rsidR="00CF3DAF" w:rsidRPr="00D5087F" w:rsidRDefault="00CF3DAF" w:rsidP="00565B8F">
      <w:pPr>
        <w:pStyle w:val="S1-subpara"/>
        <w:numPr>
          <w:ilvl w:val="1"/>
          <w:numId w:val="41"/>
        </w:numPr>
        <w:ind w:right="0"/>
        <w:rPr>
          <w:rFonts w:ascii="Segoe UI Symbol" w:hAnsi="Segoe UI Symbol"/>
        </w:rPr>
      </w:pPr>
      <w:r w:rsidRPr="00D5087F">
        <w:rPr>
          <w:rFonts w:ascii="Segoe UI Symbol" w:hAnsi="Segoe UI Symbol"/>
        </w:rPr>
        <w:t xml:space="preserve">To give prospective Bidders </w:t>
      </w:r>
      <w:proofErr w:type="gramStart"/>
      <w:r w:rsidRPr="00D5087F">
        <w:rPr>
          <w:rFonts w:ascii="Segoe UI Symbol" w:hAnsi="Segoe UI Symbol"/>
        </w:rPr>
        <w:t>reasonable</w:t>
      </w:r>
      <w:proofErr w:type="gramEnd"/>
      <w:r w:rsidRPr="00D5087F">
        <w:rPr>
          <w:rFonts w:ascii="Segoe UI Symbol" w:hAnsi="Segoe UI Symbol"/>
        </w:rPr>
        <w:t xml:space="preserve"> time in which to take an addendum into account in preparing their Bids, the Employer may, at its discretion, extend the deadline for the submission of bids, pursuant to ITB 23.2.</w:t>
      </w:r>
    </w:p>
    <w:p w14:paraId="73228A92" w14:textId="07A6D936" w:rsidR="00CF3DAF" w:rsidRPr="00F2024C" w:rsidRDefault="003F63D5" w:rsidP="003F63D5">
      <w:pPr>
        <w:pStyle w:val="Heading5"/>
      </w:pPr>
      <w:bookmarkStart w:id="38" w:name="_Toc198249718"/>
      <w:r>
        <w:t xml:space="preserve">C- </w:t>
      </w:r>
      <w:r w:rsidR="00CF3DAF" w:rsidRPr="00F2024C">
        <w:t>Preparation of Bids</w:t>
      </w:r>
      <w:bookmarkEnd w:id="38"/>
    </w:p>
    <w:p w14:paraId="0F2B04AB" w14:textId="14716813"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39" w:name="_Toc198249719"/>
      <w:r w:rsidRPr="00D5087F">
        <w:rPr>
          <w:rFonts w:ascii="Segoe UI Symbol" w:hAnsi="Segoe UI Symbol"/>
          <w:b/>
          <w:bCs/>
          <w:i w:val="0"/>
          <w:iCs/>
          <w:noProof/>
          <w:color w:val="0070C0"/>
          <w:sz w:val="24"/>
          <w:szCs w:val="24"/>
        </w:rPr>
        <w:t>Cost of Bidding</w:t>
      </w:r>
      <w:bookmarkEnd w:id="39"/>
    </w:p>
    <w:p w14:paraId="005ED0E4" w14:textId="77777777" w:rsidR="00CF3DAF" w:rsidRPr="00D5087F" w:rsidRDefault="00CF3DAF" w:rsidP="00565B8F">
      <w:pPr>
        <w:pStyle w:val="S1-subpara"/>
        <w:numPr>
          <w:ilvl w:val="1"/>
          <w:numId w:val="42"/>
        </w:numPr>
        <w:ind w:right="0"/>
        <w:rPr>
          <w:rFonts w:ascii="Segoe UI Symbol" w:hAnsi="Segoe UI Symbol"/>
        </w:rPr>
      </w:pPr>
      <w:r w:rsidRPr="00D5087F">
        <w:rPr>
          <w:rFonts w:ascii="Segoe UI Symbol" w:hAnsi="Segoe UI Symbol"/>
        </w:rPr>
        <w:t>The Bidder shall bear all costs associated with the preparation and submission of its Bid, and the Employer shall not be responsible or liable for those costs, regardless of the conduct or outcome of the Bidding process.</w:t>
      </w:r>
    </w:p>
    <w:p w14:paraId="50807A37"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0" w:name="_Toc198249720"/>
      <w:r w:rsidRPr="00D5087F">
        <w:rPr>
          <w:rFonts w:ascii="Segoe UI Symbol" w:hAnsi="Segoe UI Symbol"/>
          <w:b/>
          <w:bCs/>
          <w:i w:val="0"/>
          <w:iCs/>
          <w:noProof/>
          <w:color w:val="0070C0"/>
          <w:sz w:val="24"/>
          <w:szCs w:val="24"/>
        </w:rPr>
        <w:t>Language of Bid</w:t>
      </w:r>
      <w:bookmarkEnd w:id="40"/>
    </w:p>
    <w:p w14:paraId="6BDD8372" w14:textId="258550CE" w:rsidR="00CF3DAF" w:rsidRDefault="00CF3DAF" w:rsidP="00565B8F">
      <w:pPr>
        <w:pStyle w:val="S1-subpara"/>
        <w:numPr>
          <w:ilvl w:val="1"/>
          <w:numId w:val="43"/>
        </w:numPr>
        <w:ind w:right="0"/>
        <w:rPr>
          <w:rFonts w:ascii="Segoe UI Symbol" w:hAnsi="Segoe UI Symbol"/>
        </w:rPr>
      </w:pPr>
      <w:r w:rsidRPr="00D5087F">
        <w:rPr>
          <w:rFonts w:ascii="Segoe UI Symbol" w:hAnsi="Segoe UI Symbol"/>
        </w:rPr>
        <w:t>The Bid, as well as all correspondence and documents relating to the Bid exchanged by the Bidder and the Employer, shall be written in the language specified</w:t>
      </w:r>
      <w:r w:rsidRPr="00D5087F">
        <w:rPr>
          <w:rFonts w:ascii="Segoe UI Symbol" w:hAnsi="Segoe UI Symbol"/>
          <w:b/>
        </w:rPr>
        <w:t xml:space="preserve"> in the BDS</w:t>
      </w:r>
      <w:r w:rsidRPr="00D5087F">
        <w:rPr>
          <w:rFonts w:ascii="Segoe UI Symbol" w:hAnsi="Segoe UI Symbol"/>
        </w:rPr>
        <w:t xml:space="preserve">. Supporting documents and printed literature that are part of the Bid may be in another language provided they are accompanied by an accurate translation of the relevant passages in the language specified </w:t>
      </w:r>
      <w:r w:rsidRPr="00D5087F">
        <w:rPr>
          <w:rFonts w:ascii="Segoe UI Symbol" w:hAnsi="Segoe UI Symbol"/>
          <w:b/>
        </w:rPr>
        <w:t>in the BDS</w:t>
      </w:r>
      <w:r w:rsidRPr="00D5087F">
        <w:rPr>
          <w:rFonts w:ascii="Segoe UI Symbol" w:hAnsi="Segoe UI Symbol"/>
        </w:rPr>
        <w:t>, in which case, for purposes of interpretation of the Bid, such translation shall govern.</w:t>
      </w:r>
    </w:p>
    <w:p w14:paraId="0679AC22" w14:textId="77777777" w:rsidR="00DC3B71" w:rsidRPr="00D5087F" w:rsidRDefault="00DC3B71" w:rsidP="00DC3B71">
      <w:pPr>
        <w:pStyle w:val="S1-subpara"/>
        <w:numPr>
          <w:ilvl w:val="0"/>
          <w:numId w:val="0"/>
        </w:numPr>
        <w:ind w:left="576" w:right="0"/>
        <w:rPr>
          <w:rFonts w:ascii="Segoe UI Symbol" w:hAnsi="Segoe UI Symbol"/>
        </w:rPr>
      </w:pPr>
    </w:p>
    <w:p w14:paraId="2C08911F"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1" w:name="_Toc198249721"/>
      <w:r w:rsidRPr="00D5087F">
        <w:rPr>
          <w:rFonts w:ascii="Segoe UI Symbol" w:hAnsi="Segoe UI Symbol"/>
          <w:b/>
          <w:bCs/>
          <w:i w:val="0"/>
          <w:iCs/>
          <w:noProof/>
          <w:color w:val="0070C0"/>
          <w:sz w:val="24"/>
          <w:szCs w:val="24"/>
        </w:rPr>
        <w:lastRenderedPageBreak/>
        <w:t>Documents Comprising the Bid</w:t>
      </w:r>
      <w:bookmarkEnd w:id="41"/>
    </w:p>
    <w:p w14:paraId="5FB40A88" w14:textId="77777777" w:rsidR="00CF3DAF" w:rsidRPr="00D5087F" w:rsidRDefault="00CF3DAF" w:rsidP="00565B8F">
      <w:pPr>
        <w:pStyle w:val="S1-subpara"/>
        <w:numPr>
          <w:ilvl w:val="1"/>
          <w:numId w:val="44"/>
        </w:numPr>
        <w:ind w:right="0"/>
        <w:rPr>
          <w:rFonts w:ascii="Segoe UI Symbol" w:hAnsi="Segoe UI Symbol"/>
        </w:rPr>
      </w:pPr>
      <w:r w:rsidRPr="00D5087F">
        <w:rPr>
          <w:rFonts w:ascii="Segoe UI Symbol" w:hAnsi="Segoe UI Symbol"/>
        </w:rPr>
        <w:t>The Bid shall comprise the following:</w:t>
      </w:r>
    </w:p>
    <w:p w14:paraId="1904ED0F"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Letter of Bid </w:t>
      </w:r>
      <w:r w:rsidRPr="00D5087F">
        <w:rPr>
          <w:rFonts w:ascii="Segoe UI Symbol" w:hAnsi="Segoe UI Symbol"/>
          <w:b w:val="0"/>
        </w:rPr>
        <w:t>prepared in accordance with ITB12.</w:t>
      </w:r>
      <w:proofErr w:type="gramStart"/>
      <w:r w:rsidRPr="00D5087F">
        <w:rPr>
          <w:rFonts w:ascii="Segoe UI Symbol" w:hAnsi="Segoe UI Symbol"/>
          <w:b w:val="0"/>
        </w:rPr>
        <w:t>1;</w:t>
      </w:r>
      <w:proofErr w:type="gramEnd"/>
    </w:p>
    <w:p w14:paraId="6D071045"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Price Schedules </w:t>
      </w:r>
      <w:r w:rsidRPr="00D5087F">
        <w:rPr>
          <w:rFonts w:ascii="Segoe UI Symbol" w:hAnsi="Segoe UI Symbol"/>
          <w:b w:val="0"/>
        </w:rPr>
        <w:t xml:space="preserve">completed in accordance with ITB 12 and ITB </w:t>
      </w:r>
      <w:proofErr w:type="gramStart"/>
      <w:r w:rsidRPr="00D5087F">
        <w:rPr>
          <w:rFonts w:ascii="Segoe UI Symbol" w:hAnsi="Segoe UI Symbol"/>
          <w:b w:val="0"/>
        </w:rPr>
        <w:t>17;</w:t>
      </w:r>
      <w:proofErr w:type="gramEnd"/>
    </w:p>
    <w:p w14:paraId="43080D45"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Bid Security </w:t>
      </w:r>
      <w:r w:rsidRPr="00D5087F">
        <w:rPr>
          <w:rFonts w:ascii="Segoe UI Symbol" w:hAnsi="Segoe UI Symbol"/>
          <w:b w:val="0"/>
        </w:rPr>
        <w:t>or</w:t>
      </w:r>
      <w:r w:rsidRPr="00D5087F">
        <w:rPr>
          <w:rFonts w:ascii="Segoe UI Symbol" w:hAnsi="Segoe UI Symbol"/>
        </w:rPr>
        <w:t xml:space="preserve"> Bid Securing Declaration, </w:t>
      </w:r>
      <w:r w:rsidRPr="00D5087F">
        <w:rPr>
          <w:rFonts w:ascii="Segoe UI Symbol" w:hAnsi="Segoe UI Symbol"/>
          <w:b w:val="0"/>
        </w:rPr>
        <w:t xml:space="preserve">in accordance with ITB </w:t>
      </w:r>
      <w:proofErr w:type="gramStart"/>
      <w:r w:rsidRPr="00D5087F">
        <w:rPr>
          <w:rFonts w:ascii="Segoe UI Symbol" w:hAnsi="Segoe UI Symbol"/>
          <w:b w:val="0"/>
        </w:rPr>
        <w:t>20;</w:t>
      </w:r>
      <w:proofErr w:type="gramEnd"/>
    </w:p>
    <w:p w14:paraId="26F1E09E"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Technical Bid of Base </w:t>
      </w:r>
      <w:proofErr w:type="gramStart"/>
      <w:r w:rsidRPr="00D5087F">
        <w:rPr>
          <w:rFonts w:ascii="Segoe UI Symbol" w:hAnsi="Segoe UI Symbol"/>
        </w:rPr>
        <w:t>Bid;</w:t>
      </w:r>
      <w:proofErr w:type="gramEnd"/>
    </w:p>
    <w:p w14:paraId="2842CAFE"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rPr>
      </w:pPr>
      <w:r w:rsidRPr="00D5087F">
        <w:rPr>
          <w:rFonts w:ascii="Segoe UI Symbol" w:hAnsi="Segoe UI Symbol"/>
        </w:rPr>
        <w:t xml:space="preserve">Commercial Terms and </w:t>
      </w:r>
      <w:proofErr w:type="gramStart"/>
      <w:r w:rsidRPr="00D5087F">
        <w:rPr>
          <w:rFonts w:ascii="Segoe UI Symbol" w:hAnsi="Segoe UI Symbol"/>
        </w:rPr>
        <w:t>Conditions;</w:t>
      </w:r>
      <w:proofErr w:type="gramEnd"/>
    </w:p>
    <w:p w14:paraId="25723197"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Alternative Technical Bid</w:t>
      </w:r>
      <w:r w:rsidRPr="00D5087F">
        <w:rPr>
          <w:rFonts w:ascii="Segoe UI Symbol" w:hAnsi="Segoe UI Symbol"/>
          <w:b w:val="0"/>
        </w:rPr>
        <w:t xml:space="preserve">, if permissible, in accordance with ITB </w:t>
      </w:r>
      <w:proofErr w:type="gramStart"/>
      <w:r w:rsidRPr="00D5087F">
        <w:rPr>
          <w:rFonts w:ascii="Segoe UI Symbol" w:hAnsi="Segoe UI Symbol"/>
          <w:b w:val="0"/>
        </w:rPr>
        <w:t>13;</w:t>
      </w:r>
      <w:proofErr w:type="gramEnd"/>
    </w:p>
    <w:p w14:paraId="28E533FD"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Authorization: </w:t>
      </w:r>
      <w:r w:rsidRPr="00D5087F">
        <w:rPr>
          <w:rFonts w:ascii="Segoe UI Symbol" w:hAnsi="Segoe UI Symbol"/>
          <w:b w:val="0"/>
        </w:rPr>
        <w:t xml:space="preserve">written confirmation authorizing the signatory of the Bid to commit the Bidder, in accordance with ITB </w:t>
      </w:r>
      <w:proofErr w:type="gramStart"/>
      <w:r w:rsidRPr="00D5087F">
        <w:rPr>
          <w:rFonts w:ascii="Segoe UI Symbol" w:hAnsi="Segoe UI Symbol"/>
          <w:b w:val="0"/>
        </w:rPr>
        <w:t>21.3;</w:t>
      </w:r>
      <w:proofErr w:type="gramEnd"/>
    </w:p>
    <w:p w14:paraId="7C084B58"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Eligibility of Plant and Installation Services: </w:t>
      </w:r>
      <w:r w:rsidRPr="00D5087F">
        <w:rPr>
          <w:rFonts w:ascii="Segoe UI Symbol" w:hAnsi="Segoe UI Symbol"/>
          <w:b w:val="0"/>
        </w:rPr>
        <w:t xml:space="preserve">documentary evidence established in accordance with ITB 14.1 that the Plant and Installation Services offered by the Bidder in its Bid or in any alternative Bid, if permitted, are </w:t>
      </w:r>
      <w:proofErr w:type="gramStart"/>
      <w:r w:rsidRPr="00D5087F">
        <w:rPr>
          <w:rFonts w:ascii="Segoe UI Symbol" w:hAnsi="Segoe UI Symbol"/>
          <w:b w:val="0"/>
        </w:rPr>
        <w:t>eligible;</w:t>
      </w:r>
      <w:proofErr w:type="gramEnd"/>
    </w:p>
    <w:p w14:paraId="653F7863"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Bidder’s Eligibility and Qualifications: </w:t>
      </w:r>
      <w:r w:rsidRPr="00D5087F">
        <w:rPr>
          <w:rFonts w:ascii="Segoe UI Symbol" w:hAnsi="Segoe UI Symbol"/>
          <w:b w:val="0"/>
        </w:rPr>
        <w:t xml:space="preserve">documentary evidence in accordance with ITB 15.1 establishing the Bidder’s eligibility and qualifications to perform the Contract if its Bid is </w:t>
      </w:r>
      <w:proofErr w:type="gramStart"/>
      <w:r w:rsidRPr="00D5087F">
        <w:rPr>
          <w:rFonts w:ascii="Segoe UI Symbol" w:hAnsi="Segoe UI Symbol"/>
          <w:b w:val="0"/>
        </w:rPr>
        <w:t>accepted;</w:t>
      </w:r>
      <w:proofErr w:type="gramEnd"/>
    </w:p>
    <w:p w14:paraId="4EFA4CE6"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 xml:space="preserve">Conformity: </w:t>
      </w:r>
      <w:r w:rsidRPr="00D5087F">
        <w:rPr>
          <w:rFonts w:ascii="Segoe UI Symbol" w:hAnsi="Segoe UI Symbol"/>
          <w:b w:val="0"/>
        </w:rPr>
        <w:t xml:space="preserve">documentary evidence in accordance </w:t>
      </w:r>
      <w:proofErr w:type="gramStart"/>
      <w:r w:rsidRPr="00D5087F">
        <w:rPr>
          <w:rFonts w:ascii="Segoe UI Symbol" w:hAnsi="Segoe UI Symbol"/>
          <w:b w:val="0"/>
        </w:rPr>
        <w:t>to</w:t>
      </w:r>
      <w:proofErr w:type="gramEnd"/>
      <w:r w:rsidRPr="00D5087F">
        <w:rPr>
          <w:rFonts w:ascii="Segoe UI Symbol" w:hAnsi="Segoe UI Symbol"/>
          <w:b w:val="0"/>
        </w:rPr>
        <w:t xml:space="preserve"> ITB 16, ITB </w:t>
      </w:r>
      <w:proofErr w:type="gramStart"/>
      <w:r w:rsidRPr="00D5087F">
        <w:rPr>
          <w:rFonts w:ascii="Segoe UI Symbol" w:hAnsi="Segoe UI Symbol"/>
          <w:b w:val="0"/>
        </w:rPr>
        <w:t>30  and</w:t>
      </w:r>
      <w:proofErr w:type="gramEnd"/>
      <w:r w:rsidRPr="00D5087F">
        <w:rPr>
          <w:rFonts w:ascii="Segoe UI Symbol" w:hAnsi="Segoe UI Symbol"/>
          <w:b w:val="0"/>
        </w:rPr>
        <w:t xml:space="preserve"> ITB 31, </w:t>
      </w:r>
      <w:r w:rsidRPr="00D5087F">
        <w:rPr>
          <w:rFonts w:ascii="Segoe UI Symbol" w:hAnsi="Segoe UI Symbol"/>
          <w:b w:val="0"/>
          <w:noProof/>
        </w:rPr>
        <w:t xml:space="preserve">and in support of above sub-paragraphs (d) and (e) of  ITB 11.1, as necessary, to eshtablish </w:t>
      </w:r>
      <w:r w:rsidRPr="00D5087F">
        <w:rPr>
          <w:rFonts w:ascii="Segoe UI Symbol" w:hAnsi="Segoe UI Symbol"/>
          <w:b w:val="0"/>
        </w:rPr>
        <w:t xml:space="preserve">that the Plant and Installation Services, and Terms and Conditions of the bid offered by the Bidder conform to the requirements and provisions of the bidding </w:t>
      </w:r>
      <w:proofErr w:type="gramStart"/>
      <w:r w:rsidRPr="00D5087F">
        <w:rPr>
          <w:rFonts w:ascii="Segoe UI Symbol" w:hAnsi="Segoe UI Symbol"/>
          <w:b w:val="0"/>
        </w:rPr>
        <w:t>document;</w:t>
      </w:r>
      <w:proofErr w:type="gramEnd"/>
    </w:p>
    <w:p w14:paraId="7364F2B6"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Subcontractors</w:t>
      </w:r>
      <w:r w:rsidRPr="00D5087F">
        <w:rPr>
          <w:rFonts w:ascii="Segoe UI Symbol" w:hAnsi="Segoe UI Symbol"/>
          <w:b w:val="0"/>
        </w:rPr>
        <w:t>: list of subcontractors in accordance with ITB 16.2; and</w:t>
      </w:r>
    </w:p>
    <w:p w14:paraId="02C0242F" w14:textId="77777777" w:rsidR="00CF3DAF" w:rsidRPr="00D5087F" w:rsidRDefault="00CF3DAF" w:rsidP="00565B8F">
      <w:pPr>
        <w:pStyle w:val="P3Header1-Clauses"/>
        <w:numPr>
          <w:ilvl w:val="0"/>
          <w:numId w:val="20"/>
        </w:numPr>
        <w:tabs>
          <w:tab w:val="num" w:pos="1296"/>
        </w:tabs>
        <w:spacing w:after="200"/>
        <w:ind w:left="1152" w:right="0" w:hanging="576"/>
        <w:jc w:val="both"/>
        <w:rPr>
          <w:rFonts w:ascii="Segoe UI Symbol" w:hAnsi="Segoe UI Symbol"/>
          <w:b w:val="0"/>
        </w:rPr>
      </w:pPr>
      <w:r w:rsidRPr="00D5087F">
        <w:rPr>
          <w:rFonts w:ascii="Segoe UI Symbol" w:hAnsi="Segoe UI Symbol"/>
        </w:rPr>
        <w:t>any</w:t>
      </w:r>
      <w:r w:rsidRPr="00D5087F">
        <w:rPr>
          <w:rFonts w:ascii="Segoe UI Symbol" w:hAnsi="Segoe UI Symbol"/>
          <w:b w:val="0"/>
        </w:rPr>
        <w:t xml:space="preserve"> other document required </w:t>
      </w:r>
      <w:r w:rsidRPr="00D5087F">
        <w:rPr>
          <w:rFonts w:ascii="Segoe UI Symbol" w:hAnsi="Segoe UI Symbol"/>
        </w:rPr>
        <w:t>in the BDS</w:t>
      </w:r>
      <w:r w:rsidRPr="00D5087F">
        <w:rPr>
          <w:rFonts w:ascii="Segoe UI Symbol" w:hAnsi="Segoe UI Symbol"/>
          <w:b w:val="0"/>
        </w:rPr>
        <w:t>.</w:t>
      </w:r>
    </w:p>
    <w:p w14:paraId="2038E07D" w14:textId="77777777" w:rsidR="00CF3DAF" w:rsidRPr="00D5087F" w:rsidRDefault="00CF3DAF" w:rsidP="00565B8F">
      <w:pPr>
        <w:pStyle w:val="P3Header1-Clauses"/>
        <w:numPr>
          <w:ilvl w:val="1"/>
          <w:numId w:val="44"/>
        </w:numPr>
        <w:spacing w:after="200"/>
        <w:ind w:right="0"/>
        <w:jc w:val="both"/>
        <w:rPr>
          <w:rFonts w:ascii="Segoe UI Symbol" w:hAnsi="Segoe UI Symbol"/>
          <w:b w:val="0"/>
        </w:rPr>
      </w:pPr>
      <w:r w:rsidRPr="00D5087F">
        <w:rPr>
          <w:rFonts w:ascii="Segoe UI Symbol" w:hAnsi="Segoe UI Symbol"/>
          <w:b w:val="0"/>
        </w:rPr>
        <w:t xml:space="preserve">In addition to the requirements under ITB 11.1, Bids submitted by a JV shall include a copy of the Joint Venture Agreement </w:t>
      </w:r>
      <w:proofErr w:type="gramStart"/>
      <w:r w:rsidRPr="00D5087F">
        <w:rPr>
          <w:rFonts w:ascii="Segoe UI Symbol" w:hAnsi="Segoe UI Symbol"/>
          <w:b w:val="0"/>
        </w:rPr>
        <w:t>entered into</w:t>
      </w:r>
      <w:proofErr w:type="gramEnd"/>
      <w:r w:rsidRPr="00D5087F">
        <w:rPr>
          <w:rFonts w:ascii="Segoe UI Symbol" w:hAnsi="Segoe UI Symbol"/>
          <w:b w:val="0"/>
        </w:rPr>
        <w:t xml:space="preserve"> by all members. Alternatively, a letter of intent to execute a Joint Venture Agreement in the event of a successful Bid shall be signed by all members and submitted with the Bid, together with a copy of the proposed Agreement.</w:t>
      </w:r>
    </w:p>
    <w:p w14:paraId="4108E4D8" w14:textId="36F91390" w:rsidR="00CF3DAF" w:rsidRPr="00D5087F" w:rsidRDefault="00CF3DAF" w:rsidP="00565B8F">
      <w:pPr>
        <w:pStyle w:val="P3Header1-Clauses"/>
        <w:numPr>
          <w:ilvl w:val="1"/>
          <w:numId w:val="44"/>
        </w:numPr>
        <w:spacing w:after="200"/>
        <w:ind w:right="0"/>
        <w:jc w:val="both"/>
        <w:rPr>
          <w:rFonts w:ascii="Segoe UI Symbol" w:hAnsi="Segoe UI Symbol"/>
          <w:b w:val="0"/>
        </w:rPr>
      </w:pPr>
      <w:r w:rsidRPr="00D5087F">
        <w:rPr>
          <w:rFonts w:ascii="Segoe UI Symbol" w:hAnsi="Segoe UI Symbol"/>
          <w:b w:val="0"/>
        </w:rPr>
        <w:t>The Bidder shall furnish in the Letter of Bid information on commissions and gratuities, if any, paid or to be paid to agents or any other party relating to this Bid</w:t>
      </w:r>
      <w:r w:rsidR="00DC3B71">
        <w:rPr>
          <w:rFonts w:ascii="Segoe UI Symbol" w:hAnsi="Segoe UI Symbol"/>
          <w:b w:val="0"/>
        </w:rPr>
        <w:t>.</w:t>
      </w:r>
    </w:p>
    <w:p w14:paraId="0D3FFD40"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2" w:name="_Toc198249722"/>
      <w:r w:rsidRPr="00D5087F">
        <w:rPr>
          <w:rFonts w:ascii="Segoe UI Symbol" w:hAnsi="Segoe UI Symbol"/>
          <w:b/>
          <w:bCs/>
          <w:i w:val="0"/>
          <w:iCs/>
          <w:noProof/>
          <w:color w:val="0070C0"/>
          <w:sz w:val="24"/>
          <w:szCs w:val="24"/>
        </w:rPr>
        <w:lastRenderedPageBreak/>
        <w:t>Letter of Bid and Price Schedules</w:t>
      </w:r>
      <w:bookmarkEnd w:id="42"/>
    </w:p>
    <w:p w14:paraId="6AE33E5D" w14:textId="61834352" w:rsidR="00CF3DAF" w:rsidRPr="00D5087F" w:rsidRDefault="00CF3DAF" w:rsidP="00565B8F">
      <w:pPr>
        <w:pStyle w:val="S1-subpara"/>
        <w:numPr>
          <w:ilvl w:val="1"/>
          <w:numId w:val="45"/>
        </w:numPr>
        <w:ind w:right="0"/>
        <w:rPr>
          <w:rFonts w:ascii="Segoe UI Symbol" w:hAnsi="Segoe UI Symbol"/>
        </w:rPr>
      </w:pPr>
      <w:r w:rsidRPr="00D5087F">
        <w:rPr>
          <w:rFonts w:ascii="Segoe UI Symbol" w:hAnsi="Segoe UI Symbol"/>
        </w:rPr>
        <w:t xml:space="preserve">The Letter of Bid and Price Schedules shall be prepared, using the relevant forms furnished in Section IV, Bidding Forms. The forms must be completed as instructed in each form without any alterations to the text, and no substitutes shall be accepted except as provided under ITB 21.3. All blank spaces shall be </w:t>
      </w:r>
      <w:proofErr w:type="gramStart"/>
      <w:r w:rsidRPr="00D5087F">
        <w:rPr>
          <w:rFonts w:ascii="Segoe UI Symbol" w:hAnsi="Segoe UI Symbol"/>
        </w:rPr>
        <w:t>filled in</w:t>
      </w:r>
      <w:proofErr w:type="gramEnd"/>
      <w:r w:rsidRPr="00D5087F">
        <w:rPr>
          <w:rFonts w:ascii="Segoe UI Symbol" w:hAnsi="Segoe UI Symbol"/>
        </w:rPr>
        <w:t xml:space="preserve"> with the information requested.</w:t>
      </w:r>
    </w:p>
    <w:p w14:paraId="2ADC65E1"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3" w:name="_Toc198249723"/>
      <w:r w:rsidRPr="00D5087F">
        <w:rPr>
          <w:rFonts w:ascii="Segoe UI Symbol" w:hAnsi="Segoe UI Symbol"/>
          <w:b/>
          <w:bCs/>
          <w:i w:val="0"/>
          <w:iCs/>
          <w:noProof/>
          <w:color w:val="0070C0"/>
          <w:sz w:val="24"/>
          <w:szCs w:val="24"/>
        </w:rPr>
        <w:t>Alternative Bids</w:t>
      </w:r>
      <w:bookmarkEnd w:id="43"/>
    </w:p>
    <w:p w14:paraId="643D3863" w14:textId="77777777" w:rsidR="00CF3DAF" w:rsidRPr="00D5087F" w:rsidRDefault="00CF3DAF" w:rsidP="00565B8F">
      <w:pPr>
        <w:pStyle w:val="S1-subpara"/>
        <w:numPr>
          <w:ilvl w:val="1"/>
          <w:numId w:val="46"/>
        </w:numPr>
        <w:tabs>
          <w:tab w:val="left" w:pos="4687"/>
        </w:tabs>
        <w:ind w:right="0"/>
        <w:rPr>
          <w:rFonts w:ascii="Segoe UI Symbol" w:hAnsi="Segoe UI Symbol"/>
        </w:rPr>
      </w:pPr>
      <w:r w:rsidRPr="00D5087F">
        <w:rPr>
          <w:rFonts w:ascii="Segoe UI Symbol" w:hAnsi="Segoe UI Symbol"/>
        </w:rPr>
        <w:t>Unless otherwise specified</w:t>
      </w:r>
      <w:r w:rsidRPr="00D5087F">
        <w:rPr>
          <w:rFonts w:ascii="Segoe UI Symbol" w:hAnsi="Segoe UI Symbol"/>
          <w:b/>
        </w:rPr>
        <w:t xml:space="preserve"> in the BDS</w:t>
      </w:r>
      <w:r w:rsidRPr="00D5087F">
        <w:rPr>
          <w:rFonts w:ascii="Segoe UI Symbol" w:hAnsi="Segoe UI Symbol"/>
        </w:rPr>
        <w:t>, alternative Bids shall not be considered. If Alternative Bids are permitted, the BDS shall specify which of the following ITB (s) namely, ITB 13.2, ITB 13.3 or ITB 13.4 shall be considered.</w:t>
      </w:r>
    </w:p>
    <w:p w14:paraId="1BA90B07" w14:textId="77777777" w:rsidR="00CF3DAF" w:rsidRPr="00D5087F" w:rsidRDefault="00CF3DAF" w:rsidP="00565B8F">
      <w:pPr>
        <w:pStyle w:val="S1-subpara"/>
        <w:numPr>
          <w:ilvl w:val="1"/>
          <w:numId w:val="46"/>
        </w:numPr>
        <w:tabs>
          <w:tab w:val="left" w:pos="4687"/>
        </w:tabs>
        <w:ind w:right="0"/>
        <w:rPr>
          <w:rFonts w:ascii="Segoe UI Symbol" w:hAnsi="Segoe UI Symbol"/>
        </w:rPr>
      </w:pPr>
      <w:r w:rsidRPr="00D5087F">
        <w:rPr>
          <w:rFonts w:ascii="Segoe UI Symbol" w:hAnsi="Segoe UI Symbol"/>
        </w:rPr>
        <w:t xml:space="preserve">When alternatives to the Time Schedule are explicitly invited, a statement to that effect will be included </w:t>
      </w:r>
      <w:r w:rsidRPr="00D5087F">
        <w:rPr>
          <w:rFonts w:ascii="Segoe UI Symbol" w:hAnsi="Segoe UI Symbol"/>
          <w:b/>
        </w:rPr>
        <w:t>in the BDS</w:t>
      </w:r>
      <w:r w:rsidRPr="00D5087F">
        <w:rPr>
          <w:rFonts w:ascii="Segoe UI Symbol" w:hAnsi="Segoe UI Symbol"/>
        </w:rPr>
        <w:t>, and the method of evaluating different time schedules will be described in Section III, Evaluation and Qualification Criteria.</w:t>
      </w:r>
    </w:p>
    <w:p w14:paraId="3F18D5F2" w14:textId="03BA9AB4" w:rsidR="00CF3DAF" w:rsidRPr="00D5087F" w:rsidRDefault="00CF3DAF" w:rsidP="00565B8F">
      <w:pPr>
        <w:pStyle w:val="S1-subpara"/>
        <w:numPr>
          <w:ilvl w:val="1"/>
          <w:numId w:val="46"/>
        </w:numPr>
        <w:ind w:right="0"/>
        <w:rPr>
          <w:rFonts w:ascii="Segoe UI Symbol" w:hAnsi="Segoe UI Symbol"/>
        </w:rPr>
      </w:pPr>
      <w:r w:rsidRPr="00D5087F">
        <w:rPr>
          <w:rFonts w:ascii="Segoe UI Symbol" w:hAnsi="Segoe UI Symbol"/>
        </w:rPr>
        <w:t>Except as provided under ITB 13.4 below, and if permitted under BDS, Bidders wishing to offer technical alternatives to the Employer’s requirements as described in the bidding document must also provide: (</w:t>
      </w:r>
      <w:proofErr w:type="spellStart"/>
      <w:r w:rsidRPr="00D5087F">
        <w:rPr>
          <w:rFonts w:ascii="Segoe UI Symbol" w:hAnsi="Segoe UI Symbol"/>
        </w:rPr>
        <w:t>i</w:t>
      </w:r>
      <w:proofErr w:type="spellEnd"/>
      <w:r w:rsidRPr="00D5087F">
        <w:rPr>
          <w:rFonts w:ascii="Segoe UI Symbol" w:hAnsi="Segoe UI Symbol"/>
        </w:rPr>
        <w:t>) a price at which they are prepared to offer a Plant meeting the Employer’s requirements; and (ii) 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Bidder with the Lowest Evaluated Bid conforming to the basic technical requirements shall be considered by the Employer.</w:t>
      </w:r>
    </w:p>
    <w:p w14:paraId="36D48CEA" w14:textId="77777777" w:rsidR="00CF3DAF" w:rsidRPr="00D5087F" w:rsidRDefault="00CF3DAF" w:rsidP="00565B8F">
      <w:pPr>
        <w:pStyle w:val="S1-subpara"/>
        <w:numPr>
          <w:ilvl w:val="1"/>
          <w:numId w:val="46"/>
        </w:numPr>
        <w:ind w:right="0"/>
        <w:rPr>
          <w:rFonts w:ascii="Segoe UI Symbol" w:hAnsi="Segoe UI Symbol"/>
        </w:rPr>
      </w:pPr>
      <w:r w:rsidRPr="00D5087F">
        <w:rPr>
          <w:rFonts w:ascii="Segoe UI Symbol" w:hAnsi="Segoe UI Symbol"/>
          <w:noProof/>
        </w:rPr>
        <w:t xml:space="preserve">When Bidders are invited </w:t>
      </w:r>
      <w:r w:rsidRPr="00D5087F">
        <w:rPr>
          <w:rFonts w:ascii="Segoe UI Symbol" w:hAnsi="Segoe UI Symbol"/>
          <w:b/>
          <w:noProof/>
        </w:rPr>
        <w:t xml:space="preserve">in the BDS </w:t>
      </w:r>
      <w:r w:rsidRPr="00D5087F">
        <w:rPr>
          <w:rFonts w:ascii="Segoe UI Symbol" w:hAnsi="Segoe UI Symbol"/>
          <w:noProof/>
        </w:rPr>
        <w:t xml:space="preserve">to submit alternative technical solutions for specified parts of the facilities, such parts </w:t>
      </w:r>
      <w:r w:rsidRPr="00D5087F">
        <w:rPr>
          <w:rStyle w:val="StyleHeader2-SubClausesBoldChar"/>
          <w:rFonts w:ascii="Segoe UI Symbol" w:hAnsi="Segoe UI Symbol"/>
          <w:b w:val="0"/>
          <w:color w:val="000000" w:themeColor="text1"/>
          <w:lang w:val="en-US"/>
        </w:rPr>
        <w:t>will be identified</w:t>
      </w:r>
      <w:r w:rsidRPr="00D5087F">
        <w:rPr>
          <w:rStyle w:val="StyleHeader2-SubClausesBoldChar"/>
          <w:rFonts w:ascii="Segoe UI Symbol" w:hAnsi="Segoe UI Symbol"/>
          <w:color w:val="000000" w:themeColor="text1"/>
          <w:lang w:val="en-US"/>
        </w:rPr>
        <w:t xml:space="preserve"> in the BDS</w:t>
      </w:r>
      <w:r w:rsidRPr="00D5087F">
        <w:rPr>
          <w:rFonts w:ascii="Segoe UI Symbol" w:hAnsi="Segoe UI Symbol"/>
          <w:color w:val="000000" w:themeColor="text1"/>
        </w:rPr>
        <w:t xml:space="preserve">, </w:t>
      </w:r>
      <w:r w:rsidRPr="00D5087F">
        <w:rPr>
          <w:rFonts w:ascii="Segoe UI Symbol" w:hAnsi="Segoe UI Symbol"/>
          <w:noProof/>
        </w:rPr>
        <w:t xml:space="preserve">and described in Section VII, Employer’s Requirements. </w:t>
      </w:r>
      <w:r w:rsidRPr="00D5087F">
        <w:rPr>
          <w:rFonts w:ascii="Segoe UI Symbol" w:hAnsi="Segoe UI Symbol"/>
        </w:rPr>
        <w:t xml:space="preserve">The method for their evaluation will be stipulated in Section </w:t>
      </w:r>
      <w:r w:rsidRPr="00D5087F">
        <w:rPr>
          <w:rStyle w:val="StyleHeader2-SubClausesItalicChar"/>
          <w:rFonts w:ascii="Segoe UI Symbol" w:hAnsi="Segoe UI Symbol"/>
          <w:i w:val="0"/>
        </w:rPr>
        <w:t>III,</w:t>
      </w:r>
      <w:r w:rsidRPr="00D5087F">
        <w:rPr>
          <w:rFonts w:ascii="Segoe UI Symbol" w:hAnsi="Segoe UI Symbol"/>
          <w:i/>
          <w:iCs/>
        </w:rPr>
        <w:t xml:space="preserve"> </w:t>
      </w:r>
      <w:r w:rsidRPr="00D5087F">
        <w:rPr>
          <w:rFonts w:ascii="Segoe UI Symbol" w:hAnsi="Segoe UI Symbol"/>
        </w:rPr>
        <w:t>Evaluation and Qualification Criteria.</w:t>
      </w:r>
    </w:p>
    <w:p w14:paraId="132ECB58"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4" w:name="_Toc198249724"/>
      <w:r w:rsidRPr="00D5087F">
        <w:rPr>
          <w:rFonts w:ascii="Segoe UI Symbol" w:hAnsi="Segoe UI Symbol"/>
          <w:b/>
          <w:bCs/>
          <w:i w:val="0"/>
          <w:iCs/>
          <w:noProof/>
          <w:color w:val="0070C0"/>
          <w:sz w:val="24"/>
          <w:szCs w:val="24"/>
        </w:rPr>
        <w:t>Documents Establishing the Eligibility of the Plant and Equipment, their  Installation and Other Services</w:t>
      </w:r>
      <w:bookmarkEnd w:id="44"/>
    </w:p>
    <w:p w14:paraId="053BBCC0" w14:textId="5378AF0F" w:rsidR="00CF3DAF" w:rsidRDefault="00CF3DAF" w:rsidP="00565B8F">
      <w:pPr>
        <w:pStyle w:val="S1-subpara"/>
        <w:numPr>
          <w:ilvl w:val="1"/>
          <w:numId w:val="47"/>
        </w:numPr>
        <w:ind w:right="0"/>
        <w:rPr>
          <w:rFonts w:ascii="Segoe UI Symbol" w:hAnsi="Segoe UI Symbol"/>
        </w:rPr>
      </w:pPr>
      <w:r w:rsidRPr="00D5087F">
        <w:rPr>
          <w:rFonts w:ascii="Segoe UI Symbol" w:hAnsi="Segoe UI Symbol"/>
        </w:rPr>
        <w:t>To establish the eligibility of the Plant and Equipment, their Installation and other Services performed under the contract, in accordance with ITB 5, Bidders shall complete the Letter of Bid, and country of origin declarations in the Price Schedule Forms, included in Section IV, Bidding Forms.</w:t>
      </w:r>
    </w:p>
    <w:p w14:paraId="57E0A565" w14:textId="77777777" w:rsidR="005C7A44" w:rsidRPr="00D5087F" w:rsidRDefault="005C7A44" w:rsidP="005C7A44">
      <w:pPr>
        <w:pStyle w:val="S1-subpara"/>
        <w:numPr>
          <w:ilvl w:val="0"/>
          <w:numId w:val="0"/>
        </w:numPr>
        <w:ind w:left="576" w:right="0"/>
        <w:rPr>
          <w:rFonts w:ascii="Segoe UI Symbol" w:hAnsi="Segoe UI Symbol"/>
        </w:rPr>
      </w:pPr>
    </w:p>
    <w:p w14:paraId="5FC4B3B1"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5" w:name="_Toc198249725"/>
      <w:r w:rsidRPr="00D5087F">
        <w:rPr>
          <w:rFonts w:ascii="Segoe UI Symbol" w:hAnsi="Segoe UI Symbol"/>
          <w:b/>
          <w:bCs/>
          <w:i w:val="0"/>
          <w:iCs/>
          <w:noProof/>
          <w:color w:val="0070C0"/>
          <w:sz w:val="24"/>
          <w:szCs w:val="24"/>
        </w:rPr>
        <w:lastRenderedPageBreak/>
        <w:t>Documents Establishing the Eligibility and Qualifications of the Bidder including proposed subcontractors and manufacturers</w:t>
      </w:r>
      <w:bookmarkEnd w:id="45"/>
    </w:p>
    <w:p w14:paraId="182E7202" w14:textId="77777777" w:rsidR="00CF3DAF" w:rsidRPr="00D5087F" w:rsidRDefault="00CF3DAF" w:rsidP="00565B8F">
      <w:pPr>
        <w:pStyle w:val="S1-subpara"/>
        <w:numPr>
          <w:ilvl w:val="1"/>
          <w:numId w:val="48"/>
        </w:numPr>
        <w:ind w:left="576" w:right="0" w:hanging="576"/>
        <w:rPr>
          <w:rFonts w:ascii="Segoe UI Symbol" w:hAnsi="Segoe UI Symbol"/>
        </w:rPr>
      </w:pPr>
      <w:r w:rsidRPr="00D5087F">
        <w:rPr>
          <w:rFonts w:ascii="Segoe UI Symbol" w:hAnsi="Segoe UI Symbol"/>
        </w:rPr>
        <w:t>To establish its eligibility and qualifications to perform the Contract in accordance with Section III, Evaluation and Qualification Criteria, the Bidder shall complete the Letter of Bid and provide all documentation and information with respect to the Bidder, its subcontractors, specialized subcontractors and/or manufacturers proposed in the bid including those as requested in the corresponding forms included in Section IV, Bidding Forms.</w:t>
      </w:r>
    </w:p>
    <w:p w14:paraId="32271649"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6" w:name="_Toc198249726"/>
      <w:r w:rsidRPr="00D5087F">
        <w:rPr>
          <w:rFonts w:ascii="Segoe UI Symbol" w:hAnsi="Segoe UI Symbol"/>
          <w:b/>
          <w:bCs/>
          <w:i w:val="0"/>
          <w:iCs/>
          <w:noProof/>
          <w:color w:val="0070C0"/>
          <w:sz w:val="24"/>
          <w:szCs w:val="24"/>
        </w:rPr>
        <w:t>Documents Establishing the Conformity of the Plant and  Installation Services</w:t>
      </w:r>
      <w:bookmarkEnd w:id="46"/>
    </w:p>
    <w:p w14:paraId="208ECCB5" w14:textId="77777777" w:rsidR="00CF3DAF" w:rsidRPr="00D5087F" w:rsidRDefault="00CF3DAF" w:rsidP="00565B8F">
      <w:pPr>
        <w:pStyle w:val="S1-subpara"/>
        <w:numPr>
          <w:ilvl w:val="1"/>
          <w:numId w:val="49"/>
        </w:numPr>
        <w:ind w:left="576" w:right="0" w:hanging="576"/>
        <w:rPr>
          <w:rFonts w:ascii="Segoe UI Symbol" w:hAnsi="Segoe UI Symbol"/>
        </w:rPr>
      </w:pPr>
      <w:r w:rsidRPr="00D5087F">
        <w:rPr>
          <w:rFonts w:ascii="Segoe UI Symbol" w:hAnsi="Segoe UI Symbol"/>
        </w:rPr>
        <w:t xml:space="preserve">The Bidder shall furnish the information stipulated in Section IV, Bidding Forms in sufficient detail to demonstrate substantial responsiveness of the Bidders’ proposal to the work requirements and the completion time.  </w:t>
      </w:r>
      <w:r w:rsidRPr="00D5087F">
        <w:rPr>
          <w:rFonts w:ascii="Segoe UI Symbol" w:hAnsi="Segoe UI Symbol"/>
          <w:noProof/>
        </w:rPr>
        <w:t>The Bidder shall furnish details of the technical specifications proposed in the Technical part of the Bid including all relevant technical information requested by the Employer, functional guarantees, standards, codes, etc. as applicable, and details of any deviations, reservations,  omissions or exceptions in the Technical Bid form included in Section IV.</w:t>
      </w:r>
      <w:r w:rsidRPr="00D5087F">
        <w:rPr>
          <w:rFonts w:ascii="Segoe UI Symbol" w:hAnsi="Segoe UI Symbol"/>
        </w:rPr>
        <w:t xml:space="preserve">  The Bidder shall demonstrate </w:t>
      </w:r>
      <w:r w:rsidRPr="00D5087F">
        <w:rPr>
          <w:rFonts w:ascii="Segoe UI Symbol" w:hAnsi="Segoe UI Symbol"/>
          <w:noProof/>
        </w:rPr>
        <w:t>substantial responsiveness with required technical specifications of the Plant and Installation and no change in substance will be permitted after bid opening regardless of any replacement of a subcontractor or manufacturer determined unacceptable as provided under ITB 39.</w:t>
      </w:r>
    </w:p>
    <w:p w14:paraId="214FFB98" w14:textId="77777777" w:rsidR="00CF3DAF" w:rsidRPr="00D5087F" w:rsidRDefault="00CF3DAF" w:rsidP="00565B8F">
      <w:pPr>
        <w:pStyle w:val="S1-subpara"/>
        <w:numPr>
          <w:ilvl w:val="1"/>
          <w:numId w:val="49"/>
        </w:numPr>
        <w:ind w:left="576" w:right="0" w:hanging="576"/>
        <w:rPr>
          <w:rFonts w:ascii="Segoe UI Symbol" w:hAnsi="Segoe UI Symbol"/>
        </w:rPr>
      </w:pPr>
      <w:r w:rsidRPr="00D5087F">
        <w:rPr>
          <w:rFonts w:ascii="Segoe UI Symbol" w:hAnsi="Segoe UI Symbol"/>
        </w:rPr>
        <w:t xml:space="preserve">For major items of Plant and Installation Services as listed by the Employer in Section III, Evaluation and Qualification Criteria, which the Bidder intends to purchase or subcontract, the Bidder shall give details of the name and nationality of the proposed Subcontractors, including manufacturers, for each of those items </w:t>
      </w:r>
      <w:r w:rsidRPr="00D5087F">
        <w:rPr>
          <w:rFonts w:ascii="Segoe UI Symbol" w:hAnsi="Segoe UI Symbol"/>
          <w:noProof/>
        </w:rPr>
        <w:t>at the option of the Bidder, one or more than one firm for each item</w:t>
      </w:r>
      <w:r w:rsidRPr="00D5087F">
        <w:rPr>
          <w:rFonts w:ascii="Segoe UI Symbol" w:hAnsi="Segoe UI Symbol"/>
        </w:rPr>
        <w:t>. In addition, the Bidder shall include in its Bid information and supporting documentation establishing conformity and compliance with the technical requirements specified by the Employer for these items including the qualification information of the subcontractor, specialized subcontractors and manufacturers establishing that they meet the minimum qualification criteria for respective items. Quoted rates and prices will be deemed to apply to whichever Subcontractor is appointed, and no adjustment of the rates and prices will be permitted.</w:t>
      </w:r>
    </w:p>
    <w:p w14:paraId="1473C6C5" w14:textId="6035F073" w:rsidR="00CF3DAF" w:rsidRDefault="00CF3DAF" w:rsidP="00565B8F">
      <w:pPr>
        <w:pStyle w:val="S1-subpara"/>
        <w:numPr>
          <w:ilvl w:val="1"/>
          <w:numId w:val="49"/>
        </w:numPr>
        <w:ind w:left="576" w:right="0" w:hanging="576"/>
        <w:rPr>
          <w:rFonts w:ascii="Segoe UI Symbol" w:hAnsi="Segoe UI Symbol"/>
        </w:rPr>
      </w:pPr>
      <w:r w:rsidRPr="00D5087F">
        <w:rPr>
          <w:rFonts w:ascii="Segoe UI Symbol" w:hAnsi="Segoe UI Symbol"/>
        </w:rPr>
        <w:t>The Bidder shall be responsible for ensuring that any Subcontractor, specialized subcontractor and manufacturer proposed complies with the requirements of ITB 4, and that any plant, or services to be provided by the Subcontractor, specialized subcontractor and manufacturer comply with the requirements of ITB 5 and ITB 16.1.</w:t>
      </w:r>
    </w:p>
    <w:p w14:paraId="1056670A" w14:textId="77777777" w:rsidR="005C7A44" w:rsidRPr="00D5087F" w:rsidRDefault="005C7A44" w:rsidP="005C7A44">
      <w:pPr>
        <w:pStyle w:val="S1-subpara"/>
        <w:numPr>
          <w:ilvl w:val="0"/>
          <w:numId w:val="0"/>
        </w:numPr>
        <w:ind w:left="576" w:right="0"/>
        <w:rPr>
          <w:rFonts w:ascii="Segoe UI Symbol" w:hAnsi="Segoe UI Symbol"/>
        </w:rPr>
      </w:pPr>
    </w:p>
    <w:p w14:paraId="389D3129"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7" w:name="_Toc198249727"/>
      <w:r w:rsidRPr="00D5087F">
        <w:rPr>
          <w:rFonts w:ascii="Segoe UI Symbol" w:hAnsi="Segoe UI Symbol"/>
          <w:b/>
          <w:bCs/>
          <w:i w:val="0"/>
          <w:iCs/>
          <w:noProof/>
          <w:color w:val="0070C0"/>
          <w:sz w:val="24"/>
          <w:szCs w:val="24"/>
        </w:rPr>
        <w:lastRenderedPageBreak/>
        <w:t>Bid Prices and Discounts</w:t>
      </w:r>
      <w:bookmarkEnd w:id="47"/>
    </w:p>
    <w:p w14:paraId="0173B137" w14:textId="28CD9846" w:rsidR="00CF3DAF" w:rsidRPr="00D5087F" w:rsidRDefault="00CF3DAF" w:rsidP="00565B8F">
      <w:pPr>
        <w:pStyle w:val="S1-subpara"/>
        <w:numPr>
          <w:ilvl w:val="1"/>
          <w:numId w:val="50"/>
        </w:numPr>
        <w:tabs>
          <w:tab w:val="left" w:pos="5025"/>
          <w:tab w:val="left" w:pos="5138"/>
        </w:tabs>
        <w:ind w:left="576" w:right="0" w:hanging="576"/>
        <w:rPr>
          <w:rFonts w:ascii="Segoe UI Symbol" w:hAnsi="Segoe UI Symbol"/>
          <w:color w:val="000000" w:themeColor="text1"/>
        </w:rPr>
      </w:pPr>
      <w:r w:rsidRPr="00D5087F">
        <w:rPr>
          <w:rFonts w:ascii="Segoe UI Symbol" w:hAnsi="Segoe UI Symbol"/>
          <w:color w:val="000000" w:themeColor="text1"/>
        </w:rPr>
        <w:t xml:space="preserve">Unless otherwise specified </w:t>
      </w:r>
      <w:r w:rsidRPr="00D5087F">
        <w:rPr>
          <w:rFonts w:ascii="Segoe UI Symbol" w:hAnsi="Segoe UI Symbol"/>
          <w:b/>
          <w:color w:val="000000" w:themeColor="text1"/>
        </w:rPr>
        <w:t>in the BDS</w:t>
      </w:r>
      <w:r w:rsidRPr="00D5087F">
        <w:rPr>
          <w:rFonts w:ascii="Segoe UI Symbol" w:hAnsi="Segoe UI Symbol"/>
          <w:color w:val="000000" w:themeColor="text1"/>
        </w:rPr>
        <w:t xml:space="preserve">, Bidders shall quote for the entire Plant and Installation Services on a “single responsibility” basis. The total Bid price shall include all the Contractor’s obligations mentioned in or to be reasonably inferred from the bidding document in respect of the design, manufacture, including procurement and subcontracting (if any), delivery, construction, installation and completion of the Plant. This includes all requirements under the Contractor’s responsibilities for testing, pre-commissioning and commissioning of the plant and, where so required by the bidding document, the acquisition of all permits, approvals and licenses, etc.; the operation, maintenance and training services and such other items and services as specified in the bidding document, all in accordance with the requirements of the General Conditions. Items against which no price is entered by the Bidder will not be paid for by the Employer when executed and shall be deemed to be covered by the prices for other items. An item not listed in the Price Schedule shall be assumed not to be included in the Bid, and provided that the Bid is determined substantially responsive notwithstanding this omission, the average price or the highest price of the item as </w:t>
      </w:r>
      <w:r w:rsidRPr="00D5087F">
        <w:rPr>
          <w:rFonts w:ascii="Segoe UI Symbol" w:hAnsi="Segoe UI Symbol"/>
          <w:b/>
          <w:bCs/>
          <w:color w:val="000000" w:themeColor="text1"/>
        </w:rPr>
        <w:t>specified in the BDS</w:t>
      </w:r>
      <w:r w:rsidRPr="00D5087F">
        <w:rPr>
          <w:rFonts w:ascii="Segoe UI Symbol" w:hAnsi="Segoe UI Symbol"/>
          <w:color w:val="000000" w:themeColor="text1"/>
        </w:rPr>
        <w:t xml:space="preserve"> quoted by substantially responsive Bidders will be added to the Bid price and the equivalent total cost of the Bid so determined will be used for price comparison.     </w:t>
      </w:r>
    </w:p>
    <w:p w14:paraId="4E622AC0" w14:textId="77777777" w:rsidR="00CF3DAF" w:rsidRPr="00D5087F" w:rsidRDefault="00CF3DAF" w:rsidP="00565B8F">
      <w:pPr>
        <w:pStyle w:val="S1-subpara"/>
        <w:numPr>
          <w:ilvl w:val="1"/>
          <w:numId w:val="52"/>
        </w:numPr>
        <w:ind w:left="576" w:right="0" w:hanging="576"/>
        <w:rPr>
          <w:rFonts w:ascii="Segoe UI Symbol" w:hAnsi="Segoe UI Symbol"/>
          <w:color w:val="000000" w:themeColor="text1"/>
        </w:rPr>
      </w:pPr>
      <w:r w:rsidRPr="00D5087F">
        <w:rPr>
          <w:rFonts w:ascii="Segoe UI Symbol" w:hAnsi="Segoe UI Symbol"/>
          <w:color w:val="000000" w:themeColor="text1"/>
        </w:rPr>
        <w:t>Bidders are required to quote the price for the commercial, contractual and technical obligations outlined in the bidding document.</w:t>
      </w:r>
    </w:p>
    <w:p w14:paraId="33A442C6" w14:textId="5CE2E49A" w:rsidR="00CF3DAF" w:rsidRPr="00D5087F" w:rsidRDefault="00CF3DAF" w:rsidP="005C7A44">
      <w:pPr>
        <w:pStyle w:val="S1-subpara"/>
        <w:numPr>
          <w:ilvl w:val="0"/>
          <w:numId w:val="0"/>
        </w:numPr>
        <w:spacing w:after="0"/>
        <w:ind w:left="576" w:right="0" w:hanging="576"/>
        <w:rPr>
          <w:rFonts w:ascii="Segoe UI Symbol" w:hAnsi="Segoe UI Symbol"/>
          <w:color w:val="000000" w:themeColor="text1"/>
        </w:rPr>
      </w:pPr>
      <w:proofErr w:type="gramStart"/>
      <w:r w:rsidRPr="00D5087F">
        <w:rPr>
          <w:rFonts w:ascii="Segoe UI Symbol" w:hAnsi="Segoe UI Symbol"/>
          <w:color w:val="000000" w:themeColor="text1"/>
        </w:rPr>
        <w:t>17.3  Bidders</w:t>
      </w:r>
      <w:proofErr w:type="gramEnd"/>
      <w:r w:rsidRPr="00D5087F">
        <w:rPr>
          <w:rFonts w:ascii="Segoe UI Symbol" w:hAnsi="Segoe UI Symbol"/>
          <w:color w:val="000000" w:themeColor="text1"/>
        </w:rPr>
        <w:t xml:space="preserve"> shall give a breakdown of the prices in the manner and detail called for in the Price Schedules included in Section IV, Bidding Forms. </w:t>
      </w:r>
    </w:p>
    <w:p w14:paraId="3FA26672" w14:textId="77777777" w:rsidR="00CF3DAF" w:rsidRPr="005C7A44" w:rsidRDefault="00CF3DAF" w:rsidP="005C7A44">
      <w:pPr>
        <w:pStyle w:val="S1-subpara"/>
        <w:numPr>
          <w:ilvl w:val="0"/>
          <w:numId w:val="0"/>
        </w:numPr>
        <w:tabs>
          <w:tab w:val="left" w:pos="4844"/>
        </w:tabs>
        <w:spacing w:after="0"/>
        <w:ind w:right="0"/>
        <w:rPr>
          <w:rFonts w:ascii="Segoe UI Symbol" w:hAnsi="Segoe UI Symbol"/>
          <w:color w:val="000000" w:themeColor="text1"/>
          <w:sz w:val="18"/>
          <w:szCs w:val="14"/>
        </w:rPr>
      </w:pPr>
    </w:p>
    <w:p w14:paraId="5A7BBC9D" w14:textId="725787B3" w:rsidR="00CF3DAF" w:rsidRPr="00D5087F" w:rsidRDefault="00CF3DAF" w:rsidP="005C7A44">
      <w:pPr>
        <w:pStyle w:val="S1-subpara"/>
        <w:numPr>
          <w:ilvl w:val="0"/>
          <w:numId w:val="0"/>
        </w:numPr>
        <w:spacing w:after="0"/>
        <w:ind w:left="576" w:right="0" w:hanging="576"/>
        <w:rPr>
          <w:rFonts w:ascii="Segoe UI Symbol" w:hAnsi="Segoe UI Symbol"/>
          <w:color w:val="000000" w:themeColor="text1"/>
        </w:rPr>
      </w:pPr>
      <w:proofErr w:type="gramStart"/>
      <w:r w:rsidRPr="00D5087F">
        <w:rPr>
          <w:rFonts w:ascii="Segoe UI Symbol" w:hAnsi="Segoe UI Symbol"/>
          <w:color w:val="000000" w:themeColor="text1"/>
        </w:rPr>
        <w:t>17.4  Depending</w:t>
      </w:r>
      <w:proofErr w:type="gramEnd"/>
      <w:r w:rsidRPr="00D5087F">
        <w:rPr>
          <w:rFonts w:ascii="Segoe UI Symbol" w:hAnsi="Segoe UI Symbol"/>
          <w:color w:val="000000" w:themeColor="text1"/>
        </w:rPr>
        <w:t xml:space="preserve"> on the scope of the Contract, the Price Schedules</w:t>
      </w:r>
      <w:r w:rsidR="005C7A44">
        <w:rPr>
          <w:rFonts w:ascii="Segoe UI Symbol" w:hAnsi="Segoe UI Symbol"/>
          <w:color w:val="000000" w:themeColor="text1"/>
        </w:rPr>
        <w:t xml:space="preserve"> </w:t>
      </w:r>
      <w:r w:rsidRPr="00D5087F">
        <w:rPr>
          <w:rFonts w:ascii="Segoe UI Symbol" w:hAnsi="Segoe UI Symbol"/>
          <w:color w:val="000000" w:themeColor="text1"/>
        </w:rPr>
        <w:t>may comprise up to the six (6) schedules listed below. Separate numbered Schedules included in Section IV, Bidding Forms, from those numbered 1 to 4 below, shall be used for each of the elements of the Plant and Installation Services. The total amount from each Schedule corresponding to an element of the Plant and Installation Services shall be summarized in the schedule titled Grand Summary, (Schedule 5), giving the total Bid price(s) to be entered in the Letter of Bid. Bidders shall note that the plant and equipment included in Schedule Nos. 1 and 2 below exclude materials used for civil, building and other construction works. All such materials shall be included and priced under Schedule No. 4, Installation Services. The Schedules comprise:</w:t>
      </w:r>
    </w:p>
    <w:p w14:paraId="57FFCC31" w14:textId="77777777" w:rsidR="00CF3DAF" w:rsidRPr="00D5087F" w:rsidRDefault="00CF3DAF" w:rsidP="0075048C">
      <w:pPr>
        <w:pStyle w:val="S1-subpara"/>
        <w:numPr>
          <w:ilvl w:val="0"/>
          <w:numId w:val="0"/>
        </w:numPr>
        <w:spacing w:after="0"/>
        <w:ind w:left="576" w:right="0"/>
        <w:rPr>
          <w:rFonts w:ascii="Segoe UI Symbol" w:hAnsi="Segoe UI Symbol"/>
          <w:color w:val="000000" w:themeColor="text1"/>
        </w:rPr>
      </w:pPr>
    </w:p>
    <w:p w14:paraId="0B4968FE" w14:textId="77777777" w:rsidR="00CF3DAF" w:rsidRPr="00D5087F" w:rsidRDefault="00CF3DAF" w:rsidP="00C75C86">
      <w:pPr>
        <w:spacing w:after="200"/>
        <w:ind w:left="2501" w:right="-72" w:hanging="1800"/>
        <w:rPr>
          <w:rFonts w:ascii="Segoe UI Symbol" w:hAnsi="Segoe UI Symbol"/>
          <w:color w:val="000000" w:themeColor="text1"/>
        </w:rPr>
      </w:pPr>
      <w:r w:rsidRPr="00D5087F">
        <w:rPr>
          <w:rFonts w:ascii="Segoe UI Symbol" w:hAnsi="Segoe UI Symbol"/>
          <w:b/>
          <w:color w:val="000000" w:themeColor="text1"/>
        </w:rPr>
        <w:t>Schedule No. 1</w:t>
      </w:r>
      <w:r w:rsidRPr="00D5087F">
        <w:rPr>
          <w:rFonts w:ascii="Segoe UI Symbol" w:hAnsi="Segoe UI Symbol"/>
          <w:color w:val="000000" w:themeColor="text1"/>
        </w:rPr>
        <w:t>:</w:t>
      </w:r>
      <w:r w:rsidRPr="00D5087F">
        <w:rPr>
          <w:rFonts w:ascii="Segoe UI Symbol" w:hAnsi="Segoe UI Symbol"/>
          <w:color w:val="000000" w:themeColor="text1"/>
        </w:rPr>
        <w:tab/>
        <w:t>Plant (including Mandatory Spare Parts) Supplied from Abroad</w:t>
      </w:r>
    </w:p>
    <w:p w14:paraId="1A4D8F0C" w14:textId="77777777" w:rsidR="00CF3DAF" w:rsidRPr="00D5087F" w:rsidRDefault="00CF3DAF" w:rsidP="00C75C86">
      <w:pPr>
        <w:spacing w:after="200"/>
        <w:ind w:left="2501" w:right="-72" w:hanging="1800"/>
        <w:rPr>
          <w:rFonts w:ascii="Segoe UI Symbol" w:hAnsi="Segoe UI Symbol"/>
          <w:color w:val="000000" w:themeColor="text1"/>
        </w:rPr>
      </w:pPr>
      <w:r w:rsidRPr="00D5087F">
        <w:rPr>
          <w:rFonts w:ascii="Segoe UI Symbol" w:hAnsi="Segoe UI Symbol"/>
          <w:b/>
          <w:color w:val="000000" w:themeColor="text1"/>
        </w:rPr>
        <w:lastRenderedPageBreak/>
        <w:t>Schedule No. 2</w:t>
      </w:r>
      <w:r w:rsidRPr="00D5087F">
        <w:rPr>
          <w:rFonts w:ascii="Segoe UI Symbol" w:hAnsi="Segoe UI Symbol"/>
          <w:color w:val="000000" w:themeColor="text1"/>
        </w:rPr>
        <w:t>:</w:t>
      </w:r>
      <w:r w:rsidRPr="00D5087F">
        <w:rPr>
          <w:rFonts w:ascii="Segoe UI Symbol" w:hAnsi="Segoe UI Symbol"/>
          <w:color w:val="000000" w:themeColor="text1"/>
        </w:rPr>
        <w:tab/>
        <w:t>Plant (including Mandatory Spare Parts) Supplied from within the Employer’s Country</w:t>
      </w:r>
    </w:p>
    <w:p w14:paraId="2C7590BC" w14:textId="77777777" w:rsidR="00CF3DAF" w:rsidRPr="00D5087F" w:rsidRDefault="00CF3DAF" w:rsidP="00C75C86">
      <w:pPr>
        <w:spacing w:after="200"/>
        <w:ind w:left="2501" w:right="-72" w:hanging="1800"/>
        <w:rPr>
          <w:rFonts w:ascii="Segoe UI Symbol" w:hAnsi="Segoe UI Symbol"/>
          <w:color w:val="000000" w:themeColor="text1"/>
        </w:rPr>
      </w:pPr>
      <w:r w:rsidRPr="00D5087F">
        <w:rPr>
          <w:rFonts w:ascii="Segoe UI Symbol" w:hAnsi="Segoe UI Symbol"/>
          <w:b/>
          <w:color w:val="000000" w:themeColor="text1"/>
        </w:rPr>
        <w:t>Schedule No. 3</w:t>
      </w:r>
      <w:r w:rsidRPr="00D5087F">
        <w:rPr>
          <w:rFonts w:ascii="Segoe UI Symbol" w:hAnsi="Segoe UI Symbol"/>
          <w:color w:val="000000" w:themeColor="text1"/>
        </w:rPr>
        <w:t>:</w:t>
      </w:r>
      <w:r w:rsidRPr="00D5087F">
        <w:rPr>
          <w:rFonts w:ascii="Segoe UI Symbol" w:hAnsi="Segoe UI Symbol"/>
          <w:color w:val="000000" w:themeColor="text1"/>
        </w:rPr>
        <w:tab/>
        <w:t>Design Services</w:t>
      </w:r>
    </w:p>
    <w:p w14:paraId="353E39D0" w14:textId="77777777" w:rsidR="00CF3DAF" w:rsidRPr="00D5087F" w:rsidRDefault="00CF3DAF" w:rsidP="00C75C86">
      <w:pPr>
        <w:spacing w:after="200"/>
        <w:ind w:left="2501" w:right="-72" w:hanging="1800"/>
        <w:rPr>
          <w:rFonts w:ascii="Segoe UI Symbol" w:hAnsi="Segoe UI Symbol"/>
          <w:color w:val="000000" w:themeColor="text1"/>
        </w:rPr>
      </w:pPr>
      <w:r w:rsidRPr="00D5087F">
        <w:rPr>
          <w:rFonts w:ascii="Segoe UI Symbol" w:hAnsi="Segoe UI Symbol"/>
          <w:b/>
          <w:color w:val="000000" w:themeColor="text1"/>
        </w:rPr>
        <w:t>Schedule No. 4</w:t>
      </w:r>
      <w:r w:rsidRPr="00D5087F">
        <w:rPr>
          <w:rFonts w:ascii="Segoe UI Symbol" w:hAnsi="Segoe UI Symbol"/>
          <w:color w:val="000000" w:themeColor="text1"/>
        </w:rPr>
        <w:t>:</w:t>
      </w:r>
      <w:r w:rsidRPr="00D5087F">
        <w:rPr>
          <w:rFonts w:ascii="Segoe UI Symbol" w:hAnsi="Segoe UI Symbol"/>
          <w:color w:val="000000" w:themeColor="text1"/>
        </w:rPr>
        <w:tab/>
        <w:t>Installation Services</w:t>
      </w:r>
    </w:p>
    <w:p w14:paraId="2F3CBF46" w14:textId="77777777" w:rsidR="00CF3DAF" w:rsidRPr="00D5087F" w:rsidRDefault="00CF3DAF" w:rsidP="00C75C86">
      <w:pPr>
        <w:spacing w:after="200"/>
        <w:ind w:left="2501" w:right="-72" w:hanging="1800"/>
        <w:rPr>
          <w:rFonts w:ascii="Segoe UI Symbol" w:hAnsi="Segoe UI Symbol"/>
          <w:color w:val="000000" w:themeColor="text1"/>
        </w:rPr>
      </w:pPr>
      <w:r w:rsidRPr="00D5087F">
        <w:rPr>
          <w:rFonts w:ascii="Segoe UI Symbol" w:hAnsi="Segoe UI Symbol"/>
          <w:b/>
          <w:color w:val="000000" w:themeColor="text1"/>
        </w:rPr>
        <w:t>Schedule No. 5</w:t>
      </w:r>
      <w:r w:rsidRPr="00D5087F">
        <w:rPr>
          <w:rFonts w:ascii="Segoe UI Symbol" w:hAnsi="Segoe UI Symbol"/>
          <w:color w:val="000000" w:themeColor="text1"/>
        </w:rPr>
        <w:t>:</w:t>
      </w:r>
      <w:r w:rsidRPr="00D5087F">
        <w:rPr>
          <w:rFonts w:ascii="Segoe UI Symbol" w:hAnsi="Segoe UI Symbol"/>
          <w:color w:val="000000" w:themeColor="text1"/>
        </w:rPr>
        <w:tab/>
        <w:t>Grand Summary (Schedule Nos. 1 to 4)</w:t>
      </w:r>
    </w:p>
    <w:p w14:paraId="4882AAAF" w14:textId="77777777" w:rsidR="00CF3DAF" w:rsidRPr="00D5087F" w:rsidRDefault="00CF3DAF" w:rsidP="00C75C86">
      <w:pPr>
        <w:spacing w:after="200"/>
        <w:ind w:left="2501" w:right="-72" w:hanging="1800"/>
        <w:rPr>
          <w:rFonts w:ascii="Segoe UI Symbol" w:hAnsi="Segoe UI Symbol"/>
          <w:color w:val="000000" w:themeColor="text1"/>
        </w:rPr>
      </w:pPr>
      <w:r w:rsidRPr="00D5087F">
        <w:rPr>
          <w:rFonts w:ascii="Segoe UI Symbol" w:hAnsi="Segoe UI Symbol"/>
          <w:b/>
          <w:color w:val="000000" w:themeColor="text1"/>
        </w:rPr>
        <w:t>Schedule No. 6</w:t>
      </w:r>
      <w:r w:rsidRPr="00D5087F">
        <w:rPr>
          <w:rFonts w:ascii="Segoe UI Symbol" w:hAnsi="Segoe UI Symbol"/>
          <w:color w:val="000000" w:themeColor="text1"/>
        </w:rPr>
        <w:t>:</w:t>
      </w:r>
      <w:r w:rsidRPr="00D5087F">
        <w:rPr>
          <w:rFonts w:ascii="Segoe UI Symbol" w:hAnsi="Segoe UI Symbol"/>
          <w:color w:val="000000" w:themeColor="text1"/>
        </w:rPr>
        <w:tab/>
        <w:t>Recommended Spare Parts</w:t>
      </w:r>
    </w:p>
    <w:p w14:paraId="57DAD5A3" w14:textId="77777777" w:rsidR="00CF3DAF" w:rsidRPr="00D5087F" w:rsidRDefault="00CF3DAF" w:rsidP="00565B8F">
      <w:pPr>
        <w:pStyle w:val="S1-subpara"/>
        <w:numPr>
          <w:ilvl w:val="1"/>
          <w:numId w:val="51"/>
        </w:numPr>
        <w:ind w:left="576" w:right="0" w:hanging="576"/>
        <w:rPr>
          <w:rFonts w:ascii="Segoe UI Symbol" w:hAnsi="Segoe UI Symbol"/>
          <w:color w:val="000000" w:themeColor="text1"/>
        </w:rPr>
      </w:pPr>
      <w:r w:rsidRPr="00D5087F">
        <w:rPr>
          <w:rFonts w:ascii="Segoe UI Symbol" w:hAnsi="Segoe UI Symbol"/>
          <w:color w:val="000000" w:themeColor="text1"/>
        </w:rPr>
        <w:t xml:space="preserve">In the Schedules, Bidders shall give the required </w:t>
      </w:r>
      <w:proofErr w:type="gramStart"/>
      <w:r w:rsidRPr="00D5087F">
        <w:rPr>
          <w:rFonts w:ascii="Segoe UI Symbol" w:hAnsi="Segoe UI Symbol"/>
          <w:color w:val="000000" w:themeColor="text1"/>
        </w:rPr>
        <w:t>details</w:t>
      </w:r>
      <w:proofErr w:type="gramEnd"/>
      <w:r w:rsidRPr="00D5087F">
        <w:rPr>
          <w:rFonts w:ascii="Segoe UI Symbol" w:hAnsi="Segoe UI Symbol"/>
          <w:color w:val="000000" w:themeColor="text1"/>
        </w:rPr>
        <w:t xml:space="preserve"> and a breakdown of their prices as follows:</w:t>
      </w:r>
    </w:p>
    <w:p w14:paraId="0142B4CC" w14:textId="77777777" w:rsidR="00CF3DAF" w:rsidRPr="00D5087F" w:rsidRDefault="00CF3DAF" w:rsidP="00565B8F">
      <w:pPr>
        <w:pStyle w:val="ListParagraph"/>
        <w:numPr>
          <w:ilvl w:val="2"/>
          <w:numId w:val="16"/>
        </w:numPr>
        <w:spacing w:after="200"/>
        <w:ind w:left="1152" w:right="0" w:hanging="576"/>
        <w:contextualSpacing w:val="0"/>
        <w:rPr>
          <w:rFonts w:ascii="Segoe UI Symbol" w:hAnsi="Segoe UI Symbol"/>
          <w:color w:val="000000" w:themeColor="text1"/>
        </w:rPr>
      </w:pPr>
      <w:r w:rsidRPr="00D5087F">
        <w:rPr>
          <w:rFonts w:ascii="Segoe UI Symbol" w:hAnsi="Segoe UI Symbol"/>
          <w:color w:val="000000" w:themeColor="text1"/>
        </w:rPr>
        <w:t xml:space="preserve">Plant to be supplied from abroad (Schedule No. 1): </w:t>
      </w:r>
    </w:p>
    <w:p w14:paraId="771E9CC5" w14:textId="77777777" w:rsidR="00CF3DAF" w:rsidRPr="00D5087F" w:rsidRDefault="00CF3DAF" w:rsidP="00467AC0">
      <w:pPr>
        <w:spacing w:after="120"/>
        <w:ind w:left="1184" w:right="-92"/>
        <w:rPr>
          <w:rFonts w:ascii="Segoe UI Symbol" w:hAnsi="Segoe UI Symbol"/>
          <w:color w:val="000000" w:themeColor="text1"/>
        </w:rPr>
      </w:pPr>
      <w:r w:rsidRPr="00D5087F">
        <w:rPr>
          <w:rFonts w:ascii="Segoe UI Symbol" w:hAnsi="Segoe UI Symbol"/>
          <w:color w:val="000000" w:themeColor="text1"/>
        </w:rPr>
        <w:t xml:space="preserve">The price of the Plant shall be quoted on </w:t>
      </w:r>
      <w:proofErr w:type="gramStart"/>
      <w:r w:rsidRPr="00D5087F">
        <w:rPr>
          <w:rFonts w:ascii="Segoe UI Symbol" w:hAnsi="Segoe UI Symbol"/>
          <w:color w:val="000000" w:themeColor="text1"/>
        </w:rPr>
        <w:t>CIP</w:t>
      </w:r>
      <w:proofErr w:type="gramEnd"/>
      <w:r w:rsidRPr="00D5087F">
        <w:rPr>
          <w:rFonts w:ascii="Segoe UI Symbol" w:hAnsi="Segoe UI Symbol"/>
          <w:color w:val="000000" w:themeColor="text1"/>
        </w:rPr>
        <w:t xml:space="preserve">-named place of destination basis as specified </w:t>
      </w:r>
      <w:r w:rsidRPr="00D5087F">
        <w:rPr>
          <w:rFonts w:ascii="Segoe UI Symbol" w:hAnsi="Segoe UI Symbol"/>
          <w:b/>
          <w:color w:val="000000" w:themeColor="text1"/>
        </w:rPr>
        <w:t>in the BDS</w:t>
      </w:r>
      <w:r w:rsidRPr="00D5087F">
        <w:rPr>
          <w:rFonts w:ascii="Segoe UI Symbol" w:hAnsi="Segoe UI Symbol"/>
          <w:color w:val="000000" w:themeColor="text1"/>
        </w:rPr>
        <w:t xml:space="preserve">.  </w:t>
      </w:r>
    </w:p>
    <w:p w14:paraId="6C712747" w14:textId="77777777" w:rsidR="00CF3DAF" w:rsidRPr="00D5087F" w:rsidRDefault="00CF3DAF" w:rsidP="00565B8F">
      <w:pPr>
        <w:pStyle w:val="ListParagraph"/>
        <w:numPr>
          <w:ilvl w:val="2"/>
          <w:numId w:val="16"/>
        </w:numPr>
        <w:spacing w:after="200"/>
        <w:ind w:left="1152" w:right="0" w:hanging="576"/>
        <w:contextualSpacing w:val="0"/>
        <w:jc w:val="both"/>
        <w:rPr>
          <w:rFonts w:ascii="Segoe UI Symbol" w:hAnsi="Segoe UI Symbol"/>
          <w:color w:val="000000" w:themeColor="text1"/>
        </w:rPr>
      </w:pPr>
      <w:r w:rsidRPr="00D5087F">
        <w:rPr>
          <w:rFonts w:ascii="Segoe UI Symbol" w:hAnsi="Segoe UI Symbol"/>
          <w:color w:val="000000" w:themeColor="text1"/>
        </w:rPr>
        <w:t>Plant manufactured within the Employer’s Country (Schedule No. 2):</w:t>
      </w:r>
    </w:p>
    <w:p w14:paraId="4BFCC1F5" w14:textId="77777777" w:rsidR="00CF3DAF" w:rsidRPr="00D5087F" w:rsidRDefault="00CF3DAF" w:rsidP="00467AC0">
      <w:pPr>
        <w:autoSpaceDE w:val="0"/>
        <w:autoSpaceDN w:val="0"/>
        <w:adjustRightInd w:val="0"/>
        <w:spacing w:after="200"/>
        <w:ind w:left="1609" w:right="-75" w:hanging="471"/>
        <w:rPr>
          <w:rFonts w:ascii="Segoe UI Symbol" w:hAnsi="Segoe UI Symbol"/>
          <w:color w:val="000000" w:themeColor="text1"/>
        </w:rPr>
      </w:pPr>
      <w:r w:rsidRPr="00D5087F">
        <w:rPr>
          <w:rFonts w:ascii="Segoe UI Symbol" w:hAnsi="Segoe UI Symbol"/>
          <w:color w:val="000000" w:themeColor="text1"/>
        </w:rPr>
        <w:t>(</w:t>
      </w:r>
      <w:proofErr w:type="spellStart"/>
      <w:r w:rsidRPr="00D5087F">
        <w:rPr>
          <w:rFonts w:ascii="Segoe UI Symbol" w:hAnsi="Segoe UI Symbol"/>
          <w:color w:val="000000" w:themeColor="text1"/>
        </w:rPr>
        <w:t>i</w:t>
      </w:r>
      <w:proofErr w:type="spellEnd"/>
      <w:r w:rsidRPr="00D5087F">
        <w:rPr>
          <w:rFonts w:ascii="Segoe UI Symbol" w:hAnsi="Segoe UI Symbol"/>
          <w:color w:val="000000" w:themeColor="text1"/>
        </w:rPr>
        <w:t xml:space="preserve">) </w:t>
      </w:r>
      <w:r w:rsidRPr="00D5087F">
        <w:rPr>
          <w:rFonts w:ascii="Segoe UI Symbol" w:hAnsi="Segoe UI Symbol"/>
          <w:color w:val="000000" w:themeColor="text1"/>
        </w:rPr>
        <w:tab/>
        <w:t>The price of the plant shall be quoted on an EXW Incoterm basis (such as “ex-works,” “ex-factory,” “ex-warehouse” or “off-the-shelf,” as applicable</w:t>
      </w:r>
      <w:proofErr w:type="gramStart"/>
      <w:r w:rsidRPr="00D5087F">
        <w:rPr>
          <w:rFonts w:ascii="Segoe UI Symbol" w:hAnsi="Segoe UI Symbol"/>
          <w:color w:val="000000" w:themeColor="text1"/>
        </w:rPr>
        <w:t>);</w:t>
      </w:r>
      <w:proofErr w:type="gramEnd"/>
    </w:p>
    <w:p w14:paraId="3AA9B4E3" w14:textId="77777777" w:rsidR="00CF3DAF" w:rsidRPr="00D5087F" w:rsidRDefault="00CF3DAF" w:rsidP="00467AC0">
      <w:pPr>
        <w:autoSpaceDE w:val="0"/>
        <w:autoSpaceDN w:val="0"/>
        <w:adjustRightInd w:val="0"/>
        <w:spacing w:after="200"/>
        <w:ind w:left="1609" w:right="-75" w:hanging="471"/>
        <w:rPr>
          <w:rFonts w:ascii="Segoe UI Symbol" w:hAnsi="Segoe UI Symbol"/>
          <w:color w:val="000000" w:themeColor="text1"/>
        </w:rPr>
      </w:pPr>
      <w:r w:rsidRPr="00D5087F">
        <w:rPr>
          <w:rFonts w:ascii="Segoe UI Symbol" w:hAnsi="Segoe UI Symbol"/>
          <w:color w:val="000000" w:themeColor="text1"/>
        </w:rPr>
        <w:t>(ii)</w:t>
      </w:r>
      <w:r w:rsidRPr="00D5087F">
        <w:rPr>
          <w:rFonts w:ascii="Segoe UI Symbol" w:hAnsi="Segoe UI Symbol"/>
          <w:color w:val="000000" w:themeColor="text1"/>
        </w:rPr>
        <w:tab/>
        <w:t xml:space="preserve">Sales tax and all other taxes payable in the Employer’s Country on the plant if the contract is awarded to the </w:t>
      </w:r>
      <w:proofErr w:type="gramStart"/>
      <w:r w:rsidRPr="00D5087F">
        <w:rPr>
          <w:rFonts w:ascii="Segoe UI Symbol" w:hAnsi="Segoe UI Symbol"/>
          <w:color w:val="000000" w:themeColor="text1"/>
        </w:rPr>
        <w:t>Bidder;</w:t>
      </w:r>
      <w:proofErr w:type="gramEnd"/>
      <w:r w:rsidRPr="00D5087F">
        <w:rPr>
          <w:rFonts w:ascii="Segoe UI Symbol" w:hAnsi="Segoe UI Symbol"/>
          <w:color w:val="000000" w:themeColor="text1"/>
        </w:rPr>
        <w:t xml:space="preserve"> </w:t>
      </w:r>
    </w:p>
    <w:p w14:paraId="1B8D3CFD" w14:textId="77777777" w:rsidR="00CF3DAF" w:rsidRPr="00D5087F" w:rsidRDefault="00CF3DAF" w:rsidP="00565B8F">
      <w:pPr>
        <w:pStyle w:val="ListParagraph"/>
        <w:numPr>
          <w:ilvl w:val="2"/>
          <w:numId w:val="16"/>
        </w:numPr>
        <w:spacing w:after="200"/>
        <w:ind w:left="1152" w:right="0" w:hanging="576"/>
        <w:contextualSpacing w:val="0"/>
        <w:jc w:val="both"/>
        <w:rPr>
          <w:rFonts w:ascii="Segoe UI Symbol" w:hAnsi="Segoe UI Symbol"/>
          <w:color w:val="000000" w:themeColor="text1"/>
        </w:rPr>
      </w:pPr>
      <w:r w:rsidRPr="00D5087F">
        <w:rPr>
          <w:rFonts w:ascii="Segoe UI Symbol" w:hAnsi="Segoe UI Symbol"/>
          <w:color w:val="000000" w:themeColor="text1"/>
        </w:rPr>
        <w:t xml:space="preserve">Design Services (Schedule No. 3) and shall include all taxes, levies, charges, etc. payable, if any, on such services </w:t>
      </w:r>
      <w:r w:rsidRPr="00D5087F">
        <w:rPr>
          <w:rFonts w:ascii="Segoe UI Symbol" w:hAnsi="Segoe UI Symbol"/>
          <w:noProof/>
          <w:color w:val="000000" w:themeColor="text1"/>
        </w:rPr>
        <w:t xml:space="preserve">as of twenty-eight (28) days prior to the deadline for submission of </w:t>
      </w:r>
      <w:proofErr w:type="gramStart"/>
      <w:r w:rsidRPr="00D5087F">
        <w:rPr>
          <w:rFonts w:ascii="Segoe UI Symbol" w:hAnsi="Segoe UI Symbol"/>
          <w:noProof/>
          <w:color w:val="000000" w:themeColor="text1"/>
        </w:rPr>
        <w:t>Bids</w:t>
      </w:r>
      <w:r w:rsidRPr="00D5087F">
        <w:rPr>
          <w:rFonts w:ascii="Segoe UI Symbol" w:hAnsi="Segoe UI Symbol"/>
          <w:color w:val="000000" w:themeColor="text1"/>
        </w:rPr>
        <w:t>;</w:t>
      </w:r>
      <w:proofErr w:type="gramEnd"/>
    </w:p>
    <w:p w14:paraId="14696531" w14:textId="08667AA8" w:rsidR="00CF3DAF" w:rsidRPr="00D5087F" w:rsidRDefault="00CF3DAF" w:rsidP="00565B8F">
      <w:pPr>
        <w:pStyle w:val="ListParagraph"/>
        <w:numPr>
          <w:ilvl w:val="2"/>
          <w:numId w:val="16"/>
        </w:numPr>
        <w:spacing w:after="200"/>
        <w:ind w:left="1152" w:right="-72" w:hanging="576"/>
        <w:contextualSpacing w:val="0"/>
        <w:jc w:val="both"/>
        <w:rPr>
          <w:rFonts w:ascii="Segoe UI Symbol" w:hAnsi="Segoe UI Symbol"/>
          <w:noProof/>
          <w:color w:val="000000" w:themeColor="text1"/>
        </w:rPr>
      </w:pPr>
      <w:r w:rsidRPr="00D5087F">
        <w:rPr>
          <w:rFonts w:ascii="Segoe UI Symbol" w:hAnsi="Segoe UI Symbol"/>
          <w:noProof/>
          <w:color w:val="000000" w:themeColor="text1"/>
        </w:rPr>
        <w:t>Installation Services shall be quoted separately (Schedule No. 4) and subject to provision under ITB 17.5 (d)</w:t>
      </w:r>
      <w:r w:rsidR="0092732C">
        <w:rPr>
          <w:rFonts w:ascii="Segoe UI Symbol" w:hAnsi="Segoe UI Symbol"/>
          <w:noProof/>
          <w:color w:val="000000" w:themeColor="text1"/>
        </w:rPr>
        <w:t>,</w:t>
      </w:r>
      <w:r w:rsidRPr="00D5087F">
        <w:rPr>
          <w:rFonts w:ascii="Segoe UI Symbol" w:hAnsi="Segoe UI Symbol"/>
          <w:noProof/>
          <w:color w:val="000000" w:themeColor="text1"/>
        </w:rPr>
        <w:t xml:space="preserve"> (i) shall include rates or prices for local transportation to named place of final destination as specified</w:t>
      </w:r>
      <w:r w:rsidRPr="00D5087F">
        <w:rPr>
          <w:rFonts w:ascii="Segoe UI Symbol" w:hAnsi="Segoe UI Symbol"/>
          <w:b/>
          <w:noProof/>
          <w:color w:val="000000" w:themeColor="text1"/>
        </w:rPr>
        <w:t xml:space="preserve"> in the BDS</w:t>
      </w:r>
      <w:r w:rsidRPr="00D5087F">
        <w:rPr>
          <w:rFonts w:ascii="Segoe UI Symbol" w:hAnsi="Segoe UI Symbol"/>
          <w:noProof/>
          <w:color w:val="000000" w:themeColor="text1"/>
        </w:rPr>
        <w:t xml:space="preserve">, insurance and other services incidental to delivery of the plant, all labor, contractor’s equipment, temporary works, materials, consumables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 and charges payable in the Employer’s Country as of twenty-eight (28) days prior to the deadline for submission of Bids; and (ii) subject to provisions under ITB 17.5 (d) (i), and except when the place of destination and final destination is the same, the prices quoted under Schedule 1 will be quoted on the basis of CIP place of final destination and such prices shall  include the </w:t>
      </w:r>
      <w:r w:rsidRPr="00D5087F">
        <w:rPr>
          <w:rFonts w:ascii="Segoe UI Symbol" w:hAnsi="Segoe UI Symbol"/>
          <w:noProof/>
          <w:color w:val="000000" w:themeColor="text1"/>
        </w:rPr>
        <w:lastRenderedPageBreak/>
        <w:t xml:space="preserve">cost of local transportation and Insurance, etc. up to the final destination place and therefore in such a case, Schedule 4 will not include costs of local transportation, Insurance, etc. related to items in Schedule 1 already included in prices under Schedule 1. </w:t>
      </w:r>
    </w:p>
    <w:p w14:paraId="2A5BD3E1" w14:textId="77777777" w:rsidR="00CF3DAF" w:rsidRPr="00D5087F" w:rsidRDefault="00CF3DAF" w:rsidP="001D5093">
      <w:pPr>
        <w:spacing w:after="200"/>
        <w:ind w:left="1152" w:right="-72" w:hanging="576"/>
        <w:rPr>
          <w:rFonts w:ascii="Segoe UI Symbol" w:hAnsi="Segoe UI Symbol"/>
          <w:color w:val="000000" w:themeColor="text1"/>
        </w:rPr>
      </w:pPr>
      <w:r w:rsidRPr="00D5087F">
        <w:rPr>
          <w:rFonts w:ascii="Segoe UI Symbol" w:hAnsi="Segoe UI Symbol"/>
          <w:color w:val="000000" w:themeColor="text1"/>
        </w:rPr>
        <w:t>(e)</w:t>
      </w:r>
      <w:r w:rsidRPr="00D5087F">
        <w:rPr>
          <w:rFonts w:ascii="Segoe UI Symbol" w:hAnsi="Segoe UI Symbol"/>
          <w:color w:val="000000" w:themeColor="text1"/>
        </w:rPr>
        <w:tab/>
        <w:t xml:space="preserve">Recommended spare parts </w:t>
      </w:r>
      <w:proofErr w:type="gramStart"/>
      <w:r w:rsidRPr="00D5087F">
        <w:rPr>
          <w:rFonts w:ascii="Segoe UI Symbol" w:hAnsi="Segoe UI Symbol"/>
          <w:color w:val="000000" w:themeColor="text1"/>
        </w:rPr>
        <w:t>shall</w:t>
      </w:r>
      <w:proofErr w:type="gramEnd"/>
      <w:r w:rsidRPr="00D5087F">
        <w:rPr>
          <w:rFonts w:ascii="Segoe UI Symbol" w:hAnsi="Segoe UI Symbol"/>
          <w:color w:val="000000" w:themeColor="text1"/>
        </w:rPr>
        <w:t xml:space="preserve"> be quoted separately (Schedule 6) as specified in either subparagraph (a) or (b) above in accordance with the origin of the spare parts.</w:t>
      </w:r>
    </w:p>
    <w:p w14:paraId="1FDC38BB" w14:textId="77777777"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The terms EXW, CIP, and other similar terms shall be governed by the rules prescribed in the current edition of Incoterms, published by the International Chamber of Commerce, as specified</w:t>
      </w:r>
      <w:r w:rsidRPr="00D5087F">
        <w:rPr>
          <w:rFonts w:ascii="Segoe UI Symbol" w:hAnsi="Segoe UI Symbol"/>
          <w:b/>
          <w:color w:val="000000" w:themeColor="text1"/>
        </w:rPr>
        <w:t xml:space="preserve"> in the BDS.</w:t>
      </w:r>
    </w:p>
    <w:p w14:paraId="5E79172D" w14:textId="77777777"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The prices shall be either fixed or adjustable as specified</w:t>
      </w:r>
      <w:r w:rsidRPr="00D5087F">
        <w:rPr>
          <w:rFonts w:ascii="Segoe UI Symbol" w:hAnsi="Segoe UI Symbol"/>
          <w:b/>
          <w:color w:val="000000" w:themeColor="text1"/>
        </w:rPr>
        <w:t xml:space="preserve"> in the BDS.</w:t>
      </w:r>
    </w:p>
    <w:p w14:paraId="667B10DB" w14:textId="77777777"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 xml:space="preserve">In the case of </w:t>
      </w:r>
      <w:r w:rsidRPr="00D5087F">
        <w:rPr>
          <w:rFonts w:ascii="Segoe UI Symbol" w:hAnsi="Segoe UI Symbol"/>
          <w:b/>
          <w:color w:val="000000" w:themeColor="text1"/>
        </w:rPr>
        <w:t>Fixed Price</w:t>
      </w:r>
      <w:r w:rsidRPr="00D5087F">
        <w:rPr>
          <w:rFonts w:ascii="Segoe UI Symbol" w:hAnsi="Segoe UI Symbol"/>
          <w:color w:val="000000" w:themeColor="text1"/>
        </w:rPr>
        <w:t xml:space="preserve">, prices quoted by the Bidder shall be fixed during the Bidder’s performance of the contract and not subject to variation on any account. A Bid submitted with an adjustable price quotation will be treated as non-responsive and rejected. </w:t>
      </w:r>
    </w:p>
    <w:p w14:paraId="1A4296E6" w14:textId="77777777"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 xml:space="preserve">In the case of </w:t>
      </w:r>
      <w:r w:rsidRPr="00D5087F">
        <w:rPr>
          <w:rFonts w:ascii="Segoe UI Symbol" w:hAnsi="Segoe UI Symbol"/>
          <w:b/>
          <w:color w:val="000000" w:themeColor="text1"/>
        </w:rPr>
        <w:t>Adjustable Price</w:t>
      </w:r>
      <w:r w:rsidRPr="00D5087F">
        <w:rPr>
          <w:rFonts w:ascii="Segoe UI Symbol" w:hAnsi="Segoe UI Symbol"/>
          <w:color w:val="000000" w:themeColor="text1"/>
        </w:rPr>
        <w:t xml:space="preserve">, prices quoted by the Bidder shall be subject to adjustment during </w:t>
      </w:r>
      <w:proofErr w:type="gramStart"/>
      <w:r w:rsidRPr="00D5087F">
        <w:rPr>
          <w:rFonts w:ascii="Segoe UI Symbol" w:hAnsi="Segoe UI Symbol"/>
          <w:color w:val="000000" w:themeColor="text1"/>
        </w:rPr>
        <w:t>performance</w:t>
      </w:r>
      <w:proofErr w:type="gramEnd"/>
      <w:r w:rsidRPr="00D5087F">
        <w:rPr>
          <w:rFonts w:ascii="Segoe UI Symbol" w:hAnsi="Segoe UI Symbol"/>
          <w:color w:val="000000" w:themeColor="text1"/>
        </w:rPr>
        <w:t xml:space="preserve"> of the contract to reflect changes in the cost elements such as labor, material, transport and contractor’s equipment in accordance with the procedures specified in the corresponding Appendix to the Contract Agreement. A Bid submitted with a fixed price will not be rejected, but the price adjustment will be treated as zero unless otherwise stated in the BDS in which case the Bid with a fixed price shall be rejected. Bidders are required to indicate the source of labor and material indices in the corresponding Form in Section IV, Bidding Forms.</w:t>
      </w:r>
    </w:p>
    <w:p w14:paraId="07A3BA45" w14:textId="5D14FD9F"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 xml:space="preserve"> Unless otherwise specified in the BDS, Bid are being invited for </w:t>
      </w:r>
      <w:r w:rsidRPr="00D5087F">
        <w:rPr>
          <w:rFonts w:ascii="Segoe UI Symbol" w:hAnsi="Segoe UI Symbol"/>
          <w:noProof/>
          <w:color w:val="000000" w:themeColor="text1"/>
        </w:rPr>
        <w:t xml:space="preserve">‘Plant’ </w:t>
      </w:r>
      <w:r w:rsidRPr="00D5087F">
        <w:rPr>
          <w:rFonts w:ascii="Segoe UI Symbol" w:hAnsi="Segoe UI Symbol"/>
          <w:color w:val="000000" w:themeColor="text1"/>
        </w:rPr>
        <w:t xml:space="preserve">as a single contract (or as one lot). If </w:t>
      </w:r>
      <w:proofErr w:type="gramStart"/>
      <w:r w:rsidRPr="00D5087F">
        <w:rPr>
          <w:rFonts w:ascii="Segoe UI Symbol" w:hAnsi="Segoe UI Symbol"/>
          <w:color w:val="000000" w:themeColor="text1"/>
        </w:rPr>
        <w:t>so</w:t>
      </w:r>
      <w:proofErr w:type="gramEnd"/>
      <w:r w:rsidRPr="00D5087F">
        <w:rPr>
          <w:rFonts w:ascii="Segoe UI Symbol" w:hAnsi="Segoe UI Symbol"/>
          <w:color w:val="000000" w:themeColor="text1"/>
        </w:rPr>
        <w:t xml:space="preserve"> indicated in ITB 1.1, and the Employer requires several “Plants</w:t>
      </w:r>
      <w:proofErr w:type="gramStart"/>
      <w:r w:rsidRPr="00D5087F">
        <w:rPr>
          <w:rFonts w:ascii="Segoe UI Symbol" w:hAnsi="Segoe UI Symbol"/>
          <w:color w:val="000000" w:themeColor="text1"/>
        </w:rPr>
        <w:t>”</w:t>
      </w:r>
      <w:proofErr w:type="gramEnd"/>
      <w:r w:rsidRPr="00D5087F">
        <w:rPr>
          <w:rFonts w:ascii="Segoe UI Symbol" w:hAnsi="Segoe UI Symbol"/>
          <w:color w:val="000000" w:themeColor="text1"/>
        </w:rPr>
        <w:t xml:space="preserve"> and all such Plants are grouped into lots and/or packages. </w:t>
      </w:r>
      <w:r w:rsidRPr="00D5087F">
        <w:rPr>
          <w:rFonts w:ascii="Segoe UI Symbol" w:hAnsi="Segoe UI Symbol"/>
          <w:noProof/>
          <w:color w:val="000000" w:themeColor="text1"/>
        </w:rPr>
        <w:t xml:space="preserve">In such case, </w:t>
      </w:r>
      <w:r w:rsidRPr="00D5087F">
        <w:rPr>
          <w:rFonts w:ascii="Segoe UI Symbol" w:hAnsi="Segoe UI Symbol"/>
          <w:color w:val="000000" w:themeColor="text1"/>
        </w:rPr>
        <w:t xml:space="preserve">Bids are </w:t>
      </w:r>
      <w:proofErr w:type="gramStart"/>
      <w:r w:rsidRPr="00D5087F">
        <w:rPr>
          <w:rFonts w:ascii="Segoe UI Symbol" w:hAnsi="Segoe UI Symbol"/>
          <w:color w:val="000000" w:themeColor="text1"/>
        </w:rPr>
        <w:t>being invited</w:t>
      </w:r>
      <w:proofErr w:type="gramEnd"/>
      <w:r w:rsidRPr="00D5087F">
        <w:rPr>
          <w:rFonts w:ascii="Segoe UI Symbol" w:hAnsi="Segoe UI Symbol"/>
          <w:color w:val="000000" w:themeColor="text1"/>
        </w:rPr>
        <w:t xml:space="preserve"> for individual lots (contracts) or for any combination of lots (packages) </w:t>
      </w:r>
      <w:r w:rsidRPr="00D5087F">
        <w:rPr>
          <w:rFonts w:ascii="Segoe UI Symbol" w:hAnsi="Segoe UI Symbol"/>
          <w:noProof/>
          <w:color w:val="000000" w:themeColor="text1"/>
        </w:rPr>
        <w:t>as specified in the BDS</w:t>
      </w:r>
      <w:r w:rsidRPr="00D5087F">
        <w:rPr>
          <w:rFonts w:ascii="Segoe UI Symbol" w:hAnsi="Segoe UI Symbol"/>
          <w:color w:val="000000" w:themeColor="text1"/>
        </w:rPr>
        <w:t xml:space="preserve">. Bidders </w:t>
      </w:r>
      <w:proofErr w:type="gramStart"/>
      <w:r w:rsidRPr="00D5087F">
        <w:rPr>
          <w:rFonts w:ascii="Segoe UI Symbol" w:hAnsi="Segoe UI Symbol"/>
          <w:color w:val="000000" w:themeColor="text1"/>
        </w:rPr>
        <w:t>wishing</w:t>
      </w:r>
      <w:proofErr w:type="gramEnd"/>
      <w:r w:rsidRPr="00D5087F">
        <w:rPr>
          <w:rFonts w:ascii="Segoe UI Symbol" w:hAnsi="Segoe UI Symbol"/>
          <w:color w:val="000000" w:themeColor="text1"/>
        </w:rPr>
        <w:t xml:space="preserve"> to offer any price reduction (discount) for the award of more than one Contract shall specify in their Letter of Bid the price reductions applicable to each </w:t>
      </w:r>
      <w:r w:rsidRPr="00D5087F">
        <w:rPr>
          <w:rFonts w:ascii="Segoe UI Symbol" w:hAnsi="Segoe UI Symbol"/>
          <w:noProof/>
          <w:color w:val="000000" w:themeColor="text1"/>
        </w:rPr>
        <w:t xml:space="preserve">contract, lot, and </w:t>
      </w:r>
      <w:proofErr w:type="gramStart"/>
      <w:r w:rsidRPr="00D5087F">
        <w:rPr>
          <w:rFonts w:ascii="Segoe UI Symbol" w:hAnsi="Segoe UI Symbol"/>
          <w:color w:val="000000" w:themeColor="text1"/>
        </w:rPr>
        <w:t xml:space="preserve">package </w:t>
      </w:r>
      <w:r w:rsidRPr="00D5087F">
        <w:rPr>
          <w:rFonts w:ascii="Segoe UI Symbol" w:hAnsi="Segoe UI Symbol"/>
          <w:noProof/>
          <w:color w:val="000000" w:themeColor="text1"/>
        </w:rPr>
        <w:t>as the case may be</w:t>
      </w:r>
      <w:proofErr w:type="gramEnd"/>
      <w:r w:rsidRPr="00D5087F">
        <w:rPr>
          <w:rFonts w:ascii="Segoe UI Symbol" w:hAnsi="Segoe UI Symbol"/>
          <w:noProof/>
          <w:color w:val="000000" w:themeColor="text1"/>
        </w:rPr>
        <w:t xml:space="preserve">. Bidders shall fully explain the methodology and calculations for applying the discounts, showing how the reductions were derived and what are the net amounts of each contract after application of the discounts including how discounts will be applied to individual items to determine the net prices of the items included in the </w:t>
      </w:r>
      <w:r w:rsidRPr="00D5087F">
        <w:rPr>
          <w:rFonts w:ascii="Segoe UI Symbol" w:hAnsi="Segoe UI Symbol"/>
          <w:noProof/>
          <w:color w:val="000000" w:themeColor="text1"/>
        </w:rPr>
        <w:lastRenderedPageBreak/>
        <w:t>Contract. Discounts should be submitted with due regard to the consequences of unclear or ambiguous discoutns as per ITB 17.12. Discounts for combination of lots or packages can be considered only when they are opened at the same time.</w:t>
      </w:r>
      <w:r w:rsidRPr="00D5087F">
        <w:rPr>
          <w:rFonts w:ascii="Segoe UI Symbol" w:hAnsi="Segoe UI Symbol"/>
          <w:color w:val="000000" w:themeColor="text1"/>
        </w:rPr>
        <w:t xml:space="preserve">  </w:t>
      </w:r>
    </w:p>
    <w:p w14:paraId="2F2D8BD6" w14:textId="0952ACA2"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 xml:space="preserve">Bidders wishing to offer any unconditional discount (unrelated to combination of contracts or without any conditions) shall specify in their Letter of Bid the offered discounts and the </w:t>
      </w:r>
      <w:proofErr w:type="gramStart"/>
      <w:r w:rsidRPr="00D5087F">
        <w:rPr>
          <w:rFonts w:ascii="Segoe UI Symbol" w:hAnsi="Segoe UI Symbol"/>
          <w:color w:val="000000" w:themeColor="text1"/>
        </w:rPr>
        <w:t>manner in which</w:t>
      </w:r>
      <w:proofErr w:type="gramEnd"/>
      <w:r w:rsidRPr="00D5087F">
        <w:rPr>
          <w:rFonts w:ascii="Segoe UI Symbol" w:hAnsi="Segoe UI Symbol"/>
          <w:color w:val="000000" w:themeColor="text1"/>
        </w:rPr>
        <w:t xml:space="preserve"> price discounts will apply along the lines of ITB 17.10 and ITB 17.12. </w:t>
      </w:r>
    </w:p>
    <w:p w14:paraId="015A4F03" w14:textId="77777777" w:rsidR="00CF3DAF" w:rsidRPr="00D5087F" w:rsidRDefault="00CF3DAF" w:rsidP="00565B8F">
      <w:pPr>
        <w:pStyle w:val="S1-subpara"/>
        <w:numPr>
          <w:ilvl w:val="1"/>
          <w:numId w:val="53"/>
        </w:numPr>
        <w:ind w:left="576" w:right="0" w:hanging="576"/>
        <w:rPr>
          <w:rFonts w:ascii="Segoe UI Symbol" w:hAnsi="Segoe UI Symbol"/>
          <w:color w:val="000000" w:themeColor="text1"/>
        </w:rPr>
      </w:pPr>
      <w:r w:rsidRPr="00D5087F">
        <w:rPr>
          <w:rFonts w:ascii="Segoe UI Symbol" w:hAnsi="Segoe UI Symbol"/>
          <w:color w:val="000000" w:themeColor="text1"/>
        </w:rPr>
        <w:t xml:space="preserve">Discounts offered shall be clear and without any ambiguity to avoid rejection of </w:t>
      </w:r>
      <w:proofErr w:type="gramStart"/>
      <w:r w:rsidRPr="00D5087F">
        <w:rPr>
          <w:rFonts w:ascii="Segoe UI Symbol" w:hAnsi="Segoe UI Symbol"/>
          <w:color w:val="000000" w:themeColor="text1"/>
        </w:rPr>
        <w:t>bid</w:t>
      </w:r>
      <w:proofErr w:type="gramEnd"/>
      <w:r w:rsidRPr="00D5087F">
        <w:rPr>
          <w:rFonts w:ascii="Segoe UI Symbol" w:hAnsi="Segoe UI Symbol"/>
          <w:color w:val="000000" w:themeColor="text1"/>
        </w:rPr>
        <w:t xml:space="preserve"> as no clarification shall be requested or permitted on this account after bid submission. The </w:t>
      </w:r>
      <w:r w:rsidRPr="00D5087F">
        <w:rPr>
          <w:rFonts w:ascii="Segoe UI Symbol" w:eastAsia="Arial Unicode MS" w:hAnsi="Segoe UI Symbol"/>
          <w:color w:val="000000" w:themeColor="text1"/>
        </w:rPr>
        <w:t>Employer</w:t>
      </w:r>
      <w:r w:rsidRPr="00D5087F">
        <w:rPr>
          <w:rFonts w:ascii="Segoe UI Symbol" w:hAnsi="Segoe UI Symbol"/>
          <w:color w:val="000000" w:themeColor="text1"/>
        </w:rPr>
        <w:t xml:space="preserve">’s decision on a </w:t>
      </w:r>
      <w:proofErr w:type="gramStart"/>
      <w:r w:rsidRPr="00D5087F">
        <w:rPr>
          <w:rFonts w:ascii="Segoe UI Symbol" w:hAnsi="Segoe UI Symbol"/>
          <w:color w:val="000000" w:themeColor="text1"/>
        </w:rPr>
        <w:t>bid’s discount</w:t>
      </w:r>
      <w:proofErr w:type="gramEnd"/>
      <w:r w:rsidRPr="00D5087F">
        <w:rPr>
          <w:rFonts w:ascii="Segoe UI Symbol" w:hAnsi="Segoe UI Symbol"/>
          <w:color w:val="000000" w:themeColor="text1"/>
        </w:rPr>
        <w:t xml:space="preserve"> will be based on the contents of the bid itself, without recourse to any extrinsic evidence. If in the </w:t>
      </w:r>
      <w:r w:rsidRPr="00D5087F">
        <w:rPr>
          <w:rFonts w:ascii="Segoe UI Symbol" w:eastAsia="Arial Unicode MS" w:hAnsi="Segoe UI Symbol"/>
          <w:color w:val="000000" w:themeColor="text1"/>
        </w:rPr>
        <w:t>Employer</w:t>
      </w:r>
      <w:r w:rsidRPr="00D5087F">
        <w:rPr>
          <w:rFonts w:ascii="Segoe UI Symbol" w:hAnsi="Segoe UI Symbol"/>
          <w:color w:val="000000" w:themeColor="text1"/>
        </w:rPr>
        <w:t xml:space="preserve">’s opinion, which shall be final, a discount offered in the bid: </w:t>
      </w:r>
      <w:proofErr w:type="spellStart"/>
      <w:r w:rsidRPr="00D5087F">
        <w:rPr>
          <w:rFonts w:ascii="Segoe UI Symbol" w:hAnsi="Segoe UI Symbol"/>
          <w:color w:val="000000" w:themeColor="text1"/>
        </w:rPr>
        <w:t>i</w:t>
      </w:r>
      <w:proofErr w:type="spellEnd"/>
      <w:r w:rsidRPr="00D5087F">
        <w:rPr>
          <w:rFonts w:ascii="Segoe UI Symbol" w:hAnsi="Segoe UI Symbol"/>
          <w:color w:val="000000" w:themeColor="text1"/>
        </w:rPr>
        <w:t xml:space="preserve">) is unclear, ambiguous or vaguely presented to the extent that it cannot be either interpreted or applied with reasonable accuracy, the Bid shall be rejected; ii) relates to any item of cost where the Employer has indicated its estimated cost in the bidding document, the bid will be evaluated without the discount applicable to such an item; and iii) has a minor discrepancy or unclarity which could be interpreted reasonably, the </w:t>
      </w:r>
      <w:r w:rsidRPr="00D5087F">
        <w:rPr>
          <w:rFonts w:ascii="Segoe UI Symbol" w:eastAsia="Arial Unicode MS" w:hAnsi="Segoe UI Symbol"/>
          <w:color w:val="000000" w:themeColor="text1"/>
        </w:rPr>
        <w:t>Employer in this case</w:t>
      </w:r>
      <w:r w:rsidRPr="00D5087F">
        <w:rPr>
          <w:rFonts w:ascii="Segoe UI Symbol" w:hAnsi="Segoe UI Symbol"/>
          <w:color w:val="000000" w:themeColor="text1"/>
        </w:rPr>
        <w:t xml:space="preserve"> may decide to apply the discount as it deems reasonable and appropriate resulting in the lowest evaluated cost to the </w:t>
      </w:r>
      <w:r w:rsidRPr="00D5087F">
        <w:rPr>
          <w:rFonts w:ascii="Segoe UI Symbol" w:eastAsia="Arial Unicode MS" w:hAnsi="Segoe UI Symbol"/>
          <w:color w:val="000000" w:themeColor="text1"/>
        </w:rPr>
        <w:t>Employer</w:t>
      </w:r>
      <w:r w:rsidRPr="00D5087F">
        <w:rPr>
          <w:rFonts w:ascii="Segoe UI Symbol" w:hAnsi="Segoe UI Symbol"/>
          <w:color w:val="000000" w:themeColor="text1"/>
        </w:rPr>
        <w:t xml:space="preserve">. If the Bidder does not accept the </w:t>
      </w:r>
      <w:r w:rsidRPr="00D5087F">
        <w:rPr>
          <w:rFonts w:ascii="Segoe UI Symbol" w:eastAsia="Arial Unicode MS" w:hAnsi="Segoe UI Symbol"/>
          <w:color w:val="000000" w:themeColor="text1"/>
        </w:rPr>
        <w:t>Employer</w:t>
      </w:r>
      <w:r w:rsidRPr="00D5087F">
        <w:rPr>
          <w:rFonts w:ascii="Segoe UI Symbol" w:hAnsi="Segoe UI Symbol"/>
          <w:color w:val="000000" w:themeColor="text1"/>
        </w:rPr>
        <w:t>’s decision based on any of the above, the Bid shall be rejected.</w:t>
      </w:r>
      <w:r w:rsidRPr="00D5087F">
        <w:rPr>
          <w:rFonts w:ascii="Segoe UI Symbol" w:hAnsi="Segoe UI Symbol"/>
          <w:color w:val="000000" w:themeColor="text1"/>
          <w:szCs w:val="24"/>
        </w:rPr>
        <w:t xml:space="preserve">                                                                     </w:t>
      </w:r>
    </w:p>
    <w:p w14:paraId="0095D766"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8" w:name="_Toc198249728"/>
      <w:r w:rsidRPr="00D5087F">
        <w:rPr>
          <w:rFonts w:ascii="Segoe UI Symbol" w:hAnsi="Segoe UI Symbol"/>
          <w:b/>
          <w:bCs/>
          <w:i w:val="0"/>
          <w:iCs/>
          <w:noProof/>
          <w:color w:val="0070C0"/>
          <w:sz w:val="24"/>
          <w:szCs w:val="24"/>
        </w:rPr>
        <w:t>Currencies of Bid and Payment</w:t>
      </w:r>
      <w:bookmarkEnd w:id="48"/>
    </w:p>
    <w:p w14:paraId="0F75051A" w14:textId="77777777" w:rsidR="00CF3DAF" w:rsidRPr="00D5087F" w:rsidRDefault="00CF3DAF" w:rsidP="00565B8F">
      <w:pPr>
        <w:pStyle w:val="S1-subpara"/>
        <w:numPr>
          <w:ilvl w:val="1"/>
          <w:numId w:val="54"/>
        </w:numPr>
        <w:ind w:right="0"/>
        <w:rPr>
          <w:rFonts w:ascii="Segoe UI Symbol" w:hAnsi="Segoe UI Symbol"/>
        </w:rPr>
      </w:pPr>
      <w:r w:rsidRPr="00D5087F">
        <w:rPr>
          <w:rFonts w:ascii="Segoe UI Symbol" w:hAnsi="Segoe UI Symbol"/>
        </w:rPr>
        <w:t>The currency(</w:t>
      </w:r>
      <w:proofErr w:type="spellStart"/>
      <w:r w:rsidRPr="00D5087F">
        <w:rPr>
          <w:rFonts w:ascii="Segoe UI Symbol" w:hAnsi="Segoe UI Symbol"/>
        </w:rPr>
        <w:t>ies</w:t>
      </w:r>
      <w:proofErr w:type="spellEnd"/>
      <w:r w:rsidRPr="00D5087F">
        <w:rPr>
          <w:rFonts w:ascii="Segoe UI Symbol" w:hAnsi="Segoe UI Symbol"/>
        </w:rPr>
        <w:t>) of the Bid and the currency(</w:t>
      </w:r>
      <w:proofErr w:type="spellStart"/>
      <w:r w:rsidRPr="00D5087F">
        <w:rPr>
          <w:rFonts w:ascii="Segoe UI Symbol" w:hAnsi="Segoe UI Symbol"/>
        </w:rPr>
        <w:t>ies</w:t>
      </w:r>
      <w:proofErr w:type="spellEnd"/>
      <w:r w:rsidRPr="00D5087F">
        <w:rPr>
          <w:rFonts w:ascii="Segoe UI Symbol" w:hAnsi="Segoe UI Symbol"/>
        </w:rPr>
        <w:t xml:space="preserve">) of payments shall be the same. The Bidder shall quote in the currency of the Employer’s country the portion of the Bid price that corresponds to expenditures incurred in the currency of the Employer’s Country, unless otherwise specified </w:t>
      </w:r>
      <w:r w:rsidRPr="00D5087F">
        <w:rPr>
          <w:rFonts w:ascii="Segoe UI Symbol" w:hAnsi="Segoe UI Symbol"/>
          <w:b/>
        </w:rPr>
        <w:t>in the BDS</w:t>
      </w:r>
      <w:r w:rsidRPr="00D5087F">
        <w:rPr>
          <w:rFonts w:ascii="Segoe UI Symbol" w:hAnsi="Segoe UI Symbol"/>
        </w:rPr>
        <w:t>.</w:t>
      </w:r>
    </w:p>
    <w:p w14:paraId="17517965" w14:textId="77777777" w:rsidR="00CF3DAF" w:rsidRPr="00D5087F" w:rsidRDefault="00CF3DAF" w:rsidP="00565B8F">
      <w:pPr>
        <w:pStyle w:val="S1-subpara"/>
        <w:numPr>
          <w:ilvl w:val="1"/>
          <w:numId w:val="54"/>
        </w:numPr>
        <w:ind w:right="0"/>
        <w:rPr>
          <w:rFonts w:ascii="Segoe UI Symbol" w:hAnsi="Segoe UI Symbol"/>
        </w:rPr>
      </w:pPr>
      <w:r w:rsidRPr="00D5087F">
        <w:rPr>
          <w:rFonts w:ascii="Segoe UI Symbol" w:hAnsi="Segoe UI Symbol"/>
        </w:rPr>
        <w:t>The Bidder may express the Bid price in any currency. If the Bidder wishes to be paid in a combination of amounts in different currencies, it may quote its price accordingly but shall use no more than three foreign currencies in addition to the currency of the Employer’s Country.</w:t>
      </w:r>
    </w:p>
    <w:p w14:paraId="2BAAD2B3"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49" w:name="_Toc198249729"/>
      <w:r w:rsidRPr="00D5087F">
        <w:rPr>
          <w:rFonts w:ascii="Segoe UI Symbol" w:hAnsi="Segoe UI Symbol"/>
          <w:b/>
          <w:bCs/>
          <w:i w:val="0"/>
          <w:iCs/>
          <w:noProof/>
          <w:color w:val="0070C0"/>
          <w:sz w:val="24"/>
          <w:szCs w:val="24"/>
        </w:rPr>
        <w:t>Period of Validity of Bids</w:t>
      </w:r>
      <w:bookmarkEnd w:id="49"/>
    </w:p>
    <w:p w14:paraId="5361E54B" w14:textId="77777777" w:rsidR="00CF3DAF" w:rsidRPr="00D5087F" w:rsidRDefault="00CF3DAF" w:rsidP="00565B8F">
      <w:pPr>
        <w:pStyle w:val="S1-subpara"/>
        <w:numPr>
          <w:ilvl w:val="1"/>
          <w:numId w:val="55"/>
        </w:numPr>
        <w:ind w:right="0"/>
        <w:rPr>
          <w:rFonts w:ascii="Segoe UI Symbol" w:hAnsi="Segoe UI Symbol"/>
        </w:rPr>
      </w:pPr>
      <w:r w:rsidRPr="00D5087F">
        <w:rPr>
          <w:rFonts w:ascii="Segoe UI Symbol" w:hAnsi="Segoe UI Symbol"/>
        </w:rPr>
        <w:t>Bids shall remain valid for the Bid Validity period specified</w:t>
      </w:r>
      <w:r w:rsidRPr="00D5087F">
        <w:rPr>
          <w:rFonts w:ascii="Segoe UI Symbol" w:hAnsi="Segoe UI Symbol"/>
          <w:b/>
        </w:rPr>
        <w:t xml:space="preserve"> in the BDS</w:t>
      </w:r>
      <w:r w:rsidRPr="00D5087F">
        <w:rPr>
          <w:rFonts w:ascii="Segoe UI Symbol" w:hAnsi="Segoe UI Symbol"/>
        </w:rPr>
        <w:t xml:space="preserve">. The Bid Validity period starts from the Bid submission deadline (as prescribed by the Employer in accordance with ITB 23.1). A Bid valid for a shorter period shall be rejected by the Employer as </w:t>
      </w:r>
      <w:proofErr w:type="gramStart"/>
      <w:r w:rsidRPr="00D5087F">
        <w:rPr>
          <w:rFonts w:ascii="Segoe UI Symbol" w:hAnsi="Segoe UI Symbol"/>
        </w:rPr>
        <w:t>nonresponsive</w:t>
      </w:r>
      <w:proofErr w:type="gramEnd"/>
      <w:r w:rsidRPr="00D5087F">
        <w:rPr>
          <w:rFonts w:ascii="Segoe UI Symbol" w:hAnsi="Segoe UI Symbol"/>
        </w:rPr>
        <w:t>.</w:t>
      </w:r>
    </w:p>
    <w:p w14:paraId="6DA662A5" w14:textId="77777777" w:rsidR="00CF3DAF" w:rsidRPr="00D5087F" w:rsidRDefault="00CF3DAF" w:rsidP="00565B8F">
      <w:pPr>
        <w:pStyle w:val="S1-subpara"/>
        <w:numPr>
          <w:ilvl w:val="1"/>
          <w:numId w:val="55"/>
        </w:numPr>
        <w:ind w:right="0"/>
        <w:rPr>
          <w:rFonts w:ascii="Segoe UI Symbol" w:hAnsi="Segoe UI Symbol"/>
        </w:rPr>
      </w:pPr>
      <w:r w:rsidRPr="00D5087F">
        <w:rPr>
          <w:rFonts w:ascii="Segoe UI Symbol" w:hAnsi="Segoe UI Symbol"/>
        </w:rPr>
        <w:lastRenderedPageBreak/>
        <w:t>In exceptional circumstances, prior to the expiration of the Bid validity period, the Employer may request Bidders to extend the period of validity of their Bids. The request and the responses shall be made in writing. If a Bid Security is requested in accordance with ITB 20, the Bidder granting the request shall also extend the Bid Security for twenty-eight (28) days beyond the deadline of the extended validity period. A Bidder may refuse the request without forfeiting its Bid Security. A Bidder granting the request shall not be required or permitted to modify its Bid, except as provided in ITB 19.3.</w:t>
      </w:r>
    </w:p>
    <w:p w14:paraId="232347C8" w14:textId="77777777" w:rsidR="00CF3DAF" w:rsidRPr="00D5087F" w:rsidRDefault="00CF3DAF" w:rsidP="00565B8F">
      <w:pPr>
        <w:pStyle w:val="S1-subpara"/>
        <w:numPr>
          <w:ilvl w:val="1"/>
          <w:numId w:val="55"/>
        </w:numPr>
        <w:ind w:right="0"/>
        <w:rPr>
          <w:rFonts w:ascii="Segoe UI Symbol" w:hAnsi="Segoe UI Symbol"/>
        </w:rPr>
      </w:pPr>
      <w:r w:rsidRPr="00D5087F">
        <w:rPr>
          <w:rFonts w:ascii="Segoe UI Symbol" w:hAnsi="Segoe UI Symbol"/>
        </w:rPr>
        <w:t>If the award is delayed by a period exceeding fifty-six (56) days beyond the expiry of the initial Bid validity period, the Contract price shall be determined as follows:</w:t>
      </w:r>
    </w:p>
    <w:p w14:paraId="1B85969B" w14:textId="77777777" w:rsidR="00CF3DAF" w:rsidRPr="00D5087F" w:rsidRDefault="00CF3DAF" w:rsidP="00565B8F">
      <w:pPr>
        <w:pStyle w:val="S1-subpara"/>
        <w:numPr>
          <w:ilvl w:val="0"/>
          <w:numId w:val="56"/>
        </w:numPr>
        <w:ind w:left="1152" w:right="-72" w:hanging="576"/>
        <w:rPr>
          <w:rFonts w:ascii="Segoe UI Symbol" w:hAnsi="Segoe UI Symbol"/>
        </w:rPr>
      </w:pPr>
      <w:r w:rsidRPr="00D5087F">
        <w:rPr>
          <w:rFonts w:ascii="Segoe UI Symbol" w:hAnsi="Segoe UI Symbol"/>
        </w:rPr>
        <w:t xml:space="preserve">in the case of </w:t>
      </w:r>
      <w:r w:rsidRPr="00D5087F">
        <w:rPr>
          <w:rFonts w:ascii="Segoe UI Symbol" w:hAnsi="Segoe UI Symbol"/>
          <w:b/>
        </w:rPr>
        <w:t>fixed price</w:t>
      </w:r>
      <w:r w:rsidRPr="00D5087F">
        <w:rPr>
          <w:rFonts w:ascii="Segoe UI Symbol" w:hAnsi="Segoe UI Symbol"/>
        </w:rPr>
        <w:t xml:space="preserve"> contracts, the Contract price shall be the Bid price adjusted by the factor or factors specified</w:t>
      </w:r>
      <w:r w:rsidRPr="00D5087F">
        <w:rPr>
          <w:rFonts w:ascii="Segoe UI Symbol" w:hAnsi="Segoe UI Symbol"/>
          <w:b/>
        </w:rPr>
        <w:t xml:space="preserve"> in the BDS </w:t>
      </w:r>
      <w:r w:rsidRPr="00D5087F">
        <w:rPr>
          <w:rFonts w:ascii="Segoe UI Symbol" w:hAnsi="Segoe UI Symbol"/>
          <w:noProof/>
        </w:rPr>
        <w:t>to</w:t>
      </w:r>
      <w:r w:rsidRPr="00D5087F">
        <w:rPr>
          <w:rFonts w:ascii="Segoe UI Symbol" w:hAnsi="Segoe UI Symbol"/>
          <w:b/>
          <w:noProof/>
        </w:rPr>
        <w:t xml:space="preserve"> </w:t>
      </w:r>
      <w:r w:rsidRPr="00D5087F">
        <w:rPr>
          <w:rFonts w:ascii="Segoe UI Symbol" w:hAnsi="Segoe UI Symbol"/>
          <w:noProof/>
        </w:rPr>
        <w:t>reflect</w:t>
      </w:r>
      <w:r w:rsidRPr="00D5087F">
        <w:rPr>
          <w:rFonts w:ascii="Segoe UI Symbol" w:hAnsi="Segoe UI Symbol"/>
          <w:b/>
          <w:noProof/>
        </w:rPr>
        <w:t xml:space="preserve"> </w:t>
      </w:r>
      <w:r w:rsidRPr="00D5087F">
        <w:rPr>
          <w:rFonts w:ascii="Segoe UI Symbol" w:hAnsi="Segoe UI Symbol"/>
        </w:rPr>
        <w:t>any increase in the cost of inputs over the period of extension, which for the purpose of this adjustment, shall be the period elapsed between the date arrived immediately after expiry of fifty-six (56) days beyond the initial Bid validity period and the date of notification of award;</w:t>
      </w:r>
    </w:p>
    <w:p w14:paraId="6EEF6EB4" w14:textId="77777777" w:rsidR="00CF3DAF" w:rsidRPr="00D5087F" w:rsidRDefault="00CF3DAF" w:rsidP="00565B8F">
      <w:pPr>
        <w:pStyle w:val="S1-subpara"/>
        <w:numPr>
          <w:ilvl w:val="0"/>
          <w:numId w:val="56"/>
        </w:numPr>
        <w:ind w:left="1152" w:right="-72" w:hanging="585"/>
        <w:rPr>
          <w:rFonts w:ascii="Segoe UI Symbol" w:hAnsi="Segoe UI Symbol"/>
        </w:rPr>
      </w:pPr>
      <w:r w:rsidRPr="00D5087F">
        <w:rPr>
          <w:rFonts w:ascii="Segoe UI Symbol" w:hAnsi="Segoe UI Symbol"/>
        </w:rPr>
        <w:t xml:space="preserve">in the case of </w:t>
      </w:r>
      <w:r w:rsidRPr="00D5087F">
        <w:rPr>
          <w:rFonts w:ascii="Segoe UI Symbol" w:hAnsi="Segoe UI Symbol"/>
          <w:b/>
        </w:rPr>
        <w:t>adjustable price</w:t>
      </w:r>
      <w:r w:rsidRPr="00D5087F">
        <w:rPr>
          <w:rFonts w:ascii="Segoe UI Symbol" w:hAnsi="Segoe UI Symbol"/>
        </w:rPr>
        <w:t xml:space="preserve"> contracts, no adjustment shall be made; or</w:t>
      </w:r>
    </w:p>
    <w:p w14:paraId="7276EAA5" w14:textId="77777777" w:rsidR="00CF3DAF" w:rsidRPr="00D5087F" w:rsidRDefault="00CF3DAF" w:rsidP="00565B8F">
      <w:pPr>
        <w:pStyle w:val="S1-subpara"/>
        <w:numPr>
          <w:ilvl w:val="0"/>
          <w:numId w:val="56"/>
        </w:numPr>
        <w:tabs>
          <w:tab w:val="left" w:pos="567"/>
        </w:tabs>
        <w:ind w:left="1152" w:right="-72" w:hanging="585"/>
        <w:rPr>
          <w:rFonts w:ascii="Segoe UI Symbol" w:hAnsi="Segoe UI Symbol"/>
        </w:rPr>
      </w:pPr>
      <w:r w:rsidRPr="00D5087F">
        <w:rPr>
          <w:rFonts w:ascii="Segoe UI Symbol" w:hAnsi="Segoe UI Symbol"/>
        </w:rPr>
        <w:t xml:space="preserve">in any case, </w:t>
      </w:r>
      <w:proofErr w:type="gramStart"/>
      <w:r w:rsidRPr="00D5087F">
        <w:rPr>
          <w:rFonts w:ascii="Segoe UI Symbol" w:hAnsi="Segoe UI Symbol"/>
        </w:rPr>
        <w:t>Bid</w:t>
      </w:r>
      <w:proofErr w:type="gramEnd"/>
      <w:r w:rsidRPr="00D5087F">
        <w:rPr>
          <w:rFonts w:ascii="Segoe UI Symbol" w:hAnsi="Segoe UI Symbol"/>
        </w:rPr>
        <w:t xml:space="preserve"> evaluation shall be based on the Bid price without taking into consideration the applicable correction from those indicated above.</w:t>
      </w:r>
    </w:p>
    <w:p w14:paraId="5714B480"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0" w:name="_Toc198249730"/>
      <w:r w:rsidRPr="00D5087F">
        <w:rPr>
          <w:rFonts w:ascii="Segoe UI Symbol" w:hAnsi="Segoe UI Symbol"/>
          <w:b/>
          <w:bCs/>
          <w:i w:val="0"/>
          <w:iCs/>
          <w:noProof/>
          <w:color w:val="0070C0"/>
          <w:sz w:val="24"/>
          <w:szCs w:val="24"/>
        </w:rPr>
        <w:t>Bid Security</w:t>
      </w:r>
      <w:bookmarkEnd w:id="50"/>
    </w:p>
    <w:p w14:paraId="505D7661" w14:textId="77777777" w:rsidR="00CF3DAF" w:rsidRPr="00D5087F" w:rsidRDefault="00CF3DAF" w:rsidP="00565B8F">
      <w:pPr>
        <w:pStyle w:val="S1-subpara"/>
        <w:numPr>
          <w:ilvl w:val="1"/>
          <w:numId w:val="57"/>
        </w:numPr>
        <w:ind w:right="0"/>
        <w:rPr>
          <w:rFonts w:ascii="Segoe UI Symbol" w:hAnsi="Segoe UI Symbol"/>
        </w:rPr>
      </w:pPr>
      <w:r w:rsidRPr="00D5087F">
        <w:rPr>
          <w:rFonts w:ascii="Segoe UI Symbol" w:hAnsi="Segoe UI Symbol"/>
        </w:rPr>
        <w:t xml:space="preserve">The Bidder shall furnish as part of its Bid, either a Bid-Securing Declaration or a Bid Security amount as specified </w:t>
      </w:r>
      <w:r w:rsidRPr="00D5087F">
        <w:rPr>
          <w:rFonts w:ascii="Segoe UI Symbol" w:hAnsi="Segoe UI Symbol"/>
          <w:b/>
        </w:rPr>
        <w:t>in the BDS,</w:t>
      </w:r>
      <w:r w:rsidRPr="00D5087F">
        <w:rPr>
          <w:rFonts w:ascii="Segoe UI Symbol" w:hAnsi="Segoe UI Symbol"/>
        </w:rPr>
        <w:t xml:space="preserve"> in original form and, in the case of a Bid Security amount, in the amount and currency specified</w:t>
      </w:r>
      <w:r w:rsidRPr="00D5087F">
        <w:rPr>
          <w:rFonts w:ascii="Segoe UI Symbol" w:hAnsi="Segoe UI Symbol"/>
          <w:b/>
        </w:rPr>
        <w:t xml:space="preserve"> in the BDS</w:t>
      </w:r>
      <w:r w:rsidRPr="00D5087F">
        <w:rPr>
          <w:rFonts w:ascii="Segoe UI Symbol" w:hAnsi="Segoe UI Symbol"/>
        </w:rPr>
        <w:t>.</w:t>
      </w:r>
    </w:p>
    <w:p w14:paraId="2C9345F3" w14:textId="77777777" w:rsidR="00CF3DAF" w:rsidRPr="00D5087F" w:rsidRDefault="00CF3DAF" w:rsidP="00565B8F">
      <w:pPr>
        <w:pStyle w:val="S1-subpara"/>
        <w:numPr>
          <w:ilvl w:val="1"/>
          <w:numId w:val="57"/>
        </w:numPr>
        <w:ind w:right="0"/>
        <w:rPr>
          <w:rFonts w:ascii="Segoe UI Symbol" w:hAnsi="Segoe UI Symbol"/>
        </w:rPr>
      </w:pPr>
      <w:r w:rsidRPr="00D5087F">
        <w:rPr>
          <w:rFonts w:ascii="Segoe UI Symbol" w:hAnsi="Segoe UI Symbol"/>
        </w:rPr>
        <w:t>A Bid-Securing Declaration shall use the form included in Section IV Bidding Forms.</w:t>
      </w:r>
    </w:p>
    <w:p w14:paraId="28EF4588"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If a Bid Security amount is specified pursuant to ITB 20.1, the Bid security shall be a demand guarantee in any of the following forms at the Bidder’s option:</w:t>
      </w:r>
    </w:p>
    <w:p w14:paraId="7E4B4C77" w14:textId="77777777" w:rsidR="00CF3DAF" w:rsidRPr="00D5087F" w:rsidRDefault="00CF3DAF" w:rsidP="00565B8F">
      <w:pPr>
        <w:pStyle w:val="S1-subpara"/>
        <w:numPr>
          <w:ilvl w:val="0"/>
          <w:numId w:val="23"/>
        </w:numPr>
        <w:tabs>
          <w:tab w:val="left" w:pos="0"/>
        </w:tabs>
        <w:ind w:left="1152" w:right="-72" w:hanging="576"/>
        <w:rPr>
          <w:rFonts w:ascii="Segoe UI Symbol" w:hAnsi="Segoe UI Symbol"/>
        </w:rPr>
      </w:pPr>
      <w:r w:rsidRPr="00D5087F">
        <w:rPr>
          <w:rFonts w:ascii="Segoe UI Symbol" w:hAnsi="Segoe UI Symbol"/>
          <w:color w:val="000000" w:themeColor="text1"/>
        </w:rPr>
        <w:t>an unconditional guarantee issued by a bank or non-bank financial institution (such as an insurance, bonding or surety company</w:t>
      </w:r>
      <w:proofErr w:type="gramStart"/>
      <w:r w:rsidRPr="00D5087F">
        <w:rPr>
          <w:rFonts w:ascii="Segoe UI Symbol" w:hAnsi="Segoe UI Symbol"/>
          <w:color w:val="000000" w:themeColor="text1"/>
        </w:rPr>
        <w:t>);</w:t>
      </w:r>
      <w:proofErr w:type="gramEnd"/>
      <w:r w:rsidRPr="00D5087F">
        <w:rPr>
          <w:rFonts w:ascii="Segoe UI Symbol" w:hAnsi="Segoe UI Symbol"/>
        </w:rPr>
        <w:t xml:space="preserve"> </w:t>
      </w:r>
    </w:p>
    <w:p w14:paraId="29C17E2C" w14:textId="77777777" w:rsidR="00CF3DAF" w:rsidRPr="00D5087F" w:rsidRDefault="00CF3DAF" w:rsidP="00565B8F">
      <w:pPr>
        <w:pStyle w:val="S1-subpara"/>
        <w:numPr>
          <w:ilvl w:val="0"/>
          <w:numId w:val="23"/>
        </w:numPr>
        <w:tabs>
          <w:tab w:val="left" w:pos="0"/>
        </w:tabs>
        <w:ind w:left="1152" w:right="-72" w:hanging="576"/>
        <w:rPr>
          <w:rFonts w:ascii="Segoe UI Symbol" w:hAnsi="Segoe UI Symbol"/>
        </w:rPr>
      </w:pPr>
      <w:r w:rsidRPr="00D5087F">
        <w:rPr>
          <w:rFonts w:ascii="Segoe UI Symbol" w:hAnsi="Segoe UI Symbol"/>
        </w:rPr>
        <w:t xml:space="preserve">an irrevocable letter of </w:t>
      </w:r>
      <w:proofErr w:type="gramStart"/>
      <w:r w:rsidRPr="00D5087F">
        <w:rPr>
          <w:rFonts w:ascii="Segoe UI Symbol" w:hAnsi="Segoe UI Symbol"/>
        </w:rPr>
        <w:t>credit;</w:t>
      </w:r>
      <w:proofErr w:type="gramEnd"/>
      <w:r w:rsidRPr="00D5087F">
        <w:rPr>
          <w:rFonts w:ascii="Segoe UI Symbol" w:hAnsi="Segoe UI Symbol"/>
        </w:rPr>
        <w:t xml:space="preserve"> </w:t>
      </w:r>
    </w:p>
    <w:p w14:paraId="7F122B15" w14:textId="77777777" w:rsidR="00CF3DAF" w:rsidRPr="00D5087F" w:rsidRDefault="00CF3DAF" w:rsidP="00565B8F">
      <w:pPr>
        <w:pStyle w:val="S1-subpara"/>
        <w:numPr>
          <w:ilvl w:val="0"/>
          <w:numId w:val="23"/>
        </w:numPr>
        <w:tabs>
          <w:tab w:val="left" w:pos="0"/>
        </w:tabs>
        <w:ind w:left="1152" w:right="-72" w:hanging="576"/>
        <w:rPr>
          <w:rFonts w:ascii="Segoe UI Symbol" w:hAnsi="Segoe UI Symbol"/>
        </w:rPr>
      </w:pPr>
      <w:r w:rsidRPr="00D5087F">
        <w:rPr>
          <w:rFonts w:ascii="Segoe UI Symbol" w:hAnsi="Segoe UI Symbol"/>
        </w:rPr>
        <w:t>a cashier’s or certified check; or</w:t>
      </w:r>
    </w:p>
    <w:p w14:paraId="770BC14E" w14:textId="77777777" w:rsidR="00CF3DAF" w:rsidRPr="00D5087F" w:rsidRDefault="00CF3DAF" w:rsidP="00565B8F">
      <w:pPr>
        <w:pStyle w:val="S1-subpara"/>
        <w:numPr>
          <w:ilvl w:val="0"/>
          <w:numId w:val="23"/>
        </w:numPr>
        <w:tabs>
          <w:tab w:val="left" w:pos="0"/>
        </w:tabs>
        <w:ind w:left="1152" w:right="-72" w:hanging="576"/>
        <w:rPr>
          <w:rFonts w:ascii="Segoe UI Symbol" w:hAnsi="Segoe UI Symbol"/>
        </w:rPr>
      </w:pPr>
      <w:r w:rsidRPr="00D5087F">
        <w:rPr>
          <w:rFonts w:ascii="Segoe UI Symbol" w:hAnsi="Segoe UI Symbol"/>
        </w:rPr>
        <w:t xml:space="preserve">another security indicated </w:t>
      </w:r>
      <w:r w:rsidRPr="00D5087F">
        <w:rPr>
          <w:rFonts w:ascii="Segoe UI Symbol" w:hAnsi="Segoe UI Symbol"/>
          <w:b/>
        </w:rPr>
        <w:t>in the BDS</w:t>
      </w:r>
      <w:r w:rsidRPr="00D5087F">
        <w:rPr>
          <w:rFonts w:ascii="Segoe UI Symbol" w:hAnsi="Segoe UI Symbol"/>
          <w:bCs/>
        </w:rPr>
        <w:t>,</w:t>
      </w:r>
    </w:p>
    <w:p w14:paraId="1903D722" w14:textId="77777777" w:rsidR="00CF3DAF" w:rsidRPr="00D5087F" w:rsidRDefault="00CF3DAF" w:rsidP="001D5093">
      <w:pPr>
        <w:pStyle w:val="S1-subpara"/>
        <w:numPr>
          <w:ilvl w:val="0"/>
          <w:numId w:val="0"/>
        </w:numPr>
        <w:tabs>
          <w:tab w:val="left" w:pos="0"/>
        </w:tabs>
        <w:ind w:left="576" w:right="0" w:hanging="576"/>
        <w:rPr>
          <w:rFonts w:ascii="Segoe UI Symbol" w:hAnsi="Segoe UI Symbol"/>
        </w:rPr>
      </w:pPr>
      <w:r w:rsidRPr="00D5087F">
        <w:rPr>
          <w:rFonts w:ascii="Segoe UI Symbol" w:hAnsi="Segoe UI Symbol"/>
        </w:rPr>
        <w:lastRenderedPageBreak/>
        <w:tab/>
        <w:t>from a reputable source from an eligible country. If an unconditional guarantee is issued by a non-bank financial institution located outside the Employer’s Country the issuing non-bank financial institution shall have a correspondent financial institution located in the Employer’s Country to make it enforceable unless the Employer has agreed in writing, prior to Bid submission, that a correspondent financial institution is not required.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19.2.</w:t>
      </w:r>
    </w:p>
    <w:p w14:paraId="4360E853"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If a Bid Security in amount or a Bid-Securing Declaration is specified pursuant to ITB 20.1, any Bid not accompanied by a substantially responsive Bid Security in amount or Bid-Securing Declaration shall be rejected by the Employer as nonresponsive.</w:t>
      </w:r>
    </w:p>
    <w:p w14:paraId="77BDA219"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 xml:space="preserve">If a Bid Security is specified pursuant to ITB 20.1, the Bid Security of unsuccessful Bidders shall be returned as promptly as possible upon the successful Bidder’s </w:t>
      </w:r>
      <w:r w:rsidRPr="00D5087F">
        <w:rPr>
          <w:rFonts w:ascii="Segoe UI Symbol" w:hAnsi="Segoe UI Symbol"/>
          <w:color w:val="000000" w:themeColor="text1"/>
        </w:rPr>
        <w:t xml:space="preserve">signing the Contract and </w:t>
      </w:r>
      <w:r w:rsidRPr="00D5087F">
        <w:rPr>
          <w:rFonts w:ascii="Segoe UI Symbol" w:hAnsi="Segoe UI Symbol"/>
        </w:rPr>
        <w:t>furnishing of the Performance Security pursuant to ITB 48.</w:t>
      </w:r>
    </w:p>
    <w:p w14:paraId="41009324"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The Bid Security of the successful Bidder shall be returned as promptly as possible once the successful Bidder has signed the Contract and furnished the required Performance Security.</w:t>
      </w:r>
    </w:p>
    <w:p w14:paraId="4E19A1DF"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The Bid Security amount may be forfeited:</w:t>
      </w:r>
    </w:p>
    <w:p w14:paraId="4863C107" w14:textId="77777777" w:rsidR="00CF3DAF" w:rsidRPr="00D5087F" w:rsidRDefault="00CF3DAF" w:rsidP="00565B8F">
      <w:pPr>
        <w:pStyle w:val="S1-subpara"/>
        <w:numPr>
          <w:ilvl w:val="0"/>
          <w:numId w:val="24"/>
        </w:numPr>
        <w:tabs>
          <w:tab w:val="left" w:pos="0"/>
        </w:tabs>
        <w:ind w:left="1152" w:right="-72" w:hanging="576"/>
        <w:rPr>
          <w:rFonts w:ascii="Segoe UI Symbol" w:hAnsi="Segoe UI Symbol"/>
        </w:rPr>
      </w:pPr>
      <w:r w:rsidRPr="00D5087F">
        <w:rPr>
          <w:rFonts w:ascii="Segoe UI Symbol" w:hAnsi="Segoe UI Symbol"/>
        </w:rPr>
        <w:t xml:space="preserve">if a Bidder withdraws its Bid during the period of Bid validity specified by the Bidder on the Letter of Bid, </w:t>
      </w:r>
      <w:r w:rsidRPr="00D5087F">
        <w:rPr>
          <w:rFonts w:ascii="Segoe UI Symbol" w:hAnsi="Segoe UI Symbol"/>
          <w:color w:val="000000" w:themeColor="text1"/>
        </w:rPr>
        <w:t>or any extension thereto provided by the Bidder</w:t>
      </w:r>
      <w:r w:rsidRPr="00D5087F">
        <w:rPr>
          <w:rFonts w:ascii="Segoe UI Symbol" w:hAnsi="Segoe UI Symbol"/>
        </w:rPr>
        <w:t>; or</w:t>
      </w:r>
    </w:p>
    <w:p w14:paraId="35F0FB4A" w14:textId="77777777" w:rsidR="00CF3DAF" w:rsidRPr="00D5087F" w:rsidRDefault="00CF3DAF" w:rsidP="00565B8F">
      <w:pPr>
        <w:pStyle w:val="S1-subpara"/>
        <w:numPr>
          <w:ilvl w:val="0"/>
          <w:numId w:val="24"/>
        </w:numPr>
        <w:tabs>
          <w:tab w:val="left" w:pos="0"/>
        </w:tabs>
        <w:ind w:left="1152" w:right="-72" w:hanging="576"/>
        <w:rPr>
          <w:rFonts w:ascii="Segoe UI Symbol" w:hAnsi="Segoe UI Symbol"/>
        </w:rPr>
      </w:pPr>
      <w:r w:rsidRPr="00D5087F">
        <w:rPr>
          <w:rFonts w:ascii="Segoe UI Symbol" w:hAnsi="Segoe UI Symbol"/>
        </w:rPr>
        <w:t>if the successful Bidder fails to:</w:t>
      </w:r>
    </w:p>
    <w:p w14:paraId="78E5263D" w14:textId="77777777" w:rsidR="00CF3DAF" w:rsidRPr="00D5087F" w:rsidRDefault="00CF3DAF" w:rsidP="00565B8F">
      <w:pPr>
        <w:pStyle w:val="S1-subpara"/>
        <w:numPr>
          <w:ilvl w:val="0"/>
          <w:numId w:val="27"/>
        </w:numPr>
        <w:ind w:left="1728" w:right="-72" w:hanging="576"/>
        <w:rPr>
          <w:rFonts w:ascii="Segoe UI Symbol" w:hAnsi="Segoe UI Symbol"/>
        </w:rPr>
      </w:pPr>
      <w:r w:rsidRPr="00D5087F">
        <w:rPr>
          <w:rFonts w:ascii="Segoe UI Symbol" w:hAnsi="Segoe UI Symbol"/>
        </w:rPr>
        <w:t>sign the Contract in accordance with ITB 47; or</w:t>
      </w:r>
    </w:p>
    <w:p w14:paraId="09F8E2A2" w14:textId="77777777" w:rsidR="00CF3DAF" w:rsidRPr="00D5087F" w:rsidRDefault="00CF3DAF" w:rsidP="00565B8F">
      <w:pPr>
        <w:pStyle w:val="S1-subpara"/>
        <w:numPr>
          <w:ilvl w:val="0"/>
          <w:numId w:val="27"/>
        </w:numPr>
        <w:ind w:left="1728" w:right="-72" w:hanging="576"/>
        <w:rPr>
          <w:rFonts w:ascii="Segoe UI Symbol" w:hAnsi="Segoe UI Symbol"/>
        </w:rPr>
      </w:pPr>
      <w:r w:rsidRPr="00D5087F">
        <w:rPr>
          <w:rFonts w:ascii="Segoe UI Symbol" w:hAnsi="Segoe UI Symbol"/>
        </w:rPr>
        <w:t>furnish a Performance Security in accordance with ITB 48.</w:t>
      </w:r>
    </w:p>
    <w:p w14:paraId="2C1B06B1"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The Bid Security or the Bid-Securing Declaration of a JV shall be in the name of the JV that submits the Bid. If the JV has not been legally constituted into a legally enforceable JV at the time of bidding, the Bid Security or the Bid Securing Declaration shall be in the names of all future members as named in the letter of intent referred to in ITB 4.1 and ITB 11.2.</w:t>
      </w:r>
    </w:p>
    <w:p w14:paraId="23DC83BA" w14:textId="77777777" w:rsidR="00CF3DAF" w:rsidRPr="00D5087F" w:rsidRDefault="00CF3DAF" w:rsidP="00565B8F">
      <w:pPr>
        <w:pStyle w:val="S1-subpara"/>
        <w:numPr>
          <w:ilvl w:val="1"/>
          <w:numId w:val="57"/>
        </w:numPr>
        <w:tabs>
          <w:tab w:val="left" w:pos="0"/>
        </w:tabs>
        <w:ind w:right="0"/>
        <w:rPr>
          <w:rFonts w:ascii="Segoe UI Symbol" w:hAnsi="Segoe UI Symbol"/>
        </w:rPr>
      </w:pPr>
      <w:r w:rsidRPr="00D5087F">
        <w:rPr>
          <w:rFonts w:ascii="Segoe UI Symbol" w:hAnsi="Segoe UI Symbol"/>
        </w:rPr>
        <w:t xml:space="preserve">If a Bid Securing Declaration is required </w:t>
      </w:r>
      <w:r w:rsidRPr="00D5087F">
        <w:rPr>
          <w:rFonts w:ascii="Segoe UI Symbol" w:hAnsi="Segoe UI Symbol"/>
          <w:b/>
        </w:rPr>
        <w:t xml:space="preserve">in the BDS, </w:t>
      </w:r>
      <w:r w:rsidRPr="00D5087F">
        <w:rPr>
          <w:rFonts w:ascii="Segoe UI Symbol" w:hAnsi="Segoe UI Symbol"/>
          <w:bCs/>
        </w:rPr>
        <w:t>pursuant to ITB 20.1,</w:t>
      </w:r>
      <w:r w:rsidRPr="00D5087F">
        <w:rPr>
          <w:rFonts w:ascii="Segoe UI Symbol" w:hAnsi="Segoe UI Symbol"/>
        </w:rPr>
        <w:t xml:space="preserve"> and:</w:t>
      </w:r>
    </w:p>
    <w:p w14:paraId="5DB63EBA" w14:textId="77777777" w:rsidR="00CF3DAF" w:rsidRPr="00D5087F" w:rsidRDefault="00CF3DAF" w:rsidP="00565B8F">
      <w:pPr>
        <w:pStyle w:val="S1-subpara"/>
        <w:numPr>
          <w:ilvl w:val="0"/>
          <w:numId w:val="79"/>
        </w:numPr>
        <w:tabs>
          <w:tab w:val="left" w:pos="0"/>
        </w:tabs>
        <w:ind w:left="1152" w:right="-72" w:hanging="576"/>
        <w:rPr>
          <w:rFonts w:ascii="Segoe UI Symbol" w:hAnsi="Segoe UI Symbol"/>
        </w:rPr>
      </w:pPr>
      <w:r w:rsidRPr="00D5087F">
        <w:rPr>
          <w:rFonts w:ascii="Segoe UI Symbol" w:hAnsi="Segoe UI Symbol"/>
        </w:rPr>
        <w:lastRenderedPageBreak/>
        <w:t xml:space="preserve">if a Bidder withdraws its Bid during the period of Bid validity specified by the Bidder on the Letter of Bid </w:t>
      </w:r>
      <w:r w:rsidRPr="00D5087F">
        <w:rPr>
          <w:rFonts w:ascii="Segoe UI Symbol" w:hAnsi="Segoe UI Symbol"/>
          <w:color w:val="000000" w:themeColor="text1"/>
        </w:rPr>
        <w:t>or any extension thereto provided by the Bidder</w:t>
      </w:r>
      <w:r w:rsidRPr="00D5087F">
        <w:rPr>
          <w:rFonts w:ascii="Segoe UI Symbol" w:hAnsi="Segoe UI Symbol"/>
        </w:rPr>
        <w:t>; or</w:t>
      </w:r>
    </w:p>
    <w:p w14:paraId="33913C57" w14:textId="77777777" w:rsidR="00CF3DAF" w:rsidRPr="00D5087F" w:rsidRDefault="00CF3DAF" w:rsidP="00565B8F">
      <w:pPr>
        <w:pStyle w:val="S1-subpara"/>
        <w:numPr>
          <w:ilvl w:val="0"/>
          <w:numId w:val="79"/>
        </w:numPr>
        <w:tabs>
          <w:tab w:val="left" w:pos="0"/>
        </w:tabs>
        <w:ind w:left="1152" w:right="-72" w:hanging="576"/>
        <w:rPr>
          <w:rFonts w:ascii="Segoe UI Symbol" w:hAnsi="Segoe UI Symbol"/>
        </w:rPr>
      </w:pPr>
      <w:r w:rsidRPr="00D5087F">
        <w:rPr>
          <w:rFonts w:ascii="Segoe UI Symbol" w:hAnsi="Segoe UI Symbol"/>
        </w:rPr>
        <w:t xml:space="preserve">if the successful Bidder fails to: </w:t>
      </w:r>
    </w:p>
    <w:p w14:paraId="65C4961E" w14:textId="77777777" w:rsidR="00CF3DAF" w:rsidRPr="00D5087F" w:rsidRDefault="00CF3DAF" w:rsidP="00565B8F">
      <w:pPr>
        <w:pStyle w:val="S1-subpara"/>
        <w:numPr>
          <w:ilvl w:val="0"/>
          <w:numId w:val="28"/>
        </w:numPr>
        <w:ind w:left="1468" w:right="-72" w:hanging="426"/>
        <w:rPr>
          <w:rFonts w:ascii="Segoe UI Symbol" w:hAnsi="Segoe UI Symbol"/>
        </w:rPr>
      </w:pPr>
      <w:r w:rsidRPr="00D5087F">
        <w:rPr>
          <w:rFonts w:ascii="Segoe UI Symbol" w:hAnsi="Segoe UI Symbol"/>
        </w:rPr>
        <w:t xml:space="preserve">sign the Contract in accordance with ITB 47; or </w:t>
      </w:r>
    </w:p>
    <w:p w14:paraId="41BFE5CC" w14:textId="77777777" w:rsidR="00CF3DAF" w:rsidRPr="00D5087F" w:rsidRDefault="00CF3DAF" w:rsidP="00565B8F">
      <w:pPr>
        <w:pStyle w:val="S1-subpara"/>
        <w:numPr>
          <w:ilvl w:val="0"/>
          <w:numId w:val="28"/>
        </w:numPr>
        <w:ind w:left="1468" w:right="-72" w:hanging="426"/>
        <w:rPr>
          <w:rFonts w:ascii="Segoe UI Symbol" w:hAnsi="Segoe UI Symbol"/>
        </w:rPr>
      </w:pPr>
      <w:r w:rsidRPr="00D5087F">
        <w:rPr>
          <w:rFonts w:ascii="Segoe UI Symbol" w:hAnsi="Segoe UI Symbol"/>
        </w:rPr>
        <w:t xml:space="preserve">furnish a Performance Security in accordance with ITB </w:t>
      </w:r>
      <w:proofErr w:type="gramStart"/>
      <w:r w:rsidRPr="00D5087F">
        <w:rPr>
          <w:rFonts w:ascii="Segoe UI Symbol" w:hAnsi="Segoe UI Symbol"/>
        </w:rPr>
        <w:t>48;</w:t>
      </w:r>
      <w:proofErr w:type="gramEnd"/>
    </w:p>
    <w:p w14:paraId="79DFA856" w14:textId="77777777" w:rsidR="00CF3DAF" w:rsidRPr="00D5087F" w:rsidRDefault="00CF3DAF" w:rsidP="001D5093">
      <w:pPr>
        <w:pStyle w:val="S1-subpara"/>
        <w:numPr>
          <w:ilvl w:val="0"/>
          <w:numId w:val="0"/>
        </w:numPr>
        <w:ind w:left="576" w:right="0"/>
        <w:rPr>
          <w:rFonts w:ascii="Segoe UI Symbol" w:hAnsi="Segoe UI Symbol"/>
        </w:rPr>
      </w:pPr>
      <w:proofErr w:type="gramStart"/>
      <w:r w:rsidRPr="00D5087F">
        <w:rPr>
          <w:rFonts w:ascii="Segoe UI Symbol" w:hAnsi="Segoe UI Symbol"/>
        </w:rPr>
        <w:t>the</w:t>
      </w:r>
      <w:proofErr w:type="gramEnd"/>
      <w:r w:rsidRPr="00D5087F">
        <w:rPr>
          <w:rFonts w:ascii="Segoe UI Symbol" w:hAnsi="Segoe UI Symbol"/>
        </w:rPr>
        <w:t xml:space="preserve"> Borrower may </w:t>
      </w:r>
      <w:r w:rsidRPr="00D5087F">
        <w:rPr>
          <w:rFonts w:ascii="Segoe UI Symbol" w:hAnsi="Segoe UI Symbol"/>
          <w:color w:val="000000" w:themeColor="text1"/>
        </w:rPr>
        <w:t>execute the Bid Securing Declaration</w:t>
      </w:r>
      <w:r w:rsidRPr="00D5087F">
        <w:rPr>
          <w:rFonts w:ascii="Segoe UI Symbol" w:hAnsi="Segoe UI Symbol"/>
          <w:b/>
        </w:rPr>
        <w:t xml:space="preserve">, </w:t>
      </w:r>
      <w:r w:rsidRPr="00D5087F">
        <w:rPr>
          <w:rFonts w:ascii="Segoe UI Symbol" w:hAnsi="Segoe UI Symbol"/>
        </w:rPr>
        <w:t>as provided for</w:t>
      </w:r>
      <w:r w:rsidRPr="00D5087F">
        <w:rPr>
          <w:rFonts w:ascii="Segoe UI Symbol" w:hAnsi="Segoe UI Symbol"/>
          <w:b/>
        </w:rPr>
        <w:t xml:space="preserve"> in the BDS</w:t>
      </w:r>
      <w:r w:rsidRPr="00D5087F">
        <w:rPr>
          <w:rFonts w:ascii="Segoe UI Symbol" w:hAnsi="Segoe UI Symbol"/>
        </w:rPr>
        <w:t xml:space="preserve">, declare the Bidder ineligible to be awarded a contract by the Employer for </w:t>
      </w:r>
      <w:proofErr w:type="gramStart"/>
      <w:r w:rsidRPr="00D5087F">
        <w:rPr>
          <w:rFonts w:ascii="Segoe UI Symbol" w:hAnsi="Segoe UI Symbol"/>
        </w:rPr>
        <w:t>a period of time</w:t>
      </w:r>
      <w:proofErr w:type="gramEnd"/>
      <w:r w:rsidRPr="00D5087F">
        <w:rPr>
          <w:rFonts w:ascii="Segoe UI Symbol" w:hAnsi="Segoe UI Symbol"/>
        </w:rPr>
        <w:t xml:space="preserve"> as stated</w:t>
      </w:r>
      <w:r w:rsidRPr="00D5087F">
        <w:rPr>
          <w:rFonts w:ascii="Segoe UI Symbol" w:hAnsi="Segoe UI Symbol"/>
          <w:b/>
        </w:rPr>
        <w:t xml:space="preserve"> in the BDS</w:t>
      </w:r>
      <w:r w:rsidRPr="00D5087F">
        <w:rPr>
          <w:rFonts w:ascii="Segoe UI Symbol" w:hAnsi="Segoe UI Symbol"/>
        </w:rPr>
        <w:t>.</w:t>
      </w:r>
    </w:p>
    <w:p w14:paraId="1449D44B"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1" w:name="_Toc198249731"/>
      <w:r w:rsidRPr="00D5087F">
        <w:rPr>
          <w:rFonts w:ascii="Segoe UI Symbol" w:hAnsi="Segoe UI Symbol"/>
          <w:b/>
          <w:bCs/>
          <w:i w:val="0"/>
          <w:iCs/>
          <w:noProof/>
          <w:color w:val="0070C0"/>
          <w:sz w:val="24"/>
          <w:szCs w:val="24"/>
        </w:rPr>
        <w:t>Format and Signing of Bid</w:t>
      </w:r>
      <w:bookmarkEnd w:id="51"/>
    </w:p>
    <w:p w14:paraId="6F620E32" w14:textId="77777777" w:rsidR="00CF3DAF" w:rsidRPr="00D5087F" w:rsidRDefault="00CF3DAF" w:rsidP="00565B8F">
      <w:pPr>
        <w:pStyle w:val="S1-subpara"/>
        <w:numPr>
          <w:ilvl w:val="1"/>
          <w:numId w:val="58"/>
        </w:numPr>
        <w:ind w:right="0"/>
        <w:rPr>
          <w:rFonts w:ascii="Segoe UI Symbol" w:hAnsi="Segoe UI Symbol"/>
        </w:rPr>
      </w:pPr>
      <w:r w:rsidRPr="00D5087F">
        <w:rPr>
          <w:rFonts w:ascii="Segoe UI Symbol" w:hAnsi="Segoe UI Symbol"/>
        </w:rPr>
        <w:t>The Bidder shall prepare one original of the documents comprising the bid as described in ITB 11 and clearly mark it “Original.” Alternative Bids, if permitted in accordance with ITB 13, shall be clearly marked “Alternative”. In addition, the Bidder shall submit copies of the Bid, in the number specified</w:t>
      </w:r>
      <w:r w:rsidRPr="00D5087F">
        <w:rPr>
          <w:rFonts w:ascii="Segoe UI Symbol" w:hAnsi="Segoe UI Symbol"/>
          <w:b/>
        </w:rPr>
        <w:t xml:space="preserve"> in the BDS</w:t>
      </w:r>
      <w:r w:rsidRPr="00D5087F">
        <w:rPr>
          <w:rFonts w:ascii="Segoe UI Symbol" w:hAnsi="Segoe UI Symbol"/>
        </w:rPr>
        <w:t xml:space="preserve"> and clearly mark them “Copy.”  In the event of any discrepancy between the original and the copies, the original shall prevail.</w:t>
      </w:r>
    </w:p>
    <w:p w14:paraId="1FC782E9" w14:textId="77777777" w:rsidR="00CF3DAF" w:rsidRPr="00D5087F" w:rsidRDefault="00CF3DAF" w:rsidP="00565B8F">
      <w:pPr>
        <w:pStyle w:val="S1-subpara"/>
        <w:numPr>
          <w:ilvl w:val="1"/>
          <w:numId w:val="58"/>
        </w:numPr>
        <w:ind w:right="0"/>
        <w:rPr>
          <w:rFonts w:ascii="Segoe UI Symbol" w:hAnsi="Segoe UI Symbol"/>
        </w:rPr>
      </w:pPr>
      <w:r w:rsidRPr="00D5087F">
        <w:rPr>
          <w:rFonts w:ascii="Segoe UI Symbol" w:hAnsi="Segoe UI Symbol"/>
        </w:rPr>
        <w:t>Bidders shall mark as “</w:t>
      </w:r>
      <w:r w:rsidRPr="00D5087F">
        <w:rPr>
          <w:rFonts w:ascii="Segoe UI Symbol" w:hAnsi="Segoe UI Symbol"/>
          <w:smallCaps/>
        </w:rPr>
        <w:t>Confidential</w:t>
      </w:r>
      <w:r w:rsidRPr="00D5087F">
        <w:rPr>
          <w:rFonts w:ascii="Segoe UI Symbol" w:hAnsi="Segoe UI Symbol"/>
        </w:rPr>
        <w:t>” information in their Bids which is confidential to their business. This may include proprietary information, trade secrets or commercial or financially sensitive information.</w:t>
      </w:r>
    </w:p>
    <w:p w14:paraId="43F5EA1A" w14:textId="77777777" w:rsidR="00CF3DAF" w:rsidRPr="00D5087F" w:rsidRDefault="00CF3DAF" w:rsidP="00565B8F">
      <w:pPr>
        <w:pStyle w:val="S1-subpara"/>
        <w:numPr>
          <w:ilvl w:val="1"/>
          <w:numId w:val="58"/>
        </w:numPr>
        <w:ind w:right="0"/>
        <w:rPr>
          <w:rFonts w:ascii="Segoe UI Symbol" w:hAnsi="Segoe UI Symbol"/>
        </w:rPr>
      </w:pPr>
      <w:r w:rsidRPr="00D5087F">
        <w:rPr>
          <w:rFonts w:ascii="Segoe UI Symbol" w:hAnsi="Segoe UI Symbol"/>
        </w:rPr>
        <w:t xml:space="preserve">The original and all copies of the Bid shall be typed or written in indelible ink and shall be signed by a person duly authorized to sign on behalf of the Bidder.  This authorization shall consist of a written confirmation as specified </w:t>
      </w:r>
      <w:r w:rsidRPr="00D5087F">
        <w:rPr>
          <w:rFonts w:ascii="Segoe UI Symbol" w:hAnsi="Segoe UI Symbol"/>
          <w:b/>
        </w:rPr>
        <w:t xml:space="preserve">in the BDS </w:t>
      </w:r>
      <w:r w:rsidRPr="00D5087F">
        <w:rPr>
          <w:rFonts w:ascii="Segoe UI Symbol" w:hAnsi="Segoe UI Symbol"/>
        </w:rPr>
        <w:t xml:space="preserve">and shall be attached to the Bid.  The name and position held by each person signing the authorization must be typed or printed below the signature.  All pages of the Bid where entries or amendments have been made shall be signed or </w:t>
      </w:r>
      <w:proofErr w:type="gramStart"/>
      <w:r w:rsidRPr="00D5087F">
        <w:rPr>
          <w:rFonts w:ascii="Segoe UI Symbol" w:hAnsi="Segoe UI Symbol"/>
        </w:rPr>
        <w:t>initialed</w:t>
      </w:r>
      <w:proofErr w:type="gramEnd"/>
      <w:r w:rsidRPr="00D5087F">
        <w:rPr>
          <w:rFonts w:ascii="Segoe UI Symbol" w:hAnsi="Segoe UI Symbol"/>
        </w:rPr>
        <w:t xml:space="preserve"> by the person signing the Bid.</w:t>
      </w:r>
    </w:p>
    <w:p w14:paraId="4C22CFE5" w14:textId="77777777" w:rsidR="00CF3DAF" w:rsidRPr="00D5087F" w:rsidRDefault="00CF3DAF" w:rsidP="00565B8F">
      <w:pPr>
        <w:pStyle w:val="S1-subpara"/>
        <w:numPr>
          <w:ilvl w:val="1"/>
          <w:numId w:val="58"/>
        </w:numPr>
        <w:ind w:right="0"/>
        <w:rPr>
          <w:rFonts w:ascii="Segoe UI Symbol" w:hAnsi="Segoe UI Symbol"/>
        </w:rPr>
      </w:pPr>
      <w:r w:rsidRPr="00D5087F">
        <w:rPr>
          <w:rFonts w:ascii="Segoe UI Symbol" w:hAnsi="Segoe UI Symbol"/>
        </w:rPr>
        <w:t xml:space="preserve">In the case that the Bidder is a JV, the Bid shall be signed by an authorized representative of the JV on behalf of the JV, and </w:t>
      </w:r>
      <w:proofErr w:type="gramStart"/>
      <w:r w:rsidRPr="00D5087F">
        <w:rPr>
          <w:rFonts w:ascii="Segoe UI Symbol" w:hAnsi="Segoe UI Symbol"/>
        </w:rPr>
        <w:t>so as to</w:t>
      </w:r>
      <w:proofErr w:type="gramEnd"/>
      <w:r w:rsidRPr="00D5087F">
        <w:rPr>
          <w:rFonts w:ascii="Segoe UI Symbol" w:hAnsi="Segoe UI Symbol"/>
        </w:rPr>
        <w:t xml:space="preserve"> be legally binding on all the members as evidenced by a power of attorney signed by their legally authorized representatives.</w:t>
      </w:r>
    </w:p>
    <w:p w14:paraId="6E8E65F8" w14:textId="5496A036" w:rsidR="00CF3DAF" w:rsidRDefault="00CF3DAF" w:rsidP="00565B8F">
      <w:pPr>
        <w:pStyle w:val="S1-subpara"/>
        <w:numPr>
          <w:ilvl w:val="1"/>
          <w:numId w:val="58"/>
        </w:numPr>
        <w:ind w:right="0"/>
        <w:rPr>
          <w:rFonts w:ascii="Segoe UI Symbol" w:hAnsi="Segoe UI Symbol"/>
        </w:rPr>
      </w:pPr>
      <w:r w:rsidRPr="00D5087F">
        <w:rPr>
          <w:rFonts w:ascii="Segoe UI Symbol" w:hAnsi="Segoe UI Symbol"/>
        </w:rPr>
        <w:t>Any interlineations, erasures, or overwriting shall be valid only if they are signed or initialed by the person signing the Bid.</w:t>
      </w:r>
    </w:p>
    <w:p w14:paraId="318D29BC" w14:textId="77777777" w:rsidR="00B00B23" w:rsidRPr="00D5087F" w:rsidRDefault="00B00B23" w:rsidP="00B00B23">
      <w:pPr>
        <w:pStyle w:val="S1-subpara"/>
        <w:numPr>
          <w:ilvl w:val="0"/>
          <w:numId w:val="0"/>
        </w:numPr>
        <w:ind w:left="576" w:right="0"/>
        <w:rPr>
          <w:rFonts w:ascii="Segoe UI Symbol" w:hAnsi="Segoe UI Symbol"/>
        </w:rPr>
      </w:pPr>
    </w:p>
    <w:p w14:paraId="67EADCDE" w14:textId="019A62BB" w:rsidR="00CF3DAF" w:rsidRPr="00F2024C" w:rsidRDefault="003F63D5" w:rsidP="003F63D5">
      <w:pPr>
        <w:pStyle w:val="Heading5"/>
      </w:pPr>
      <w:bookmarkStart w:id="52" w:name="_Toc198249732"/>
      <w:r>
        <w:lastRenderedPageBreak/>
        <w:t xml:space="preserve">D- </w:t>
      </w:r>
      <w:r w:rsidR="00CF3DAF" w:rsidRPr="00F2024C">
        <w:t>Submission and Opening of Bids</w:t>
      </w:r>
      <w:bookmarkEnd w:id="52"/>
    </w:p>
    <w:p w14:paraId="38282191" w14:textId="5DE1FE86"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3" w:name="_Toc198249733"/>
      <w:r w:rsidRPr="00D5087F">
        <w:rPr>
          <w:rFonts w:ascii="Segoe UI Symbol" w:hAnsi="Segoe UI Symbol"/>
          <w:b/>
          <w:bCs/>
          <w:i w:val="0"/>
          <w:iCs/>
          <w:noProof/>
          <w:color w:val="0070C0"/>
          <w:sz w:val="24"/>
          <w:szCs w:val="24"/>
        </w:rPr>
        <w:t>Submission, Sealing and Marking of Bids</w:t>
      </w:r>
      <w:bookmarkEnd w:id="53"/>
    </w:p>
    <w:p w14:paraId="769C873F" w14:textId="77777777" w:rsidR="00CF3DAF" w:rsidRPr="00D5087F" w:rsidRDefault="00CF3DAF" w:rsidP="00565B8F">
      <w:pPr>
        <w:pStyle w:val="S1-subpara"/>
        <w:numPr>
          <w:ilvl w:val="1"/>
          <w:numId w:val="60"/>
        </w:numPr>
        <w:ind w:right="0"/>
        <w:rPr>
          <w:rFonts w:ascii="Segoe UI Symbol" w:hAnsi="Segoe UI Symbol"/>
        </w:rPr>
      </w:pPr>
      <w:r w:rsidRPr="00D5087F">
        <w:rPr>
          <w:rFonts w:ascii="Segoe UI Symbol" w:hAnsi="Segoe UI Symbol"/>
        </w:rPr>
        <w:t>The Bidder shall deliver the Bid in a single, sealed envelope (one (1) envelope process). Within the single envelope the Bidder shall place the following separate, sealed envelopes:</w:t>
      </w:r>
    </w:p>
    <w:p w14:paraId="6DFD7857" w14:textId="77777777" w:rsidR="00CF3DAF" w:rsidRPr="00D5087F" w:rsidRDefault="00CF3DAF" w:rsidP="00565B8F">
      <w:pPr>
        <w:pStyle w:val="Sub-ClauseText"/>
        <w:numPr>
          <w:ilvl w:val="2"/>
          <w:numId w:val="59"/>
        </w:numPr>
        <w:spacing w:before="0" w:after="200"/>
        <w:ind w:left="1152" w:hanging="576"/>
        <w:rPr>
          <w:rFonts w:ascii="Segoe UI Symbol" w:hAnsi="Segoe UI Symbol"/>
          <w:spacing w:val="0"/>
        </w:rPr>
      </w:pPr>
      <w:r w:rsidRPr="00D5087F">
        <w:rPr>
          <w:rFonts w:ascii="Segoe UI Symbol" w:hAnsi="Segoe UI Symbol"/>
          <w:spacing w:val="0"/>
        </w:rPr>
        <w:t>in an envelope marked “</w:t>
      </w:r>
      <w:r w:rsidRPr="00D5087F">
        <w:rPr>
          <w:rFonts w:ascii="Segoe UI Symbol" w:hAnsi="Segoe UI Symbol"/>
          <w:smallCaps/>
          <w:spacing w:val="0"/>
        </w:rPr>
        <w:t>Original</w:t>
      </w:r>
      <w:r w:rsidRPr="00D5087F">
        <w:rPr>
          <w:rFonts w:ascii="Segoe UI Symbol" w:hAnsi="Segoe UI Symbol"/>
          <w:spacing w:val="0"/>
        </w:rPr>
        <w:t xml:space="preserve">”, all documents comprising the Bid, as described in ITB 11; and </w:t>
      </w:r>
    </w:p>
    <w:p w14:paraId="2FFE9692" w14:textId="77777777" w:rsidR="00CF3DAF" w:rsidRPr="00D5087F" w:rsidRDefault="00CF3DAF" w:rsidP="00565B8F">
      <w:pPr>
        <w:pStyle w:val="Sub-ClauseText"/>
        <w:numPr>
          <w:ilvl w:val="2"/>
          <w:numId w:val="59"/>
        </w:numPr>
        <w:spacing w:before="0" w:after="200"/>
        <w:ind w:left="1152" w:hanging="576"/>
        <w:rPr>
          <w:rFonts w:ascii="Segoe UI Symbol" w:hAnsi="Segoe UI Symbol"/>
          <w:spacing w:val="0"/>
        </w:rPr>
      </w:pPr>
      <w:r w:rsidRPr="00D5087F">
        <w:rPr>
          <w:rFonts w:ascii="Segoe UI Symbol" w:hAnsi="Segoe UI Symbol"/>
          <w:spacing w:val="0"/>
        </w:rPr>
        <w:t>in an envelope marked “</w:t>
      </w:r>
      <w:r w:rsidRPr="00D5087F">
        <w:rPr>
          <w:rFonts w:ascii="Segoe UI Symbol" w:hAnsi="Segoe UI Symbol"/>
          <w:smallCaps/>
          <w:spacing w:val="0"/>
        </w:rPr>
        <w:t>Copies</w:t>
      </w:r>
      <w:r w:rsidRPr="00D5087F">
        <w:rPr>
          <w:rFonts w:ascii="Segoe UI Symbol" w:hAnsi="Segoe UI Symbol"/>
          <w:spacing w:val="0"/>
        </w:rPr>
        <w:t xml:space="preserve">”, all required copies of the Bid; and </w:t>
      </w:r>
    </w:p>
    <w:p w14:paraId="54E32758" w14:textId="77777777" w:rsidR="00CF3DAF" w:rsidRPr="00D5087F" w:rsidRDefault="00CF3DAF" w:rsidP="00565B8F">
      <w:pPr>
        <w:pStyle w:val="Sub-ClauseText"/>
        <w:numPr>
          <w:ilvl w:val="2"/>
          <w:numId w:val="59"/>
        </w:numPr>
        <w:spacing w:before="0" w:after="200"/>
        <w:ind w:left="1152" w:hanging="576"/>
        <w:rPr>
          <w:rFonts w:ascii="Segoe UI Symbol" w:hAnsi="Segoe UI Symbol"/>
          <w:spacing w:val="0"/>
        </w:rPr>
      </w:pPr>
      <w:r w:rsidRPr="00D5087F">
        <w:rPr>
          <w:rFonts w:ascii="Segoe UI Symbol" w:hAnsi="Segoe UI Symbol"/>
          <w:spacing w:val="0"/>
        </w:rPr>
        <w:t>if alternative Bids are permitted in accordance with ITB 13, and if relevant:</w:t>
      </w:r>
    </w:p>
    <w:p w14:paraId="29693FAD" w14:textId="77777777" w:rsidR="00CF3DAF" w:rsidRPr="00D5087F" w:rsidRDefault="00CF3DAF" w:rsidP="00565B8F">
      <w:pPr>
        <w:pStyle w:val="Sub-ClauseText"/>
        <w:numPr>
          <w:ilvl w:val="0"/>
          <w:numId w:val="29"/>
        </w:numPr>
        <w:spacing w:before="0" w:after="200"/>
        <w:ind w:left="1728" w:right="-72" w:hanging="576"/>
        <w:rPr>
          <w:rFonts w:ascii="Segoe UI Symbol" w:hAnsi="Segoe UI Symbol"/>
          <w:spacing w:val="0"/>
        </w:rPr>
      </w:pPr>
      <w:r w:rsidRPr="00D5087F">
        <w:rPr>
          <w:rFonts w:ascii="Segoe UI Symbol" w:hAnsi="Segoe UI Symbol"/>
          <w:spacing w:val="0"/>
        </w:rPr>
        <w:t>in an envelope marked “</w:t>
      </w:r>
      <w:r w:rsidRPr="00D5087F">
        <w:rPr>
          <w:rFonts w:ascii="Segoe UI Symbol" w:hAnsi="Segoe UI Symbol"/>
          <w:smallCaps/>
          <w:spacing w:val="0"/>
        </w:rPr>
        <w:t>Original–Alternative Bid</w:t>
      </w:r>
      <w:r w:rsidRPr="00D5087F">
        <w:rPr>
          <w:rFonts w:ascii="Segoe UI Symbol" w:hAnsi="Segoe UI Symbol"/>
          <w:spacing w:val="0"/>
        </w:rPr>
        <w:t>” the alternative Bid; and</w:t>
      </w:r>
    </w:p>
    <w:p w14:paraId="45BC881E" w14:textId="77777777" w:rsidR="00CF3DAF" w:rsidRPr="00D5087F" w:rsidRDefault="00CF3DAF" w:rsidP="00565B8F">
      <w:pPr>
        <w:pStyle w:val="Sub-ClauseText"/>
        <w:numPr>
          <w:ilvl w:val="0"/>
          <w:numId w:val="29"/>
        </w:numPr>
        <w:spacing w:before="0" w:after="200"/>
        <w:ind w:left="1728" w:right="-72" w:hanging="576"/>
        <w:rPr>
          <w:rFonts w:ascii="Segoe UI Symbol" w:hAnsi="Segoe UI Symbol"/>
          <w:spacing w:val="0"/>
        </w:rPr>
      </w:pPr>
      <w:r w:rsidRPr="00D5087F">
        <w:rPr>
          <w:rFonts w:ascii="Segoe UI Symbol" w:hAnsi="Segoe UI Symbol"/>
        </w:rPr>
        <w:t>in the envelope marked “</w:t>
      </w:r>
      <w:r w:rsidRPr="00D5087F">
        <w:rPr>
          <w:rFonts w:ascii="Segoe UI Symbol" w:hAnsi="Segoe UI Symbol"/>
          <w:smallCaps/>
          <w:spacing w:val="0"/>
        </w:rPr>
        <w:t>Copies – Alternative Bid</w:t>
      </w:r>
      <w:r w:rsidRPr="00D5087F">
        <w:rPr>
          <w:rFonts w:ascii="Segoe UI Symbol" w:hAnsi="Segoe UI Symbol"/>
        </w:rPr>
        <w:t>” all required copies of the alternative Bid.</w:t>
      </w:r>
    </w:p>
    <w:p w14:paraId="6CBED08C" w14:textId="77777777" w:rsidR="00CF3DAF" w:rsidRPr="00D5087F" w:rsidRDefault="00CF3DAF" w:rsidP="00565B8F">
      <w:pPr>
        <w:pStyle w:val="S1-subpara"/>
        <w:numPr>
          <w:ilvl w:val="1"/>
          <w:numId w:val="60"/>
        </w:numPr>
        <w:ind w:right="0"/>
        <w:rPr>
          <w:rFonts w:ascii="Segoe UI Symbol" w:hAnsi="Segoe UI Symbol"/>
        </w:rPr>
      </w:pPr>
      <w:r w:rsidRPr="00D5087F">
        <w:rPr>
          <w:rFonts w:ascii="Segoe UI Symbol" w:hAnsi="Segoe UI Symbol"/>
        </w:rPr>
        <w:t>The inner and outer envelopes shall:</w:t>
      </w:r>
    </w:p>
    <w:p w14:paraId="6F53690B" w14:textId="77777777" w:rsidR="00CF3DAF" w:rsidRPr="00D5087F" w:rsidRDefault="00CF3DAF" w:rsidP="00C75C86">
      <w:pPr>
        <w:pStyle w:val="P3Header1-Clauses"/>
        <w:numPr>
          <w:ilvl w:val="0"/>
          <w:numId w:val="12"/>
        </w:numPr>
        <w:spacing w:after="200"/>
        <w:ind w:left="1152"/>
        <w:jc w:val="both"/>
        <w:rPr>
          <w:rFonts w:ascii="Segoe UI Symbol" w:hAnsi="Segoe UI Symbol"/>
          <w:b w:val="0"/>
        </w:rPr>
      </w:pPr>
      <w:r w:rsidRPr="00D5087F">
        <w:rPr>
          <w:rFonts w:ascii="Segoe UI Symbol" w:hAnsi="Segoe UI Symbol"/>
          <w:b w:val="0"/>
        </w:rPr>
        <w:t xml:space="preserve">bear the name and address of the </w:t>
      </w:r>
      <w:proofErr w:type="gramStart"/>
      <w:r w:rsidRPr="00D5087F">
        <w:rPr>
          <w:rFonts w:ascii="Segoe UI Symbol" w:hAnsi="Segoe UI Symbol"/>
          <w:b w:val="0"/>
        </w:rPr>
        <w:t>Bidder;</w:t>
      </w:r>
      <w:proofErr w:type="gramEnd"/>
    </w:p>
    <w:p w14:paraId="6DF1B145" w14:textId="77777777" w:rsidR="00CF3DAF" w:rsidRPr="00D5087F" w:rsidRDefault="00CF3DAF" w:rsidP="00C75C86">
      <w:pPr>
        <w:pStyle w:val="P3Header1-Clauses"/>
        <w:numPr>
          <w:ilvl w:val="0"/>
          <w:numId w:val="12"/>
        </w:numPr>
        <w:spacing w:after="200"/>
        <w:ind w:left="1152"/>
        <w:jc w:val="both"/>
        <w:rPr>
          <w:rFonts w:ascii="Segoe UI Symbol" w:hAnsi="Segoe UI Symbol"/>
          <w:b w:val="0"/>
        </w:rPr>
      </w:pPr>
      <w:r w:rsidRPr="00D5087F">
        <w:rPr>
          <w:rFonts w:ascii="Segoe UI Symbol" w:hAnsi="Segoe UI Symbol"/>
          <w:b w:val="0"/>
        </w:rPr>
        <w:t xml:space="preserve">be addressed to the Employer in accordance with ITB </w:t>
      </w:r>
      <w:proofErr w:type="gramStart"/>
      <w:r w:rsidRPr="00D5087F">
        <w:rPr>
          <w:rFonts w:ascii="Segoe UI Symbol" w:hAnsi="Segoe UI Symbol"/>
          <w:b w:val="0"/>
        </w:rPr>
        <w:t>23.1;</w:t>
      </w:r>
      <w:proofErr w:type="gramEnd"/>
    </w:p>
    <w:p w14:paraId="6C2AA205" w14:textId="77777777" w:rsidR="00CF3DAF" w:rsidRPr="00D5087F" w:rsidRDefault="00CF3DAF" w:rsidP="00C75C86">
      <w:pPr>
        <w:pStyle w:val="P3Header1-Clauses"/>
        <w:numPr>
          <w:ilvl w:val="0"/>
          <w:numId w:val="12"/>
        </w:numPr>
        <w:spacing w:after="200"/>
        <w:ind w:left="1152"/>
        <w:jc w:val="both"/>
        <w:rPr>
          <w:rFonts w:ascii="Segoe UI Symbol" w:hAnsi="Segoe UI Symbol"/>
          <w:b w:val="0"/>
        </w:rPr>
      </w:pPr>
      <w:r w:rsidRPr="00D5087F">
        <w:rPr>
          <w:rFonts w:ascii="Segoe UI Symbol" w:hAnsi="Segoe UI Symbol"/>
          <w:b w:val="0"/>
        </w:rPr>
        <w:t>bear the specific identification of this Bidding process indicated in accordance with ITB 1.1; and</w:t>
      </w:r>
    </w:p>
    <w:p w14:paraId="3A9680B2" w14:textId="77777777" w:rsidR="00CF3DAF" w:rsidRPr="00D5087F" w:rsidRDefault="00CF3DAF" w:rsidP="00C75C86">
      <w:pPr>
        <w:pStyle w:val="P3Header1-Clauses"/>
        <w:numPr>
          <w:ilvl w:val="0"/>
          <w:numId w:val="12"/>
        </w:numPr>
        <w:spacing w:after="200"/>
        <w:ind w:left="1152"/>
        <w:jc w:val="both"/>
        <w:rPr>
          <w:rFonts w:ascii="Segoe UI Symbol" w:hAnsi="Segoe UI Symbol"/>
          <w:b w:val="0"/>
        </w:rPr>
      </w:pPr>
      <w:proofErr w:type="gramStart"/>
      <w:r w:rsidRPr="00D5087F">
        <w:rPr>
          <w:rFonts w:ascii="Segoe UI Symbol" w:hAnsi="Segoe UI Symbol"/>
          <w:b w:val="0"/>
        </w:rPr>
        <w:t>bear</w:t>
      </w:r>
      <w:proofErr w:type="gramEnd"/>
      <w:r w:rsidRPr="00D5087F">
        <w:rPr>
          <w:rFonts w:ascii="Segoe UI Symbol" w:hAnsi="Segoe UI Symbol"/>
          <w:b w:val="0"/>
        </w:rPr>
        <w:t xml:space="preserve"> a warning not to open before the time and date for Bid opening.</w:t>
      </w:r>
    </w:p>
    <w:p w14:paraId="3AD3EF47" w14:textId="77777777" w:rsidR="00CF3DAF" w:rsidRPr="00D5087F" w:rsidRDefault="00CF3DAF" w:rsidP="00565B8F">
      <w:pPr>
        <w:pStyle w:val="S1-subpara"/>
        <w:numPr>
          <w:ilvl w:val="1"/>
          <w:numId w:val="60"/>
        </w:numPr>
        <w:ind w:right="0"/>
        <w:rPr>
          <w:rFonts w:ascii="Segoe UI Symbol" w:hAnsi="Segoe UI Symbol"/>
        </w:rPr>
      </w:pPr>
      <w:r w:rsidRPr="00D5087F">
        <w:rPr>
          <w:rFonts w:ascii="Segoe UI Symbol" w:hAnsi="Segoe UI Symbol"/>
        </w:rPr>
        <w:t>If all envelopes are not sealed and marked as required, the Employer will assume no responsibility for the misplacement or premature opening of the Bid.</w:t>
      </w:r>
    </w:p>
    <w:p w14:paraId="6F8F3CA0"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4" w:name="_Toc198249734"/>
      <w:r w:rsidRPr="00D5087F">
        <w:rPr>
          <w:rFonts w:ascii="Segoe UI Symbol" w:hAnsi="Segoe UI Symbol"/>
          <w:b/>
          <w:bCs/>
          <w:i w:val="0"/>
          <w:iCs/>
          <w:noProof/>
          <w:color w:val="0070C0"/>
          <w:sz w:val="24"/>
          <w:szCs w:val="24"/>
        </w:rPr>
        <w:t>Deadline for Submission of Bids</w:t>
      </w:r>
      <w:bookmarkEnd w:id="54"/>
    </w:p>
    <w:p w14:paraId="6515AB0D" w14:textId="77777777" w:rsidR="00CF3DAF" w:rsidRPr="00D5087F" w:rsidRDefault="00CF3DAF" w:rsidP="00565B8F">
      <w:pPr>
        <w:pStyle w:val="S1-subpara"/>
        <w:numPr>
          <w:ilvl w:val="1"/>
          <w:numId w:val="61"/>
        </w:numPr>
        <w:ind w:right="0"/>
        <w:rPr>
          <w:rFonts w:ascii="Segoe UI Symbol" w:hAnsi="Segoe UI Symbol"/>
        </w:rPr>
      </w:pPr>
      <w:r w:rsidRPr="00D5087F">
        <w:rPr>
          <w:rFonts w:ascii="Segoe UI Symbol" w:hAnsi="Segoe UI Symbol"/>
        </w:rPr>
        <w:t xml:space="preserve">Bids must be received by the Employer at the </w:t>
      </w:r>
      <w:proofErr w:type="gramStart"/>
      <w:r w:rsidRPr="00D5087F">
        <w:rPr>
          <w:rFonts w:ascii="Segoe UI Symbol" w:hAnsi="Segoe UI Symbol"/>
        </w:rPr>
        <w:t>address and</w:t>
      </w:r>
      <w:proofErr w:type="gramEnd"/>
      <w:r w:rsidRPr="00D5087F">
        <w:rPr>
          <w:rFonts w:ascii="Segoe UI Symbol" w:hAnsi="Segoe UI Symbol"/>
        </w:rPr>
        <w:t xml:space="preserve"> no later than the date and time indicated </w:t>
      </w:r>
      <w:r w:rsidRPr="00D5087F">
        <w:rPr>
          <w:rFonts w:ascii="Segoe UI Symbol" w:hAnsi="Segoe UI Symbol"/>
          <w:b/>
        </w:rPr>
        <w:t>in the BDS</w:t>
      </w:r>
      <w:r w:rsidRPr="00D5087F">
        <w:rPr>
          <w:rFonts w:ascii="Segoe UI Symbol" w:hAnsi="Segoe UI Symbol"/>
        </w:rPr>
        <w:t>. When so specified</w:t>
      </w:r>
      <w:r w:rsidRPr="00D5087F">
        <w:rPr>
          <w:rFonts w:ascii="Segoe UI Symbol" w:hAnsi="Segoe UI Symbol"/>
          <w:b/>
        </w:rPr>
        <w:t xml:space="preserve"> in the BDS</w:t>
      </w:r>
      <w:r w:rsidRPr="00D5087F">
        <w:rPr>
          <w:rFonts w:ascii="Segoe UI Symbol" w:hAnsi="Segoe UI Symbol"/>
        </w:rPr>
        <w:t>, Bidders shall have the option of submitting their Bids electronically. Bidders submitting Bids electronically shall follow the electronic Bid submission procedures specified</w:t>
      </w:r>
      <w:r w:rsidRPr="00D5087F">
        <w:rPr>
          <w:rFonts w:ascii="Segoe UI Symbol" w:hAnsi="Segoe UI Symbol"/>
          <w:b/>
        </w:rPr>
        <w:t xml:space="preserve"> in the BDS</w:t>
      </w:r>
      <w:r w:rsidRPr="00D5087F">
        <w:rPr>
          <w:rFonts w:ascii="Segoe UI Symbol" w:hAnsi="Segoe UI Symbol"/>
        </w:rPr>
        <w:t>.</w:t>
      </w:r>
    </w:p>
    <w:p w14:paraId="0B500557" w14:textId="77777777" w:rsidR="00CF3DAF" w:rsidRPr="00D5087F" w:rsidRDefault="00CF3DAF" w:rsidP="00565B8F">
      <w:pPr>
        <w:pStyle w:val="S1-subpara"/>
        <w:numPr>
          <w:ilvl w:val="1"/>
          <w:numId w:val="61"/>
        </w:numPr>
        <w:ind w:right="0"/>
        <w:rPr>
          <w:rFonts w:ascii="Segoe UI Symbol" w:hAnsi="Segoe UI Symbol"/>
        </w:rPr>
      </w:pPr>
      <w:r w:rsidRPr="00D5087F">
        <w:rPr>
          <w:rFonts w:ascii="Segoe UI Symbol" w:hAnsi="Segoe UI Symbol"/>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17E99880"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5" w:name="_Toc198249735"/>
      <w:r w:rsidRPr="00D5087F">
        <w:rPr>
          <w:rFonts w:ascii="Segoe UI Symbol" w:hAnsi="Segoe UI Symbol"/>
          <w:b/>
          <w:bCs/>
          <w:i w:val="0"/>
          <w:iCs/>
          <w:noProof/>
          <w:color w:val="0070C0"/>
          <w:sz w:val="24"/>
          <w:szCs w:val="24"/>
        </w:rPr>
        <w:lastRenderedPageBreak/>
        <w:t>Late Bids</w:t>
      </w:r>
      <w:bookmarkEnd w:id="55"/>
    </w:p>
    <w:p w14:paraId="778C1B52" w14:textId="77777777" w:rsidR="00CF3DAF" w:rsidRPr="00D5087F" w:rsidRDefault="00CF3DAF" w:rsidP="00565B8F">
      <w:pPr>
        <w:pStyle w:val="S1-subpara"/>
        <w:numPr>
          <w:ilvl w:val="1"/>
          <w:numId w:val="62"/>
        </w:numPr>
        <w:ind w:right="0"/>
        <w:rPr>
          <w:rFonts w:ascii="Segoe UI Symbol" w:hAnsi="Segoe UI Symbol"/>
        </w:rPr>
      </w:pPr>
      <w:r w:rsidRPr="00D5087F">
        <w:rPr>
          <w:rFonts w:ascii="Segoe UI Symbol" w:hAnsi="Segoe UI Symbol"/>
        </w:rPr>
        <w:t>The Employer shall not consider any Bid that arrives after the deadline for submission of Bids, in accordance with ITB 23.  Any Bid received by the Employer after the deadline for submission of Bids shall be declared late, rejected, and returned unopened to the Bidder.</w:t>
      </w:r>
    </w:p>
    <w:p w14:paraId="55011B2A"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6" w:name="_Toc198249736"/>
      <w:r w:rsidRPr="00D5087F">
        <w:rPr>
          <w:rFonts w:ascii="Segoe UI Symbol" w:hAnsi="Segoe UI Symbol"/>
          <w:b/>
          <w:bCs/>
          <w:i w:val="0"/>
          <w:iCs/>
          <w:noProof/>
          <w:color w:val="0070C0"/>
          <w:sz w:val="24"/>
          <w:szCs w:val="24"/>
        </w:rPr>
        <w:t>Withdrawal, Substitution, and Modification of Bids</w:t>
      </w:r>
      <w:bookmarkEnd w:id="56"/>
    </w:p>
    <w:p w14:paraId="267BF632" w14:textId="77777777" w:rsidR="00CF3DAF" w:rsidRPr="00D5087F" w:rsidRDefault="00CF3DAF" w:rsidP="00565B8F">
      <w:pPr>
        <w:pStyle w:val="S1-subpara"/>
        <w:numPr>
          <w:ilvl w:val="1"/>
          <w:numId w:val="63"/>
        </w:numPr>
        <w:ind w:right="0"/>
        <w:rPr>
          <w:rFonts w:ascii="Segoe UI Symbol" w:hAnsi="Segoe UI Symbol"/>
        </w:rPr>
      </w:pPr>
      <w:r w:rsidRPr="00D5087F">
        <w:rPr>
          <w:rFonts w:ascii="Segoe UI Symbol" w:hAnsi="Segoe UI Symbol"/>
        </w:rPr>
        <w:t xml:space="preserve">A Bidder may withdraw, substitute, or modify its bid after it has been submitted by sending a written notice, duly signed by an authorized representative, and shall include a copy of the authorization in accordance with ITB 21.3, (except that withdrawal notices do not require copies). The corresponding </w:t>
      </w:r>
      <w:proofErr w:type="gramStart"/>
      <w:r w:rsidRPr="00D5087F">
        <w:rPr>
          <w:rFonts w:ascii="Segoe UI Symbol" w:hAnsi="Segoe UI Symbol"/>
        </w:rPr>
        <w:t>substitution</w:t>
      </w:r>
      <w:proofErr w:type="gramEnd"/>
      <w:r w:rsidRPr="00D5087F">
        <w:rPr>
          <w:rFonts w:ascii="Segoe UI Symbol" w:hAnsi="Segoe UI Symbol"/>
        </w:rPr>
        <w:t xml:space="preserve"> or modification of the Bid must accompany the respective written notice.  All </w:t>
      </w:r>
      <w:proofErr w:type="gramStart"/>
      <w:r w:rsidRPr="00D5087F">
        <w:rPr>
          <w:rFonts w:ascii="Segoe UI Symbol" w:hAnsi="Segoe UI Symbol"/>
        </w:rPr>
        <w:t>notices</w:t>
      </w:r>
      <w:proofErr w:type="gramEnd"/>
      <w:r w:rsidRPr="00D5087F">
        <w:rPr>
          <w:rFonts w:ascii="Segoe UI Symbol" w:hAnsi="Segoe UI Symbol"/>
        </w:rPr>
        <w:t xml:space="preserve"> must be:</w:t>
      </w:r>
    </w:p>
    <w:p w14:paraId="7CA0B121" w14:textId="77777777" w:rsidR="00CF3DAF" w:rsidRPr="00D5087F" w:rsidRDefault="00CF3DAF" w:rsidP="00C75C86">
      <w:pPr>
        <w:pStyle w:val="P3Header1-Clauses"/>
        <w:numPr>
          <w:ilvl w:val="0"/>
          <w:numId w:val="13"/>
        </w:numPr>
        <w:spacing w:after="200"/>
        <w:ind w:left="1152"/>
        <w:jc w:val="both"/>
        <w:rPr>
          <w:rFonts w:ascii="Segoe UI Symbol" w:hAnsi="Segoe UI Symbol"/>
          <w:b w:val="0"/>
        </w:rPr>
      </w:pPr>
      <w:r w:rsidRPr="00D5087F">
        <w:rPr>
          <w:rFonts w:ascii="Segoe UI Symbol" w:hAnsi="Segoe UI Symbol"/>
          <w:b w:val="0"/>
        </w:rPr>
        <w:t>prepared and submitted in accordance with ITB 21 and ITB 22 (except that withdrawals notices do not require copies), and in addition, the respective envelopes shall be clearly marked “Withdrawal,” “Substitution,” “Modification”; and</w:t>
      </w:r>
    </w:p>
    <w:p w14:paraId="3BB83E71" w14:textId="77777777" w:rsidR="00CF3DAF" w:rsidRPr="00D5087F" w:rsidRDefault="00CF3DAF" w:rsidP="00C75C86">
      <w:pPr>
        <w:pStyle w:val="P3Header1-Clauses"/>
        <w:numPr>
          <w:ilvl w:val="0"/>
          <w:numId w:val="13"/>
        </w:numPr>
        <w:spacing w:after="200"/>
        <w:ind w:left="1152"/>
        <w:jc w:val="both"/>
        <w:rPr>
          <w:rFonts w:ascii="Segoe UI Symbol" w:hAnsi="Segoe UI Symbol"/>
          <w:b w:val="0"/>
        </w:rPr>
      </w:pPr>
      <w:r w:rsidRPr="00D5087F">
        <w:rPr>
          <w:rFonts w:ascii="Segoe UI Symbol" w:hAnsi="Segoe UI Symbol"/>
          <w:b w:val="0"/>
        </w:rPr>
        <w:t>received by the Employer prior to the deadline prescribed for submission of Bids, in accordance with ITB 23.</w:t>
      </w:r>
    </w:p>
    <w:p w14:paraId="26404DD8" w14:textId="77777777" w:rsidR="00CF3DAF" w:rsidRPr="00D5087F" w:rsidRDefault="00CF3DAF" w:rsidP="00565B8F">
      <w:pPr>
        <w:pStyle w:val="S1-subpara"/>
        <w:numPr>
          <w:ilvl w:val="1"/>
          <w:numId w:val="63"/>
        </w:numPr>
        <w:ind w:right="0"/>
        <w:rPr>
          <w:rFonts w:ascii="Segoe UI Symbol" w:hAnsi="Segoe UI Symbol"/>
        </w:rPr>
      </w:pPr>
      <w:r w:rsidRPr="00D5087F">
        <w:rPr>
          <w:rFonts w:ascii="Segoe UI Symbol" w:hAnsi="Segoe UI Symbol"/>
        </w:rPr>
        <w:t>Bids requested to be withdrawn in accordance with ITB 25.1 shall be returned unopened to the Bidders.</w:t>
      </w:r>
    </w:p>
    <w:p w14:paraId="0BF71450" w14:textId="77777777" w:rsidR="00CF3DAF" w:rsidRPr="00D5087F" w:rsidRDefault="00CF3DAF" w:rsidP="00565B8F">
      <w:pPr>
        <w:pStyle w:val="S1-subpara"/>
        <w:numPr>
          <w:ilvl w:val="1"/>
          <w:numId w:val="63"/>
        </w:numPr>
        <w:ind w:right="0"/>
        <w:rPr>
          <w:rFonts w:ascii="Segoe UI Symbol" w:hAnsi="Segoe UI Symbol"/>
        </w:rPr>
      </w:pPr>
      <w:r w:rsidRPr="00D5087F">
        <w:rPr>
          <w:rFonts w:ascii="Segoe UI Symbol" w:hAnsi="Segoe UI Symbol"/>
        </w:rPr>
        <w:t xml:space="preserve">No Bid may be withdrawn, substituted, or modified in the interval between the deadline for submission of Bids and the expiration of the period of Bid validity specified by the Bidder on the Letter of Bid or any extension thereof.  </w:t>
      </w:r>
    </w:p>
    <w:p w14:paraId="20D3076C"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7" w:name="_Toc198249737"/>
      <w:r w:rsidRPr="00D5087F">
        <w:rPr>
          <w:rFonts w:ascii="Segoe UI Symbol" w:hAnsi="Segoe UI Symbol"/>
          <w:b/>
          <w:bCs/>
          <w:i w:val="0"/>
          <w:iCs/>
          <w:noProof/>
          <w:color w:val="0070C0"/>
          <w:sz w:val="24"/>
          <w:szCs w:val="24"/>
        </w:rPr>
        <w:t>Bid Opening</w:t>
      </w:r>
      <w:bookmarkEnd w:id="57"/>
    </w:p>
    <w:p w14:paraId="5AD08337" w14:textId="43B57D98"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 xml:space="preserve">Except as in the cases specified in ITB 24 and ITB 25.2, the Employer shall publicly open and read out in accordance with ITB 26.5 all Bids received by the deadline at the date, time and place specified </w:t>
      </w:r>
      <w:r w:rsidRPr="00D5087F">
        <w:rPr>
          <w:rFonts w:ascii="Segoe UI Symbol" w:hAnsi="Segoe UI Symbol"/>
          <w:b/>
        </w:rPr>
        <w:t>in the BDS</w:t>
      </w:r>
      <w:r w:rsidRPr="00D5087F">
        <w:rPr>
          <w:rFonts w:ascii="Segoe UI Symbol" w:hAnsi="Segoe UI Symbol"/>
        </w:rPr>
        <w:t xml:space="preserve"> in the presence of </w:t>
      </w:r>
      <w:proofErr w:type="gramStart"/>
      <w:r w:rsidRPr="00D5087F">
        <w:rPr>
          <w:rFonts w:ascii="Segoe UI Symbol" w:hAnsi="Segoe UI Symbol"/>
        </w:rPr>
        <w:t>Bidders’</w:t>
      </w:r>
      <w:proofErr w:type="gramEnd"/>
      <w:r w:rsidRPr="00D5087F">
        <w:rPr>
          <w:rFonts w:ascii="Segoe UI Symbol" w:hAnsi="Segoe UI Symbol"/>
        </w:rPr>
        <w:t xml:space="preserve"> designated representatives and anyone who </w:t>
      </w:r>
      <w:proofErr w:type="gramStart"/>
      <w:r w:rsidRPr="00D5087F">
        <w:rPr>
          <w:rFonts w:ascii="Segoe UI Symbol" w:hAnsi="Segoe UI Symbol"/>
        </w:rPr>
        <w:t>choose</w:t>
      </w:r>
      <w:proofErr w:type="gramEnd"/>
      <w:r w:rsidRPr="00D5087F">
        <w:rPr>
          <w:rFonts w:ascii="Segoe UI Symbol" w:hAnsi="Segoe UI Symbol"/>
        </w:rPr>
        <w:t xml:space="preserve"> to attend. Any specific electronic Bid opening procedures required if electronic Bidding is permitted in accordance with ITB 23.1, shall be as specified </w:t>
      </w:r>
      <w:r w:rsidRPr="00D5087F">
        <w:rPr>
          <w:rFonts w:ascii="Segoe UI Symbol" w:hAnsi="Segoe UI Symbol"/>
          <w:b/>
        </w:rPr>
        <w:t>in the BDS</w:t>
      </w:r>
      <w:r w:rsidRPr="00D5087F">
        <w:rPr>
          <w:rFonts w:ascii="Segoe UI Symbol" w:hAnsi="Segoe UI Symbol"/>
        </w:rPr>
        <w:t>.</w:t>
      </w:r>
    </w:p>
    <w:p w14:paraId="0C46ABAD"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 xml:space="preserve">First, the written notice of withdrawal in the envelopes marked “Withdrawal” shall be opened and read out and the envelope with the corresponding Bid shall not be </w:t>
      </w:r>
      <w:proofErr w:type="gramStart"/>
      <w:r w:rsidRPr="00D5087F">
        <w:rPr>
          <w:rFonts w:ascii="Segoe UI Symbol" w:hAnsi="Segoe UI Symbol"/>
        </w:rPr>
        <w:t>opened, but</w:t>
      </w:r>
      <w:proofErr w:type="gramEnd"/>
      <w:r w:rsidRPr="00D5087F">
        <w:rPr>
          <w:rFonts w:ascii="Segoe UI Symbol" w:hAnsi="Segoe UI Symbol"/>
        </w:rPr>
        <w:t xml:space="preserve"> returned to the Bidder.  No bid withdrawal shall be permitted unless </w:t>
      </w:r>
      <w:r w:rsidRPr="00D5087F">
        <w:rPr>
          <w:rFonts w:ascii="Segoe UI Symbol" w:hAnsi="Segoe UI Symbol"/>
        </w:rPr>
        <w:lastRenderedPageBreak/>
        <w:t>the corresponding withdrawal notice contains a valid authorization to request the withdrawal and is read out at Bid opening.</w:t>
      </w:r>
    </w:p>
    <w:p w14:paraId="0E34C565"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19857A5A"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Next, envelopes marked “Modification” shall be opened and read out with the corresponding Bid. No Bid modification shall be permitted unless the corresponding modification notice contains a valid authorization to request the modification and is read out at Bid opening.</w:t>
      </w:r>
    </w:p>
    <w:p w14:paraId="30B38D30"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 xml:space="preserve">Next, all remaining envelopes shall be opened one at a time, reading out: the name of the Bidder and the total Bid Price, Bid Price(s) per lot (contract), if applicable, including any discounts and alternative Bids, and indicating whether there is a modification; the presence or absence of a Bid Security or Bid-Securing Declaration, if required; and any other details as the Employer may consider appropriate.  </w:t>
      </w:r>
    </w:p>
    <w:p w14:paraId="733C30A4"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color w:val="000000" w:themeColor="text1"/>
        </w:rPr>
        <w:t xml:space="preserve">Only Bids, alternative Bids and discounts that are opened and read out at Bid opening shall be considered further. </w:t>
      </w:r>
      <w:r w:rsidRPr="00D5087F">
        <w:rPr>
          <w:rFonts w:ascii="Segoe UI Symbol" w:hAnsi="Segoe UI Symbol"/>
          <w:noProof/>
        </w:rPr>
        <w:t>The Letter of Bid and the Price Schedules are to be initialed by representatives of the Employer attending Bid opening in the manner specified</w:t>
      </w:r>
      <w:r w:rsidRPr="00D5087F">
        <w:rPr>
          <w:rFonts w:ascii="Segoe UI Symbol" w:hAnsi="Segoe UI Symbol"/>
          <w:b/>
          <w:noProof/>
        </w:rPr>
        <w:t xml:space="preserve"> in the BDS</w:t>
      </w:r>
      <w:r w:rsidRPr="00D5087F">
        <w:rPr>
          <w:rFonts w:ascii="Segoe UI Symbol" w:hAnsi="Segoe UI Symbol"/>
          <w:noProof/>
        </w:rPr>
        <w:t>.</w:t>
      </w:r>
    </w:p>
    <w:p w14:paraId="67230B59"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The Employer shall neither discuss the merits of any Bid nor reject any Bid (except for late Bids, in accordance with ITB 24.1).</w:t>
      </w:r>
    </w:p>
    <w:p w14:paraId="46773444"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The Employer shall prepare a record of the Bid opening that shall include, as a minimum:</w:t>
      </w:r>
    </w:p>
    <w:p w14:paraId="661CF3DC" w14:textId="77777777" w:rsidR="00CF3DAF" w:rsidRPr="00D5087F" w:rsidRDefault="00CF3DAF" w:rsidP="00565B8F">
      <w:pPr>
        <w:pStyle w:val="S1-subpara"/>
        <w:numPr>
          <w:ilvl w:val="2"/>
          <w:numId w:val="65"/>
        </w:numPr>
        <w:ind w:left="1152" w:right="0" w:hanging="576"/>
        <w:rPr>
          <w:rFonts w:ascii="Segoe UI Symbol" w:hAnsi="Segoe UI Symbol"/>
        </w:rPr>
      </w:pPr>
      <w:r w:rsidRPr="00D5087F">
        <w:rPr>
          <w:rFonts w:ascii="Segoe UI Symbol" w:hAnsi="Segoe UI Symbol"/>
        </w:rPr>
        <w:t xml:space="preserve">the name of the Bidder and whether there is a withdrawal, substitution, or </w:t>
      </w:r>
      <w:proofErr w:type="gramStart"/>
      <w:r w:rsidRPr="00D5087F">
        <w:rPr>
          <w:rFonts w:ascii="Segoe UI Symbol" w:hAnsi="Segoe UI Symbol"/>
        </w:rPr>
        <w:t>modification;</w:t>
      </w:r>
      <w:proofErr w:type="gramEnd"/>
      <w:r w:rsidRPr="00D5087F">
        <w:rPr>
          <w:rFonts w:ascii="Segoe UI Symbol" w:hAnsi="Segoe UI Symbol"/>
        </w:rPr>
        <w:t xml:space="preserve"> </w:t>
      </w:r>
    </w:p>
    <w:p w14:paraId="7FC432FB" w14:textId="77777777" w:rsidR="00CF3DAF" w:rsidRPr="00D5087F" w:rsidRDefault="00CF3DAF" w:rsidP="00565B8F">
      <w:pPr>
        <w:pStyle w:val="S1-subpara"/>
        <w:numPr>
          <w:ilvl w:val="2"/>
          <w:numId w:val="65"/>
        </w:numPr>
        <w:ind w:left="1152" w:right="0" w:hanging="576"/>
        <w:rPr>
          <w:rFonts w:ascii="Segoe UI Symbol" w:hAnsi="Segoe UI Symbol"/>
        </w:rPr>
      </w:pPr>
      <w:r w:rsidRPr="00D5087F">
        <w:rPr>
          <w:rFonts w:ascii="Segoe UI Symbol" w:hAnsi="Segoe UI Symbol"/>
        </w:rPr>
        <w:t xml:space="preserve">the Bid Price, per lot if applicable, including any </w:t>
      </w:r>
      <w:proofErr w:type="gramStart"/>
      <w:r w:rsidRPr="00D5087F">
        <w:rPr>
          <w:rFonts w:ascii="Segoe UI Symbol" w:hAnsi="Segoe UI Symbol"/>
        </w:rPr>
        <w:t>discounts;</w:t>
      </w:r>
      <w:proofErr w:type="gramEnd"/>
    </w:p>
    <w:p w14:paraId="24E4D540" w14:textId="77777777" w:rsidR="00CF3DAF" w:rsidRPr="00D5087F" w:rsidRDefault="00CF3DAF" w:rsidP="00565B8F">
      <w:pPr>
        <w:pStyle w:val="S1-subpara"/>
        <w:numPr>
          <w:ilvl w:val="2"/>
          <w:numId w:val="65"/>
        </w:numPr>
        <w:ind w:left="1152" w:right="0" w:hanging="576"/>
        <w:rPr>
          <w:rFonts w:ascii="Segoe UI Symbol" w:hAnsi="Segoe UI Symbol"/>
        </w:rPr>
      </w:pPr>
      <w:r w:rsidRPr="00D5087F">
        <w:rPr>
          <w:rFonts w:ascii="Segoe UI Symbol" w:hAnsi="Segoe UI Symbol"/>
        </w:rPr>
        <w:t xml:space="preserve">any alternative Bids; and </w:t>
      </w:r>
    </w:p>
    <w:p w14:paraId="79D5BAB5" w14:textId="77777777" w:rsidR="00CF3DAF" w:rsidRPr="00D5087F" w:rsidRDefault="00CF3DAF" w:rsidP="00565B8F">
      <w:pPr>
        <w:pStyle w:val="S1-subpara"/>
        <w:numPr>
          <w:ilvl w:val="2"/>
          <w:numId w:val="65"/>
        </w:numPr>
        <w:ind w:left="1152" w:right="0" w:hanging="576"/>
        <w:rPr>
          <w:rFonts w:ascii="Segoe UI Symbol" w:hAnsi="Segoe UI Symbol"/>
        </w:rPr>
      </w:pPr>
      <w:r w:rsidRPr="00D5087F">
        <w:rPr>
          <w:rFonts w:ascii="Segoe UI Symbol" w:hAnsi="Segoe UI Symbol"/>
        </w:rPr>
        <w:t xml:space="preserve">the presence or absence of a Bid Security or a Bid-Securing Declaration.  </w:t>
      </w:r>
    </w:p>
    <w:p w14:paraId="1768B661" w14:textId="77777777" w:rsidR="00CF3DAF" w:rsidRPr="00D5087F" w:rsidRDefault="00CF3DAF" w:rsidP="00565B8F">
      <w:pPr>
        <w:pStyle w:val="S1-subpara"/>
        <w:numPr>
          <w:ilvl w:val="1"/>
          <w:numId w:val="64"/>
        </w:numPr>
        <w:ind w:right="0"/>
        <w:rPr>
          <w:rFonts w:ascii="Segoe UI Symbol" w:hAnsi="Segoe UI Symbol"/>
        </w:rPr>
      </w:pPr>
      <w:r w:rsidRPr="00D5087F">
        <w:rPr>
          <w:rFonts w:ascii="Segoe UI Symbol" w:hAnsi="Segoe UI Symbol"/>
        </w:rPr>
        <w:t>The Bidders’ representatives who are present shall be requested to sign the record.  The omission of a Bidder’s signature on the record shall not invalidate the contents and effect of the record.  A copy of the record shall be distributed to all Bidders.</w:t>
      </w:r>
    </w:p>
    <w:p w14:paraId="27296E32" w14:textId="305F04C3" w:rsidR="00CF3DAF" w:rsidRPr="00D5087F" w:rsidRDefault="003F63D5" w:rsidP="003F63D5">
      <w:pPr>
        <w:pStyle w:val="S1-Header"/>
        <w:tabs>
          <w:tab w:val="clear" w:pos="360"/>
        </w:tabs>
        <w:ind w:left="2401" w:firstLine="0"/>
        <w:jc w:val="left"/>
        <w:rPr>
          <w:rFonts w:ascii="Segoe UI Symbol" w:hAnsi="Segoe UI Symbol"/>
        </w:rPr>
      </w:pPr>
      <w:r>
        <w:rPr>
          <w:rFonts w:ascii="Segoe UI Symbol" w:hAnsi="Segoe UI Symbol"/>
        </w:rPr>
        <w:lastRenderedPageBreak/>
        <w:t xml:space="preserve">E- </w:t>
      </w:r>
      <w:r w:rsidR="00CF3DAF" w:rsidRPr="00D5087F">
        <w:rPr>
          <w:rFonts w:ascii="Segoe UI Symbol" w:hAnsi="Segoe UI Symbol"/>
        </w:rPr>
        <w:t>Evaluation and Comparison of Bids</w:t>
      </w:r>
    </w:p>
    <w:p w14:paraId="7B754E86"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8" w:name="_Toc198249738"/>
      <w:r w:rsidRPr="00D5087F">
        <w:rPr>
          <w:rFonts w:ascii="Segoe UI Symbol" w:hAnsi="Segoe UI Symbol"/>
          <w:b/>
          <w:bCs/>
          <w:i w:val="0"/>
          <w:iCs/>
          <w:noProof/>
          <w:color w:val="0070C0"/>
          <w:sz w:val="24"/>
          <w:szCs w:val="24"/>
        </w:rPr>
        <w:t>Confidentiality</w:t>
      </w:r>
      <w:bookmarkEnd w:id="58"/>
    </w:p>
    <w:p w14:paraId="5E526D21" w14:textId="77777777" w:rsidR="00CF3DAF" w:rsidRPr="00D5087F" w:rsidRDefault="00CF3DAF" w:rsidP="00565B8F">
      <w:pPr>
        <w:pStyle w:val="S1-subpara"/>
        <w:numPr>
          <w:ilvl w:val="1"/>
          <w:numId w:val="66"/>
        </w:numPr>
        <w:ind w:right="0"/>
        <w:rPr>
          <w:rFonts w:ascii="Segoe UI Symbol" w:hAnsi="Segoe UI Symbol"/>
        </w:rPr>
      </w:pPr>
      <w:r w:rsidRPr="00D5087F">
        <w:rPr>
          <w:rFonts w:ascii="Segoe UI Symbol" w:hAnsi="Segoe UI Symbol"/>
        </w:rPr>
        <w:t xml:space="preserve">Information relating to the evaluation of Bids and recommendation of contract award, shall not be disclosed to Bidders or any other </w:t>
      </w:r>
      <w:proofErr w:type="gramStart"/>
      <w:r w:rsidRPr="00D5087F">
        <w:rPr>
          <w:rFonts w:ascii="Segoe UI Symbol" w:hAnsi="Segoe UI Symbol"/>
        </w:rPr>
        <w:t>persons</w:t>
      </w:r>
      <w:proofErr w:type="gramEnd"/>
      <w:r w:rsidRPr="00D5087F">
        <w:rPr>
          <w:rFonts w:ascii="Segoe UI Symbol" w:hAnsi="Segoe UI Symbol"/>
        </w:rPr>
        <w:t xml:space="preserve"> not officially concerned with the Bidding process </w:t>
      </w:r>
      <w:r w:rsidRPr="00D5087F">
        <w:rPr>
          <w:rFonts w:ascii="Segoe UI Symbol" w:hAnsi="Segoe UI Symbol"/>
          <w:color w:val="000000" w:themeColor="text1"/>
        </w:rPr>
        <w:t xml:space="preserve">until information on Intention to Award the Contract is transmitted </w:t>
      </w:r>
      <w:r w:rsidRPr="00D5087F">
        <w:rPr>
          <w:rFonts w:ascii="Segoe UI Symbol" w:hAnsi="Segoe UI Symbol"/>
        </w:rPr>
        <w:t>to all Bidders in accordance with ITB 43.1.</w:t>
      </w:r>
    </w:p>
    <w:p w14:paraId="1B316DF9" w14:textId="77777777" w:rsidR="00CF3DAF" w:rsidRPr="00D5087F" w:rsidRDefault="00CF3DAF" w:rsidP="00565B8F">
      <w:pPr>
        <w:pStyle w:val="S1-subpara"/>
        <w:numPr>
          <w:ilvl w:val="1"/>
          <w:numId w:val="66"/>
        </w:numPr>
        <w:ind w:right="0"/>
        <w:rPr>
          <w:rFonts w:ascii="Segoe UI Symbol" w:hAnsi="Segoe UI Symbol"/>
        </w:rPr>
      </w:pPr>
      <w:r w:rsidRPr="00D5087F">
        <w:rPr>
          <w:rFonts w:ascii="Segoe UI Symbol" w:hAnsi="Segoe UI Symbol"/>
        </w:rPr>
        <w:t>Any effort by a Bidder to influence the Employer in the evaluation of the bids or Contract award decisions may result in the rejection of its Bid.</w:t>
      </w:r>
    </w:p>
    <w:p w14:paraId="52549AE9" w14:textId="77777777" w:rsidR="00CF3DAF" w:rsidRPr="00D5087F" w:rsidRDefault="00CF3DAF" w:rsidP="00565B8F">
      <w:pPr>
        <w:pStyle w:val="S1-subpara"/>
        <w:numPr>
          <w:ilvl w:val="1"/>
          <w:numId w:val="66"/>
        </w:numPr>
        <w:ind w:right="0"/>
        <w:rPr>
          <w:rFonts w:ascii="Segoe UI Symbol" w:hAnsi="Segoe UI Symbol"/>
        </w:rPr>
      </w:pPr>
      <w:r w:rsidRPr="00D5087F">
        <w:rPr>
          <w:rFonts w:ascii="Segoe UI Symbol" w:hAnsi="Segoe UI Symbol"/>
        </w:rPr>
        <w:t>Notwithstanding ITB 27.2, from the time of Bid opening to the time of Contract Award, if any Bidder wishes to contact the Employer on any matter related to the Bidding process, it should do so in writing.</w:t>
      </w:r>
    </w:p>
    <w:p w14:paraId="12C7B1FE"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59" w:name="_Toc198249739"/>
      <w:r w:rsidRPr="00D5087F">
        <w:rPr>
          <w:rFonts w:ascii="Segoe UI Symbol" w:hAnsi="Segoe UI Symbol"/>
          <w:b/>
          <w:bCs/>
          <w:i w:val="0"/>
          <w:iCs/>
          <w:noProof/>
          <w:color w:val="0070C0"/>
          <w:sz w:val="24"/>
          <w:szCs w:val="24"/>
        </w:rPr>
        <w:t>Preliminary Examination &amp; Clarification of Bids</w:t>
      </w:r>
      <w:bookmarkEnd w:id="59"/>
    </w:p>
    <w:p w14:paraId="405F8ECB" w14:textId="77777777" w:rsidR="00CF3DAF" w:rsidRPr="00D5087F" w:rsidRDefault="00CF3DAF" w:rsidP="00565B8F">
      <w:pPr>
        <w:pStyle w:val="S1-subpara"/>
        <w:numPr>
          <w:ilvl w:val="1"/>
          <w:numId w:val="67"/>
        </w:numPr>
        <w:ind w:right="0"/>
        <w:rPr>
          <w:rFonts w:ascii="Segoe UI Symbol" w:hAnsi="Segoe UI Symbol"/>
        </w:rPr>
      </w:pPr>
      <w:r w:rsidRPr="00D5087F">
        <w:rPr>
          <w:rFonts w:ascii="Segoe UI Symbol" w:hAnsi="Segoe UI Symbol"/>
        </w:rPr>
        <w:t xml:space="preserve">Prior to the detailed evaluation, pursuant to ITB 35, the Employer will conduct preliminary examination of all bids that have been received by the deadline for bid submission and opened at the public bid opening as the first step towards determination of their substantial responsiveness to the bidding document. The </w:t>
      </w:r>
      <w:r w:rsidRPr="00D5087F">
        <w:rPr>
          <w:rFonts w:ascii="Segoe UI Symbol" w:eastAsia="Arial Unicode MS" w:hAnsi="Segoe UI Symbol"/>
          <w:iCs/>
        </w:rPr>
        <w:t>Employer’s</w:t>
      </w:r>
      <w:r w:rsidRPr="00D5087F">
        <w:rPr>
          <w:rFonts w:ascii="Segoe UI Symbol" w:hAnsi="Segoe UI Symbol"/>
        </w:rPr>
        <w:t xml:space="preserve"> determination of a bid’s responsiveness shall be based on the contents of the bid itself, as defined in ITB 11 without recourse to extrinsic</w:t>
      </w:r>
      <w:r w:rsidRPr="00D5087F">
        <w:rPr>
          <w:rFonts w:ascii="Segoe UI Symbol" w:hAnsi="Segoe UI Symbol"/>
          <w:b/>
        </w:rPr>
        <w:t xml:space="preserve"> </w:t>
      </w:r>
      <w:r w:rsidRPr="00D5087F">
        <w:rPr>
          <w:rFonts w:ascii="Segoe UI Symbol" w:hAnsi="Segoe UI Symbol"/>
        </w:rPr>
        <w:t>evidence.</w:t>
      </w:r>
      <w:r w:rsidRPr="00D5087F">
        <w:rPr>
          <w:rFonts w:ascii="Segoe UI Symbol" w:hAnsi="Segoe UI Symbol"/>
          <w:b/>
        </w:rPr>
        <w:t xml:space="preserve"> </w:t>
      </w:r>
      <w:r w:rsidRPr="00D5087F">
        <w:rPr>
          <w:rFonts w:ascii="Segoe UI Symbol" w:hAnsi="Segoe UI Symbol"/>
        </w:rPr>
        <w:t>The Employer will verify and examine bids to determine whether they are complete, properly signed to bind the bidder, meet eligibility requirements of the bidders, plant, materials, equipment, and services, bidders have no conflict of interest and have provided the bid validity, bid security or bid securing declaration, as required and other essential documents to complete the evaluation, and whether the bids are generally in order. Subject to ITB 28.2 and ITB 28.3, Bids failing to meet the above requirements shall be rejected and not retained for further review.</w:t>
      </w:r>
    </w:p>
    <w:p w14:paraId="2CF5DFDC" w14:textId="77777777" w:rsidR="00CF3DAF" w:rsidRPr="00D5087F" w:rsidRDefault="00CF3DAF" w:rsidP="00565B8F">
      <w:pPr>
        <w:pStyle w:val="S1-subpara"/>
        <w:numPr>
          <w:ilvl w:val="1"/>
          <w:numId w:val="67"/>
        </w:numPr>
        <w:ind w:right="0"/>
        <w:rPr>
          <w:rFonts w:ascii="Segoe UI Symbol" w:hAnsi="Segoe UI Symbol"/>
        </w:rPr>
      </w:pPr>
      <w:r w:rsidRPr="00D5087F">
        <w:rPr>
          <w:rFonts w:ascii="Segoe UI Symbol" w:hAnsi="Segoe UI Symbol"/>
        </w:rPr>
        <w:t xml:space="preserve">To assist in the examination, evaluation, and comparison of the Bids, and qualification of the Bidders, the Employer may, at its discretion, ask any Bidder for </w:t>
      </w:r>
      <w:proofErr w:type="gramStart"/>
      <w:r w:rsidRPr="00D5087F">
        <w:rPr>
          <w:rFonts w:ascii="Segoe UI Symbol" w:hAnsi="Segoe UI Symbol"/>
        </w:rPr>
        <w:t>a clarification</w:t>
      </w:r>
      <w:proofErr w:type="gramEnd"/>
      <w:r w:rsidRPr="00D5087F">
        <w:rPr>
          <w:rFonts w:ascii="Segoe UI Symbol" w:hAnsi="Segoe UI Symbol"/>
        </w:rPr>
        <w:t xml:space="preserve"> of its Bid. Any clarification submitted by a Bidder that is not in response to a request by the Employer shall not be considered.  The Employer’s request for clarification and the response shall be in writing.  No change in the prices or substance of the Bid shall be sought, offered, or permitted, except to confirm the correction of arithmetic errors discovered by the Employer in the evaluation of the Bids, in accordance with ITB 32.</w:t>
      </w:r>
    </w:p>
    <w:p w14:paraId="6F99B3CA" w14:textId="77777777" w:rsidR="00CF3DAF" w:rsidRPr="00D5087F" w:rsidRDefault="00CF3DAF" w:rsidP="00565B8F">
      <w:pPr>
        <w:pStyle w:val="S1-subpara"/>
        <w:numPr>
          <w:ilvl w:val="1"/>
          <w:numId w:val="67"/>
        </w:numPr>
        <w:ind w:right="0"/>
        <w:rPr>
          <w:rFonts w:ascii="Segoe UI Symbol" w:hAnsi="Segoe UI Symbol"/>
        </w:rPr>
      </w:pPr>
      <w:r w:rsidRPr="00D5087F">
        <w:rPr>
          <w:rFonts w:ascii="Segoe UI Symbol" w:hAnsi="Segoe UI Symbol"/>
        </w:rPr>
        <w:lastRenderedPageBreak/>
        <w:t>If a Bidder does not provide clarifications of its Bid by the date and time set in the Employer’s request for clarification, its Bid may be rejected.</w:t>
      </w:r>
    </w:p>
    <w:p w14:paraId="76934769"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0" w:name="_Toc198249740"/>
      <w:r w:rsidRPr="00D5087F">
        <w:rPr>
          <w:rFonts w:ascii="Segoe UI Symbol" w:hAnsi="Segoe UI Symbol"/>
          <w:b/>
          <w:bCs/>
          <w:i w:val="0"/>
          <w:iCs/>
          <w:noProof/>
          <w:color w:val="0070C0"/>
          <w:sz w:val="24"/>
          <w:szCs w:val="24"/>
        </w:rPr>
        <w:t>Deviations, Reservations, and Omissions</w:t>
      </w:r>
      <w:bookmarkEnd w:id="60"/>
    </w:p>
    <w:p w14:paraId="0B27913E" w14:textId="77777777" w:rsidR="00CF3DAF" w:rsidRPr="00D5087F" w:rsidRDefault="00CF3DAF" w:rsidP="00565B8F">
      <w:pPr>
        <w:pStyle w:val="S1-subpara"/>
        <w:numPr>
          <w:ilvl w:val="1"/>
          <w:numId w:val="68"/>
        </w:numPr>
        <w:ind w:right="0"/>
        <w:rPr>
          <w:rFonts w:ascii="Segoe UI Symbol" w:hAnsi="Segoe UI Symbol"/>
        </w:rPr>
      </w:pPr>
      <w:r w:rsidRPr="00D5087F">
        <w:rPr>
          <w:rFonts w:ascii="Segoe UI Symbol" w:hAnsi="Segoe UI Symbol"/>
        </w:rPr>
        <w:t>During the evaluation of Bids, the following definitions apply:</w:t>
      </w:r>
    </w:p>
    <w:p w14:paraId="07FBA203" w14:textId="77777777" w:rsidR="00CF3DAF" w:rsidRPr="00D5087F" w:rsidRDefault="00CF3DAF" w:rsidP="001D5093">
      <w:pPr>
        <w:tabs>
          <w:tab w:val="num" w:pos="1476"/>
        </w:tabs>
        <w:spacing w:after="200"/>
        <w:ind w:left="1152" w:right="0" w:hanging="576"/>
        <w:rPr>
          <w:rFonts w:ascii="Segoe UI Symbol" w:hAnsi="Segoe UI Symbol"/>
        </w:rPr>
      </w:pPr>
      <w:r w:rsidRPr="00D5087F">
        <w:rPr>
          <w:rFonts w:ascii="Segoe UI Symbol" w:hAnsi="Segoe UI Symbol"/>
        </w:rPr>
        <w:t xml:space="preserve">(a) </w:t>
      </w:r>
      <w:r w:rsidRPr="00D5087F">
        <w:rPr>
          <w:rFonts w:ascii="Segoe UI Symbol" w:hAnsi="Segoe UI Symbol"/>
        </w:rPr>
        <w:tab/>
        <w:t xml:space="preserve">“Deviation” is a departure from the requirements specified in the bidding </w:t>
      </w:r>
      <w:proofErr w:type="gramStart"/>
      <w:r w:rsidRPr="00D5087F">
        <w:rPr>
          <w:rFonts w:ascii="Segoe UI Symbol" w:hAnsi="Segoe UI Symbol"/>
        </w:rPr>
        <w:t>document;</w:t>
      </w:r>
      <w:proofErr w:type="gramEnd"/>
    </w:p>
    <w:p w14:paraId="5B830031" w14:textId="77777777" w:rsidR="00CF3DAF" w:rsidRPr="00D5087F" w:rsidRDefault="00CF3DAF" w:rsidP="001D5093">
      <w:pPr>
        <w:tabs>
          <w:tab w:val="num" w:pos="1476"/>
        </w:tabs>
        <w:spacing w:after="200"/>
        <w:ind w:left="1152" w:right="0" w:hanging="576"/>
        <w:rPr>
          <w:rFonts w:ascii="Segoe UI Symbol" w:hAnsi="Segoe UI Symbol"/>
        </w:rPr>
      </w:pPr>
      <w:r w:rsidRPr="00D5087F">
        <w:rPr>
          <w:rFonts w:ascii="Segoe UI Symbol" w:hAnsi="Segoe UI Symbol"/>
        </w:rPr>
        <w:t xml:space="preserve">(b) </w:t>
      </w:r>
      <w:r w:rsidRPr="00D5087F">
        <w:rPr>
          <w:rFonts w:ascii="Segoe UI Symbol" w:hAnsi="Segoe UI Symbol"/>
        </w:rPr>
        <w:tab/>
        <w:t>“Reservation” is the setting of limiting conditions or withholding from complete acceptance of the requirements specified in the bidding document; and</w:t>
      </w:r>
    </w:p>
    <w:p w14:paraId="4BAB2CFE" w14:textId="77777777" w:rsidR="00CF3DAF" w:rsidRPr="00D5087F" w:rsidRDefault="00CF3DAF" w:rsidP="00C75C86">
      <w:pPr>
        <w:pStyle w:val="ListParagraph"/>
        <w:numPr>
          <w:ilvl w:val="0"/>
          <w:numId w:val="13"/>
        </w:numPr>
        <w:spacing w:after="200"/>
        <w:ind w:left="1152" w:right="0"/>
        <w:contextualSpacing w:val="0"/>
        <w:jc w:val="both"/>
        <w:rPr>
          <w:rFonts w:ascii="Segoe UI Symbol" w:hAnsi="Segoe UI Symbol"/>
        </w:rPr>
      </w:pPr>
      <w:r w:rsidRPr="00D5087F">
        <w:rPr>
          <w:rFonts w:ascii="Segoe UI Symbol" w:hAnsi="Segoe UI Symbol"/>
        </w:rPr>
        <w:t xml:space="preserve">“Omission” is the failure to submit </w:t>
      </w:r>
      <w:proofErr w:type="gramStart"/>
      <w:r w:rsidRPr="00D5087F">
        <w:rPr>
          <w:rFonts w:ascii="Segoe UI Symbol" w:hAnsi="Segoe UI Symbol"/>
        </w:rPr>
        <w:t>part</w:t>
      </w:r>
      <w:proofErr w:type="gramEnd"/>
      <w:r w:rsidRPr="00D5087F">
        <w:rPr>
          <w:rFonts w:ascii="Segoe UI Symbol" w:hAnsi="Segoe UI Symbol"/>
        </w:rPr>
        <w:t xml:space="preserve"> or </w:t>
      </w:r>
      <w:proofErr w:type="gramStart"/>
      <w:r w:rsidRPr="00D5087F">
        <w:rPr>
          <w:rFonts w:ascii="Segoe UI Symbol" w:hAnsi="Segoe UI Symbol"/>
        </w:rPr>
        <w:t>all of</w:t>
      </w:r>
      <w:proofErr w:type="gramEnd"/>
      <w:r w:rsidRPr="00D5087F">
        <w:rPr>
          <w:rFonts w:ascii="Segoe UI Symbol" w:hAnsi="Segoe UI Symbol"/>
        </w:rPr>
        <w:t xml:space="preserve"> the information or documentation required in the bidding document.</w:t>
      </w:r>
    </w:p>
    <w:p w14:paraId="00E9FA46"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1" w:name="_Toc198249741"/>
      <w:r w:rsidRPr="00D5087F">
        <w:rPr>
          <w:rFonts w:ascii="Segoe UI Symbol" w:hAnsi="Segoe UI Symbol"/>
          <w:b/>
          <w:bCs/>
          <w:i w:val="0"/>
          <w:iCs/>
          <w:noProof/>
          <w:color w:val="0070C0"/>
          <w:sz w:val="24"/>
          <w:szCs w:val="24"/>
        </w:rPr>
        <w:t>Determination of  Responsiveness</w:t>
      </w:r>
      <w:bookmarkEnd w:id="61"/>
    </w:p>
    <w:p w14:paraId="2B32F56C" w14:textId="77777777" w:rsidR="00CF3DAF" w:rsidRPr="00D5087F" w:rsidRDefault="00CF3DAF" w:rsidP="00565B8F">
      <w:pPr>
        <w:pStyle w:val="S1-subpara"/>
        <w:numPr>
          <w:ilvl w:val="1"/>
          <w:numId w:val="69"/>
        </w:numPr>
        <w:ind w:right="0"/>
        <w:rPr>
          <w:rFonts w:ascii="Segoe UI Symbol" w:hAnsi="Segoe UI Symbol"/>
        </w:rPr>
      </w:pPr>
      <w:r w:rsidRPr="00D5087F">
        <w:rPr>
          <w:rFonts w:ascii="Segoe UI Symbol" w:hAnsi="Segoe UI Symbol"/>
          <w:noProof/>
        </w:rPr>
        <w:t xml:space="preserve">Following the rejection of Bids if any, pursuant to ITB 28, as the next step, the remianing Bids shall be further reviewed to determine their substantial responsiveness. </w:t>
      </w:r>
      <w:r w:rsidRPr="00D5087F">
        <w:rPr>
          <w:rFonts w:ascii="Segoe UI Symbol" w:hAnsi="Segoe UI Symbol"/>
        </w:rPr>
        <w:t>The Employer’s determination of a Bid’s responsiveness is to be based on the contents of the Bid itself, as defined in ITB11.</w:t>
      </w:r>
    </w:p>
    <w:p w14:paraId="5CFDE73B" w14:textId="77777777" w:rsidR="00CF3DAF" w:rsidRPr="00D5087F" w:rsidRDefault="00CF3DAF" w:rsidP="00565B8F">
      <w:pPr>
        <w:pStyle w:val="S1-subpara"/>
        <w:numPr>
          <w:ilvl w:val="1"/>
          <w:numId w:val="69"/>
        </w:numPr>
        <w:ind w:right="0"/>
        <w:rPr>
          <w:rFonts w:ascii="Segoe UI Symbol" w:hAnsi="Segoe UI Symbol"/>
        </w:rPr>
      </w:pPr>
      <w:r w:rsidRPr="00D5087F">
        <w:rPr>
          <w:rFonts w:ascii="Segoe UI Symbol" w:hAnsi="Segoe UI Symbol"/>
        </w:rPr>
        <w:t>A substantially responsive Bid is one that meets the requirements of the bidding document without material deviation, reservation, or omission.  A material deviation, reservation, or omission is one that:</w:t>
      </w:r>
    </w:p>
    <w:p w14:paraId="139CB437" w14:textId="77777777" w:rsidR="00CF3DAF" w:rsidRPr="00D5087F" w:rsidRDefault="00CF3DAF" w:rsidP="001D5093">
      <w:pPr>
        <w:pStyle w:val="P3Header1-Clauses"/>
        <w:numPr>
          <w:ilvl w:val="0"/>
          <w:numId w:val="4"/>
        </w:numPr>
        <w:tabs>
          <w:tab w:val="clear" w:pos="1872"/>
        </w:tabs>
        <w:spacing w:after="200"/>
        <w:ind w:left="1152" w:right="0"/>
        <w:jc w:val="both"/>
        <w:rPr>
          <w:rFonts w:ascii="Segoe UI Symbol" w:hAnsi="Segoe UI Symbol"/>
          <w:b w:val="0"/>
        </w:rPr>
      </w:pPr>
      <w:r w:rsidRPr="00D5087F">
        <w:rPr>
          <w:rFonts w:ascii="Segoe UI Symbol" w:hAnsi="Segoe UI Symbol"/>
          <w:b w:val="0"/>
        </w:rPr>
        <w:t>if accepted, would:</w:t>
      </w:r>
    </w:p>
    <w:p w14:paraId="7DBA61D1" w14:textId="77777777" w:rsidR="00CF3DAF" w:rsidRPr="00D5087F" w:rsidRDefault="00CF3DAF" w:rsidP="002D6580">
      <w:pPr>
        <w:pStyle w:val="ListParagraph"/>
        <w:numPr>
          <w:ilvl w:val="0"/>
          <w:numId w:val="134"/>
        </w:numPr>
        <w:jc w:val="both"/>
        <w:rPr>
          <w:rFonts w:ascii="Segoe UI Symbol" w:hAnsi="Segoe UI Symbol"/>
        </w:rPr>
      </w:pPr>
      <w:r w:rsidRPr="00D5087F">
        <w:rPr>
          <w:rFonts w:ascii="Segoe UI Symbol" w:hAnsi="Segoe UI Symbol"/>
        </w:rPr>
        <w:t>affect in any substantial way the scope, quality, or performance of the Plant and Installation Services specified in the Contract; or</w:t>
      </w:r>
    </w:p>
    <w:p w14:paraId="724785D6" w14:textId="77777777" w:rsidR="00CF3DAF" w:rsidRPr="00D5087F" w:rsidRDefault="00CF3DAF" w:rsidP="002D6580">
      <w:pPr>
        <w:pStyle w:val="ListParagraph"/>
        <w:numPr>
          <w:ilvl w:val="0"/>
          <w:numId w:val="134"/>
        </w:numPr>
        <w:jc w:val="both"/>
        <w:rPr>
          <w:rFonts w:ascii="Segoe UI Symbol" w:hAnsi="Segoe UI Symbol"/>
        </w:rPr>
      </w:pPr>
      <w:r w:rsidRPr="00D5087F">
        <w:rPr>
          <w:rFonts w:ascii="Segoe UI Symbol" w:hAnsi="Segoe UI Symbol"/>
        </w:rPr>
        <w:t>limit in any substantial way, inconsistent with the bidding document, the Employer’s rights or the Bidder’s obligations under the proposed Contract; or</w:t>
      </w:r>
    </w:p>
    <w:p w14:paraId="3CE646C6" w14:textId="77777777" w:rsidR="00CF3DAF" w:rsidRPr="00D5087F" w:rsidRDefault="00CF3DAF" w:rsidP="001D5093">
      <w:pPr>
        <w:pStyle w:val="P3Header1-Clauses"/>
        <w:numPr>
          <w:ilvl w:val="0"/>
          <w:numId w:val="4"/>
        </w:numPr>
        <w:spacing w:after="200"/>
        <w:ind w:left="1152" w:right="0"/>
        <w:jc w:val="both"/>
        <w:rPr>
          <w:rFonts w:ascii="Segoe UI Symbol" w:hAnsi="Segoe UI Symbol"/>
          <w:b w:val="0"/>
        </w:rPr>
      </w:pPr>
      <w:proofErr w:type="gramStart"/>
      <w:r w:rsidRPr="00D5087F">
        <w:rPr>
          <w:rFonts w:ascii="Segoe UI Symbol" w:hAnsi="Segoe UI Symbol"/>
          <w:b w:val="0"/>
        </w:rPr>
        <w:t>if</w:t>
      </w:r>
      <w:proofErr w:type="gramEnd"/>
      <w:r w:rsidRPr="00D5087F">
        <w:rPr>
          <w:rFonts w:ascii="Segoe UI Symbol" w:hAnsi="Segoe UI Symbol"/>
          <w:b w:val="0"/>
        </w:rPr>
        <w:t xml:space="preserve"> rectified, </w:t>
      </w:r>
      <w:proofErr w:type="gramStart"/>
      <w:r w:rsidRPr="00D5087F">
        <w:rPr>
          <w:rFonts w:ascii="Segoe UI Symbol" w:hAnsi="Segoe UI Symbol"/>
          <w:b w:val="0"/>
        </w:rPr>
        <w:t>would</w:t>
      </w:r>
      <w:proofErr w:type="gramEnd"/>
      <w:r w:rsidRPr="00D5087F">
        <w:rPr>
          <w:rFonts w:ascii="Segoe UI Symbol" w:hAnsi="Segoe UI Symbol"/>
          <w:b w:val="0"/>
        </w:rPr>
        <w:t xml:space="preserve"> unfairly affect the competitive position of other Bidders presenting substantially responsive Bids.</w:t>
      </w:r>
    </w:p>
    <w:p w14:paraId="6935E049" w14:textId="77777777" w:rsidR="00CF3DAF" w:rsidRPr="00D5087F" w:rsidRDefault="00CF3DAF" w:rsidP="00565B8F">
      <w:pPr>
        <w:pStyle w:val="S1-subpara"/>
        <w:numPr>
          <w:ilvl w:val="1"/>
          <w:numId w:val="69"/>
        </w:numPr>
        <w:ind w:right="0"/>
        <w:rPr>
          <w:rFonts w:ascii="Segoe UI Symbol" w:hAnsi="Segoe UI Symbol"/>
        </w:rPr>
      </w:pPr>
      <w:r w:rsidRPr="00D5087F">
        <w:rPr>
          <w:rFonts w:ascii="Segoe UI Symbol" w:hAnsi="Segoe UI Symbol"/>
          <w:noProof/>
        </w:rPr>
        <w:t xml:space="preserve">Before carrying out detailed technical evalaution as per ITB 35.2, </w:t>
      </w:r>
      <w:r w:rsidRPr="00D5087F">
        <w:rPr>
          <w:rFonts w:ascii="Segoe UI Symbol" w:hAnsi="Segoe UI Symbol"/>
        </w:rPr>
        <w:t xml:space="preserve">the Employer shall examine the technical aspects of the Bid in particular, to confirm that all requirements of Section VII, Employer’s </w:t>
      </w:r>
      <w:proofErr w:type="gramStart"/>
      <w:r w:rsidRPr="00D5087F">
        <w:rPr>
          <w:rFonts w:ascii="Segoe UI Symbol" w:hAnsi="Segoe UI Symbol"/>
        </w:rPr>
        <w:t>Requirements</w:t>
      </w:r>
      <w:proofErr w:type="gramEnd"/>
      <w:r w:rsidRPr="00D5087F">
        <w:rPr>
          <w:rFonts w:ascii="Segoe UI Symbol" w:hAnsi="Segoe UI Symbol"/>
        </w:rPr>
        <w:t xml:space="preserve"> have been met without any material deviation, reservation, or omission. </w:t>
      </w:r>
      <w:r w:rsidRPr="00D5087F">
        <w:rPr>
          <w:rFonts w:ascii="Segoe UI Symbol" w:hAnsi="Segoe UI Symbol"/>
          <w:noProof/>
        </w:rPr>
        <w:t xml:space="preserve">Any material deviation,     reservation or omission from the scope of the Employer’s requirements including Design, Plant, Equipment, Installation and other services, will be the cause for rejection regardless </w:t>
      </w:r>
      <w:r w:rsidRPr="00D5087F">
        <w:rPr>
          <w:rFonts w:ascii="Segoe UI Symbol" w:hAnsi="Segoe UI Symbol"/>
          <w:noProof/>
        </w:rPr>
        <w:lastRenderedPageBreak/>
        <w:t xml:space="preserve">whether the same has been identified in an item or service to be provided by the Bidder or by any other manufacturer or subcontractor from whom the Bidder intends to pruchase or subcontract. Bidders shall ensure that all major items and serivces offered in the bid, whether provided by the Bidder himself or through other authrozied manufactures and subcontractors substantially meet the technical specifications and requirements failing which the Bid shall be rejected. If more than one manufacturer or subcontractor have been proposed for any item, or service, unless at least one of them has proposed substantially compliant technical specifications, the Bid shall be rejected.  </w:t>
      </w:r>
    </w:p>
    <w:p w14:paraId="52EA3FDD" w14:textId="77777777" w:rsidR="00CF3DAF" w:rsidRPr="00D5087F" w:rsidRDefault="00CF3DAF" w:rsidP="00565B8F">
      <w:pPr>
        <w:pStyle w:val="S1-subpara"/>
        <w:numPr>
          <w:ilvl w:val="1"/>
          <w:numId w:val="69"/>
        </w:numPr>
        <w:ind w:right="0"/>
        <w:rPr>
          <w:rFonts w:ascii="Segoe UI Symbol" w:hAnsi="Segoe UI Symbol"/>
        </w:rPr>
      </w:pPr>
      <w:r w:rsidRPr="00D5087F">
        <w:rPr>
          <w:rFonts w:ascii="Segoe UI Symbol" w:hAnsi="Segoe UI Symbol"/>
        </w:rPr>
        <w:t>The Employer shall similarly examine the commercial aspects of the Bids for any deviations, other than technical specifications, to determine if they conform to the terms and conditions of the draft contract and other documents included in the bidding document without any material deviation, reservation or omission.</w:t>
      </w:r>
      <w:r w:rsidRPr="00D5087F">
        <w:rPr>
          <w:rFonts w:ascii="Segoe UI Symbol" w:hAnsi="Segoe UI Symbol"/>
          <w:noProof/>
        </w:rPr>
        <w:t xml:space="preserve">         </w:t>
      </w:r>
    </w:p>
    <w:p w14:paraId="7FA0D7F9" w14:textId="77777777" w:rsidR="00CF3DAF" w:rsidRPr="00D5087F" w:rsidRDefault="00CF3DAF" w:rsidP="00565B8F">
      <w:pPr>
        <w:pStyle w:val="S1-subpara"/>
        <w:numPr>
          <w:ilvl w:val="1"/>
          <w:numId w:val="69"/>
        </w:numPr>
        <w:ind w:right="0"/>
        <w:rPr>
          <w:rFonts w:ascii="Segoe UI Symbol" w:hAnsi="Segoe UI Symbol"/>
        </w:rPr>
      </w:pPr>
      <w:r w:rsidRPr="00D5087F">
        <w:rPr>
          <w:rFonts w:ascii="Segoe UI Symbol" w:hAnsi="Segoe UI Symbol"/>
        </w:rPr>
        <w:t>If a Bid is not substantially responsive to the requirements of the bidding document, it shall be rejected by the Employer and may not subsequently be made responsive by correction of the material deviation, reservation, or omission. All other Bids determined substantially responsive will be retained for further evaluation.</w:t>
      </w:r>
    </w:p>
    <w:p w14:paraId="5239D997"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2" w:name="_Toc198249742"/>
      <w:r w:rsidRPr="00D5087F">
        <w:rPr>
          <w:rFonts w:ascii="Segoe UI Symbol" w:hAnsi="Segoe UI Symbol"/>
          <w:b/>
          <w:bCs/>
          <w:i w:val="0"/>
          <w:iCs/>
          <w:noProof/>
          <w:color w:val="0070C0"/>
          <w:sz w:val="24"/>
          <w:szCs w:val="24"/>
        </w:rPr>
        <w:t>Nonmaterial Nonconformities</w:t>
      </w:r>
      <w:bookmarkEnd w:id="62"/>
    </w:p>
    <w:p w14:paraId="105D5AB6" w14:textId="77777777" w:rsidR="00CF3DAF" w:rsidRPr="00D5087F" w:rsidRDefault="00CF3DAF" w:rsidP="00565B8F">
      <w:pPr>
        <w:pStyle w:val="S1-subpara"/>
        <w:numPr>
          <w:ilvl w:val="1"/>
          <w:numId w:val="70"/>
        </w:numPr>
        <w:ind w:right="0"/>
        <w:rPr>
          <w:rFonts w:ascii="Segoe UI Symbol" w:hAnsi="Segoe UI Symbol"/>
        </w:rPr>
      </w:pPr>
      <w:r w:rsidRPr="00D5087F">
        <w:rPr>
          <w:rFonts w:ascii="Segoe UI Symbol" w:hAnsi="Segoe UI Symbol"/>
        </w:rPr>
        <w:t>Provided that a Bid is substantially responsive, the Employer may waive any nonconformity in the Bid that does not constitute a material deviation</w:t>
      </w:r>
      <w:r w:rsidRPr="00D5087F">
        <w:rPr>
          <w:rFonts w:ascii="Segoe UI Symbol" w:hAnsi="Segoe UI Symbol"/>
          <w:iCs/>
        </w:rPr>
        <w:t>, reservation or omission</w:t>
      </w:r>
      <w:r w:rsidRPr="00D5087F">
        <w:rPr>
          <w:rFonts w:ascii="Segoe UI Symbol" w:hAnsi="Segoe UI Symbol"/>
        </w:rPr>
        <w:t>.</w:t>
      </w:r>
    </w:p>
    <w:p w14:paraId="686DBE53" w14:textId="77777777" w:rsidR="00CF3DAF" w:rsidRPr="00D5087F" w:rsidRDefault="00CF3DAF" w:rsidP="00565B8F">
      <w:pPr>
        <w:pStyle w:val="S1-subpara"/>
        <w:numPr>
          <w:ilvl w:val="1"/>
          <w:numId w:val="70"/>
        </w:numPr>
        <w:ind w:right="0"/>
        <w:rPr>
          <w:rFonts w:ascii="Segoe UI Symbol" w:hAnsi="Segoe UI Symbol"/>
        </w:rPr>
      </w:pPr>
      <w:r w:rsidRPr="00D5087F">
        <w:rPr>
          <w:rFonts w:ascii="Segoe UI Symbol" w:hAnsi="Segoe UI Symbol"/>
        </w:rPr>
        <w:t xml:space="preserve">Provided that a Bid is substantially responsive, the Employer may request that the Bidder submit the necessary information or documentation, within a reasonable </w:t>
      </w:r>
      <w:proofErr w:type="gramStart"/>
      <w:r w:rsidRPr="00D5087F">
        <w:rPr>
          <w:rFonts w:ascii="Segoe UI Symbol" w:hAnsi="Segoe UI Symbol"/>
        </w:rPr>
        <w:t>period of time</w:t>
      </w:r>
      <w:proofErr w:type="gramEnd"/>
      <w:r w:rsidRPr="00D5087F">
        <w:rPr>
          <w:rFonts w:ascii="Segoe UI Symbol" w:hAnsi="Segoe UI Symbol"/>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552B578F" w14:textId="24B76EE2" w:rsidR="00CF3DAF" w:rsidRDefault="00CF3DAF" w:rsidP="00565B8F">
      <w:pPr>
        <w:pStyle w:val="S1-subpara"/>
        <w:numPr>
          <w:ilvl w:val="1"/>
          <w:numId w:val="70"/>
        </w:numPr>
        <w:ind w:right="0"/>
        <w:rPr>
          <w:rFonts w:ascii="Segoe UI Symbol" w:hAnsi="Segoe UI Symbol"/>
        </w:rPr>
      </w:pPr>
      <w:r w:rsidRPr="00D5087F">
        <w:rPr>
          <w:rFonts w:ascii="Segoe UI Symbol" w:hAnsi="Segoe UI Symbol"/>
        </w:rPr>
        <w:t xml:space="preserve">Provided that a Bid is substantially responsive, the Employer shall rectify quantifiable nonmaterial nonconformities related to the Bid Price.  To this effect, the Bid Price shall be adjusted, for comparison purposes only, to reflect the price of a missing or non-conforming item or component and costs associated, if any, with non-material deviations, reservations and omissions to the requirements of the bidding documents in the manner specified </w:t>
      </w:r>
      <w:r w:rsidRPr="00D5087F">
        <w:rPr>
          <w:rFonts w:ascii="Segoe UI Symbol" w:hAnsi="Segoe UI Symbol"/>
          <w:b/>
        </w:rPr>
        <w:t>in the BDS</w:t>
      </w:r>
      <w:r w:rsidRPr="00D5087F">
        <w:rPr>
          <w:rFonts w:ascii="Segoe UI Symbol" w:hAnsi="Segoe UI Symbol"/>
        </w:rPr>
        <w:t>.</w:t>
      </w:r>
    </w:p>
    <w:p w14:paraId="2C25925E" w14:textId="77777777" w:rsidR="00F57F26" w:rsidRPr="00D5087F" w:rsidRDefault="00F57F26" w:rsidP="00F57F26">
      <w:pPr>
        <w:pStyle w:val="S1-subpara"/>
        <w:numPr>
          <w:ilvl w:val="0"/>
          <w:numId w:val="0"/>
        </w:numPr>
        <w:ind w:left="576" w:right="0"/>
        <w:rPr>
          <w:rFonts w:ascii="Segoe UI Symbol" w:hAnsi="Segoe UI Symbol"/>
        </w:rPr>
      </w:pPr>
    </w:p>
    <w:p w14:paraId="7ACAE7E1"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3" w:name="_Toc198249743"/>
      <w:r w:rsidRPr="00D5087F">
        <w:rPr>
          <w:rFonts w:ascii="Segoe UI Symbol" w:hAnsi="Segoe UI Symbol"/>
          <w:b/>
          <w:bCs/>
          <w:i w:val="0"/>
          <w:iCs/>
          <w:noProof/>
          <w:color w:val="0070C0"/>
          <w:sz w:val="24"/>
          <w:szCs w:val="24"/>
        </w:rPr>
        <w:lastRenderedPageBreak/>
        <w:t>Correction of Arithmetical Errors</w:t>
      </w:r>
      <w:bookmarkEnd w:id="63"/>
    </w:p>
    <w:p w14:paraId="552EA842" w14:textId="77777777" w:rsidR="00CF3DAF" w:rsidRPr="00D5087F" w:rsidRDefault="00CF3DAF" w:rsidP="00565B8F">
      <w:pPr>
        <w:pStyle w:val="S1-subpara"/>
        <w:numPr>
          <w:ilvl w:val="1"/>
          <w:numId w:val="71"/>
        </w:numPr>
        <w:ind w:right="0"/>
        <w:rPr>
          <w:rFonts w:ascii="Segoe UI Symbol" w:hAnsi="Segoe UI Symbol"/>
        </w:rPr>
      </w:pPr>
      <w:r w:rsidRPr="00D5087F">
        <w:rPr>
          <w:rFonts w:ascii="Segoe UI Symbol" w:hAnsi="Segoe UI Symbol"/>
        </w:rPr>
        <w:t>Provided that the Bid is substantially responsive, the Employer shall correct arithmetical errors on the following basis:</w:t>
      </w:r>
    </w:p>
    <w:p w14:paraId="79F9E030" w14:textId="77777777" w:rsidR="00CF3DAF" w:rsidRPr="00D5087F" w:rsidRDefault="00CF3DAF" w:rsidP="00C75C86">
      <w:pPr>
        <w:pStyle w:val="P3Header1-Clauses"/>
        <w:numPr>
          <w:ilvl w:val="0"/>
          <w:numId w:val="14"/>
        </w:numPr>
        <w:spacing w:after="200"/>
        <w:ind w:left="1152" w:right="0"/>
        <w:jc w:val="both"/>
        <w:rPr>
          <w:rFonts w:ascii="Segoe UI Symbol" w:hAnsi="Segoe UI Symbol"/>
          <w:b w:val="0"/>
        </w:rPr>
      </w:pPr>
      <w:r w:rsidRPr="00D5087F">
        <w:rPr>
          <w:rFonts w:ascii="Segoe UI Symbol" w:hAnsi="Segoe UI Symbol"/>
          <w:b w:val="0"/>
          <w:color w:val="000000" w:themeColor="text1"/>
        </w:rPr>
        <w:t>if there is a discrepancy between the unit price and the total price that is obtained by multiplying the unit price and the quantity, the unit price shall prevail and the total price shall be corrected, unless in the opinion of the</w:t>
      </w:r>
      <w:r w:rsidRPr="00D5087F">
        <w:rPr>
          <w:rFonts w:ascii="Segoe UI Symbol" w:hAnsi="Segoe UI Symbol"/>
          <w:b w:val="0"/>
          <w:i/>
          <w:iCs/>
          <w:color w:val="000000" w:themeColor="text1"/>
        </w:rPr>
        <w:t xml:space="preserve"> </w:t>
      </w:r>
      <w:r w:rsidRPr="00D5087F">
        <w:rPr>
          <w:rFonts w:ascii="Segoe UI Symbol" w:hAnsi="Segoe UI Symbol"/>
          <w:b w:val="0"/>
          <w:iCs/>
          <w:color w:val="000000" w:themeColor="text1"/>
        </w:rPr>
        <w:t>Employer</w:t>
      </w:r>
      <w:r w:rsidRPr="00D5087F">
        <w:rPr>
          <w:rFonts w:ascii="Segoe UI Symbol" w:hAnsi="Segoe UI Symbol"/>
          <w:b w:val="0"/>
          <w:color w:val="000000" w:themeColor="text1"/>
        </w:rPr>
        <w:t xml:space="preserve"> there is an obvious misplacement of the decimal point in the unit price, in which case the total price as quoted shall govern and the unit price shall be corrected;</w:t>
      </w:r>
    </w:p>
    <w:p w14:paraId="021A8714" w14:textId="77777777" w:rsidR="00CF3DAF" w:rsidRPr="00D5087F" w:rsidRDefault="00CF3DAF" w:rsidP="00C75C86">
      <w:pPr>
        <w:pStyle w:val="P3Header1-Clauses"/>
        <w:numPr>
          <w:ilvl w:val="0"/>
          <w:numId w:val="14"/>
        </w:numPr>
        <w:spacing w:after="200"/>
        <w:ind w:left="1152" w:right="0"/>
        <w:jc w:val="both"/>
        <w:rPr>
          <w:rFonts w:ascii="Segoe UI Symbol" w:hAnsi="Segoe UI Symbol"/>
          <w:b w:val="0"/>
        </w:rPr>
      </w:pPr>
      <w:r w:rsidRPr="00D5087F">
        <w:rPr>
          <w:rFonts w:ascii="Segoe UI Symbol" w:hAnsi="Segoe UI Symbol"/>
          <w:b w:val="0"/>
        </w:rPr>
        <w:t xml:space="preserve">where there are errors between the total of the amounts given under the column for the price breakdown and the amount given under the Total Price, the former shall </w:t>
      </w:r>
      <w:proofErr w:type="gramStart"/>
      <w:r w:rsidRPr="00D5087F">
        <w:rPr>
          <w:rFonts w:ascii="Segoe UI Symbol" w:hAnsi="Segoe UI Symbol"/>
          <w:b w:val="0"/>
        </w:rPr>
        <w:t>prevail</w:t>
      </w:r>
      <w:proofErr w:type="gramEnd"/>
      <w:r w:rsidRPr="00D5087F">
        <w:rPr>
          <w:rFonts w:ascii="Segoe UI Symbol" w:hAnsi="Segoe UI Symbol"/>
          <w:b w:val="0"/>
        </w:rPr>
        <w:t xml:space="preserve"> and the latter will be corrected </w:t>
      </w:r>
      <w:proofErr w:type="gramStart"/>
      <w:r w:rsidRPr="00D5087F">
        <w:rPr>
          <w:rFonts w:ascii="Segoe UI Symbol" w:hAnsi="Segoe UI Symbol"/>
          <w:b w:val="0"/>
        </w:rPr>
        <w:t>accordingly;</w:t>
      </w:r>
      <w:proofErr w:type="gramEnd"/>
    </w:p>
    <w:p w14:paraId="4EBCC4A2" w14:textId="77777777" w:rsidR="00CF3DAF" w:rsidRPr="00D5087F" w:rsidRDefault="00CF3DAF" w:rsidP="00C75C86">
      <w:pPr>
        <w:pStyle w:val="P3Header1-Clauses"/>
        <w:numPr>
          <w:ilvl w:val="0"/>
          <w:numId w:val="14"/>
        </w:numPr>
        <w:spacing w:after="200"/>
        <w:ind w:left="1152" w:right="0"/>
        <w:jc w:val="both"/>
        <w:rPr>
          <w:rFonts w:ascii="Segoe UI Symbol" w:hAnsi="Segoe UI Symbol"/>
          <w:b w:val="0"/>
        </w:rPr>
      </w:pPr>
      <w:r w:rsidRPr="00D5087F">
        <w:rPr>
          <w:rFonts w:ascii="Segoe UI Symbol" w:hAnsi="Segoe UI Symbol"/>
          <w:b w:val="0"/>
        </w:rPr>
        <w:t xml:space="preserve">where there are errors between the total of the amounts of Schedule Nos. 1 to 4 and the amount given in Schedule No. 5 (Grand Summary), the former shall </w:t>
      </w:r>
      <w:proofErr w:type="gramStart"/>
      <w:r w:rsidRPr="00D5087F">
        <w:rPr>
          <w:rFonts w:ascii="Segoe UI Symbol" w:hAnsi="Segoe UI Symbol"/>
          <w:b w:val="0"/>
        </w:rPr>
        <w:t>prevail</w:t>
      </w:r>
      <w:proofErr w:type="gramEnd"/>
      <w:r w:rsidRPr="00D5087F">
        <w:rPr>
          <w:rFonts w:ascii="Segoe UI Symbol" w:hAnsi="Segoe UI Symbol"/>
          <w:b w:val="0"/>
        </w:rPr>
        <w:t xml:space="preserve"> and the latter will be </w:t>
      </w:r>
      <w:proofErr w:type="gramStart"/>
      <w:r w:rsidRPr="00D5087F">
        <w:rPr>
          <w:rFonts w:ascii="Segoe UI Symbol" w:hAnsi="Segoe UI Symbol"/>
          <w:b w:val="0"/>
        </w:rPr>
        <w:t>corrected accordingly;</w:t>
      </w:r>
      <w:proofErr w:type="gramEnd"/>
      <w:r w:rsidRPr="00D5087F">
        <w:rPr>
          <w:rFonts w:ascii="Segoe UI Symbol" w:hAnsi="Segoe UI Symbol"/>
          <w:b w:val="0"/>
        </w:rPr>
        <w:t xml:space="preserve"> and</w:t>
      </w:r>
    </w:p>
    <w:p w14:paraId="3AD067CD" w14:textId="77777777" w:rsidR="00CF3DAF" w:rsidRPr="00D5087F" w:rsidRDefault="00CF3DAF" w:rsidP="00C75C86">
      <w:pPr>
        <w:pStyle w:val="P3Header1-Clauses"/>
        <w:numPr>
          <w:ilvl w:val="0"/>
          <w:numId w:val="14"/>
        </w:numPr>
        <w:spacing w:after="200"/>
        <w:ind w:left="1152" w:right="0"/>
        <w:jc w:val="both"/>
        <w:rPr>
          <w:rFonts w:ascii="Segoe UI Symbol" w:hAnsi="Segoe UI Symbol"/>
          <w:b w:val="0"/>
        </w:rPr>
      </w:pPr>
      <w:proofErr w:type="gramStart"/>
      <w:r w:rsidRPr="00D5087F">
        <w:rPr>
          <w:rFonts w:ascii="Segoe UI Symbol" w:hAnsi="Segoe UI Symbol"/>
          <w:b w:val="0"/>
        </w:rPr>
        <w:t>if</w:t>
      </w:r>
      <w:proofErr w:type="gramEnd"/>
      <w:r w:rsidRPr="00D5087F">
        <w:rPr>
          <w:rFonts w:ascii="Segoe UI Symbol" w:hAnsi="Segoe UI Symbol"/>
          <w:b w:val="0"/>
        </w:rPr>
        <w:t xml:space="preserve"> there is a discrepancy between words and figures, the amount in words shall prevail, unless the amount expressed in words is related to an arithmetic error, in which case the amount in figures shall prevail subject to (a) and (b) above.</w:t>
      </w:r>
    </w:p>
    <w:p w14:paraId="682AF1FF" w14:textId="77777777" w:rsidR="00CF3DAF" w:rsidRPr="00D5087F" w:rsidRDefault="00CF3DAF" w:rsidP="00565B8F">
      <w:pPr>
        <w:pStyle w:val="S1-subpara"/>
        <w:numPr>
          <w:ilvl w:val="1"/>
          <w:numId w:val="71"/>
        </w:numPr>
        <w:ind w:right="0"/>
        <w:rPr>
          <w:rFonts w:ascii="Segoe UI Symbol" w:hAnsi="Segoe UI Symbol"/>
        </w:rPr>
      </w:pPr>
      <w:r w:rsidRPr="00D5087F">
        <w:rPr>
          <w:rFonts w:ascii="Segoe UI Symbol" w:hAnsi="Segoe UI Symbol"/>
        </w:rPr>
        <w:t>Bidders shall be requested to accept correction of arithmetical errors. Failure to accept the correction in accordance with ITB 32.1, shall result in the rejection of the Bid.</w:t>
      </w:r>
    </w:p>
    <w:p w14:paraId="5292AB43"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4" w:name="_Toc198249744"/>
      <w:r w:rsidRPr="00D5087F">
        <w:rPr>
          <w:rFonts w:ascii="Segoe UI Symbol" w:hAnsi="Segoe UI Symbol"/>
          <w:b/>
          <w:bCs/>
          <w:i w:val="0"/>
          <w:iCs/>
          <w:noProof/>
          <w:color w:val="0070C0"/>
          <w:sz w:val="24"/>
          <w:szCs w:val="24"/>
        </w:rPr>
        <w:t>Conversion to Single Currency</w:t>
      </w:r>
      <w:bookmarkEnd w:id="64"/>
    </w:p>
    <w:p w14:paraId="5FC10B32" w14:textId="77777777" w:rsidR="00CF3DAF" w:rsidRPr="00D5087F" w:rsidRDefault="00CF3DAF" w:rsidP="00565B8F">
      <w:pPr>
        <w:pStyle w:val="S1-subpara"/>
        <w:numPr>
          <w:ilvl w:val="1"/>
          <w:numId w:val="72"/>
        </w:numPr>
        <w:ind w:right="0"/>
        <w:rPr>
          <w:rFonts w:ascii="Segoe UI Symbol" w:hAnsi="Segoe UI Symbol"/>
        </w:rPr>
      </w:pPr>
      <w:r w:rsidRPr="00D5087F">
        <w:rPr>
          <w:rFonts w:ascii="Segoe UI Symbol" w:hAnsi="Segoe UI Symbol"/>
        </w:rPr>
        <w:t>For evaluation and comparison purposes, the currency(</w:t>
      </w:r>
      <w:proofErr w:type="spellStart"/>
      <w:r w:rsidRPr="00D5087F">
        <w:rPr>
          <w:rFonts w:ascii="Segoe UI Symbol" w:hAnsi="Segoe UI Symbol"/>
        </w:rPr>
        <w:t>ies</w:t>
      </w:r>
      <w:proofErr w:type="spellEnd"/>
      <w:r w:rsidRPr="00D5087F">
        <w:rPr>
          <w:rFonts w:ascii="Segoe UI Symbol" w:hAnsi="Segoe UI Symbol"/>
        </w:rPr>
        <w:t>) of the Bid shall be converted into a single currency as specified</w:t>
      </w:r>
      <w:r w:rsidRPr="00D5087F">
        <w:rPr>
          <w:rFonts w:ascii="Segoe UI Symbol" w:hAnsi="Segoe UI Symbol"/>
          <w:b/>
        </w:rPr>
        <w:t xml:space="preserve"> in the BDS. </w:t>
      </w:r>
    </w:p>
    <w:p w14:paraId="0BD75F8C"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5" w:name="_Toc198249745"/>
      <w:r w:rsidRPr="00D5087F">
        <w:rPr>
          <w:rFonts w:ascii="Segoe UI Symbol" w:hAnsi="Segoe UI Symbol"/>
          <w:b/>
          <w:bCs/>
          <w:i w:val="0"/>
          <w:iCs/>
          <w:noProof/>
          <w:color w:val="0070C0"/>
          <w:sz w:val="24"/>
          <w:szCs w:val="24"/>
        </w:rPr>
        <w:t>Margin of Preference</w:t>
      </w:r>
      <w:bookmarkEnd w:id="65"/>
    </w:p>
    <w:p w14:paraId="6079444A" w14:textId="77777777" w:rsidR="00CF3DAF" w:rsidRPr="00D5087F" w:rsidRDefault="00CF3DAF" w:rsidP="00565B8F">
      <w:pPr>
        <w:pStyle w:val="S1-subpara"/>
        <w:numPr>
          <w:ilvl w:val="1"/>
          <w:numId w:val="73"/>
        </w:numPr>
        <w:ind w:right="0"/>
        <w:rPr>
          <w:rFonts w:ascii="Segoe UI Symbol" w:hAnsi="Segoe UI Symbol"/>
        </w:rPr>
      </w:pPr>
      <w:r w:rsidRPr="00D5087F">
        <w:rPr>
          <w:rFonts w:ascii="Segoe UI Symbol" w:hAnsi="Segoe UI Symbol"/>
          <w:color w:val="000000" w:themeColor="text1"/>
          <w:spacing w:val="-2"/>
        </w:rPr>
        <w:t>Unless otherwise specified</w:t>
      </w:r>
      <w:r w:rsidRPr="00D5087F">
        <w:rPr>
          <w:rFonts w:ascii="Segoe UI Symbol" w:hAnsi="Segoe UI Symbol"/>
          <w:b/>
          <w:color w:val="000000" w:themeColor="text1"/>
          <w:spacing w:val="-2"/>
        </w:rPr>
        <w:t xml:space="preserve"> in the</w:t>
      </w:r>
      <w:r w:rsidRPr="00D5087F">
        <w:rPr>
          <w:rFonts w:ascii="Segoe UI Symbol" w:hAnsi="Segoe UI Symbol"/>
          <w:color w:val="000000" w:themeColor="text1"/>
          <w:spacing w:val="-2"/>
        </w:rPr>
        <w:t xml:space="preserve"> </w:t>
      </w:r>
      <w:r w:rsidRPr="00D5087F">
        <w:rPr>
          <w:rFonts w:ascii="Segoe UI Symbol" w:hAnsi="Segoe UI Symbol"/>
          <w:b/>
          <w:color w:val="000000" w:themeColor="text1"/>
          <w:spacing w:val="-2"/>
        </w:rPr>
        <w:t xml:space="preserve">BDS </w:t>
      </w:r>
      <w:r w:rsidRPr="00D5087F">
        <w:rPr>
          <w:rFonts w:ascii="Segoe UI Symbol" w:hAnsi="Segoe UI Symbol"/>
        </w:rPr>
        <w:t>no margin of domestic or regional preference shall apply. If a margin of preference applies, the application methodology shall be as specified in Section III, Evaluation and Qualification Criteria, and in accordance with the provisions stipulated in the Bank’s Procurement Framework.</w:t>
      </w:r>
    </w:p>
    <w:p w14:paraId="273DC132"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6" w:name="_Toc198249746"/>
      <w:r w:rsidRPr="00D5087F">
        <w:rPr>
          <w:rFonts w:ascii="Segoe UI Symbol" w:hAnsi="Segoe UI Symbol"/>
          <w:b/>
          <w:bCs/>
          <w:i w:val="0"/>
          <w:iCs/>
          <w:noProof/>
          <w:color w:val="0070C0"/>
          <w:sz w:val="24"/>
          <w:szCs w:val="24"/>
        </w:rPr>
        <w:t>Evaluation of Bids</w:t>
      </w:r>
      <w:bookmarkEnd w:id="66"/>
    </w:p>
    <w:p w14:paraId="07296DBD" w14:textId="386CF7D1" w:rsidR="00CF3DAF" w:rsidRPr="00D5087F" w:rsidRDefault="00CF3DAF" w:rsidP="00857DD5">
      <w:pPr>
        <w:pStyle w:val="S1-subpara"/>
        <w:numPr>
          <w:ilvl w:val="0"/>
          <w:numId w:val="0"/>
        </w:numPr>
        <w:ind w:left="617" w:right="0" w:hanging="617"/>
        <w:rPr>
          <w:rFonts w:ascii="Segoe UI Symbol" w:hAnsi="Segoe UI Symbol"/>
          <w:noProof/>
          <w:color w:val="000000" w:themeColor="text1"/>
        </w:rPr>
      </w:pPr>
      <w:r w:rsidRPr="00D5087F">
        <w:rPr>
          <w:rFonts w:ascii="Segoe UI Symbol" w:hAnsi="Segoe UI Symbol"/>
        </w:rPr>
        <w:t xml:space="preserve">35.1 </w:t>
      </w:r>
      <w:r w:rsidRPr="00D5087F">
        <w:rPr>
          <w:rFonts w:ascii="Segoe UI Symbol" w:hAnsi="Segoe UI Symbol"/>
        </w:rPr>
        <w:tab/>
        <w:t xml:space="preserve">The Employer shall use the criteria and methodologies listed in this ITB and Section III, Evaluation and Qualification criteria. No other evaluation criteria or methodologies shall be permitted. By applying the criteria and methodologies the Employer shall determine the </w:t>
      </w:r>
      <w:r w:rsidRPr="00D5087F">
        <w:rPr>
          <w:rFonts w:ascii="Segoe UI Symbol" w:hAnsi="Segoe UI Symbol"/>
          <w:noProof/>
          <w:color w:val="000000" w:themeColor="text1"/>
        </w:rPr>
        <w:t>successful Bid or Bids in accordance with ITB 40</w:t>
      </w:r>
      <w:r w:rsidR="00F57F26">
        <w:rPr>
          <w:rFonts w:ascii="Segoe UI Symbol" w:hAnsi="Segoe UI Symbol"/>
          <w:noProof/>
          <w:color w:val="000000" w:themeColor="text1"/>
        </w:rPr>
        <w:t>.</w:t>
      </w:r>
      <w:r w:rsidRPr="00D5087F">
        <w:rPr>
          <w:rFonts w:ascii="Segoe UI Symbol" w:hAnsi="Segoe UI Symbol"/>
          <w:noProof/>
          <w:color w:val="000000" w:themeColor="text1"/>
        </w:rPr>
        <w:t xml:space="preserve"> </w:t>
      </w:r>
    </w:p>
    <w:p w14:paraId="5B63A594" w14:textId="24A019A5" w:rsidR="00CF3DAF" w:rsidRPr="00D5087F" w:rsidRDefault="00CF3DAF" w:rsidP="00857DD5">
      <w:pPr>
        <w:pStyle w:val="S1-subpara"/>
        <w:numPr>
          <w:ilvl w:val="0"/>
          <w:numId w:val="0"/>
        </w:numPr>
        <w:ind w:left="617" w:right="0" w:hanging="567"/>
        <w:rPr>
          <w:rFonts w:ascii="Segoe UI Symbol" w:hAnsi="Segoe UI Symbol"/>
        </w:rPr>
      </w:pPr>
      <w:r w:rsidRPr="00D5087F">
        <w:rPr>
          <w:rFonts w:ascii="Segoe UI Symbol" w:hAnsi="Segoe UI Symbol"/>
          <w:bCs/>
        </w:rPr>
        <w:lastRenderedPageBreak/>
        <w:t>35.2</w:t>
      </w:r>
      <w:r w:rsidRPr="00D5087F">
        <w:rPr>
          <w:rFonts w:ascii="Segoe UI Symbol" w:hAnsi="Segoe UI Symbol"/>
          <w:b/>
        </w:rPr>
        <w:t xml:space="preserve"> Technical Evaluation</w:t>
      </w:r>
      <w:r w:rsidRPr="00D5087F">
        <w:rPr>
          <w:rFonts w:ascii="Segoe UI Symbol" w:hAnsi="Segoe UI Symbol"/>
        </w:rPr>
        <w:t xml:space="preserve">. The Employer will carry out a detailed technical evaluation of the Bids not previously rejected to determine whether the technical aspects </w:t>
      </w:r>
      <w:proofErr w:type="gramStart"/>
      <w:r w:rsidRPr="00D5087F">
        <w:rPr>
          <w:rFonts w:ascii="Segoe UI Symbol" w:hAnsi="Segoe UI Symbol"/>
        </w:rPr>
        <w:t>are in compliance with</w:t>
      </w:r>
      <w:proofErr w:type="gramEnd"/>
      <w:r w:rsidRPr="00D5087F">
        <w:rPr>
          <w:rFonts w:ascii="Segoe UI Symbol" w:hAnsi="Segoe UI Symbol"/>
        </w:rPr>
        <w:t xml:space="preserve"> the bidding document. The Bid that does not meet minimum acceptable standards of completeness, consistency and detail, and the specified minimum (or maximum, as the case may be) requirements for specified functional guarantees, will be rejected for non-responsiveness. </w:t>
      </w:r>
      <w:proofErr w:type="gramStart"/>
      <w:r w:rsidRPr="00D5087F">
        <w:rPr>
          <w:rFonts w:ascii="Segoe UI Symbol" w:hAnsi="Segoe UI Symbol"/>
        </w:rPr>
        <w:t>In order to</w:t>
      </w:r>
      <w:proofErr w:type="gramEnd"/>
      <w:r w:rsidRPr="00D5087F">
        <w:rPr>
          <w:rFonts w:ascii="Segoe UI Symbol" w:hAnsi="Segoe UI Symbol"/>
        </w:rPr>
        <w:t xml:space="preserve"> reach its determination, the Employer will examine and compare the technical aspects of the Bids </w:t>
      </w:r>
      <w:proofErr w:type="gramStart"/>
      <w:r w:rsidRPr="00D5087F">
        <w:rPr>
          <w:rFonts w:ascii="Segoe UI Symbol" w:hAnsi="Segoe UI Symbol"/>
        </w:rPr>
        <w:t>on the basis of</w:t>
      </w:r>
      <w:proofErr w:type="gramEnd"/>
      <w:r w:rsidRPr="00D5087F">
        <w:rPr>
          <w:rFonts w:ascii="Segoe UI Symbol" w:hAnsi="Segoe UI Symbol"/>
        </w:rPr>
        <w:t xml:space="preserve"> the information supplied by the Bidders, </w:t>
      </w:r>
      <w:proofErr w:type="gramStart"/>
      <w:r w:rsidRPr="00D5087F">
        <w:rPr>
          <w:rFonts w:ascii="Segoe UI Symbol" w:hAnsi="Segoe UI Symbol"/>
        </w:rPr>
        <w:t>taking into account</w:t>
      </w:r>
      <w:proofErr w:type="gramEnd"/>
      <w:r w:rsidRPr="00D5087F">
        <w:rPr>
          <w:rFonts w:ascii="Segoe UI Symbol" w:hAnsi="Segoe UI Symbol"/>
        </w:rPr>
        <w:t xml:space="preserve"> the following:</w:t>
      </w:r>
    </w:p>
    <w:p w14:paraId="18D40844" w14:textId="0EBD9EB1" w:rsidR="00CF3DAF" w:rsidRPr="00D5087F" w:rsidRDefault="00CF3DAF" w:rsidP="001D5093">
      <w:pPr>
        <w:pStyle w:val="P3Header1-Clauses"/>
        <w:spacing w:after="200"/>
        <w:ind w:left="1152" w:right="0" w:hanging="576"/>
        <w:jc w:val="both"/>
        <w:rPr>
          <w:rFonts w:ascii="Segoe UI Symbol" w:hAnsi="Segoe UI Symbol"/>
          <w:b w:val="0"/>
        </w:rPr>
      </w:pPr>
      <w:r w:rsidRPr="00D5087F">
        <w:rPr>
          <w:rFonts w:ascii="Segoe UI Symbol" w:hAnsi="Segoe UI Symbol"/>
          <w:b w:val="0"/>
        </w:rPr>
        <w:t>(a)</w:t>
      </w:r>
      <w:r w:rsidRPr="00D5087F">
        <w:rPr>
          <w:rFonts w:ascii="Segoe UI Symbol" w:hAnsi="Segoe UI Symbol"/>
          <w:b w:val="0"/>
        </w:rPr>
        <w:tab/>
        <w:t>overall completeness and compliance with the Employer’s Requirements; conformity of the Plant and Installation Services offered with specified performance criteria, including conformity with the specified minimum (or maximum, as the case may be) requirement corresponding to each functional guarantee, as indicated in the Specification and in Section III, Evaluation and Qualification Criteria; suitability of the Plant and Installation Services offered in relation to the environmental and climatic conditions prevailing at the site; and quality, function and operation of any process control concept included in the Bid;</w:t>
      </w:r>
    </w:p>
    <w:p w14:paraId="194DE8F4" w14:textId="77777777" w:rsidR="00CF3DAF" w:rsidRPr="00D5087F" w:rsidRDefault="00CF3DAF" w:rsidP="001D5093">
      <w:pPr>
        <w:spacing w:after="200"/>
        <w:ind w:left="1152" w:right="0" w:hanging="576"/>
        <w:rPr>
          <w:rFonts w:ascii="Segoe UI Symbol" w:hAnsi="Segoe UI Symbol"/>
        </w:rPr>
      </w:pPr>
      <w:r w:rsidRPr="00D5087F">
        <w:rPr>
          <w:rFonts w:ascii="Segoe UI Symbol" w:hAnsi="Segoe UI Symbol"/>
        </w:rPr>
        <w:t>(b)</w:t>
      </w:r>
      <w:r w:rsidRPr="00D5087F">
        <w:rPr>
          <w:rFonts w:ascii="Segoe UI Symbol" w:hAnsi="Segoe UI Symbol"/>
        </w:rPr>
        <w:tab/>
        <w:t>type, quantity and long-term availability of mandatory and recommended spare parts and maintenance services; and</w:t>
      </w:r>
    </w:p>
    <w:p w14:paraId="5CEEA0B8" w14:textId="77777777" w:rsidR="00CF3DAF" w:rsidRPr="00D5087F" w:rsidRDefault="00CF3DAF" w:rsidP="001D5093">
      <w:pPr>
        <w:spacing w:after="200"/>
        <w:ind w:left="1152" w:right="0" w:hanging="576"/>
        <w:rPr>
          <w:rFonts w:ascii="Segoe UI Symbol" w:hAnsi="Segoe UI Symbol"/>
        </w:rPr>
      </w:pPr>
      <w:r w:rsidRPr="00D5087F">
        <w:rPr>
          <w:rFonts w:ascii="Segoe UI Symbol" w:hAnsi="Segoe UI Symbol"/>
        </w:rPr>
        <w:t>(c)</w:t>
      </w:r>
      <w:r w:rsidRPr="00D5087F">
        <w:rPr>
          <w:rFonts w:ascii="Segoe UI Symbol" w:hAnsi="Segoe UI Symbol"/>
        </w:rPr>
        <w:tab/>
        <w:t>other relevant factors, if any, listed in Section III, Evaluation and Qualification Criteria.</w:t>
      </w:r>
    </w:p>
    <w:p w14:paraId="4998A901" w14:textId="77777777" w:rsidR="00CF3DAF" w:rsidRPr="00D5087F" w:rsidRDefault="00CF3DAF" w:rsidP="00857DD5">
      <w:pPr>
        <w:pStyle w:val="S1-subpara"/>
        <w:numPr>
          <w:ilvl w:val="0"/>
          <w:numId w:val="0"/>
        </w:numPr>
        <w:ind w:left="617" w:right="0" w:hanging="576"/>
        <w:rPr>
          <w:rFonts w:ascii="Segoe UI Symbol" w:hAnsi="Segoe UI Symbol"/>
        </w:rPr>
      </w:pPr>
      <w:r w:rsidRPr="00D5087F">
        <w:rPr>
          <w:rFonts w:ascii="Segoe UI Symbol" w:hAnsi="Segoe UI Symbol"/>
        </w:rPr>
        <w:t>35.3 Where alternative technical solutions have been allowed in accordance with ITB 13, and offered by the Bidder, the Employer will make a similar evaluation of the alternatives. Where alternatives have not been allowed but have been offered, they shall be ignored.</w:t>
      </w:r>
    </w:p>
    <w:p w14:paraId="0098765D" w14:textId="2D049839" w:rsidR="00CF3DAF" w:rsidRPr="00D5087F" w:rsidRDefault="00CF3DAF" w:rsidP="00857DD5">
      <w:pPr>
        <w:pStyle w:val="S1-subpara"/>
        <w:numPr>
          <w:ilvl w:val="0"/>
          <w:numId w:val="0"/>
        </w:numPr>
        <w:ind w:left="617" w:right="0" w:hanging="576"/>
        <w:rPr>
          <w:rFonts w:ascii="Segoe UI Symbol" w:hAnsi="Segoe UI Symbol"/>
        </w:rPr>
      </w:pPr>
      <w:r w:rsidRPr="00D5087F">
        <w:rPr>
          <w:rFonts w:ascii="Segoe UI Symbol" w:hAnsi="Segoe UI Symbol"/>
          <w:bCs/>
        </w:rPr>
        <w:t>35.4</w:t>
      </w:r>
      <w:r w:rsidRPr="00D5087F">
        <w:rPr>
          <w:rFonts w:ascii="Segoe UI Symbol" w:hAnsi="Segoe UI Symbol"/>
          <w:b/>
        </w:rPr>
        <w:t xml:space="preserve"> Economic Evaluation</w:t>
      </w:r>
      <w:r w:rsidRPr="00D5087F">
        <w:rPr>
          <w:rFonts w:ascii="Segoe UI Symbol" w:hAnsi="Segoe UI Symbol"/>
        </w:rPr>
        <w:t xml:space="preserve">. To evaluate a Bid, the Employer shall consider the following factors with respect to the Base Bid and Alternative Bid (s) (if the latter is permitted in the BDS of ITB 13.1), in accordance with evaluation and award criteria as applicable for </w:t>
      </w:r>
      <w:r w:rsidRPr="00D5087F">
        <w:rPr>
          <w:rFonts w:ascii="Segoe UI Symbol" w:hAnsi="Segoe UI Symbol"/>
          <w:noProof/>
          <w:color w:val="000000" w:themeColor="text1"/>
        </w:rPr>
        <w:t>‘Plant’</w:t>
      </w:r>
      <w:r w:rsidRPr="00D5087F">
        <w:rPr>
          <w:rFonts w:ascii="Segoe UI Symbol" w:hAnsi="Segoe UI Symbol"/>
        </w:rPr>
        <w:t>, lots or packages (combination of lots) and as specified under Section III-Evaluation and Qualification Criteria:</w:t>
      </w:r>
    </w:p>
    <w:p w14:paraId="74018FF2" w14:textId="77777777"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rPr>
        <w:t xml:space="preserve">the Bid price, excluding provisional sums and the provision, if any, for contingencies in the Price </w:t>
      </w:r>
      <w:proofErr w:type="gramStart"/>
      <w:r w:rsidRPr="00D5087F">
        <w:rPr>
          <w:rFonts w:ascii="Segoe UI Symbol" w:hAnsi="Segoe UI Symbol"/>
          <w:b w:val="0"/>
        </w:rPr>
        <w:t>Schedules;</w:t>
      </w:r>
      <w:proofErr w:type="gramEnd"/>
    </w:p>
    <w:p w14:paraId="7AFC1FA9" w14:textId="77777777"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rPr>
        <w:t xml:space="preserve">price adjustment for correction of arithmetic errors in accordance with ITB </w:t>
      </w:r>
      <w:proofErr w:type="gramStart"/>
      <w:r w:rsidRPr="00D5087F">
        <w:rPr>
          <w:rFonts w:ascii="Segoe UI Symbol" w:hAnsi="Segoe UI Symbol"/>
          <w:b w:val="0"/>
        </w:rPr>
        <w:t>32.1;</w:t>
      </w:r>
      <w:proofErr w:type="gramEnd"/>
    </w:p>
    <w:p w14:paraId="35579F97" w14:textId="77777777"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rPr>
        <w:lastRenderedPageBreak/>
        <w:t xml:space="preserve">price adjustment due to discounts offered in accordance with ITB </w:t>
      </w:r>
      <w:proofErr w:type="gramStart"/>
      <w:r w:rsidRPr="00D5087F">
        <w:rPr>
          <w:rFonts w:ascii="Segoe UI Symbol" w:hAnsi="Segoe UI Symbol"/>
          <w:b w:val="0"/>
        </w:rPr>
        <w:t>17.11;</w:t>
      </w:r>
      <w:proofErr w:type="gramEnd"/>
    </w:p>
    <w:p w14:paraId="7D922DCE" w14:textId="77777777"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rPr>
        <w:t xml:space="preserve">price adjustment due to quantifiable nonmaterial nonconformities in accordance with ITB </w:t>
      </w:r>
      <w:proofErr w:type="gramStart"/>
      <w:r w:rsidRPr="00D5087F">
        <w:rPr>
          <w:rFonts w:ascii="Segoe UI Symbol" w:hAnsi="Segoe UI Symbol"/>
          <w:b w:val="0"/>
        </w:rPr>
        <w:t>31.3;</w:t>
      </w:r>
      <w:proofErr w:type="gramEnd"/>
    </w:p>
    <w:p w14:paraId="6BF442C0" w14:textId="24508EE9"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rPr>
        <w:t xml:space="preserve">converting the amount resulting from applying (a) to (c) above, if relevant, to a single currency in accordance with ITB </w:t>
      </w:r>
      <w:proofErr w:type="gramStart"/>
      <w:r w:rsidRPr="00D5087F">
        <w:rPr>
          <w:rFonts w:ascii="Segoe UI Symbol" w:hAnsi="Segoe UI Symbol"/>
          <w:b w:val="0"/>
        </w:rPr>
        <w:t>33;</w:t>
      </w:r>
      <w:proofErr w:type="gramEnd"/>
      <w:r w:rsidRPr="00D5087F">
        <w:rPr>
          <w:rFonts w:ascii="Segoe UI Symbol" w:hAnsi="Segoe UI Symbol"/>
          <w:b w:val="0"/>
        </w:rPr>
        <w:t xml:space="preserve"> </w:t>
      </w:r>
    </w:p>
    <w:p w14:paraId="14B1B6F7" w14:textId="41875012"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rPr>
        <w:t xml:space="preserve">the evaluation factors specified </w:t>
      </w:r>
      <w:r w:rsidRPr="00D5087F">
        <w:rPr>
          <w:rFonts w:ascii="Segoe UI Symbol" w:hAnsi="Segoe UI Symbol"/>
        </w:rPr>
        <w:t xml:space="preserve">in the BDS </w:t>
      </w:r>
      <w:r w:rsidRPr="00D5087F">
        <w:rPr>
          <w:rFonts w:ascii="Segoe UI Symbol" w:hAnsi="Segoe UI Symbol"/>
          <w:b w:val="0"/>
        </w:rPr>
        <w:t>and in Section III, Evaluation and Qualification Criteria</w:t>
      </w:r>
      <w:r w:rsidR="00F57F26">
        <w:rPr>
          <w:rFonts w:ascii="Segoe UI Symbol" w:hAnsi="Segoe UI Symbol"/>
          <w:b w:val="0"/>
        </w:rPr>
        <w:t>; and</w:t>
      </w:r>
    </w:p>
    <w:p w14:paraId="00C4D4E9" w14:textId="77777777" w:rsidR="00CF3DAF" w:rsidRPr="00D5087F" w:rsidRDefault="00CF3DAF" w:rsidP="001D5093">
      <w:pPr>
        <w:pStyle w:val="P3Header1-Clauses"/>
        <w:numPr>
          <w:ilvl w:val="0"/>
          <w:numId w:val="5"/>
        </w:numPr>
        <w:spacing w:after="200"/>
        <w:ind w:left="1152" w:right="0" w:hanging="576"/>
        <w:jc w:val="both"/>
        <w:rPr>
          <w:rFonts w:ascii="Segoe UI Symbol" w:hAnsi="Segoe UI Symbol"/>
          <w:b w:val="0"/>
        </w:rPr>
      </w:pPr>
      <w:r w:rsidRPr="00D5087F">
        <w:rPr>
          <w:rFonts w:ascii="Segoe UI Symbol" w:hAnsi="Segoe UI Symbol"/>
          <w:b w:val="0"/>
          <w:bCs/>
        </w:rPr>
        <w:t>price adjustment due to application of Margin of Preference, if applicable, as per BDS of ITB 34.1, and Section III, Evaluation and Qualification Criteria.</w:t>
      </w:r>
    </w:p>
    <w:p w14:paraId="1A28A472" w14:textId="77777777" w:rsidR="00CF3DAF" w:rsidRPr="00D5087F" w:rsidRDefault="00CF3DAF" w:rsidP="00857DD5">
      <w:pPr>
        <w:pStyle w:val="S1-subpara"/>
        <w:numPr>
          <w:ilvl w:val="0"/>
          <w:numId w:val="0"/>
        </w:numPr>
        <w:ind w:left="617" w:right="0" w:hanging="576"/>
        <w:rPr>
          <w:rFonts w:ascii="Segoe UI Symbol" w:hAnsi="Segoe UI Symbol"/>
        </w:rPr>
      </w:pPr>
      <w:r w:rsidRPr="00D5087F">
        <w:rPr>
          <w:rFonts w:ascii="Segoe UI Symbol" w:hAnsi="Segoe UI Symbol"/>
        </w:rPr>
        <w:t xml:space="preserve">35.5 </w:t>
      </w:r>
      <w:r w:rsidRPr="00D5087F">
        <w:rPr>
          <w:rFonts w:ascii="Segoe UI Symbol" w:hAnsi="Segoe UI Symbol"/>
        </w:rPr>
        <w:tab/>
        <w:t xml:space="preserve">If price adjustment is allowed in accordance with ITB 17.7, the estimated effect of the price adjustment provisions of the Conditions of Contract, applied over the period of execution of the Contract, shall not be </w:t>
      </w:r>
      <w:proofErr w:type="gramStart"/>
      <w:r w:rsidRPr="00D5087F">
        <w:rPr>
          <w:rFonts w:ascii="Segoe UI Symbol" w:hAnsi="Segoe UI Symbol"/>
        </w:rPr>
        <w:t>taken into account</w:t>
      </w:r>
      <w:proofErr w:type="gramEnd"/>
      <w:r w:rsidRPr="00D5087F">
        <w:rPr>
          <w:rFonts w:ascii="Segoe UI Symbol" w:hAnsi="Segoe UI Symbol"/>
        </w:rPr>
        <w:t xml:space="preserve"> in Bid evaluation.</w:t>
      </w:r>
    </w:p>
    <w:p w14:paraId="24396CED" w14:textId="77777777" w:rsidR="00CF3DAF" w:rsidRPr="00D5087F" w:rsidRDefault="00CF3DAF" w:rsidP="00857DD5">
      <w:pPr>
        <w:pStyle w:val="S1-subpara"/>
        <w:numPr>
          <w:ilvl w:val="0"/>
          <w:numId w:val="0"/>
        </w:numPr>
        <w:ind w:left="617" w:right="0" w:hanging="576"/>
        <w:rPr>
          <w:rFonts w:ascii="Segoe UI Symbol" w:hAnsi="Segoe UI Symbol"/>
        </w:rPr>
      </w:pPr>
      <w:r w:rsidRPr="00D5087F">
        <w:rPr>
          <w:rFonts w:ascii="Segoe UI Symbol" w:hAnsi="Segoe UI Symbol"/>
        </w:rPr>
        <w:t xml:space="preserve">35.6 </w:t>
      </w:r>
      <w:r w:rsidRPr="00D5087F">
        <w:rPr>
          <w:rFonts w:ascii="Segoe UI Symbol" w:hAnsi="Segoe UI Symbol"/>
        </w:rPr>
        <w:tab/>
        <w:t>If this bidding document allows Bidders to quote separate prices for different lots (contracts), and the award to a single Bidder of multiple lots (contracts), the methodology to determine the lowest evaluated cost of the lot (contract) combinations, including any discounts offered in the Letter of Bid, is specified in Section III, Evaluation and Qualification Criteria.</w:t>
      </w:r>
    </w:p>
    <w:p w14:paraId="4A149853"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7" w:name="_Toc198249747"/>
      <w:r w:rsidRPr="00D5087F">
        <w:rPr>
          <w:rFonts w:ascii="Segoe UI Symbol" w:hAnsi="Segoe UI Symbol"/>
          <w:b/>
          <w:bCs/>
          <w:i w:val="0"/>
          <w:iCs/>
          <w:noProof/>
          <w:color w:val="0070C0"/>
          <w:sz w:val="24"/>
          <w:szCs w:val="24"/>
        </w:rPr>
        <w:t>Comparison of Bids</w:t>
      </w:r>
      <w:bookmarkEnd w:id="67"/>
    </w:p>
    <w:p w14:paraId="132490A5" w14:textId="77777777" w:rsidR="00CF3DAF" w:rsidRPr="00D5087F" w:rsidRDefault="00CF3DAF" w:rsidP="00565B8F">
      <w:pPr>
        <w:pStyle w:val="S1-subpara"/>
        <w:numPr>
          <w:ilvl w:val="1"/>
          <w:numId w:val="74"/>
        </w:numPr>
        <w:ind w:left="576" w:right="0" w:hanging="576"/>
        <w:rPr>
          <w:rFonts w:ascii="Segoe UI Symbol" w:hAnsi="Segoe UI Symbol"/>
        </w:rPr>
      </w:pPr>
      <w:r w:rsidRPr="00D5087F">
        <w:rPr>
          <w:rFonts w:ascii="Segoe UI Symbol" w:hAnsi="Segoe UI Symbol"/>
        </w:rPr>
        <w:t>The Employer shall compare the evaluated costs of all substantially responsive Bids established in accordance with ITB 35.4 to determine the Bid that has the lowest evaluated cost.</w:t>
      </w:r>
    </w:p>
    <w:p w14:paraId="7CCDB5B2"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8" w:name="_Toc198249748"/>
      <w:r w:rsidRPr="00D5087F">
        <w:rPr>
          <w:rFonts w:ascii="Segoe UI Symbol" w:hAnsi="Segoe UI Symbol"/>
          <w:b/>
          <w:bCs/>
          <w:i w:val="0"/>
          <w:iCs/>
          <w:noProof/>
          <w:color w:val="0070C0"/>
          <w:sz w:val="24"/>
          <w:szCs w:val="24"/>
        </w:rPr>
        <w:t>Abnormally Low Bids</w:t>
      </w:r>
      <w:bookmarkEnd w:id="68"/>
    </w:p>
    <w:p w14:paraId="7AC070DC" w14:textId="77777777" w:rsidR="00CF3DAF" w:rsidRPr="00D5087F" w:rsidRDefault="00CF3DAF" w:rsidP="00565B8F">
      <w:pPr>
        <w:pStyle w:val="S1-subpara"/>
        <w:numPr>
          <w:ilvl w:val="1"/>
          <w:numId w:val="76"/>
        </w:numPr>
        <w:ind w:left="576" w:right="0" w:hanging="576"/>
        <w:rPr>
          <w:rFonts w:ascii="Segoe UI Symbol" w:hAnsi="Segoe UI Symbol"/>
        </w:rPr>
      </w:pPr>
      <w:r w:rsidRPr="00D5087F">
        <w:rPr>
          <w:rFonts w:ascii="Segoe UI Symbol" w:hAnsi="Segoe UI Symbol"/>
        </w:rPr>
        <w:t>An Abnormally Low Bid is one where the Bid price, in combination with other elements of the Bid, appears so low that it raises material concerns as to the capability of the Bidder to perform the Contract for the offered Bid Price.</w:t>
      </w:r>
    </w:p>
    <w:p w14:paraId="43B6AA39" w14:textId="77777777" w:rsidR="00CF3DAF" w:rsidRPr="00D5087F" w:rsidRDefault="00CF3DAF" w:rsidP="00565B8F">
      <w:pPr>
        <w:pStyle w:val="S1-subpara"/>
        <w:numPr>
          <w:ilvl w:val="1"/>
          <w:numId w:val="76"/>
        </w:numPr>
        <w:ind w:left="576" w:right="0" w:hanging="576"/>
        <w:rPr>
          <w:rFonts w:ascii="Segoe UI Symbol" w:hAnsi="Segoe UI Symbol"/>
        </w:rPr>
      </w:pPr>
      <w:r w:rsidRPr="00D5087F">
        <w:rPr>
          <w:rFonts w:ascii="Segoe UI Symbol" w:hAnsi="Segoe UI Symbol"/>
        </w:rPr>
        <w:t xml:space="preserve">In the event of identification of a potentially Abnormally Low Bid, the Employer shall seek written clarifications from the Bidder, including detailed price analyses of its Bid price in correlation to the subject matter of the contract, scope, proposed methodology, schedule, allocation of risks and responsibilities and any other requirements of the bidding document. </w:t>
      </w:r>
    </w:p>
    <w:p w14:paraId="51AD21C0" w14:textId="7F178AB1" w:rsidR="00CF3DAF" w:rsidRPr="00D5087F" w:rsidRDefault="00CF3DAF" w:rsidP="00565B8F">
      <w:pPr>
        <w:pStyle w:val="S1-subpara"/>
        <w:numPr>
          <w:ilvl w:val="1"/>
          <w:numId w:val="76"/>
        </w:numPr>
        <w:ind w:left="576" w:right="0" w:hanging="576"/>
        <w:rPr>
          <w:rFonts w:ascii="Segoe UI Symbol" w:hAnsi="Segoe UI Symbol"/>
        </w:rPr>
      </w:pPr>
      <w:r w:rsidRPr="00D5087F">
        <w:rPr>
          <w:rFonts w:ascii="Segoe UI Symbol" w:hAnsi="Segoe UI Symbol"/>
        </w:rPr>
        <w:lastRenderedPageBreak/>
        <w:t xml:space="preserve">After </w:t>
      </w:r>
      <w:proofErr w:type="gramStart"/>
      <w:r w:rsidRPr="00D5087F">
        <w:rPr>
          <w:rFonts w:ascii="Segoe UI Symbol" w:hAnsi="Segoe UI Symbol"/>
        </w:rPr>
        <w:t>evaluation of</w:t>
      </w:r>
      <w:proofErr w:type="gramEnd"/>
      <w:r w:rsidRPr="00D5087F">
        <w:rPr>
          <w:rFonts w:ascii="Segoe UI Symbol" w:hAnsi="Segoe UI Symbol"/>
        </w:rPr>
        <w:t xml:space="preserve"> the price analys</w:t>
      </w:r>
      <w:r w:rsidR="00F57F26">
        <w:rPr>
          <w:rFonts w:ascii="Segoe UI Symbol" w:hAnsi="Segoe UI Symbol"/>
        </w:rPr>
        <w:t>i</w:t>
      </w:r>
      <w:r w:rsidRPr="00D5087F">
        <w:rPr>
          <w:rFonts w:ascii="Segoe UI Symbol" w:hAnsi="Segoe UI Symbol"/>
        </w:rPr>
        <w:t xml:space="preserve">s, </w:t>
      </w:r>
      <w:proofErr w:type="gramStart"/>
      <w:r w:rsidRPr="00D5087F">
        <w:rPr>
          <w:rFonts w:ascii="Segoe UI Symbol" w:hAnsi="Segoe UI Symbol"/>
        </w:rPr>
        <w:t>in the event that</w:t>
      </w:r>
      <w:proofErr w:type="gramEnd"/>
      <w:r w:rsidRPr="00D5087F">
        <w:rPr>
          <w:rFonts w:ascii="Segoe UI Symbol" w:hAnsi="Segoe UI Symbol"/>
        </w:rPr>
        <w:t xml:space="preserve"> the Employer determines that the Bidder has failed to demonstrate its capability to deliver the contract for the offered tender price, the Employer shall reject the Bid. </w:t>
      </w:r>
    </w:p>
    <w:p w14:paraId="79F4A2CE"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69" w:name="_Toc198249749"/>
      <w:r w:rsidRPr="00D5087F">
        <w:rPr>
          <w:rFonts w:ascii="Segoe UI Symbol" w:hAnsi="Segoe UI Symbol"/>
          <w:b/>
          <w:bCs/>
          <w:i w:val="0"/>
          <w:iCs/>
          <w:noProof/>
          <w:color w:val="0070C0"/>
          <w:sz w:val="24"/>
          <w:szCs w:val="24"/>
        </w:rPr>
        <w:t>Unbalanced or Front Loaded Bids</w:t>
      </w:r>
      <w:bookmarkEnd w:id="69"/>
    </w:p>
    <w:p w14:paraId="3916B3CB" w14:textId="77777777" w:rsidR="00CF3DAF" w:rsidRPr="00D5087F" w:rsidRDefault="00CF3DAF" w:rsidP="00565B8F">
      <w:pPr>
        <w:pStyle w:val="S1-subpara"/>
        <w:numPr>
          <w:ilvl w:val="1"/>
          <w:numId w:val="77"/>
        </w:numPr>
        <w:ind w:left="576" w:right="0" w:hanging="576"/>
        <w:rPr>
          <w:rFonts w:ascii="Segoe UI Symbol" w:hAnsi="Segoe UI Symbol"/>
        </w:rPr>
      </w:pPr>
      <w:r w:rsidRPr="00D5087F">
        <w:rPr>
          <w:rFonts w:ascii="Segoe UI Symbol" w:hAnsi="Segoe UI Symbol"/>
          <w:noProof/>
        </w:rPr>
        <w:t>If the Bid that is evaluated as the lowest evaluated cost is, in the Employer’s opinion, seriously unbalanced or front loaded the Employer may require the Bidder to provide written clarifications. Clarifications may include detailed price analyses to demonstrate the consistency of the Bid prices with the scope of works, proposed methodology, schedule and any other requirements of the bidding document.</w:t>
      </w:r>
    </w:p>
    <w:p w14:paraId="36FC4F6F" w14:textId="77777777" w:rsidR="00CF3DAF" w:rsidRPr="00D5087F" w:rsidRDefault="00CF3DAF" w:rsidP="00565B8F">
      <w:pPr>
        <w:pStyle w:val="S1-subpara"/>
        <w:numPr>
          <w:ilvl w:val="1"/>
          <w:numId w:val="77"/>
        </w:numPr>
        <w:ind w:left="576" w:right="0" w:hanging="576"/>
        <w:rPr>
          <w:rFonts w:ascii="Segoe UI Symbol" w:hAnsi="Segoe UI Symbol"/>
          <w:noProof/>
          <w:color w:val="000000" w:themeColor="text1"/>
        </w:rPr>
      </w:pPr>
      <w:r w:rsidRPr="00D5087F">
        <w:rPr>
          <w:rFonts w:ascii="Segoe UI Symbol" w:hAnsi="Segoe UI Symbol"/>
          <w:noProof/>
          <w:color w:val="000000" w:themeColor="text1"/>
        </w:rPr>
        <w:t>After the evaluation of the information and detailed price analyses presented by the Bidder, the Employer may:</w:t>
      </w:r>
    </w:p>
    <w:p w14:paraId="08802341" w14:textId="77777777" w:rsidR="00CF3DAF" w:rsidRPr="00D5087F" w:rsidRDefault="00CF3DAF" w:rsidP="00565B8F">
      <w:pPr>
        <w:pStyle w:val="S1-subpara"/>
        <w:numPr>
          <w:ilvl w:val="2"/>
          <w:numId w:val="78"/>
        </w:numPr>
        <w:tabs>
          <w:tab w:val="clear" w:pos="864"/>
        </w:tabs>
        <w:ind w:left="1152" w:right="0" w:hanging="576"/>
        <w:rPr>
          <w:rFonts w:ascii="Segoe UI Symbol" w:hAnsi="Segoe UI Symbol"/>
          <w:noProof/>
        </w:rPr>
      </w:pPr>
      <w:r w:rsidRPr="00D5087F">
        <w:rPr>
          <w:rFonts w:ascii="Segoe UI Symbol" w:hAnsi="Segoe UI Symbol"/>
          <w:noProof/>
        </w:rPr>
        <w:t xml:space="preserve">accept the Bid; or </w:t>
      </w:r>
    </w:p>
    <w:p w14:paraId="36D5247E" w14:textId="77777777" w:rsidR="00CF3DAF" w:rsidRPr="00D5087F" w:rsidRDefault="00CF3DAF" w:rsidP="00565B8F">
      <w:pPr>
        <w:pStyle w:val="S1-subpara"/>
        <w:numPr>
          <w:ilvl w:val="2"/>
          <w:numId w:val="78"/>
        </w:numPr>
        <w:tabs>
          <w:tab w:val="clear" w:pos="864"/>
        </w:tabs>
        <w:ind w:left="1152" w:right="0" w:hanging="576"/>
        <w:rPr>
          <w:rFonts w:ascii="Segoe UI Symbol" w:hAnsi="Segoe UI Symbol"/>
          <w:noProof/>
        </w:rPr>
      </w:pPr>
      <w:r w:rsidRPr="00D5087F">
        <w:rPr>
          <w:rFonts w:ascii="Segoe UI Symbol" w:hAnsi="Segoe UI Symbol"/>
          <w:noProof/>
        </w:rPr>
        <w:t>if appropriate, require that the total amount of the Performance Security be increased, at the expense of the Bidder, to a level not exceeding twenty percent (20%) of the Contract Price; or</w:t>
      </w:r>
    </w:p>
    <w:p w14:paraId="29E5D23D" w14:textId="77777777" w:rsidR="00CF3DAF" w:rsidRPr="00D5087F" w:rsidRDefault="00CF3DAF" w:rsidP="00565B8F">
      <w:pPr>
        <w:pStyle w:val="S1-subpara"/>
        <w:numPr>
          <w:ilvl w:val="2"/>
          <w:numId w:val="78"/>
        </w:numPr>
        <w:tabs>
          <w:tab w:val="clear" w:pos="864"/>
          <w:tab w:val="num" w:pos="1134"/>
        </w:tabs>
        <w:ind w:left="1152" w:right="0" w:hanging="585"/>
        <w:rPr>
          <w:rFonts w:ascii="Segoe UI Symbol" w:hAnsi="Segoe UI Symbol"/>
        </w:rPr>
      </w:pPr>
      <w:r w:rsidRPr="00D5087F">
        <w:rPr>
          <w:rFonts w:ascii="Segoe UI Symbol" w:hAnsi="Segoe UI Symbol"/>
          <w:noProof/>
        </w:rPr>
        <w:t>reject the Bid.</w:t>
      </w:r>
    </w:p>
    <w:p w14:paraId="70BF272E"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70" w:name="_Toc198249750"/>
      <w:r w:rsidRPr="00D5087F">
        <w:rPr>
          <w:rFonts w:ascii="Segoe UI Symbol" w:hAnsi="Segoe UI Symbol"/>
          <w:b/>
          <w:bCs/>
          <w:i w:val="0"/>
          <w:iCs/>
          <w:noProof/>
          <w:color w:val="0070C0"/>
          <w:sz w:val="24"/>
          <w:szCs w:val="24"/>
        </w:rPr>
        <w:t>Eligibility and Qualification of the Bidder</w:t>
      </w:r>
      <w:bookmarkEnd w:id="70"/>
    </w:p>
    <w:p w14:paraId="704EF250" w14:textId="77777777" w:rsidR="00CF3DAF" w:rsidRPr="00D5087F" w:rsidRDefault="00CF3DAF" w:rsidP="00857DD5">
      <w:pPr>
        <w:pStyle w:val="S1-subpara"/>
        <w:numPr>
          <w:ilvl w:val="0"/>
          <w:numId w:val="0"/>
        </w:numPr>
        <w:ind w:left="475" w:right="0" w:hanging="475"/>
        <w:rPr>
          <w:rFonts w:ascii="Segoe UI Symbol" w:hAnsi="Segoe UI Symbol"/>
        </w:rPr>
      </w:pPr>
      <w:r w:rsidRPr="00D5087F">
        <w:rPr>
          <w:rFonts w:ascii="Segoe UI Symbol" w:hAnsi="Segoe UI Symbol"/>
        </w:rPr>
        <w:t xml:space="preserve">39.1 The Employer shall determine to its satisfaction whether the Bidder or Bidders that is/are selected as having submitted the lowest evaluated cost and substantially responsive Bid (s) </w:t>
      </w:r>
      <w:r w:rsidRPr="00D5087F">
        <w:rPr>
          <w:rFonts w:ascii="Segoe UI Symbol" w:hAnsi="Segoe UI Symbol"/>
          <w:noProof/>
          <w:color w:val="000000" w:themeColor="text1"/>
        </w:rPr>
        <w:t>including all proposed subcontractros, specialized subcontraactors or manufactrers as the case may be are</w:t>
      </w:r>
      <w:r w:rsidRPr="00D5087F">
        <w:rPr>
          <w:rFonts w:ascii="Segoe UI Symbol" w:hAnsi="Segoe UI Symbol"/>
        </w:rPr>
        <w:t xml:space="preserve"> eligible and meet the qualifying criteria specified in Section III, Evaluation and Qualification Criteria. To this end, the Employer will </w:t>
      </w:r>
      <w:proofErr w:type="gramStart"/>
      <w:r w:rsidRPr="00D5087F">
        <w:rPr>
          <w:rFonts w:ascii="Segoe UI Symbol" w:hAnsi="Segoe UI Symbol"/>
        </w:rPr>
        <w:t>determine for</w:t>
      </w:r>
      <w:proofErr w:type="gramEnd"/>
      <w:r w:rsidRPr="00D5087F">
        <w:rPr>
          <w:rFonts w:ascii="Segoe UI Symbol" w:hAnsi="Segoe UI Symbol"/>
        </w:rPr>
        <w:t xml:space="preserve"> Lots and Packages, and/or their combinations</w:t>
      </w:r>
      <w:proofErr w:type="gramStart"/>
      <w:r w:rsidRPr="00D5087F">
        <w:rPr>
          <w:rFonts w:ascii="Segoe UI Symbol" w:hAnsi="Segoe UI Symbol"/>
        </w:rPr>
        <w:t>, as the case may be, for</w:t>
      </w:r>
      <w:proofErr w:type="gramEnd"/>
      <w:r w:rsidRPr="00D5087F">
        <w:rPr>
          <w:rFonts w:ascii="Segoe UI Symbol" w:hAnsi="Segoe UI Symbol"/>
        </w:rPr>
        <w:t xml:space="preserve"> which the Bidder submitted a bid, that it meets the respective minimum combined qualification criteria. </w:t>
      </w:r>
    </w:p>
    <w:p w14:paraId="1FB2E8C4" w14:textId="77777777" w:rsidR="00CF3DAF" w:rsidRPr="00D5087F" w:rsidRDefault="00CF3DAF" w:rsidP="00857DD5">
      <w:pPr>
        <w:pStyle w:val="S1-subpara"/>
        <w:numPr>
          <w:ilvl w:val="0"/>
          <w:numId w:val="0"/>
        </w:numPr>
        <w:ind w:left="475" w:right="0" w:hanging="475"/>
        <w:rPr>
          <w:rFonts w:ascii="Segoe UI Symbol" w:hAnsi="Segoe UI Symbol"/>
        </w:rPr>
      </w:pPr>
      <w:r w:rsidRPr="00D5087F">
        <w:rPr>
          <w:rFonts w:ascii="Segoe UI Symbol" w:hAnsi="Segoe UI Symbol"/>
        </w:rPr>
        <w:t>39.2 The determination shall be based upon an examination of the documentary evidence of the Bidder’s qualifications submitted by the Bidder, pursuant to ITB 15.1. The determination shall not take into consideration the qualifications of other firms such as the Bidder’s subsidiaries, parent entities, affiliates, subcontractors (other than Specialized Subcontractors if permitted in the bidding document) or any other firm(s) different from the Bidder.</w:t>
      </w:r>
    </w:p>
    <w:p w14:paraId="2D986ADD" w14:textId="77777777" w:rsidR="00CF3DAF" w:rsidRPr="00D5087F" w:rsidRDefault="00CF3DAF" w:rsidP="00857DD5">
      <w:pPr>
        <w:pStyle w:val="S1-subpara"/>
        <w:numPr>
          <w:ilvl w:val="0"/>
          <w:numId w:val="0"/>
        </w:numPr>
        <w:ind w:left="475" w:right="0" w:hanging="475"/>
        <w:rPr>
          <w:rFonts w:ascii="Segoe UI Symbol" w:hAnsi="Segoe UI Symbol"/>
        </w:rPr>
      </w:pPr>
      <w:r w:rsidRPr="00D5087F">
        <w:rPr>
          <w:rFonts w:ascii="Segoe UI Symbol" w:hAnsi="Segoe UI Symbol"/>
        </w:rPr>
        <w:t xml:space="preserve">39.3 An affirmative determination shall be a prerequisite for award of the Contract to the Bidder. A negative determination shall result in disqualification of the Bid, in which </w:t>
      </w:r>
      <w:r w:rsidRPr="00D5087F">
        <w:rPr>
          <w:rFonts w:ascii="Segoe UI Symbol" w:hAnsi="Segoe UI Symbol"/>
        </w:rPr>
        <w:lastRenderedPageBreak/>
        <w:t>event the Employer shall proceed to the Bidder or Bidders who offered a substantially responsive Bid or Bids with the next lowest evaluated cost to make a similar determination of such Bidder’s qualifications to perform satisfactorily.</w:t>
      </w:r>
    </w:p>
    <w:p w14:paraId="4B487AF3" w14:textId="296DE163" w:rsidR="00CF3DAF" w:rsidRPr="00D5087F" w:rsidRDefault="00652AE9" w:rsidP="00857DD5">
      <w:pPr>
        <w:pStyle w:val="S1-subpara"/>
        <w:numPr>
          <w:ilvl w:val="0"/>
          <w:numId w:val="0"/>
        </w:numPr>
        <w:ind w:left="475" w:right="0" w:hanging="475"/>
        <w:rPr>
          <w:rFonts w:ascii="Segoe UI Symbol" w:hAnsi="Segoe UI Symbol"/>
        </w:rPr>
      </w:pPr>
      <w:r w:rsidRPr="00143E6E">
        <w:rPr>
          <w:rFonts w:ascii="Segoe UI Symbol" w:hAnsi="Segoe UI Symbol"/>
        </w:rPr>
        <w:t>39.4 The</w:t>
      </w:r>
      <w:r w:rsidR="00CF3DAF" w:rsidRPr="00D5087F">
        <w:rPr>
          <w:rFonts w:ascii="Segoe UI Symbol" w:hAnsi="Segoe UI Symbol"/>
        </w:rPr>
        <w:t xml:space="preserve"> capabilities of all manufacturers, specialized subcontractors and subcontractors proposed in </w:t>
      </w:r>
      <w:proofErr w:type="gramStart"/>
      <w:r w:rsidR="00CF3DAF" w:rsidRPr="00D5087F">
        <w:rPr>
          <w:rFonts w:ascii="Segoe UI Symbol" w:hAnsi="Segoe UI Symbol"/>
        </w:rPr>
        <w:t>its</w:t>
      </w:r>
      <w:proofErr w:type="gramEnd"/>
      <w:r w:rsidR="00CF3DAF" w:rsidRPr="00D5087F">
        <w:rPr>
          <w:rFonts w:ascii="Segoe UI Symbol" w:hAnsi="Segoe UI Symbol"/>
        </w:rPr>
        <w:t xml:space="preserve"> Bid to be used by the successful Bidder(s) for identified major items of supply or services will also be evaluated for acceptability in accordance with Section III, Evaluation and Qualification Criteria. Their participation should be confirmed with a letter of intent between the parties, as needed. Should a manufacturer or subcontractor proposed for any item or service be determined to be unacceptable, the Bid will not be rejected, provided the Bidder himself or another subcontractor or manufacturer proposed in the bid is determined qualified and submitted conforming specifications for such item, but the Bidder may be required to substitute an acceptable manufacturer or subcontractor without any change to the Bid price </w:t>
      </w:r>
      <w:r w:rsidR="00CF3DAF" w:rsidRPr="00D5087F">
        <w:rPr>
          <w:rFonts w:ascii="Segoe UI Symbol" w:hAnsi="Segoe UI Symbol"/>
          <w:noProof/>
          <w:color w:val="000000" w:themeColor="text1"/>
        </w:rPr>
        <w:t xml:space="preserve">or specifications. </w:t>
      </w:r>
      <w:r w:rsidR="00CF3DAF" w:rsidRPr="00D5087F">
        <w:rPr>
          <w:rFonts w:ascii="Segoe UI Symbol" w:hAnsi="Segoe UI Symbol"/>
        </w:rPr>
        <w:t>Prior to signing the Contract, the corresponding Appendix to the Contract Agreement shall be completed, listing the approved manufacturers or subcontractors for each item concerned.</w:t>
      </w:r>
    </w:p>
    <w:p w14:paraId="6ECC9CCB" w14:textId="77777777" w:rsidR="00CF3DAF" w:rsidRPr="004C78FF" w:rsidRDefault="00CF3DAF" w:rsidP="002D6580">
      <w:pPr>
        <w:pStyle w:val="Heading6"/>
        <w:numPr>
          <w:ilvl w:val="0"/>
          <w:numId w:val="131"/>
        </w:numPr>
        <w:ind w:left="426"/>
        <w:rPr>
          <w:rFonts w:ascii="Segoe UI Symbol" w:hAnsi="Segoe UI Symbol"/>
          <w:bCs/>
          <w:noProof/>
          <w:color w:val="0070C0"/>
          <w:szCs w:val="24"/>
        </w:rPr>
      </w:pPr>
      <w:bookmarkStart w:id="71" w:name="_Toc59155779"/>
      <w:bookmarkStart w:id="72" w:name="_Toc59155852"/>
      <w:bookmarkStart w:id="73" w:name="_Toc198249751"/>
      <w:bookmarkEnd w:id="71"/>
      <w:bookmarkEnd w:id="72"/>
      <w:r w:rsidRPr="004C78FF">
        <w:rPr>
          <w:rFonts w:ascii="Segoe UI Symbol" w:hAnsi="Segoe UI Symbol"/>
          <w:b/>
          <w:bCs/>
          <w:i w:val="0"/>
          <w:iCs/>
          <w:noProof/>
          <w:color w:val="0070C0"/>
          <w:sz w:val="24"/>
          <w:szCs w:val="24"/>
        </w:rPr>
        <w:t>Successful Bid or Bids</w:t>
      </w:r>
      <w:bookmarkEnd w:id="73"/>
    </w:p>
    <w:p w14:paraId="2396324B" w14:textId="2CBA3305" w:rsidR="00CF3DAF" w:rsidRPr="00D5087F" w:rsidRDefault="00CF3DAF" w:rsidP="00565B8F">
      <w:pPr>
        <w:pStyle w:val="ListParagraph"/>
        <w:numPr>
          <w:ilvl w:val="0"/>
          <w:numId w:val="102"/>
        </w:numPr>
        <w:spacing w:after="200"/>
        <w:ind w:left="522" w:right="0" w:hanging="522"/>
        <w:contextualSpacing w:val="0"/>
        <w:jc w:val="both"/>
        <w:rPr>
          <w:rFonts w:ascii="Segoe UI Symbol" w:hAnsi="Segoe UI Symbol" w:cs="Arial"/>
          <w:color w:val="000000" w:themeColor="text1"/>
        </w:rPr>
      </w:pPr>
      <w:r w:rsidRPr="00D5087F">
        <w:rPr>
          <w:rFonts w:ascii="Segoe UI Symbol" w:hAnsi="Segoe UI Symbol" w:cs="Arial"/>
          <w:color w:val="000000" w:themeColor="text1"/>
        </w:rPr>
        <w:t>Having compared the evaluated costs of Bids, the Employer shall determine the successful Bid or combination of Bids as the case may be, in accordance with the additional Bid Evaluation Criteria as further described in Section III. Such Bid or Bids would be those which has/have been determined to:</w:t>
      </w:r>
    </w:p>
    <w:p w14:paraId="54143B17" w14:textId="77777777" w:rsidR="00CF3DAF" w:rsidRPr="00D5087F" w:rsidRDefault="00CF3DAF" w:rsidP="00565B8F">
      <w:pPr>
        <w:pStyle w:val="ListParagraph"/>
        <w:numPr>
          <w:ilvl w:val="0"/>
          <w:numId w:val="103"/>
        </w:numPr>
        <w:spacing w:after="200"/>
        <w:ind w:right="0"/>
        <w:contextualSpacing w:val="0"/>
        <w:jc w:val="both"/>
        <w:rPr>
          <w:rFonts w:ascii="Segoe UI Symbol" w:hAnsi="Segoe UI Symbol" w:cs="Arial"/>
          <w:color w:val="000000" w:themeColor="text1"/>
        </w:rPr>
      </w:pPr>
      <w:r w:rsidRPr="00D5087F">
        <w:rPr>
          <w:rFonts w:ascii="Segoe UI Symbol" w:hAnsi="Segoe UI Symbol" w:cs="Arial"/>
          <w:color w:val="000000" w:themeColor="text1"/>
        </w:rPr>
        <w:t xml:space="preserve">be substantially responsive to the bidding </w:t>
      </w:r>
      <w:proofErr w:type="gramStart"/>
      <w:r w:rsidRPr="00D5087F">
        <w:rPr>
          <w:rFonts w:ascii="Segoe UI Symbol" w:hAnsi="Segoe UI Symbol" w:cs="Arial"/>
          <w:color w:val="000000" w:themeColor="text1"/>
        </w:rPr>
        <w:t>document;</w:t>
      </w:r>
      <w:proofErr w:type="gramEnd"/>
    </w:p>
    <w:p w14:paraId="272BC503" w14:textId="77777777" w:rsidR="00CF3DAF" w:rsidRPr="00D5087F" w:rsidRDefault="00CF3DAF" w:rsidP="00565B8F">
      <w:pPr>
        <w:pStyle w:val="ListParagraph"/>
        <w:numPr>
          <w:ilvl w:val="0"/>
          <w:numId w:val="103"/>
        </w:numPr>
        <w:spacing w:before="240" w:after="120"/>
        <w:ind w:right="0"/>
        <w:jc w:val="both"/>
        <w:rPr>
          <w:rFonts w:ascii="Segoe UI Symbol" w:hAnsi="Segoe UI Symbol"/>
          <w:color w:val="000000" w:themeColor="text1"/>
        </w:rPr>
      </w:pPr>
      <w:r w:rsidRPr="00D5087F">
        <w:rPr>
          <w:rFonts w:ascii="Segoe UI Symbol" w:hAnsi="Segoe UI Symbol"/>
          <w:color w:val="000000" w:themeColor="text1"/>
        </w:rPr>
        <w:t>offer the lowest evaluated cost to the Employer for all Plants and Installation Services included in the scope of the Employer’s Requirements under Section VII to be procured based on either a single Contract or all multiple Contracts combined, as the case may be, in accordance with the ITB 17.10 inviting bid prices and discounts, and provisions made in the Bidding Document for evaluation of bids and award of contract (s); and</w:t>
      </w:r>
    </w:p>
    <w:p w14:paraId="5531CDE5" w14:textId="77777777" w:rsidR="00CF3DAF" w:rsidRPr="00D5087F" w:rsidRDefault="00CF3DAF" w:rsidP="00565B8F">
      <w:pPr>
        <w:pStyle w:val="Sub-ClauseText"/>
        <w:numPr>
          <w:ilvl w:val="0"/>
          <w:numId w:val="103"/>
        </w:numPr>
        <w:spacing w:before="0" w:after="200"/>
        <w:ind w:right="0"/>
        <w:rPr>
          <w:rFonts w:ascii="Segoe UI Symbol" w:hAnsi="Segoe UI Symbol"/>
          <w:color w:val="000000" w:themeColor="text1"/>
        </w:rPr>
      </w:pPr>
      <w:r w:rsidRPr="00D5087F">
        <w:rPr>
          <w:rFonts w:ascii="Segoe UI Symbol" w:hAnsi="Segoe UI Symbol"/>
          <w:color w:val="000000" w:themeColor="text1"/>
        </w:rPr>
        <w:t>be offered by a Bidder or Bidders that substantially meet the qualification criteria applicable for the Contract or combination of Contracts for which they are selected.</w:t>
      </w:r>
    </w:p>
    <w:p w14:paraId="4F8C2472" w14:textId="61F0738A" w:rsidR="00B26952" w:rsidRPr="00D5087F" w:rsidRDefault="00B26952" w:rsidP="002D6580">
      <w:pPr>
        <w:pStyle w:val="Heading6"/>
        <w:numPr>
          <w:ilvl w:val="0"/>
          <w:numId w:val="131"/>
        </w:numPr>
        <w:ind w:left="426"/>
        <w:rPr>
          <w:rFonts w:ascii="Segoe UI Symbol" w:hAnsi="Segoe UI Symbol"/>
          <w:bCs/>
          <w:noProof/>
          <w:color w:val="0070C0"/>
          <w:szCs w:val="24"/>
        </w:rPr>
      </w:pPr>
      <w:bookmarkStart w:id="74" w:name="_Toc198249752"/>
      <w:r w:rsidRPr="00D5087F">
        <w:rPr>
          <w:rFonts w:ascii="Segoe UI Symbol" w:hAnsi="Segoe UI Symbol"/>
          <w:b/>
          <w:bCs/>
          <w:i w:val="0"/>
          <w:iCs/>
          <w:noProof/>
          <w:color w:val="0070C0"/>
          <w:sz w:val="24"/>
          <w:szCs w:val="24"/>
        </w:rPr>
        <w:t>Employer’s right to Accept Any Bid and to Reject Any or All Bids</w:t>
      </w:r>
      <w:bookmarkEnd w:id="74"/>
    </w:p>
    <w:p w14:paraId="72B4A0CE" w14:textId="32F50218" w:rsidR="00CF3DAF" w:rsidRPr="00D5087F" w:rsidRDefault="00CF3DAF" w:rsidP="00D5087F">
      <w:pPr>
        <w:pStyle w:val="S1-subpara"/>
        <w:numPr>
          <w:ilvl w:val="0"/>
          <w:numId w:val="0"/>
        </w:numPr>
        <w:ind w:left="576" w:right="0" w:hanging="576"/>
        <w:rPr>
          <w:rFonts w:ascii="Segoe UI Symbol" w:hAnsi="Segoe UI Symbol"/>
        </w:rPr>
      </w:pPr>
      <w:r w:rsidRPr="00D5087F">
        <w:rPr>
          <w:rFonts w:ascii="Segoe UI Symbol" w:hAnsi="Segoe UI Symbol"/>
        </w:rPr>
        <w:t>41.1</w:t>
      </w:r>
      <w:r w:rsidRPr="00D5087F">
        <w:rPr>
          <w:rFonts w:ascii="Segoe UI Symbol" w:hAnsi="Segoe UI Symbol"/>
        </w:rPr>
        <w:tab/>
        <w:t xml:space="preserve">The Employer reserves the right to accept or reject any Bid, and to annul the Bidding process and reject all Bids at any time prior to </w:t>
      </w:r>
      <w:proofErr w:type="gramStart"/>
      <w:r w:rsidRPr="00D5087F">
        <w:rPr>
          <w:rFonts w:ascii="Segoe UI Symbol" w:hAnsi="Segoe UI Symbol"/>
        </w:rPr>
        <w:t>Contract</w:t>
      </w:r>
      <w:proofErr w:type="gramEnd"/>
      <w:r w:rsidRPr="00D5087F">
        <w:rPr>
          <w:rFonts w:ascii="Segoe UI Symbol" w:hAnsi="Segoe UI Symbol"/>
        </w:rPr>
        <w:t xml:space="preserve"> Award, without thereby incurring any liability to Bidders. In </w:t>
      </w:r>
      <w:proofErr w:type="gramStart"/>
      <w:r w:rsidRPr="00D5087F">
        <w:rPr>
          <w:rFonts w:ascii="Segoe UI Symbol" w:hAnsi="Segoe UI Symbol"/>
        </w:rPr>
        <w:t>case</w:t>
      </w:r>
      <w:proofErr w:type="gramEnd"/>
      <w:r w:rsidRPr="00D5087F">
        <w:rPr>
          <w:rFonts w:ascii="Segoe UI Symbol" w:hAnsi="Segoe UI Symbol"/>
        </w:rPr>
        <w:t xml:space="preserve"> of annulment, all Bids submitted and specifically, </w:t>
      </w:r>
      <w:proofErr w:type="gramStart"/>
      <w:r w:rsidRPr="00D5087F">
        <w:rPr>
          <w:rFonts w:ascii="Segoe UI Symbol" w:hAnsi="Segoe UI Symbol"/>
        </w:rPr>
        <w:t>Bid</w:t>
      </w:r>
      <w:proofErr w:type="gramEnd"/>
      <w:r w:rsidRPr="00D5087F">
        <w:rPr>
          <w:rFonts w:ascii="Segoe UI Symbol" w:hAnsi="Segoe UI Symbol"/>
        </w:rPr>
        <w:t xml:space="preserve"> securities shall be promptly returned to the Bidders.</w:t>
      </w:r>
    </w:p>
    <w:p w14:paraId="1689FE24"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75" w:name="_Toc198249753"/>
      <w:r w:rsidRPr="00D5087F">
        <w:rPr>
          <w:rFonts w:ascii="Segoe UI Symbol" w:hAnsi="Segoe UI Symbol"/>
          <w:b/>
          <w:bCs/>
          <w:i w:val="0"/>
          <w:iCs/>
          <w:noProof/>
          <w:color w:val="0070C0"/>
          <w:sz w:val="24"/>
          <w:szCs w:val="24"/>
        </w:rPr>
        <w:lastRenderedPageBreak/>
        <w:t>Standstill Period</w:t>
      </w:r>
      <w:bookmarkEnd w:id="75"/>
    </w:p>
    <w:p w14:paraId="46E775EE" w14:textId="01A063FE" w:rsidR="00CF3DAF" w:rsidRPr="00D5087F" w:rsidRDefault="00CF3DAF" w:rsidP="0099796A">
      <w:pPr>
        <w:pStyle w:val="S1-subpara"/>
        <w:numPr>
          <w:ilvl w:val="0"/>
          <w:numId w:val="0"/>
        </w:numPr>
        <w:ind w:left="576" w:right="0" w:hanging="576"/>
        <w:rPr>
          <w:rFonts w:ascii="Segoe UI Symbol" w:hAnsi="Segoe UI Symbol"/>
          <w:color w:val="000000" w:themeColor="text1"/>
          <w:szCs w:val="24"/>
        </w:rPr>
      </w:pPr>
      <w:r w:rsidRPr="00D5087F">
        <w:rPr>
          <w:rFonts w:ascii="Segoe UI Symbol" w:hAnsi="Segoe UI Symbol"/>
        </w:rPr>
        <w:t xml:space="preserve">42.1 </w:t>
      </w:r>
      <w:r w:rsidR="004C78FF">
        <w:rPr>
          <w:rFonts w:ascii="Segoe UI Symbol" w:hAnsi="Segoe UI Symbol"/>
        </w:rPr>
        <w:tab/>
      </w:r>
      <w:r w:rsidRPr="00D5087F">
        <w:rPr>
          <w:rFonts w:ascii="Segoe UI Symbol" w:hAnsi="Segoe UI Symbol"/>
        </w:rPr>
        <w:t xml:space="preserve">The Contract shall not be awarded earlier than the expiry of the Standstill Period. </w:t>
      </w:r>
      <w:r w:rsidRPr="00D5087F">
        <w:rPr>
          <w:rFonts w:ascii="Segoe UI Symbol" w:hAnsi="Segoe UI Symbol"/>
          <w:iCs/>
        </w:rPr>
        <w:t xml:space="preserve">The Standstill Period shall be ten (10) Business Days unless extended in accordance with ITB 46. </w:t>
      </w:r>
      <w:r w:rsidRPr="00D5087F">
        <w:rPr>
          <w:rFonts w:ascii="Segoe UI Symbol" w:hAnsi="Segoe UI Symbol"/>
        </w:rPr>
        <w:t xml:space="preserve">The Standstill Period commences the day after the date the Employer has transmitted to each Bidder the Notification of Intention to Award the Contract. Where only one Bid is submitted, or if this contract is in response to </w:t>
      </w:r>
      <w:proofErr w:type="gramStart"/>
      <w:r w:rsidRPr="00D5087F">
        <w:rPr>
          <w:rFonts w:ascii="Segoe UI Symbol" w:hAnsi="Segoe UI Symbol"/>
        </w:rPr>
        <w:t>an emergency situation</w:t>
      </w:r>
      <w:proofErr w:type="gramEnd"/>
      <w:r w:rsidRPr="00D5087F">
        <w:rPr>
          <w:rFonts w:ascii="Segoe UI Symbol" w:hAnsi="Segoe UI Symbol"/>
        </w:rPr>
        <w:t xml:space="preserve"> recognized by the Bank, the Standstill Period shall not apply. </w:t>
      </w:r>
    </w:p>
    <w:p w14:paraId="38A416E9"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76" w:name="_Toc198249754"/>
      <w:r w:rsidRPr="00D5087F">
        <w:rPr>
          <w:rFonts w:ascii="Segoe UI Symbol" w:hAnsi="Segoe UI Symbol"/>
          <w:b/>
          <w:bCs/>
          <w:i w:val="0"/>
          <w:iCs/>
          <w:noProof/>
          <w:color w:val="0070C0"/>
          <w:sz w:val="24"/>
          <w:szCs w:val="24"/>
        </w:rPr>
        <w:t>Notification of Intention to Award</w:t>
      </w:r>
      <w:bookmarkEnd w:id="76"/>
      <w:r w:rsidRPr="00D5087F">
        <w:rPr>
          <w:rFonts w:ascii="Segoe UI Symbol" w:hAnsi="Segoe UI Symbol"/>
          <w:b/>
          <w:bCs/>
          <w:i w:val="0"/>
          <w:iCs/>
          <w:noProof/>
          <w:color w:val="0070C0"/>
          <w:sz w:val="24"/>
          <w:szCs w:val="24"/>
        </w:rPr>
        <w:t xml:space="preserve"> </w:t>
      </w:r>
    </w:p>
    <w:p w14:paraId="0A0FAE42" w14:textId="77777777" w:rsidR="00CF3DAF" w:rsidRPr="00D5087F" w:rsidRDefault="00CF3DAF" w:rsidP="00D5087F">
      <w:pPr>
        <w:pStyle w:val="S1-subpara"/>
        <w:numPr>
          <w:ilvl w:val="0"/>
          <w:numId w:val="0"/>
        </w:numPr>
        <w:ind w:left="576" w:right="0" w:hanging="576"/>
        <w:rPr>
          <w:rFonts w:ascii="Segoe UI Symbol" w:hAnsi="Segoe UI Symbol"/>
        </w:rPr>
      </w:pPr>
      <w:proofErr w:type="gramStart"/>
      <w:r w:rsidRPr="00D5087F">
        <w:rPr>
          <w:rFonts w:ascii="Segoe UI Symbol" w:hAnsi="Segoe UI Symbol"/>
        </w:rPr>
        <w:t>43.1  The</w:t>
      </w:r>
      <w:proofErr w:type="gramEnd"/>
      <w:r w:rsidRPr="00D5087F">
        <w:rPr>
          <w:rFonts w:ascii="Segoe UI Symbol" w:hAnsi="Segoe UI Symbol"/>
        </w:rPr>
        <w:t xml:space="preserve"> Employer shall send to each Bidder the Notification of Intention to Award the Contract to the successful Bidder. The Notification of Intention to </w:t>
      </w:r>
      <w:proofErr w:type="gramStart"/>
      <w:r w:rsidRPr="00D5087F">
        <w:rPr>
          <w:rFonts w:ascii="Segoe UI Symbol" w:hAnsi="Segoe UI Symbol"/>
        </w:rPr>
        <w:t>Award</w:t>
      </w:r>
      <w:proofErr w:type="gramEnd"/>
      <w:r w:rsidRPr="00D5087F">
        <w:rPr>
          <w:rFonts w:ascii="Segoe UI Symbol" w:hAnsi="Segoe UI Symbol"/>
        </w:rPr>
        <w:t xml:space="preserve"> shall contain, at a minimum, the following information:</w:t>
      </w:r>
    </w:p>
    <w:p w14:paraId="169CC3A4" w14:textId="77777777" w:rsidR="00CF3DAF" w:rsidRPr="00D5087F" w:rsidRDefault="00CF3DAF" w:rsidP="00565B8F">
      <w:pPr>
        <w:pStyle w:val="ListParagraph"/>
        <w:numPr>
          <w:ilvl w:val="0"/>
          <w:numId w:val="85"/>
        </w:numPr>
        <w:spacing w:after="120"/>
        <w:ind w:left="1061" w:right="0" w:hanging="450"/>
        <w:contextualSpacing w:val="0"/>
        <w:rPr>
          <w:rFonts w:ascii="Segoe UI Symbol" w:hAnsi="Segoe UI Symbol"/>
          <w:color w:val="000000" w:themeColor="text1"/>
        </w:rPr>
      </w:pPr>
      <w:r w:rsidRPr="00D5087F">
        <w:rPr>
          <w:rFonts w:ascii="Segoe UI Symbol" w:hAnsi="Segoe UI Symbol"/>
          <w:color w:val="000000" w:themeColor="text1"/>
        </w:rPr>
        <w:t xml:space="preserve">the name and address of the Bidder submitting the successful </w:t>
      </w:r>
      <w:proofErr w:type="gramStart"/>
      <w:r w:rsidRPr="00D5087F">
        <w:rPr>
          <w:rFonts w:ascii="Segoe UI Symbol" w:hAnsi="Segoe UI Symbol"/>
          <w:color w:val="000000" w:themeColor="text1"/>
        </w:rPr>
        <w:t>Bid;</w:t>
      </w:r>
      <w:proofErr w:type="gramEnd"/>
      <w:r w:rsidRPr="00D5087F">
        <w:rPr>
          <w:rFonts w:ascii="Segoe UI Symbol" w:hAnsi="Segoe UI Symbol"/>
          <w:color w:val="000000" w:themeColor="text1"/>
        </w:rPr>
        <w:t xml:space="preserve"> </w:t>
      </w:r>
    </w:p>
    <w:p w14:paraId="170A1DC2" w14:textId="77777777" w:rsidR="00CF3DAF" w:rsidRPr="00D5087F" w:rsidRDefault="00CF3DAF" w:rsidP="00565B8F">
      <w:pPr>
        <w:pStyle w:val="ListParagraph"/>
        <w:numPr>
          <w:ilvl w:val="0"/>
          <w:numId w:val="85"/>
        </w:numPr>
        <w:spacing w:after="120"/>
        <w:ind w:left="1061" w:right="0" w:hanging="450"/>
        <w:contextualSpacing w:val="0"/>
        <w:rPr>
          <w:rFonts w:ascii="Segoe UI Symbol" w:hAnsi="Segoe UI Symbol"/>
          <w:color w:val="000000" w:themeColor="text1"/>
        </w:rPr>
      </w:pPr>
      <w:r w:rsidRPr="00D5087F">
        <w:rPr>
          <w:rFonts w:ascii="Segoe UI Symbol" w:hAnsi="Segoe UI Symbol"/>
          <w:color w:val="000000" w:themeColor="text1"/>
        </w:rPr>
        <w:t xml:space="preserve">the Contract price of the successful </w:t>
      </w:r>
      <w:proofErr w:type="gramStart"/>
      <w:r w:rsidRPr="00D5087F">
        <w:rPr>
          <w:rFonts w:ascii="Segoe UI Symbol" w:hAnsi="Segoe UI Symbol"/>
          <w:color w:val="000000" w:themeColor="text1"/>
        </w:rPr>
        <w:t>Bid;</w:t>
      </w:r>
      <w:proofErr w:type="gramEnd"/>
      <w:r w:rsidRPr="00D5087F">
        <w:rPr>
          <w:rFonts w:ascii="Segoe UI Symbol" w:hAnsi="Segoe UI Symbol"/>
          <w:color w:val="000000" w:themeColor="text1"/>
        </w:rPr>
        <w:t xml:space="preserve"> </w:t>
      </w:r>
    </w:p>
    <w:p w14:paraId="7A245146" w14:textId="77777777" w:rsidR="00CF3DAF" w:rsidRPr="00D5087F" w:rsidRDefault="00CF3DAF" w:rsidP="00565B8F">
      <w:pPr>
        <w:pStyle w:val="ListParagraph"/>
        <w:numPr>
          <w:ilvl w:val="0"/>
          <w:numId w:val="85"/>
        </w:numPr>
        <w:spacing w:after="120"/>
        <w:ind w:left="1061" w:right="0" w:hanging="450"/>
        <w:contextualSpacing w:val="0"/>
        <w:jc w:val="both"/>
        <w:rPr>
          <w:rFonts w:ascii="Segoe UI Symbol" w:hAnsi="Segoe UI Symbol"/>
        </w:rPr>
      </w:pPr>
      <w:r w:rsidRPr="00D5087F">
        <w:rPr>
          <w:rFonts w:ascii="Segoe UI Symbol" w:hAnsi="Segoe UI Symbol"/>
        </w:rPr>
        <w:t xml:space="preserve">the names of all Bidders who submitted Bids, and their Bid prices as readout, and as </w:t>
      </w:r>
      <w:proofErr w:type="gramStart"/>
      <w:r w:rsidRPr="00D5087F">
        <w:rPr>
          <w:rFonts w:ascii="Segoe UI Symbol" w:hAnsi="Segoe UI Symbol"/>
        </w:rPr>
        <w:t>evaluated;</w:t>
      </w:r>
      <w:proofErr w:type="gramEnd"/>
    </w:p>
    <w:p w14:paraId="5E4ED44D" w14:textId="776C49BC" w:rsidR="00CF3DAF" w:rsidRPr="00D5087F" w:rsidRDefault="00CF3DAF" w:rsidP="00565B8F">
      <w:pPr>
        <w:pStyle w:val="ListParagraph"/>
        <w:numPr>
          <w:ilvl w:val="0"/>
          <w:numId w:val="85"/>
        </w:numPr>
        <w:spacing w:after="120"/>
        <w:ind w:left="1061" w:right="0" w:hanging="450"/>
        <w:contextualSpacing w:val="0"/>
        <w:jc w:val="both"/>
        <w:rPr>
          <w:rFonts w:ascii="Segoe UI Symbol" w:hAnsi="Segoe UI Symbol"/>
        </w:rPr>
      </w:pPr>
      <w:r w:rsidRPr="00D5087F">
        <w:rPr>
          <w:rFonts w:ascii="Segoe UI Symbol" w:hAnsi="Segoe UI Symbol"/>
          <w:bCs/>
        </w:rPr>
        <w:t xml:space="preserve">a statement of the reason(s) </w:t>
      </w:r>
      <w:r w:rsidRPr="00D5087F">
        <w:rPr>
          <w:rFonts w:ascii="Segoe UI Symbol" w:hAnsi="Segoe UI Symbol"/>
          <w:color w:val="000000" w:themeColor="text1"/>
          <w:szCs w:val="24"/>
        </w:rPr>
        <w:t xml:space="preserve">the </w:t>
      </w:r>
      <w:r w:rsidRPr="00D5087F">
        <w:rPr>
          <w:rFonts w:ascii="Segoe UI Symbol" w:hAnsi="Segoe UI Symbol"/>
          <w:color w:val="000000" w:themeColor="text1"/>
        </w:rPr>
        <w:t xml:space="preserve">Bid </w:t>
      </w:r>
      <w:r w:rsidRPr="00D5087F">
        <w:rPr>
          <w:rFonts w:ascii="Segoe UI Symbol" w:hAnsi="Segoe UI Symbol"/>
          <w:color w:val="000000" w:themeColor="text1"/>
          <w:szCs w:val="24"/>
        </w:rPr>
        <w:t xml:space="preserve">(of the unsuccessful </w:t>
      </w:r>
      <w:r w:rsidRPr="00D5087F">
        <w:rPr>
          <w:rFonts w:ascii="Segoe UI Symbol" w:hAnsi="Segoe UI Symbol"/>
          <w:color w:val="000000" w:themeColor="text1"/>
        </w:rPr>
        <w:t>Bidder</w:t>
      </w:r>
      <w:r w:rsidRPr="00D5087F">
        <w:rPr>
          <w:rFonts w:ascii="Segoe UI Symbol" w:hAnsi="Segoe UI Symbol"/>
          <w:color w:val="000000" w:themeColor="text1"/>
          <w:szCs w:val="24"/>
        </w:rPr>
        <w:t xml:space="preserve"> to whom the notification is addressed) was unsuccessful</w:t>
      </w:r>
      <w:r w:rsidRPr="00D5087F">
        <w:rPr>
          <w:rFonts w:ascii="Segoe UI Symbol" w:hAnsi="Segoe UI Symbol"/>
          <w:bCs/>
        </w:rPr>
        <w:t xml:space="preserve">, unless the price information in </w:t>
      </w:r>
      <w:r w:rsidR="004C78FF">
        <w:rPr>
          <w:rFonts w:ascii="Segoe UI Symbol" w:hAnsi="Segoe UI Symbol"/>
          <w:bCs/>
        </w:rPr>
        <w:t>(</w:t>
      </w:r>
      <w:r w:rsidRPr="00D5087F">
        <w:rPr>
          <w:rFonts w:ascii="Segoe UI Symbol" w:hAnsi="Segoe UI Symbol"/>
          <w:bCs/>
        </w:rPr>
        <w:t>c</w:t>
      </w:r>
      <w:r w:rsidR="004C78FF">
        <w:rPr>
          <w:rFonts w:ascii="Segoe UI Symbol" w:hAnsi="Segoe UI Symbol"/>
          <w:bCs/>
        </w:rPr>
        <w:t>)</w:t>
      </w:r>
      <w:r w:rsidRPr="00D5087F">
        <w:rPr>
          <w:rFonts w:ascii="Segoe UI Symbol" w:hAnsi="Segoe UI Symbol"/>
          <w:bCs/>
        </w:rPr>
        <w:t xml:space="preserve"> above already reveals the </w:t>
      </w:r>
      <w:proofErr w:type="gramStart"/>
      <w:r w:rsidRPr="00D5087F">
        <w:rPr>
          <w:rFonts w:ascii="Segoe UI Symbol" w:hAnsi="Segoe UI Symbol"/>
          <w:bCs/>
        </w:rPr>
        <w:t>reason;</w:t>
      </w:r>
      <w:proofErr w:type="gramEnd"/>
    </w:p>
    <w:p w14:paraId="11338124" w14:textId="77777777" w:rsidR="00CF3DAF" w:rsidRPr="00D5087F" w:rsidRDefault="00CF3DAF" w:rsidP="00565B8F">
      <w:pPr>
        <w:pStyle w:val="ListParagraph"/>
        <w:numPr>
          <w:ilvl w:val="0"/>
          <w:numId w:val="85"/>
        </w:numPr>
        <w:spacing w:after="120"/>
        <w:ind w:left="1061" w:right="0" w:hanging="450"/>
        <w:contextualSpacing w:val="0"/>
        <w:jc w:val="both"/>
        <w:rPr>
          <w:rFonts w:ascii="Segoe UI Symbol" w:hAnsi="Segoe UI Symbol"/>
        </w:rPr>
      </w:pPr>
      <w:r w:rsidRPr="00D5087F">
        <w:rPr>
          <w:rFonts w:ascii="Segoe UI Symbol" w:hAnsi="Segoe UI Symbol"/>
        </w:rPr>
        <w:t>the expiry date of the Standstill Period; and</w:t>
      </w:r>
    </w:p>
    <w:p w14:paraId="7FEDFC85" w14:textId="77777777" w:rsidR="00CF3DAF" w:rsidRPr="00D5087F" w:rsidRDefault="00CF3DAF" w:rsidP="00565B8F">
      <w:pPr>
        <w:pStyle w:val="ListParagraph"/>
        <w:numPr>
          <w:ilvl w:val="0"/>
          <w:numId w:val="85"/>
        </w:numPr>
        <w:spacing w:after="120"/>
        <w:ind w:left="1061" w:right="0" w:hanging="450"/>
        <w:contextualSpacing w:val="0"/>
        <w:jc w:val="both"/>
        <w:rPr>
          <w:rFonts w:ascii="Segoe UI Symbol" w:hAnsi="Segoe UI Symbol"/>
        </w:rPr>
      </w:pPr>
      <w:r w:rsidRPr="00D5087F">
        <w:rPr>
          <w:rFonts w:ascii="Segoe UI Symbol" w:hAnsi="Segoe UI Symbol"/>
        </w:rPr>
        <w:t>instructions on how to request a debriefing and/or submit a complaint during the standstill period.</w:t>
      </w:r>
    </w:p>
    <w:p w14:paraId="67FD6E3A" w14:textId="60C2B042" w:rsidR="00CF3DAF" w:rsidRPr="00D5087F" w:rsidRDefault="00673427" w:rsidP="003F63D5">
      <w:pPr>
        <w:pStyle w:val="Heading5"/>
      </w:pPr>
      <w:bookmarkStart w:id="77" w:name="_Toc198249755"/>
      <w:r>
        <w:t xml:space="preserve">F- </w:t>
      </w:r>
      <w:r w:rsidR="00CF3DAF" w:rsidRPr="00F2024C">
        <w:t>Award of Contract</w:t>
      </w:r>
      <w:bookmarkEnd w:id="77"/>
    </w:p>
    <w:p w14:paraId="007AA747" w14:textId="28179F03"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78" w:name="_Toc198249756"/>
      <w:r w:rsidRPr="00D5087F">
        <w:rPr>
          <w:rFonts w:ascii="Segoe UI Symbol" w:hAnsi="Segoe UI Symbol"/>
          <w:b/>
          <w:bCs/>
          <w:i w:val="0"/>
          <w:iCs/>
          <w:noProof/>
          <w:color w:val="0070C0"/>
          <w:sz w:val="24"/>
          <w:szCs w:val="24"/>
        </w:rPr>
        <w:t>Award Criteria</w:t>
      </w:r>
      <w:bookmarkEnd w:id="78"/>
    </w:p>
    <w:p w14:paraId="7C6FFA19" w14:textId="77777777" w:rsidR="00CF3DAF" w:rsidRPr="00D5087F" w:rsidRDefault="00CF3DAF" w:rsidP="0099796A">
      <w:pPr>
        <w:pStyle w:val="S1-subpara"/>
        <w:numPr>
          <w:ilvl w:val="0"/>
          <w:numId w:val="0"/>
        </w:numPr>
        <w:ind w:left="617" w:right="0" w:hanging="567"/>
        <w:rPr>
          <w:rFonts w:ascii="Segoe UI Symbol" w:hAnsi="Segoe UI Symbol"/>
        </w:rPr>
      </w:pPr>
      <w:r w:rsidRPr="00D5087F">
        <w:rPr>
          <w:rFonts w:ascii="Segoe UI Symbol" w:hAnsi="Segoe UI Symbol"/>
        </w:rPr>
        <w:t>44.1</w:t>
      </w:r>
      <w:r w:rsidRPr="00D5087F">
        <w:rPr>
          <w:rFonts w:ascii="Segoe UI Symbol" w:hAnsi="Segoe UI Symbol"/>
        </w:rPr>
        <w:tab/>
        <w:t>Subject to ITB 41, the Employer shall award the Contract or Contracts to the successful Bidder</w:t>
      </w:r>
      <w:r w:rsidRPr="00D5087F">
        <w:rPr>
          <w:rFonts w:ascii="Segoe UI Symbol" w:hAnsi="Segoe UI Symbol"/>
          <w:noProof/>
        </w:rPr>
        <w:t xml:space="preserve"> or Bidders </w:t>
      </w:r>
      <w:r w:rsidRPr="00D5087F">
        <w:rPr>
          <w:rFonts w:ascii="Segoe UI Symbol" w:hAnsi="Segoe UI Symbol"/>
          <w:color w:val="000000" w:themeColor="text1"/>
        </w:rPr>
        <w:t>whose Bid or Bids has/have been determined successful in accordance with ITB 40</w:t>
      </w:r>
      <w:r w:rsidRPr="00D5087F">
        <w:rPr>
          <w:rFonts w:ascii="Segoe UI Symbol" w:hAnsi="Segoe UI Symbol"/>
          <w:noProof/>
        </w:rPr>
        <w:t>.</w:t>
      </w:r>
    </w:p>
    <w:p w14:paraId="6EDA90D5"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79" w:name="_Toc198249757"/>
      <w:r w:rsidRPr="00D5087F">
        <w:rPr>
          <w:rFonts w:ascii="Segoe UI Symbol" w:hAnsi="Segoe UI Symbol"/>
          <w:b/>
          <w:bCs/>
          <w:i w:val="0"/>
          <w:iCs/>
          <w:noProof/>
          <w:color w:val="0070C0"/>
          <w:sz w:val="24"/>
          <w:szCs w:val="24"/>
        </w:rPr>
        <w:t>Notification of Award</w:t>
      </w:r>
      <w:bookmarkEnd w:id="79"/>
    </w:p>
    <w:p w14:paraId="51F33B95" w14:textId="77777777" w:rsidR="00CF3DAF" w:rsidRPr="00D5087F" w:rsidRDefault="00CF3DAF" w:rsidP="0099796A">
      <w:pPr>
        <w:pStyle w:val="S1-subpara"/>
        <w:numPr>
          <w:ilvl w:val="0"/>
          <w:numId w:val="0"/>
        </w:numPr>
        <w:ind w:left="617" w:right="0" w:hanging="567"/>
        <w:rPr>
          <w:rFonts w:ascii="Segoe UI Symbol" w:hAnsi="Segoe UI Symbol"/>
        </w:rPr>
      </w:pPr>
      <w:proofErr w:type="gramStart"/>
      <w:r w:rsidRPr="00D5087F">
        <w:rPr>
          <w:rFonts w:ascii="Segoe UI Symbol" w:hAnsi="Segoe UI Symbol"/>
        </w:rPr>
        <w:t>45.1  Prior</w:t>
      </w:r>
      <w:proofErr w:type="gramEnd"/>
      <w:r w:rsidRPr="00D5087F">
        <w:rPr>
          <w:rFonts w:ascii="Segoe UI Symbol" w:hAnsi="Segoe UI Symbol"/>
        </w:rPr>
        <w:t xml:space="preserve"> to the expiration of the Bid Validity Period, and upon expiry of the Standstill Period, specified in ITB 42.1 or any extension thereof, and upon satisfactorily addressing any complaint that has been filed within the Standstill Period, the Employer shall </w:t>
      </w:r>
      <w:r w:rsidRPr="00D5087F">
        <w:rPr>
          <w:rFonts w:ascii="Segoe UI Symbol" w:hAnsi="Segoe UI Symbol"/>
          <w:szCs w:val="24"/>
        </w:rPr>
        <w:t xml:space="preserve">notify the successful Bidder, in writing, that its Bid has been accepted. The notification of award (hereinafter and in the </w:t>
      </w:r>
      <w:proofErr w:type="gramStart"/>
      <w:r w:rsidRPr="00D5087F">
        <w:rPr>
          <w:rFonts w:ascii="Segoe UI Symbol" w:hAnsi="Segoe UI Symbol"/>
          <w:szCs w:val="24"/>
        </w:rPr>
        <w:t>Contract</w:t>
      </w:r>
      <w:proofErr w:type="gramEnd"/>
      <w:r w:rsidRPr="00D5087F">
        <w:rPr>
          <w:rFonts w:ascii="Segoe UI Symbol" w:hAnsi="Segoe UI Symbol"/>
          <w:szCs w:val="24"/>
        </w:rPr>
        <w:t xml:space="preserve"> Forms called the “Letter of Acceptance”) </w:t>
      </w:r>
      <w:r w:rsidRPr="00D5087F">
        <w:rPr>
          <w:rFonts w:ascii="Segoe UI Symbol" w:hAnsi="Segoe UI Symbol"/>
        </w:rPr>
        <w:t xml:space="preserve">shall specify the sum that the Employer will pay the Contractor in </w:t>
      </w:r>
      <w:r w:rsidRPr="00D5087F">
        <w:rPr>
          <w:rFonts w:ascii="Segoe UI Symbol" w:hAnsi="Segoe UI Symbol"/>
        </w:rPr>
        <w:lastRenderedPageBreak/>
        <w:t xml:space="preserve">consideration of the execution of the contract (hereinafter and in the Conditions of Contract and Contract Forms called “the Contract Price”). </w:t>
      </w:r>
    </w:p>
    <w:p w14:paraId="7B4194DF" w14:textId="41427BF0" w:rsidR="00CF3DAF" w:rsidRPr="00D5087F" w:rsidRDefault="00CF3DAF" w:rsidP="0099796A">
      <w:pPr>
        <w:pStyle w:val="S1-subpara"/>
        <w:numPr>
          <w:ilvl w:val="0"/>
          <w:numId w:val="0"/>
        </w:numPr>
        <w:spacing w:after="120"/>
        <w:ind w:left="617" w:right="0" w:hanging="576"/>
        <w:rPr>
          <w:rFonts w:ascii="Segoe UI Symbol" w:hAnsi="Segoe UI Symbol"/>
          <w:szCs w:val="24"/>
        </w:rPr>
      </w:pPr>
      <w:r w:rsidRPr="00D5087F">
        <w:rPr>
          <w:rFonts w:ascii="Segoe UI Symbol" w:hAnsi="Segoe UI Symbol"/>
        </w:rPr>
        <w:t xml:space="preserve">45.2 Within ten (10) Business Days after the date of transmission of the Letter of Acceptance, the Employer shall publish the Contract Award Notice </w:t>
      </w:r>
      <w:r w:rsidRPr="00D5087F">
        <w:rPr>
          <w:rFonts w:ascii="Segoe UI Symbol" w:hAnsi="Segoe UI Symbol"/>
          <w:szCs w:val="24"/>
        </w:rPr>
        <w:t>which shall contain, at a minimum, the following information:</w:t>
      </w:r>
    </w:p>
    <w:p w14:paraId="1DF935BC" w14:textId="77777777" w:rsidR="00CF3DAF" w:rsidRPr="00D5087F" w:rsidRDefault="00CF3DAF" w:rsidP="00565B8F">
      <w:pPr>
        <w:pStyle w:val="ListParagraph"/>
        <w:numPr>
          <w:ilvl w:val="0"/>
          <w:numId w:val="86"/>
        </w:numPr>
        <w:spacing w:after="120"/>
        <w:ind w:right="0" w:hanging="469"/>
        <w:contextualSpacing w:val="0"/>
        <w:jc w:val="both"/>
        <w:rPr>
          <w:rFonts w:ascii="Segoe UI Symbol" w:eastAsia="Calibri" w:hAnsi="Segoe UI Symbol"/>
          <w:szCs w:val="24"/>
        </w:rPr>
      </w:pPr>
      <w:r w:rsidRPr="00D5087F">
        <w:rPr>
          <w:rFonts w:ascii="Segoe UI Symbol" w:eastAsia="Calibri" w:hAnsi="Segoe UI Symbol"/>
          <w:szCs w:val="24"/>
        </w:rPr>
        <w:t xml:space="preserve">name and address of the </w:t>
      </w:r>
      <w:proofErr w:type="gramStart"/>
      <w:r w:rsidRPr="00D5087F">
        <w:rPr>
          <w:rFonts w:ascii="Segoe UI Symbol" w:eastAsia="Calibri" w:hAnsi="Segoe UI Symbol"/>
          <w:szCs w:val="24"/>
        </w:rPr>
        <w:t>Employer;</w:t>
      </w:r>
      <w:proofErr w:type="gramEnd"/>
    </w:p>
    <w:p w14:paraId="7C8F378C" w14:textId="77777777" w:rsidR="00CF3DAF" w:rsidRPr="00D5087F" w:rsidRDefault="00CF3DAF" w:rsidP="00565B8F">
      <w:pPr>
        <w:pStyle w:val="ListParagraph"/>
        <w:numPr>
          <w:ilvl w:val="0"/>
          <w:numId w:val="86"/>
        </w:numPr>
        <w:spacing w:after="120"/>
        <w:ind w:right="0" w:hanging="469"/>
        <w:contextualSpacing w:val="0"/>
        <w:jc w:val="both"/>
        <w:rPr>
          <w:rFonts w:ascii="Segoe UI Symbol" w:eastAsia="Calibri" w:hAnsi="Segoe UI Symbol"/>
          <w:szCs w:val="24"/>
        </w:rPr>
      </w:pPr>
      <w:r w:rsidRPr="00D5087F">
        <w:rPr>
          <w:rFonts w:ascii="Segoe UI Symbol" w:eastAsia="Calibri" w:hAnsi="Segoe UI Symbol"/>
          <w:szCs w:val="24"/>
        </w:rPr>
        <w:t xml:space="preserve">name and reference number of the contract being awarded, and the selection method </w:t>
      </w:r>
      <w:proofErr w:type="gramStart"/>
      <w:r w:rsidRPr="00D5087F">
        <w:rPr>
          <w:rFonts w:ascii="Segoe UI Symbol" w:eastAsia="Calibri" w:hAnsi="Segoe UI Symbol"/>
          <w:szCs w:val="24"/>
        </w:rPr>
        <w:t>used;</w:t>
      </w:r>
      <w:proofErr w:type="gramEnd"/>
      <w:r w:rsidRPr="00D5087F">
        <w:rPr>
          <w:rFonts w:ascii="Segoe UI Symbol" w:eastAsia="Calibri" w:hAnsi="Segoe UI Symbol"/>
          <w:szCs w:val="24"/>
        </w:rPr>
        <w:t xml:space="preserve"> </w:t>
      </w:r>
    </w:p>
    <w:p w14:paraId="1D52F64A" w14:textId="77777777" w:rsidR="00CF3DAF" w:rsidRPr="00D5087F" w:rsidRDefault="00CF3DAF" w:rsidP="00565B8F">
      <w:pPr>
        <w:pStyle w:val="ListParagraph"/>
        <w:numPr>
          <w:ilvl w:val="0"/>
          <w:numId w:val="86"/>
        </w:numPr>
        <w:spacing w:after="120"/>
        <w:ind w:right="0" w:hanging="469"/>
        <w:contextualSpacing w:val="0"/>
        <w:jc w:val="both"/>
        <w:rPr>
          <w:rFonts w:ascii="Segoe UI Symbol" w:eastAsia="Calibri" w:hAnsi="Segoe UI Symbol"/>
          <w:szCs w:val="24"/>
        </w:rPr>
      </w:pPr>
      <w:r w:rsidRPr="00D5087F">
        <w:rPr>
          <w:rFonts w:ascii="Segoe UI Symbol" w:eastAsia="Calibri" w:hAnsi="Segoe UI Symbol"/>
          <w:szCs w:val="24"/>
        </w:rPr>
        <w:t xml:space="preserve">names of all Bidders that submitted Bids, and their Bid prices as read out at Bid opening, and as </w:t>
      </w:r>
      <w:proofErr w:type="gramStart"/>
      <w:r w:rsidRPr="00D5087F">
        <w:rPr>
          <w:rFonts w:ascii="Segoe UI Symbol" w:eastAsia="Calibri" w:hAnsi="Segoe UI Symbol"/>
          <w:szCs w:val="24"/>
        </w:rPr>
        <w:t>evaluated;</w:t>
      </w:r>
      <w:proofErr w:type="gramEnd"/>
      <w:r w:rsidRPr="00D5087F">
        <w:rPr>
          <w:rFonts w:ascii="Segoe UI Symbol" w:eastAsia="Calibri" w:hAnsi="Segoe UI Symbol"/>
          <w:szCs w:val="24"/>
        </w:rPr>
        <w:t xml:space="preserve"> </w:t>
      </w:r>
    </w:p>
    <w:p w14:paraId="12BF3540" w14:textId="33AF3A1E" w:rsidR="00CF3DAF" w:rsidRPr="00D5087F" w:rsidRDefault="00CF3DAF" w:rsidP="00565B8F">
      <w:pPr>
        <w:pStyle w:val="ListParagraph"/>
        <w:numPr>
          <w:ilvl w:val="0"/>
          <w:numId w:val="86"/>
        </w:numPr>
        <w:spacing w:after="120"/>
        <w:ind w:right="0" w:hanging="469"/>
        <w:contextualSpacing w:val="0"/>
        <w:jc w:val="both"/>
        <w:rPr>
          <w:rFonts w:ascii="Segoe UI Symbol" w:eastAsia="Calibri" w:hAnsi="Segoe UI Symbol"/>
          <w:szCs w:val="24"/>
        </w:rPr>
      </w:pPr>
      <w:r w:rsidRPr="00D5087F">
        <w:rPr>
          <w:rFonts w:ascii="Segoe UI Symbol" w:eastAsia="Calibri" w:hAnsi="Segoe UI Symbol"/>
          <w:szCs w:val="24"/>
        </w:rPr>
        <w:t xml:space="preserve">names of all Bidders whose Bids were rejected either as nonresponsive or as not meeting qualification criteria, or were not evaluated, with the reasons </w:t>
      </w:r>
      <w:proofErr w:type="gramStart"/>
      <w:r w:rsidRPr="00D5087F">
        <w:rPr>
          <w:rFonts w:ascii="Segoe UI Symbol" w:eastAsia="Calibri" w:hAnsi="Segoe UI Symbol"/>
          <w:szCs w:val="24"/>
        </w:rPr>
        <w:t>therefor</w:t>
      </w:r>
      <w:r w:rsidR="004D7BAF">
        <w:rPr>
          <w:rFonts w:ascii="Segoe UI Symbol" w:eastAsia="Calibri" w:hAnsi="Segoe UI Symbol"/>
          <w:szCs w:val="24"/>
        </w:rPr>
        <w:t>e</w:t>
      </w:r>
      <w:r w:rsidRPr="00D5087F">
        <w:rPr>
          <w:rFonts w:ascii="Segoe UI Symbol" w:eastAsia="Calibri" w:hAnsi="Segoe UI Symbol"/>
          <w:szCs w:val="24"/>
        </w:rPr>
        <w:t>;</w:t>
      </w:r>
      <w:proofErr w:type="gramEnd"/>
      <w:r w:rsidRPr="00D5087F">
        <w:rPr>
          <w:rFonts w:ascii="Segoe UI Symbol" w:eastAsia="Calibri" w:hAnsi="Segoe UI Symbol"/>
          <w:szCs w:val="24"/>
        </w:rPr>
        <w:t xml:space="preserve"> </w:t>
      </w:r>
    </w:p>
    <w:p w14:paraId="4C6A8CD9" w14:textId="77777777" w:rsidR="00CF3DAF" w:rsidRPr="00D5087F" w:rsidRDefault="00CF3DAF" w:rsidP="00565B8F">
      <w:pPr>
        <w:pStyle w:val="ListParagraph"/>
        <w:numPr>
          <w:ilvl w:val="0"/>
          <w:numId w:val="86"/>
        </w:numPr>
        <w:spacing w:after="120"/>
        <w:ind w:right="0" w:hanging="469"/>
        <w:contextualSpacing w:val="0"/>
        <w:jc w:val="both"/>
        <w:rPr>
          <w:rFonts w:ascii="Segoe UI Symbol" w:eastAsia="Calibri" w:hAnsi="Segoe UI Symbol"/>
          <w:szCs w:val="24"/>
        </w:rPr>
      </w:pPr>
      <w:r w:rsidRPr="00D5087F">
        <w:rPr>
          <w:rFonts w:ascii="Segoe UI Symbol" w:eastAsia="Calibri" w:hAnsi="Segoe UI Symbol"/>
          <w:szCs w:val="24"/>
        </w:rPr>
        <w:t>the name of the successful Bidder, the final total contract price, the contract duration and a summary of its scope; and</w:t>
      </w:r>
    </w:p>
    <w:p w14:paraId="2EAA4E4E" w14:textId="77777777" w:rsidR="00CF3DAF" w:rsidRPr="00D5087F" w:rsidRDefault="00CF3DAF" w:rsidP="00565B8F">
      <w:pPr>
        <w:pStyle w:val="ListParagraph"/>
        <w:numPr>
          <w:ilvl w:val="0"/>
          <w:numId w:val="86"/>
        </w:numPr>
        <w:spacing w:after="120"/>
        <w:ind w:right="0" w:hanging="469"/>
        <w:contextualSpacing w:val="0"/>
        <w:jc w:val="both"/>
        <w:rPr>
          <w:rFonts w:ascii="Segoe UI Symbol" w:eastAsia="Calibri" w:hAnsi="Segoe UI Symbol"/>
          <w:szCs w:val="24"/>
        </w:rPr>
      </w:pPr>
      <w:r w:rsidRPr="00D5087F">
        <w:rPr>
          <w:rFonts w:ascii="Segoe UI Symbol" w:hAnsi="Segoe UI Symbol"/>
        </w:rPr>
        <w:t>successful Bidder’s Beneficial Ownership Disclosure Form, if specified in BDS ITB 47.1</w:t>
      </w:r>
      <w:r w:rsidRPr="00D5087F">
        <w:rPr>
          <w:rFonts w:ascii="Segoe UI Symbol" w:eastAsia="Calibri" w:hAnsi="Segoe UI Symbol"/>
          <w:szCs w:val="24"/>
        </w:rPr>
        <w:t xml:space="preserve">. </w:t>
      </w:r>
    </w:p>
    <w:p w14:paraId="568AC846" w14:textId="77777777" w:rsidR="00CF3DAF" w:rsidRPr="00D5087F" w:rsidRDefault="00CF3DAF" w:rsidP="0099796A">
      <w:pPr>
        <w:pStyle w:val="S1-subpara"/>
        <w:numPr>
          <w:ilvl w:val="0"/>
          <w:numId w:val="0"/>
        </w:numPr>
        <w:ind w:left="617" w:right="0" w:hanging="576"/>
        <w:rPr>
          <w:rFonts w:ascii="Segoe UI Symbol" w:hAnsi="Segoe UI Symbol"/>
        </w:rPr>
      </w:pPr>
      <w:r w:rsidRPr="00D5087F">
        <w:rPr>
          <w:rFonts w:ascii="Segoe UI Symbol" w:hAnsi="Segoe UI Symbol"/>
        </w:rPr>
        <w:t xml:space="preserve">45.3 </w:t>
      </w:r>
      <w:r w:rsidRPr="00D5087F">
        <w:rPr>
          <w:rFonts w:ascii="Segoe UI Symbol" w:hAnsi="Segoe UI Symbol"/>
        </w:rPr>
        <w:tab/>
        <w:t>The Contract Award Notice shall be published on the Employer’s website with free access if available, or in at least one newspaper of national circulation in the Employer’s Country, or in the official gazette. The Employer shall also publish the contract award notice in UNDB online.</w:t>
      </w:r>
    </w:p>
    <w:p w14:paraId="2531F947" w14:textId="2E996C79" w:rsidR="00CF3DAF" w:rsidRPr="00D5087F" w:rsidRDefault="00CF3DAF" w:rsidP="0099796A">
      <w:pPr>
        <w:pStyle w:val="S1-subpara"/>
        <w:numPr>
          <w:ilvl w:val="0"/>
          <w:numId w:val="0"/>
        </w:numPr>
        <w:ind w:left="617" w:right="0" w:hanging="576"/>
        <w:rPr>
          <w:rFonts w:ascii="Segoe UI Symbol" w:hAnsi="Segoe UI Symbol"/>
        </w:rPr>
      </w:pPr>
      <w:r w:rsidRPr="00D5087F">
        <w:rPr>
          <w:rFonts w:ascii="Segoe UI Symbol" w:hAnsi="Segoe UI Symbol"/>
        </w:rPr>
        <w:t>45.4 Until a formal contract is prepared and executed, the Letter of Acceptance shall constitute a binding Contract</w:t>
      </w:r>
    </w:p>
    <w:p w14:paraId="0934D617"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80" w:name="_Toc198249758"/>
      <w:r w:rsidRPr="00D5087F">
        <w:rPr>
          <w:rFonts w:ascii="Segoe UI Symbol" w:hAnsi="Segoe UI Symbol"/>
          <w:b/>
          <w:bCs/>
          <w:i w:val="0"/>
          <w:iCs/>
          <w:noProof/>
          <w:color w:val="0070C0"/>
          <w:sz w:val="24"/>
          <w:szCs w:val="24"/>
        </w:rPr>
        <w:t>Debriefing by the Employer</w:t>
      </w:r>
      <w:bookmarkEnd w:id="80"/>
    </w:p>
    <w:p w14:paraId="4B05D3CC" w14:textId="14D96951" w:rsidR="00CF3DAF" w:rsidRPr="00D5087F" w:rsidRDefault="00CF3DAF" w:rsidP="002D6580">
      <w:pPr>
        <w:pStyle w:val="ListNumber2"/>
        <w:numPr>
          <w:ilvl w:val="1"/>
          <w:numId w:val="131"/>
        </w:numPr>
        <w:suppressAutoHyphens/>
        <w:spacing w:before="120" w:after="120"/>
        <w:ind w:left="567" w:hanging="567"/>
        <w:contextualSpacing w:val="0"/>
        <w:rPr>
          <w:rFonts w:ascii="Segoe UI Symbol" w:hAnsi="Segoe UI Symbol"/>
          <w:szCs w:val="24"/>
        </w:rPr>
      </w:pPr>
      <w:r w:rsidRPr="00D5087F">
        <w:rPr>
          <w:rFonts w:ascii="Segoe UI Symbol" w:hAnsi="Segoe UI Symbol"/>
          <w:szCs w:val="24"/>
        </w:rPr>
        <w:t>On receipt of the Employer’s Notification of Intention to Award referred to in ITB 43.1, an unsuccessful Bidder has three (3) Business Days to make a written request to the Employer for a debriefing. The Employer shall provide a debriefing to all unsuccessful Bidders whose request is received within this deadline.</w:t>
      </w:r>
    </w:p>
    <w:p w14:paraId="0CB72B83" w14:textId="77777777" w:rsidR="00CF3DAF" w:rsidRPr="00D5087F" w:rsidRDefault="00CF3DAF" w:rsidP="002D6580">
      <w:pPr>
        <w:pStyle w:val="ListNumber2"/>
        <w:numPr>
          <w:ilvl w:val="1"/>
          <w:numId w:val="131"/>
        </w:numPr>
        <w:suppressAutoHyphens/>
        <w:spacing w:before="120" w:after="120"/>
        <w:ind w:left="567" w:hanging="567"/>
        <w:contextualSpacing w:val="0"/>
        <w:rPr>
          <w:rFonts w:ascii="Segoe UI Symbol" w:hAnsi="Segoe UI Symbol"/>
          <w:szCs w:val="24"/>
        </w:rPr>
      </w:pPr>
      <w:r w:rsidRPr="00D5087F">
        <w:rPr>
          <w:rFonts w:ascii="Segoe UI Symbol" w:hAnsi="Segoe UI Symbol"/>
          <w:szCs w:val="24"/>
        </w:rPr>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w:t>
      </w:r>
      <w:proofErr w:type="gramStart"/>
      <w:r w:rsidRPr="00D5087F">
        <w:rPr>
          <w:rFonts w:ascii="Segoe UI Symbol" w:hAnsi="Segoe UI Symbol"/>
          <w:szCs w:val="24"/>
        </w:rPr>
        <w:t>debriefing</w:t>
      </w:r>
      <w:proofErr w:type="gramEnd"/>
      <w:r w:rsidRPr="00D5087F">
        <w:rPr>
          <w:rFonts w:ascii="Segoe UI Symbol" w:hAnsi="Segoe UI Symbol"/>
          <w:szCs w:val="24"/>
        </w:rPr>
        <w:t xml:space="preserve"> is provided.  If more than one debriefing </w:t>
      </w:r>
      <w:proofErr w:type="gramStart"/>
      <w:r w:rsidRPr="00D5087F">
        <w:rPr>
          <w:rFonts w:ascii="Segoe UI Symbol" w:hAnsi="Segoe UI Symbol"/>
          <w:szCs w:val="24"/>
        </w:rPr>
        <w:t>is so</w:t>
      </w:r>
      <w:proofErr w:type="gramEnd"/>
      <w:r w:rsidRPr="00D5087F">
        <w:rPr>
          <w:rFonts w:ascii="Segoe UI Symbol" w:hAnsi="Segoe UI Symbol"/>
          <w:szCs w:val="24"/>
        </w:rPr>
        <w:t xml:space="preserve"> delayed, the standstill period shall not end earlier than five (5) Business Days after the last debriefing takes </w:t>
      </w:r>
      <w:r w:rsidRPr="00D5087F">
        <w:rPr>
          <w:rFonts w:ascii="Segoe UI Symbol" w:hAnsi="Segoe UI Symbol"/>
          <w:szCs w:val="24"/>
        </w:rPr>
        <w:lastRenderedPageBreak/>
        <w:t xml:space="preserve">place. The Employer shall promptly inform, by the quickest means available, all Bidders of the extended standstill period. </w:t>
      </w:r>
    </w:p>
    <w:p w14:paraId="1179F9A1" w14:textId="77777777" w:rsidR="00CF3DAF" w:rsidRPr="00D5087F" w:rsidRDefault="00CF3DAF" w:rsidP="002D6580">
      <w:pPr>
        <w:pStyle w:val="ListNumber2"/>
        <w:numPr>
          <w:ilvl w:val="1"/>
          <w:numId w:val="131"/>
        </w:numPr>
        <w:suppressAutoHyphens/>
        <w:spacing w:before="120" w:after="120"/>
        <w:ind w:left="567" w:hanging="567"/>
        <w:contextualSpacing w:val="0"/>
        <w:rPr>
          <w:rFonts w:ascii="Segoe UI Symbol" w:hAnsi="Segoe UI Symbol"/>
          <w:szCs w:val="24"/>
        </w:rPr>
      </w:pPr>
      <w:r w:rsidRPr="00D5087F">
        <w:rPr>
          <w:rFonts w:ascii="Segoe UI Symbol" w:hAnsi="Segoe UI Symbol"/>
          <w:szCs w:val="24"/>
        </w:rPr>
        <w:t xml:space="preserve">Where a request for debriefing is received by the Employer later than the three (3)-Business Day deadline, the Employer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0F6A5F39" w14:textId="77777777" w:rsidR="00CF3DAF" w:rsidRPr="00D5087F" w:rsidRDefault="00CF3DAF" w:rsidP="002D6580">
      <w:pPr>
        <w:pStyle w:val="ListNumber2"/>
        <w:numPr>
          <w:ilvl w:val="1"/>
          <w:numId w:val="131"/>
        </w:numPr>
        <w:suppressAutoHyphens/>
        <w:spacing w:before="120" w:after="120"/>
        <w:ind w:left="567" w:hanging="567"/>
        <w:contextualSpacing w:val="0"/>
        <w:rPr>
          <w:rFonts w:ascii="Segoe UI Symbol" w:hAnsi="Segoe UI Symbol"/>
          <w:szCs w:val="24"/>
        </w:rPr>
      </w:pPr>
      <w:r w:rsidRPr="00D5087F">
        <w:rPr>
          <w:rFonts w:ascii="Segoe UI Symbol" w:hAnsi="Segoe UI Symbol"/>
          <w:szCs w:val="24"/>
        </w:rPr>
        <w:t xml:space="preserve">Debriefings of unsuccessful Bidders may be done in writing or verbally. The Bidder shall bear their own costs of attending such a debriefing meeting. </w:t>
      </w:r>
    </w:p>
    <w:p w14:paraId="7ED3B6FD"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81" w:name="_Toc198249759"/>
      <w:r w:rsidRPr="00D5087F">
        <w:rPr>
          <w:rFonts w:ascii="Segoe UI Symbol" w:hAnsi="Segoe UI Symbol"/>
          <w:b/>
          <w:bCs/>
          <w:i w:val="0"/>
          <w:iCs/>
          <w:noProof/>
          <w:color w:val="0070C0"/>
          <w:sz w:val="24"/>
          <w:szCs w:val="24"/>
        </w:rPr>
        <w:t>Signing of Contract</w:t>
      </w:r>
      <w:bookmarkEnd w:id="81"/>
    </w:p>
    <w:p w14:paraId="1B200B56" w14:textId="77777777" w:rsidR="00CF3DAF" w:rsidRPr="00D5087F" w:rsidRDefault="00CF3DAF" w:rsidP="0099796A">
      <w:pPr>
        <w:pStyle w:val="S1-subpara"/>
        <w:numPr>
          <w:ilvl w:val="0"/>
          <w:numId w:val="0"/>
        </w:numPr>
        <w:ind w:left="617" w:right="0" w:hanging="617"/>
        <w:rPr>
          <w:rFonts w:ascii="Segoe UI Symbol" w:hAnsi="Segoe UI Symbol"/>
        </w:rPr>
      </w:pPr>
      <w:proofErr w:type="gramStart"/>
      <w:r w:rsidRPr="00D5087F">
        <w:rPr>
          <w:rFonts w:ascii="Segoe UI Symbol" w:hAnsi="Segoe UI Symbol"/>
        </w:rPr>
        <w:t>47.1  The</w:t>
      </w:r>
      <w:proofErr w:type="gramEnd"/>
      <w:r w:rsidRPr="00D5087F">
        <w:rPr>
          <w:rFonts w:ascii="Segoe UI Symbol" w:hAnsi="Segoe UI Symbol"/>
        </w:rPr>
        <w:t xml:space="preserve"> Employer shall send to the successful Bidder the Letter of Acceptance including the Contract Agreement, and, if specified in the BDS, a request to submit the Beneficial Ownership Disclosure Form providing additional information on its beneficial ownership. The Beneficial Ownership Disclosure Form, </w:t>
      </w:r>
      <w:proofErr w:type="gramStart"/>
      <w:r w:rsidRPr="00D5087F">
        <w:rPr>
          <w:rFonts w:ascii="Segoe UI Symbol" w:hAnsi="Segoe UI Symbol"/>
        </w:rPr>
        <w:t>if so</w:t>
      </w:r>
      <w:proofErr w:type="gramEnd"/>
      <w:r w:rsidRPr="00D5087F">
        <w:rPr>
          <w:rFonts w:ascii="Segoe UI Symbol" w:hAnsi="Segoe UI Symbol"/>
        </w:rPr>
        <w:t xml:space="preserve"> requested, shall be submitted within eight (8) Business Days of receiving this request. </w:t>
      </w:r>
    </w:p>
    <w:p w14:paraId="375FACCC" w14:textId="77777777" w:rsidR="00CF3DAF" w:rsidRPr="00D5087F" w:rsidRDefault="00CF3DAF" w:rsidP="0099796A">
      <w:pPr>
        <w:pStyle w:val="S1-subpara"/>
        <w:numPr>
          <w:ilvl w:val="0"/>
          <w:numId w:val="0"/>
        </w:numPr>
        <w:ind w:left="617" w:right="0" w:hanging="617"/>
        <w:rPr>
          <w:rFonts w:ascii="Segoe UI Symbol" w:hAnsi="Segoe UI Symbol"/>
        </w:rPr>
      </w:pPr>
      <w:proofErr w:type="gramStart"/>
      <w:r w:rsidRPr="00D5087F">
        <w:rPr>
          <w:rFonts w:ascii="Segoe UI Symbol" w:hAnsi="Segoe UI Symbol"/>
        </w:rPr>
        <w:t>47.2  The</w:t>
      </w:r>
      <w:proofErr w:type="gramEnd"/>
      <w:r w:rsidRPr="00D5087F">
        <w:rPr>
          <w:rFonts w:ascii="Segoe UI Symbol" w:hAnsi="Segoe UI Symbol"/>
        </w:rPr>
        <w:t xml:space="preserve"> successful Bidder shall sign, date and return to the Employer, the Contract Agreement within twenty-eight (28) days of its receipt.</w:t>
      </w:r>
    </w:p>
    <w:p w14:paraId="6C74DDAE" w14:textId="77777777" w:rsidR="00CF3DAF" w:rsidRPr="00D5087F" w:rsidRDefault="00CF3DAF" w:rsidP="0099796A">
      <w:pPr>
        <w:pStyle w:val="S1-subpara"/>
        <w:numPr>
          <w:ilvl w:val="0"/>
          <w:numId w:val="0"/>
        </w:numPr>
        <w:ind w:left="617" w:right="0" w:hanging="576"/>
        <w:rPr>
          <w:rFonts w:ascii="Segoe UI Symbol" w:hAnsi="Segoe UI Symbol"/>
        </w:rPr>
      </w:pPr>
      <w:r w:rsidRPr="00D5087F">
        <w:rPr>
          <w:rFonts w:ascii="Segoe UI Symbol" w:hAnsi="Segoe UI Symbol"/>
          <w:noProof/>
        </w:rPr>
        <w:t>47.3  Notwithstanding ITB 47.2 above, in case signing of the Contract Agreement is prevented by any export restrictions attributable to the Employer, to the country of the Employer, or to the use of the Plant and Installation Services to be supplied, where such export restrictions arise from trade regulations from a country supplying those Plant and Installation Services, the Bidder shall not be bound by its Bid, always provided, however, that the Bidder can demonstrate to the satisfaction of the Employer and of the Bank that signing of the Contact Agreement has not been prevented by any lack of diligence on the part of the Bidder in completing any formalities, including applying for permits, authorizations and licenses necessary for the export of the Plant and Installation Services under the terms of the Contract.</w:t>
      </w:r>
    </w:p>
    <w:p w14:paraId="5A6958AA"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82" w:name="_Toc198249760"/>
      <w:r w:rsidRPr="00D5087F">
        <w:rPr>
          <w:rFonts w:ascii="Segoe UI Symbol" w:hAnsi="Segoe UI Symbol"/>
          <w:b/>
          <w:bCs/>
          <w:i w:val="0"/>
          <w:iCs/>
          <w:noProof/>
          <w:color w:val="0070C0"/>
          <w:sz w:val="24"/>
          <w:szCs w:val="24"/>
        </w:rPr>
        <w:t>Performance Security</w:t>
      </w:r>
      <w:bookmarkEnd w:id="82"/>
    </w:p>
    <w:p w14:paraId="167B66B9" w14:textId="4EE31FF8" w:rsidR="00CF3DAF" w:rsidRPr="00D5087F" w:rsidRDefault="00CF3DAF" w:rsidP="0099796A">
      <w:pPr>
        <w:pStyle w:val="S1-subpara"/>
        <w:numPr>
          <w:ilvl w:val="0"/>
          <w:numId w:val="0"/>
        </w:numPr>
        <w:ind w:left="617" w:right="0" w:hanging="617"/>
        <w:rPr>
          <w:rFonts w:ascii="Segoe UI Symbol" w:hAnsi="Segoe UI Symbol"/>
        </w:rPr>
      </w:pPr>
      <w:proofErr w:type="gramStart"/>
      <w:r w:rsidRPr="00D5087F">
        <w:rPr>
          <w:rFonts w:ascii="Segoe UI Symbol" w:hAnsi="Segoe UI Symbol"/>
        </w:rPr>
        <w:t>48.1  Within</w:t>
      </w:r>
      <w:proofErr w:type="gramEnd"/>
      <w:r w:rsidRPr="00D5087F">
        <w:rPr>
          <w:rFonts w:ascii="Segoe UI Symbol" w:hAnsi="Segoe UI Symbol"/>
        </w:rPr>
        <w:t xml:space="preserve"> twenty-eight (28) days of the receipt of the Letter of Acceptance from the Employer, the successful Bidder shall furnish the Performance Security in accordance with the General Conditions GCC 13.3, subject to ITB 38, using for that purpose the Performance Security Form included in Section X, Contract Forms, or another form acceptable to the Employer.  If the Performance Security furnished by the successful Bidder is in the form of a bond, it shall be issued by a bonding or insurance company that has been determined by the successful Bidder to be </w:t>
      </w:r>
      <w:r w:rsidRPr="00D5087F">
        <w:rPr>
          <w:rFonts w:ascii="Segoe UI Symbol" w:hAnsi="Segoe UI Symbol"/>
        </w:rPr>
        <w:lastRenderedPageBreak/>
        <w:t>acceptable to the Employer. A foreign institution providing a bond shall have a correspondent financial institution located in the Employer’s Country, unless the Employer has agreed in writing that a correspondent financial institution is not required.</w:t>
      </w:r>
    </w:p>
    <w:p w14:paraId="17208F71" w14:textId="28296ED1" w:rsidR="00CF3DAF" w:rsidRPr="00D5087F" w:rsidRDefault="00CF3DAF" w:rsidP="0099796A">
      <w:pPr>
        <w:pStyle w:val="S1-subpara"/>
        <w:numPr>
          <w:ilvl w:val="0"/>
          <w:numId w:val="0"/>
        </w:numPr>
        <w:ind w:left="576" w:right="0" w:hanging="576"/>
        <w:rPr>
          <w:rFonts w:ascii="Segoe UI Symbol" w:hAnsi="Segoe UI Symbol"/>
        </w:rPr>
      </w:pPr>
      <w:r w:rsidRPr="00D5087F">
        <w:rPr>
          <w:rFonts w:ascii="Segoe UI Symbol" w:hAnsi="Segoe UI Symbol"/>
        </w:rPr>
        <w:t>48.2 Failure of the successful Bidder to submit the above-mentioned Performance Security or sign the Contract shall constitute sufficient grounds for the annulment of the award and forfeiture of the Bid Security.  In that event the Employer may award the Contract to the Bidder or Bidders offering the next Lowest Evaluated Cost to the Employer as per the bid evaluation and award criteria</w:t>
      </w:r>
      <w:r w:rsidRPr="00D5087F">
        <w:rPr>
          <w:rFonts w:ascii="Segoe UI Symbol" w:hAnsi="Segoe UI Symbol"/>
          <w:color w:val="000000" w:themeColor="text1"/>
        </w:rPr>
        <w:t>.</w:t>
      </w:r>
    </w:p>
    <w:p w14:paraId="572B996C" w14:textId="77777777" w:rsidR="00CF3DAF" w:rsidRPr="00D5087F" w:rsidRDefault="00CF3DAF" w:rsidP="002D6580">
      <w:pPr>
        <w:pStyle w:val="Heading6"/>
        <w:numPr>
          <w:ilvl w:val="0"/>
          <w:numId w:val="131"/>
        </w:numPr>
        <w:ind w:left="426"/>
        <w:rPr>
          <w:rFonts w:ascii="Segoe UI Symbol" w:hAnsi="Segoe UI Symbol"/>
          <w:bCs/>
          <w:noProof/>
          <w:color w:val="0070C0"/>
          <w:szCs w:val="24"/>
        </w:rPr>
      </w:pPr>
      <w:bookmarkStart w:id="83" w:name="_Toc198249761"/>
      <w:r w:rsidRPr="00D5087F">
        <w:rPr>
          <w:rFonts w:ascii="Segoe UI Symbol" w:hAnsi="Segoe UI Symbol"/>
          <w:b/>
          <w:bCs/>
          <w:i w:val="0"/>
          <w:iCs/>
          <w:noProof/>
          <w:color w:val="0070C0"/>
          <w:sz w:val="24"/>
          <w:szCs w:val="24"/>
        </w:rPr>
        <w:t>Procurement Related Complaint</w:t>
      </w:r>
      <w:bookmarkEnd w:id="83"/>
    </w:p>
    <w:p w14:paraId="3EA9A6FE" w14:textId="63386D98" w:rsidR="00CF3DAF" w:rsidRPr="00D5087F" w:rsidRDefault="00CF3DAF" w:rsidP="002D6580">
      <w:pPr>
        <w:pStyle w:val="S1-subpara"/>
        <w:numPr>
          <w:ilvl w:val="1"/>
          <w:numId w:val="131"/>
        </w:numPr>
        <w:ind w:left="567" w:right="0" w:hanging="567"/>
        <w:rPr>
          <w:rFonts w:ascii="Segoe UI Symbol" w:hAnsi="Segoe UI Symbol"/>
        </w:rPr>
      </w:pPr>
      <w:r w:rsidRPr="00D5087F">
        <w:rPr>
          <w:rFonts w:ascii="Segoe UI Symbol" w:hAnsi="Segoe UI Symbol"/>
          <w:color w:val="000000" w:themeColor="text1"/>
        </w:rPr>
        <w:t>The procedures for making a Procurement-related Complaint are as specified in the BDS.</w:t>
      </w:r>
    </w:p>
    <w:p w14:paraId="6D66021A" w14:textId="77777777" w:rsidR="00EB165E" w:rsidRPr="00D5087F" w:rsidRDefault="00EB165E" w:rsidP="001D5093">
      <w:pPr>
        <w:ind w:left="180"/>
        <w:rPr>
          <w:rFonts w:ascii="Segoe UI Symbol" w:hAnsi="Segoe UI Symbol"/>
        </w:rPr>
      </w:pPr>
      <w:bookmarkStart w:id="84" w:name="_Hlt126563253"/>
      <w:bookmarkStart w:id="85" w:name="_Hlt126393978"/>
      <w:bookmarkStart w:id="86" w:name="_Toc438530847"/>
      <w:bookmarkStart w:id="87" w:name="_Toc438532555"/>
      <w:bookmarkStart w:id="88" w:name="_Toc438532557"/>
      <w:bookmarkStart w:id="89" w:name="_Toc438532558"/>
      <w:bookmarkStart w:id="90" w:name="_Toc433185062"/>
      <w:bookmarkStart w:id="91" w:name="_Toc436556100"/>
      <w:bookmarkStart w:id="92" w:name="_Toc438532561"/>
      <w:bookmarkStart w:id="93" w:name="_Toc438532562"/>
      <w:bookmarkStart w:id="94" w:name="_Toc438532563"/>
      <w:bookmarkStart w:id="95" w:name="_Toc438532564"/>
      <w:bookmarkStart w:id="96" w:name="_Toc438532565"/>
      <w:bookmarkStart w:id="97" w:name="_Toc438532567"/>
      <w:bookmarkStart w:id="98" w:name="_Toc437691104"/>
      <w:bookmarkStart w:id="99" w:name="_Toc437948693"/>
      <w:bookmarkStart w:id="100" w:name="_Toc437949834"/>
      <w:bookmarkStart w:id="101" w:name="_Toc438532572"/>
      <w:bookmarkStart w:id="102" w:name="_Toc448131077"/>
      <w:bookmarkStart w:id="103" w:name="_Toc448131762"/>
      <w:bookmarkStart w:id="104" w:name="_Toc433185086"/>
      <w:bookmarkStart w:id="105" w:name="_Toc436556125"/>
      <w:bookmarkStart w:id="106" w:name="_Hlt212280372"/>
      <w:bookmarkStart w:id="107" w:name="_Toc431888660"/>
      <w:bookmarkStart w:id="108" w:name="_Toc431888663"/>
      <w:bookmarkStart w:id="109" w:name="_Toc438532628"/>
      <w:bookmarkStart w:id="110" w:name="_Toc438532639"/>
      <w:bookmarkStart w:id="111" w:name="_Toc438532651"/>
      <w:bookmarkStart w:id="112" w:name="_Toc438532652"/>
      <w:bookmarkStart w:id="113" w:name="_Toc438532653"/>
      <w:bookmarkStart w:id="114" w:name="_Toc431888689"/>
      <w:bookmarkStart w:id="115" w:name="_Toc436556158"/>
      <w:bookmarkStart w:id="116" w:name="_Toc433185123"/>
      <w:bookmarkStart w:id="117" w:name="_Toc436556168"/>
      <w:bookmarkStart w:id="118" w:name="_Toc433185128"/>
      <w:bookmarkStart w:id="119" w:name="_Toc436556173"/>
      <w:bookmarkStart w:id="120" w:name="_Toc433185136"/>
      <w:bookmarkStart w:id="121" w:name="_Toc433185141"/>
      <w:bookmarkStart w:id="122" w:name="_Toc436556181"/>
      <w:bookmarkEnd w:id="22"/>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D6B8E30" w14:textId="77777777" w:rsidR="003A4A92" w:rsidRPr="00D5087F" w:rsidRDefault="003A4A92" w:rsidP="001D5093">
      <w:pPr>
        <w:ind w:left="180"/>
        <w:rPr>
          <w:rFonts w:ascii="Segoe UI Symbol" w:hAnsi="Segoe UI Symbol"/>
        </w:rPr>
        <w:sectPr w:rsidR="003A4A92" w:rsidRPr="00D5087F" w:rsidSect="002A2E66">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oddPage"/>
          <w:pgSz w:w="12240" w:h="15840" w:code="1"/>
          <w:pgMar w:top="1440" w:right="1440" w:bottom="1440" w:left="1440" w:header="720" w:footer="720" w:gutter="0"/>
          <w:pgNumType w:chapStyle="1"/>
          <w:cols w:space="720"/>
          <w:titlePg/>
          <w:docGrid w:linePitch="326"/>
        </w:sectPr>
      </w:pPr>
    </w:p>
    <w:tbl>
      <w:tblPr>
        <w:tblW w:w="9669" w:type="dxa"/>
        <w:tblInd w:w="-4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078"/>
        <w:gridCol w:w="7591"/>
      </w:tblGrid>
      <w:tr w:rsidR="00F612CE" w:rsidRPr="00143E6E" w14:paraId="3053E028" w14:textId="77777777" w:rsidTr="0E417972">
        <w:trPr>
          <w:cantSplit/>
        </w:trPr>
        <w:tc>
          <w:tcPr>
            <w:tcW w:w="9669" w:type="dxa"/>
            <w:gridSpan w:val="2"/>
            <w:tcBorders>
              <w:top w:val="nil"/>
              <w:left w:val="nil"/>
              <w:bottom w:val="single" w:sz="12" w:space="0" w:color="000000" w:themeColor="text1"/>
              <w:right w:val="nil"/>
            </w:tcBorders>
            <w:vAlign w:val="center"/>
          </w:tcPr>
          <w:p w14:paraId="223AB343" w14:textId="77777777" w:rsidR="005F33A7" w:rsidRPr="00D5087F" w:rsidRDefault="005F33A7" w:rsidP="001D5093">
            <w:pPr>
              <w:pStyle w:val="SectionHeadings"/>
              <w:rPr>
                <w:rFonts w:ascii="Segoe UI Symbol" w:hAnsi="Segoe UI Symbol"/>
              </w:rPr>
            </w:pPr>
            <w:bookmarkStart w:id="123" w:name="_Hlt41969006"/>
            <w:bookmarkStart w:id="124" w:name="_Hlt201635998"/>
            <w:bookmarkStart w:id="125" w:name="_Hlt211754634"/>
            <w:bookmarkStart w:id="126" w:name="_Toc438366665"/>
            <w:bookmarkStart w:id="127" w:name="_Toc41971239"/>
            <w:bookmarkStart w:id="128" w:name="_Toc125954059"/>
            <w:bookmarkStart w:id="129" w:name="_Toc197840915"/>
            <w:bookmarkEnd w:id="123"/>
            <w:bookmarkEnd w:id="124"/>
            <w:bookmarkEnd w:id="125"/>
            <w:r w:rsidRPr="00D5087F">
              <w:rPr>
                <w:rFonts w:ascii="Segoe UI Symbol" w:hAnsi="Segoe UI Symbol"/>
              </w:rPr>
              <w:lastRenderedPageBreak/>
              <w:t>Section</w:t>
            </w:r>
            <w:r w:rsidR="007E703B" w:rsidRPr="00D5087F">
              <w:rPr>
                <w:rFonts w:ascii="Segoe UI Symbol" w:hAnsi="Segoe UI Symbol"/>
              </w:rPr>
              <w:t xml:space="preserve"> </w:t>
            </w:r>
            <w:r w:rsidR="00FD1636" w:rsidRPr="00D5087F">
              <w:rPr>
                <w:rFonts w:ascii="Segoe UI Symbol" w:hAnsi="Segoe UI Symbol"/>
              </w:rPr>
              <w:t>II</w:t>
            </w:r>
            <w:r w:rsidR="007E703B" w:rsidRPr="00D5087F">
              <w:rPr>
                <w:rFonts w:ascii="Segoe UI Symbol" w:hAnsi="Segoe UI Symbol"/>
              </w:rPr>
              <w:t xml:space="preserve"> </w:t>
            </w:r>
            <w:r w:rsidR="00FD1636"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Data</w:t>
            </w:r>
            <w:r w:rsidR="007E703B" w:rsidRPr="00D5087F">
              <w:rPr>
                <w:rFonts w:ascii="Segoe UI Symbol" w:hAnsi="Segoe UI Symbol"/>
              </w:rPr>
              <w:t xml:space="preserve"> </w:t>
            </w:r>
            <w:r w:rsidRPr="00D5087F">
              <w:rPr>
                <w:rFonts w:ascii="Segoe UI Symbol" w:hAnsi="Segoe UI Symbol"/>
              </w:rPr>
              <w:t>Sheet</w:t>
            </w:r>
            <w:bookmarkEnd w:id="126"/>
            <w:bookmarkEnd w:id="127"/>
            <w:bookmarkEnd w:id="128"/>
            <w:bookmarkEnd w:id="129"/>
          </w:p>
          <w:p w14:paraId="40FBD380" w14:textId="77777777" w:rsidR="008712E2" w:rsidRPr="00D5087F" w:rsidRDefault="008712E2" w:rsidP="001D5093">
            <w:pPr>
              <w:rPr>
                <w:rFonts w:ascii="Segoe UI Symbol" w:hAnsi="Segoe UI Symbol"/>
              </w:rPr>
            </w:pPr>
            <w:bookmarkStart w:id="130" w:name="_Toc435536130"/>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specific</w:t>
            </w:r>
            <w:r w:rsidR="007E703B" w:rsidRPr="00D5087F">
              <w:rPr>
                <w:rFonts w:ascii="Segoe UI Symbol" w:hAnsi="Segoe UI Symbol"/>
              </w:rPr>
              <w:t xml:space="preserve"> </w:t>
            </w:r>
            <w:r w:rsidRPr="00D5087F">
              <w:rPr>
                <w:rFonts w:ascii="Segoe UI Symbol" w:hAnsi="Segoe UI Symbol"/>
              </w:rPr>
              <w:t>data</w:t>
            </w:r>
            <w:r w:rsidR="007E703B" w:rsidRPr="00D5087F">
              <w:rPr>
                <w:rFonts w:ascii="Segoe UI Symbol" w:hAnsi="Segoe UI Symbol"/>
              </w:rPr>
              <w:t xml:space="preserve"> </w:t>
            </w:r>
            <w:r w:rsidR="006A7A5A" w:rsidRPr="00D5087F">
              <w:rPr>
                <w:rFonts w:ascii="Segoe UI Symbol" w:hAnsi="Segoe UI Symbol"/>
              </w:rPr>
              <w:t>for</w:t>
            </w:r>
            <w:r w:rsidR="007E703B" w:rsidRPr="00D5087F">
              <w:rPr>
                <w:rFonts w:ascii="Segoe UI Symbol" w:hAnsi="Segoe UI Symbol"/>
              </w:rPr>
              <w:t xml:space="preserve"> </w:t>
            </w:r>
            <w:r w:rsidR="006A7A5A" w:rsidRPr="00D5087F">
              <w:rPr>
                <w:rFonts w:ascii="Segoe UI Symbol" w:hAnsi="Segoe UI Symbol"/>
              </w:rPr>
              <w:t>the</w:t>
            </w:r>
            <w:r w:rsidR="007E703B" w:rsidRPr="00D5087F">
              <w:rPr>
                <w:rFonts w:ascii="Segoe UI Symbol" w:hAnsi="Segoe UI Symbol"/>
              </w:rPr>
              <w:t xml:space="preserve"> </w:t>
            </w:r>
            <w:r w:rsidR="006A7A5A" w:rsidRPr="00D5087F">
              <w:rPr>
                <w:rFonts w:ascii="Segoe UI Symbol" w:hAnsi="Segoe UI Symbol"/>
              </w:rPr>
              <w:t>Facilities</w:t>
            </w:r>
            <w:r w:rsidR="007E703B" w:rsidRPr="00D5087F">
              <w:rPr>
                <w:rFonts w:ascii="Segoe UI Symbol" w:hAnsi="Segoe UI Symbol"/>
              </w:rPr>
              <w:t xml:space="preserve"> </w:t>
            </w:r>
            <w:r w:rsidR="006A7A5A" w:rsidRPr="00D5087F">
              <w:rPr>
                <w:rFonts w:ascii="Segoe UI Symbol" w:hAnsi="Segoe UI Symbol"/>
              </w:rPr>
              <w:t>to</w:t>
            </w:r>
            <w:r w:rsidR="007E703B" w:rsidRPr="00D5087F">
              <w:rPr>
                <w:rFonts w:ascii="Segoe UI Symbol" w:hAnsi="Segoe UI Symbol"/>
              </w:rPr>
              <w:t xml:space="preserve"> </w:t>
            </w:r>
            <w:r w:rsidR="006A7A5A" w:rsidRPr="00D5087F">
              <w:rPr>
                <w:rFonts w:ascii="Segoe UI Symbol" w:hAnsi="Segoe UI Symbol"/>
              </w:rPr>
              <w:t>be</w:t>
            </w:r>
            <w:r w:rsidR="007E703B" w:rsidRPr="00D5087F">
              <w:rPr>
                <w:rFonts w:ascii="Segoe UI Symbol" w:hAnsi="Segoe UI Symbol"/>
              </w:rPr>
              <w:t xml:space="preserve"> </w:t>
            </w:r>
            <w:proofErr w:type="gramStart"/>
            <w:r w:rsidR="006A7A5A" w:rsidRPr="00D5087F">
              <w:rPr>
                <w:rFonts w:ascii="Segoe UI Symbol" w:hAnsi="Segoe UI Symbol"/>
              </w:rPr>
              <w:t>procured</w:t>
            </w:r>
            <w:proofErr w:type="gramEnd"/>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complement,</w:t>
            </w:r>
            <w:r w:rsidR="007E703B" w:rsidRPr="00D5087F">
              <w:rPr>
                <w:rFonts w:ascii="Segoe UI Symbol" w:hAnsi="Segoe UI Symbol"/>
              </w:rPr>
              <w:t xml:space="preserve"> </w:t>
            </w:r>
            <w:r w:rsidRPr="00D5087F">
              <w:rPr>
                <w:rFonts w:ascii="Segoe UI Symbol" w:hAnsi="Segoe UI Symbol"/>
              </w:rPr>
              <w:t>supplement,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amend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Instructions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(ITB).</w:t>
            </w:r>
            <w:r w:rsidR="007E703B" w:rsidRPr="00D5087F">
              <w:rPr>
                <w:rFonts w:ascii="Segoe UI Symbol" w:hAnsi="Segoe UI Symbol"/>
              </w:rPr>
              <w:t xml:space="preserve"> </w:t>
            </w:r>
            <w:r w:rsidRPr="00D5087F">
              <w:rPr>
                <w:rFonts w:ascii="Segoe UI Symbol" w:hAnsi="Segoe UI Symbol"/>
              </w:rPr>
              <w:t>Whenever</w:t>
            </w:r>
            <w:r w:rsidR="007E703B" w:rsidRPr="00D5087F">
              <w:rPr>
                <w:rFonts w:ascii="Segoe UI Symbol" w:hAnsi="Segoe UI Symbol"/>
              </w:rPr>
              <w:t xml:space="preserve"> </w:t>
            </w:r>
            <w:r w:rsidRPr="00D5087F">
              <w:rPr>
                <w:rFonts w:ascii="Segoe UI Symbol" w:hAnsi="Segoe UI Symbol"/>
              </w:rPr>
              <w:t>there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conflict,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prevail</w:t>
            </w:r>
            <w:r w:rsidR="007E703B" w:rsidRPr="00D5087F">
              <w:rPr>
                <w:rFonts w:ascii="Segoe UI Symbol" w:hAnsi="Segoe UI Symbol"/>
              </w:rPr>
              <w:t xml:space="preserve"> </w:t>
            </w:r>
            <w:r w:rsidRPr="00D5087F">
              <w:rPr>
                <w:rFonts w:ascii="Segoe UI Symbol" w:hAnsi="Segoe UI Symbol"/>
              </w:rPr>
              <w:t>over</w:t>
            </w:r>
            <w:r w:rsidR="007E703B" w:rsidRPr="00D5087F">
              <w:rPr>
                <w:rFonts w:ascii="Segoe UI Symbol" w:hAnsi="Segoe UI Symbol"/>
              </w:rPr>
              <w:t xml:space="preserve"> </w:t>
            </w:r>
            <w:r w:rsidRPr="00D5087F">
              <w:rPr>
                <w:rFonts w:ascii="Segoe UI Symbol" w:hAnsi="Segoe UI Symbol"/>
              </w:rPr>
              <w:t>those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ITB.</w:t>
            </w:r>
            <w:bookmarkEnd w:id="130"/>
          </w:p>
          <w:p w14:paraId="27D4F8A7" w14:textId="77777777" w:rsidR="008712E2" w:rsidRPr="00D5087F" w:rsidRDefault="008712E2" w:rsidP="00437EBC">
            <w:pPr>
              <w:rPr>
                <w:rFonts w:ascii="Segoe UI Symbol" w:hAnsi="Segoe UI Symbol"/>
                <w:i/>
              </w:rPr>
            </w:pPr>
          </w:p>
        </w:tc>
      </w:tr>
      <w:tr w:rsidR="00F612CE" w:rsidRPr="00143E6E" w14:paraId="39D4367B" w14:textId="77777777" w:rsidTr="0E417972">
        <w:trPr>
          <w:cantSplit/>
        </w:trPr>
        <w:tc>
          <w:tcPr>
            <w:tcW w:w="9669" w:type="dxa"/>
            <w:gridSpan w:val="2"/>
            <w:tcBorders>
              <w:top w:val="single" w:sz="12" w:space="0" w:color="000000" w:themeColor="text1"/>
              <w:bottom w:val="single" w:sz="12" w:space="0" w:color="000000" w:themeColor="text1"/>
            </w:tcBorders>
            <w:shd w:val="clear" w:color="auto" w:fill="8EAADB" w:themeFill="accent5" w:themeFillTint="99"/>
            <w:vAlign w:val="center"/>
          </w:tcPr>
          <w:p w14:paraId="1CCB2EEF" w14:textId="77777777" w:rsidR="005F33A7" w:rsidRPr="00D5087F" w:rsidRDefault="005F33A7" w:rsidP="00BA64B2">
            <w:pPr>
              <w:spacing w:before="120" w:after="120"/>
              <w:jc w:val="center"/>
              <w:rPr>
                <w:rFonts w:ascii="Segoe UI Symbol" w:hAnsi="Segoe UI Symbol"/>
                <w:b/>
                <w:sz w:val="28"/>
              </w:rPr>
            </w:pPr>
            <w:r w:rsidRPr="00D5087F">
              <w:rPr>
                <w:rFonts w:ascii="Segoe UI Symbol" w:hAnsi="Segoe UI Symbol"/>
                <w:b/>
                <w:sz w:val="28"/>
              </w:rPr>
              <w:t>A.</w:t>
            </w:r>
            <w:r w:rsidR="007E703B" w:rsidRPr="00D5087F">
              <w:rPr>
                <w:rFonts w:ascii="Segoe UI Symbol" w:hAnsi="Segoe UI Symbol"/>
                <w:b/>
                <w:sz w:val="28"/>
              </w:rPr>
              <w:t xml:space="preserve">  </w:t>
            </w:r>
            <w:r w:rsidR="00301416" w:rsidRPr="00D5087F">
              <w:rPr>
                <w:rFonts w:ascii="Segoe UI Symbol" w:hAnsi="Segoe UI Symbol"/>
                <w:b/>
                <w:sz w:val="28"/>
              </w:rPr>
              <w:t>General</w:t>
            </w:r>
          </w:p>
        </w:tc>
      </w:tr>
      <w:tr w:rsidR="00F612CE" w:rsidRPr="00143E6E" w14:paraId="21988D89" w14:textId="77777777" w:rsidTr="0E417972">
        <w:trPr>
          <w:cantSplit/>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1D3AD43E" w14:textId="77777777" w:rsidR="005F33A7" w:rsidRPr="00D5087F" w:rsidRDefault="005F33A7" w:rsidP="00BA64B2">
            <w:pPr>
              <w:spacing w:before="120" w:after="120"/>
              <w:rPr>
                <w:rFonts w:ascii="Segoe UI Symbol" w:hAnsi="Segoe UI Symbol"/>
                <w:b/>
              </w:rPr>
            </w:pPr>
            <w:r w:rsidRPr="00D5087F">
              <w:rPr>
                <w:rFonts w:ascii="Segoe UI Symbol" w:hAnsi="Segoe UI Symbol"/>
                <w:b/>
              </w:rPr>
              <w:t>ITB</w:t>
            </w:r>
            <w:r w:rsidR="007E703B" w:rsidRPr="00D5087F">
              <w:rPr>
                <w:rFonts w:ascii="Segoe UI Symbol" w:hAnsi="Segoe UI Symbol"/>
                <w:b/>
              </w:rPr>
              <w:t xml:space="preserve"> </w:t>
            </w:r>
            <w:r w:rsidRPr="00D5087F">
              <w:rPr>
                <w:rFonts w:ascii="Segoe UI Symbol" w:hAnsi="Segoe UI Symbol"/>
                <w:b/>
              </w:rPr>
              <w:t>1.1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74ED13E7" w14:textId="3C8A0C42" w:rsidR="005F33A7" w:rsidRPr="00D5087F" w:rsidRDefault="005F33A7" w:rsidP="00BA64B2">
            <w:pPr>
              <w:tabs>
                <w:tab w:val="right" w:pos="7272"/>
              </w:tabs>
              <w:spacing w:before="120" w:after="120"/>
              <w:rPr>
                <w:rFonts w:ascii="Segoe UI Symbol" w:hAnsi="Segoe UI Symbol"/>
                <w:u w:val="single"/>
              </w:rPr>
            </w:pPr>
            <w:r w:rsidRPr="00D5087F">
              <w:rPr>
                <w:rFonts w:ascii="Segoe UI Symbol" w:hAnsi="Segoe UI Symbol"/>
              </w:rPr>
              <w:t>The</w:t>
            </w:r>
            <w:r w:rsidR="007E703B" w:rsidRPr="00D5087F">
              <w:rPr>
                <w:rFonts w:ascii="Segoe UI Symbol" w:hAnsi="Segoe UI Symbol"/>
              </w:rPr>
              <w:t xml:space="preserve"> </w:t>
            </w:r>
            <w:r w:rsidR="00FE458E"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BC22EF" w:rsidRPr="00D5087F">
              <w:rPr>
                <w:rFonts w:ascii="Segoe UI Symbol" w:hAnsi="Segoe UI Symbol"/>
              </w:rPr>
              <w:t>Invitation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Bids</w:t>
            </w:r>
            <w:r w:rsidR="007E703B" w:rsidRPr="00D5087F">
              <w:rPr>
                <w:rFonts w:ascii="Segoe UI Symbol" w:hAnsi="Segoe UI Symbol"/>
              </w:rPr>
              <w:t xml:space="preserve"> </w:t>
            </w:r>
            <w:r w:rsidR="00FE458E" w:rsidRPr="00D5087F">
              <w:rPr>
                <w:rFonts w:ascii="Segoe UI Symbol" w:hAnsi="Segoe UI Symbol"/>
              </w:rPr>
              <w:t>(</w:t>
            </w:r>
            <w:r w:rsidR="00BC22EF" w:rsidRPr="00D5087F">
              <w:rPr>
                <w:rFonts w:ascii="Segoe UI Symbol" w:hAnsi="Segoe UI Symbol"/>
              </w:rPr>
              <w:t>IFB</w:t>
            </w:r>
            <w:r w:rsidR="00FE458E"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00437EBC">
              <w:rPr>
                <w:rFonts w:ascii="Segoe UI Symbol" w:hAnsi="Segoe UI Symbol"/>
                <w:b/>
                <w:i/>
                <w:color w:val="0070C0"/>
              </w:rPr>
              <w:t xml:space="preserve">KETRACO/PT/001/2024-Lot </w:t>
            </w:r>
            <w:r w:rsidR="0030390E">
              <w:rPr>
                <w:rFonts w:ascii="Segoe UI Symbol" w:hAnsi="Segoe UI Symbol"/>
                <w:b/>
                <w:i/>
                <w:color w:val="0070C0"/>
              </w:rPr>
              <w:t>5</w:t>
            </w:r>
          </w:p>
          <w:p w14:paraId="46218CC3" w14:textId="30F9C9C9" w:rsidR="00BA64B2" w:rsidRPr="00D5087F" w:rsidRDefault="00BA64B2" w:rsidP="00BA64B2">
            <w:pPr>
              <w:tabs>
                <w:tab w:val="right" w:pos="7272"/>
              </w:tabs>
              <w:spacing w:before="120" w:after="120"/>
              <w:rPr>
                <w:rFonts w:ascii="Segoe UI Symbol" w:hAnsi="Segoe UI Symbol"/>
                <w:u w:val="single"/>
              </w:rPr>
            </w:pPr>
            <w:r w:rsidRPr="00D5087F">
              <w:rPr>
                <w:rFonts w:ascii="Segoe UI Symbol" w:hAnsi="Segoe UI Symbol"/>
              </w:rPr>
              <w:t xml:space="preserve">The Employer is: </w:t>
            </w:r>
            <w:r w:rsidR="00437EBC" w:rsidRPr="00437EBC">
              <w:rPr>
                <w:rFonts w:ascii="Segoe UI Symbol" w:hAnsi="Segoe UI Symbol"/>
                <w:b/>
                <w:i/>
                <w:color w:val="0070C0"/>
              </w:rPr>
              <w:t>Kenya Electricity Transmission Company Limited (KETRACO)</w:t>
            </w:r>
          </w:p>
          <w:p w14:paraId="1021FAD2" w14:textId="233BEB09" w:rsidR="00BA64B2" w:rsidRPr="00D5087F" w:rsidRDefault="0E417972" w:rsidP="0E417972">
            <w:pPr>
              <w:tabs>
                <w:tab w:val="right" w:pos="7272"/>
              </w:tabs>
              <w:spacing w:before="120" w:after="120"/>
              <w:rPr>
                <w:rFonts w:ascii="Segoe UI Symbol" w:hAnsi="Segoe UI Symbol"/>
                <w:b/>
                <w:bCs/>
                <w:i/>
                <w:iCs/>
                <w:color w:val="0070C0"/>
              </w:rPr>
            </w:pPr>
            <w:r w:rsidRPr="0E417972">
              <w:rPr>
                <w:rFonts w:ascii="Segoe UI Symbol" w:hAnsi="Segoe UI Symbol"/>
              </w:rPr>
              <w:t xml:space="preserve">The name of the IFB </w:t>
            </w:r>
            <w:proofErr w:type="gramStart"/>
            <w:r w:rsidRPr="0E417972">
              <w:rPr>
                <w:rFonts w:ascii="Segoe UI Symbol" w:hAnsi="Segoe UI Symbol"/>
              </w:rPr>
              <w:t>is:</w:t>
            </w:r>
            <w:proofErr w:type="gramEnd"/>
            <w:r w:rsidRPr="0E417972">
              <w:rPr>
                <w:rFonts w:ascii="Segoe UI Symbol" w:hAnsi="Segoe UI Symbol"/>
              </w:rPr>
              <w:t xml:space="preserve"> </w:t>
            </w:r>
            <w:r w:rsidRPr="0E417972">
              <w:rPr>
                <w:rFonts w:ascii="Segoe UI Symbol" w:hAnsi="Segoe UI Symbol"/>
                <w:b/>
                <w:bCs/>
                <w:i/>
                <w:iCs/>
                <w:color w:val="0070C0"/>
              </w:rPr>
              <w:t>Design, Supply, and Installation Services for Extension of Existing 132/33 kV Kabarnet and Rumuruti Substations Extension</w:t>
            </w:r>
          </w:p>
          <w:p w14:paraId="255DEBE6" w14:textId="0108BC96" w:rsidR="0047394C" w:rsidRDefault="00774741" w:rsidP="3BEF314B">
            <w:pPr>
              <w:tabs>
                <w:tab w:val="right" w:pos="7272"/>
              </w:tabs>
              <w:spacing w:before="120" w:after="120"/>
              <w:rPr>
                <w:rFonts w:ascii="Segoe UI Symbol" w:hAnsi="Segoe UI Symbol"/>
                <w:b/>
                <w:bCs/>
                <w:i/>
                <w:iCs/>
                <w:color w:val="0070C0"/>
              </w:rPr>
            </w:pPr>
            <w:r w:rsidRPr="3BEF314B">
              <w:rPr>
                <w:rFonts w:ascii="Segoe UI Symbol" w:hAnsi="Segoe UI Symbol"/>
                <w:color w:val="000000" w:themeColor="text1"/>
              </w:rPr>
              <w:t xml:space="preserve">Name of the Plant and Installation: </w:t>
            </w:r>
            <w:r w:rsidR="0047394C" w:rsidRPr="3BEF314B">
              <w:rPr>
                <w:rFonts w:ascii="Segoe UI Symbol" w:hAnsi="Segoe UI Symbol"/>
                <w:b/>
                <w:bCs/>
                <w:i/>
                <w:iCs/>
                <w:color w:val="0070C0"/>
              </w:rPr>
              <w:t>Extension of Existing 132</w:t>
            </w:r>
            <w:r w:rsidR="00AF69A6" w:rsidRPr="3BEF314B">
              <w:rPr>
                <w:rFonts w:ascii="Segoe UI Symbol" w:hAnsi="Segoe UI Symbol"/>
                <w:b/>
                <w:bCs/>
                <w:i/>
                <w:iCs/>
                <w:color w:val="0070C0"/>
              </w:rPr>
              <w:t>/33</w:t>
            </w:r>
            <w:r w:rsidR="0047394C" w:rsidRPr="3BEF314B">
              <w:rPr>
                <w:rFonts w:ascii="Segoe UI Symbol" w:hAnsi="Segoe UI Symbol"/>
                <w:b/>
                <w:bCs/>
                <w:i/>
                <w:iCs/>
                <w:color w:val="0070C0"/>
              </w:rPr>
              <w:t xml:space="preserve"> kV Kabarnet</w:t>
            </w:r>
            <w:r w:rsidR="5B8450C7" w:rsidRPr="3BEF314B">
              <w:rPr>
                <w:rFonts w:ascii="Segoe UI Symbol" w:hAnsi="Segoe UI Symbol"/>
                <w:b/>
                <w:bCs/>
                <w:i/>
                <w:iCs/>
                <w:color w:val="0070C0"/>
              </w:rPr>
              <w:t xml:space="preserve"> and </w:t>
            </w:r>
            <w:r w:rsidR="0047394C" w:rsidRPr="3BEF314B">
              <w:rPr>
                <w:rFonts w:ascii="Segoe UI Symbol" w:hAnsi="Segoe UI Symbol"/>
                <w:b/>
                <w:bCs/>
                <w:i/>
                <w:iCs/>
                <w:color w:val="0070C0"/>
              </w:rPr>
              <w:t>Rumuruti Substations</w:t>
            </w:r>
          </w:p>
          <w:p w14:paraId="210395DA" w14:textId="2CDE0629" w:rsidR="001051AC" w:rsidRPr="001051AC" w:rsidRDefault="00BA64B2" w:rsidP="0047394C">
            <w:pPr>
              <w:tabs>
                <w:tab w:val="right" w:pos="7272"/>
              </w:tabs>
              <w:spacing w:before="120" w:after="120"/>
              <w:rPr>
                <w:rFonts w:ascii="Segoe UI Symbol" w:hAnsi="Segoe UI Symbol"/>
              </w:rPr>
            </w:pPr>
            <w:r w:rsidRPr="3BEF314B">
              <w:rPr>
                <w:rFonts w:ascii="Segoe UI Symbol" w:hAnsi="Segoe UI Symbol"/>
              </w:rPr>
              <w:t>The number and identification of lots (contracts)</w:t>
            </w:r>
            <w:r w:rsidR="000C3362" w:rsidRPr="3BEF314B">
              <w:rPr>
                <w:rFonts w:ascii="Segoe UI Symbol" w:hAnsi="Segoe UI Symbol"/>
              </w:rPr>
              <w:t xml:space="preserve"> </w:t>
            </w:r>
            <w:r w:rsidRPr="3BEF314B">
              <w:rPr>
                <w:rFonts w:ascii="Segoe UI Symbol" w:hAnsi="Segoe UI Symbol"/>
              </w:rPr>
              <w:t xml:space="preserve">comprising this </w:t>
            </w:r>
            <w:r w:rsidR="00BC22EF" w:rsidRPr="3BEF314B">
              <w:rPr>
                <w:rFonts w:ascii="Segoe UI Symbol" w:hAnsi="Segoe UI Symbol"/>
              </w:rPr>
              <w:t>IFB</w:t>
            </w:r>
            <w:r w:rsidRPr="3BEF314B">
              <w:rPr>
                <w:rFonts w:ascii="Segoe UI Symbol" w:hAnsi="Segoe UI Symbol"/>
              </w:rPr>
              <w:t xml:space="preserve"> </w:t>
            </w:r>
            <w:proofErr w:type="gramStart"/>
            <w:r w:rsidRPr="3BEF314B">
              <w:rPr>
                <w:rFonts w:ascii="Segoe UI Symbol" w:hAnsi="Segoe UI Symbol"/>
              </w:rPr>
              <w:t>is:</w:t>
            </w:r>
            <w:proofErr w:type="gramEnd"/>
            <w:r w:rsidR="00D54B6A" w:rsidRPr="3BEF314B">
              <w:rPr>
                <w:rFonts w:ascii="Segoe UI Symbol" w:hAnsi="Segoe UI Symbol"/>
              </w:rPr>
              <w:t xml:space="preserve"> </w:t>
            </w:r>
            <w:r w:rsidR="00437EBC" w:rsidRPr="3BEF314B">
              <w:rPr>
                <w:rFonts w:ascii="Segoe UI Symbol" w:hAnsi="Segoe UI Symbol"/>
                <w:b/>
                <w:bCs/>
                <w:i/>
                <w:iCs/>
                <w:color w:val="0070C0"/>
              </w:rPr>
              <w:t xml:space="preserve">Lot </w:t>
            </w:r>
            <w:r w:rsidR="00A708D8" w:rsidRPr="3BEF314B">
              <w:rPr>
                <w:rFonts w:ascii="Segoe UI Symbol" w:hAnsi="Segoe UI Symbol"/>
                <w:b/>
                <w:bCs/>
                <w:i/>
                <w:iCs/>
                <w:color w:val="0070C0"/>
              </w:rPr>
              <w:t>5</w:t>
            </w:r>
            <w:r w:rsidR="00437EBC" w:rsidRPr="3BEF314B">
              <w:rPr>
                <w:rFonts w:ascii="Segoe UI Symbol" w:hAnsi="Segoe UI Symbol"/>
                <w:b/>
                <w:bCs/>
                <w:i/>
                <w:iCs/>
                <w:color w:val="0070C0"/>
              </w:rPr>
              <w:t xml:space="preserve">: </w:t>
            </w:r>
            <w:r w:rsidR="00A708D8" w:rsidRPr="3BEF314B">
              <w:rPr>
                <w:rFonts w:ascii="Segoe UI Symbol" w:hAnsi="Segoe UI Symbol"/>
                <w:b/>
                <w:bCs/>
                <w:i/>
                <w:iCs/>
                <w:color w:val="0070C0"/>
              </w:rPr>
              <w:t>Extension of Existing 132</w:t>
            </w:r>
            <w:r w:rsidR="00AF69A6" w:rsidRPr="3BEF314B">
              <w:rPr>
                <w:rFonts w:ascii="Segoe UI Symbol" w:hAnsi="Segoe UI Symbol"/>
                <w:b/>
                <w:bCs/>
                <w:i/>
                <w:iCs/>
                <w:color w:val="0070C0"/>
              </w:rPr>
              <w:t>/33</w:t>
            </w:r>
            <w:r w:rsidR="00A708D8" w:rsidRPr="3BEF314B">
              <w:rPr>
                <w:rFonts w:ascii="Segoe UI Symbol" w:hAnsi="Segoe UI Symbol"/>
                <w:b/>
                <w:bCs/>
                <w:i/>
                <w:iCs/>
                <w:color w:val="0070C0"/>
              </w:rPr>
              <w:t xml:space="preserve"> kV Kabarnet</w:t>
            </w:r>
            <w:r w:rsidR="16309846" w:rsidRPr="3BEF314B">
              <w:rPr>
                <w:rFonts w:ascii="Segoe UI Symbol" w:hAnsi="Segoe UI Symbol"/>
                <w:b/>
                <w:bCs/>
                <w:i/>
                <w:iCs/>
                <w:color w:val="0070C0"/>
              </w:rPr>
              <w:t xml:space="preserve"> and </w:t>
            </w:r>
            <w:r w:rsidR="00A708D8" w:rsidRPr="3BEF314B">
              <w:rPr>
                <w:rFonts w:ascii="Segoe UI Symbol" w:hAnsi="Segoe UI Symbol"/>
                <w:b/>
                <w:bCs/>
                <w:i/>
                <w:iCs/>
                <w:color w:val="0070C0"/>
              </w:rPr>
              <w:t>Rumuruti Substations</w:t>
            </w:r>
            <w:r>
              <w:tab/>
            </w:r>
          </w:p>
        </w:tc>
      </w:tr>
      <w:tr w:rsidR="00F74EED" w:rsidRPr="00143E6E" w14:paraId="4D8E470B" w14:textId="77777777" w:rsidTr="0E417972">
        <w:trPr>
          <w:cantSplit/>
        </w:trPr>
        <w:tc>
          <w:tcPr>
            <w:tcW w:w="207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0AC70FEC" w14:textId="77777777" w:rsidR="00F74EED" w:rsidRPr="00D5087F" w:rsidRDefault="00F74EED" w:rsidP="00BA64B2">
            <w:pPr>
              <w:spacing w:before="120" w:after="120"/>
              <w:rPr>
                <w:rFonts w:ascii="Segoe UI Symbol" w:hAnsi="Segoe UI Symbol"/>
                <w:b/>
              </w:rPr>
            </w:pPr>
            <w:r w:rsidRPr="00D5087F">
              <w:rPr>
                <w:rFonts w:ascii="Segoe UI Symbol" w:hAnsi="Segoe UI Symbol"/>
                <w:b/>
                <w:color w:val="000000" w:themeColor="text1"/>
              </w:rPr>
              <w:t>ITB</w:t>
            </w:r>
            <w:r w:rsidR="007E703B" w:rsidRPr="00D5087F">
              <w:rPr>
                <w:rFonts w:ascii="Segoe UI Symbol" w:hAnsi="Segoe UI Symbol"/>
                <w:b/>
                <w:color w:val="000000" w:themeColor="text1"/>
              </w:rPr>
              <w:t xml:space="preserve"> </w:t>
            </w:r>
            <w:r w:rsidRPr="00D5087F">
              <w:rPr>
                <w:rFonts w:ascii="Segoe UI Symbol" w:hAnsi="Segoe UI Symbol"/>
                <w:b/>
                <w:color w:val="000000" w:themeColor="text1"/>
              </w:rPr>
              <w:t>2.1</w:t>
            </w:r>
          </w:p>
        </w:tc>
        <w:tc>
          <w:tcPr>
            <w:tcW w:w="759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1BA985E" w14:textId="4C5CD5FB" w:rsidR="00F74EED" w:rsidRPr="00D5087F" w:rsidRDefault="00F74EED" w:rsidP="00BA64B2">
            <w:pPr>
              <w:tabs>
                <w:tab w:val="right" w:pos="7272"/>
              </w:tabs>
              <w:spacing w:before="120" w:after="120"/>
              <w:rPr>
                <w:rFonts w:ascii="Segoe UI Symbol" w:hAnsi="Segoe UI Symbol"/>
                <w:color w:val="000000" w:themeColor="text1"/>
                <w:u w:val="single"/>
              </w:rPr>
            </w:pPr>
            <w:r w:rsidRPr="00D5087F">
              <w:rPr>
                <w:rFonts w:ascii="Segoe UI Symbol" w:hAnsi="Segoe UI Symbol"/>
                <w:color w:val="000000" w:themeColor="text1"/>
              </w:rPr>
              <w:t>The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Borrower</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is:</w:t>
            </w:r>
            <w:r w:rsidR="007E703B" w:rsidRPr="00D5087F">
              <w:rPr>
                <w:rFonts w:ascii="Segoe UI Symbol" w:hAnsi="Segoe UI Symbol"/>
                <w:color w:val="000000" w:themeColor="text1"/>
              </w:rPr>
              <w:t xml:space="preserve"> </w:t>
            </w:r>
            <w:r w:rsidR="00437EBC" w:rsidRPr="00437EBC">
              <w:rPr>
                <w:rFonts w:ascii="Segoe UI Symbol" w:hAnsi="Segoe UI Symbol"/>
                <w:b/>
                <w:i/>
                <w:color w:val="0070C0"/>
              </w:rPr>
              <w:t>The Government of Kenya</w:t>
            </w:r>
            <w:r w:rsidR="00761B26">
              <w:rPr>
                <w:rFonts w:ascii="Segoe UI Symbol" w:hAnsi="Segoe UI Symbol"/>
                <w:b/>
                <w:i/>
                <w:color w:val="0070C0"/>
              </w:rPr>
              <w:t xml:space="preserve"> with Kenya Electricity Transmission Company Ltd as the Implementing Agency.</w:t>
            </w:r>
          </w:p>
          <w:p w14:paraId="3E741A80" w14:textId="082871FF" w:rsidR="000C11CA" w:rsidRPr="00D5087F" w:rsidRDefault="000C11CA" w:rsidP="00BA64B2">
            <w:pPr>
              <w:tabs>
                <w:tab w:val="right" w:pos="7272"/>
              </w:tabs>
              <w:spacing w:before="120" w:after="120"/>
              <w:rPr>
                <w:rFonts w:ascii="Segoe UI Symbol" w:hAnsi="Segoe UI Symbol"/>
                <w:b/>
                <w:i/>
                <w:noProof/>
                <w:color w:val="0070C0"/>
              </w:rPr>
            </w:pPr>
            <w:r w:rsidRPr="00D5087F">
              <w:rPr>
                <w:rFonts w:ascii="Segoe UI Symbol" w:hAnsi="Segoe UI Symbol"/>
                <w:noProof/>
              </w:rPr>
              <w:t>The amount of the financing is:</w:t>
            </w:r>
            <w:r w:rsidRPr="00D5087F">
              <w:rPr>
                <w:rFonts w:ascii="Segoe UI Symbol" w:hAnsi="Segoe UI Symbol"/>
                <w:b/>
                <w:noProof/>
              </w:rPr>
              <w:t xml:space="preserve"> </w:t>
            </w:r>
            <w:r w:rsidR="00437EBC" w:rsidRPr="00661BCF">
              <w:rPr>
                <w:rFonts w:ascii="Segoe UI Symbol" w:hAnsi="Segoe UI Symbol"/>
                <w:b/>
                <w:i/>
                <w:noProof/>
                <w:color w:val="0070C0"/>
              </w:rPr>
              <w:t>USD 57</w:t>
            </w:r>
            <w:r w:rsidR="00661BCF" w:rsidRPr="00661BCF">
              <w:rPr>
                <w:rFonts w:ascii="Segoe UI Symbol" w:hAnsi="Segoe UI Symbol"/>
                <w:b/>
                <w:i/>
                <w:noProof/>
                <w:color w:val="0070C0"/>
              </w:rPr>
              <w:t xml:space="preserve">,000,000.00 (fifty seven </w:t>
            </w:r>
            <w:r w:rsidR="00437EBC" w:rsidRPr="00661BCF">
              <w:rPr>
                <w:rFonts w:ascii="Segoe UI Symbol" w:hAnsi="Segoe UI Symbol"/>
                <w:b/>
                <w:i/>
                <w:noProof/>
                <w:color w:val="0070C0"/>
              </w:rPr>
              <w:t>million</w:t>
            </w:r>
            <w:r w:rsidR="00661BCF" w:rsidRPr="00661BCF">
              <w:rPr>
                <w:rFonts w:ascii="Segoe UI Symbol" w:hAnsi="Segoe UI Symbol"/>
                <w:b/>
                <w:i/>
                <w:noProof/>
                <w:color w:val="0070C0"/>
              </w:rPr>
              <w:t>)</w:t>
            </w:r>
            <w:r w:rsidR="00437EBC" w:rsidRPr="00661BCF">
              <w:rPr>
                <w:rFonts w:ascii="Segoe UI Symbol" w:hAnsi="Segoe UI Symbol"/>
                <w:b/>
                <w:i/>
                <w:noProof/>
                <w:color w:val="0070C0"/>
              </w:rPr>
              <w:t xml:space="preserve"> and Euro 54</w:t>
            </w:r>
            <w:r w:rsidR="00661BCF" w:rsidRPr="00661BCF">
              <w:rPr>
                <w:rFonts w:ascii="Segoe UI Symbol" w:hAnsi="Segoe UI Symbol"/>
                <w:b/>
                <w:i/>
                <w:noProof/>
                <w:color w:val="0070C0"/>
              </w:rPr>
              <w:t xml:space="preserve">,300,000.00 (fifty four million and three hundred thousand) </w:t>
            </w:r>
          </w:p>
          <w:p w14:paraId="07297DDD" w14:textId="2C69D49D" w:rsidR="00A050D2" w:rsidRPr="001051AC" w:rsidRDefault="00A050D2" w:rsidP="00BA64B2">
            <w:pPr>
              <w:tabs>
                <w:tab w:val="right" w:pos="7272"/>
              </w:tabs>
              <w:spacing w:before="120" w:after="120"/>
              <w:rPr>
                <w:rFonts w:ascii="Segoe UI Symbol" w:hAnsi="Segoe UI Symbol"/>
                <w:b/>
                <w:bCs/>
                <w:i/>
                <w:color w:val="0070C0"/>
              </w:rPr>
            </w:pPr>
            <w:r w:rsidRPr="00D5087F">
              <w:rPr>
                <w:rFonts w:ascii="Segoe UI Symbol" w:hAnsi="Segoe UI Symbol"/>
              </w:rPr>
              <w:t xml:space="preserve">The Specific Bank financing institution is: </w:t>
            </w:r>
            <w:r w:rsidR="00E26BF0" w:rsidRPr="00E26BF0">
              <w:rPr>
                <w:rFonts w:ascii="Segoe UI Symbol" w:hAnsi="Segoe UI Symbol"/>
                <w:b/>
                <w:bCs/>
                <w:i/>
                <w:color w:val="0070C0"/>
              </w:rPr>
              <w:t>African Development Bank (AfDB) and Korean Exim</w:t>
            </w:r>
            <w:r w:rsidR="00E26BF0">
              <w:rPr>
                <w:rFonts w:ascii="Segoe UI Symbol" w:hAnsi="Segoe UI Symbol"/>
                <w:b/>
                <w:bCs/>
                <w:i/>
                <w:color w:val="0070C0"/>
              </w:rPr>
              <w:t xml:space="preserve"> </w:t>
            </w:r>
            <w:r w:rsidR="00E26BF0" w:rsidRPr="00E26BF0">
              <w:rPr>
                <w:rFonts w:ascii="Segoe UI Symbol" w:hAnsi="Segoe UI Symbol"/>
                <w:b/>
                <w:bCs/>
                <w:i/>
                <w:color w:val="0070C0"/>
              </w:rPr>
              <w:t>bank</w:t>
            </w:r>
            <w:r w:rsidRPr="001051AC">
              <w:rPr>
                <w:rFonts w:ascii="Segoe UI Symbol" w:hAnsi="Segoe UI Symbol"/>
                <w:b/>
                <w:bCs/>
                <w:i/>
                <w:color w:val="0070C0"/>
              </w:rPr>
              <w:t xml:space="preserve"> </w:t>
            </w:r>
            <w:r w:rsidR="00E26BF0">
              <w:rPr>
                <w:rFonts w:ascii="Segoe UI Symbol" w:hAnsi="Segoe UI Symbol"/>
                <w:b/>
                <w:bCs/>
                <w:i/>
                <w:color w:val="0070C0"/>
              </w:rPr>
              <w:t>(EDCF)</w:t>
            </w:r>
          </w:p>
          <w:p w14:paraId="5DCE4733" w14:textId="75B4EF29" w:rsidR="000C11CA" w:rsidRPr="00D5087F" w:rsidRDefault="000C11CA" w:rsidP="00BA64B2">
            <w:pPr>
              <w:tabs>
                <w:tab w:val="right" w:pos="7272"/>
              </w:tabs>
              <w:spacing w:before="120" w:after="120"/>
              <w:rPr>
                <w:rFonts w:ascii="Segoe UI Symbol" w:hAnsi="Segoe UI Symbol"/>
                <w:b/>
                <w:i/>
              </w:rPr>
            </w:pPr>
            <w:r w:rsidRPr="00D5087F">
              <w:rPr>
                <w:rFonts w:ascii="Segoe UI Symbol" w:hAnsi="Segoe UI Symbol"/>
                <w:color w:val="000000" w:themeColor="text1"/>
              </w:rPr>
              <w:t xml:space="preserve">The name of the Project is: </w:t>
            </w:r>
            <w:r w:rsidR="00E26BF0">
              <w:rPr>
                <w:rFonts w:ascii="Segoe UI Symbol" w:hAnsi="Segoe UI Symbol"/>
                <w:b/>
                <w:i/>
                <w:color w:val="0070C0"/>
              </w:rPr>
              <w:t>Kenya Transmission Network Improvement Project</w:t>
            </w:r>
          </w:p>
        </w:tc>
      </w:tr>
      <w:tr w:rsidR="007525D4" w:rsidRPr="00143E6E" w14:paraId="3CC98C62" w14:textId="77777777" w:rsidTr="0E417972">
        <w:trPr>
          <w:cantSplit/>
        </w:trPr>
        <w:tc>
          <w:tcPr>
            <w:tcW w:w="207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64850D4" w14:textId="77777777" w:rsidR="007525D4" w:rsidRPr="00D5087F" w:rsidRDefault="007525D4" w:rsidP="007525D4">
            <w:pPr>
              <w:spacing w:before="120" w:after="120"/>
              <w:rPr>
                <w:rFonts w:ascii="Segoe UI Symbol" w:hAnsi="Segoe UI Symbol"/>
                <w:b/>
                <w:color w:val="000000" w:themeColor="text1"/>
              </w:rPr>
            </w:pPr>
            <w:r w:rsidRPr="00D5087F">
              <w:rPr>
                <w:rFonts w:ascii="Segoe UI Symbol" w:hAnsi="Segoe UI Symbol"/>
                <w:b/>
                <w:color w:val="000000" w:themeColor="text1"/>
              </w:rPr>
              <w:t>ITB 4.1 (a)</w:t>
            </w:r>
          </w:p>
        </w:tc>
        <w:tc>
          <w:tcPr>
            <w:tcW w:w="759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6ECFD98" w14:textId="224BD2D4" w:rsidR="007525D4" w:rsidRPr="00E26BF0" w:rsidRDefault="007525D4" w:rsidP="007525D4">
            <w:pPr>
              <w:tabs>
                <w:tab w:val="right" w:pos="7272"/>
              </w:tabs>
              <w:spacing w:before="120" w:after="120"/>
              <w:rPr>
                <w:rFonts w:ascii="Segoe UI Symbol" w:hAnsi="Segoe UI Symbol"/>
              </w:rPr>
            </w:pPr>
            <w:proofErr w:type="spellStart"/>
            <w:r w:rsidRPr="00D5087F">
              <w:rPr>
                <w:rFonts w:ascii="Segoe UI Symbol" w:hAnsi="Segoe UI Symbol"/>
              </w:rPr>
              <w:t>i</w:t>
            </w:r>
            <w:proofErr w:type="spellEnd"/>
            <w:proofErr w:type="gramStart"/>
            <w:r w:rsidRPr="00D5087F">
              <w:rPr>
                <w:rFonts w:ascii="Segoe UI Symbol" w:hAnsi="Segoe UI Symbol"/>
              </w:rPr>
              <w:t>)  The</w:t>
            </w:r>
            <w:proofErr w:type="gramEnd"/>
            <w:r w:rsidRPr="00D5087F">
              <w:rPr>
                <w:rFonts w:ascii="Segoe UI Symbol" w:hAnsi="Segoe UI Symbol"/>
              </w:rPr>
              <w:t xml:space="preserve"> firms in a Joint Venture, Consortium or Association (JV) </w:t>
            </w:r>
            <w:r w:rsidRPr="00D5087F">
              <w:rPr>
                <w:rFonts w:ascii="Segoe UI Symbol" w:hAnsi="Segoe UI Symbol"/>
                <w:b/>
                <w:i/>
                <w:color w:val="0070C0"/>
              </w:rPr>
              <w:t xml:space="preserve">shall </w:t>
            </w:r>
            <w:r w:rsidR="00761B26" w:rsidRPr="00D5087F">
              <w:rPr>
                <w:rFonts w:ascii="Segoe UI Symbol" w:hAnsi="Segoe UI Symbol"/>
                <w:b/>
                <w:i/>
                <w:color w:val="0070C0"/>
              </w:rPr>
              <w:t>be</w:t>
            </w:r>
            <w:r w:rsidR="00761B26">
              <w:rPr>
                <w:rFonts w:ascii="Segoe UI Symbol" w:hAnsi="Segoe UI Symbol"/>
                <w:b/>
                <w:i/>
                <w:color w:val="0070C0"/>
              </w:rPr>
              <w:t xml:space="preserve"> </w:t>
            </w:r>
            <w:r w:rsidR="00761B26" w:rsidRPr="00D5087F">
              <w:rPr>
                <w:rFonts w:ascii="Segoe UI Symbol" w:hAnsi="Segoe UI Symbol"/>
              </w:rPr>
              <w:t>jointly</w:t>
            </w:r>
            <w:r w:rsidRPr="00D5087F">
              <w:rPr>
                <w:rFonts w:ascii="Segoe UI Symbol" w:hAnsi="Segoe UI Symbol"/>
              </w:rPr>
              <w:t xml:space="preserve"> and severally liable.</w:t>
            </w:r>
            <w:r w:rsidRPr="00D5087F">
              <w:rPr>
                <w:rFonts w:ascii="Segoe UI Symbol" w:hAnsi="Segoe UI Symbol"/>
                <w:i/>
                <w:color w:val="0070C0"/>
              </w:rPr>
              <w:t xml:space="preserve"> </w:t>
            </w:r>
          </w:p>
        </w:tc>
      </w:tr>
      <w:tr w:rsidR="007525D4" w:rsidRPr="00143E6E" w14:paraId="5E935C2D" w14:textId="77777777" w:rsidTr="0E417972">
        <w:trPr>
          <w:cantSplit/>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1B1B4F1D" w14:textId="77777777" w:rsidR="007525D4" w:rsidRPr="00D5087F" w:rsidRDefault="007525D4" w:rsidP="007525D4">
            <w:pPr>
              <w:spacing w:before="120" w:after="120"/>
              <w:rPr>
                <w:rFonts w:ascii="Segoe UI Symbol" w:hAnsi="Segoe UI Symbol"/>
                <w:b/>
              </w:rPr>
            </w:pPr>
            <w:r w:rsidRPr="00D5087F">
              <w:rPr>
                <w:rFonts w:ascii="Segoe UI Symbol" w:hAnsi="Segoe UI Symbol"/>
                <w:b/>
              </w:rPr>
              <w:lastRenderedPageBreak/>
              <w:t>ITB 4.1 (c)</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01B6D844" w14:textId="3171670F" w:rsidR="007525D4" w:rsidRPr="00D5087F" w:rsidRDefault="007525D4" w:rsidP="007525D4">
            <w:pPr>
              <w:tabs>
                <w:tab w:val="right" w:pos="7848"/>
              </w:tabs>
              <w:spacing w:before="120" w:after="120"/>
              <w:rPr>
                <w:rFonts w:ascii="Segoe UI Symbol" w:hAnsi="Segoe UI Symbol"/>
              </w:rPr>
            </w:pPr>
            <w:proofErr w:type="gramStart"/>
            <w:r w:rsidRPr="00D5087F">
              <w:rPr>
                <w:rFonts w:ascii="Segoe UI Symbol" w:hAnsi="Segoe UI Symbol"/>
              </w:rPr>
              <w:t>Maximum</w:t>
            </w:r>
            <w:proofErr w:type="gramEnd"/>
            <w:r w:rsidRPr="00D5087F">
              <w:rPr>
                <w:rFonts w:ascii="Segoe UI Symbol" w:hAnsi="Segoe UI Symbol"/>
              </w:rPr>
              <w:t xml:space="preserve"> number of members in the Joint Venture, Consortium or Association (JV) shall be: </w:t>
            </w:r>
            <w:r w:rsidR="00E26BF0" w:rsidRPr="00A922D2">
              <w:rPr>
                <w:rFonts w:ascii="Segoe UI Symbol" w:hAnsi="Segoe UI Symbol"/>
                <w:b/>
                <w:bCs/>
                <w:i/>
                <w:color w:val="0070C0"/>
              </w:rPr>
              <w:t>3</w:t>
            </w:r>
            <w:r w:rsidR="00661BCF" w:rsidRPr="00A922D2">
              <w:rPr>
                <w:rFonts w:ascii="Segoe UI Symbol" w:hAnsi="Segoe UI Symbol"/>
                <w:b/>
                <w:bCs/>
                <w:i/>
                <w:color w:val="0070C0"/>
              </w:rPr>
              <w:t xml:space="preserve"> (three)</w:t>
            </w:r>
            <w:r w:rsidRPr="00A922D2">
              <w:rPr>
                <w:rFonts w:ascii="Segoe UI Symbol" w:hAnsi="Segoe UI Symbol"/>
                <w:b/>
                <w:bCs/>
                <w:i/>
                <w:color w:val="0070C0"/>
              </w:rPr>
              <w:t>.</w:t>
            </w:r>
          </w:p>
        </w:tc>
      </w:tr>
      <w:tr w:rsidR="007525D4" w:rsidRPr="00143E6E" w14:paraId="746E70CB" w14:textId="77777777" w:rsidTr="0E417972">
        <w:trPr>
          <w:cantSplit/>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56442262" w14:textId="77777777" w:rsidR="007525D4" w:rsidRPr="00B916BE" w:rsidRDefault="007525D4" w:rsidP="007525D4">
            <w:pPr>
              <w:spacing w:before="120" w:after="120"/>
              <w:rPr>
                <w:rFonts w:ascii="Segoe UI Symbol" w:hAnsi="Segoe UI Symbol"/>
                <w:b/>
                <w:bCs/>
              </w:rPr>
            </w:pPr>
            <w:r w:rsidRPr="00284021">
              <w:rPr>
                <w:rFonts w:ascii="Segoe UI Symbol" w:hAnsi="Segoe UI Symbol"/>
                <w:b/>
                <w:bCs/>
                <w:iCs/>
                <w:color w:val="000000" w:themeColor="text1"/>
              </w:rPr>
              <w:t>ITB 4.1 (d)</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0EE7F9FF" w14:textId="753929F0" w:rsidR="007525D4" w:rsidRPr="00D5087F" w:rsidRDefault="007525D4" w:rsidP="007525D4">
            <w:pPr>
              <w:tabs>
                <w:tab w:val="right" w:pos="7848"/>
              </w:tabs>
              <w:spacing w:before="120" w:after="120"/>
              <w:rPr>
                <w:rFonts w:ascii="Segoe UI Symbol" w:hAnsi="Segoe UI Symbol"/>
              </w:rPr>
            </w:pPr>
            <w:proofErr w:type="gramStart"/>
            <w:r w:rsidRPr="00D5087F">
              <w:rPr>
                <w:rFonts w:ascii="Segoe UI Symbol" w:hAnsi="Segoe UI Symbol"/>
                <w:iCs/>
              </w:rPr>
              <w:t>Minimum</w:t>
            </w:r>
            <w:proofErr w:type="gramEnd"/>
            <w:r w:rsidRPr="00D5087F">
              <w:rPr>
                <w:rFonts w:ascii="Segoe UI Symbol" w:hAnsi="Segoe UI Symbol"/>
                <w:iCs/>
              </w:rPr>
              <w:t xml:space="preserve"> share of a member of Joint Venture, Consortium or Association (JV) in the contract shall not be less than</w:t>
            </w:r>
            <w:r w:rsidR="00D54B6A" w:rsidRPr="00D5087F">
              <w:rPr>
                <w:rFonts w:ascii="Segoe UI Symbol" w:hAnsi="Segoe UI Symbol"/>
                <w:iCs/>
              </w:rPr>
              <w:t xml:space="preserve"> </w:t>
            </w:r>
            <w:r w:rsidR="00A46DE2">
              <w:rPr>
                <w:rFonts w:ascii="Segoe UI Symbol" w:hAnsi="Segoe UI Symbol"/>
                <w:i/>
                <w:iCs/>
                <w:color w:val="0070C0"/>
              </w:rPr>
              <w:t>25</w:t>
            </w:r>
            <w:r w:rsidR="00E26BF0" w:rsidRPr="00E26BF0">
              <w:rPr>
                <w:rFonts w:ascii="Segoe UI Symbol" w:hAnsi="Segoe UI Symbol"/>
                <w:i/>
                <w:iCs/>
                <w:color w:val="0070C0"/>
              </w:rPr>
              <w:t>%</w:t>
            </w:r>
            <w:r w:rsidR="00E26BF0" w:rsidRPr="00D5087F">
              <w:rPr>
                <w:rFonts w:ascii="Segoe UI Symbol" w:hAnsi="Segoe UI Symbol"/>
                <w:iCs/>
              </w:rPr>
              <w:t xml:space="preserve"> </w:t>
            </w:r>
            <w:r w:rsidR="00661BCF">
              <w:rPr>
                <w:rFonts w:ascii="Segoe UI Symbol" w:hAnsi="Segoe UI Symbol"/>
                <w:iCs/>
              </w:rPr>
              <w:t xml:space="preserve">(twenty five </w:t>
            </w:r>
            <w:r w:rsidR="00E26BF0" w:rsidRPr="00D5087F">
              <w:rPr>
                <w:rFonts w:ascii="Segoe UI Symbol" w:hAnsi="Segoe UI Symbol"/>
                <w:iCs/>
              </w:rPr>
              <w:t>percent</w:t>
            </w:r>
            <w:r w:rsidR="00661BCF">
              <w:rPr>
                <w:rFonts w:ascii="Segoe UI Symbol" w:hAnsi="Segoe UI Symbol"/>
                <w:iCs/>
              </w:rPr>
              <w:t>)</w:t>
            </w:r>
            <w:r w:rsidRPr="00D5087F">
              <w:rPr>
                <w:rFonts w:ascii="Segoe UI Symbol" w:hAnsi="Segoe UI Symbol"/>
                <w:iCs/>
              </w:rPr>
              <w:t xml:space="preserve"> of the total value of the contract</w:t>
            </w:r>
            <w:r w:rsidR="00DE22EE" w:rsidRPr="00D5087F">
              <w:rPr>
                <w:rFonts w:ascii="Segoe UI Symbol" w:hAnsi="Segoe UI Symbol"/>
                <w:iCs/>
              </w:rPr>
              <w:t xml:space="preserve">. In case of any contradiction between ITB 4.1 (c) and ITB 4.1 (d) the latter provision shall prevail. </w:t>
            </w:r>
          </w:p>
        </w:tc>
      </w:tr>
      <w:tr w:rsidR="007525D4" w:rsidRPr="00143E6E" w14:paraId="21EA6EC3" w14:textId="77777777" w:rsidTr="0E417972">
        <w:trPr>
          <w:cantSplit/>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4BEA0EB0" w14:textId="77777777" w:rsidR="007525D4" w:rsidRPr="00D5087F" w:rsidRDefault="007525D4" w:rsidP="007525D4">
            <w:pPr>
              <w:spacing w:before="120" w:after="120"/>
              <w:rPr>
                <w:rFonts w:ascii="Segoe UI Symbol" w:hAnsi="Segoe UI Symbol"/>
                <w:b/>
              </w:rPr>
            </w:pPr>
            <w:r w:rsidRPr="00D5087F">
              <w:rPr>
                <w:rFonts w:ascii="Segoe UI Symbol" w:hAnsi="Segoe UI Symbol"/>
                <w:b/>
              </w:rPr>
              <w:t>ITB 4.5</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6D4241FD" w14:textId="77214E05" w:rsidR="007525D4" w:rsidRPr="00D5087F" w:rsidRDefault="007525D4" w:rsidP="007525D4">
            <w:pPr>
              <w:tabs>
                <w:tab w:val="right" w:pos="7848"/>
              </w:tabs>
              <w:spacing w:before="120" w:after="120"/>
              <w:rPr>
                <w:rFonts w:ascii="Segoe UI Symbol" w:hAnsi="Segoe UI Symbol"/>
              </w:rPr>
            </w:pPr>
            <w:r w:rsidRPr="00D5087F">
              <w:rPr>
                <w:rFonts w:ascii="Segoe UI Symbol" w:hAnsi="Segoe UI Symbol"/>
              </w:rPr>
              <w:t xml:space="preserve">A list of debarred firms and individuals is available on the Bank’s external website: </w:t>
            </w:r>
            <w:hyperlink r:id="rId28" w:history="1">
              <w:r w:rsidR="00C264ED" w:rsidRPr="00C264ED">
                <w:rPr>
                  <w:rStyle w:val="Hyperlink"/>
                  <w:rFonts w:ascii="Segoe UI Symbol" w:eastAsia="Calibri" w:hAnsi="Segoe UI Symbol"/>
                  <w:szCs w:val="24"/>
                </w:rPr>
                <w:t>https://www.afdb.org/en/projects-operations/debarment-and-sanctions-procedures</w:t>
              </w:r>
            </w:hyperlink>
            <w:r w:rsidR="00B916BE">
              <w:rPr>
                <w:rFonts w:ascii="Segoe UI Symbol" w:hAnsi="Segoe UI Symbol"/>
                <w:szCs w:val="24"/>
              </w:rPr>
              <w:t xml:space="preserve">  </w:t>
            </w:r>
          </w:p>
        </w:tc>
      </w:tr>
      <w:tr w:rsidR="007525D4" w:rsidRPr="00143E6E" w14:paraId="7CFD5CEA" w14:textId="77777777" w:rsidTr="0E417972">
        <w:tblPrEx>
          <w:tblBorders>
            <w:insideH w:val="single" w:sz="8" w:space="0" w:color="000000"/>
          </w:tblBorders>
        </w:tblPrEx>
        <w:tc>
          <w:tcPr>
            <w:tcW w:w="9669" w:type="dxa"/>
            <w:gridSpan w:val="2"/>
            <w:tcBorders>
              <w:top w:val="single" w:sz="12" w:space="0" w:color="000000" w:themeColor="text1"/>
              <w:bottom w:val="single" w:sz="12" w:space="0" w:color="000000" w:themeColor="text1"/>
            </w:tcBorders>
            <w:shd w:val="clear" w:color="auto" w:fill="8EAADB" w:themeFill="accent5" w:themeFillTint="99"/>
            <w:vAlign w:val="center"/>
          </w:tcPr>
          <w:p w14:paraId="39A7FF63" w14:textId="77777777" w:rsidR="007525D4" w:rsidRPr="00D5087F" w:rsidRDefault="007525D4" w:rsidP="007525D4">
            <w:pPr>
              <w:tabs>
                <w:tab w:val="right" w:pos="7434"/>
              </w:tabs>
              <w:spacing w:before="120" w:after="120"/>
              <w:jc w:val="center"/>
              <w:rPr>
                <w:rFonts w:ascii="Segoe UI Symbol" w:hAnsi="Segoe UI Symbol"/>
                <w:b/>
                <w:sz w:val="28"/>
              </w:rPr>
            </w:pPr>
            <w:r w:rsidRPr="00D5087F">
              <w:rPr>
                <w:rFonts w:ascii="Segoe UI Symbol" w:hAnsi="Segoe UI Symbol"/>
                <w:b/>
                <w:sz w:val="28"/>
              </w:rPr>
              <w:t>B.  Bidding Document</w:t>
            </w:r>
          </w:p>
        </w:tc>
      </w:tr>
      <w:tr w:rsidR="007525D4" w:rsidRPr="002A0104" w14:paraId="30C3FFFE"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1EE2890D" w14:textId="77777777" w:rsidR="007525D4" w:rsidRPr="00D5087F" w:rsidRDefault="007525D4" w:rsidP="007525D4">
            <w:pPr>
              <w:tabs>
                <w:tab w:val="right" w:pos="7254"/>
              </w:tabs>
              <w:spacing w:before="120" w:after="120"/>
              <w:rPr>
                <w:rFonts w:ascii="Segoe UI Symbol" w:hAnsi="Segoe UI Symbol"/>
                <w:b/>
              </w:rPr>
            </w:pPr>
            <w:r w:rsidRPr="00D5087F">
              <w:rPr>
                <w:rFonts w:ascii="Segoe UI Symbol" w:hAnsi="Segoe UI Symbol"/>
                <w:b/>
              </w:rPr>
              <w:t>ITB 7.1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73B07DED" w14:textId="77777777" w:rsidR="007525D4" w:rsidRPr="00D5087F" w:rsidRDefault="007525D4" w:rsidP="007525D4">
            <w:pPr>
              <w:tabs>
                <w:tab w:val="right" w:pos="7254"/>
              </w:tabs>
              <w:spacing w:before="120" w:after="120"/>
              <w:jc w:val="left"/>
              <w:rPr>
                <w:rFonts w:ascii="Segoe UI Symbol" w:hAnsi="Segoe UI Symbol"/>
              </w:rPr>
            </w:pPr>
            <w:r w:rsidRPr="00D5087F">
              <w:rPr>
                <w:rFonts w:ascii="Segoe UI Symbol" w:hAnsi="Segoe UI Symbol"/>
              </w:rPr>
              <w:t xml:space="preserve">For </w:t>
            </w:r>
            <w:r w:rsidRPr="00D5087F">
              <w:rPr>
                <w:rFonts w:ascii="Segoe UI Symbol" w:hAnsi="Segoe UI Symbol"/>
                <w:b/>
                <w:bCs/>
                <w:u w:val="single"/>
              </w:rPr>
              <w:t>C</w:t>
            </w:r>
            <w:r w:rsidRPr="00D5087F">
              <w:rPr>
                <w:rFonts w:ascii="Segoe UI Symbol" w:hAnsi="Segoe UI Symbol"/>
                <w:b/>
                <w:u w:val="single"/>
              </w:rPr>
              <w:t>larification of Bid purposes</w:t>
            </w:r>
            <w:r w:rsidRPr="00D5087F">
              <w:rPr>
                <w:rFonts w:ascii="Segoe UI Symbol" w:hAnsi="Segoe UI Symbol"/>
              </w:rPr>
              <w:t xml:space="preserve"> only, the Employer’s address is:</w:t>
            </w:r>
          </w:p>
          <w:p w14:paraId="154DC796" w14:textId="68759DE5" w:rsidR="007525D4" w:rsidRPr="00D5087F" w:rsidRDefault="007525D4" w:rsidP="007525D4">
            <w:pPr>
              <w:tabs>
                <w:tab w:val="right" w:pos="7254"/>
              </w:tabs>
              <w:spacing w:before="120" w:after="120"/>
              <w:jc w:val="left"/>
              <w:rPr>
                <w:rFonts w:ascii="Segoe UI Symbol" w:hAnsi="Segoe UI Symbol"/>
                <w:i/>
              </w:rPr>
            </w:pPr>
            <w:r w:rsidRPr="00D5087F">
              <w:rPr>
                <w:rFonts w:ascii="Segoe UI Symbol" w:hAnsi="Segoe UI Symbol"/>
              </w:rPr>
              <w:t xml:space="preserve">Attention: </w:t>
            </w:r>
            <w:r w:rsidR="00E26BF0" w:rsidRPr="00E26BF0">
              <w:rPr>
                <w:rFonts w:ascii="Segoe UI Symbol" w:hAnsi="Segoe UI Symbol"/>
                <w:i/>
                <w:color w:val="0070C0"/>
              </w:rPr>
              <w:t xml:space="preserve">Senior Manager, Supply Chain </w:t>
            </w:r>
          </w:p>
          <w:p w14:paraId="0C2CD36A" w14:textId="06CEE728" w:rsidR="00AB5D64" w:rsidRPr="00AB5D64" w:rsidRDefault="007525D4" w:rsidP="00AB5D64">
            <w:pPr>
              <w:tabs>
                <w:tab w:val="right" w:pos="7254"/>
              </w:tabs>
              <w:spacing w:before="120" w:after="120"/>
              <w:jc w:val="left"/>
              <w:rPr>
                <w:rFonts w:ascii="Segoe UI Symbol" w:hAnsi="Segoe UI Symbol"/>
                <w:i/>
                <w:color w:val="0070C0"/>
              </w:rPr>
            </w:pPr>
            <w:r w:rsidRPr="00D5087F">
              <w:rPr>
                <w:rFonts w:ascii="Segoe UI Symbol" w:hAnsi="Segoe UI Symbol"/>
              </w:rPr>
              <w:t xml:space="preserve">Address: </w:t>
            </w:r>
            <w:r w:rsidR="00AB5D64" w:rsidRPr="00AB5D64">
              <w:rPr>
                <w:rFonts w:ascii="Segoe UI Symbol" w:hAnsi="Segoe UI Symbol"/>
                <w:i/>
                <w:color w:val="0070C0"/>
              </w:rPr>
              <w:t>Kenya Electricity Transmission Company Limited (KETRACO)</w:t>
            </w:r>
            <w:r w:rsidR="00AB5D64">
              <w:rPr>
                <w:rFonts w:ascii="Segoe UI Symbol" w:hAnsi="Segoe UI Symbol"/>
                <w:i/>
                <w:color w:val="0070C0"/>
              </w:rPr>
              <w:t xml:space="preserve">, </w:t>
            </w:r>
            <w:r w:rsidR="00AB5D64" w:rsidRPr="00AB5D64">
              <w:rPr>
                <w:rFonts w:ascii="Segoe UI Symbol" w:hAnsi="Segoe UI Symbol"/>
                <w:i/>
                <w:color w:val="0070C0"/>
              </w:rPr>
              <w:t xml:space="preserve">               </w:t>
            </w:r>
          </w:p>
          <w:p w14:paraId="63EE7E49" w14:textId="21C8B994" w:rsidR="007525D4" w:rsidRPr="00AB5D64" w:rsidRDefault="00AB5D64" w:rsidP="00AB5D64">
            <w:pPr>
              <w:tabs>
                <w:tab w:val="right" w:pos="7254"/>
              </w:tabs>
              <w:spacing w:before="120" w:after="120"/>
              <w:jc w:val="left"/>
              <w:rPr>
                <w:rFonts w:ascii="Segoe UI Symbol" w:hAnsi="Segoe UI Symbol"/>
                <w:i/>
                <w:color w:val="0070C0"/>
              </w:rPr>
            </w:pPr>
            <w:r w:rsidRPr="00AB5D64">
              <w:rPr>
                <w:rFonts w:ascii="Segoe UI Symbol" w:hAnsi="Segoe UI Symbol"/>
                <w:i/>
                <w:color w:val="0070C0"/>
              </w:rPr>
              <w:t>KAWI Complex, Block B</w:t>
            </w:r>
            <w:r>
              <w:rPr>
                <w:rFonts w:ascii="Segoe UI Symbol" w:hAnsi="Segoe UI Symbol"/>
                <w:i/>
                <w:color w:val="0070C0"/>
              </w:rPr>
              <w:t xml:space="preserve">, </w:t>
            </w:r>
            <w:r w:rsidRPr="00AB5D64">
              <w:rPr>
                <w:rFonts w:ascii="Segoe UI Symbol" w:hAnsi="Segoe UI Symbol"/>
                <w:i/>
                <w:color w:val="0070C0"/>
              </w:rPr>
              <w:t>Popo Road, off Red Cross Road, South C</w:t>
            </w:r>
            <w:r>
              <w:rPr>
                <w:rFonts w:ascii="Segoe UI Symbol" w:hAnsi="Segoe UI Symbol"/>
                <w:i/>
                <w:color w:val="0070C0"/>
              </w:rPr>
              <w:t xml:space="preserve">, </w:t>
            </w:r>
          </w:p>
          <w:p w14:paraId="4F6FAA95" w14:textId="5352701E" w:rsidR="007525D4" w:rsidRPr="00D5087F" w:rsidRDefault="007525D4" w:rsidP="007525D4">
            <w:pPr>
              <w:tabs>
                <w:tab w:val="right" w:pos="7254"/>
              </w:tabs>
              <w:spacing w:before="120" w:after="120"/>
              <w:jc w:val="left"/>
              <w:rPr>
                <w:rFonts w:ascii="Segoe UI Symbol" w:hAnsi="Segoe UI Symbol"/>
                <w:i/>
              </w:rPr>
            </w:pPr>
            <w:r w:rsidRPr="00D5087F">
              <w:rPr>
                <w:rFonts w:ascii="Segoe UI Symbol" w:hAnsi="Segoe UI Symbol"/>
              </w:rPr>
              <w:t>Floor/Room number</w:t>
            </w:r>
            <w:r w:rsidRPr="00D5087F">
              <w:rPr>
                <w:rFonts w:ascii="Segoe UI Symbol" w:hAnsi="Segoe UI Symbol"/>
                <w:i/>
              </w:rPr>
              <w:t>:</w:t>
            </w:r>
            <w:r w:rsidR="00D157B7" w:rsidRPr="00D5087F">
              <w:rPr>
                <w:rFonts w:ascii="Segoe UI Symbol" w:hAnsi="Segoe UI Symbol"/>
                <w:i/>
              </w:rPr>
              <w:t xml:space="preserve"> </w:t>
            </w:r>
            <w:r w:rsidR="00AB5D64" w:rsidRPr="00AB5D64">
              <w:rPr>
                <w:rFonts w:ascii="Segoe UI Symbol" w:hAnsi="Segoe UI Symbol"/>
                <w:i/>
                <w:color w:val="0070C0"/>
              </w:rPr>
              <w:t>2nd Floor</w:t>
            </w:r>
            <w:r w:rsidRPr="00D5087F">
              <w:rPr>
                <w:rFonts w:ascii="Segoe UI Symbol" w:hAnsi="Segoe UI Symbol"/>
              </w:rPr>
              <w:tab/>
            </w:r>
          </w:p>
          <w:p w14:paraId="09EFFDD5" w14:textId="7D117577" w:rsidR="007525D4" w:rsidRPr="00D5087F" w:rsidRDefault="007525D4" w:rsidP="007525D4">
            <w:pPr>
              <w:tabs>
                <w:tab w:val="right" w:pos="7254"/>
              </w:tabs>
              <w:spacing w:before="120" w:after="120"/>
              <w:jc w:val="left"/>
              <w:rPr>
                <w:rFonts w:ascii="Segoe UI Symbol" w:hAnsi="Segoe UI Symbol"/>
                <w:i/>
              </w:rPr>
            </w:pPr>
            <w:r w:rsidRPr="00D5087F">
              <w:rPr>
                <w:rFonts w:ascii="Segoe UI Symbol" w:hAnsi="Segoe UI Symbol"/>
              </w:rPr>
              <w:t>City:</w:t>
            </w:r>
            <w:r w:rsidRPr="00D5087F">
              <w:rPr>
                <w:rFonts w:ascii="Segoe UI Symbol" w:hAnsi="Segoe UI Symbol"/>
                <w:i/>
              </w:rPr>
              <w:t xml:space="preserve"> </w:t>
            </w:r>
            <w:r w:rsidR="00AB5D64" w:rsidRPr="00AB5D64">
              <w:rPr>
                <w:rFonts w:ascii="Segoe UI Symbol" w:hAnsi="Segoe UI Symbol"/>
                <w:i/>
                <w:color w:val="0070C0"/>
              </w:rPr>
              <w:t>Nairobi</w:t>
            </w:r>
          </w:p>
          <w:p w14:paraId="56E996D7" w14:textId="16F6B457" w:rsidR="007525D4" w:rsidRPr="00D5087F" w:rsidRDefault="007525D4" w:rsidP="007525D4">
            <w:pPr>
              <w:tabs>
                <w:tab w:val="right" w:pos="7254"/>
              </w:tabs>
              <w:spacing w:before="120" w:after="120"/>
              <w:jc w:val="left"/>
              <w:rPr>
                <w:rFonts w:ascii="Segoe UI Symbol" w:hAnsi="Segoe UI Symbol"/>
                <w:i/>
              </w:rPr>
            </w:pPr>
            <w:r w:rsidRPr="00D5087F">
              <w:rPr>
                <w:rFonts w:ascii="Segoe UI Symbol" w:hAnsi="Segoe UI Symbol"/>
              </w:rPr>
              <w:t>ZIP Code:</w:t>
            </w:r>
            <w:r w:rsidR="00D54B6A" w:rsidRPr="00D5087F">
              <w:rPr>
                <w:rFonts w:ascii="Segoe UI Symbol" w:hAnsi="Segoe UI Symbol"/>
              </w:rPr>
              <w:t xml:space="preserve"> </w:t>
            </w:r>
            <w:r w:rsidR="00AB5D64" w:rsidRPr="00AB5D64">
              <w:rPr>
                <w:rFonts w:ascii="Segoe UI Symbol" w:hAnsi="Segoe UI Symbol"/>
                <w:i/>
                <w:color w:val="0070C0"/>
              </w:rPr>
              <w:t>00100</w:t>
            </w:r>
          </w:p>
          <w:p w14:paraId="5A4C945D" w14:textId="7F58168D" w:rsidR="007525D4" w:rsidRPr="00AB5D64" w:rsidRDefault="007525D4" w:rsidP="007525D4">
            <w:pPr>
              <w:tabs>
                <w:tab w:val="right" w:pos="7254"/>
              </w:tabs>
              <w:spacing w:before="120" w:after="120"/>
              <w:jc w:val="left"/>
              <w:rPr>
                <w:rFonts w:ascii="Segoe UI Symbol" w:hAnsi="Segoe UI Symbol"/>
                <w:i/>
                <w:color w:val="0070C0"/>
              </w:rPr>
            </w:pPr>
            <w:r w:rsidRPr="00D5087F">
              <w:rPr>
                <w:rFonts w:ascii="Segoe UI Symbol" w:hAnsi="Segoe UI Symbol"/>
              </w:rPr>
              <w:t xml:space="preserve">Country: </w:t>
            </w:r>
            <w:r w:rsidR="00AB5D64" w:rsidRPr="00AB5D64">
              <w:rPr>
                <w:rFonts w:ascii="Segoe UI Symbol" w:hAnsi="Segoe UI Symbol"/>
                <w:i/>
                <w:color w:val="0070C0"/>
              </w:rPr>
              <w:t>Kenya</w:t>
            </w:r>
          </w:p>
          <w:p w14:paraId="46E4A0F5" w14:textId="18D4234D" w:rsidR="007525D4" w:rsidRPr="00D5087F" w:rsidRDefault="007525D4" w:rsidP="007525D4">
            <w:pPr>
              <w:tabs>
                <w:tab w:val="right" w:pos="7254"/>
              </w:tabs>
              <w:spacing w:before="120" w:after="120"/>
              <w:jc w:val="left"/>
              <w:rPr>
                <w:rFonts w:ascii="Segoe UI Symbol" w:hAnsi="Segoe UI Symbol"/>
              </w:rPr>
            </w:pPr>
            <w:r w:rsidRPr="00D5087F">
              <w:rPr>
                <w:rFonts w:ascii="Segoe UI Symbol" w:hAnsi="Segoe UI Symbol"/>
              </w:rPr>
              <w:t xml:space="preserve">Telephone: </w:t>
            </w:r>
            <w:r w:rsidR="00AB5D64" w:rsidRPr="00AB5D64">
              <w:rPr>
                <w:rFonts w:ascii="Segoe UI Symbol" w:hAnsi="Segoe UI Symbol"/>
                <w:i/>
                <w:color w:val="0070C0"/>
              </w:rPr>
              <w:t>+254 719 018000</w:t>
            </w:r>
          </w:p>
          <w:p w14:paraId="292D974B" w14:textId="38F718FE" w:rsidR="007525D4" w:rsidRDefault="007525D4" w:rsidP="007525D4">
            <w:pPr>
              <w:tabs>
                <w:tab w:val="right" w:pos="7254"/>
              </w:tabs>
              <w:spacing w:before="120" w:after="120"/>
              <w:jc w:val="left"/>
              <w:rPr>
                <w:rFonts w:ascii="Segoe UI Symbol" w:hAnsi="Segoe UI Symbol"/>
                <w:b/>
                <w:i/>
                <w:color w:val="0070C0"/>
              </w:rPr>
            </w:pPr>
            <w:r w:rsidRPr="00D5087F">
              <w:rPr>
                <w:rFonts w:ascii="Segoe UI Symbol" w:hAnsi="Segoe UI Symbol"/>
              </w:rPr>
              <w:t xml:space="preserve">Electronic mail address: </w:t>
            </w:r>
            <w:hyperlink r:id="rId29" w:history="1">
              <w:r w:rsidR="00AB5D64" w:rsidRPr="008B0EA2">
                <w:rPr>
                  <w:rStyle w:val="Hyperlink"/>
                  <w:rFonts w:ascii="Segoe UI Symbol" w:hAnsi="Segoe UI Symbol"/>
                  <w:b/>
                  <w:i/>
                </w:rPr>
                <w:t>ktrnip@ketraco.co.ke</w:t>
              </w:r>
            </w:hyperlink>
          </w:p>
          <w:p w14:paraId="5511D40A" w14:textId="42F37ED1" w:rsidR="007525D4" w:rsidRPr="00D5087F" w:rsidRDefault="007525D4" w:rsidP="007525D4">
            <w:pPr>
              <w:tabs>
                <w:tab w:val="right" w:pos="7254"/>
              </w:tabs>
              <w:spacing w:before="120" w:after="120"/>
              <w:rPr>
                <w:rFonts w:ascii="Segoe UI Symbol" w:hAnsi="Segoe UI Symbol"/>
                <w:b/>
                <w:bCs/>
                <w:i/>
                <w:iCs/>
                <w:szCs w:val="24"/>
              </w:rPr>
            </w:pPr>
            <w:r w:rsidRPr="00D5087F">
              <w:rPr>
                <w:rFonts w:ascii="Segoe UI Symbol" w:hAnsi="Segoe UI Symbol"/>
                <w:szCs w:val="24"/>
              </w:rPr>
              <w:t xml:space="preserve">Requests for clarification should be received by the Employer no later than: </w:t>
            </w:r>
            <w:r w:rsidR="00AB5D64" w:rsidRPr="00AB5D64">
              <w:rPr>
                <w:rFonts w:ascii="Segoe UI Symbol" w:hAnsi="Segoe UI Symbol"/>
                <w:i/>
                <w:iCs/>
                <w:color w:val="0070C0"/>
                <w:szCs w:val="24"/>
              </w:rPr>
              <w:t>14</w:t>
            </w:r>
            <w:r w:rsidR="00661BCF">
              <w:rPr>
                <w:rFonts w:ascii="Segoe UI Symbol" w:hAnsi="Segoe UI Symbol"/>
                <w:i/>
                <w:iCs/>
                <w:color w:val="0070C0"/>
                <w:szCs w:val="24"/>
              </w:rPr>
              <w:t xml:space="preserve"> (fourteen)</w:t>
            </w:r>
            <w:r w:rsidR="00AB5D64" w:rsidRPr="00AB5D64">
              <w:rPr>
                <w:rFonts w:ascii="Segoe UI Symbol" w:hAnsi="Segoe UI Symbol"/>
                <w:i/>
                <w:iCs/>
                <w:color w:val="0070C0"/>
                <w:szCs w:val="24"/>
              </w:rPr>
              <w:t xml:space="preserve"> days.</w:t>
            </w:r>
          </w:p>
          <w:p w14:paraId="28005B87" w14:textId="15D3B7D7" w:rsidR="00AB5D64" w:rsidRPr="00565B8F" w:rsidRDefault="007525D4" w:rsidP="007525D4">
            <w:pPr>
              <w:tabs>
                <w:tab w:val="right" w:pos="7254"/>
              </w:tabs>
              <w:spacing w:before="120" w:after="120"/>
              <w:rPr>
                <w:rFonts w:ascii="Segoe UI Symbol" w:hAnsi="Segoe UI Symbol"/>
                <w:i/>
                <w:color w:val="0070C0"/>
                <w:lang w:val="fr-FR"/>
              </w:rPr>
            </w:pPr>
            <w:r w:rsidRPr="00565B8F">
              <w:rPr>
                <w:rFonts w:ascii="Segoe UI Symbol" w:hAnsi="Segoe UI Symbol"/>
                <w:bCs/>
                <w:lang w:val="fr-FR"/>
              </w:rPr>
              <w:t xml:space="preserve">Web </w:t>
            </w:r>
            <w:proofErr w:type="gramStart"/>
            <w:r w:rsidRPr="00565B8F">
              <w:rPr>
                <w:rFonts w:ascii="Segoe UI Symbol" w:hAnsi="Segoe UI Symbol"/>
                <w:bCs/>
                <w:lang w:val="fr-FR"/>
              </w:rPr>
              <w:t>page:</w:t>
            </w:r>
            <w:proofErr w:type="gramEnd"/>
            <w:r w:rsidRPr="00565B8F">
              <w:rPr>
                <w:rFonts w:ascii="Segoe UI Symbol" w:hAnsi="Segoe UI Symbol"/>
                <w:bCs/>
                <w:lang w:val="fr-FR"/>
              </w:rPr>
              <w:t xml:space="preserve"> </w:t>
            </w:r>
            <w:hyperlink r:id="rId30" w:history="1">
              <w:r w:rsidR="00AB5D64" w:rsidRPr="00565B8F">
                <w:rPr>
                  <w:rStyle w:val="Hyperlink"/>
                  <w:rFonts w:ascii="Segoe UI Symbol" w:hAnsi="Segoe UI Symbol"/>
                  <w:i/>
                  <w:lang w:val="fr-FR"/>
                </w:rPr>
                <w:t>www.ketraco.co.ke/procurement/tenders/open-tenders</w:t>
              </w:r>
            </w:hyperlink>
            <w:r w:rsidR="00AB5D64" w:rsidRPr="00565B8F">
              <w:rPr>
                <w:rFonts w:ascii="Segoe UI Symbol" w:hAnsi="Segoe UI Symbol"/>
                <w:i/>
                <w:color w:val="0070C0"/>
                <w:lang w:val="fr-FR"/>
              </w:rPr>
              <w:t xml:space="preserve">  </w:t>
            </w:r>
          </w:p>
        </w:tc>
      </w:tr>
      <w:tr w:rsidR="007525D4" w:rsidRPr="00143E6E" w14:paraId="11C54EC8"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6A4084B8" w14:textId="77777777" w:rsidR="007525D4" w:rsidRPr="00D5087F" w:rsidRDefault="007525D4" w:rsidP="007525D4">
            <w:pPr>
              <w:tabs>
                <w:tab w:val="right" w:pos="7254"/>
              </w:tabs>
              <w:spacing w:before="120" w:after="120"/>
              <w:rPr>
                <w:rFonts w:ascii="Segoe UI Symbol" w:hAnsi="Segoe UI Symbol"/>
                <w:b/>
              </w:rPr>
            </w:pPr>
            <w:r w:rsidRPr="00D5087F">
              <w:rPr>
                <w:rFonts w:ascii="Segoe UI Symbol" w:hAnsi="Segoe UI Symbol"/>
                <w:b/>
              </w:rPr>
              <w:t>ITB 7.4</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483071B1" w14:textId="117AEF22" w:rsidR="007525D4" w:rsidRPr="00D5087F" w:rsidRDefault="007525D4" w:rsidP="007525D4">
            <w:pPr>
              <w:tabs>
                <w:tab w:val="right" w:pos="7254"/>
              </w:tabs>
              <w:spacing w:before="120" w:after="120"/>
              <w:rPr>
                <w:rFonts w:ascii="Segoe UI Symbol" w:hAnsi="Segoe UI Symbol"/>
              </w:rPr>
            </w:pPr>
            <w:r w:rsidRPr="00D5087F">
              <w:rPr>
                <w:rFonts w:ascii="Segoe UI Symbol" w:hAnsi="Segoe UI Symbol"/>
              </w:rPr>
              <w:t>A Pre-Bid meeting</w:t>
            </w:r>
            <w:r w:rsidR="000C3362" w:rsidRPr="00D5087F">
              <w:rPr>
                <w:rFonts w:ascii="Segoe UI Symbol" w:hAnsi="Segoe UI Symbol"/>
              </w:rPr>
              <w:t xml:space="preserve"> </w:t>
            </w:r>
            <w:r w:rsidR="000C3362" w:rsidRPr="00D5087F">
              <w:rPr>
                <w:rFonts w:ascii="Segoe UI Symbol" w:hAnsi="Segoe UI Symbol"/>
                <w:b/>
                <w:i/>
                <w:color w:val="0070C0"/>
              </w:rPr>
              <w:t>shall</w:t>
            </w:r>
            <w:r w:rsidR="00D157B7" w:rsidRPr="00D5087F">
              <w:rPr>
                <w:rFonts w:ascii="Segoe UI Symbol" w:hAnsi="Segoe UI Symbol"/>
              </w:rPr>
              <w:t xml:space="preserve"> </w:t>
            </w:r>
            <w:r w:rsidRPr="00D5087F">
              <w:rPr>
                <w:rFonts w:ascii="Segoe UI Symbol" w:hAnsi="Segoe UI Symbol"/>
              </w:rPr>
              <w:t>take place at the following date, time and place:</w:t>
            </w:r>
          </w:p>
          <w:p w14:paraId="05866DE5" w14:textId="210580CB" w:rsidR="007525D4" w:rsidRPr="002A0104" w:rsidRDefault="007525D4" w:rsidP="007525D4">
            <w:pPr>
              <w:tabs>
                <w:tab w:val="right" w:pos="7254"/>
              </w:tabs>
              <w:spacing w:before="120" w:after="120"/>
              <w:rPr>
                <w:rFonts w:ascii="Segoe UI Symbol" w:hAnsi="Segoe UI Symbol"/>
              </w:rPr>
            </w:pPr>
            <w:r w:rsidRPr="002A0104">
              <w:rPr>
                <w:rFonts w:ascii="Segoe UI Symbol" w:hAnsi="Segoe UI Symbol"/>
              </w:rPr>
              <w:t xml:space="preserve">Date: </w:t>
            </w:r>
            <w:r w:rsidR="002A0104" w:rsidRPr="002A0104">
              <w:rPr>
                <w:rFonts w:ascii="Segoe UI Symbol" w:hAnsi="Segoe UI Symbol"/>
                <w:i/>
                <w:color w:val="0070C0"/>
              </w:rPr>
              <w:t>8th July 2025</w:t>
            </w:r>
          </w:p>
          <w:p w14:paraId="11328E76" w14:textId="3AA3546C" w:rsidR="007525D4" w:rsidRPr="000B463C" w:rsidRDefault="007525D4" w:rsidP="007525D4">
            <w:pPr>
              <w:tabs>
                <w:tab w:val="right" w:pos="7254"/>
              </w:tabs>
              <w:spacing w:before="120" w:after="120"/>
              <w:rPr>
                <w:rFonts w:ascii="Segoe UI Symbol" w:hAnsi="Segoe UI Symbol"/>
              </w:rPr>
            </w:pPr>
            <w:r w:rsidRPr="000B463C">
              <w:rPr>
                <w:rFonts w:ascii="Segoe UI Symbol" w:hAnsi="Segoe UI Symbol"/>
              </w:rPr>
              <w:t>Time:</w:t>
            </w:r>
            <w:r w:rsidR="00D157B7" w:rsidRPr="000B463C">
              <w:rPr>
                <w:rFonts w:ascii="Segoe UI Symbol" w:hAnsi="Segoe UI Symbol"/>
              </w:rPr>
              <w:t xml:space="preserve"> </w:t>
            </w:r>
            <w:r w:rsidR="00AB5D64" w:rsidRPr="000B463C">
              <w:rPr>
                <w:rFonts w:ascii="Segoe UI Symbol" w:hAnsi="Segoe UI Symbol"/>
                <w:i/>
                <w:color w:val="0070C0"/>
              </w:rPr>
              <w:t>10:00 am EAT (East African Time</w:t>
            </w:r>
            <w:r w:rsidR="000B463C">
              <w:rPr>
                <w:rFonts w:ascii="Segoe UI Symbol" w:hAnsi="Segoe UI Symbol"/>
                <w:i/>
                <w:color w:val="0070C0"/>
              </w:rPr>
              <w:t>)</w:t>
            </w:r>
          </w:p>
          <w:p w14:paraId="0F7CE6A9" w14:textId="77777777" w:rsidR="00AB5D64" w:rsidRPr="000B463C" w:rsidRDefault="007525D4" w:rsidP="00AB5D64">
            <w:pPr>
              <w:tabs>
                <w:tab w:val="right" w:pos="7254"/>
              </w:tabs>
              <w:spacing w:before="120" w:after="120"/>
              <w:rPr>
                <w:rFonts w:ascii="Segoe UI Symbol" w:hAnsi="Segoe UI Symbol"/>
                <w:i/>
                <w:color w:val="0070C0"/>
              </w:rPr>
            </w:pPr>
            <w:r w:rsidRPr="000B463C">
              <w:rPr>
                <w:rFonts w:ascii="Segoe UI Symbol" w:hAnsi="Segoe UI Symbol"/>
              </w:rPr>
              <w:t>Place:</w:t>
            </w:r>
            <w:r w:rsidR="00D157B7" w:rsidRPr="000B463C">
              <w:rPr>
                <w:rFonts w:ascii="Segoe UI Symbol" w:hAnsi="Segoe UI Symbol"/>
              </w:rPr>
              <w:t xml:space="preserve"> </w:t>
            </w:r>
            <w:r w:rsidR="00AB5D64" w:rsidRPr="000B463C">
              <w:rPr>
                <w:rFonts w:ascii="Segoe UI Symbol" w:hAnsi="Segoe UI Symbol"/>
                <w:i/>
                <w:color w:val="0070C0"/>
              </w:rPr>
              <w:t>Kenya Electricity Transmission Company Limited</w:t>
            </w:r>
          </w:p>
          <w:p w14:paraId="45A9A7AD" w14:textId="77777777" w:rsidR="00AB5D64" w:rsidRPr="000B463C" w:rsidRDefault="00AB5D64" w:rsidP="00AB5D64">
            <w:pPr>
              <w:tabs>
                <w:tab w:val="right" w:pos="7254"/>
              </w:tabs>
              <w:spacing w:before="120" w:after="120"/>
              <w:rPr>
                <w:rFonts w:ascii="Segoe UI Symbol" w:hAnsi="Segoe UI Symbol"/>
                <w:i/>
                <w:color w:val="0070C0"/>
              </w:rPr>
            </w:pPr>
            <w:r w:rsidRPr="000B463C">
              <w:rPr>
                <w:rFonts w:ascii="Segoe UI Symbol" w:hAnsi="Segoe UI Symbol"/>
                <w:i/>
                <w:color w:val="0070C0"/>
              </w:rPr>
              <w:lastRenderedPageBreak/>
              <w:t xml:space="preserve">           KAWI Complex, Block B</w:t>
            </w:r>
          </w:p>
          <w:p w14:paraId="1892803A" w14:textId="77777777" w:rsidR="00AB5D64" w:rsidRPr="000B463C" w:rsidRDefault="00AB5D64" w:rsidP="00AB5D64">
            <w:pPr>
              <w:tabs>
                <w:tab w:val="right" w:pos="7254"/>
              </w:tabs>
              <w:spacing w:before="120" w:after="120"/>
              <w:rPr>
                <w:rFonts w:ascii="Segoe UI Symbol" w:hAnsi="Segoe UI Symbol"/>
                <w:i/>
                <w:color w:val="0070C0"/>
              </w:rPr>
            </w:pPr>
            <w:r w:rsidRPr="000B463C">
              <w:rPr>
                <w:rFonts w:ascii="Segoe UI Symbol" w:hAnsi="Segoe UI Symbol"/>
                <w:i/>
                <w:color w:val="0070C0"/>
              </w:rPr>
              <w:t xml:space="preserve">           Popo Road, off Red Cross Road, South C, </w:t>
            </w:r>
          </w:p>
          <w:p w14:paraId="5B8FF50B" w14:textId="474DE585" w:rsidR="007525D4" w:rsidRPr="00D5087F" w:rsidRDefault="00AB5D64" w:rsidP="00AB5D64">
            <w:pPr>
              <w:tabs>
                <w:tab w:val="right" w:pos="7254"/>
              </w:tabs>
              <w:spacing w:before="120" w:after="120"/>
              <w:rPr>
                <w:rFonts w:ascii="Segoe UI Symbol" w:hAnsi="Segoe UI Symbol"/>
              </w:rPr>
            </w:pPr>
            <w:r w:rsidRPr="00AB5D64">
              <w:rPr>
                <w:rFonts w:ascii="Segoe UI Symbol" w:hAnsi="Segoe UI Symbol"/>
              </w:rPr>
              <w:t xml:space="preserve">           </w:t>
            </w:r>
            <w:r w:rsidRPr="000B463C">
              <w:rPr>
                <w:rFonts w:ascii="Segoe UI Symbol" w:hAnsi="Segoe UI Symbol"/>
                <w:i/>
                <w:color w:val="0070C0"/>
              </w:rPr>
              <w:t>Nairobi, Kenya</w:t>
            </w:r>
          </w:p>
          <w:p w14:paraId="3CB89F55" w14:textId="60CFB5E1" w:rsidR="007525D4" w:rsidRPr="00D5087F" w:rsidRDefault="007525D4" w:rsidP="007525D4">
            <w:pPr>
              <w:tabs>
                <w:tab w:val="right" w:pos="7254"/>
              </w:tabs>
              <w:spacing w:before="120" w:after="120"/>
              <w:rPr>
                <w:rFonts w:ascii="Segoe UI Symbol" w:hAnsi="Segoe UI Symbol"/>
              </w:rPr>
            </w:pPr>
            <w:r w:rsidRPr="00D5087F">
              <w:rPr>
                <w:rFonts w:ascii="Segoe UI Symbol" w:hAnsi="Segoe UI Symbol"/>
              </w:rPr>
              <w:t xml:space="preserve">A site visit conducted by the Employer </w:t>
            </w:r>
            <w:r w:rsidRPr="00D5087F">
              <w:rPr>
                <w:rFonts w:ascii="Segoe UI Symbol" w:hAnsi="Segoe UI Symbol"/>
                <w:b/>
                <w:i/>
                <w:color w:val="0070C0"/>
              </w:rPr>
              <w:t>shall be</w:t>
            </w:r>
            <w:r w:rsidR="000B463C">
              <w:rPr>
                <w:rFonts w:ascii="Segoe UI Symbol" w:hAnsi="Segoe UI Symbol"/>
                <w:b/>
                <w:i/>
                <w:color w:val="0070C0"/>
              </w:rPr>
              <w:t xml:space="preserve"> </w:t>
            </w:r>
            <w:r w:rsidRPr="00D5087F">
              <w:rPr>
                <w:rFonts w:ascii="Segoe UI Symbol" w:hAnsi="Segoe UI Symbol"/>
              </w:rPr>
              <w:t>organized</w:t>
            </w:r>
            <w:r w:rsidR="002A0104">
              <w:rPr>
                <w:rFonts w:ascii="Segoe UI Symbol" w:hAnsi="Segoe UI Symbol"/>
              </w:rPr>
              <w:t xml:space="preserve"> from </w:t>
            </w:r>
            <w:r w:rsidR="002A0104">
              <w:rPr>
                <w:rFonts w:ascii="Segoe UI Symbol" w:hAnsi="Segoe UI Symbol"/>
                <w:i/>
                <w:color w:val="0070C0"/>
              </w:rPr>
              <w:t>9</w:t>
            </w:r>
            <w:r w:rsidR="002A0104" w:rsidRPr="002A0104">
              <w:rPr>
                <w:rFonts w:ascii="Segoe UI Symbol" w:hAnsi="Segoe UI Symbol"/>
                <w:i/>
                <w:color w:val="0070C0"/>
              </w:rPr>
              <w:t>th July 2025</w:t>
            </w:r>
            <w:r w:rsidR="002A0104">
              <w:rPr>
                <w:rFonts w:ascii="Segoe UI Symbol" w:hAnsi="Segoe UI Symbol"/>
                <w:i/>
                <w:color w:val="0070C0"/>
              </w:rPr>
              <w:t xml:space="preserve"> to</w:t>
            </w:r>
            <w:r w:rsidR="002A0104" w:rsidRPr="002A0104">
              <w:rPr>
                <w:rFonts w:ascii="Segoe UI Symbol" w:hAnsi="Segoe UI Symbol"/>
                <w:i/>
                <w:color w:val="0070C0"/>
              </w:rPr>
              <w:t xml:space="preserve"> 10th July 2025.</w:t>
            </w:r>
          </w:p>
        </w:tc>
      </w:tr>
      <w:tr w:rsidR="007525D4" w:rsidRPr="002A0104" w14:paraId="14D0C20C"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596C0C65" w14:textId="77777777" w:rsidR="007525D4" w:rsidRPr="00D5087F" w:rsidRDefault="007525D4" w:rsidP="007525D4">
            <w:pPr>
              <w:tabs>
                <w:tab w:val="right" w:pos="7254"/>
              </w:tabs>
              <w:spacing w:before="120" w:after="120"/>
              <w:rPr>
                <w:rFonts w:ascii="Segoe UI Symbol" w:hAnsi="Segoe UI Symbol"/>
                <w:b/>
              </w:rPr>
            </w:pPr>
            <w:r w:rsidRPr="00D5087F">
              <w:rPr>
                <w:rFonts w:ascii="Segoe UI Symbol" w:hAnsi="Segoe UI Symbol"/>
                <w:b/>
              </w:rPr>
              <w:lastRenderedPageBreak/>
              <w:t>ITB 7.6</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0E41FE98" w14:textId="4D9DF559" w:rsidR="0039025B" w:rsidRPr="00565B8F" w:rsidRDefault="007525D4" w:rsidP="000B463C">
            <w:pPr>
              <w:tabs>
                <w:tab w:val="right" w:pos="7254"/>
              </w:tabs>
              <w:spacing w:before="120" w:after="120"/>
              <w:rPr>
                <w:rFonts w:ascii="Segoe UI Symbol" w:hAnsi="Segoe UI Symbol"/>
                <w:b/>
                <w:i/>
                <w:color w:val="0070C0"/>
                <w:lang w:val="fr-FR"/>
              </w:rPr>
            </w:pPr>
            <w:r w:rsidRPr="00565B8F">
              <w:rPr>
                <w:rFonts w:ascii="Segoe UI Symbol" w:hAnsi="Segoe UI Symbol"/>
                <w:bCs/>
                <w:lang w:val="fr-FR"/>
              </w:rPr>
              <w:t xml:space="preserve">Web </w:t>
            </w:r>
            <w:proofErr w:type="gramStart"/>
            <w:r w:rsidRPr="00565B8F">
              <w:rPr>
                <w:rFonts w:ascii="Segoe UI Symbol" w:hAnsi="Segoe UI Symbol"/>
                <w:bCs/>
                <w:lang w:val="fr-FR"/>
              </w:rPr>
              <w:t>page:</w:t>
            </w:r>
            <w:proofErr w:type="gramEnd"/>
            <w:r w:rsidRPr="00565B8F">
              <w:rPr>
                <w:rFonts w:ascii="Segoe UI Symbol" w:hAnsi="Segoe UI Symbol"/>
                <w:bCs/>
                <w:lang w:val="fr-FR"/>
              </w:rPr>
              <w:t xml:space="preserve"> </w:t>
            </w:r>
            <w:hyperlink r:id="rId31" w:history="1">
              <w:r w:rsidR="000B463C" w:rsidRPr="00565B8F">
                <w:rPr>
                  <w:rStyle w:val="Hyperlink"/>
                  <w:rFonts w:ascii="Segoe UI Symbol" w:hAnsi="Segoe UI Symbol"/>
                  <w:i/>
                  <w:lang w:val="fr-FR"/>
                </w:rPr>
                <w:t>www.ketraco.co.ke/procurement/tenders/open-tenders</w:t>
              </w:r>
            </w:hyperlink>
          </w:p>
        </w:tc>
      </w:tr>
      <w:tr w:rsidR="007525D4" w:rsidRPr="00143E6E" w14:paraId="4BC0B4AA" w14:textId="77777777" w:rsidTr="0E417972">
        <w:tblPrEx>
          <w:tblBorders>
            <w:insideH w:val="single" w:sz="8" w:space="0" w:color="000000"/>
          </w:tblBorders>
        </w:tblPrEx>
        <w:tc>
          <w:tcPr>
            <w:tcW w:w="9669" w:type="dxa"/>
            <w:gridSpan w:val="2"/>
            <w:tcBorders>
              <w:top w:val="single" w:sz="12" w:space="0" w:color="000000" w:themeColor="text1"/>
              <w:bottom w:val="single" w:sz="12" w:space="0" w:color="000000" w:themeColor="text1"/>
            </w:tcBorders>
            <w:shd w:val="clear" w:color="auto" w:fill="8EAADB" w:themeFill="accent5" w:themeFillTint="99"/>
          </w:tcPr>
          <w:p w14:paraId="27B0FC03" w14:textId="77777777" w:rsidR="007525D4" w:rsidRPr="00D5087F" w:rsidRDefault="007525D4" w:rsidP="007525D4">
            <w:pPr>
              <w:spacing w:before="120" w:after="120"/>
              <w:jc w:val="center"/>
              <w:rPr>
                <w:rFonts w:ascii="Segoe UI Symbol" w:hAnsi="Segoe UI Symbol"/>
                <w:b/>
                <w:sz w:val="28"/>
              </w:rPr>
            </w:pPr>
            <w:r w:rsidRPr="00D5087F">
              <w:rPr>
                <w:rFonts w:ascii="Segoe UI Symbol" w:hAnsi="Segoe UI Symbol"/>
                <w:b/>
                <w:sz w:val="28"/>
              </w:rPr>
              <w:t>C.  Preparation of Bids</w:t>
            </w:r>
          </w:p>
        </w:tc>
      </w:tr>
      <w:tr w:rsidR="007525D4" w:rsidRPr="00143E6E" w14:paraId="53045FBC"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ADFB2BA" w14:textId="77777777" w:rsidR="007525D4" w:rsidRPr="00D5087F" w:rsidRDefault="007525D4" w:rsidP="007525D4">
            <w:pPr>
              <w:tabs>
                <w:tab w:val="right" w:pos="7254"/>
              </w:tabs>
              <w:spacing w:before="120" w:after="120"/>
              <w:rPr>
                <w:rFonts w:ascii="Segoe UI Symbol" w:hAnsi="Segoe UI Symbol"/>
                <w:b/>
              </w:rPr>
            </w:pPr>
            <w:r w:rsidRPr="00D5087F">
              <w:rPr>
                <w:rFonts w:ascii="Segoe UI Symbol" w:hAnsi="Segoe UI Symbol"/>
                <w:b/>
              </w:rPr>
              <w:t>ITB 10.1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2D862A9" w14:textId="6C78E67D" w:rsidR="007525D4" w:rsidRPr="00D5087F" w:rsidRDefault="007525D4" w:rsidP="007525D4">
            <w:pPr>
              <w:tabs>
                <w:tab w:val="right" w:pos="7254"/>
              </w:tabs>
              <w:spacing w:before="120" w:after="120"/>
              <w:rPr>
                <w:rFonts w:ascii="Segoe UI Symbol" w:hAnsi="Segoe UI Symbol"/>
                <w:i/>
                <w:iCs/>
              </w:rPr>
            </w:pPr>
            <w:r w:rsidRPr="00D5087F">
              <w:rPr>
                <w:rFonts w:ascii="Segoe UI Symbol" w:hAnsi="Segoe UI Symbol"/>
              </w:rPr>
              <w:t xml:space="preserve">The language of the Bid is: </w:t>
            </w:r>
            <w:r w:rsidRPr="00D5087F">
              <w:rPr>
                <w:rFonts w:ascii="Segoe UI Symbol" w:hAnsi="Segoe UI Symbol"/>
                <w:b/>
                <w:i/>
                <w:iCs/>
                <w:color w:val="0070C0"/>
              </w:rPr>
              <w:t>English</w:t>
            </w:r>
            <w:r w:rsidR="000B463C">
              <w:rPr>
                <w:rFonts w:ascii="Segoe UI Symbol" w:hAnsi="Segoe UI Symbol"/>
                <w:b/>
                <w:i/>
                <w:iCs/>
                <w:color w:val="0070C0"/>
              </w:rPr>
              <w:t>.</w:t>
            </w:r>
            <w:r w:rsidRPr="00D5087F">
              <w:rPr>
                <w:rFonts w:ascii="Segoe UI Symbol" w:hAnsi="Segoe UI Symbol"/>
                <w:i/>
                <w:iCs/>
              </w:rPr>
              <w:t xml:space="preserve"> </w:t>
            </w:r>
          </w:p>
          <w:p w14:paraId="6A544CE1" w14:textId="1759C1C8" w:rsidR="007525D4" w:rsidRPr="00D5087F" w:rsidRDefault="007525D4" w:rsidP="007525D4">
            <w:pPr>
              <w:spacing w:before="120" w:after="120"/>
              <w:rPr>
                <w:rFonts w:ascii="Segoe UI Symbol" w:hAnsi="Segoe UI Symbol"/>
                <w:iCs/>
                <w:spacing w:val="-4"/>
              </w:rPr>
            </w:pPr>
            <w:r w:rsidRPr="00D5087F">
              <w:rPr>
                <w:rFonts w:ascii="Segoe UI Symbol" w:hAnsi="Segoe UI Symbol"/>
                <w:iCs/>
                <w:spacing w:val="-4"/>
              </w:rPr>
              <w:t xml:space="preserve">All correspondence exchange shall be in </w:t>
            </w:r>
            <w:r w:rsidR="000B463C" w:rsidRPr="00D5087F">
              <w:rPr>
                <w:rFonts w:ascii="Segoe UI Symbol" w:hAnsi="Segoe UI Symbol"/>
                <w:b/>
                <w:i/>
                <w:iCs/>
                <w:color w:val="0070C0"/>
              </w:rPr>
              <w:t>English</w:t>
            </w:r>
            <w:r w:rsidR="000B463C">
              <w:rPr>
                <w:rFonts w:ascii="Segoe UI Symbol" w:hAnsi="Segoe UI Symbol"/>
                <w:b/>
                <w:i/>
                <w:iCs/>
                <w:color w:val="0070C0"/>
              </w:rPr>
              <w:t xml:space="preserve"> </w:t>
            </w:r>
            <w:r w:rsidRPr="00D5087F">
              <w:rPr>
                <w:rFonts w:ascii="Segoe UI Symbol" w:hAnsi="Segoe UI Symbol"/>
                <w:iCs/>
                <w:spacing w:val="-4"/>
              </w:rPr>
              <w:t>language.</w:t>
            </w:r>
          </w:p>
          <w:p w14:paraId="3F163BE4" w14:textId="15F6E313" w:rsidR="007525D4" w:rsidRPr="00D5087F" w:rsidRDefault="007525D4" w:rsidP="007525D4">
            <w:pPr>
              <w:pStyle w:val="i"/>
              <w:tabs>
                <w:tab w:val="right" w:pos="7254"/>
              </w:tabs>
              <w:suppressAutoHyphens w:val="0"/>
              <w:spacing w:before="120" w:after="120"/>
              <w:rPr>
                <w:rFonts w:ascii="Segoe UI Symbol" w:hAnsi="Segoe UI Symbol"/>
              </w:rPr>
            </w:pPr>
            <w:r w:rsidRPr="00D5087F">
              <w:rPr>
                <w:rFonts w:ascii="Segoe UI Symbol" w:hAnsi="Segoe UI Symbol"/>
                <w:iCs/>
                <w:spacing w:val="-4"/>
              </w:rPr>
              <w:t xml:space="preserve">Language for translation of supporting documents and printed literature is </w:t>
            </w:r>
            <w:r w:rsidR="000B463C" w:rsidRPr="00D5087F">
              <w:rPr>
                <w:rFonts w:ascii="Segoe UI Symbol" w:hAnsi="Segoe UI Symbol"/>
                <w:b/>
                <w:i/>
                <w:iCs/>
                <w:color w:val="0070C0"/>
              </w:rPr>
              <w:t>English</w:t>
            </w:r>
            <w:r w:rsidR="000B463C">
              <w:rPr>
                <w:rFonts w:ascii="Segoe UI Symbol" w:hAnsi="Segoe UI Symbol"/>
                <w:b/>
                <w:i/>
                <w:iCs/>
                <w:color w:val="0070C0"/>
              </w:rPr>
              <w:t>.</w:t>
            </w:r>
            <w:r w:rsidR="000B463C" w:rsidRPr="00D5087F">
              <w:rPr>
                <w:rFonts w:ascii="Segoe UI Symbol" w:hAnsi="Segoe UI Symbol"/>
                <w:i/>
                <w:iCs/>
              </w:rPr>
              <w:t xml:space="preserve"> </w:t>
            </w:r>
          </w:p>
        </w:tc>
      </w:tr>
      <w:tr w:rsidR="007525D4" w:rsidRPr="00143E6E" w14:paraId="5C46C001"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69D99B31" w14:textId="4F5EB8F2" w:rsidR="007525D4" w:rsidRPr="00D5087F" w:rsidRDefault="007525D4" w:rsidP="007525D4">
            <w:pPr>
              <w:tabs>
                <w:tab w:val="right" w:pos="7434"/>
              </w:tabs>
              <w:spacing w:before="120" w:after="120"/>
              <w:rPr>
                <w:rFonts w:ascii="Segoe UI Symbol" w:hAnsi="Segoe UI Symbol"/>
                <w:b/>
              </w:rPr>
            </w:pPr>
            <w:r w:rsidRPr="00D5087F">
              <w:rPr>
                <w:rFonts w:ascii="Segoe UI Symbol" w:hAnsi="Segoe UI Symbol"/>
                <w:b/>
              </w:rPr>
              <w:t>ITB 11.1 (</w:t>
            </w:r>
            <w:r w:rsidR="00386C2C" w:rsidRPr="00D5087F">
              <w:rPr>
                <w:rFonts w:ascii="Segoe UI Symbol" w:hAnsi="Segoe UI Symbol"/>
                <w:b/>
              </w:rPr>
              <w:t>l</w:t>
            </w:r>
            <w:r w:rsidRPr="00D5087F">
              <w:rPr>
                <w:rFonts w:ascii="Segoe UI Symbol" w:hAnsi="Segoe UI Symbol"/>
                <w:b/>
              </w:rPr>
              <w:t>)</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28B670AD" w14:textId="2F832B5D" w:rsidR="002E3DCD" w:rsidRPr="002E3DCD" w:rsidRDefault="00D813E8" w:rsidP="002E3DCD">
            <w:pPr>
              <w:tabs>
                <w:tab w:val="right" w:pos="7254"/>
              </w:tabs>
              <w:spacing w:before="120" w:after="120"/>
              <w:rPr>
                <w:rFonts w:ascii="Segoe UI Symbol" w:hAnsi="Segoe UI Symbol"/>
              </w:rPr>
            </w:pPr>
            <w:r w:rsidRPr="00D813E8">
              <w:rPr>
                <w:rFonts w:ascii="Segoe UI Symbol" w:hAnsi="Segoe UI Symbol"/>
              </w:rPr>
              <w:t xml:space="preserve">The Bidder shall submit the following additional documents in its Bid: </w:t>
            </w:r>
            <w:r w:rsidR="002E3DCD" w:rsidRPr="002E3DCD">
              <w:rPr>
                <w:rFonts w:ascii="Segoe UI Symbol" w:hAnsi="Segoe UI Symbol"/>
                <w:b/>
                <w:bCs/>
                <w:i/>
                <w:iCs/>
              </w:rPr>
              <w:t>Duly filled Price Schedules,</w:t>
            </w:r>
            <w:r w:rsidR="002E3DCD" w:rsidRPr="002E3DCD">
              <w:rPr>
                <w:rFonts w:ascii="Segoe UI Symbol" w:hAnsi="Segoe UI Symbol"/>
              </w:rPr>
              <w:t> </w:t>
            </w:r>
            <w:r w:rsidR="002E3DCD" w:rsidRPr="002E3DCD">
              <w:rPr>
                <w:rFonts w:ascii="Segoe UI Symbol" w:hAnsi="Segoe UI Symbol"/>
                <w:b/>
                <w:bCs/>
                <w:i/>
                <w:iCs/>
              </w:rPr>
              <w:t xml:space="preserve">The Project Schedule and all Technical Schedules with detailed information of offered materials and equipment, in which all required information, shall be filled completely as specified in the Tender documents. This </w:t>
            </w:r>
            <w:proofErr w:type="gramStart"/>
            <w:r w:rsidR="002E3DCD" w:rsidRPr="002E3DCD">
              <w:rPr>
                <w:rFonts w:ascii="Segoe UI Symbol" w:hAnsi="Segoe UI Symbol"/>
                <w:b/>
                <w:bCs/>
                <w:i/>
                <w:iCs/>
              </w:rPr>
              <w:t>shall</w:t>
            </w:r>
            <w:proofErr w:type="gramEnd"/>
            <w:r w:rsidR="002E3DCD" w:rsidRPr="002E3DCD">
              <w:rPr>
                <w:rFonts w:ascii="Segoe UI Symbol" w:hAnsi="Segoe UI Symbol"/>
                <w:b/>
                <w:bCs/>
                <w:i/>
                <w:iCs/>
              </w:rPr>
              <w:t xml:space="preserve"> include but not be limited to Manufacturer’s Authorization and type test reports.</w:t>
            </w:r>
          </w:p>
          <w:p w14:paraId="7A0D61C7" w14:textId="708DE777" w:rsidR="002E3DCD" w:rsidRPr="002E3DCD" w:rsidRDefault="002E3DCD" w:rsidP="002E3DCD">
            <w:pPr>
              <w:tabs>
                <w:tab w:val="right" w:pos="7254"/>
              </w:tabs>
              <w:spacing w:before="120" w:after="120"/>
              <w:rPr>
                <w:rFonts w:ascii="Segoe UI Symbol" w:hAnsi="Segoe UI Symbol"/>
              </w:rPr>
            </w:pPr>
            <w:r w:rsidRPr="002E3DCD">
              <w:rPr>
                <w:rFonts w:ascii="Segoe UI Symbol" w:hAnsi="Segoe UI Symbol"/>
                <w:b/>
                <w:bCs/>
                <w:i/>
                <w:iCs/>
              </w:rPr>
              <w:t xml:space="preserve">Major plant / equipment shall include but not limited to </w:t>
            </w:r>
            <w:r w:rsidRPr="00D813E8">
              <w:rPr>
                <w:rFonts w:ascii="Segoe UI Symbol" w:hAnsi="Segoe UI Symbol"/>
                <w:b/>
                <w:bCs/>
                <w:i/>
                <w:iCs/>
              </w:rPr>
              <w:t xml:space="preserve">Transformers, Circuit Breakers, </w:t>
            </w:r>
            <w:r w:rsidR="00D813E8" w:rsidRPr="00D813E8">
              <w:rPr>
                <w:rFonts w:ascii="Segoe UI Symbol" w:hAnsi="Segoe UI Symbol"/>
                <w:b/>
                <w:bCs/>
                <w:i/>
                <w:iCs/>
              </w:rPr>
              <w:t>Disconnectors</w:t>
            </w:r>
            <w:r w:rsidRPr="00D813E8">
              <w:rPr>
                <w:rFonts w:ascii="Segoe UI Symbol" w:hAnsi="Segoe UI Symbol"/>
                <w:b/>
                <w:bCs/>
                <w:i/>
                <w:iCs/>
              </w:rPr>
              <w:t>, CT, CVT, LA</w:t>
            </w:r>
            <w:r w:rsidR="00D813E8" w:rsidRPr="00D813E8">
              <w:rPr>
                <w:rFonts w:ascii="Segoe UI Symbol" w:hAnsi="Segoe UI Symbol"/>
                <w:b/>
                <w:bCs/>
                <w:i/>
                <w:iCs/>
              </w:rPr>
              <w:t>, Busbar and Conductors, insulators,</w:t>
            </w:r>
            <w:r w:rsidR="006D4E59" w:rsidRPr="00E661CD">
              <w:rPr>
                <w:rFonts w:ascii="Segoe UI Symbol" w:hAnsi="Segoe UI Symbol"/>
                <w:i/>
                <w:color w:val="0070C0"/>
                <w:sz w:val="20"/>
              </w:rPr>
              <w:t xml:space="preserve"> </w:t>
            </w:r>
            <w:r w:rsidR="006D4E59" w:rsidRPr="006D4E59">
              <w:rPr>
                <w:rFonts w:ascii="Segoe UI Symbol" w:hAnsi="Segoe UI Symbol"/>
                <w:b/>
                <w:bCs/>
                <w:i/>
                <w:iCs/>
              </w:rPr>
              <w:t>Control and protection system (CRP),</w:t>
            </w:r>
            <w:r w:rsidR="00D813E8" w:rsidRPr="00D813E8">
              <w:rPr>
                <w:rFonts w:ascii="Segoe UI Symbol" w:hAnsi="Segoe UI Symbol"/>
                <w:b/>
                <w:bCs/>
                <w:i/>
                <w:iCs/>
              </w:rPr>
              <w:t xml:space="preserve"> </w:t>
            </w:r>
            <w:r w:rsidR="006D4E59" w:rsidRPr="006D4E59">
              <w:rPr>
                <w:rFonts w:ascii="Segoe UI Symbol" w:hAnsi="Segoe UI Symbol"/>
                <w:b/>
                <w:bCs/>
                <w:i/>
                <w:iCs/>
              </w:rPr>
              <w:t>Substation and Automation systems, and communication systems (SASCS)</w:t>
            </w:r>
            <w:r w:rsidR="006D4E59">
              <w:rPr>
                <w:rFonts w:ascii="Segoe UI Symbol" w:hAnsi="Segoe UI Symbol"/>
                <w:b/>
                <w:bCs/>
                <w:i/>
                <w:iCs/>
              </w:rPr>
              <w:t xml:space="preserve">, diesel generator, auxiliary transformers, </w:t>
            </w:r>
            <w:r w:rsidR="00D813E8" w:rsidRPr="00D813E8">
              <w:rPr>
                <w:rFonts w:ascii="Segoe UI Symbol" w:hAnsi="Segoe UI Symbol"/>
                <w:b/>
                <w:bCs/>
                <w:i/>
                <w:iCs/>
              </w:rPr>
              <w:t xml:space="preserve">Gantries, </w:t>
            </w:r>
            <w:proofErr w:type="spellStart"/>
            <w:r w:rsidR="00D813E8" w:rsidRPr="00D813E8">
              <w:rPr>
                <w:rFonts w:ascii="Segoe UI Symbol" w:hAnsi="Segoe UI Symbol"/>
                <w:b/>
                <w:bCs/>
                <w:i/>
                <w:iCs/>
              </w:rPr>
              <w:t>etc</w:t>
            </w:r>
            <w:proofErr w:type="spellEnd"/>
            <w:r w:rsidR="00D813E8" w:rsidRPr="00D813E8">
              <w:rPr>
                <w:rFonts w:ascii="Segoe UI Symbol" w:hAnsi="Segoe UI Symbol"/>
                <w:b/>
                <w:bCs/>
                <w:i/>
                <w:iCs/>
              </w:rPr>
              <w:t xml:space="preserve"> </w:t>
            </w:r>
          </w:p>
          <w:p w14:paraId="6E6D13B0" w14:textId="77777777" w:rsidR="002E3DCD" w:rsidRPr="002E3DCD" w:rsidRDefault="002E3DCD" w:rsidP="002E3DCD">
            <w:pPr>
              <w:tabs>
                <w:tab w:val="right" w:pos="7254"/>
              </w:tabs>
              <w:spacing w:before="120" w:after="120"/>
              <w:rPr>
                <w:rFonts w:ascii="Segoe UI Symbol" w:hAnsi="Segoe UI Symbol"/>
              </w:rPr>
            </w:pPr>
            <w:r w:rsidRPr="002E3DCD">
              <w:rPr>
                <w:rFonts w:ascii="Segoe UI Symbol" w:hAnsi="Segoe UI Symbol"/>
                <w:b/>
                <w:bCs/>
                <w:i/>
                <w:iCs/>
              </w:rPr>
              <w:t>Documents that prove experience and eligibility for registration with NCA class 1 category. The winning bidder must provide evidence of successful registration within three (3) months after issuance of notification of award.</w:t>
            </w:r>
          </w:p>
          <w:p w14:paraId="4A9A33CF" w14:textId="661B84DF" w:rsidR="00414D8C" w:rsidRPr="00D813E8" w:rsidRDefault="00414D8C" w:rsidP="00D813E8">
            <w:pPr>
              <w:tabs>
                <w:tab w:val="right" w:pos="7254"/>
              </w:tabs>
              <w:spacing w:before="120" w:after="120"/>
              <w:rPr>
                <w:rFonts w:ascii="Segoe UI Symbol" w:hAnsi="Segoe UI Symbol"/>
                <w:b/>
                <w:bCs/>
                <w:i/>
                <w:iCs/>
              </w:rPr>
            </w:pPr>
          </w:p>
          <w:p w14:paraId="3E0A0AE0" w14:textId="77777777" w:rsidR="000378A9" w:rsidRPr="00D813E8" w:rsidRDefault="000378A9" w:rsidP="000378A9">
            <w:pPr>
              <w:tabs>
                <w:tab w:val="right" w:pos="4860"/>
              </w:tabs>
              <w:spacing w:before="80" w:after="80"/>
              <w:rPr>
                <w:rFonts w:ascii="Segoe UI Symbol" w:hAnsi="Segoe UI Symbol"/>
                <w:b/>
                <w:color w:val="000000" w:themeColor="text1"/>
              </w:rPr>
            </w:pPr>
            <w:r w:rsidRPr="00D813E8">
              <w:rPr>
                <w:rFonts w:ascii="Segoe UI Symbol" w:hAnsi="Segoe UI Symbol"/>
                <w:b/>
                <w:color w:val="000000" w:themeColor="text1"/>
              </w:rPr>
              <w:t xml:space="preserve">Code of Conduct for Contractor’s Personnel (ES) </w:t>
            </w:r>
          </w:p>
          <w:p w14:paraId="2250013A" w14:textId="7F092DB7" w:rsidR="000378A9" w:rsidRPr="00D813E8" w:rsidRDefault="000378A9" w:rsidP="000378A9">
            <w:pPr>
              <w:spacing w:before="240"/>
              <w:rPr>
                <w:rFonts w:ascii="Segoe UI Symbol" w:hAnsi="Segoe UI Symbol"/>
              </w:rPr>
            </w:pPr>
            <w:bookmarkStart w:id="131" w:name="_Hlk534206068"/>
            <w:r w:rsidRPr="00D813E8">
              <w:rPr>
                <w:rFonts w:ascii="Segoe UI Symbol" w:hAnsi="Segoe UI Symbol"/>
                <w:color w:val="000000" w:themeColor="text1"/>
              </w:rPr>
              <w:t xml:space="preserve">The Bidder shall submit its Code of Conduct that will apply to the </w:t>
            </w:r>
            <w:bookmarkStart w:id="132" w:name="_Hlk27053770"/>
            <w:r w:rsidRPr="00D813E8">
              <w:rPr>
                <w:rFonts w:ascii="Segoe UI Symbol" w:hAnsi="Segoe UI Symbol"/>
              </w:rPr>
              <w:t xml:space="preserve">Contractor’s Personnel (as defined in GCC Sub- Clause 1) employed for the execution of Installation Services (defined in GCC Sub- Clause 1) at the Site (or other places </w:t>
            </w:r>
            <w:r w:rsidRPr="00D813E8">
              <w:rPr>
                <w:rFonts w:ascii="Segoe UI Symbol" w:hAnsi="Segoe UI Symbol"/>
                <w:noProof/>
              </w:rPr>
              <w:t>in the country where the Site is located)</w:t>
            </w:r>
            <w:bookmarkEnd w:id="132"/>
            <w:r w:rsidRPr="00D813E8">
              <w:rPr>
                <w:rFonts w:ascii="Segoe UI Symbol" w:hAnsi="Segoe UI Symbol"/>
                <w:color w:val="000000" w:themeColor="text1"/>
              </w:rPr>
              <w:t xml:space="preserve">, </w:t>
            </w:r>
            <w:r w:rsidRPr="00D813E8">
              <w:rPr>
                <w:rFonts w:ascii="Segoe UI Symbol" w:hAnsi="Segoe UI Symbol"/>
              </w:rPr>
              <w:t xml:space="preserve">to </w:t>
            </w:r>
            <w:r w:rsidRPr="00D813E8">
              <w:rPr>
                <w:rFonts w:ascii="Segoe UI Symbol" w:hAnsi="Segoe UI Symbol"/>
              </w:rPr>
              <w:lastRenderedPageBreak/>
              <w:t xml:space="preserve">ensure compliance with the Contractor’s Environmental and Social (ES) obligations under the Contract. The Bidder shall use for this purpose the Code of Conduct form provided in Section IV. No substantial modifications shall be made to this form, except that the Bidder may introduce additional requirements, including as necessary to </w:t>
            </w:r>
            <w:proofErr w:type="gramStart"/>
            <w:r w:rsidRPr="00D813E8">
              <w:rPr>
                <w:rFonts w:ascii="Segoe UI Symbol" w:hAnsi="Segoe UI Symbol"/>
              </w:rPr>
              <w:t>take into account</w:t>
            </w:r>
            <w:proofErr w:type="gramEnd"/>
            <w:r w:rsidRPr="00D813E8">
              <w:rPr>
                <w:rFonts w:ascii="Segoe UI Symbol" w:hAnsi="Segoe UI Symbol"/>
              </w:rPr>
              <w:t xml:space="preserve"> specific Contract issues/risks.  </w:t>
            </w:r>
            <w:bookmarkEnd w:id="131"/>
          </w:p>
          <w:p w14:paraId="724BDD57" w14:textId="77777777" w:rsidR="000378A9" w:rsidRPr="00D813E8" w:rsidRDefault="000378A9" w:rsidP="000378A9">
            <w:pPr>
              <w:tabs>
                <w:tab w:val="right" w:pos="4860"/>
              </w:tabs>
              <w:spacing w:before="240" w:after="80"/>
              <w:rPr>
                <w:rFonts w:ascii="Segoe UI Symbol" w:hAnsi="Segoe UI Symbol"/>
                <w:b/>
                <w:color w:val="000000" w:themeColor="text1"/>
              </w:rPr>
            </w:pPr>
            <w:r w:rsidRPr="00D813E8">
              <w:rPr>
                <w:rFonts w:ascii="Segoe UI Symbol" w:hAnsi="Segoe UI Symbol"/>
                <w:b/>
              </w:rPr>
              <w:t>Management Strategies and Implementation Plans (MSIP) to manage the (ES) risks</w:t>
            </w:r>
          </w:p>
          <w:p w14:paraId="6377598D" w14:textId="77777777" w:rsidR="000378A9" w:rsidRPr="00D813E8" w:rsidRDefault="000378A9" w:rsidP="000378A9">
            <w:pPr>
              <w:tabs>
                <w:tab w:val="right" w:pos="4860"/>
              </w:tabs>
              <w:spacing w:before="80" w:after="80"/>
              <w:rPr>
                <w:rFonts w:ascii="Segoe UI Symbol" w:hAnsi="Segoe UI Symbol"/>
              </w:rPr>
            </w:pPr>
            <w:r w:rsidRPr="00D813E8">
              <w:rPr>
                <w:rFonts w:ascii="Segoe UI Symbol" w:hAnsi="Segoe UI Symbol"/>
                <w:color w:val="000000" w:themeColor="text1"/>
              </w:rPr>
              <w:t>The Bidder shall submit</w:t>
            </w:r>
            <w:r w:rsidRPr="00D813E8">
              <w:rPr>
                <w:rFonts w:ascii="Segoe UI Symbol" w:hAnsi="Segoe UI Symbol"/>
                <w:i/>
                <w:color w:val="000000" w:themeColor="text1"/>
              </w:rPr>
              <w:t xml:space="preserve"> </w:t>
            </w:r>
            <w:r w:rsidRPr="00D813E8">
              <w:rPr>
                <w:rFonts w:ascii="Segoe UI Symbol" w:hAnsi="Segoe UI Symbol"/>
              </w:rPr>
              <w:t xml:space="preserve">Management Strategies and Implementation Plans (MSIPs) to manage the following key Environmental and Social (ES) risks: </w:t>
            </w:r>
          </w:p>
          <w:p w14:paraId="35A7D8E0" w14:textId="77777777" w:rsidR="00FC544A" w:rsidRPr="005C58CD" w:rsidRDefault="00461815" w:rsidP="00FC544A">
            <w:pPr>
              <w:pStyle w:val="ListParagraph"/>
              <w:numPr>
                <w:ilvl w:val="0"/>
                <w:numId w:val="160"/>
              </w:numPr>
              <w:tabs>
                <w:tab w:val="right" w:pos="4860"/>
              </w:tabs>
              <w:spacing w:before="80" w:after="80"/>
              <w:rPr>
                <w:rFonts w:ascii="Segoe UI Symbol" w:hAnsi="Segoe UI Symbol"/>
                <w:bCs/>
                <w:i/>
                <w:color w:val="0070C0"/>
              </w:rPr>
            </w:pPr>
            <w:r w:rsidRPr="00D813E8">
              <w:rPr>
                <w:rFonts w:ascii="Segoe UI Symbol" w:hAnsi="Segoe UI Symbol"/>
                <w:b/>
                <w:i/>
                <w:color w:val="0070C0"/>
              </w:rPr>
              <w:tab/>
            </w:r>
            <w:r w:rsidR="00FC544A" w:rsidRPr="005C58CD">
              <w:rPr>
                <w:rFonts w:ascii="Segoe UI Symbol" w:hAnsi="Segoe UI Symbol"/>
                <w:bCs/>
                <w:i/>
                <w:color w:val="0070C0"/>
              </w:rPr>
              <w:t xml:space="preserve">Construction Environmental </w:t>
            </w:r>
            <w:r w:rsidR="00FC544A" w:rsidRPr="005C58CD">
              <w:rPr>
                <w:rFonts w:ascii="Segoe UI Symbol" w:hAnsi="Segoe UI Symbol"/>
                <w:bCs/>
                <w:i/>
                <w:iCs/>
                <w:color w:val="0070C0"/>
              </w:rPr>
              <w:t xml:space="preserve">and Social </w:t>
            </w:r>
            <w:r w:rsidR="00FC544A" w:rsidRPr="005C58CD">
              <w:rPr>
                <w:rFonts w:ascii="Segoe UI Symbol" w:hAnsi="Segoe UI Symbol"/>
                <w:bCs/>
                <w:i/>
                <w:color w:val="0070C0"/>
              </w:rPr>
              <w:t>Management Plan (C-ESMP)</w:t>
            </w:r>
            <w:r w:rsidR="00FC544A">
              <w:rPr>
                <w:rFonts w:ascii="Segoe UI Symbol" w:hAnsi="Segoe UI Symbol"/>
                <w:bCs/>
                <w:i/>
                <w:color w:val="0070C0"/>
              </w:rPr>
              <w:t xml:space="preserve"> </w:t>
            </w:r>
          </w:p>
          <w:p w14:paraId="0337E684"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Safety and Health Plan</w:t>
            </w:r>
          </w:p>
          <w:p w14:paraId="129300F7" w14:textId="77777777" w:rsidR="00FC544A" w:rsidRPr="005C58CD" w:rsidRDefault="00FC544A" w:rsidP="00FC544A">
            <w:pPr>
              <w:pStyle w:val="ListParagraph"/>
              <w:numPr>
                <w:ilvl w:val="0"/>
                <w:numId w:val="160"/>
              </w:numPr>
              <w:rPr>
                <w:rFonts w:ascii="Segoe UI Symbol" w:hAnsi="Segoe UI Symbol"/>
                <w:bCs/>
                <w:i/>
                <w:color w:val="0070C0"/>
              </w:rPr>
            </w:pPr>
            <w:r>
              <w:rPr>
                <w:rFonts w:ascii="Segoe UI Symbol" w:hAnsi="Segoe UI Symbol"/>
                <w:bCs/>
                <w:i/>
                <w:color w:val="0070C0"/>
              </w:rPr>
              <w:t xml:space="preserve">Gender Based Violence, </w:t>
            </w:r>
            <w:r w:rsidRPr="005C58CD">
              <w:rPr>
                <w:rFonts w:ascii="Segoe UI Symbol" w:hAnsi="Segoe UI Symbol"/>
                <w:bCs/>
                <w:i/>
                <w:color w:val="0070C0"/>
              </w:rPr>
              <w:t xml:space="preserve">Sexual Exploitation, and Abuse (SEA) </w:t>
            </w:r>
            <w:r>
              <w:rPr>
                <w:rFonts w:ascii="Segoe UI Symbol" w:hAnsi="Segoe UI Symbol"/>
                <w:bCs/>
                <w:i/>
                <w:color w:val="0070C0"/>
              </w:rPr>
              <w:t xml:space="preserve">and Sexual Harassment (SH) </w:t>
            </w:r>
            <w:r w:rsidRPr="005C58CD">
              <w:rPr>
                <w:rFonts w:ascii="Segoe UI Symbol" w:hAnsi="Segoe UI Symbol"/>
                <w:bCs/>
                <w:i/>
                <w:color w:val="0070C0"/>
              </w:rPr>
              <w:t>prevention and response action plan</w:t>
            </w:r>
          </w:p>
          <w:p w14:paraId="2C98C140"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 xml:space="preserve">Chance Find Procedure </w:t>
            </w:r>
          </w:p>
          <w:p w14:paraId="7B3A8399"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Management and Safety of Hazardous Materials</w:t>
            </w:r>
          </w:p>
          <w:p w14:paraId="0ED76C23"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Resource Efficiency and Pollution Prevention and Management</w:t>
            </w:r>
          </w:p>
          <w:p w14:paraId="795C2F63"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Road Safety and Traffic Management Plan</w:t>
            </w:r>
          </w:p>
          <w:p w14:paraId="6092DD67"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 xml:space="preserve">Waste Management Plan </w:t>
            </w:r>
          </w:p>
          <w:p w14:paraId="7D449CBE"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 xml:space="preserve">Labor Influx and </w:t>
            </w:r>
            <w:proofErr w:type="spellStart"/>
            <w:r w:rsidRPr="005C58CD">
              <w:rPr>
                <w:rFonts w:ascii="Segoe UI Symbol" w:hAnsi="Segoe UI Symbol"/>
                <w:bCs/>
                <w:i/>
                <w:color w:val="0070C0"/>
              </w:rPr>
              <w:t>Labour</w:t>
            </w:r>
            <w:proofErr w:type="spellEnd"/>
            <w:r w:rsidRPr="005C58CD">
              <w:rPr>
                <w:rFonts w:ascii="Segoe UI Symbol" w:hAnsi="Segoe UI Symbol"/>
                <w:bCs/>
                <w:i/>
                <w:color w:val="0070C0"/>
              </w:rPr>
              <w:t xml:space="preserve"> Management Plan </w:t>
            </w:r>
          </w:p>
          <w:p w14:paraId="4C3E2D8B"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Emergency Preparedness and Response Plan,</w:t>
            </w:r>
          </w:p>
          <w:p w14:paraId="0866058A"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Stakeholder Engagement and Community Relations Plan</w:t>
            </w:r>
          </w:p>
          <w:p w14:paraId="4CEF4304"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Community Health and Safety and Security Plan</w:t>
            </w:r>
          </w:p>
          <w:p w14:paraId="11EAE006"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Occupational Health and Safety Plan</w:t>
            </w:r>
          </w:p>
          <w:p w14:paraId="7AA10B69" w14:textId="77777777" w:rsidR="00FC544A" w:rsidRPr="005C58CD" w:rsidRDefault="00FC544A" w:rsidP="00FC544A">
            <w:pPr>
              <w:pStyle w:val="ListParagraph"/>
              <w:numPr>
                <w:ilvl w:val="0"/>
                <w:numId w:val="160"/>
              </w:numPr>
              <w:rPr>
                <w:rFonts w:ascii="Segoe UI Symbol" w:hAnsi="Segoe UI Symbol"/>
                <w:bCs/>
                <w:i/>
                <w:color w:val="0070C0"/>
              </w:rPr>
            </w:pPr>
            <w:r w:rsidRPr="005C58CD">
              <w:rPr>
                <w:rFonts w:ascii="Segoe UI Symbol" w:hAnsi="Segoe UI Symbol"/>
                <w:bCs/>
                <w:i/>
                <w:color w:val="0070C0"/>
              </w:rPr>
              <w:t>Child Protection Strategy</w:t>
            </w:r>
          </w:p>
          <w:p w14:paraId="0F3FB50E" w14:textId="77777777" w:rsidR="00FC544A" w:rsidRPr="00E7451A" w:rsidRDefault="00FC544A" w:rsidP="00FC544A">
            <w:pPr>
              <w:pStyle w:val="ListParagraph"/>
              <w:numPr>
                <w:ilvl w:val="0"/>
                <w:numId w:val="160"/>
              </w:numPr>
              <w:rPr>
                <w:rFonts w:ascii="Segoe UI" w:hAnsi="Segoe UI" w:cs="Segoe UI"/>
                <w:bCs/>
                <w:i/>
                <w:color w:val="0070C0"/>
                <w:szCs w:val="24"/>
              </w:rPr>
            </w:pPr>
            <w:r w:rsidRPr="005C58CD">
              <w:rPr>
                <w:rFonts w:ascii="Segoe UI Symbol" w:hAnsi="Segoe UI Symbol"/>
                <w:bCs/>
                <w:i/>
                <w:color w:val="0070C0"/>
              </w:rPr>
              <w:t xml:space="preserve">HIV/AIDs </w:t>
            </w:r>
            <w:r w:rsidRPr="00E7451A">
              <w:rPr>
                <w:rFonts w:ascii="Segoe UI" w:hAnsi="Segoe UI" w:cs="Segoe UI"/>
                <w:bCs/>
                <w:i/>
                <w:color w:val="0070C0"/>
                <w:szCs w:val="24"/>
              </w:rPr>
              <w:t>Prevention Strategy</w:t>
            </w:r>
          </w:p>
          <w:p w14:paraId="1A11A1F2" w14:textId="77777777" w:rsidR="00FC544A" w:rsidRPr="00E7451A" w:rsidRDefault="00FC544A" w:rsidP="00FC544A">
            <w:pPr>
              <w:pStyle w:val="ListParagraph"/>
              <w:numPr>
                <w:ilvl w:val="0"/>
                <w:numId w:val="160"/>
              </w:numPr>
              <w:tabs>
                <w:tab w:val="right" w:pos="4860"/>
              </w:tabs>
              <w:spacing w:before="80" w:after="80"/>
              <w:rPr>
                <w:rFonts w:ascii="Segoe UI" w:hAnsi="Segoe UI" w:cs="Segoe UI"/>
                <w:bCs/>
                <w:iCs/>
                <w:color w:val="0070C0"/>
                <w:szCs w:val="24"/>
              </w:rPr>
            </w:pPr>
            <w:r w:rsidRPr="00E7451A">
              <w:rPr>
                <w:rFonts w:ascii="Segoe UI" w:hAnsi="Segoe UI" w:cs="Segoe UI"/>
                <w:bCs/>
                <w:i/>
                <w:color w:val="0070C0"/>
                <w:szCs w:val="24"/>
              </w:rPr>
              <w:t>Grievance Management Plan and Procedures</w:t>
            </w:r>
          </w:p>
          <w:p w14:paraId="317E7BCF" w14:textId="77777777" w:rsidR="00FC544A" w:rsidRPr="00E7451A" w:rsidRDefault="00FC544A" w:rsidP="00FC544A">
            <w:pPr>
              <w:pStyle w:val="ListParagraph"/>
              <w:numPr>
                <w:ilvl w:val="0"/>
                <w:numId w:val="160"/>
              </w:numPr>
              <w:tabs>
                <w:tab w:val="right" w:pos="4860"/>
              </w:tabs>
              <w:spacing w:before="80" w:after="80"/>
              <w:rPr>
                <w:rFonts w:ascii="Segoe UI" w:hAnsi="Segoe UI" w:cs="Segoe UI"/>
                <w:bCs/>
                <w:i/>
                <w:iCs/>
                <w:color w:val="0070C0"/>
                <w:szCs w:val="24"/>
              </w:rPr>
            </w:pPr>
            <w:r w:rsidRPr="00E7451A">
              <w:rPr>
                <w:rFonts w:ascii="Segoe UI" w:hAnsi="Segoe UI" w:cs="Segoe UI"/>
                <w:i/>
                <w:iCs/>
                <w:color w:val="0070C0"/>
                <w:szCs w:val="24"/>
                <w:lang w:val="en-GB"/>
              </w:rPr>
              <w:t>Security Management Procedures</w:t>
            </w:r>
          </w:p>
          <w:p w14:paraId="5C608532" w14:textId="77777777" w:rsidR="00FC544A" w:rsidRPr="00E7451A" w:rsidRDefault="00FC544A" w:rsidP="00FC544A">
            <w:pPr>
              <w:pStyle w:val="ListParagraph"/>
              <w:numPr>
                <w:ilvl w:val="0"/>
                <w:numId w:val="160"/>
              </w:numPr>
              <w:tabs>
                <w:tab w:val="right" w:pos="4860"/>
              </w:tabs>
              <w:spacing w:before="80" w:after="80"/>
              <w:rPr>
                <w:rFonts w:ascii="Segoe UI" w:hAnsi="Segoe UI" w:cs="Segoe UI"/>
                <w:bCs/>
                <w:iCs/>
                <w:szCs w:val="24"/>
              </w:rPr>
            </w:pPr>
            <w:r w:rsidRPr="00E7451A">
              <w:rPr>
                <w:rFonts w:ascii="Segoe UI" w:hAnsi="Segoe UI" w:cs="Segoe UI"/>
                <w:i/>
                <w:iCs/>
                <w:color w:val="0070C0"/>
                <w:szCs w:val="24"/>
              </w:rPr>
              <w:t>HIV AIDS and communicable diseases prevention and response plan</w:t>
            </w:r>
          </w:p>
          <w:p w14:paraId="7DE2B690" w14:textId="77777777" w:rsidR="00FC544A" w:rsidRPr="00E7451A" w:rsidRDefault="00FC544A" w:rsidP="00FC544A">
            <w:pPr>
              <w:pStyle w:val="ListParagraph"/>
              <w:numPr>
                <w:ilvl w:val="0"/>
                <w:numId w:val="160"/>
              </w:numPr>
              <w:tabs>
                <w:tab w:val="right" w:pos="4860"/>
              </w:tabs>
              <w:spacing w:before="80" w:after="80"/>
              <w:rPr>
                <w:rFonts w:ascii="Segoe UI" w:hAnsi="Segoe UI" w:cs="Segoe UI"/>
                <w:bCs/>
                <w:i/>
                <w:iCs/>
                <w:szCs w:val="24"/>
              </w:rPr>
            </w:pPr>
            <w:r w:rsidRPr="00E7451A">
              <w:rPr>
                <w:rFonts w:ascii="Segoe UI" w:hAnsi="Segoe UI" w:cs="Segoe UI"/>
                <w:i/>
                <w:iCs/>
                <w:color w:val="0070C0"/>
                <w:szCs w:val="24"/>
              </w:rPr>
              <w:t>Utilities Relocation Plan</w:t>
            </w:r>
          </w:p>
          <w:p w14:paraId="7D82A5A0" w14:textId="77777777" w:rsidR="00FC544A" w:rsidRPr="00E7451A" w:rsidRDefault="00FC544A" w:rsidP="00FC544A">
            <w:pPr>
              <w:pStyle w:val="ListParagraph"/>
              <w:numPr>
                <w:ilvl w:val="0"/>
                <w:numId w:val="160"/>
              </w:numPr>
              <w:tabs>
                <w:tab w:val="right" w:pos="4860"/>
              </w:tabs>
              <w:spacing w:before="80" w:after="80"/>
              <w:rPr>
                <w:rFonts w:ascii="Segoe UI Symbol" w:hAnsi="Segoe UI Symbol"/>
                <w:bCs/>
                <w:i/>
                <w:iCs/>
              </w:rPr>
            </w:pPr>
            <w:r w:rsidRPr="00E7451A">
              <w:rPr>
                <w:rFonts w:ascii="Segoe UI" w:hAnsi="Segoe UI" w:cs="Segoe UI"/>
                <w:i/>
                <w:iCs/>
                <w:color w:val="0070C0"/>
                <w:szCs w:val="24"/>
              </w:rPr>
              <w:t xml:space="preserve">Water Resource and </w:t>
            </w:r>
            <w:r w:rsidRPr="00CC304E">
              <w:rPr>
                <w:rFonts w:ascii="Segoe UI" w:hAnsi="Segoe UI" w:cs="Segoe UI"/>
                <w:i/>
                <w:iCs/>
                <w:color w:val="0070C0"/>
                <w:szCs w:val="24"/>
              </w:rPr>
              <w:t>Wastewater</w:t>
            </w:r>
            <w:r w:rsidRPr="00E7451A">
              <w:rPr>
                <w:rFonts w:ascii="Segoe UI" w:hAnsi="Segoe UI" w:cs="Segoe UI"/>
                <w:i/>
                <w:iCs/>
                <w:color w:val="0070C0"/>
                <w:szCs w:val="24"/>
              </w:rPr>
              <w:t xml:space="preserve"> Management</w:t>
            </w:r>
          </w:p>
          <w:p w14:paraId="1818D9F2" w14:textId="77777777" w:rsidR="00FC544A" w:rsidRPr="00E7451A" w:rsidRDefault="00FC544A" w:rsidP="00FC544A">
            <w:pPr>
              <w:pStyle w:val="ListParagraph"/>
              <w:numPr>
                <w:ilvl w:val="0"/>
                <w:numId w:val="160"/>
              </w:numPr>
              <w:tabs>
                <w:tab w:val="right" w:pos="4860"/>
              </w:tabs>
              <w:spacing w:before="80" w:after="80"/>
              <w:rPr>
                <w:rFonts w:ascii="Segoe UI Symbol" w:hAnsi="Segoe UI Symbol"/>
                <w:bCs/>
                <w:i/>
                <w:iCs/>
              </w:rPr>
            </w:pPr>
            <w:r>
              <w:rPr>
                <w:rFonts w:ascii="Segoe UI" w:hAnsi="Segoe UI" w:cs="Segoe UI"/>
                <w:i/>
                <w:iCs/>
                <w:color w:val="0070C0"/>
                <w:szCs w:val="24"/>
              </w:rPr>
              <w:t xml:space="preserve">Air Quality and Noise/Vibration Management </w:t>
            </w:r>
          </w:p>
          <w:p w14:paraId="5C239638" w14:textId="6DF23435" w:rsidR="000378A9" w:rsidRPr="00D813E8" w:rsidRDefault="00FC544A" w:rsidP="00461815">
            <w:pPr>
              <w:tabs>
                <w:tab w:val="right" w:pos="4860"/>
              </w:tabs>
              <w:spacing w:before="80" w:after="80"/>
              <w:rPr>
                <w:rFonts w:ascii="Segoe UI Symbol" w:hAnsi="Segoe UI Symbol"/>
                <w:bCs/>
                <w:iCs/>
              </w:rPr>
            </w:pPr>
            <w:r>
              <w:rPr>
                <w:rFonts w:ascii="Segoe UI Symbol" w:hAnsi="Segoe UI Symbol"/>
                <w:bCs/>
                <w:i/>
                <w:color w:val="0070C0"/>
              </w:rPr>
              <w:lastRenderedPageBreak/>
              <w:t>The prepared Plans at minimum will be consistent with the project prepared and disclosed ESIA, National laws and regulations, and the AfDB Integrated Safeguards Systems (ISS)</w:t>
            </w:r>
          </w:p>
        </w:tc>
      </w:tr>
      <w:tr w:rsidR="007525D4" w:rsidRPr="00143E6E" w14:paraId="005C04C0" w14:textId="77777777" w:rsidTr="0E417972">
        <w:tblPrEx>
          <w:tblBorders>
            <w:insideH w:val="single" w:sz="8" w:space="0" w:color="000000"/>
          </w:tblBorders>
        </w:tblPrEx>
        <w:trPr>
          <w:trHeight w:val="609"/>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2140C227" w14:textId="77777777" w:rsidR="007525D4" w:rsidRPr="00D5087F" w:rsidRDefault="007525D4" w:rsidP="007525D4">
            <w:pPr>
              <w:tabs>
                <w:tab w:val="right" w:pos="7434"/>
              </w:tabs>
              <w:spacing w:before="120" w:after="120"/>
              <w:rPr>
                <w:rFonts w:ascii="Segoe UI Symbol" w:hAnsi="Segoe UI Symbol"/>
                <w:b/>
              </w:rPr>
            </w:pPr>
            <w:r w:rsidRPr="00D5087F">
              <w:rPr>
                <w:rFonts w:ascii="Segoe UI Symbol" w:hAnsi="Segoe UI Symbol"/>
                <w:b/>
              </w:rPr>
              <w:lastRenderedPageBreak/>
              <w:t>ITB 13.1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4335C1E3" w14:textId="71CCA331" w:rsidR="00673846" w:rsidRPr="00D5087F" w:rsidRDefault="007525D4" w:rsidP="00673846">
            <w:pPr>
              <w:spacing w:before="120" w:after="120"/>
              <w:rPr>
                <w:rFonts w:ascii="Segoe UI Symbol" w:hAnsi="Segoe UI Symbol"/>
              </w:rPr>
            </w:pPr>
            <w:r w:rsidRPr="00D5087F">
              <w:rPr>
                <w:rFonts w:ascii="Segoe UI Symbol" w:hAnsi="Segoe UI Symbol"/>
              </w:rPr>
              <w:t xml:space="preserve">Alternative Bids </w:t>
            </w:r>
            <w:r w:rsidRPr="00D5087F">
              <w:rPr>
                <w:rFonts w:ascii="Segoe UI Symbol" w:hAnsi="Segoe UI Symbol"/>
                <w:b/>
                <w:i/>
                <w:color w:val="0070C0"/>
              </w:rPr>
              <w:t>shall not be</w:t>
            </w:r>
            <w:r w:rsidR="00B70BCD" w:rsidRPr="00D5087F">
              <w:rPr>
                <w:rFonts w:ascii="Segoe UI Symbol" w:hAnsi="Segoe UI Symbol"/>
                <w:b/>
                <w:i/>
                <w:color w:val="0070C0"/>
              </w:rPr>
              <w:t xml:space="preserve"> considered</w:t>
            </w:r>
            <w:r w:rsidR="00461815">
              <w:rPr>
                <w:rFonts w:ascii="Segoe UI Symbol" w:hAnsi="Segoe UI Symbol"/>
                <w:b/>
                <w:i/>
                <w:color w:val="0070C0"/>
              </w:rPr>
              <w:t>.</w:t>
            </w:r>
          </w:p>
        </w:tc>
      </w:tr>
      <w:tr w:rsidR="007525D4" w:rsidRPr="00143E6E" w14:paraId="139AC30B" w14:textId="77777777" w:rsidTr="0E417972">
        <w:tblPrEx>
          <w:tblBorders>
            <w:insideH w:val="single" w:sz="8" w:space="0" w:color="000000"/>
          </w:tblBorders>
        </w:tblPrEx>
        <w:trPr>
          <w:trHeight w:val="590"/>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652EE0B6" w14:textId="77777777" w:rsidR="007525D4" w:rsidRPr="00D5087F" w:rsidRDefault="007525D4" w:rsidP="007525D4">
            <w:pPr>
              <w:tabs>
                <w:tab w:val="right" w:pos="7434"/>
              </w:tabs>
              <w:spacing w:before="120" w:after="120"/>
              <w:rPr>
                <w:rFonts w:ascii="Segoe UI Symbol" w:hAnsi="Segoe UI Symbol"/>
                <w:b/>
              </w:rPr>
            </w:pPr>
            <w:r w:rsidRPr="00D5087F">
              <w:rPr>
                <w:rFonts w:ascii="Segoe UI Symbol" w:hAnsi="Segoe UI Symbol"/>
                <w:b/>
              </w:rPr>
              <w:t>ITB 13.2</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1D279C10" w14:textId="69EF808C" w:rsidR="007525D4" w:rsidRPr="00D5087F" w:rsidRDefault="007525D4" w:rsidP="00461815">
            <w:pPr>
              <w:tabs>
                <w:tab w:val="right" w:pos="7254"/>
              </w:tabs>
              <w:spacing w:before="120" w:after="120"/>
              <w:rPr>
                <w:rFonts w:ascii="Segoe UI Symbol" w:hAnsi="Segoe UI Symbol"/>
              </w:rPr>
            </w:pPr>
            <w:r w:rsidRPr="00D5087F">
              <w:rPr>
                <w:rFonts w:ascii="Segoe UI Symbol" w:hAnsi="Segoe UI Symbol"/>
              </w:rPr>
              <w:t xml:space="preserve">Alternatives to the Time Schedule </w:t>
            </w:r>
            <w:r w:rsidRPr="00D5087F">
              <w:rPr>
                <w:rFonts w:ascii="Segoe UI Symbol" w:hAnsi="Segoe UI Symbol"/>
                <w:b/>
                <w:i/>
                <w:color w:val="0070C0"/>
              </w:rPr>
              <w:t>shall not be</w:t>
            </w:r>
            <w:r w:rsidR="00461815">
              <w:rPr>
                <w:rFonts w:ascii="Segoe UI Symbol" w:hAnsi="Segoe UI Symbol"/>
                <w:b/>
                <w:i/>
                <w:color w:val="0070C0"/>
              </w:rPr>
              <w:t xml:space="preserve"> </w:t>
            </w:r>
            <w:r w:rsidRPr="00D5087F">
              <w:rPr>
                <w:rFonts w:ascii="Segoe UI Symbol" w:hAnsi="Segoe UI Symbol"/>
              </w:rPr>
              <w:t>permitted.</w:t>
            </w:r>
          </w:p>
        </w:tc>
      </w:tr>
      <w:tr w:rsidR="00673846" w:rsidRPr="00143E6E" w14:paraId="53617FF6" w14:textId="77777777" w:rsidTr="0E417972">
        <w:tblPrEx>
          <w:tblBorders>
            <w:insideH w:val="single" w:sz="8" w:space="0" w:color="000000"/>
          </w:tblBorders>
        </w:tblPrEx>
        <w:trPr>
          <w:trHeight w:val="542"/>
        </w:trPr>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3393D6F" w14:textId="77777777" w:rsidR="00673846" w:rsidRPr="00D5087F" w:rsidRDefault="00673846" w:rsidP="00673846">
            <w:pPr>
              <w:tabs>
                <w:tab w:val="right" w:pos="7434"/>
              </w:tabs>
              <w:spacing w:before="120" w:after="120"/>
              <w:rPr>
                <w:rFonts w:ascii="Segoe UI Symbol" w:hAnsi="Segoe UI Symbol"/>
                <w:b/>
                <w:bCs/>
              </w:rPr>
            </w:pPr>
            <w:r w:rsidRPr="00D5087F">
              <w:rPr>
                <w:rFonts w:ascii="Segoe UI Symbol" w:hAnsi="Segoe UI Symbol"/>
                <w:b/>
                <w:bCs/>
                <w:iCs/>
              </w:rPr>
              <w:t>ITB 13.3</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5F6AD42" w14:textId="424E3C40" w:rsidR="00673846" w:rsidRPr="00D5087F" w:rsidRDefault="00673846" w:rsidP="00673846">
            <w:pPr>
              <w:tabs>
                <w:tab w:val="right" w:pos="7254"/>
              </w:tabs>
              <w:spacing w:before="120" w:after="120"/>
              <w:rPr>
                <w:rFonts w:ascii="Segoe UI Symbol" w:hAnsi="Segoe UI Symbol"/>
                <w:iCs/>
              </w:rPr>
            </w:pPr>
            <w:r w:rsidRPr="00D5087F">
              <w:rPr>
                <w:rFonts w:ascii="Segoe UI Symbol" w:hAnsi="Segoe UI Symbol"/>
                <w:iCs/>
              </w:rPr>
              <w:t>Technical Alternative as per ITB 13.3</w:t>
            </w:r>
            <w:r w:rsidR="00461815">
              <w:rPr>
                <w:rFonts w:ascii="Segoe UI Symbol" w:hAnsi="Segoe UI Symbol"/>
                <w:iCs/>
              </w:rPr>
              <w:t xml:space="preserve"> </w:t>
            </w:r>
            <w:r w:rsidRPr="00284021">
              <w:rPr>
                <w:rFonts w:ascii="Segoe UI Symbol" w:hAnsi="Segoe UI Symbol"/>
                <w:b/>
                <w:bCs/>
                <w:i/>
                <w:iCs/>
                <w:color w:val="0070C0"/>
              </w:rPr>
              <w:t>shall not be</w:t>
            </w:r>
            <w:r w:rsidR="00461815">
              <w:rPr>
                <w:rFonts w:ascii="Segoe UI Symbol" w:hAnsi="Segoe UI Symbol"/>
                <w:b/>
                <w:bCs/>
                <w:i/>
                <w:iCs/>
                <w:color w:val="0070C0"/>
              </w:rPr>
              <w:t xml:space="preserve"> </w:t>
            </w:r>
            <w:r w:rsidRPr="00D5087F">
              <w:rPr>
                <w:rFonts w:ascii="Segoe UI Symbol" w:hAnsi="Segoe UI Symbol"/>
                <w:iCs/>
              </w:rPr>
              <w:t>permitted.</w:t>
            </w:r>
          </w:p>
        </w:tc>
      </w:tr>
      <w:tr w:rsidR="00673846" w:rsidRPr="00143E6E" w14:paraId="6BADEEC8"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5E76E90A" w14:textId="77777777" w:rsidR="00673846" w:rsidRPr="00D5087F" w:rsidRDefault="00673846" w:rsidP="00673846">
            <w:pPr>
              <w:tabs>
                <w:tab w:val="right" w:pos="7434"/>
              </w:tabs>
              <w:spacing w:before="120" w:after="120"/>
              <w:rPr>
                <w:rFonts w:ascii="Segoe UI Symbol" w:hAnsi="Segoe UI Symbol"/>
                <w:b/>
              </w:rPr>
            </w:pPr>
            <w:r w:rsidRPr="00D5087F">
              <w:rPr>
                <w:rFonts w:ascii="Segoe UI Symbol" w:hAnsi="Segoe UI Symbol"/>
                <w:b/>
              </w:rPr>
              <w:t>ITB 13.4</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613FE7D6" w14:textId="7ABB6A53" w:rsidR="00673846" w:rsidRPr="00D5087F" w:rsidRDefault="00673846" w:rsidP="00673846">
            <w:pPr>
              <w:tabs>
                <w:tab w:val="right" w:pos="7254"/>
              </w:tabs>
              <w:spacing w:before="120" w:after="120"/>
              <w:rPr>
                <w:rFonts w:ascii="Segoe UI Symbol" w:hAnsi="Segoe UI Symbol"/>
              </w:rPr>
            </w:pPr>
            <w:r w:rsidRPr="00D5087F">
              <w:rPr>
                <w:rFonts w:ascii="Segoe UI Symbol" w:hAnsi="Segoe UI Symbol"/>
              </w:rPr>
              <w:t>Alternative technical solutions</w:t>
            </w:r>
            <w:r w:rsidR="00461815">
              <w:rPr>
                <w:rFonts w:ascii="Segoe UI Symbol" w:hAnsi="Segoe UI Symbol"/>
              </w:rPr>
              <w:t xml:space="preserve"> </w:t>
            </w:r>
            <w:r w:rsidRPr="00284021">
              <w:rPr>
                <w:rFonts w:ascii="Segoe UI Symbol" w:hAnsi="Segoe UI Symbol"/>
                <w:b/>
                <w:bCs/>
                <w:i/>
                <w:iCs/>
                <w:color w:val="0070C0"/>
              </w:rPr>
              <w:t>shall not be</w:t>
            </w:r>
            <w:r w:rsidR="00461815">
              <w:rPr>
                <w:rFonts w:ascii="Segoe UI Symbol" w:hAnsi="Segoe UI Symbol"/>
                <w:b/>
                <w:bCs/>
                <w:i/>
                <w:iCs/>
                <w:color w:val="0070C0"/>
              </w:rPr>
              <w:t xml:space="preserve"> </w:t>
            </w:r>
            <w:r w:rsidRPr="00D5087F">
              <w:rPr>
                <w:rFonts w:ascii="Segoe UI Symbol" w:hAnsi="Segoe UI Symbol"/>
              </w:rPr>
              <w:t xml:space="preserve">permitted. </w:t>
            </w:r>
          </w:p>
        </w:tc>
      </w:tr>
      <w:tr w:rsidR="005A27DC" w:rsidRPr="00143E6E" w14:paraId="57F23DFC"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5AEC976B"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17.1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08420FC" w14:textId="20E6F707" w:rsidR="0045570D" w:rsidRPr="00D5087F" w:rsidRDefault="005A27DC" w:rsidP="0045570D">
            <w:pPr>
              <w:tabs>
                <w:tab w:val="right" w:pos="7254"/>
              </w:tabs>
              <w:spacing w:before="120" w:after="120"/>
              <w:rPr>
                <w:rFonts w:ascii="Segoe UI Symbol" w:hAnsi="Segoe UI Symbol"/>
              </w:rPr>
            </w:pPr>
            <w:r w:rsidRPr="00D5087F">
              <w:rPr>
                <w:rFonts w:ascii="Segoe UI Symbol" w:hAnsi="Segoe UI Symbol"/>
              </w:rPr>
              <w:t>Bidders shall quote for the following components or services on a single responsibility basis</w:t>
            </w:r>
            <w:r w:rsidR="00DE73AB">
              <w:rPr>
                <w:rFonts w:ascii="Segoe UI Symbol" w:hAnsi="Segoe UI Symbol"/>
              </w:rPr>
              <w:t xml:space="preserve">: </w:t>
            </w:r>
            <w:r w:rsidR="00DE73AB" w:rsidRPr="003A62B1">
              <w:rPr>
                <w:rFonts w:ascii="Segoe UI Symbol" w:hAnsi="Segoe UI Symbol"/>
                <w:b/>
                <w:bCs/>
              </w:rPr>
              <w:t xml:space="preserve">All work </w:t>
            </w:r>
            <w:proofErr w:type="gramStart"/>
            <w:r w:rsidR="00DE73AB" w:rsidRPr="003A62B1">
              <w:rPr>
                <w:rFonts w:ascii="Segoe UI Symbol" w:hAnsi="Segoe UI Symbol"/>
                <w:b/>
                <w:bCs/>
              </w:rPr>
              <w:t>scope</w:t>
            </w:r>
            <w:proofErr w:type="gramEnd"/>
            <w:r w:rsidR="00DE73AB" w:rsidRPr="003A62B1">
              <w:rPr>
                <w:rFonts w:ascii="Segoe UI Symbol" w:hAnsi="Segoe UI Symbol"/>
                <w:b/>
                <w:bCs/>
              </w:rPr>
              <w:t xml:space="preserve"> as detailed in the bid documents to ensure functional facilities.</w:t>
            </w:r>
          </w:p>
        </w:tc>
      </w:tr>
      <w:tr w:rsidR="005A27DC" w:rsidRPr="00143E6E" w14:paraId="24D94829"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0340CF9B"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noProof/>
              </w:rPr>
              <w:t>ITB 17.1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686925BA" w14:textId="482F362B" w:rsidR="005A27DC" w:rsidRPr="00D5087F" w:rsidRDefault="005A27DC" w:rsidP="005A27DC">
            <w:pPr>
              <w:tabs>
                <w:tab w:val="right" w:pos="7254"/>
              </w:tabs>
              <w:spacing w:before="120" w:after="120"/>
              <w:rPr>
                <w:rFonts w:ascii="Segoe UI Symbol" w:hAnsi="Segoe UI Symbol"/>
              </w:rPr>
            </w:pPr>
            <w:r w:rsidRPr="00D5087F">
              <w:rPr>
                <w:rFonts w:ascii="Segoe UI Symbol" w:hAnsi="Segoe UI Symbol"/>
                <w:color w:val="000000" w:themeColor="text1"/>
              </w:rPr>
              <w:t>The adjustment shall be based on the</w:t>
            </w:r>
            <w:r w:rsidR="00461815">
              <w:rPr>
                <w:rFonts w:ascii="Segoe UI Symbol" w:hAnsi="Segoe UI Symbol"/>
                <w:color w:val="000000" w:themeColor="text1"/>
              </w:rPr>
              <w:t xml:space="preserve"> </w:t>
            </w:r>
            <w:r w:rsidRPr="00D5087F">
              <w:rPr>
                <w:rFonts w:ascii="Segoe UI Symbol" w:hAnsi="Segoe UI Symbol"/>
                <w:b/>
                <w:i/>
                <w:color w:val="0070C0"/>
              </w:rPr>
              <w:t>highest</w:t>
            </w:r>
            <w:r w:rsidRPr="00D5087F">
              <w:rPr>
                <w:rFonts w:ascii="Segoe UI Symbol" w:hAnsi="Segoe UI Symbol"/>
                <w:color w:val="000000" w:themeColor="text1"/>
              </w:rPr>
              <w:t xml:space="preserve"> of the item as quoted in other substantially responsive Bids.</w:t>
            </w:r>
          </w:p>
        </w:tc>
      </w:tr>
      <w:tr w:rsidR="005A27DC" w:rsidRPr="00143E6E" w14:paraId="2B42592A"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EB2137A" w14:textId="77777777" w:rsidR="005A27DC" w:rsidRPr="00D5087F" w:rsidRDefault="005A27DC" w:rsidP="005A27DC">
            <w:pPr>
              <w:tabs>
                <w:tab w:val="right" w:pos="7434"/>
              </w:tabs>
              <w:spacing w:before="120" w:after="120"/>
              <w:jc w:val="left"/>
              <w:rPr>
                <w:rFonts w:ascii="Segoe UI Symbol" w:hAnsi="Segoe UI Symbol"/>
                <w:b/>
              </w:rPr>
            </w:pPr>
            <w:r w:rsidRPr="00D5087F">
              <w:rPr>
                <w:rFonts w:ascii="Segoe UI Symbol" w:hAnsi="Segoe UI Symbol"/>
                <w:b/>
              </w:rPr>
              <w:t>ITB 17.5 (a) and (d) (</w:t>
            </w:r>
            <w:proofErr w:type="spellStart"/>
            <w:r w:rsidRPr="00D5087F">
              <w:rPr>
                <w:rFonts w:ascii="Segoe UI Symbol" w:hAnsi="Segoe UI Symbol"/>
                <w:b/>
              </w:rPr>
              <w:t>i</w:t>
            </w:r>
            <w:proofErr w:type="spellEnd"/>
            <w:r w:rsidRPr="00D5087F">
              <w:rPr>
                <w:rFonts w:ascii="Segoe UI Symbol" w:hAnsi="Segoe UI Symbol"/>
                <w:b/>
              </w:rPr>
              <w:t>)</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73E17494" w14:textId="1ED5257F" w:rsidR="005A27DC" w:rsidRPr="00380614" w:rsidRDefault="005A27DC" w:rsidP="00380614">
            <w:pPr>
              <w:pStyle w:val="i"/>
              <w:tabs>
                <w:tab w:val="right" w:pos="7254"/>
              </w:tabs>
              <w:suppressAutoHyphens w:val="0"/>
              <w:spacing w:before="120" w:after="120"/>
              <w:jc w:val="left"/>
              <w:rPr>
                <w:rFonts w:ascii="Segoe UI Symbol" w:hAnsi="Segoe UI Symbol"/>
                <w:color w:val="0070C0"/>
              </w:rPr>
            </w:pPr>
            <w:r w:rsidRPr="3BEF314B">
              <w:rPr>
                <w:rFonts w:ascii="Segoe UI Symbol" w:hAnsi="Segoe UI Symbol"/>
              </w:rPr>
              <w:t xml:space="preserve">Place of destination: </w:t>
            </w:r>
            <w:r w:rsidR="00FD11F1" w:rsidRPr="3BEF314B">
              <w:rPr>
                <w:rFonts w:ascii="Segoe UI Symbol" w:hAnsi="Segoe UI Symbol"/>
                <w:b/>
                <w:bCs/>
                <w:i/>
                <w:iCs/>
                <w:color w:val="0070C0"/>
              </w:rPr>
              <w:t>132</w:t>
            </w:r>
            <w:r w:rsidR="007E4209" w:rsidRPr="3BEF314B">
              <w:rPr>
                <w:rFonts w:ascii="Segoe UI Symbol" w:hAnsi="Segoe UI Symbol"/>
                <w:b/>
                <w:bCs/>
                <w:i/>
                <w:iCs/>
                <w:color w:val="0070C0"/>
              </w:rPr>
              <w:t>/33</w:t>
            </w:r>
            <w:r w:rsidR="00FD11F1" w:rsidRPr="3BEF314B">
              <w:rPr>
                <w:rFonts w:ascii="Segoe UI Symbol" w:hAnsi="Segoe UI Symbol"/>
                <w:b/>
                <w:bCs/>
                <w:i/>
                <w:iCs/>
                <w:color w:val="0070C0"/>
              </w:rPr>
              <w:t xml:space="preserve"> kV Kabarnet</w:t>
            </w:r>
            <w:r w:rsidR="32B62BF0" w:rsidRPr="3BEF314B">
              <w:rPr>
                <w:rFonts w:ascii="Segoe UI Symbol" w:hAnsi="Segoe UI Symbol"/>
                <w:b/>
                <w:bCs/>
                <w:i/>
                <w:iCs/>
                <w:color w:val="0070C0"/>
              </w:rPr>
              <w:t xml:space="preserve"> and 132/33 kV </w:t>
            </w:r>
            <w:r w:rsidR="00FD11F1" w:rsidRPr="3BEF314B">
              <w:rPr>
                <w:rFonts w:ascii="Segoe UI Symbol" w:hAnsi="Segoe UI Symbol"/>
                <w:b/>
                <w:bCs/>
                <w:i/>
                <w:iCs/>
                <w:color w:val="0070C0"/>
              </w:rPr>
              <w:t>Rumuruti</w:t>
            </w:r>
            <w:r w:rsidR="2AFE7AA2" w:rsidRPr="3BEF314B">
              <w:rPr>
                <w:rFonts w:ascii="Segoe UI Symbol" w:hAnsi="Segoe UI Symbol"/>
                <w:b/>
                <w:bCs/>
                <w:i/>
                <w:iCs/>
                <w:color w:val="0070C0"/>
              </w:rPr>
              <w:t xml:space="preserve"> </w:t>
            </w:r>
            <w:r w:rsidR="00FD11F1" w:rsidRPr="3BEF314B">
              <w:rPr>
                <w:rFonts w:ascii="Segoe UI Symbol" w:hAnsi="Segoe UI Symbol"/>
                <w:b/>
                <w:bCs/>
                <w:i/>
                <w:iCs/>
                <w:color w:val="0070C0"/>
              </w:rPr>
              <w:t>Substations</w:t>
            </w:r>
          </w:p>
        </w:tc>
      </w:tr>
      <w:tr w:rsidR="005A27DC" w:rsidRPr="00143E6E" w14:paraId="58CF12CD" w14:textId="77777777" w:rsidTr="0E417972">
        <w:tblPrEx>
          <w:tblBorders>
            <w:insideH w:val="single" w:sz="8" w:space="0" w:color="000000"/>
          </w:tblBorders>
        </w:tblPrEx>
        <w:tc>
          <w:tcPr>
            <w:tcW w:w="207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B635C6D" w14:textId="77777777" w:rsidR="005A27DC" w:rsidRPr="00D5087F" w:rsidRDefault="005A27DC" w:rsidP="005A27DC">
            <w:pPr>
              <w:tabs>
                <w:tab w:val="right" w:pos="7434"/>
              </w:tabs>
              <w:spacing w:before="120" w:after="120"/>
              <w:rPr>
                <w:rFonts w:ascii="Segoe UI Symbol" w:hAnsi="Segoe UI Symbol"/>
                <w:b/>
              </w:rPr>
            </w:pPr>
            <w:bookmarkStart w:id="133" w:name="_Hlt211754453"/>
            <w:bookmarkEnd w:id="133"/>
            <w:r w:rsidRPr="00D5087F">
              <w:rPr>
                <w:rFonts w:ascii="Segoe UI Symbol" w:hAnsi="Segoe UI Symbol"/>
                <w:b/>
              </w:rPr>
              <w:t>ITB 17.6</w:t>
            </w:r>
          </w:p>
        </w:tc>
        <w:tc>
          <w:tcPr>
            <w:tcW w:w="759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DDD95F8" w14:textId="072ADD77" w:rsidR="005A27DC" w:rsidRPr="00D5087F" w:rsidRDefault="005A27DC" w:rsidP="005A27DC">
            <w:pPr>
              <w:pStyle w:val="i"/>
              <w:spacing w:before="120" w:after="120"/>
              <w:jc w:val="left"/>
              <w:rPr>
                <w:rFonts w:ascii="Segoe UI Symbol" w:hAnsi="Segoe UI Symbol"/>
              </w:rPr>
            </w:pPr>
            <w:r w:rsidRPr="00D5087F">
              <w:rPr>
                <w:rFonts w:ascii="Segoe UI Symbol" w:hAnsi="Segoe UI Symbol"/>
              </w:rPr>
              <w:t>The Incoterms edition is:</w:t>
            </w:r>
            <w:bookmarkStart w:id="134" w:name="_Hlt212280355"/>
            <w:bookmarkEnd w:id="134"/>
            <w:r w:rsidR="00380614">
              <w:rPr>
                <w:rFonts w:ascii="Segoe UI Symbol" w:hAnsi="Segoe UI Symbol"/>
              </w:rPr>
              <w:t xml:space="preserve"> </w:t>
            </w:r>
            <w:r w:rsidR="00380614" w:rsidRPr="00380614">
              <w:rPr>
                <w:rFonts w:ascii="Segoe UI Symbol" w:hAnsi="Segoe UI Symbol"/>
                <w:b/>
                <w:i/>
                <w:color w:val="0070C0"/>
              </w:rPr>
              <w:t>2020</w:t>
            </w:r>
            <w:r w:rsidR="00380614">
              <w:rPr>
                <w:rFonts w:ascii="Segoe UI Symbol" w:hAnsi="Segoe UI Symbol"/>
                <w:b/>
                <w:i/>
                <w:color w:val="0070C0"/>
              </w:rPr>
              <w:t>.</w:t>
            </w:r>
          </w:p>
        </w:tc>
      </w:tr>
      <w:tr w:rsidR="005A27DC" w:rsidRPr="00143E6E" w14:paraId="32A207AC" w14:textId="77777777" w:rsidTr="0E417972">
        <w:tblPrEx>
          <w:tblBorders>
            <w:insideH w:val="single" w:sz="8" w:space="0" w:color="000000"/>
          </w:tblBorders>
        </w:tblPrEx>
        <w:tc>
          <w:tcPr>
            <w:tcW w:w="207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B1115CC" w14:textId="77777777" w:rsidR="005A27DC" w:rsidRPr="00D5087F" w:rsidRDefault="005A27DC" w:rsidP="00FA00D6">
            <w:pPr>
              <w:tabs>
                <w:tab w:val="right" w:pos="7434"/>
              </w:tabs>
              <w:spacing w:before="120" w:after="120"/>
              <w:jc w:val="left"/>
              <w:rPr>
                <w:rFonts w:ascii="Segoe UI Symbol" w:hAnsi="Segoe UI Symbol"/>
                <w:b/>
                <w:color w:val="FF0000"/>
              </w:rPr>
            </w:pPr>
            <w:r w:rsidRPr="00D5087F">
              <w:rPr>
                <w:rFonts w:ascii="Segoe UI Symbol" w:hAnsi="Segoe UI Symbol"/>
                <w:b/>
              </w:rPr>
              <w:t>ITB 17.7 &amp; ITB 17.9</w:t>
            </w:r>
          </w:p>
        </w:tc>
        <w:tc>
          <w:tcPr>
            <w:tcW w:w="759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DECDB32" w14:textId="08F2A16A" w:rsidR="005A27DC" w:rsidRPr="00D5087F" w:rsidRDefault="005A27DC" w:rsidP="00B728A0">
            <w:pPr>
              <w:pStyle w:val="i"/>
              <w:spacing w:before="120" w:after="120"/>
              <w:jc w:val="left"/>
              <w:rPr>
                <w:rFonts w:ascii="Segoe UI Symbol" w:hAnsi="Segoe UI Symbol"/>
                <w:color w:val="FF0000"/>
              </w:rPr>
            </w:pPr>
            <w:r w:rsidRPr="00D5087F">
              <w:rPr>
                <w:rFonts w:ascii="Segoe UI Symbol" w:hAnsi="Segoe UI Symbol"/>
              </w:rPr>
              <w:t xml:space="preserve">The prices quoted by the Bidder </w:t>
            </w:r>
            <w:r w:rsidR="00B728A0">
              <w:rPr>
                <w:rFonts w:ascii="Segoe UI Symbol" w:hAnsi="Segoe UI Symbol"/>
                <w:b/>
                <w:i/>
                <w:color w:val="0070C0"/>
              </w:rPr>
              <w:t>shall not</w:t>
            </w:r>
            <w:r w:rsidR="00930A86" w:rsidRPr="00D5087F">
              <w:rPr>
                <w:rFonts w:ascii="Segoe UI Symbol" w:hAnsi="Segoe UI Symbol"/>
                <w:b/>
                <w:i/>
                <w:color w:val="0070C0"/>
              </w:rPr>
              <w:t xml:space="preserve"> </w:t>
            </w:r>
            <w:r w:rsidR="00930A86" w:rsidRPr="00930A86">
              <w:rPr>
                <w:rFonts w:ascii="Segoe UI Symbol" w:hAnsi="Segoe UI Symbol"/>
                <w:bCs/>
                <w:iCs/>
              </w:rPr>
              <w:t>be</w:t>
            </w:r>
            <w:r w:rsidRPr="00930A86">
              <w:rPr>
                <w:rFonts w:ascii="Segoe UI Symbol" w:hAnsi="Segoe UI Symbol"/>
                <w:bCs/>
                <w:iCs/>
              </w:rPr>
              <w:t xml:space="preserve"> </w:t>
            </w:r>
            <w:r w:rsidRPr="00D5087F">
              <w:rPr>
                <w:rFonts w:ascii="Segoe UI Symbol" w:hAnsi="Segoe UI Symbol"/>
              </w:rPr>
              <w:t>subject to adjustment during the performance of the Contract.</w:t>
            </w:r>
          </w:p>
        </w:tc>
      </w:tr>
      <w:tr w:rsidR="005A27DC" w:rsidRPr="00143E6E" w14:paraId="54AD84CF" w14:textId="77777777" w:rsidTr="0E417972">
        <w:tblPrEx>
          <w:tblBorders>
            <w:insideH w:val="single" w:sz="8" w:space="0" w:color="000000"/>
          </w:tblBorders>
        </w:tblPrEx>
        <w:trPr>
          <w:trHeight w:val="641"/>
        </w:trPr>
        <w:tc>
          <w:tcPr>
            <w:tcW w:w="207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0D0D2ABA" w14:textId="77777777" w:rsidR="005A27DC" w:rsidRPr="00D5087F" w:rsidRDefault="005A27DC" w:rsidP="00FA00D6">
            <w:pPr>
              <w:tabs>
                <w:tab w:val="right" w:pos="7434"/>
              </w:tabs>
              <w:spacing w:before="120" w:after="120"/>
              <w:jc w:val="left"/>
              <w:rPr>
                <w:rFonts w:ascii="Segoe UI Symbol" w:hAnsi="Segoe UI Symbol"/>
                <w:b/>
              </w:rPr>
            </w:pPr>
            <w:r w:rsidRPr="00D5087F">
              <w:rPr>
                <w:rFonts w:ascii="Segoe UI Symbol" w:hAnsi="Segoe UI Symbol"/>
                <w:b/>
              </w:rPr>
              <w:t>ITB 17.10</w:t>
            </w:r>
          </w:p>
        </w:tc>
        <w:tc>
          <w:tcPr>
            <w:tcW w:w="759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0BD710D5" w14:textId="021CAAEA" w:rsidR="005A27DC" w:rsidRPr="00D5087F" w:rsidRDefault="005A27DC" w:rsidP="0045570D">
            <w:pPr>
              <w:tabs>
                <w:tab w:val="right" w:pos="7254"/>
              </w:tabs>
              <w:spacing w:before="120" w:after="120"/>
              <w:rPr>
                <w:rFonts w:ascii="Segoe UI Symbol" w:hAnsi="Segoe UI Symbol"/>
                <w:iCs/>
                <w:color w:val="000000" w:themeColor="text1"/>
              </w:rPr>
            </w:pPr>
            <w:r w:rsidRPr="00D5087F">
              <w:rPr>
                <w:rFonts w:ascii="Segoe UI Symbol" w:hAnsi="Segoe UI Symbol"/>
                <w:iCs/>
                <w:color w:val="000000" w:themeColor="text1"/>
              </w:rPr>
              <w:t xml:space="preserve">Bids are invited, and Bidders shall bid for </w:t>
            </w:r>
            <w:r w:rsidR="00AE736E" w:rsidRPr="00D5087F">
              <w:rPr>
                <w:rFonts w:ascii="Segoe UI Symbol" w:hAnsi="Segoe UI Symbol"/>
                <w:iCs/>
                <w:color w:val="000000" w:themeColor="text1"/>
              </w:rPr>
              <w:t xml:space="preserve">the </w:t>
            </w:r>
            <w:r w:rsidR="00EB24CE" w:rsidRPr="00D5087F">
              <w:rPr>
                <w:rFonts w:ascii="Segoe UI Symbol" w:hAnsi="Segoe UI Symbol"/>
                <w:noProof/>
                <w:color w:val="000000" w:themeColor="text1"/>
              </w:rPr>
              <w:t>‘Plant’</w:t>
            </w:r>
            <w:r w:rsidRPr="00D5087F">
              <w:rPr>
                <w:rFonts w:ascii="Segoe UI Symbol" w:hAnsi="Segoe UI Symbol"/>
                <w:iCs/>
                <w:color w:val="000000" w:themeColor="text1"/>
              </w:rPr>
              <w:t xml:space="preserve">. </w:t>
            </w:r>
          </w:p>
        </w:tc>
      </w:tr>
      <w:tr w:rsidR="005A27DC" w:rsidRPr="00143E6E" w14:paraId="65044949"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1FCCD357" w14:textId="77777777" w:rsidR="005A27DC" w:rsidRPr="00D5087F" w:rsidRDefault="005A27DC" w:rsidP="005A27DC">
            <w:pPr>
              <w:tabs>
                <w:tab w:val="right" w:pos="7434"/>
              </w:tabs>
              <w:spacing w:before="120" w:after="120"/>
              <w:rPr>
                <w:rFonts w:ascii="Segoe UI Symbol" w:hAnsi="Segoe UI Symbol"/>
                <w:b/>
                <w:i/>
              </w:rPr>
            </w:pPr>
            <w:r w:rsidRPr="00D5087F">
              <w:rPr>
                <w:rFonts w:ascii="Segoe UI Symbol" w:hAnsi="Segoe UI Symbol"/>
                <w:b/>
              </w:rPr>
              <w:t>ITB 18.1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0FD477CA" w14:textId="4B5FAE1F" w:rsidR="005A27DC" w:rsidRPr="00D5087F" w:rsidRDefault="005A27DC" w:rsidP="005A27DC">
            <w:pPr>
              <w:tabs>
                <w:tab w:val="right" w:pos="7254"/>
              </w:tabs>
              <w:spacing w:before="120" w:after="120"/>
              <w:rPr>
                <w:rFonts w:ascii="Segoe UI Symbol" w:hAnsi="Segoe UI Symbol"/>
                <w:i/>
              </w:rPr>
            </w:pPr>
            <w:r w:rsidRPr="00D5087F">
              <w:rPr>
                <w:rFonts w:ascii="Segoe UI Symbol" w:hAnsi="Segoe UI Symbol"/>
              </w:rPr>
              <w:t xml:space="preserve">The Bidder </w:t>
            </w:r>
            <w:r w:rsidRPr="00FA00D6">
              <w:rPr>
                <w:rFonts w:ascii="Segoe UI Symbol" w:hAnsi="Segoe UI Symbol"/>
                <w:b/>
                <w:i/>
                <w:iCs/>
                <w:color w:val="0070C0"/>
              </w:rPr>
              <w:t>is</w:t>
            </w:r>
            <w:r w:rsidR="00930A86">
              <w:rPr>
                <w:rFonts w:ascii="Segoe UI Symbol" w:hAnsi="Segoe UI Symbol"/>
                <w:b/>
                <w:i/>
                <w:iCs/>
                <w:color w:val="0070C0"/>
              </w:rPr>
              <w:t xml:space="preserve"> </w:t>
            </w:r>
            <w:r w:rsidRPr="00D5087F">
              <w:rPr>
                <w:rFonts w:ascii="Segoe UI Symbol" w:hAnsi="Segoe UI Symbol"/>
              </w:rPr>
              <w:t xml:space="preserve">required to quote in the currency of the Employer’s Country the portion of the Bid price that corresponds to expenditures incurred in that currency. </w:t>
            </w:r>
          </w:p>
        </w:tc>
      </w:tr>
      <w:tr w:rsidR="005A27DC" w:rsidRPr="00143E6E" w14:paraId="555BB8F6"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707C6B9B"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19.1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7038FD56" w14:textId="0542FD27" w:rsidR="005A27DC" w:rsidRPr="00D5087F" w:rsidRDefault="005A27DC" w:rsidP="005A27DC">
            <w:pPr>
              <w:tabs>
                <w:tab w:val="right" w:pos="7254"/>
              </w:tabs>
              <w:spacing w:before="120" w:after="120"/>
              <w:rPr>
                <w:rFonts w:ascii="Segoe UI Symbol" w:hAnsi="Segoe UI Symbol"/>
              </w:rPr>
            </w:pPr>
            <w:r w:rsidRPr="00D5087F">
              <w:rPr>
                <w:rFonts w:ascii="Segoe UI Symbol" w:hAnsi="Segoe UI Symbol"/>
              </w:rPr>
              <w:t xml:space="preserve">The Bid validity period shall be </w:t>
            </w:r>
            <w:r w:rsidR="001A1FC9">
              <w:rPr>
                <w:rFonts w:ascii="Segoe UI Symbol" w:hAnsi="Segoe UI Symbol"/>
                <w:b/>
                <w:i/>
                <w:color w:val="0070C0"/>
              </w:rPr>
              <w:t>182</w:t>
            </w:r>
            <w:r w:rsidR="001A1FC9" w:rsidRPr="00D5087F">
              <w:rPr>
                <w:rFonts w:ascii="Segoe UI Symbol" w:hAnsi="Segoe UI Symbol"/>
                <w:color w:val="0070C0"/>
              </w:rPr>
              <w:t xml:space="preserve"> </w:t>
            </w:r>
            <w:r w:rsidRPr="00D5087F">
              <w:rPr>
                <w:rFonts w:ascii="Segoe UI Symbol" w:hAnsi="Segoe UI Symbol"/>
              </w:rPr>
              <w:t>days.</w:t>
            </w:r>
          </w:p>
        </w:tc>
      </w:tr>
      <w:tr w:rsidR="005A27DC" w:rsidRPr="00143E6E" w14:paraId="7EB9AA07"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AD3A4C9"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19.3 (a)</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276C3F00" w14:textId="05A5BFAF" w:rsidR="005A27DC" w:rsidRPr="00F16557" w:rsidRDefault="005A27DC" w:rsidP="005A27DC">
            <w:pPr>
              <w:tabs>
                <w:tab w:val="right" w:pos="7254"/>
              </w:tabs>
              <w:spacing w:before="120" w:after="120"/>
              <w:rPr>
                <w:rFonts w:ascii="Segoe UI Symbol" w:hAnsi="Segoe UI Symbol"/>
              </w:rPr>
            </w:pPr>
            <w:r w:rsidRPr="00D5087F">
              <w:rPr>
                <w:rFonts w:ascii="Segoe UI Symbol" w:hAnsi="Segoe UI Symbol"/>
              </w:rPr>
              <w:t>The Bid price shall be adjusted by the following factor(s):</w:t>
            </w:r>
            <w:r w:rsidR="0045570D" w:rsidRPr="00D5087F">
              <w:rPr>
                <w:rFonts w:ascii="Segoe UI Symbol" w:hAnsi="Segoe UI Symbol"/>
              </w:rPr>
              <w:t xml:space="preserve"> </w:t>
            </w:r>
            <w:r w:rsidR="001C3FB1">
              <w:rPr>
                <w:rFonts w:ascii="Segoe UI Symbol" w:hAnsi="Segoe UI Symbol"/>
                <w:b/>
                <w:i/>
                <w:color w:val="0070C0"/>
              </w:rPr>
              <w:t>N</w:t>
            </w:r>
            <w:r w:rsidR="00B55E06">
              <w:rPr>
                <w:rFonts w:ascii="Segoe UI Symbol" w:hAnsi="Segoe UI Symbol"/>
                <w:b/>
                <w:i/>
                <w:color w:val="0070C0"/>
              </w:rPr>
              <w:t>/</w:t>
            </w:r>
            <w:r w:rsidR="001C3FB1">
              <w:rPr>
                <w:rFonts w:ascii="Segoe UI Symbol" w:hAnsi="Segoe UI Symbol"/>
                <w:b/>
                <w:i/>
                <w:color w:val="0070C0"/>
              </w:rPr>
              <w:t>A</w:t>
            </w:r>
          </w:p>
        </w:tc>
      </w:tr>
      <w:tr w:rsidR="005A27DC" w:rsidRPr="00143E6E" w14:paraId="2E5F8979"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3BCD63D"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20.1</w:t>
            </w:r>
          </w:p>
          <w:p w14:paraId="6E73BA33" w14:textId="77777777" w:rsidR="005A27DC" w:rsidRPr="00D5087F" w:rsidRDefault="005A27DC" w:rsidP="005A27DC">
            <w:pPr>
              <w:tabs>
                <w:tab w:val="right" w:pos="7434"/>
              </w:tabs>
              <w:spacing w:before="120" w:after="120"/>
              <w:rPr>
                <w:rFonts w:ascii="Segoe UI Symbol" w:hAnsi="Segoe UI Symbol"/>
                <w:b/>
              </w:rPr>
            </w:pP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6DE53BA5" w14:textId="52740347" w:rsidR="005A27DC" w:rsidRDefault="005A27DC" w:rsidP="005A27DC">
            <w:pPr>
              <w:tabs>
                <w:tab w:val="right" w:pos="7254"/>
              </w:tabs>
              <w:spacing w:before="120" w:after="120"/>
              <w:rPr>
                <w:rFonts w:ascii="Segoe UI Symbol" w:hAnsi="Segoe UI Symbol"/>
              </w:rPr>
            </w:pPr>
            <w:r w:rsidRPr="00D5087F">
              <w:rPr>
                <w:rFonts w:ascii="Segoe UI Symbol" w:hAnsi="Segoe UI Symbol"/>
              </w:rPr>
              <w:t>A Bid Security</w:t>
            </w:r>
            <w:r w:rsidR="00E15F96" w:rsidRPr="00D5087F">
              <w:rPr>
                <w:rFonts w:ascii="Segoe UI Symbol" w:hAnsi="Segoe UI Symbol"/>
              </w:rPr>
              <w:t xml:space="preserve"> amount</w:t>
            </w:r>
            <w:r w:rsidR="004C09B7" w:rsidRPr="00D5087F">
              <w:rPr>
                <w:rFonts w:ascii="Segoe UI Symbol" w:hAnsi="Segoe UI Symbol"/>
              </w:rPr>
              <w:t xml:space="preserve"> </w:t>
            </w:r>
            <w:r w:rsidRPr="00D5087F">
              <w:rPr>
                <w:rFonts w:ascii="Segoe UI Symbol" w:hAnsi="Segoe UI Symbol"/>
                <w:b/>
                <w:i/>
                <w:color w:val="0070C0"/>
              </w:rPr>
              <w:t>shall be</w:t>
            </w:r>
            <w:r w:rsidR="00F16557">
              <w:rPr>
                <w:rFonts w:ascii="Segoe UI Symbol" w:hAnsi="Segoe UI Symbol"/>
                <w:b/>
                <w:i/>
                <w:color w:val="0070C0"/>
              </w:rPr>
              <w:t xml:space="preserve"> </w:t>
            </w:r>
            <w:r w:rsidRPr="00D5087F">
              <w:rPr>
                <w:rFonts w:ascii="Segoe UI Symbol" w:hAnsi="Segoe UI Symbol"/>
              </w:rPr>
              <w:t xml:space="preserve">required. </w:t>
            </w:r>
          </w:p>
          <w:p w14:paraId="2186EBF5" w14:textId="7AFB9DDD" w:rsidR="003D1760" w:rsidRPr="00D5087F" w:rsidRDefault="003D1760" w:rsidP="005A27DC">
            <w:pPr>
              <w:tabs>
                <w:tab w:val="right" w:pos="7254"/>
              </w:tabs>
              <w:spacing w:before="120" w:after="120"/>
              <w:rPr>
                <w:rFonts w:ascii="Segoe UI Symbol" w:hAnsi="Segoe UI Symbol"/>
              </w:rPr>
            </w:pPr>
            <w:r w:rsidRPr="00D5087F">
              <w:rPr>
                <w:rFonts w:ascii="Segoe UI Symbol" w:hAnsi="Segoe UI Symbol"/>
              </w:rPr>
              <w:t xml:space="preserve">A Bid-Securing Declaration </w:t>
            </w:r>
            <w:r w:rsidRPr="00D5087F">
              <w:rPr>
                <w:rFonts w:ascii="Segoe UI Symbol" w:hAnsi="Segoe UI Symbol"/>
                <w:b/>
                <w:bCs/>
                <w:i/>
                <w:color w:val="0070C0"/>
              </w:rPr>
              <w:t>shall not be</w:t>
            </w:r>
            <w:r w:rsidRPr="00D5087F">
              <w:rPr>
                <w:rFonts w:ascii="Segoe UI Symbol" w:hAnsi="Segoe UI Symbol"/>
              </w:rPr>
              <w:t xml:space="preserve"> required.</w:t>
            </w:r>
          </w:p>
          <w:p w14:paraId="09BCE310" w14:textId="7875C4B8" w:rsidR="005A27DC" w:rsidRPr="00D5087F" w:rsidRDefault="00F16557" w:rsidP="009F77D0">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rPr>
                <w:rFonts w:ascii="Segoe UI Symbol" w:hAnsi="Segoe UI Symbol"/>
              </w:rPr>
            </w:pPr>
            <w:r>
              <w:rPr>
                <w:rFonts w:ascii="Segoe UI Symbol" w:hAnsi="Segoe UI Symbol"/>
              </w:rPr>
              <w:lastRenderedPageBreak/>
              <w:t>T</w:t>
            </w:r>
            <w:r w:rsidR="005A27DC" w:rsidRPr="00D5087F">
              <w:rPr>
                <w:rFonts w:ascii="Segoe UI Symbol" w:hAnsi="Segoe UI Symbol"/>
              </w:rPr>
              <w:t xml:space="preserve">he amount </w:t>
            </w:r>
            <w:r w:rsidR="005A27DC" w:rsidRPr="3BEF314B">
              <w:rPr>
                <w:rFonts w:ascii="Segoe UI Symbol" w:hAnsi="Segoe UI Symbol"/>
              </w:rPr>
              <w:t xml:space="preserve">and currency </w:t>
            </w:r>
            <w:r w:rsidR="005A27DC" w:rsidRPr="00D5087F">
              <w:rPr>
                <w:rFonts w:ascii="Segoe UI Symbol" w:hAnsi="Segoe UI Symbol"/>
              </w:rPr>
              <w:t xml:space="preserve">of the </w:t>
            </w:r>
            <w:r w:rsidR="005A27DC" w:rsidRPr="3BEF314B">
              <w:rPr>
                <w:rFonts w:ascii="Segoe UI Symbol" w:hAnsi="Segoe UI Symbol"/>
              </w:rPr>
              <w:t xml:space="preserve">Bid Security shall be </w:t>
            </w:r>
            <w:r w:rsidR="42E5550E" w:rsidRPr="3BEF314B">
              <w:rPr>
                <w:rFonts w:ascii="Segoe UI Symbol" w:hAnsi="Segoe UI Symbol"/>
                <w:b/>
                <w:bCs/>
                <w:i/>
                <w:iCs/>
                <w:color w:val="0070C0"/>
                <w:spacing w:val="-2"/>
              </w:rPr>
              <w:t>30</w:t>
            </w:r>
            <w:r w:rsidR="006A3BD9" w:rsidRPr="3BEF314B">
              <w:rPr>
                <w:rFonts w:ascii="Segoe UI Symbol" w:hAnsi="Segoe UI Symbol"/>
                <w:b/>
                <w:bCs/>
                <w:i/>
                <w:iCs/>
                <w:color w:val="0070C0"/>
                <w:spacing w:val="-2"/>
              </w:rPr>
              <w:t>0,000.00 (</w:t>
            </w:r>
            <w:r w:rsidR="0A5D9DC1" w:rsidRPr="3BEF314B">
              <w:rPr>
                <w:rFonts w:ascii="Segoe UI Symbol" w:hAnsi="Segoe UI Symbol"/>
                <w:b/>
                <w:bCs/>
                <w:i/>
                <w:iCs/>
                <w:color w:val="0070C0"/>
                <w:spacing w:val="-2"/>
              </w:rPr>
              <w:t xml:space="preserve">Three </w:t>
            </w:r>
            <w:proofErr w:type="gramStart"/>
            <w:r w:rsidR="006A3BD9" w:rsidRPr="3BEF314B">
              <w:rPr>
                <w:rFonts w:ascii="Segoe UI Symbol" w:hAnsi="Segoe UI Symbol"/>
                <w:b/>
                <w:bCs/>
                <w:i/>
                <w:iCs/>
                <w:color w:val="0070C0"/>
                <w:spacing w:val="-2"/>
              </w:rPr>
              <w:t>hundred  thousand</w:t>
            </w:r>
            <w:proofErr w:type="gramEnd"/>
            <w:r w:rsidR="006A3BD9" w:rsidRPr="3BEF314B">
              <w:rPr>
                <w:rFonts w:ascii="Segoe UI Symbol" w:hAnsi="Segoe UI Symbol"/>
                <w:b/>
                <w:bCs/>
                <w:i/>
                <w:iCs/>
                <w:color w:val="0070C0"/>
                <w:spacing w:val="-2"/>
              </w:rPr>
              <w:t>) US Dollars</w:t>
            </w:r>
            <w:r w:rsidR="006A3BD9" w:rsidRPr="3BEF314B">
              <w:rPr>
                <w:rFonts w:ascii="Segoe UI Symbol" w:hAnsi="Segoe UI Symbol"/>
                <w:b/>
                <w:bCs/>
                <w:spacing w:val="-2"/>
              </w:rPr>
              <w:t>.</w:t>
            </w:r>
          </w:p>
        </w:tc>
      </w:tr>
      <w:tr w:rsidR="005A27DC" w:rsidRPr="00143E6E" w14:paraId="19BD1907"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2229A453"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lastRenderedPageBreak/>
              <w:t>ITB 20.3 (d)</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27A5289" w14:textId="440BE76C" w:rsidR="005A27DC" w:rsidRPr="00D5087F" w:rsidRDefault="005A27DC" w:rsidP="005A27DC">
            <w:pPr>
              <w:tabs>
                <w:tab w:val="right" w:pos="7254"/>
              </w:tabs>
              <w:spacing w:before="120" w:after="120"/>
              <w:rPr>
                <w:rFonts w:ascii="Segoe UI Symbol" w:hAnsi="Segoe UI Symbol"/>
                <w:i/>
              </w:rPr>
            </w:pPr>
            <w:r w:rsidRPr="00D5087F">
              <w:rPr>
                <w:rFonts w:ascii="Segoe UI Symbol" w:hAnsi="Segoe UI Symbol"/>
                <w:b/>
                <w:i/>
                <w:color w:val="0070C0"/>
              </w:rPr>
              <w:t>None</w:t>
            </w:r>
          </w:p>
        </w:tc>
      </w:tr>
      <w:tr w:rsidR="005A27DC" w:rsidRPr="00143E6E" w14:paraId="69BA6045"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A7B13A1"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21.1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066C2EE2" w14:textId="77777777" w:rsidR="007A05FC" w:rsidRDefault="005A27DC" w:rsidP="005A27DC">
            <w:pPr>
              <w:tabs>
                <w:tab w:val="right" w:pos="7254"/>
              </w:tabs>
              <w:spacing w:before="120" w:after="120"/>
              <w:rPr>
                <w:rFonts w:ascii="Segoe UI Symbol" w:hAnsi="Segoe UI Symbol"/>
              </w:rPr>
            </w:pPr>
            <w:r w:rsidRPr="00D5087F">
              <w:rPr>
                <w:rFonts w:ascii="Segoe UI Symbol" w:hAnsi="Segoe UI Symbol"/>
              </w:rPr>
              <w:t xml:space="preserve">In addition to the original of the Bid, the number of copies is: </w:t>
            </w:r>
          </w:p>
          <w:p w14:paraId="37CC752F" w14:textId="171DCC7D" w:rsidR="007A05FC" w:rsidRPr="00E81AC1" w:rsidRDefault="007A05FC" w:rsidP="002D6580">
            <w:pPr>
              <w:pStyle w:val="ListParagraph"/>
              <w:numPr>
                <w:ilvl w:val="0"/>
                <w:numId w:val="138"/>
              </w:numPr>
              <w:tabs>
                <w:tab w:val="right" w:pos="7254"/>
              </w:tabs>
              <w:spacing w:before="120" w:after="120"/>
              <w:jc w:val="both"/>
              <w:rPr>
                <w:rFonts w:ascii="Segoe UI Symbol" w:hAnsi="Segoe UI Symbol"/>
                <w:b/>
                <w:i/>
                <w:color w:val="0070C0"/>
              </w:rPr>
            </w:pPr>
            <w:r w:rsidRPr="00E81AC1">
              <w:rPr>
                <w:rFonts w:ascii="Segoe UI Symbol" w:hAnsi="Segoe UI Symbol"/>
                <w:b/>
                <w:i/>
                <w:color w:val="0070C0"/>
              </w:rPr>
              <w:t>Three (3) hardcopies</w:t>
            </w:r>
          </w:p>
          <w:p w14:paraId="39B85534" w14:textId="38C390FD" w:rsidR="007A05FC" w:rsidRPr="00E81AC1" w:rsidRDefault="007A05FC" w:rsidP="002D6580">
            <w:pPr>
              <w:pStyle w:val="ListParagraph"/>
              <w:numPr>
                <w:ilvl w:val="0"/>
                <w:numId w:val="138"/>
              </w:numPr>
              <w:tabs>
                <w:tab w:val="right" w:pos="7254"/>
              </w:tabs>
              <w:spacing w:before="120" w:after="120"/>
              <w:jc w:val="both"/>
              <w:rPr>
                <w:rFonts w:ascii="Segoe UI Symbol" w:hAnsi="Segoe UI Symbol"/>
                <w:b/>
                <w:i/>
                <w:color w:val="0070C0"/>
              </w:rPr>
            </w:pPr>
            <w:r w:rsidRPr="00E81AC1">
              <w:rPr>
                <w:rFonts w:ascii="Segoe UI Symbol" w:hAnsi="Segoe UI Symbol"/>
                <w:b/>
                <w:i/>
                <w:color w:val="0070C0"/>
              </w:rPr>
              <w:t>One (1)</w:t>
            </w:r>
            <w:r w:rsidR="00B819C2">
              <w:rPr>
                <w:rFonts w:ascii="Segoe UI Symbol" w:hAnsi="Segoe UI Symbol"/>
                <w:b/>
                <w:i/>
                <w:color w:val="0070C0"/>
              </w:rPr>
              <w:t xml:space="preserve"> soft </w:t>
            </w:r>
            <w:r w:rsidRPr="00E81AC1">
              <w:rPr>
                <w:rFonts w:ascii="Segoe UI Symbol" w:hAnsi="Segoe UI Symbol"/>
                <w:b/>
                <w:i/>
                <w:color w:val="0070C0"/>
              </w:rPr>
              <w:t xml:space="preserve">copy on USB flash disk containing the complete Bid documents. </w:t>
            </w:r>
          </w:p>
          <w:p w14:paraId="6FA99084" w14:textId="0941181E" w:rsidR="007A05FC" w:rsidRPr="00E81AC1" w:rsidRDefault="007A05FC" w:rsidP="002D6580">
            <w:pPr>
              <w:pStyle w:val="ListParagraph"/>
              <w:numPr>
                <w:ilvl w:val="0"/>
                <w:numId w:val="138"/>
              </w:numPr>
              <w:tabs>
                <w:tab w:val="right" w:pos="7254"/>
              </w:tabs>
              <w:spacing w:before="120" w:after="120"/>
              <w:jc w:val="both"/>
              <w:rPr>
                <w:rFonts w:ascii="Segoe UI Symbol" w:hAnsi="Segoe UI Symbol"/>
                <w:b/>
                <w:i/>
                <w:color w:val="0070C0"/>
              </w:rPr>
            </w:pPr>
            <w:r w:rsidRPr="00E81AC1">
              <w:rPr>
                <w:rFonts w:ascii="Segoe UI Symbol" w:hAnsi="Segoe UI Symbol"/>
                <w:b/>
                <w:i/>
                <w:color w:val="0070C0"/>
              </w:rPr>
              <w:t>The hard copy will take precedence in case of conflicting data</w:t>
            </w:r>
            <w:r w:rsidR="00D476FD">
              <w:rPr>
                <w:rFonts w:ascii="Segoe UI Symbol" w:hAnsi="Segoe UI Symbol"/>
                <w:b/>
                <w:i/>
                <w:color w:val="0070C0"/>
              </w:rPr>
              <w:t xml:space="preserve"> between the hard and soft copies.</w:t>
            </w:r>
          </w:p>
          <w:p w14:paraId="571A15FB" w14:textId="77777777" w:rsidR="007A05FC" w:rsidRPr="00E81AC1" w:rsidRDefault="007A05FC" w:rsidP="002D6580">
            <w:pPr>
              <w:pStyle w:val="ListParagraph"/>
              <w:numPr>
                <w:ilvl w:val="0"/>
                <w:numId w:val="138"/>
              </w:numPr>
              <w:tabs>
                <w:tab w:val="right" w:pos="7254"/>
              </w:tabs>
              <w:spacing w:before="120" w:after="120"/>
              <w:jc w:val="both"/>
              <w:rPr>
                <w:rFonts w:ascii="Segoe UI Symbol" w:hAnsi="Segoe UI Symbol"/>
                <w:b/>
                <w:i/>
                <w:color w:val="0070C0"/>
              </w:rPr>
            </w:pPr>
            <w:r w:rsidRPr="00E81AC1">
              <w:rPr>
                <w:rFonts w:ascii="Segoe UI Symbol" w:hAnsi="Segoe UI Symbol"/>
                <w:b/>
                <w:i/>
                <w:color w:val="0070C0"/>
              </w:rPr>
              <w:t xml:space="preserve">The electronic copy shall be structured strictly as the </w:t>
            </w:r>
            <w:proofErr w:type="gramStart"/>
            <w:r w:rsidRPr="00E81AC1">
              <w:rPr>
                <w:rFonts w:ascii="Segoe UI Symbol" w:hAnsi="Segoe UI Symbol"/>
                <w:b/>
                <w:i/>
                <w:color w:val="0070C0"/>
              </w:rPr>
              <w:t>hardcopies</w:t>
            </w:r>
            <w:proofErr w:type="gramEnd"/>
            <w:r w:rsidRPr="00E81AC1">
              <w:rPr>
                <w:rFonts w:ascii="Segoe UI Symbol" w:hAnsi="Segoe UI Symbol"/>
                <w:b/>
                <w:i/>
                <w:color w:val="0070C0"/>
              </w:rPr>
              <w:t xml:space="preserve"> and as per ITB clause 11.1. Each Part (Part 1, 2 and 3) shall be presented in a separate folder. Each Section shall be provided as a single PDF file (converted - searchable, not scanned copies of the files) named as per ITB clause 11.1. </w:t>
            </w:r>
          </w:p>
          <w:p w14:paraId="1ECA2C1B" w14:textId="12DD8502" w:rsidR="007A05FC" w:rsidRPr="00E81AC1" w:rsidRDefault="007A05FC" w:rsidP="002D6580">
            <w:pPr>
              <w:pStyle w:val="ListParagraph"/>
              <w:numPr>
                <w:ilvl w:val="0"/>
                <w:numId w:val="138"/>
              </w:numPr>
              <w:tabs>
                <w:tab w:val="right" w:pos="7254"/>
              </w:tabs>
              <w:spacing w:before="120" w:after="120"/>
              <w:jc w:val="both"/>
              <w:rPr>
                <w:rFonts w:ascii="Segoe UI Symbol" w:hAnsi="Segoe UI Symbol"/>
                <w:b/>
                <w:i/>
                <w:color w:val="0070C0"/>
              </w:rPr>
            </w:pPr>
            <w:r w:rsidRPr="00E81AC1">
              <w:rPr>
                <w:rFonts w:ascii="Segoe UI Symbol" w:hAnsi="Segoe UI Symbol"/>
                <w:b/>
                <w:i/>
                <w:color w:val="0070C0"/>
              </w:rPr>
              <w:t>Filled-in Price Schedules shall be provided mandatory as editable MS Excel files.</w:t>
            </w:r>
          </w:p>
          <w:p w14:paraId="4D0ACD31" w14:textId="731CE75C" w:rsidR="007A05FC" w:rsidRPr="00E81AC1" w:rsidRDefault="007A05FC" w:rsidP="002D6580">
            <w:pPr>
              <w:pStyle w:val="ListParagraph"/>
              <w:numPr>
                <w:ilvl w:val="0"/>
                <w:numId w:val="138"/>
              </w:numPr>
              <w:tabs>
                <w:tab w:val="right" w:pos="7254"/>
              </w:tabs>
              <w:spacing w:before="120" w:after="120"/>
              <w:jc w:val="both"/>
              <w:rPr>
                <w:rFonts w:ascii="Segoe UI Symbol" w:hAnsi="Segoe UI Symbol"/>
                <w:b/>
                <w:i/>
                <w:color w:val="0070C0"/>
              </w:rPr>
            </w:pPr>
            <w:r w:rsidRPr="00E81AC1">
              <w:rPr>
                <w:rFonts w:ascii="Segoe UI Symbol" w:hAnsi="Segoe UI Symbol"/>
                <w:b/>
                <w:i/>
                <w:color w:val="0070C0"/>
              </w:rPr>
              <w:t xml:space="preserve">Technical Data Sheets shall be provided mandatory as editable MS WORD files. </w:t>
            </w:r>
          </w:p>
          <w:p w14:paraId="1EACE42D" w14:textId="6CFA932A" w:rsidR="005A27DC" w:rsidRPr="00E81AC1" w:rsidRDefault="007A05FC" w:rsidP="002D6580">
            <w:pPr>
              <w:pStyle w:val="ListParagraph"/>
              <w:numPr>
                <w:ilvl w:val="0"/>
                <w:numId w:val="138"/>
              </w:numPr>
              <w:tabs>
                <w:tab w:val="right" w:pos="7254"/>
              </w:tabs>
              <w:spacing w:before="120" w:after="120"/>
              <w:jc w:val="both"/>
              <w:rPr>
                <w:rFonts w:ascii="Segoe UI Symbol" w:hAnsi="Segoe UI Symbol"/>
              </w:rPr>
            </w:pPr>
            <w:r w:rsidRPr="00E81AC1">
              <w:rPr>
                <w:rFonts w:ascii="Segoe UI Symbol" w:hAnsi="Segoe UI Symbol"/>
                <w:b/>
                <w:i/>
                <w:color w:val="0070C0"/>
              </w:rPr>
              <w:t>Drawings must be provided mandatory in both PDF and original editable CAD (DWG) format.</w:t>
            </w:r>
          </w:p>
        </w:tc>
      </w:tr>
      <w:tr w:rsidR="005A27DC" w:rsidRPr="00143E6E" w14:paraId="6A81084C"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2E0C33AC"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21.3</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109A322A" w14:textId="612E09AB" w:rsidR="001C3FB1" w:rsidRPr="001C3FB1" w:rsidRDefault="005A27DC" w:rsidP="001C3FB1">
            <w:pPr>
              <w:tabs>
                <w:tab w:val="right" w:pos="7254"/>
              </w:tabs>
              <w:spacing w:before="120" w:after="120"/>
              <w:rPr>
                <w:rFonts w:ascii="Segoe UI Symbol" w:hAnsi="Segoe UI Symbol"/>
                <w:b/>
                <w:i/>
                <w:color w:val="0070C0"/>
              </w:rPr>
            </w:pPr>
            <w:r w:rsidRPr="00D5087F">
              <w:rPr>
                <w:rFonts w:ascii="Segoe UI Symbol" w:hAnsi="Segoe UI Symbol"/>
              </w:rPr>
              <w:t xml:space="preserve">The written confirmation of authorization to sign on behalf of the Bidder shall consist of: </w:t>
            </w:r>
            <w:r w:rsidR="001C3FB1" w:rsidRPr="001C3FB1">
              <w:rPr>
                <w:rFonts w:ascii="Segoe UI Symbol" w:hAnsi="Segoe UI Symbol"/>
                <w:b/>
                <w:i/>
                <w:color w:val="0070C0"/>
              </w:rPr>
              <w:t>A duly signed power of attorney indicating the name and position held by the person authorized to sign the bid on behalf of the bidder and the name(s) and position(s) of the authorizing person(s</w:t>
            </w:r>
            <w:proofErr w:type="gramStart"/>
            <w:r w:rsidR="001C3FB1" w:rsidRPr="001C3FB1">
              <w:rPr>
                <w:rFonts w:ascii="Segoe UI Symbol" w:hAnsi="Segoe UI Symbol"/>
                <w:b/>
                <w:i/>
                <w:color w:val="0070C0"/>
              </w:rPr>
              <w:t>);</w:t>
            </w:r>
            <w:proofErr w:type="gramEnd"/>
          </w:p>
          <w:p w14:paraId="252729F3" w14:textId="06833C72" w:rsidR="004C09B7" w:rsidRPr="008659FE" w:rsidRDefault="001C3FB1" w:rsidP="001C3FB1">
            <w:pPr>
              <w:tabs>
                <w:tab w:val="right" w:pos="7254"/>
              </w:tabs>
              <w:spacing w:before="120" w:after="120"/>
              <w:rPr>
                <w:rFonts w:ascii="Segoe UI Symbol" w:hAnsi="Segoe UI Symbol"/>
                <w:b/>
                <w:i/>
                <w:color w:val="0070C0"/>
              </w:rPr>
            </w:pPr>
            <w:r w:rsidRPr="001C3FB1">
              <w:rPr>
                <w:rFonts w:ascii="Segoe UI Symbol" w:hAnsi="Segoe UI Symbol"/>
                <w:b/>
                <w:i/>
                <w:color w:val="0070C0"/>
              </w:rPr>
              <w:t>In the case of Bids submitted by an existing or intended JVCA an undertaking signed by all parties (</w:t>
            </w:r>
            <w:proofErr w:type="spellStart"/>
            <w:r w:rsidRPr="001C3FB1">
              <w:rPr>
                <w:rFonts w:ascii="Segoe UI Symbol" w:hAnsi="Segoe UI Symbol"/>
                <w:b/>
                <w:i/>
                <w:color w:val="0070C0"/>
              </w:rPr>
              <w:t>i</w:t>
            </w:r>
            <w:proofErr w:type="spellEnd"/>
            <w:r w:rsidRPr="001C3FB1">
              <w:rPr>
                <w:rFonts w:ascii="Segoe UI Symbol" w:hAnsi="Segoe UI Symbol"/>
                <w:b/>
                <w:i/>
                <w:color w:val="0070C0"/>
              </w:rPr>
              <w:t>) stating that all parties shall be jointly and severally liable, if so required in accordance with ITB 4.1(a), and (ii) nominating a Representative who shall have the authority to conduct all business for and on behalf of any and all the parties of the JVCA during the bidding process and, in the event the JVCA is awarded the Contract, during contract execution.</w:t>
            </w:r>
          </w:p>
        </w:tc>
      </w:tr>
      <w:tr w:rsidR="005A27DC" w:rsidRPr="00143E6E" w14:paraId="6781CF51" w14:textId="77777777" w:rsidTr="0E417972">
        <w:tblPrEx>
          <w:tblBorders>
            <w:insideH w:val="single" w:sz="8" w:space="0" w:color="000000"/>
          </w:tblBorders>
        </w:tblPrEx>
        <w:tc>
          <w:tcPr>
            <w:tcW w:w="9669" w:type="dxa"/>
            <w:gridSpan w:val="2"/>
            <w:tcBorders>
              <w:top w:val="single" w:sz="12" w:space="0" w:color="000000" w:themeColor="text1"/>
              <w:bottom w:val="single" w:sz="12" w:space="0" w:color="000000" w:themeColor="text1"/>
            </w:tcBorders>
            <w:shd w:val="clear" w:color="auto" w:fill="8EAADB" w:themeFill="accent5" w:themeFillTint="99"/>
          </w:tcPr>
          <w:p w14:paraId="73282E36" w14:textId="77777777" w:rsidR="005A27DC" w:rsidRPr="00D5087F" w:rsidRDefault="005A27DC" w:rsidP="005A27DC">
            <w:pPr>
              <w:tabs>
                <w:tab w:val="right" w:pos="7434"/>
              </w:tabs>
              <w:spacing w:before="120" w:after="120"/>
              <w:jc w:val="center"/>
              <w:rPr>
                <w:rFonts w:ascii="Segoe UI Symbol" w:hAnsi="Segoe UI Symbol"/>
                <w:b/>
                <w:sz w:val="28"/>
              </w:rPr>
            </w:pPr>
            <w:r w:rsidRPr="00D5087F">
              <w:rPr>
                <w:rFonts w:ascii="Segoe UI Symbol" w:hAnsi="Segoe UI Symbol"/>
                <w:b/>
                <w:sz w:val="28"/>
              </w:rPr>
              <w:t>D.  Submission and Opening of Bids</w:t>
            </w:r>
          </w:p>
        </w:tc>
      </w:tr>
      <w:tr w:rsidR="005A27DC" w:rsidRPr="00143E6E" w14:paraId="272553A4"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79FB4072" w14:textId="77777777" w:rsidR="005A27DC" w:rsidRPr="00D5087F" w:rsidRDefault="005A27DC" w:rsidP="005A27DC">
            <w:pPr>
              <w:tabs>
                <w:tab w:val="right" w:pos="7434"/>
              </w:tabs>
              <w:spacing w:before="120" w:after="120"/>
              <w:rPr>
                <w:rFonts w:ascii="Segoe UI Symbol" w:hAnsi="Segoe UI Symbol"/>
                <w:b/>
                <w:color w:val="000000" w:themeColor="text1"/>
              </w:rPr>
            </w:pPr>
            <w:r w:rsidRPr="00D5087F">
              <w:rPr>
                <w:rFonts w:ascii="Segoe UI Symbol" w:hAnsi="Segoe UI Symbol"/>
                <w:b/>
                <w:bCs/>
                <w:color w:val="000000" w:themeColor="text1"/>
              </w:rPr>
              <w:lastRenderedPageBreak/>
              <w:t xml:space="preserve">ITB </w:t>
            </w:r>
            <w:r w:rsidRPr="00D5087F">
              <w:rPr>
                <w:rFonts w:ascii="Segoe UI Symbol" w:hAnsi="Segoe UI Symbol"/>
                <w:b/>
                <w:color w:val="000000" w:themeColor="text1"/>
              </w:rPr>
              <w:t>23.1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6E45671" w14:textId="6B129825" w:rsidR="005A27DC" w:rsidRPr="00E81AC1" w:rsidRDefault="005A27DC" w:rsidP="005A27DC">
            <w:pPr>
              <w:tabs>
                <w:tab w:val="right" w:pos="7254"/>
              </w:tabs>
              <w:spacing w:before="120" w:after="120"/>
              <w:rPr>
                <w:rFonts w:ascii="Segoe UI Symbol" w:hAnsi="Segoe UI Symbol"/>
                <w:b/>
                <w:i/>
                <w:color w:val="000000" w:themeColor="text1"/>
              </w:rPr>
            </w:pPr>
            <w:r w:rsidRPr="00E81AC1">
              <w:rPr>
                <w:rFonts w:ascii="Segoe UI Symbol" w:hAnsi="Segoe UI Symbol"/>
                <w:color w:val="000000" w:themeColor="text1"/>
              </w:rPr>
              <w:t xml:space="preserve">For </w:t>
            </w:r>
            <w:r w:rsidRPr="00E81AC1">
              <w:rPr>
                <w:rFonts w:ascii="Segoe UI Symbol" w:hAnsi="Segoe UI Symbol"/>
                <w:b/>
                <w:color w:val="000000" w:themeColor="text1"/>
                <w:u w:val="single"/>
              </w:rPr>
              <w:t xml:space="preserve">Bid submission purposes </w:t>
            </w:r>
            <w:r w:rsidRPr="00E81AC1">
              <w:rPr>
                <w:rFonts w:ascii="Segoe UI Symbol" w:hAnsi="Segoe UI Symbol"/>
                <w:color w:val="000000" w:themeColor="text1"/>
              </w:rPr>
              <w:t>only, the Employer’s address is:</w:t>
            </w:r>
          </w:p>
          <w:p w14:paraId="41B2AC0A" w14:textId="77777777" w:rsidR="00E81AC1" w:rsidRPr="00D5087F" w:rsidRDefault="00E81AC1" w:rsidP="00E81AC1">
            <w:pPr>
              <w:tabs>
                <w:tab w:val="right" w:pos="7254"/>
              </w:tabs>
              <w:spacing w:before="120" w:after="120"/>
              <w:jc w:val="left"/>
              <w:rPr>
                <w:rFonts w:ascii="Segoe UI Symbol" w:hAnsi="Segoe UI Symbol"/>
                <w:i/>
              </w:rPr>
            </w:pPr>
            <w:r w:rsidRPr="00D5087F">
              <w:rPr>
                <w:rFonts w:ascii="Segoe UI Symbol" w:hAnsi="Segoe UI Symbol"/>
              </w:rPr>
              <w:t xml:space="preserve">Attention: </w:t>
            </w:r>
            <w:r w:rsidRPr="00E26BF0">
              <w:rPr>
                <w:rFonts w:ascii="Segoe UI Symbol" w:hAnsi="Segoe UI Symbol"/>
                <w:i/>
                <w:color w:val="0070C0"/>
              </w:rPr>
              <w:t xml:space="preserve">Senior Manager, Supply Chain </w:t>
            </w:r>
          </w:p>
          <w:p w14:paraId="7E7EC788" w14:textId="77777777" w:rsidR="00E81AC1" w:rsidRPr="00AB5D64" w:rsidRDefault="00E81AC1" w:rsidP="00E81AC1">
            <w:pPr>
              <w:tabs>
                <w:tab w:val="right" w:pos="7254"/>
              </w:tabs>
              <w:spacing w:before="120" w:after="120"/>
              <w:jc w:val="left"/>
              <w:rPr>
                <w:rFonts w:ascii="Segoe UI Symbol" w:hAnsi="Segoe UI Symbol"/>
                <w:i/>
                <w:color w:val="0070C0"/>
              </w:rPr>
            </w:pPr>
            <w:r w:rsidRPr="00D5087F">
              <w:rPr>
                <w:rFonts w:ascii="Segoe UI Symbol" w:hAnsi="Segoe UI Symbol"/>
              </w:rPr>
              <w:t xml:space="preserve">Address: </w:t>
            </w:r>
            <w:r w:rsidRPr="00AB5D64">
              <w:rPr>
                <w:rFonts w:ascii="Segoe UI Symbol" w:hAnsi="Segoe UI Symbol"/>
                <w:i/>
                <w:color w:val="0070C0"/>
              </w:rPr>
              <w:t>Kenya Electricity Transmission Company Limited (KETRACO)</w:t>
            </w:r>
            <w:r>
              <w:rPr>
                <w:rFonts w:ascii="Segoe UI Symbol" w:hAnsi="Segoe UI Symbol"/>
                <w:i/>
                <w:color w:val="0070C0"/>
              </w:rPr>
              <w:t xml:space="preserve">, </w:t>
            </w:r>
            <w:r w:rsidRPr="00AB5D64">
              <w:rPr>
                <w:rFonts w:ascii="Segoe UI Symbol" w:hAnsi="Segoe UI Symbol"/>
                <w:i/>
                <w:color w:val="0070C0"/>
              </w:rPr>
              <w:t xml:space="preserve">               </w:t>
            </w:r>
          </w:p>
          <w:p w14:paraId="60B9ACAF" w14:textId="77777777" w:rsidR="00E81AC1" w:rsidRPr="00AB5D64" w:rsidRDefault="00E81AC1" w:rsidP="00E81AC1">
            <w:pPr>
              <w:tabs>
                <w:tab w:val="right" w:pos="7254"/>
              </w:tabs>
              <w:spacing w:before="120" w:after="120"/>
              <w:jc w:val="left"/>
              <w:rPr>
                <w:rFonts w:ascii="Segoe UI Symbol" w:hAnsi="Segoe UI Symbol"/>
                <w:i/>
                <w:color w:val="0070C0"/>
              </w:rPr>
            </w:pPr>
            <w:r w:rsidRPr="00AB5D64">
              <w:rPr>
                <w:rFonts w:ascii="Segoe UI Symbol" w:hAnsi="Segoe UI Symbol"/>
                <w:i/>
                <w:color w:val="0070C0"/>
              </w:rPr>
              <w:t>KAWI Complex, Block B</w:t>
            </w:r>
            <w:r>
              <w:rPr>
                <w:rFonts w:ascii="Segoe UI Symbol" w:hAnsi="Segoe UI Symbol"/>
                <w:i/>
                <w:color w:val="0070C0"/>
              </w:rPr>
              <w:t xml:space="preserve">, </w:t>
            </w:r>
            <w:r w:rsidRPr="00AB5D64">
              <w:rPr>
                <w:rFonts w:ascii="Segoe UI Symbol" w:hAnsi="Segoe UI Symbol"/>
                <w:i/>
                <w:color w:val="0070C0"/>
              </w:rPr>
              <w:t>Popo Road, off Red Cross Road, South C</w:t>
            </w:r>
            <w:r>
              <w:rPr>
                <w:rFonts w:ascii="Segoe UI Symbol" w:hAnsi="Segoe UI Symbol"/>
                <w:i/>
                <w:color w:val="0070C0"/>
              </w:rPr>
              <w:t xml:space="preserve">, </w:t>
            </w:r>
          </w:p>
          <w:p w14:paraId="4E228E37" w14:textId="77777777" w:rsidR="00E81AC1" w:rsidRPr="00D5087F" w:rsidRDefault="00E81AC1" w:rsidP="00E81AC1">
            <w:pPr>
              <w:tabs>
                <w:tab w:val="right" w:pos="7254"/>
              </w:tabs>
              <w:spacing w:before="120" w:after="120"/>
              <w:jc w:val="left"/>
              <w:rPr>
                <w:rFonts w:ascii="Segoe UI Symbol" w:hAnsi="Segoe UI Symbol"/>
                <w:i/>
              </w:rPr>
            </w:pPr>
            <w:r w:rsidRPr="00D5087F">
              <w:rPr>
                <w:rFonts w:ascii="Segoe UI Symbol" w:hAnsi="Segoe UI Symbol"/>
              </w:rPr>
              <w:t>Floor/Room number</w:t>
            </w:r>
            <w:r w:rsidRPr="00D5087F">
              <w:rPr>
                <w:rFonts w:ascii="Segoe UI Symbol" w:hAnsi="Segoe UI Symbol"/>
                <w:i/>
              </w:rPr>
              <w:t xml:space="preserve">: </w:t>
            </w:r>
            <w:r w:rsidRPr="00AB5D64">
              <w:rPr>
                <w:rFonts w:ascii="Segoe UI Symbol" w:hAnsi="Segoe UI Symbol"/>
                <w:i/>
                <w:color w:val="0070C0"/>
              </w:rPr>
              <w:t>2nd Floor</w:t>
            </w:r>
            <w:r w:rsidRPr="00D5087F">
              <w:rPr>
                <w:rFonts w:ascii="Segoe UI Symbol" w:hAnsi="Segoe UI Symbol"/>
              </w:rPr>
              <w:tab/>
            </w:r>
          </w:p>
          <w:p w14:paraId="1EB6A940" w14:textId="77777777" w:rsidR="00E81AC1" w:rsidRPr="00D5087F" w:rsidRDefault="00E81AC1" w:rsidP="00E81AC1">
            <w:pPr>
              <w:tabs>
                <w:tab w:val="right" w:pos="7254"/>
              </w:tabs>
              <w:spacing w:before="120" w:after="120"/>
              <w:jc w:val="left"/>
              <w:rPr>
                <w:rFonts w:ascii="Segoe UI Symbol" w:hAnsi="Segoe UI Symbol"/>
                <w:i/>
              </w:rPr>
            </w:pPr>
            <w:r w:rsidRPr="00D5087F">
              <w:rPr>
                <w:rFonts w:ascii="Segoe UI Symbol" w:hAnsi="Segoe UI Symbol"/>
              </w:rPr>
              <w:t>City:</w:t>
            </w:r>
            <w:r w:rsidRPr="00D5087F">
              <w:rPr>
                <w:rFonts w:ascii="Segoe UI Symbol" w:hAnsi="Segoe UI Symbol"/>
                <w:i/>
              </w:rPr>
              <w:t xml:space="preserve"> </w:t>
            </w:r>
            <w:r w:rsidRPr="00AB5D64">
              <w:rPr>
                <w:rFonts w:ascii="Segoe UI Symbol" w:hAnsi="Segoe UI Symbol"/>
                <w:i/>
                <w:color w:val="0070C0"/>
              </w:rPr>
              <w:t>Nairobi</w:t>
            </w:r>
          </w:p>
          <w:p w14:paraId="6087CAD9" w14:textId="77777777" w:rsidR="00E81AC1" w:rsidRPr="00D5087F" w:rsidRDefault="00E81AC1" w:rsidP="00E81AC1">
            <w:pPr>
              <w:tabs>
                <w:tab w:val="right" w:pos="7254"/>
              </w:tabs>
              <w:spacing w:before="120" w:after="120"/>
              <w:jc w:val="left"/>
              <w:rPr>
                <w:rFonts w:ascii="Segoe UI Symbol" w:hAnsi="Segoe UI Symbol"/>
                <w:i/>
              </w:rPr>
            </w:pPr>
            <w:r w:rsidRPr="00D5087F">
              <w:rPr>
                <w:rFonts w:ascii="Segoe UI Symbol" w:hAnsi="Segoe UI Symbol"/>
              </w:rPr>
              <w:t xml:space="preserve">ZIP Code: </w:t>
            </w:r>
            <w:r w:rsidRPr="00AB5D64">
              <w:rPr>
                <w:rFonts w:ascii="Segoe UI Symbol" w:hAnsi="Segoe UI Symbol"/>
                <w:i/>
                <w:color w:val="0070C0"/>
              </w:rPr>
              <w:t>00100</w:t>
            </w:r>
          </w:p>
          <w:p w14:paraId="47A1941D" w14:textId="2A7F2747" w:rsidR="00E81AC1" w:rsidRPr="002A0104" w:rsidRDefault="00E81AC1" w:rsidP="00E81AC1">
            <w:pPr>
              <w:tabs>
                <w:tab w:val="right" w:pos="7254"/>
              </w:tabs>
              <w:spacing w:before="120" w:after="120"/>
              <w:jc w:val="left"/>
              <w:rPr>
                <w:rFonts w:ascii="Segoe UI Symbol" w:hAnsi="Segoe UI Symbol"/>
                <w:i/>
                <w:color w:val="0070C0"/>
              </w:rPr>
            </w:pPr>
            <w:r w:rsidRPr="002A0104">
              <w:rPr>
                <w:rFonts w:ascii="Segoe UI Symbol" w:hAnsi="Segoe UI Symbol"/>
              </w:rPr>
              <w:t xml:space="preserve">Country: </w:t>
            </w:r>
            <w:r w:rsidRPr="002A0104">
              <w:rPr>
                <w:rFonts w:ascii="Segoe UI Symbol" w:hAnsi="Segoe UI Symbol"/>
                <w:i/>
                <w:color w:val="0070C0"/>
              </w:rPr>
              <w:t>Kenya</w:t>
            </w:r>
          </w:p>
          <w:p w14:paraId="2300161F" w14:textId="77777777" w:rsidR="005A27DC" w:rsidRPr="002A0104" w:rsidRDefault="005A27DC" w:rsidP="005A27DC">
            <w:pPr>
              <w:tabs>
                <w:tab w:val="right" w:pos="7254"/>
              </w:tabs>
              <w:spacing w:before="120" w:after="120"/>
              <w:rPr>
                <w:rFonts w:ascii="Segoe UI Symbol" w:hAnsi="Segoe UI Symbol"/>
                <w:color w:val="000000" w:themeColor="text1"/>
              </w:rPr>
            </w:pPr>
            <w:r w:rsidRPr="002A0104">
              <w:rPr>
                <w:rFonts w:ascii="Segoe UI Symbol" w:hAnsi="Segoe UI Symbol"/>
                <w:b/>
                <w:color w:val="000000" w:themeColor="text1"/>
              </w:rPr>
              <w:t xml:space="preserve">The deadline for Bid submission is: </w:t>
            </w:r>
          </w:p>
          <w:p w14:paraId="3B430322" w14:textId="7E87A8B3" w:rsidR="00E81AC1" w:rsidRPr="002A0104" w:rsidRDefault="00E81AC1" w:rsidP="00E81AC1">
            <w:pPr>
              <w:tabs>
                <w:tab w:val="right" w:pos="7254"/>
              </w:tabs>
              <w:spacing w:before="120" w:after="120"/>
              <w:rPr>
                <w:rFonts w:ascii="Segoe UI Symbol" w:hAnsi="Segoe UI Symbol"/>
              </w:rPr>
            </w:pPr>
            <w:bookmarkStart w:id="135" w:name="_Hlk155947883"/>
            <w:r w:rsidRPr="002A0104">
              <w:rPr>
                <w:rFonts w:ascii="Segoe UI Symbol" w:hAnsi="Segoe UI Symbol"/>
              </w:rPr>
              <w:t xml:space="preserve">Date: </w:t>
            </w:r>
            <w:r w:rsidR="002A0104" w:rsidRPr="002A0104">
              <w:rPr>
                <w:rFonts w:ascii="Segoe UI Symbol" w:hAnsi="Segoe UI Symbol"/>
                <w:i/>
                <w:color w:val="0070C0"/>
              </w:rPr>
              <w:t>19th August 2025</w:t>
            </w:r>
          </w:p>
          <w:p w14:paraId="14DBF51D" w14:textId="77777777" w:rsidR="00E81AC1" w:rsidRPr="002A0104" w:rsidRDefault="00E81AC1" w:rsidP="00E81AC1">
            <w:pPr>
              <w:tabs>
                <w:tab w:val="right" w:pos="7254"/>
              </w:tabs>
              <w:spacing w:before="120" w:after="120"/>
              <w:rPr>
                <w:rFonts w:ascii="Segoe UI Symbol" w:hAnsi="Segoe UI Symbol"/>
              </w:rPr>
            </w:pPr>
            <w:r w:rsidRPr="002A0104">
              <w:rPr>
                <w:rFonts w:ascii="Segoe UI Symbol" w:hAnsi="Segoe UI Symbol"/>
              </w:rPr>
              <w:t xml:space="preserve">Time: </w:t>
            </w:r>
            <w:r w:rsidRPr="002A0104">
              <w:rPr>
                <w:rFonts w:ascii="Segoe UI Symbol" w:hAnsi="Segoe UI Symbol"/>
                <w:i/>
                <w:color w:val="0070C0"/>
              </w:rPr>
              <w:t>10:00 am EAT (East African Time)</w:t>
            </w:r>
          </w:p>
          <w:bookmarkEnd w:id="135"/>
          <w:p w14:paraId="41850533" w14:textId="7AE6957A" w:rsidR="005A27DC" w:rsidRPr="00D5087F" w:rsidRDefault="005A27DC" w:rsidP="004B797D">
            <w:pPr>
              <w:suppressAutoHyphens/>
              <w:spacing w:before="120" w:after="120"/>
              <w:rPr>
                <w:rFonts w:ascii="Segoe UI Symbol" w:hAnsi="Segoe UI Symbol"/>
                <w:color w:val="000000" w:themeColor="text1"/>
              </w:rPr>
            </w:pPr>
            <w:r w:rsidRPr="002A0104">
              <w:rPr>
                <w:rFonts w:ascii="Segoe UI Symbol" w:hAnsi="Segoe UI Symbol"/>
                <w:color w:val="000000" w:themeColor="text1"/>
              </w:rPr>
              <w:t>Bidders</w:t>
            </w:r>
            <w:r w:rsidR="004B797D" w:rsidRPr="002A0104">
              <w:rPr>
                <w:rFonts w:ascii="Segoe UI Symbol" w:hAnsi="Segoe UI Symbol"/>
                <w:b/>
                <w:i/>
                <w:iCs/>
                <w:color w:val="0070C0"/>
              </w:rPr>
              <w:t xml:space="preserve"> </w:t>
            </w:r>
            <w:r w:rsidRPr="002A0104">
              <w:rPr>
                <w:rFonts w:ascii="Segoe UI Symbol" w:hAnsi="Segoe UI Symbol"/>
                <w:b/>
                <w:i/>
                <w:iCs/>
                <w:color w:val="0070C0"/>
              </w:rPr>
              <w:t>shall not</w:t>
            </w:r>
            <w:r w:rsidRPr="002A0104">
              <w:rPr>
                <w:rFonts w:ascii="Segoe UI Symbol" w:hAnsi="Segoe UI Symbol"/>
                <w:color w:val="0070C0"/>
              </w:rPr>
              <w:t xml:space="preserve"> </w:t>
            </w:r>
            <w:r w:rsidRPr="002A0104">
              <w:rPr>
                <w:rFonts w:ascii="Segoe UI Symbol" w:hAnsi="Segoe UI Symbol"/>
                <w:color w:val="000000" w:themeColor="text1"/>
              </w:rPr>
              <w:t>have the option of submitting</w:t>
            </w:r>
            <w:r w:rsidRPr="00D5087F">
              <w:rPr>
                <w:rFonts w:ascii="Segoe UI Symbol" w:hAnsi="Segoe UI Symbol"/>
                <w:color w:val="000000" w:themeColor="text1"/>
              </w:rPr>
              <w:t xml:space="preserve"> their Bids electronically.</w:t>
            </w:r>
          </w:p>
        </w:tc>
      </w:tr>
      <w:tr w:rsidR="005A27DC" w:rsidRPr="00143E6E" w14:paraId="3785DB4C"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5E067372"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26.1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887D772" w14:textId="77777777" w:rsidR="005A27DC" w:rsidRPr="002A0104" w:rsidRDefault="005A27DC" w:rsidP="005A27DC">
            <w:pPr>
              <w:tabs>
                <w:tab w:val="right" w:pos="7254"/>
              </w:tabs>
              <w:spacing w:before="120" w:after="120"/>
              <w:rPr>
                <w:rFonts w:ascii="Segoe UI Symbol" w:hAnsi="Segoe UI Symbol"/>
              </w:rPr>
            </w:pPr>
            <w:r w:rsidRPr="002A0104">
              <w:rPr>
                <w:rFonts w:ascii="Segoe UI Symbol" w:hAnsi="Segoe UI Symbol"/>
              </w:rPr>
              <w:t>The Bid opening shall take place at:</w:t>
            </w:r>
          </w:p>
          <w:p w14:paraId="057F0E35" w14:textId="77777777" w:rsidR="00E81AC1" w:rsidRPr="002A0104" w:rsidRDefault="00E81AC1" w:rsidP="00E81AC1">
            <w:pPr>
              <w:tabs>
                <w:tab w:val="right" w:pos="7254"/>
              </w:tabs>
              <w:spacing w:before="120" w:after="120"/>
              <w:jc w:val="left"/>
              <w:rPr>
                <w:rFonts w:ascii="Segoe UI Symbol" w:hAnsi="Segoe UI Symbol"/>
                <w:i/>
                <w:color w:val="0070C0"/>
              </w:rPr>
            </w:pPr>
            <w:r w:rsidRPr="002A0104">
              <w:rPr>
                <w:rFonts w:ascii="Segoe UI Symbol" w:hAnsi="Segoe UI Symbol"/>
              </w:rPr>
              <w:t xml:space="preserve">Address: </w:t>
            </w:r>
            <w:r w:rsidRPr="002A0104">
              <w:rPr>
                <w:rFonts w:ascii="Segoe UI Symbol" w:hAnsi="Segoe UI Symbol"/>
                <w:i/>
                <w:color w:val="0070C0"/>
              </w:rPr>
              <w:t xml:space="preserve">Kenya Electricity Transmission Company Limited (KETRACO),                </w:t>
            </w:r>
          </w:p>
          <w:p w14:paraId="7650BD6D" w14:textId="77777777" w:rsidR="00E81AC1" w:rsidRPr="002A0104" w:rsidRDefault="00E81AC1" w:rsidP="00E81AC1">
            <w:pPr>
              <w:tabs>
                <w:tab w:val="right" w:pos="7254"/>
              </w:tabs>
              <w:spacing w:before="120" w:after="120"/>
              <w:jc w:val="left"/>
              <w:rPr>
                <w:rFonts w:ascii="Segoe UI Symbol" w:hAnsi="Segoe UI Symbol"/>
                <w:i/>
                <w:color w:val="0070C0"/>
              </w:rPr>
            </w:pPr>
            <w:r w:rsidRPr="002A0104">
              <w:rPr>
                <w:rFonts w:ascii="Segoe UI Symbol" w:hAnsi="Segoe UI Symbol"/>
                <w:i/>
                <w:color w:val="0070C0"/>
              </w:rPr>
              <w:t xml:space="preserve">KAWI Complex, Block B, Popo Road, off Red Cross Road, South C, </w:t>
            </w:r>
          </w:p>
          <w:p w14:paraId="127FE4F4" w14:textId="77777777" w:rsidR="00E81AC1" w:rsidRPr="002A0104" w:rsidRDefault="00E81AC1" w:rsidP="00E81AC1">
            <w:pPr>
              <w:tabs>
                <w:tab w:val="right" w:pos="7254"/>
              </w:tabs>
              <w:spacing w:before="120" w:after="120"/>
              <w:jc w:val="left"/>
              <w:rPr>
                <w:rFonts w:ascii="Segoe UI Symbol" w:hAnsi="Segoe UI Symbol"/>
                <w:i/>
              </w:rPr>
            </w:pPr>
            <w:r w:rsidRPr="002A0104">
              <w:rPr>
                <w:rFonts w:ascii="Segoe UI Symbol" w:hAnsi="Segoe UI Symbol"/>
              </w:rPr>
              <w:t>Floor/Room number</w:t>
            </w:r>
            <w:r w:rsidRPr="002A0104">
              <w:rPr>
                <w:rFonts w:ascii="Segoe UI Symbol" w:hAnsi="Segoe UI Symbol"/>
                <w:i/>
              </w:rPr>
              <w:t xml:space="preserve">: </w:t>
            </w:r>
            <w:r w:rsidRPr="002A0104">
              <w:rPr>
                <w:rFonts w:ascii="Segoe UI Symbol" w:hAnsi="Segoe UI Symbol"/>
                <w:i/>
                <w:color w:val="0070C0"/>
              </w:rPr>
              <w:t>2nd Floor</w:t>
            </w:r>
            <w:r w:rsidRPr="002A0104">
              <w:rPr>
                <w:rFonts w:ascii="Segoe UI Symbol" w:hAnsi="Segoe UI Symbol"/>
              </w:rPr>
              <w:tab/>
            </w:r>
          </w:p>
          <w:p w14:paraId="4F7F1CE9" w14:textId="77777777" w:rsidR="00E81AC1" w:rsidRPr="002A0104" w:rsidRDefault="00E81AC1" w:rsidP="00E81AC1">
            <w:pPr>
              <w:tabs>
                <w:tab w:val="right" w:pos="7254"/>
              </w:tabs>
              <w:spacing w:before="120" w:after="120"/>
              <w:jc w:val="left"/>
              <w:rPr>
                <w:rFonts w:ascii="Segoe UI Symbol" w:hAnsi="Segoe UI Symbol"/>
                <w:i/>
              </w:rPr>
            </w:pPr>
            <w:r w:rsidRPr="002A0104">
              <w:rPr>
                <w:rFonts w:ascii="Segoe UI Symbol" w:hAnsi="Segoe UI Symbol"/>
              </w:rPr>
              <w:t>City:</w:t>
            </w:r>
            <w:r w:rsidRPr="002A0104">
              <w:rPr>
                <w:rFonts w:ascii="Segoe UI Symbol" w:hAnsi="Segoe UI Symbol"/>
                <w:i/>
              </w:rPr>
              <w:t xml:space="preserve"> </w:t>
            </w:r>
            <w:r w:rsidRPr="002A0104">
              <w:rPr>
                <w:rFonts w:ascii="Segoe UI Symbol" w:hAnsi="Segoe UI Symbol"/>
                <w:i/>
                <w:color w:val="0070C0"/>
              </w:rPr>
              <w:t>Nairobi</w:t>
            </w:r>
          </w:p>
          <w:p w14:paraId="5A68F14E" w14:textId="38B9A4F2" w:rsidR="005A27DC" w:rsidRPr="002A0104" w:rsidRDefault="005A27DC" w:rsidP="005A27DC">
            <w:pPr>
              <w:pStyle w:val="BodyText"/>
              <w:spacing w:before="120" w:after="120"/>
              <w:rPr>
                <w:rFonts w:ascii="Segoe UI Symbol" w:hAnsi="Segoe UI Symbol"/>
              </w:rPr>
            </w:pPr>
            <w:r w:rsidRPr="002A0104">
              <w:rPr>
                <w:rFonts w:ascii="Segoe UI Symbol" w:hAnsi="Segoe UI Symbol"/>
              </w:rPr>
              <w:t>Country:</w:t>
            </w:r>
            <w:r w:rsidR="004C09B7" w:rsidRPr="002A0104">
              <w:rPr>
                <w:rFonts w:ascii="Segoe UI Symbol" w:hAnsi="Segoe UI Symbol"/>
              </w:rPr>
              <w:t xml:space="preserve"> </w:t>
            </w:r>
            <w:r w:rsidR="00E81AC1" w:rsidRPr="002A0104">
              <w:rPr>
                <w:rFonts w:ascii="Segoe UI Symbol" w:hAnsi="Segoe UI Symbol"/>
                <w:b/>
                <w:i/>
                <w:color w:val="0070C0"/>
              </w:rPr>
              <w:t>Kenya</w:t>
            </w:r>
          </w:p>
          <w:p w14:paraId="3EA7F637" w14:textId="1F5028FE" w:rsidR="00E81AC1" w:rsidRPr="002A0104" w:rsidRDefault="00E81AC1" w:rsidP="00E81AC1">
            <w:pPr>
              <w:tabs>
                <w:tab w:val="right" w:pos="7254"/>
              </w:tabs>
              <w:spacing w:before="120" w:after="120"/>
              <w:rPr>
                <w:rFonts w:ascii="Segoe UI Symbol" w:hAnsi="Segoe UI Symbol"/>
              </w:rPr>
            </w:pPr>
            <w:r w:rsidRPr="002A0104">
              <w:rPr>
                <w:rFonts w:ascii="Segoe UI Symbol" w:hAnsi="Segoe UI Symbol"/>
              </w:rPr>
              <w:t xml:space="preserve">Date: </w:t>
            </w:r>
            <w:r w:rsidR="002A0104" w:rsidRPr="002A0104">
              <w:rPr>
                <w:rFonts w:ascii="Segoe UI Symbol" w:hAnsi="Segoe UI Symbol"/>
                <w:i/>
                <w:color w:val="0070C0"/>
              </w:rPr>
              <w:t>19th August 2025</w:t>
            </w:r>
          </w:p>
          <w:p w14:paraId="6B730B50" w14:textId="242FDFFD" w:rsidR="005A27DC" w:rsidRPr="00E81AC1" w:rsidRDefault="00E81AC1" w:rsidP="005A27DC">
            <w:pPr>
              <w:tabs>
                <w:tab w:val="right" w:pos="7254"/>
              </w:tabs>
              <w:spacing w:before="120" w:after="120"/>
              <w:rPr>
                <w:rFonts w:ascii="Segoe UI Symbol" w:hAnsi="Segoe UI Symbol"/>
              </w:rPr>
            </w:pPr>
            <w:r w:rsidRPr="002A0104">
              <w:rPr>
                <w:rFonts w:ascii="Segoe UI Symbol" w:hAnsi="Segoe UI Symbol"/>
              </w:rPr>
              <w:t xml:space="preserve">Time: </w:t>
            </w:r>
            <w:r w:rsidRPr="002A0104">
              <w:rPr>
                <w:rFonts w:ascii="Segoe UI Symbol" w:hAnsi="Segoe UI Symbol"/>
                <w:i/>
                <w:color w:val="0070C0"/>
              </w:rPr>
              <w:t>11:00 am EAT (East African Time)</w:t>
            </w:r>
          </w:p>
        </w:tc>
      </w:tr>
      <w:tr w:rsidR="005A27DC" w:rsidRPr="00143E6E" w14:paraId="7808D999"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253AC75B" w14:textId="77777777" w:rsidR="005A27DC" w:rsidRPr="00D5087F" w:rsidRDefault="005A27DC" w:rsidP="005A27DC">
            <w:pPr>
              <w:tabs>
                <w:tab w:val="right" w:pos="7434"/>
              </w:tabs>
              <w:spacing w:before="120" w:after="120"/>
              <w:rPr>
                <w:rFonts w:ascii="Segoe UI Symbol" w:hAnsi="Segoe UI Symbol"/>
                <w:b/>
                <w:bCs/>
              </w:rPr>
            </w:pPr>
            <w:r w:rsidRPr="00D5087F">
              <w:rPr>
                <w:rFonts w:ascii="Segoe UI Symbol" w:hAnsi="Segoe UI Symbol"/>
                <w:b/>
                <w:bCs/>
              </w:rPr>
              <w:t>ITB 26.6</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5AFEB23E" w14:textId="23BE2DE9" w:rsidR="005A27DC" w:rsidRPr="00D5087F" w:rsidRDefault="005A27DC" w:rsidP="005A27DC">
            <w:pPr>
              <w:tabs>
                <w:tab w:val="right" w:pos="7254"/>
              </w:tabs>
              <w:spacing w:before="120" w:after="120"/>
              <w:rPr>
                <w:rFonts w:ascii="Segoe UI Symbol" w:hAnsi="Segoe UI Symbol"/>
              </w:rPr>
            </w:pPr>
            <w:r w:rsidRPr="00D5087F">
              <w:rPr>
                <w:rFonts w:ascii="Segoe UI Symbol" w:hAnsi="Segoe UI Symbol"/>
              </w:rPr>
              <w:t xml:space="preserve">The Letter of Bid and Price Schedules </w:t>
            </w:r>
            <w:r w:rsidRPr="00D5087F">
              <w:rPr>
                <w:rFonts w:ascii="Segoe UI Symbol" w:hAnsi="Segoe UI Symbol"/>
                <w:iCs/>
              </w:rPr>
              <w:t xml:space="preserve">shall </w:t>
            </w:r>
            <w:r w:rsidRPr="00D5087F">
              <w:rPr>
                <w:rFonts w:ascii="Segoe UI Symbol" w:hAnsi="Segoe UI Symbol"/>
              </w:rPr>
              <w:t xml:space="preserve">be </w:t>
            </w:r>
            <w:proofErr w:type="gramStart"/>
            <w:r w:rsidRPr="00D5087F">
              <w:rPr>
                <w:rFonts w:ascii="Segoe UI Symbol" w:hAnsi="Segoe UI Symbol"/>
              </w:rPr>
              <w:t>initialed</w:t>
            </w:r>
            <w:proofErr w:type="gramEnd"/>
            <w:r w:rsidRPr="00D5087F">
              <w:rPr>
                <w:rFonts w:ascii="Segoe UI Symbol" w:hAnsi="Segoe UI Symbol"/>
              </w:rPr>
              <w:t xml:space="preserve"> by</w:t>
            </w:r>
            <w:r w:rsidR="004B797D">
              <w:rPr>
                <w:rFonts w:ascii="Segoe UI Symbol" w:hAnsi="Segoe UI Symbol"/>
              </w:rPr>
              <w:t xml:space="preserve"> </w:t>
            </w:r>
            <w:r w:rsidR="003141D1">
              <w:rPr>
                <w:rFonts w:ascii="Segoe UI Symbol" w:hAnsi="Segoe UI Symbol"/>
                <w:b/>
                <w:i/>
                <w:iCs/>
                <w:color w:val="0070C0"/>
              </w:rPr>
              <w:t xml:space="preserve">three </w:t>
            </w:r>
            <w:r w:rsidR="004B797D">
              <w:rPr>
                <w:rFonts w:ascii="Segoe UI Symbol" w:hAnsi="Segoe UI Symbol"/>
                <w:b/>
                <w:i/>
                <w:iCs/>
                <w:color w:val="0070C0"/>
              </w:rPr>
              <w:t>(</w:t>
            </w:r>
            <w:r w:rsidR="003141D1">
              <w:rPr>
                <w:rFonts w:ascii="Segoe UI Symbol" w:hAnsi="Segoe UI Symbol"/>
                <w:b/>
                <w:i/>
                <w:iCs/>
                <w:color w:val="0070C0"/>
              </w:rPr>
              <w:t>3</w:t>
            </w:r>
            <w:r w:rsidR="004B797D">
              <w:rPr>
                <w:rFonts w:ascii="Segoe UI Symbol" w:hAnsi="Segoe UI Symbol"/>
                <w:b/>
                <w:i/>
                <w:iCs/>
                <w:color w:val="0070C0"/>
              </w:rPr>
              <w:t>)</w:t>
            </w:r>
            <w:r w:rsidRPr="00D5087F">
              <w:rPr>
                <w:rFonts w:ascii="Segoe UI Symbol" w:hAnsi="Segoe UI Symbol"/>
                <w:color w:val="0070C0"/>
              </w:rPr>
              <w:t xml:space="preserve"> </w:t>
            </w:r>
            <w:r w:rsidRPr="00D5087F">
              <w:rPr>
                <w:rFonts w:ascii="Segoe UI Symbol" w:hAnsi="Segoe UI Symbol"/>
              </w:rPr>
              <w:t>representatives of the Employer conducting Bid opening</w:t>
            </w:r>
            <w:r w:rsidRPr="00D5087F">
              <w:rPr>
                <w:rFonts w:ascii="Segoe UI Symbol" w:hAnsi="Segoe UI Symbol"/>
                <w:i/>
              </w:rPr>
              <w:t>.</w:t>
            </w:r>
          </w:p>
        </w:tc>
      </w:tr>
      <w:tr w:rsidR="005A27DC" w:rsidRPr="00143E6E" w14:paraId="7ABE487D" w14:textId="77777777" w:rsidTr="0E417972">
        <w:tblPrEx>
          <w:tblBorders>
            <w:insideH w:val="single" w:sz="8" w:space="0" w:color="000000"/>
          </w:tblBorders>
        </w:tblPrEx>
        <w:trPr>
          <w:trHeight w:val="583"/>
        </w:trPr>
        <w:tc>
          <w:tcPr>
            <w:tcW w:w="9669" w:type="dxa"/>
            <w:gridSpan w:val="2"/>
            <w:tcBorders>
              <w:top w:val="single" w:sz="12" w:space="0" w:color="000000" w:themeColor="text1"/>
              <w:bottom w:val="single" w:sz="12" w:space="0" w:color="000000" w:themeColor="text1"/>
            </w:tcBorders>
            <w:shd w:val="clear" w:color="auto" w:fill="8EAADB" w:themeFill="accent5" w:themeFillTint="99"/>
          </w:tcPr>
          <w:p w14:paraId="0690C410" w14:textId="77777777" w:rsidR="005A27DC" w:rsidRPr="00D5087F" w:rsidRDefault="005A27DC" w:rsidP="005A27DC">
            <w:pPr>
              <w:keepNext/>
              <w:keepLines/>
              <w:tabs>
                <w:tab w:val="right" w:pos="7434"/>
              </w:tabs>
              <w:spacing w:before="120" w:after="120"/>
              <w:jc w:val="center"/>
              <w:rPr>
                <w:rFonts w:ascii="Segoe UI Symbol" w:hAnsi="Segoe UI Symbol"/>
                <w:b/>
                <w:sz w:val="28"/>
              </w:rPr>
            </w:pPr>
            <w:r w:rsidRPr="00D5087F">
              <w:rPr>
                <w:rFonts w:ascii="Segoe UI Symbol" w:hAnsi="Segoe UI Symbol"/>
                <w:b/>
                <w:sz w:val="28"/>
              </w:rPr>
              <w:t xml:space="preserve">E.  </w:t>
            </w:r>
            <w:proofErr w:type="gramStart"/>
            <w:r w:rsidRPr="00D5087F">
              <w:rPr>
                <w:rFonts w:ascii="Segoe UI Symbol" w:hAnsi="Segoe UI Symbol"/>
                <w:b/>
                <w:sz w:val="28"/>
              </w:rPr>
              <w:t>Evaluation,</w:t>
            </w:r>
            <w:proofErr w:type="gramEnd"/>
            <w:r w:rsidRPr="00D5087F">
              <w:rPr>
                <w:rFonts w:ascii="Segoe UI Symbol" w:hAnsi="Segoe UI Symbol"/>
                <w:b/>
                <w:sz w:val="28"/>
              </w:rPr>
              <w:t xml:space="preserve"> and Comparison of Bids</w:t>
            </w:r>
          </w:p>
        </w:tc>
      </w:tr>
      <w:tr w:rsidR="005A27DC" w:rsidRPr="00143E6E" w14:paraId="413640E3"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70EFE9D4" w14:textId="77777777" w:rsidR="005A27DC" w:rsidRPr="00D5087F" w:rsidRDefault="005A27DC" w:rsidP="005A27DC">
            <w:pPr>
              <w:tabs>
                <w:tab w:val="right" w:pos="7434"/>
              </w:tabs>
              <w:spacing w:before="120" w:after="120"/>
              <w:rPr>
                <w:rFonts w:ascii="Segoe UI Symbol" w:hAnsi="Segoe UI Symbol"/>
                <w:b/>
                <w:color w:val="000000" w:themeColor="text1"/>
              </w:rPr>
            </w:pPr>
            <w:r w:rsidRPr="00D5087F">
              <w:rPr>
                <w:rFonts w:ascii="Segoe UI Symbol" w:hAnsi="Segoe UI Symbol"/>
                <w:b/>
                <w:color w:val="000000" w:themeColor="text1"/>
              </w:rPr>
              <w:t>ITB 31.3</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EEA6520" w14:textId="24F582CE" w:rsidR="005A27DC" w:rsidRPr="00D5087F" w:rsidRDefault="005A27DC" w:rsidP="005A27DC">
            <w:pPr>
              <w:tabs>
                <w:tab w:val="right" w:pos="7254"/>
              </w:tabs>
              <w:spacing w:before="120" w:after="120"/>
              <w:rPr>
                <w:rFonts w:ascii="Segoe UI Symbol" w:hAnsi="Segoe UI Symbol"/>
                <w:color w:val="000000" w:themeColor="text1"/>
              </w:rPr>
            </w:pPr>
            <w:r w:rsidRPr="00D5087F">
              <w:rPr>
                <w:rFonts w:ascii="Segoe UI Symbol" w:hAnsi="Segoe UI Symbol"/>
                <w:color w:val="000000" w:themeColor="text1"/>
              </w:rPr>
              <w:t xml:space="preserve">The adjustment with respect to </w:t>
            </w:r>
            <w:r w:rsidRPr="00D5087F">
              <w:rPr>
                <w:rFonts w:ascii="Segoe UI Symbol" w:hAnsi="Segoe UI Symbol"/>
              </w:rPr>
              <w:t>a missing or non-conforming item or component, and costs associated, if any, with non-material deviations, reservations or omissions to the requirements of the bidding document</w:t>
            </w:r>
            <w:r w:rsidRPr="00D5087F">
              <w:rPr>
                <w:rFonts w:ascii="Segoe UI Symbol" w:hAnsi="Segoe UI Symbol"/>
                <w:color w:val="000000" w:themeColor="text1"/>
              </w:rPr>
              <w:t xml:space="preserve"> shall be based on the</w:t>
            </w:r>
            <w:r w:rsidRPr="00D5087F">
              <w:rPr>
                <w:rFonts w:ascii="Segoe UI Symbol" w:hAnsi="Segoe UI Symbol"/>
                <w:b/>
                <w:color w:val="000000" w:themeColor="text1"/>
              </w:rPr>
              <w:t xml:space="preserve"> </w:t>
            </w:r>
            <w:r w:rsidRPr="00D5087F">
              <w:rPr>
                <w:rFonts w:ascii="Segoe UI Symbol" w:hAnsi="Segoe UI Symbol"/>
                <w:b/>
                <w:i/>
                <w:color w:val="0070C0"/>
              </w:rPr>
              <w:t>highest</w:t>
            </w:r>
            <w:r w:rsidR="00380614">
              <w:rPr>
                <w:rFonts w:ascii="Segoe UI Symbol" w:hAnsi="Segoe UI Symbol"/>
                <w:b/>
                <w:i/>
                <w:color w:val="0070C0"/>
              </w:rPr>
              <w:t xml:space="preserve"> </w:t>
            </w:r>
            <w:r w:rsidRPr="00D5087F">
              <w:rPr>
                <w:rFonts w:ascii="Segoe UI Symbol" w:hAnsi="Segoe UI Symbol"/>
                <w:color w:val="000000" w:themeColor="text1"/>
              </w:rPr>
              <w:t xml:space="preserve">price of the item or component and </w:t>
            </w:r>
            <w:r w:rsidR="0057196C" w:rsidRPr="00D5087F">
              <w:rPr>
                <w:rFonts w:ascii="Segoe UI Symbol" w:hAnsi="Segoe UI Symbol"/>
                <w:color w:val="000000" w:themeColor="text1"/>
              </w:rPr>
              <w:t xml:space="preserve">associated </w:t>
            </w:r>
            <w:r w:rsidRPr="00D5087F">
              <w:rPr>
                <w:rFonts w:ascii="Segoe UI Symbol" w:hAnsi="Segoe UI Symbol"/>
                <w:color w:val="000000" w:themeColor="text1"/>
              </w:rPr>
              <w:t xml:space="preserve">cost, if any, derived from other substantially responsive Bids unless any other specific evaluation </w:t>
            </w:r>
            <w:r w:rsidRPr="00D5087F">
              <w:rPr>
                <w:rFonts w:ascii="Segoe UI Symbol" w:hAnsi="Segoe UI Symbol"/>
                <w:color w:val="000000" w:themeColor="text1"/>
              </w:rPr>
              <w:lastRenderedPageBreak/>
              <w:t xml:space="preserve">criteria has been provided elsewhere in the bidding document for such adjustments in which case the latter shall be applied. If the price or cost of any of the above cannot be derived from the price of other substantially responsive Bids, the Employer shall use its best estimate based on </w:t>
            </w:r>
            <w:proofErr w:type="gramStart"/>
            <w:r w:rsidRPr="00D5087F">
              <w:rPr>
                <w:rFonts w:ascii="Segoe UI Symbol" w:hAnsi="Segoe UI Symbol"/>
                <w:color w:val="000000" w:themeColor="text1"/>
              </w:rPr>
              <w:t>its</w:t>
            </w:r>
            <w:proofErr w:type="gramEnd"/>
            <w:r w:rsidRPr="00D5087F">
              <w:rPr>
                <w:rFonts w:ascii="Segoe UI Symbol" w:hAnsi="Segoe UI Symbol"/>
                <w:color w:val="000000" w:themeColor="text1"/>
              </w:rPr>
              <w:t xml:space="preserve"> own judgment, </w:t>
            </w:r>
            <w:proofErr w:type="gramStart"/>
            <w:r w:rsidRPr="00D5087F">
              <w:rPr>
                <w:rFonts w:ascii="Segoe UI Symbol" w:hAnsi="Segoe UI Symbol"/>
                <w:color w:val="000000" w:themeColor="text1"/>
              </w:rPr>
              <w:t>past experience</w:t>
            </w:r>
            <w:proofErr w:type="gramEnd"/>
            <w:r w:rsidRPr="00D5087F">
              <w:rPr>
                <w:rFonts w:ascii="Segoe UI Symbol" w:hAnsi="Segoe UI Symbol"/>
                <w:color w:val="000000" w:themeColor="text1"/>
              </w:rPr>
              <w:t xml:space="preserve"> or market search, as considered appropriate</w:t>
            </w:r>
            <w:r w:rsidR="0057196C" w:rsidRPr="00D5087F">
              <w:rPr>
                <w:rFonts w:ascii="Segoe UI Symbol" w:hAnsi="Segoe UI Symbol"/>
                <w:color w:val="000000" w:themeColor="text1"/>
              </w:rPr>
              <w:t xml:space="preserve"> and as agreed with the Bank</w:t>
            </w:r>
            <w:r w:rsidRPr="00D5087F">
              <w:rPr>
                <w:rFonts w:ascii="Segoe UI Symbol" w:hAnsi="Segoe UI Symbol"/>
                <w:color w:val="000000" w:themeColor="text1"/>
              </w:rPr>
              <w:t>.</w:t>
            </w:r>
          </w:p>
        </w:tc>
      </w:tr>
      <w:tr w:rsidR="005A27DC" w:rsidRPr="00143E6E" w14:paraId="50F7340E"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59640A26"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lastRenderedPageBreak/>
              <w:t>ITB 33.1</w:t>
            </w:r>
          </w:p>
          <w:p w14:paraId="6DE62ACB" w14:textId="77777777" w:rsidR="005A27DC" w:rsidRPr="00D5087F" w:rsidRDefault="005A27DC" w:rsidP="005A27DC">
            <w:pPr>
              <w:tabs>
                <w:tab w:val="right" w:pos="7434"/>
              </w:tabs>
              <w:spacing w:before="120" w:after="120"/>
              <w:rPr>
                <w:rFonts w:ascii="Segoe UI Symbol" w:hAnsi="Segoe UI Symbol"/>
                <w:b/>
                <w:i/>
              </w:rPr>
            </w:pPr>
          </w:p>
          <w:p w14:paraId="3204A987" w14:textId="77777777" w:rsidR="005A27DC" w:rsidRPr="00D5087F" w:rsidRDefault="005A27DC" w:rsidP="005A27DC">
            <w:pPr>
              <w:tabs>
                <w:tab w:val="right" w:pos="7434"/>
              </w:tabs>
              <w:spacing w:before="120" w:after="120"/>
              <w:rPr>
                <w:rFonts w:ascii="Segoe UI Symbol" w:hAnsi="Segoe UI Symbol"/>
                <w:b/>
                <w:i/>
              </w:rPr>
            </w:pP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77E87C94" w14:textId="16A6E349" w:rsidR="005A27DC" w:rsidRPr="00D5087F" w:rsidRDefault="005A27DC" w:rsidP="005A27DC">
            <w:pPr>
              <w:tabs>
                <w:tab w:val="right" w:pos="7254"/>
              </w:tabs>
              <w:spacing w:before="120" w:after="120"/>
              <w:rPr>
                <w:rFonts w:ascii="Segoe UI Symbol" w:hAnsi="Segoe UI Symbol"/>
                <w:i/>
              </w:rPr>
            </w:pPr>
            <w:r w:rsidRPr="00D5087F">
              <w:rPr>
                <w:rFonts w:ascii="Segoe UI Symbol" w:hAnsi="Segoe UI Symbol"/>
              </w:rPr>
              <w:t xml:space="preserve">The currency that shall be used for Bid evaluation and comparison purposes to convert (at the selling exchange rate) all Bid prices expressed in various currencies into a single currency </w:t>
            </w:r>
            <w:proofErr w:type="gramStart"/>
            <w:r w:rsidRPr="00D5087F">
              <w:rPr>
                <w:rFonts w:ascii="Segoe UI Symbol" w:hAnsi="Segoe UI Symbol"/>
              </w:rPr>
              <w:t>is:</w:t>
            </w:r>
            <w:proofErr w:type="gramEnd"/>
            <w:r w:rsidRPr="00D5087F">
              <w:rPr>
                <w:rFonts w:ascii="Segoe UI Symbol" w:hAnsi="Segoe UI Symbol"/>
              </w:rPr>
              <w:t xml:space="preserve"> </w:t>
            </w:r>
            <w:r w:rsidR="004B797D" w:rsidRPr="004B797D">
              <w:rPr>
                <w:rFonts w:ascii="Segoe UI Symbol" w:hAnsi="Segoe UI Symbol"/>
                <w:b/>
                <w:i/>
                <w:color w:val="0070C0"/>
              </w:rPr>
              <w:t>Kenya Shillings</w:t>
            </w:r>
          </w:p>
          <w:p w14:paraId="2D00201F" w14:textId="6A7E6374" w:rsidR="005A27DC" w:rsidRPr="00D5087F" w:rsidRDefault="005A27DC" w:rsidP="005A27DC">
            <w:pPr>
              <w:tabs>
                <w:tab w:val="right" w:pos="7254"/>
              </w:tabs>
              <w:spacing w:before="120" w:after="120"/>
              <w:rPr>
                <w:rFonts w:ascii="Segoe UI Symbol" w:hAnsi="Segoe UI Symbol"/>
                <w:b/>
                <w:color w:val="0070C0"/>
              </w:rPr>
            </w:pPr>
            <w:r w:rsidRPr="00D5087F">
              <w:rPr>
                <w:rFonts w:ascii="Segoe UI Symbol" w:hAnsi="Segoe UI Symbol"/>
              </w:rPr>
              <w:t xml:space="preserve">The source of exchange rate shall be: </w:t>
            </w:r>
            <w:r w:rsidR="004B797D">
              <w:rPr>
                <w:rFonts w:ascii="Segoe UI Symbol" w:hAnsi="Segoe UI Symbol"/>
                <w:b/>
                <w:i/>
                <w:color w:val="0070C0"/>
              </w:rPr>
              <w:t>Central Bank of Kenya</w:t>
            </w:r>
          </w:p>
          <w:p w14:paraId="78DCFD88" w14:textId="42E1742C" w:rsidR="005A27DC" w:rsidRPr="00D5087F" w:rsidRDefault="005A27DC" w:rsidP="005A27DC">
            <w:pPr>
              <w:tabs>
                <w:tab w:val="right" w:pos="7254"/>
              </w:tabs>
              <w:spacing w:before="120" w:after="120"/>
              <w:rPr>
                <w:rFonts w:ascii="Segoe UI Symbol" w:hAnsi="Segoe UI Symbol"/>
              </w:rPr>
            </w:pPr>
            <w:r w:rsidRPr="002A0104">
              <w:rPr>
                <w:rFonts w:ascii="Segoe UI Symbol" w:hAnsi="Segoe UI Symbol"/>
              </w:rPr>
              <w:t xml:space="preserve">The date for the exchange rate shall </w:t>
            </w:r>
            <w:proofErr w:type="gramStart"/>
            <w:r w:rsidRPr="002A0104">
              <w:rPr>
                <w:rFonts w:ascii="Segoe UI Symbol" w:hAnsi="Segoe UI Symbol"/>
              </w:rPr>
              <w:t>be</w:t>
            </w:r>
            <w:r w:rsidRPr="002A0104">
              <w:rPr>
                <w:rFonts w:ascii="Segoe UI Symbol" w:hAnsi="Segoe UI Symbol"/>
                <w:i/>
              </w:rPr>
              <w:t>:</w:t>
            </w:r>
            <w:proofErr w:type="gramEnd"/>
            <w:r w:rsidRPr="002A0104">
              <w:rPr>
                <w:rFonts w:ascii="Segoe UI Symbol" w:hAnsi="Segoe UI Symbol"/>
                <w:i/>
              </w:rPr>
              <w:t xml:space="preserve"> </w:t>
            </w:r>
            <w:r w:rsidR="002A0104" w:rsidRPr="002A0104">
              <w:rPr>
                <w:rFonts w:ascii="Segoe UI Symbol" w:hAnsi="Segoe UI Symbol"/>
                <w:b/>
                <w:i/>
                <w:color w:val="0070C0"/>
              </w:rPr>
              <w:t>2</w:t>
            </w:r>
            <w:r w:rsidRPr="002A0104">
              <w:rPr>
                <w:rFonts w:ascii="Segoe UI Symbol" w:hAnsi="Segoe UI Symbol"/>
                <w:b/>
                <w:i/>
                <w:color w:val="0070C0"/>
              </w:rPr>
              <w:t>5 Ju</w:t>
            </w:r>
            <w:r w:rsidR="002A0104" w:rsidRPr="002A0104">
              <w:rPr>
                <w:rFonts w:ascii="Segoe UI Symbol" w:hAnsi="Segoe UI Symbol"/>
                <w:b/>
                <w:i/>
                <w:color w:val="0070C0"/>
              </w:rPr>
              <w:t>ly</w:t>
            </w:r>
            <w:r w:rsidRPr="002A0104">
              <w:rPr>
                <w:rFonts w:ascii="Segoe UI Symbol" w:hAnsi="Segoe UI Symbol"/>
                <w:b/>
                <w:i/>
                <w:color w:val="0070C0"/>
              </w:rPr>
              <w:t xml:space="preserve">, </w:t>
            </w:r>
            <w:r w:rsidR="00217067" w:rsidRPr="002A0104">
              <w:rPr>
                <w:rFonts w:ascii="Segoe UI Symbol" w:hAnsi="Segoe UI Symbol"/>
                <w:b/>
                <w:i/>
                <w:color w:val="0070C0"/>
              </w:rPr>
              <w:t>2025</w:t>
            </w:r>
          </w:p>
        </w:tc>
      </w:tr>
      <w:tr w:rsidR="005A27DC" w:rsidRPr="00143E6E" w14:paraId="2C239B54"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3694DB6C" w14:textId="77777777" w:rsidR="005A27DC" w:rsidRPr="00D5087F" w:rsidRDefault="005A27DC" w:rsidP="005A27DC">
            <w:pPr>
              <w:tabs>
                <w:tab w:val="right" w:pos="7434"/>
              </w:tabs>
              <w:spacing w:before="120" w:after="120"/>
              <w:rPr>
                <w:rFonts w:ascii="Segoe UI Symbol" w:hAnsi="Segoe UI Symbol"/>
                <w:b/>
              </w:rPr>
            </w:pPr>
            <w:bookmarkStart w:id="136" w:name="_Hlk88825532"/>
            <w:r w:rsidRPr="00D5087F">
              <w:rPr>
                <w:rFonts w:ascii="Segoe UI Symbol" w:hAnsi="Segoe UI Symbol"/>
                <w:b/>
                <w:noProof/>
              </w:rPr>
              <w:t>ITB 34.1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67B21765" w14:textId="6052E2CB" w:rsidR="005A27DC" w:rsidRPr="00D5087F" w:rsidRDefault="005A27DC" w:rsidP="005A27DC">
            <w:pPr>
              <w:widowControl w:val="0"/>
              <w:tabs>
                <w:tab w:val="right" w:pos="7254"/>
              </w:tabs>
              <w:spacing w:before="120" w:after="120"/>
              <w:rPr>
                <w:rFonts w:ascii="Segoe UI Symbol" w:hAnsi="Segoe UI Symbol"/>
                <w:color w:val="000000" w:themeColor="text1"/>
              </w:rPr>
            </w:pPr>
            <w:r w:rsidRPr="00D5087F">
              <w:rPr>
                <w:rFonts w:ascii="Segoe UI Symbol" w:hAnsi="Segoe UI Symbol"/>
                <w:color w:val="000000" w:themeColor="text1"/>
              </w:rPr>
              <w:t xml:space="preserve">A margin of domestic preference </w:t>
            </w:r>
            <w:r w:rsidRPr="00D5087F">
              <w:rPr>
                <w:rFonts w:ascii="Segoe UI Symbol" w:hAnsi="Segoe UI Symbol"/>
                <w:b/>
                <w:i/>
                <w:color w:val="0070C0"/>
              </w:rPr>
              <w:t>shall</w:t>
            </w:r>
            <w:r w:rsidR="00853C39">
              <w:rPr>
                <w:rFonts w:ascii="Segoe UI Symbol" w:hAnsi="Segoe UI Symbol"/>
                <w:b/>
                <w:i/>
                <w:color w:val="0070C0"/>
              </w:rPr>
              <w:t xml:space="preserve"> not </w:t>
            </w:r>
            <w:r w:rsidRPr="00D5087F">
              <w:rPr>
                <w:rFonts w:ascii="Segoe UI Symbol" w:hAnsi="Segoe UI Symbol"/>
                <w:color w:val="000000" w:themeColor="text1"/>
              </w:rPr>
              <w:t xml:space="preserve">apply.  </w:t>
            </w:r>
          </w:p>
          <w:p w14:paraId="36386265" w14:textId="7C880F83" w:rsidR="005A27DC" w:rsidRPr="00D5087F" w:rsidRDefault="0084687B" w:rsidP="0084687B">
            <w:pPr>
              <w:tabs>
                <w:tab w:val="right" w:pos="7254"/>
              </w:tabs>
              <w:spacing w:before="120" w:after="120"/>
              <w:rPr>
                <w:rFonts w:ascii="Segoe UI Symbol" w:hAnsi="Segoe UI Symbol"/>
              </w:rPr>
            </w:pPr>
            <w:r w:rsidRPr="00D5087F">
              <w:rPr>
                <w:rFonts w:ascii="Segoe UI Symbol" w:hAnsi="Segoe UI Symbol"/>
                <w:iCs/>
                <w:spacing w:val="-4"/>
              </w:rPr>
              <w:t>A margin of regional preference</w:t>
            </w:r>
            <w:r w:rsidR="00D30FC8">
              <w:rPr>
                <w:rFonts w:ascii="Segoe UI Symbol" w:hAnsi="Segoe UI Symbol"/>
                <w:b/>
                <w:i/>
                <w:iCs/>
                <w:color w:val="0070C0"/>
                <w:spacing w:val="-4"/>
              </w:rPr>
              <w:t xml:space="preserve"> </w:t>
            </w:r>
            <w:r w:rsidRPr="00D5087F">
              <w:rPr>
                <w:rFonts w:ascii="Segoe UI Symbol" w:hAnsi="Segoe UI Symbol"/>
                <w:b/>
                <w:i/>
                <w:iCs/>
                <w:color w:val="0070C0"/>
                <w:spacing w:val="-4"/>
              </w:rPr>
              <w:t>shall</w:t>
            </w:r>
            <w:r w:rsidR="00D30FC8">
              <w:rPr>
                <w:rFonts w:ascii="Segoe UI Symbol" w:hAnsi="Segoe UI Symbol"/>
                <w:b/>
                <w:i/>
                <w:iCs/>
                <w:color w:val="0070C0"/>
                <w:spacing w:val="-4"/>
              </w:rPr>
              <w:t xml:space="preserve"> </w:t>
            </w:r>
            <w:r w:rsidRPr="00D5087F">
              <w:rPr>
                <w:rFonts w:ascii="Segoe UI Symbol" w:hAnsi="Segoe UI Symbol"/>
                <w:b/>
                <w:i/>
                <w:iCs/>
                <w:color w:val="0070C0"/>
                <w:spacing w:val="-4"/>
              </w:rPr>
              <w:t>not</w:t>
            </w:r>
            <w:r w:rsidR="004C09B7" w:rsidRPr="00D5087F">
              <w:rPr>
                <w:rFonts w:ascii="Segoe UI Symbol" w:hAnsi="Segoe UI Symbol"/>
                <w:b/>
                <w:i/>
                <w:iCs/>
                <w:spacing w:val="-4"/>
              </w:rPr>
              <w:t xml:space="preserve"> </w:t>
            </w:r>
            <w:r w:rsidR="004C09B7" w:rsidRPr="00D5087F">
              <w:rPr>
                <w:rFonts w:ascii="Segoe UI Symbol" w:hAnsi="Segoe UI Symbol"/>
                <w:iCs/>
                <w:color w:val="000000" w:themeColor="text1"/>
              </w:rPr>
              <w:t>a</w:t>
            </w:r>
            <w:r w:rsidRPr="00D5087F">
              <w:rPr>
                <w:rFonts w:ascii="Segoe UI Symbol" w:hAnsi="Segoe UI Symbol"/>
                <w:iCs/>
                <w:spacing w:val="-4"/>
              </w:rPr>
              <w:t>pply</w:t>
            </w:r>
            <w:r w:rsidR="004C09B7" w:rsidRPr="00D5087F">
              <w:rPr>
                <w:rFonts w:ascii="Segoe UI Symbol" w:hAnsi="Segoe UI Symbol"/>
                <w:iCs/>
                <w:spacing w:val="-4"/>
              </w:rPr>
              <w:t>.</w:t>
            </w:r>
          </w:p>
        </w:tc>
      </w:tr>
      <w:bookmarkEnd w:id="136"/>
      <w:tr w:rsidR="005A27DC" w:rsidRPr="00143E6E" w14:paraId="2EB38A5E"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6D0AA8CC" w14:textId="77777777" w:rsidR="005A27DC" w:rsidRPr="00D5087F" w:rsidRDefault="005A27DC" w:rsidP="005A27DC">
            <w:pPr>
              <w:tabs>
                <w:tab w:val="right" w:pos="7434"/>
              </w:tabs>
              <w:spacing w:before="120" w:after="120"/>
              <w:rPr>
                <w:rFonts w:ascii="Segoe UI Symbol" w:hAnsi="Segoe UI Symbol"/>
                <w:b/>
              </w:rPr>
            </w:pPr>
            <w:r w:rsidRPr="00D5087F">
              <w:rPr>
                <w:rFonts w:ascii="Segoe UI Symbol" w:hAnsi="Segoe UI Symbol"/>
                <w:b/>
              </w:rPr>
              <w:t>ITB 35.4 (f)</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4CFA9EA8" w14:textId="41752D98" w:rsidR="005A27DC" w:rsidRPr="00D5087F" w:rsidRDefault="005A27DC" w:rsidP="005A27DC">
            <w:pPr>
              <w:spacing w:before="120" w:after="120"/>
              <w:rPr>
                <w:rFonts w:ascii="Segoe UI Symbol" w:hAnsi="Segoe UI Symbol"/>
                <w:b/>
                <w:i/>
              </w:rPr>
            </w:pPr>
            <w:r w:rsidRPr="00D5087F">
              <w:rPr>
                <w:rFonts w:ascii="Segoe UI Symbol" w:hAnsi="Segoe UI Symbol"/>
              </w:rPr>
              <w:t xml:space="preserve">The adjustments shall be determined using the following criteria, from amongst those set out in Section III, Evaluation and Qualification Criteria: </w:t>
            </w:r>
          </w:p>
          <w:p w14:paraId="45A5794F" w14:textId="0F6B244D" w:rsidR="005A27DC" w:rsidRPr="00D5087F" w:rsidRDefault="005A27DC" w:rsidP="00565B8F">
            <w:pPr>
              <w:pStyle w:val="ListParagraph"/>
              <w:numPr>
                <w:ilvl w:val="0"/>
                <w:numId w:val="26"/>
              </w:numPr>
              <w:spacing w:before="120" w:after="120"/>
              <w:contextualSpacing w:val="0"/>
              <w:jc w:val="both"/>
              <w:rPr>
                <w:rFonts w:ascii="Segoe UI Symbol" w:hAnsi="Segoe UI Symbol"/>
                <w:b/>
              </w:rPr>
            </w:pPr>
            <w:r w:rsidRPr="00D5087F">
              <w:rPr>
                <w:rFonts w:ascii="Segoe UI Symbol" w:hAnsi="Segoe UI Symbol"/>
              </w:rPr>
              <w:t xml:space="preserve">Deviation in Time for Completion: </w:t>
            </w:r>
            <w:r w:rsidRPr="00D5087F">
              <w:rPr>
                <w:rFonts w:ascii="Segoe UI Symbol" w:hAnsi="Segoe UI Symbol"/>
                <w:b/>
                <w:i/>
                <w:iCs/>
                <w:color w:val="0070C0"/>
              </w:rPr>
              <w:t>No</w:t>
            </w:r>
          </w:p>
          <w:p w14:paraId="782BA336" w14:textId="4F5E98FA" w:rsidR="005A27DC" w:rsidRPr="00D5087F" w:rsidRDefault="005A27DC" w:rsidP="00565B8F">
            <w:pPr>
              <w:pStyle w:val="ListParagraph"/>
              <w:numPr>
                <w:ilvl w:val="0"/>
                <w:numId w:val="26"/>
              </w:numPr>
              <w:spacing w:before="120" w:after="120"/>
              <w:contextualSpacing w:val="0"/>
              <w:jc w:val="both"/>
              <w:rPr>
                <w:rFonts w:ascii="Segoe UI Symbol" w:hAnsi="Segoe UI Symbol"/>
              </w:rPr>
            </w:pPr>
            <w:r w:rsidRPr="00D5087F">
              <w:rPr>
                <w:rFonts w:ascii="Segoe UI Symbol" w:hAnsi="Segoe UI Symbol"/>
              </w:rPr>
              <w:t xml:space="preserve">Life cycle costs: the </w:t>
            </w:r>
            <w:r w:rsidRPr="00D5087F" w:rsidDel="00E572C6">
              <w:rPr>
                <w:rFonts w:ascii="Segoe UI Symbol" w:hAnsi="Segoe UI Symbol"/>
              </w:rPr>
              <w:t>projected</w:t>
            </w:r>
            <w:r w:rsidRPr="00D5087F">
              <w:rPr>
                <w:rFonts w:ascii="Segoe UI Symbol" w:hAnsi="Segoe UI Symbol"/>
              </w:rPr>
              <w:t xml:space="preserve"> </w:t>
            </w:r>
            <w:r w:rsidRPr="00D5087F" w:rsidDel="00E572C6">
              <w:rPr>
                <w:rFonts w:ascii="Segoe UI Symbol" w:hAnsi="Segoe UI Symbol"/>
              </w:rPr>
              <w:t>operating</w:t>
            </w:r>
            <w:r w:rsidRPr="00D5087F">
              <w:rPr>
                <w:rFonts w:ascii="Segoe UI Symbol" w:hAnsi="Segoe UI Symbol"/>
              </w:rPr>
              <w:t xml:space="preserve"> </w:t>
            </w:r>
            <w:r w:rsidRPr="00D5087F" w:rsidDel="00E572C6">
              <w:rPr>
                <w:rFonts w:ascii="Segoe UI Symbol" w:hAnsi="Segoe UI Symbol"/>
              </w:rPr>
              <w:t>and</w:t>
            </w:r>
            <w:r w:rsidRPr="00D5087F">
              <w:rPr>
                <w:rFonts w:ascii="Segoe UI Symbol" w:hAnsi="Segoe UI Symbol"/>
              </w:rPr>
              <w:t xml:space="preserve"> </w:t>
            </w:r>
            <w:r w:rsidRPr="00D5087F" w:rsidDel="00E572C6">
              <w:rPr>
                <w:rFonts w:ascii="Segoe UI Symbol" w:hAnsi="Segoe UI Symbol"/>
              </w:rPr>
              <w:t>maintenance</w:t>
            </w:r>
            <w:r w:rsidRPr="00D5087F">
              <w:rPr>
                <w:rFonts w:ascii="Segoe UI Symbol" w:hAnsi="Segoe UI Symbol"/>
              </w:rPr>
              <w:t xml:space="preserve"> costs during the life of the goods or equipment</w:t>
            </w:r>
            <w:r w:rsidR="004C09B7" w:rsidRPr="00D5087F">
              <w:rPr>
                <w:rFonts w:ascii="Segoe UI Symbol" w:hAnsi="Segoe UI Symbol"/>
              </w:rPr>
              <w:t xml:space="preserve"> </w:t>
            </w:r>
            <w:r w:rsidRPr="00D5087F">
              <w:rPr>
                <w:rFonts w:ascii="Segoe UI Symbol" w:hAnsi="Segoe UI Symbol"/>
                <w:b/>
                <w:i/>
                <w:color w:val="0070C0"/>
              </w:rPr>
              <w:t>No</w:t>
            </w:r>
          </w:p>
          <w:p w14:paraId="3D2154D0" w14:textId="1C3DAD38" w:rsidR="005A27DC" w:rsidRPr="00D5087F" w:rsidRDefault="005A27DC" w:rsidP="00565B8F">
            <w:pPr>
              <w:pStyle w:val="ListParagraph"/>
              <w:numPr>
                <w:ilvl w:val="0"/>
                <w:numId w:val="26"/>
              </w:numPr>
              <w:spacing w:before="120" w:after="120"/>
              <w:contextualSpacing w:val="0"/>
              <w:jc w:val="both"/>
              <w:rPr>
                <w:rFonts w:ascii="Segoe UI Symbol" w:hAnsi="Segoe UI Symbol"/>
              </w:rPr>
            </w:pPr>
            <w:r w:rsidRPr="00D5087F">
              <w:rPr>
                <w:rFonts w:ascii="Segoe UI Symbol" w:hAnsi="Segoe UI Symbol"/>
              </w:rPr>
              <w:t xml:space="preserve">Functional Guarantees of </w:t>
            </w:r>
            <w:proofErr w:type="gramStart"/>
            <w:r w:rsidRPr="00D5087F">
              <w:rPr>
                <w:rFonts w:ascii="Segoe UI Symbol" w:hAnsi="Segoe UI Symbol"/>
              </w:rPr>
              <w:t>the Facilities</w:t>
            </w:r>
            <w:proofErr w:type="gramEnd"/>
            <w:r w:rsidRPr="00D5087F">
              <w:rPr>
                <w:rFonts w:ascii="Segoe UI Symbol" w:hAnsi="Segoe UI Symbol"/>
              </w:rPr>
              <w:t xml:space="preserve"> </w:t>
            </w:r>
            <w:r w:rsidR="00610302">
              <w:rPr>
                <w:rFonts w:ascii="Segoe UI Symbol" w:hAnsi="Segoe UI Symbol"/>
                <w:b/>
                <w:i/>
                <w:color w:val="0070C0"/>
              </w:rPr>
              <w:t>No</w:t>
            </w:r>
          </w:p>
          <w:p w14:paraId="42BF95B1" w14:textId="4A31E5BD" w:rsidR="005A27DC" w:rsidRPr="00D5087F" w:rsidRDefault="005A27DC" w:rsidP="00565B8F">
            <w:pPr>
              <w:pStyle w:val="ListParagraph"/>
              <w:numPr>
                <w:ilvl w:val="0"/>
                <w:numId w:val="26"/>
              </w:numPr>
              <w:spacing w:before="120" w:after="120"/>
              <w:contextualSpacing w:val="0"/>
              <w:jc w:val="both"/>
              <w:rPr>
                <w:rFonts w:ascii="Segoe UI Symbol" w:hAnsi="Segoe UI Symbol"/>
              </w:rPr>
            </w:pPr>
            <w:r w:rsidRPr="00D5087F">
              <w:rPr>
                <w:rFonts w:ascii="Segoe UI Symbol" w:hAnsi="Segoe UI Symbol"/>
              </w:rPr>
              <w:t xml:space="preserve">Work, services, facilities, etc., to be provided by </w:t>
            </w:r>
            <w:proofErr w:type="gramStart"/>
            <w:r w:rsidRPr="00D5087F">
              <w:rPr>
                <w:rFonts w:ascii="Segoe UI Symbol" w:hAnsi="Segoe UI Symbol"/>
              </w:rPr>
              <w:t>the Employer</w:t>
            </w:r>
            <w:proofErr w:type="gramEnd"/>
            <w:r w:rsidR="004C09B7" w:rsidRPr="00D5087F">
              <w:rPr>
                <w:rFonts w:ascii="Segoe UI Symbol" w:hAnsi="Segoe UI Symbol"/>
              </w:rPr>
              <w:t xml:space="preserve"> </w:t>
            </w:r>
            <w:r w:rsidR="00A420C2">
              <w:rPr>
                <w:rFonts w:ascii="Segoe UI Symbol" w:hAnsi="Segoe UI Symbol"/>
                <w:b/>
                <w:i/>
                <w:color w:val="0070C0"/>
              </w:rPr>
              <w:t>No</w:t>
            </w:r>
          </w:p>
          <w:p w14:paraId="65A2B982" w14:textId="35F5DA87" w:rsidR="0053287D" w:rsidRPr="0031626C" w:rsidRDefault="0053287D" w:rsidP="0031626C">
            <w:pPr>
              <w:widowControl w:val="0"/>
              <w:spacing w:before="120" w:after="120"/>
              <w:rPr>
                <w:rFonts w:ascii="Segoe UI Symbol" w:hAnsi="Segoe UI Symbol"/>
              </w:rPr>
            </w:pPr>
          </w:p>
        </w:tc>
      </w:tr>
      <w:tr w:rsidR="008D383C" w:rsidRPr="008D383C" w14:paraId="38925597" w14:textId="77777777" w:rsidTr="0E417972">
        <w:tblPrEx>
          <w:tblBorders>
            <w:insideH w:val="single" w:sz="8" w:space="0" w:color="000000"/>
          </w:tblBorders>
        </w:tblPrEx>
        <w:tc>
          <w:tcPr>
            <w:tcW w:w="9669" w:type="dxa"/>
            <w:gridSpan w:val="2"/>
            <w:tcBorders>
              <w:top w:val="single" w:sz="12" w:space="0" w:color="000000" w:themeColor="text1"/>
              <w:bottom w:val="single" w:sz="12" w:space="0" w:color="000000" w:themeColor="text1"/>
            </w:tcBorders>
            <w:shd w:val="clear" w:color="auto" w:fill="8EAADB" w:themeFill="accent5" w:themeFillTint="99"/>
          </w:tcPr>
          <w:p w14:paraId="5338794D" w14:textId="4896042E" w:rsidR="008D383C" w:rsidRPr="008D383C" w:rsidRDefault="008D383C" w:rsidP="008D383C">
            <w:pPr>
              <w:keepNext/>
              <w:keepLines/>
              <w:tabs>
                <w:tab w:val="right" w:pos="7434"/>
              </w:tabs>
              <w:spacing w:before="120" w:after="120"/>
              <w:jc w:val="center"/>
              <w:rPr>
                <w:rFonts w:ascii="Segoe UI Symbol" w:hAnsi="Segoe UI Symbol"/>
                <w:b/>
                <w:sz w:val="28"/>
              </w:rPr>
            </w:pPr>
            <w:r w:rsidRPr="008D383C">
              <w:rPr>
                <w:rFonts w:ascii="Segoe UI Symbol" w:hAnsi="Segoe UI Symbol"/>
                <w:b/>
                <w:sz w:val="28"/>
              </w:rPr>
              <w:t>F- Award of Contract</w:t>
            </w:r>
          </w:p>
        </w:tc>
      </w:tr>
      <w:tr w:rsidR="005A27DC" w:rsidRPr="00143E6E" w14:paraId="4EB154AC"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7A983B0D" w14:textId="12C273D0" w:rsidR="005A27DC" w:rsidRPr="00D5087F" w:rsidRDefault="005A27DC" w:rsidP="005A27DC">
            <w:pPr>
              <w:spacing w:before="120" w:after="120"/>
              <w:rPr>
                <w:rFonts w:ascii="Segoe UI Symbol" w:hAnsi="Segoe UI Symbol"/>
                <w:b/>
                <w:bCs/>
              </w:rPr>
            </w:pPr>
            <w:r w:rsidRPr="00D5087F">
              <w:rPr>
                <w:rFonts w:ascii="Segoe UI Symbol" w:hAnsi="Segoe UI Symbol"/>
                <w:b/>
                <w:bCs/>
              </w:rPr>
              <w:t>ITB 47.1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3D1E4E5F" w14:textId="327EAF17" w:rsidR="005A27DC" w:rsidRPr="00D5087F" w:rsidRDefault="005A27DC" w:rsidP="005A27DC">
            <w:pPr>
              <w:spacing w:before="120" w:after="120"/>
              <w:rPr>
                <w:rFonts w:ascii="Segoe UI Symbol" w:hAnsi="Segoe UI Symbol"/>
                <w:color w:val="000000" w:themeColor="text1"/>
              </w:rPr>
            </w:pPr>
            <w:r w:rsidRPr="00D5087F">
              <w:rPr>
                <w:rFonts w:ascii="Segoe UI Symbol" w:hAnsi="Segoe UI Symbol"/>
              </w:rPr>
              <w:t xml:space="preserve">The successful Bidder </w:t>
            </w:r>
            <w:r w:rsidRPr="00D5087F">
              <w:rPr>
                <w:rFonts w:ascii="Segoe UI Symbol" w:hAnsi="Segoe UI Symbol"/>
                <w:i/>
                <w:color w:val="0070C0"/>
              </w:rPr>
              <w:t>shall</w:t>
            </w:r>
            <w:r w:rsidRPr="00D5087F">
              <w:rPr>
                <w:rFonts w:ascii="Segoe UI Symbol" w:hAnsi="Segoe UI Symbol"/>
                <w:i/>
              </w:rPr>
              <w:t xml:space="preserve"> </w:t>
            </w:r>
            <w:r w:rsidRPr="00D5087F">
              <w:rPr>
                <w:rFonts w:ascii="Segoe UI Symbol" w:hAnsi="Segoe UI Symbol"/>
              </w:rPr>
              <w:t>submit the Beneficial Ownership Disclosure Form.</w:t>
            </w:r>
          </w:p>
        </w:tc>
      </w:tr>
      <w:tr w:rsidR="005A27DC" w:rsidRPr="00143E6E" w14:paraId="7F8DEA41" w14:textId="77777777" w:rsidTr="0E417972">
        <w:tblPrEx>
          <w:tblBorders>
            <w:insideH w:val="single" w:sz="8" w:space="0" w:color="000000"/>
          </w:tblBorders>
        </w:tblPrEx>
        <w:tc>
          <w:tcPr>
            <w:tcW w:w="2078" w:type="dxa"/>
            <w:tcBorders>
              <w:top w:val="single" w:sz="12" w:space="0" w:color="000000" w:themeColor="text1"/>
              <w:bottom w:val="single" w:sz="12" w:space="0" w:color="000000" w:themeColor="text1"/>
              <w:right w:val="single" w:sz="12" w:space="0" w:color="000000" w:themeColor="text1"/>
            </w:tcBorders>
            <w:shd w:val="clear" w:color="auto" w:fill="auto"/>
          </w:tcPr>
          <w:p w14:paraId="040A333D" w14:textId="48E1A297" w:rsidR="005A27DC" w:rsidRPr="00D5087F" w:rsidRDefault="005A27DC" w:rsidP="005A27DC">
            <w:pPr>
              <w:spacing w:before="120" w:after="120"/>
              <w:rPr>
                <w:rFonts w:ascii="Segoe UI Symbol" w:hAnsi="Segoe UI Symbol"/>
                <w:b/>
                <w:bCs/>
              </w:rPr>
            </w:pPr>
            <w:r w:rsidRPr="00D5087F">
              <w:rPr>
                <w:rFonts w:ascii="Segoe UI Symbol" w:hAnsi="Segoe UI Symbol"/>
                <w:b/>
                <w:bCs/>
              </w:rPr>
              <w:t>ITB 49.1</w:t>
            </w:r>
          </w:p>
        </w:tc>
        <w:tc>
          <w:tcPr>
            <w:tcW w:w="7591" w:type="dxa"/>
            <w:tcBorders>
              <w:top w:val="single" w:sz="12" w:space="0" w:color="000000" w:themeColor="text1"/>
              <w:left w:val="single" w:sz="12" w:space="0" w:color="000000" w:themeColor="text1"/>
              <w:bottom w:val="single" w:sz="12" w:space="0" w:color="000000" w:themeColor="text1"/>
            </w:tcBorders>
            <w:shd w:val="clear" w:color="auto" w:fill="auto"/>
          </w:tcPr>
          <w:p w14:paraId="75686695" w14:textId="77777777" w:rsidR="001E1828" w:rsidRPr="00D5087F" w:rsidRDefault="001E1828" w:rsidP="001E1828">
            <w:pPr>
              <w:spacing w:before="120" w:after="120"/>
              <w:rPr>
                <w:rFonts w:ascii="Segoe UI Symbol" w:hAnsi="Segoe UI Symbol"/>
                <w:color w:val="000000" w:themeColor="text1"/>
              </w:rPr>
            </w:pPr>
            <w:r w:rsidRPr="00D5087F">
              <w:rPr>
                <w:rFonts w:ascii="Segoe UI Symbol" w:hAnsi="Segoe UI Symbol"/>
                <w:color w:val="000000" w:themeColor="text1"/>
              </w:rPr>
              <w:t xml:space="preserve">The procedures for making a Procurement-related Complaint are detailed in the </w:t>
            </w:r>
            <w:hyperlink r:id="rId32" w:history="1">
              <w:r w:rsidRPr="00D5087F">
                <w:rPr>
                  <w:rStyle w:val="Hyperlink"/>
                  <w:rFonts w:ascii="Segoe UI Symbol" w:hAnsi="Segoe UI Symbol"/>
                  <w:b/>
                </w:rPr>
                <w:t>Part B</w:t>
              </w:r>
            </w:hyperlink>
            <w:r w:rsidRPr="00D5087F">
              <w:rPr>
                <w:rFonts w:ascii="Segoe UI Symbol" w:hAnsi="Segoe UI Symbol"/>
                <w:color w:val="000000" w:themeColor="text1"/>
              </w:rPr>
              <w:t xml:space="preserve"> of the Operations Procurement Manual under the Procurement Framework of the African Development Bank. </w:t>
            </w:r>
            <w:r w:rsidRPr="00D5087F">
              <w:rPr>
                <w:rFonts w:ascii="Segoe UI Symbol" w:hAnsi="Segoe UI Symbol"/>
                <w:color w:val="000000"/>
              </w:rPr>
              <w:t xml:space="preserve">If a Bidder wishes to make a Procurement-related Complaint, the Bidder shall submit its complaint following </w:t>
            </w:r>
            <w:r w:rsidRPr="00D5087F">
              <w:rPr>
                <w:rFonts w:ascii="Segoe UI Symbol" w:hAnsi="Segoe UI Symbol"/>
              </w:rPr>
              <w:t xml:space="preserve">these procedures to the employer, in </w:t>
            </w:r>
            <w:r w:rsidRPr="00D5087F">
              <w:rPr>
                <w:rFonts w:ascii="Segoe UI Symbol" w:hAnsi="Segoe UI Symbol"/>
              </w:rPr>
              <w:lastRenderedPageBreak/>
              <w:t>writing (by the quickest means available, such as by email in accordance with the following:</w:t>
            </w:r>
          </w:p>
          <w:p w14:paraId="01715F22" w14:textId="77777777" w:rsidR="00D813E8" w:rsidRPr="00D813E8" w:rsidRDefault="00D813E8" w:rsidP="00D813E8">
            <w:pPr>
              <w:shd w:val="clear" w:color="auto" w:fill="FFFFFF"/>
              <w:spacing w:after="0"/>
              <w:ind w:right="0"/>
              <w:jc w:val="left"/>
              <w:rPr>
                <w:rFonts w:ascii="Aptos" w:hAnsi="Aptos"/>
                <w:color w:val="242424"/>
                <w:sz w:val="22"/>
                <w:szCs w:val="22"/>
              </w:rPr>
            </w:pPr>
            <w:r w:rsidRPr="00D813E8">
              <w:rPr>
                <w:rFonts w:ascii="Aptos" w:hAnsi="Aptos"/>
                <w:b/>
                <w:bCs/>
                <w:color w:val="242424"/>
                <w:sz w:val="22"/>
                <w:szCs w:val="22"/>
                <w:bdr w:val="none" w:sz="0" w:space="0" w:color="auto" w:frame="1"/>
              </w:rPr>
              <w:t>For the attention</w:t>
            </w:r>
            <w:r w:rsidRPr="00D813E8">
              <w:rPr>
                <w:rFonts w:ascii="Aptos" w:hAnsi="Aptos"/>
                <w:color w:val="242424"/>
                <w:sz w:val="22"/>
                <w:szCs w:val="22"/>
                <w:bdr w:val="none" w:sz="0" w:space="0" w:color="auto" w:frame="1"/>
              </w:rPr>
              <w:t>: </w:t>
            </w:r>
            <w:r w:rsidRPr="00D813E8">
              <w:rPr>
                <w:rFonts w:ascii="Aptos" w:hAnsi="Aptos"/>
                <w:i/>
                <w:iCs/>
                <w:color w:val="242424"/>
                <w:sz w:val="22"/>
                <w:szCs w:val="22"/>
                <w:bdr w:val="none" w:sz="0" w:space="0" w:color="auto" w:frame="1"/>
              </w:rPr>
              <w:t>Mr. Hesbon M. Kisero</w:t>
            </w:r>
          </w:p>
          <w:p w14:paraId="755B5A4A" w14:textId="77777777" w:rsidR="00D813E8" w:rsidRPr="00D813E8" w:rsidRDefault="00D813E8" w:rsidP="00D813E8">
            <w:pPr>
              <w:shd w:val="clear" w:color="auto" w:fill="FFFFFF"/>
              <w:spacing w:after="0"/>
              <w:ind w:right="0"/>
              <w:jc w:val="left"/>
              <w:rPr>
                <w:rFonts w:ascii="Aptos" w:hAnsi="Aptos"/>
                <w:color w:val="242424"/>
                <w:sz w:val="22"/>
                <w:szCs w:val="22"/>
              </w:rPr>
            </w:pPr>
            <w:r w:rsidRPr="00D813E8">
              <w:rPr>
                <w:rFonts w:ascii="Aptos" w:hAnsi="Aptos"/>
                <w:b/>
                <w:bCs/>
                <w:color w:val="242424"/>
                <w:sz w:val="22"/>
                <w:szCs w:val="22"/>
                <w:bdr w:val="none" w:sz="0" w:space="0" w:color="auto" w:frame="1"/>
              </w:rPr>
              <w:t>Title/position</w:t>
            </w:r>
            <w:r w:rsidRPr="00D813E8">
              <w:rPr>
                <w:rFonts w:ascii="Aptos" w:hAnsi="Aptos"/>
                <w:color w:val="242424"/>
                <w:sz w:val="22"/>
                <w:szCs w:val="22"/>
                <w:bdr w:val="none" w:sz="0" w:space="0" w:color="auto" w:frame="1"/>
              </w:rPr>
              <w:t>: </w:t>
            </w:r>
            <w:r w:rsidRPr="00D813E8">
              <w:rPr>
                <w:rFonts w:ascii="Aptos" w:hAnsi="Aptos"/>
                <w:i/>
                <w:iCs/>
                <w:color w:val="242424"/>
                <w:sz w:val="22"/>
                <w:szCs w:val="22"/>
                <w:bdr w:val="none" w:sz="0" w:space="0" w:color="auto" w:frame="1"/>
              </w:rPr>
              <w:t>Senior Manager, Supply Chain</w:t>
            </w:r>
          </w:p>
          <w:p w14:paraId="4CA3B8E7" w14:textId="77777777" w:rsidR="00D813E8" w:rsidRPr="00D813E8" w:rsidRDefault="00D813E8" w:rsidP="00D813E8">
            <w:pPr>
              <w:shd w:val="clear" w:color="auto" w:fill="FFFFFF"/>
              <w:spacing w:after="0"/>
              <w:ind w:right="0"/>
              <w:jc w:val="left"/>
              <w:rPr>
                <w:rFonts w:ascii="Aptos" w:hAnsi="Aptos"/>
                <w:color w:val="242424"/>
                <w:sz w:val="22"/>
                <w:szCs w:val="22"/>
              </w:rPr>
            </w:pPr>
            <w:r w:rsidRPr="00D813E8">
              <w:rPr>
                <w:rFonts w:ascii="Aptos" w:hAnsi="Aptos"/>
                <w:b/>
                <w:bCs/>
                <w:color w:val="242424"/>
                <w:sz w:val="22"/>
                <w:szCs w:val="22"/>
                <w:bdr w:val="none" w:sz="0" w:space="0" w:color="auto" w:frame="1"/>
              </w:rPr>
              <w:t>Employer</w:t>
            </w:r>
            <w:r w:rsidRPr="00D813E8">
              <w:rPr>
                <w:rFonts w:ascii="Aptos" w:hAnsi="Aptos"/>
                <w:color w:val="242424"/>
                <w:sz w:val="22"/>
                <w:szCs w:val="22"/>
                <w:bdr w:val="none" w:sz="0" w:space="0" w:color="auto" w:frame="1"/>
              </w:rPr>
              <w:t>: </w:t>
            </w:r>
            <w:r w:rsidRPr="00D813E8">
              <w:rPr>
                <w:rFonts w:ascii="Aptos" w:hAnsi="Aptos"/>
                <w:i/>
                <w:iCs/>
                <w:color w:val="242424"/>
                <w:sz w:val="22"/>
                <w:szCs w:val="22"/>
                <w:bdr w:val="none" w:sz="0" w:space="0" w:color="auto" w:frame="1"/>
              </w:rPr>
              <w:t>Kenya Electricity Transmission Company Limited</w:t>
            </w:r>
          </w:p>
          <w:p w14:paraId="3FF94A36" w14:textId="77777777" w:rsidR="00D813E8" w:rsidRPr="00D813E8" w:rsidRDefault="00D813E8" w:rsidP="00D813E8">
            <w:pPr>
              <w:shd w:val="clear" w:color="auto" w:fill="FFFFFF"/>
              <w:spacing w:after="0"/>
              <w:ind w:right="0"/>
              <w:jc w:val="left"/>
              <w:rPr>
                <w:rFonts w:ascii="Aptos" w:hAnsi="Aptos"/>
                <w:color w:val="242424"/>
                <w:sz w:val="22"/>
                <w:szCs w:val="22"/>
              </w:rPr>
            </w:pPr>
            <w:r w:rsidRPr="00D813E8">
              <w:rPr>
                <w:rFonts w:ascii="Aptos" w:hAnsi="Aptos"/>
                <w:b/>
                <w:bCs/>
                <w:color w:val="242424"/>
                <w:sz w:val="22"/>
                <w:szCs w:val="22"/>
                <w:bdr w:val="none" w:sz="0" w:space="0" w:color="auto" w:frame="1"/>
              </w:rPr>
              <w:t>Email address</w:t>
            </w:r>
            <w:r w:rsidRPr="00D813E8">
              <w:rPr>
                <w:rFonts w:ascii="Aptos" w:hAnsi="Aptos"/>
                <w:i/>
                <w:iCs/>
                <w:color w:val="242424"/>
                <w:sz w:val="22"/>
                <w:szCs w:val="22"/>
                <w:bdr w:val="none" w:sz="0" w:space="0" w:color="auto" w:frame="1"/>
              </w:rPr>
              <w:t>: hkisero@ketraco.co.ke</w:t>
            </w:r>
          </w:p>
          <w:p w14:paraId="417FEC32" w14:textId="77777777" w:rsidR="001E1828" w:rsidRPr="00D5087F" w:rsidRDefault="001E1828" w:rsidP="001E1828">
            <w:pPr>
              <w:spacing w:after="80"/>
              <w:rPr>
                <w:rFonts w:ascii="Segoe UI Symbol" w:hAnsi="Segoe UI Symbol"/>
                <w:color w:val="000000"/>
              </w:rPr>
            </w:pPr>
            <w:r w:rsidRPr="00D5087F">
              <w:rPr>
                <w:rFonts w:ascii="Segoe UI Symbol" w:hAnsi="Segoe UI Symbol"/>
              </w:rPr>
              <w:t>In summary, a Procurement</w:t>
            </w:r>
            <w:r w:rsidRPr="00D5087F">
              <w:rPr>
                <w:rFonts w:ascii="Segoe UI Symbol" w:hAnsi="Segoe UI Symbol"/>
                <w:color w:val="000000"/>
              </w:rPr>
              <w:t>-related Complaint may challenge any of the following:</w:t>
            </w:r>
          </w:p>
          <w:p w14:paraId="63951EA4" w14:textId="77777777" w:rsidR="001E1828" w:rsidRPr="00D5087F" w:rsidRDefault="001E1828" w:rsidP="00565B8F">
            <w:pPr>
              <w:pStyle w:val="ListParagraph"/>
              <w:numPr>
                <w:ilvl w:val="0"/>
                <w:numId w:val="104"/>
              </w:numPr>
              <w:spacing w:before="80" w:after="80"/>
              <w:ind w:left="510" w:right="0"/>
              <w:jc w:val="both"/>
              <w:rPr>
                <w:rFonts w:ascii="Segoe UI Symbol" w:hAnsi="Segoe UI Symbol"/>
                <w:color w:val="000000"/>
              </w:rPr>
            </w:pPr>
            <w:r w:rsidRPr="00D5087F">
              <w:rPr>
                <w:rFonts w:ascii="Segoe UI Symbol" w:hAnsi="Segoe UI Symbol"/>
                <w:color w:val="000000"/>
              </w:rPr>
              <w:t xml:space="preserve">the terms of the Bidding </w:t>
            </w:r>
            <w:proofErr w:type="gramStart"/>
            <w:r w:rsidRPr="00D5087F">
              <w:rPr>
                <w:rFonts w:ascii="Segoe UI Symbol" w:hAnsi="Segoe UI Symbol"/>
                <w:color w:val="000000"/>
              </w:rPr>
              <w:t>Documents;</w:t>
            </w:r>
            <w:proofErr w:type="gramEnd"/>
            <w:r w:rsidRPr="00D5087F">
              <w:rPr>
                <w:rFonts w:ascii="Segoe UI Symbol" w:hAnsi="Segoe UI Symbol"/>
                <w:color w:val="000000"/>
              </w:rPr>
              <w:t xml:space="preserve"> </w:t>
            </w:r>
          </w:p>
          <w:p w14:paraId="6AC569AB" w14:textId="77777777" w:rsidR="001E1828" w:rsidRPr="00D5087F" w:rsidRDefault="001E1828" w:rsidP="00565B8F">
            <w:pPr>
              <w:pStyle w:val="ListParagraph"/>
              <w:numPr>
                <w:ilvl w:val="0"/>
                <w:numId w:val="104"/>
              </w:numPr>
              <w:spacing w:before="80" w:after="80"/>
              <w:ind w:left="510" w:right="0"/>
              <w:jc w:val="both"/>
              <w:rPr>
                <w:rFonts w:ascii="Segoe UI Symbol" w:hAnsi="Segoe UI Symbol"/>
                <w:color w:val="000000"/>
              </w:rPr>
            </w:pPr>
            <w:r w:rsidRPr="00D5087F">
              <w:rPr>
                <w:rFonts w:ascii="Segoe UI Symbol" w:hAnsi="Segoe UI Symbol"/>
                <w:color w:val="000000"/>
              </w:rPr>
              <w:t xml:space="preserve">the purchaser’s decision to exclude a bidder from the procurement process prior to the award of contract; and </w:t>
            </w:r>
          </w:p>
          <w:p w14:paraId="1CDEE47D" w14:textId="1B0F623C" w:rsidR="001E1828" w:rsidRPr="00610302" w:rsidRDefault="001E1828" w:rsidP="00565B8F">
            <w:pPr>
              <w:pStyle w:val="ListParagraph"/>
              <w:numPr>
                <w:ilvl w:val="0"/>
                <w:numId w:val="104"/>
              </w:numPr>
              <w:spacing w:before="80" w:after="80"/>
              <w:ind w:left="510" w:right="0"/>
              <w:jc w:val="both"/>
              <w:rPr>
                <w:rFonts w:ascii="Segoe UI Symbol" w:hAnsi="Segoe UI Symbol"/>
                <w:b/>
                <w:bCs/>
                <w:color w:val="000000"/>
              </w:rPr>
            </w:pPr>
            <w:r w:rsidRPr="00D5087F">
              <w:rPr>
                <w:rFonts w:ascii="Segoe UI Symbol" w:hAnsi="Segoe UI Symbol"/>
                <w:color w:val="000000"/>
              </w:rPr>
              <w:t>the Employer’s decision to award the contract.</w:t>
            </w:r>
            <w:r w:rsidRPr="00D5087F">
              <w:rPr>
                <w:rFonts w:ascii="Segoe UI Symbol" w:hAnsi="Segoe UI Symbol"/>
              </w:rPr>
              <w:t xml:space="preserve"> </w:t>
            </w:r>
          </w:p>
          <w:p w14:paraId="79BDBC88" w14:textId="1A9646A6" w:rsidR="001E1828" w:rsidRPr="00610302" w:rsidRDefault="001E1828" w:rsidP="001E1828">
            <w:pPr>
              <w:rPr>
                <w:rFonts w:ascii="Segoe UI Symbol" w:hAnsi="Segoe UI Symbol"/>
              </w:rPr>
            </w:pPr>
            <w:r w:rsidRPr="00D5087F">
              <w:rPr>
                <w:rFonts w:ascii="Segoe UI Symbol" w:hAnsi="Segoe UI Symbol"/>
              </w:rPr>
              <w:t xml:space="preserve">The Bank’s Procurement Framework stipulates that bidders may send copies of their communications with the Borrowers to the Bank or write to the Bank directly when, Borrowers do not respond </w:t>
            </w:r>
            <w:proofErr w:type="gramStart"/>
            <w:r w:rsidRPr="00D5087F">
              <w:rPr>
                <w:rFonts w:ascii="Segoe UI Symbol" w:hAnsi="Segoe UI Symbol"/>
              </w:rPr>
              <w:t>promptly, any questions</w:t>
            </w:r>
            <w:proofErr w:type="gramEnd"/>
            <w:r w:rsidRPr="00D5087F">
              <w:rPr>
                <w:rFonts w:ascii="Segoe UI Symbol" w:hAnsi="Segoe UI Symbol"/>
              </w:rPr>
              <w:t xml:space="preserve"> </w:t>
            </w:r>
            <w:proofErr w:type="gramStart"/>
            <w:r w:rsidRPr="00D5087F">
              <w:rPr>
                <w:rFonts w:ascii="Segoe UI Symbol" w:hAnsi="Segoe UI Symbol"/>
              </w:rPr>
              <w:t>on</w:t>
            </w:r>
            <w:proofErr w:type="gramEnd"/>
            <w:r w:rsidRPr="00D5087F">
              <w:rPr>
                <w:rFonts w:ascii="Segoe UI Symbol" w:hAnsi="Segoe UI Symbol"/>
              </w:rPr>
              <w:t xml:space="preserve"> any </w:t>
            </w:r>
            <w:proofErr w:type="gramStart"/>
            <w:r w:rsidRPr="00D5087F">
              <w:rPr>
                <w:rFonts w:ascii="Segoe UI Symbol" w:hAnsi="Segoe UI Symbol"/>
              </w:rPr>
              <w:t>issues</w:t>
            </w:r>
            <w:proofErr w:type="gramEnd"/>
            <w:r w:rsidRPr="00D5087F">
              <w:rPr>
                <w:rFonts w:ascii="Segoe UI Symbol" w:hAnsi="Segoe UI Symbol"/>
              </w:rPr>
              <w:t xml:space="preserve"> regarding the implementation of Bank funded projects, or when the communication is a complaint against the Borrower. In this regard, if a bidder wishes to </w:t>
            </w:r>
            <w:proofErr w:type="gramStart"/>
            <w:r w:rsidRPr="00D5087F">
              <w:rPr>
                <w:rFonts w:ascii="Segoe UI Symbol" w:hAnsi="Segoe UI Symbol"/>
              </w:rPr>
              <w:t>protest against</w:t>
            </w:r>
            <w:proofErr w:type="gramEnd"/>
            <w:r w:rsidRPr="00D5087F">
              <w:rPr>
                <w:rFonts w:ascii="Segoe UI Symbol" w:hAnsi="Segoe UI Symbol"/>
              </w:rPr>
              <w:t xml:space="preserve"> a decision made by a Borrower or the Bank with regards to the procurement process or wishes to inform the Bank that the Bank’s procurement rules and/or provisions of the bidding documents have not been complied with, an email can be sent to the following address:</w:t>
            </w:r>
          </w:p>
          <w:p w14:paraId="1DB68EB8" w14:textId="122106A8" w:rsidR="005A27DC" w:rsidRPr="00610302" w:rsidRDefault="001E1828" w:rsidP="00610302">
            <w:pPr>
              <w:rPr>
                <w:rFonts w:ascii="Segoe UI Symbol" w:hAnsi="Segoe UI Symbol"/>
              </w:rPr>
            </w:pPr>
            <w:r w:rsidRPr="00D5087F">
              <w:rPr>
                <w:rFonts w:ascii="Segoe UI Symbol" w:hAnsi="Segoe UI Symbol"/>
                <w:b/>
              </w:rPr>
              <w:t>Email:</w:t>
            </w:r>
            <w:r w:rsidRPr="00D5087F">
              <w:rPr>
                <w:rFonts w:ascii="Segoe UI Symbol" w:hAnsi="Segoe UI Symbol"/>
              </w:rPr>
              <w:t xml:space="preserve"> </w:t>
            </w:r>
            <w:hyperlink r:id="rId33" w:history="1">
              <w:r w:rsidRPr="00D5087F">
                <w:rPr>
                  <w:rStyle w:val="Hyperlink"/>
                  <w:rFonts w:ascii="Segoe UI Symbol" w:hAnsi="Segoe UI Symbol"/>
                </w:rPr>
                <w:t>procurementcomplaints@afdb.org</w:t>
              </w:r>
            </w:hyperlink>
          </w:p>
        </w:tc>
      </w:tr>
    </w:tbl>
    <w:p w14:paraId="0260AF69" w14:textId="77777777" w:rsidR="003A4A92" w:rsidRPr="00D5087F" w:rsidRDefault="003A4A92" w:rsidP="001D5093">
      <w:pPr>
        <w:pStyle w:val="Footer"/>
        <w:rPr>
          <w:rFonts w:ascii="Segoe UI Symbol" w:hAnsi="Segoe UI Symbol"/>
        </w:rPr>
        <w:sectPr w:rsidR="003A4A92" w:rsidRPr="00D5087F" w:rsidSect="002A2E66">
          <w:headerReference w:type="even" r:id="rId34"/>
          <w:headerReference w:type="default" r:id="rId35"/>
          <w:footerReference w:type="even" r:id="rId36"/>
          <w:footerReference w:type="default" r:id="rId37"/>
          <w:headerReference w:type="first" r:id="rId38"/>
          <w:footerReference w:type="first" r:id="rId39"/>
          <w:footnotePr>
            <w:numRestart w:val="eachSect"/>
          </w:footnotePr>
          <w:type w:val="oddPage"/>
          <w:pgSz w:w="12240" w:h="15840" w:code="1"/>
          <w:pgMar w:top="1440" w:right="1440" w:bottom="1440" w:left="1800" w:header="720" w:footer="720" w:gutter="0"/>
          <w:cols w:space="720"/>
          <w:titlePg/>
        </w:sectPr>
      </w:pPr>
      <w:bookmarkStart w:id="137" w:name="_Hlt201636063"/>
      <w:bookmarkEnd w:id="137"/>
    </w:p>
    <w:p w14:paraId="0AE6BD48" w14:textId="57D64DFB" w:rsidR="00B62680" w:rsidRPr="00D5087F" w:rsidRDefault="0012357E" w:rsidP="00D5087F">
      <w:pPr>
        <w:tabs>
          <w:tab w:val="right" w:leader="underscore" w:pos="9360"/>
        </w:tabs>
        <w:ind w:right="-421"/>
        <w:jc w:val="center"/>
        <w:outlineLvl w:val="0"/>
        <w:rPr>
          <w:rFonts w:ascii="Segoe UI Symbol" w:hAnsi="Segoe UI Symbol"/>
          <w:b/>
          <w:sz w:val="40"/>
          <w:szCs w:val="40"/>
        </w:rPr>
      </w:pPr>
      <w:bookmarkStart w:id="138" w:name="_Hlt41971439"/>
      <w:bookmarkStart w:id="139" w:name="_Hlt158620677"/>
      <w:bookmarkStart w:id="140" w:name="_Hlt210804293"/>
      <w:bookmarkStart w:id="141" w:name="_Hlt271101312"/>
      <w:bookmarkStart w:id="142" w:name="_Toc59197168"/>
      <w:bookmarkStart w:id="143" w:name="_Toc503874227"/>
      <w:bookmarkStart w:id="144" w:name="_Toc4390859"/>
      <w:bookmarkStart w:id="145" w:name="_Toc4405764"/>
      <w:bookmarkEnd w:id="138"/>
      <w:bookmarkEnd w:id="139"/>
      <w:bookmarkEnd w:id="140"/>
      <w:bookmarkEnd w:id="141"/>
      <w:r w:rsidRPr="00D5087F">
        <w:rPr>
          <w:rFonts w:ascii="Segoe UI Symbol" w:hAnsi="Segoe UI Symbol"/>
          <w:b/>
          <w:sz w:val="40"/>
          <w:szCs w:val="40"/>
        </w:rPr>
        <w:lastRenderedPageBreak/>
        <w:t>Section III - Evaluation and Qualification Criteria</w:t>
      </w:r>
      <w:bookmarkEnd w:id="142"/>
    </w:p>
    <w:p w14:paraId="6A6261D6" w14:textId="77777777" w:rsidR="00424A6F" w:rsidRDefault="00424A6F" w:rsidP="001D5093">
      <w:pPr>
        <w:rPr>
          <w:rFonts w:ascii="Segoe UI Symbol" w:hAnsi="Segoe UI Symbol"/>
          <w:szCs w:val="24"/>
        </w:rPr>
      </w:pPr>
    </w:p>
    <w:p w14:paraId="50F839D0" w14:textId="77777777" w:rsidR="00DB2C8E" w:rsidRPr="00D5087F" w:rsidRDefault="00C97306" w:rsidP="001D5093">
      <w:pPr>
        <w:rPr>
          <w:rFonts w:ascii="Segoe UI Symbol" w:hAnsi="Segoe UI Symbol"/>
          <w:szCs w:val="24"/>
        </w:rPr>
      </w:pPr>
      <w:r w:rsidRPr="00D5087F">
        <w:rPr>
          <w:rFonts w:ascii="Segoe UI Symbol" w:hAnsi="Segoe UI Symbol"/>
          <w:szCs w:val="24"/>
        </w:rPr>
        <w:t>This</w:t>
      </w:r>
      <w:r w:rsidR="007E703B" w:rsidRPr="00D5087F">
        <w:rPr>
          <w:rFonts w:ascii="Segoe UI Symbol" w:hAnsi="Segoe UI Symbol"/>
          <w:szCs w:val="24"/>
        </w:rPr>
        <w:t xml:space="preserve"> </w:t>
      </w:r>
      <w:r w:rsidRPr="00D5087F">
        <w:rPr>
          <w:rFonts w:ascii="Segoe UI Symbol" w:hAnsi="Segoe UI Symbol"/>
          <w:szCs w:val="24"/>
        </w:rPr>
        <w:t>Section</w:t>
      </w:r>
      <w:r w:rsidR="007E703B" w:rsidRPr="00D5087F">
        <w:rPr>
          <w:rFonts w:ascii="Segoe UI Symbol" w:hAnsi="Segoe UI Symbol"/>
          <w:szCs w:val="24"/>
        </w:rPr>
        <w:t xml:space="preserve"> </w:t>
      </w:r>
      <w:r w:rsidRPr="00D5087F">
        <w:rPr>
          <w:rFonts w:ascii="Segoe UI Symbol" w:hAnsi="Segoe UI Symbol"/>
          <w:szCs w:val="24"/>
        </w:rPr>
        <w:t>contains</w:t>
      </w:r>
      <w:r w:rsidR="007E703B" w:rsidRPr="00D5087F">
        <w:rPr>
          <w:rFonts w:ascii="Segoe UI Symbol" w:hAnsi="Segoe UI Symbol"/>
          <w:szCs w:val="24"/>
        </w:rPr>
        <w:t xml:space="preserve"> </w:t>
      </w:r>
      <w:r w:rsidRPr="00D5087F">
        <w:rPr>
          <w:rFonts w:ascii="Segoe UI Symbol" w:hAnsi="Segoe UI Symbol"/>
          <w:szCs w:val="24"/>
        </w:rPr>
        <w:t>all</w:t>
      </w:r>
      <w:r w:rsidR="007E703B" w:rsidRPr="00D5087F">
        <w:rPr>
          <w:rFonts w:ascii="Segoe UI Symbol" w:hAnsi="Segoe UI Symbol"/>
          <w:szCs w:val="24"/>
        </w:rPr>
        <w:t xml:space="preserve"> </w:t>
      </w:r>
      <w:r w:rsidRPr="00D5087F">
        <w:rPr>
          <w:rFonts w:ascii="Segoe UI Symbol" w:hAnsi="Segoe UI Symbol"/>
          <w:szCs w:val="24"/>
        </w:rPr>
        <w:t>the</w:t>
      </w:r>
      <w:r w:rsidR="007E703B" w:rsidRPr="00D5087F">
        <w:rPr>
          <w:rFonts w:ascii="Segoe UI Symbol" w:hAnsi="Segoe UI Symbol"/>
          <w:szCs w:val="24"/>
        </w:rPr>
        <w:t xml:space="preserve"> </w:t>
      </w:r>
      <w:r w:rsidRPr="00D5087F">
        <w:rPr>
          <w:rFonts w:ascii="Segoe UI Symbol" w:hAnsi="Segoe UI Symbol"/>
          <w:szCs w:val="24"/>
        </w:rPr>
        <w:t>criteria</w:t>
      </w:r>
      <w:r w:rsidR="007E703B" w:rsidRPr="00D5087F">
        <w:rPr>
          <w:rFonts w:ascii="Segoe UI Symbol" w:hAnsi="Segoe UI Symbol"/>
          <w:szCs w:val="24"/>
        </w:rPr>
        <w:t xml:space="preserve"> </w:t>
      </w:r>
      <w:r w:rsidRPr="00D5087F">
        <w:rPr>
          <w:rFonts w:ascii="Segoe UI Symbol" w:hAnsi="Segoe UI Symbol"/>
          <w:szCs w:val="24"/>
        </w:rPr>
        <w:t>that</w:t>
      </w:r>
      <w:r w:rsidR="007E703B" w:rsidRPr="00D5087F">
        <w:rPr>
          <w:rFonts w:ascii="Segoe UI Symbol" w:hAnsi="Segoe UI Symbol"/>
          <w:szCs w:val="24"/>
        </w:rPr>
        <w:t xml:space="preserve"> </w:t>
      </w:r>
      <w:r w:rsidRPr="00D5087F">
        <w:rPr>
          <w:rFonts w:ascii="Segoe UI Symbol" w:hAnsi="Segoe UI Symbol"/>
          <w:szCs w:val="24"/>
        </w:rPr>
        <w:t>the</w:t>
      </w:r>
      <w:r w:rsidR="007E703B" w:rsidRPr="00D5087F">
        <w:rPr>
          <w:rFonts w:ascii="Segoe UI Symbol" w:hAnsi="Segoe UI Symbol"/>
          <w:szCs w:val="24"/>
        </w:rPr>
        <w:t xml:space="preserve"> </w:t>
      </w:r>
      <w:r w:rsidRPr="00D5087F">
        <w:rPr>
          <w:rFonts w:ascii="Segoe UI Symbol" w:hAnsi="Segoe UI Symbol"/>
          <w:szCs w:val="24"/>
        </w:rPr>
        <w:t>Employer</w:t>
      </w:r>
      <w:r w:rsidR="007E703B" w:rsidRPr="00D5087F">
        <w:rPr>
          <w:rFonts w:ascii="Segoe UI Symbol" w:hAnsi="Segoe UI Symbol"/>
          <w:szCs w:val="24"/>
        </w:rPr>
        <w:t xml:space="preserve"> </w:t>
      </w:r>
      <w:r w:rsidRPr="00D5087F">
        <w:rPr>
          <w:rFonts w:ascii="Segoe UI Symbol" w:hAnsi="Segoe UI Symbol"/>
          <w:szCs w:val="24"/>
        </w:rPr>
        <w:t>shall</w:t>
      </w:r>
      <w:r w:rsidR="007E703B" w:rsidRPr="00D5087F">
        <w:rPr>
          <w:rFonts w:ascii="Segoe UI Symbol" w:hAnsi="Segoe UI Symbol"/>
          <w:szCs w:val="24"/>
        </w:rPr>
        <w:t xml:space="preserve"> </w:t>
      </w:r>
      <w:r w:rsidRPr="00D5087F">
        <w:rPr>
          <w:rFonts w:ascii="Segoe UI Symbol" w:hAnsi="Segoe UI Symbol"/>
          <w:szCs w:val="24"/>
        </w:rPr>
        <w:t>use</w:t>
      </w:r>
      <w:r w:rsidR="007E703B" w:rsidRPr="00D5087F">
        <w:rPr>
          <w:rFonts w:ascii="Segoe UI Symbol" w:hAnsi="Segoe UI Symbol"/>
          <w:szCs w:val="24"/>
        </w:rPr>
        <w:t xml:space="preserve"> </w:t>
      </w:r>
      <w:r w:rsidRPr="00D5087F">
        <w:rPr>
          <w:rFonts w:ascii="Segoe UI Symbol" w:hAnsi="Segoe UI Symbol"/>
          <w:szCs w:val="24"/>
        </w:rPr>
        <w:t>to</w:t>
      </w:r>
      <w:r w:rsidR="007E703B" w:rsidRPr="00D5087F">
        <w:rPr>
          <w:rFonts w:ascii="Segoe UI Symbol" w:hAnsi="Segoe UI Symbol"/>
          <w:szCs w:val="24"/>
        </w:rPr>
        <w:t xml:space="preserve"> </w:t>
      </w:r>
      <w:r w:rsidRPr="00D5087F">
        <w:rPr>
          <w:rFonts w:ascii="Segoe UI Symbol" w:hAnsi="Segoe UI Symbol"/>
          <w:szCs w:val="24"/>
        </w:rPr>
        <w:t>evaluate</w:t>
      </w:r>
      <w:r w:rsidR="007E703B" w:rsidRPr="00D5087F">
        <w:rPr>
          <w:rFonts w:ascii="Segoe UI Symbol" w:hAnsi="Segoe UI Symbol"/>
          <w:szCs w:val="24"/>
        </w:rPr>
        <w:t xml:space="preserve"> </w:t>
      </w:r>
      <w:r w:rsidRPr="00D5087F">
        <w:rPr>
          <w:rFonts w:ascii="Segoe UI Symbol" w:hAnsi="Segoe UI Symbol"/>
          <w:szCs w:val="24"/>
        </w:rPr>
        <w:t>Bids</w:t>
      </w:r>
      <w:r w:rsidR="007E703B" w:rsidRPr="00D5087F">
        <w:rPr>
          <w:rFonts w:ascii="Segoe UI Symbol" w:hAnsi="Segoe UI Symbol"/>
          <w:szCs w:val="24"/>
        </w:rPr>
        <w:t xml:space="preserve"> </w:t>
      </w:r>
      <w:r w:rsidRPr="00D5087F">
        <w:rPr>
          <w:rFonts w:ascii="Segoe UI Symbol" w:hAnsi="Segoe UI Symbol"/>
          <w:szCs w:val="24"/>
        </w:rPr>
        <w:t>and</w:t>
      </w:r>
      <w:r w:rsidR="007E703B" w:rsidRPr="00D5087F">
        <w:rPr>
          <w:rFonts w:ascii="Segoe UI Symbol" w:hAnsi="Segoe UI Symbol"/>
          <w:szCs w:val="24"/>
        </w:rPr>
        <w:t xml:space="preserve"> </w:t>
      </w:r>
      <w:r w:rsidRPr="00D5087F">
        <w:rPr>
          <w:rFonts w:ascii="Segoe UI Symbol" w:hAnsi="Segoe UI Symbol"/>
          <w:szCs w:val="24"/>
        </w:rPr>
        <w:t>qualify</w:t>
      </w:r>
      <w:r w:rsidR="007E703B" w:rsidRPr="00D5087F">
        <w:rPr>
          <w:rFonts w:ascii="Segoe UI Symbol" w:hAnsi="Segoe UI Symbol"/>
          <w:szCs w:val="24"/>
        </w:rPr>
        <w:t xml:space="preserve"> </w:t>
      </w:r>
      <w:r w:rsidRPr="00D5087F">
        <w:rPr>
          <w:rFonts w:ascii="Segoe UI Symbol" w:hAnsi="Segoe UI Symbol"/>
          <w:szCs w:val="24"/>
        </w:rPr>
        <w:t>Bidders.</w:t>
      </w:r>
      <w:r w:rsidR="007E703B" w:rsidRPr="00D5087F">
        <w:rPr>
          <w:rFonts w:ascii="Segoe UI Symbol" w:hAnsi="Segoe UI Symbol"/>
          <w:szCs w:val="24"/>
        </w:rPr>
        <w:t xml:space="preserve"> </w:t>
      </w:r>
      <w:r w:rsidR="00471CE4" w:rsidRPr="00D5087F">
        <w:rPr>
          <w:rFonts w:ascii="Segoe UI Symbol" w:hAnsi="Segoe UI Symbol"/>
          <w:szCs w:val="24"/>
        </w:rPr>
        <w:t>No</w:t>
      </w:r>
      <w:r w:rsidR="007E703B" w:rsidRPr="00D5087F">
        <w:rPr>
          <w:rFonts w:ascii="Segoe UI Symbol" w:hAnsi="Segoe UI Symbol"/>
          <w:szCs w:val="24"/>
        </w:rPr>
        <w:t xml:space="preserve"> </w:t>
      </w:r>
      <w:r w:rsidR="00471CE4" w:rsidRPr="00D5087F">
        <w:rPr>
          <w:rFonts w:ascii="Segoe UI Symbol" w:hAnsi="Segoe UI Symbol"/>
          <w:szCs w:val="24"/>
        </w:rPr>
        <w:t>other</w:t>
      </w:r>
      <w:r w:rsidR="007E703B" w:rsidRPr="00D5087F">
        <w:rPr>
          <w:rFonts w:ascii="Segoe UI Symbol" w:hAnsi="Segoe UI Symbol"/>
          <w:szCs w:val="24"/>
        </w:rPr>
        <w:t xml:space="preserve"> </w:t>
      </w:r>
      <w:r w:rsidR="00471CE4" w:rsidRPr="00D5087F">
        <w:rPr>
          <w:rFonts w:ascii="Segoe UI Symbol" w:hAnsi="Segoe UI Symbol"/>
          <w:szCs w:val="24"/>
        </w:rPr>
        <w:t>factors,</w:t>
      </w:r>
      <w:r w:rsidR="007E703B" w:rsidRPr="00D5087F">
        <w:rPr>
          <w:rFonts w:ascii="Segoe UI Symbol" w:hAnsi="Segoe UI Symbol"/>
          <w:szCs w:val="24"/>
        </w:rPr>
        <w:t xml:space="preserve"> </w:t>
      </w:r>
      <w:r w:rsidR="00471CE4" w:rsidRPr="00D5087F">
        <w:rPr>
          <w:rFonts w:ascii="Segoe UI Symbol" w:hAnsi="Segoe UI Symbol"/>
          <w:szCs w:val="24"/>
        </w:rPr>
        <w:t>methods</w:t>
      </w:r>
      <w:r w:rsidR="007E703B" w:rsidRPr="00D5087F">
        <w:rPr>
          <w:rFonts w:ascii="Segoe UI Symbol" w:hAnsi="Segoe UI Symbol"/>
          <w:szCs w:val="24"/>
        </w:rPr>
        <w:t xml:space="preserve"> </w:t>
      </w:r>
      <w:r w:rsidR="00471CE4" w:rsidRPr="00D5087F">
        <w:rPr>
          <w:rFonts w:ascii="Segoe UI Symbol" w:hAnsi="Segoe UI Symbol"/>
          <w:szCs w:val="24"/>
        </w:rPr>
        <w:t>or</w:t>
      </w:r>
      <w:r w:rsidR="007E703B" w:rsidRPr="00D5087F">
        <w:rPr>
          <w:rFonts w:ascii="Segoe UI Symbol" w:hAnsi="Segoe UI Symbol"/>
          <w:szCs w:val="24"/>
        </w:rPr>
        <w:t xml:space="preserve"> </w:t>
      </w:r>
      <w:r w:rsidR="00471CE4" w:rsidRPr="00D5087F">
        <w:rPr>
          <w:rFonts w:ascii="Segoe UI Symbol" w:hAnsi="Segoe UI Symbol"/>
          <w:szCs w:val="24"/>
        </w:rPr>
        <w:t>criteria</w:t>
      </w:r>
      <w:r w:rsidR="007E703B" w:rsidRPr="00D5087F">
        <w:rPr>
          <w:rFonts w:ascii="Segoe UI Symbol" w:hAnsi="Segoe UI Symbol"/>
          <w:szCs w:val="24"/>
        </w:rPr>
        <w:t xml:space="preserve"> </w:t>
      </w:r>
      <w:r w:rsidR="00471CE4" w:rsidRPr="00D5087F">
        <w:rPr>
          <w:rFonts w:ascii="Segoe UI Symbol" w:hAnsi="Segoe UI Symbol"/>
          <w:szCs w:val="24"/>
        </w:rPr>
        <w:t>shall</w:t>
      </w:r>
      <w:r w:rsidR="007E703B" w:rsidRPr="00D5087F">
        <w:rPr>
          <w:rFonts w:ascii="Segoe UI Symbol" w:hAnsi="Segoe UI Symbol"/>
          <w:szCs w:val="24"/>
        </w:rPr>
        <w:t xml:space="preserve"> </w:t>
      </w:r>
      <w:r w:rsidR="00471CE4" w:rsidRPr="00D5087F">
        <w:rPr>
          <w:rFonts w:ascii="Segoe UI Symbol" w:hAnsi="Segoe UI Symbol"/>
          <w:szCs w:val="24"/>
        </w:rPr>
        <w:t>be</w:t>
      </w:r>
      <w:r w:rsidR="007E703B" w:rsidRPr="00D5087F">
        <w:rPr>
          <w:rFonts w:ascii="Segoe UI Symbol" w:hAnsi="Segoe UI Symbol"/>
          <w:szCs w:val="24"/>
        </w:rPr>
        <w:t xml:space="preserve"> </w:t>
      </w:r>
      <w:r w:rsidR="00471CE4" w:rsidRPr="00D5087F">
        <w:rPr>
          <w:rFonts w:ascii="Segoe UI Symbol" w:hAnsi="Segoe UI Symbol"/>
          <w:szCs w:val="24"/>
        </w:rPr>
        <w:t>used</w:t>
      </w:r>
      <w:r w:rsidR="007E703B" w:rsidRPr="00D5087F">
        <w:rPr>
          <w:rFonts w:ascii="Segoe UI Symbol" w:hAnsi="Segoe UI Symbol"/>
          <w:szCs w:val="24"/>
        </w:rPr>
        <w:t xml:space="preserve"> </w:t>
      </w:r>
      <w:r w:rsidR="00471CE4" w:rsidRPr="00D5087F">
        <w:rPr>
          <w:rFonts w:ascii="Segoe UI Symbol" w:hAnsi="Segoe UI Symbol"/>
          <w:szCs w:val="24"/>
        </w:rPr>
        <w:t>other</w:t>
      </w:r>
      <w:r w:rsidR="007E703B" w:rsidRPr="00D5087F">
        <w:rPr>
          <w:rFonts w:ascii="Segoe UI Symbol" w:hAnsi="Segoe UI Symbol"/>
          <w:szCs w:val="24"/>
        </w:rPr>
        <w:t xml:space="preserve"> </w:t>
      </w:r>
      <w:r w:rsidR="00471CE4" w:rsidRPr="00D5087F">
        <w:rPr>
          <w:rFonts w:ascii="Segoe UI Symbol" w:hAnsi="Segoe UI Symbol"/>
          <w:szCs w:val="24"/>
        </w:rPr>
        <w:t>than</w:t>
      </w:r>
      <w:r w:rsidR="007E703B" w:rsidRPr="00D5087F">
        <w:rPr>
          <w:rFonts w:ascii="Segoe UI Symbol" w:hAnsi="Segoe UI Symbol"/>
          <w:szCs w:val="24"/>
        </w:rPr>
        <w:t xml:space="preserve"> </w:t>
      </w:r>
      <w:r w:rsidR="007C5164" w:rsidRPr="00D5087F">
        <w:rPr>
          <w:rFonts w:ascii="Segoe UI Symbol" w:hAnsi="Segoe UI Symbol"/>
          <w:szCs w:val="24"/>
        </w:rPr>
        <w:t>those</w:t>
      </w:r>
      <w:r w:rsidR="007E703B" w:rsidRPr="00D5087F">
        <w:rPr>
          <w:rFonts w:ascii="Segoe UI Symbol" w:hAnsi="Segoe UI Symbol"/>
          <w:szCs w:val="24"/>
        </w:rPr>
        <w:t xml:space="preserve"> </w:t>
      </w:r>
      <w:r w:rsidR="00471CE4" w:rsidRPr="00D5087F">
        <w:rPr>
          <w:rFonts w:ascii="Segoe UI Symbol" w:hAnsi="Segoe UI Symbol"/>
          <w:szCs w:val="24"/>
        </w:rPr>
        <w:t>specified</w:t>
      </w:r>
      <w:r w:rsidR="007E703B" w:rsidRPr="00D5087F">
        <w:rPr>
          <w:rFonts w:ascii="Segoe UI Symbol" w:hAnsi="Segoe UI Symbol"/>
          <w:szCs w:val="24"/>
        </w:rPr>
        <w:t xml:space="preserve"> </w:t>
      </w:r>
      <w:r w:rsidR="00471CE4" w:rsidRPr="00D5087F">
        <w:rPr>
          <w:rFonts w:ascii="Segoe UI Symbol" w:hAnsi="Segoe UI Symbol"/>
          <w:szCs w:val="24"/>
        </w:rPr>
        <w:t>in</w:t>
      </w:r>
      <w:r w:rsidR="007E703B" w:rsidRPr="00D5087F">
        <w:rPr>
          <w:rFonts w:ascii="Segoe UI Symbol" w:hAnsi="Segoe UI Symbol"/>
          <w:szCs w:val="24"/>
        </w:rPr>
        <w:t xml:space="preserve"> </w:t>
      </w:r>
      <w:r w:rsidR="00471CE4" w:rsidRPr="00D5087F">
        <w:rPr>
          <w:rFonts w:ascii="Segoe UI Symbol" w:hAnsi="Segoe UI Symbol"/>
          <w:szCs w:val="24"/>
        </w:rPr>
        <w:t>this</w:t>
      </w:r>
      <w:r w:rsidR="007E703B" w:rsidRPr="00D5087F">
        <w:rPr>
          <w:rFonts w:ascii="Segoe UI Symbol" w:hAnsi="Segoe UI Symbol"/>
          <w:szCs w:val="24"/>
        </w:rPr>
        <w:t xml:space="preserve"> </w:t>
      </w:r>
      <w:r w:rsidR="00D71DAF" w:rsidRPr="00D5087F">
        <w:rPr>
          <w:rFonts w:ascii="Segoe UI Symbol" w:hAnsi="Segoe UI Symbol"/>
          <w:szCs w:val="24"/>
        </w:rPr>
        <w:t>bidding document</w:t>
      </w:r>
      <w:r w:rsidR="00471CE4" w:rsidRPr="00D5087F">
        <w:rPr>
          <w:rFonts w:ascii="Segoe UI Symbol" w:hAnsi="Segoe UI Symbol"/>
          <w:szCs w:val="24"/>
        </w:rPr>
        <w:t>.</w:t>
      </w:r>
      <w:r w:rsidR="007E703B" w:rsidRPr="00D5087F">
        <w:rPr>
          <w:rFonts w:ascii="Segoe UI Symbol" w:hAnsi="Segoe UI Symbol"/>
          <w:szCs w:val="24"/>
        </w:rPr>
        <w:t xml:space="preserve"> </w:t>
      </w:r>
    </w:p>
    <w:p w14:paraId="5DCEC56A" w14:textId="77777777" w:rsidR="005F33A7" w:rsidRPr="00D5087F" w:rsidRDefault="00C97306" w:rsidP="001D5093">
      <w:pPr>
        <w:rPr>
          <w:rFonts w:ascii="Segoe UI Symbol" w:hAnsi="Segoe UI Symbol"/>
          <w:szCs w:val="24"/>
        </w:rPr>
      </w:pPr>
      <w:r w:rsidRPr="00D5087F">
        <w:rPr>
          <w:rFonts w:ascii="Segoe UI Symbol" w:hAnsi="Segoe UI Symbol"/>
          <w:szCs w:val="24"/>
        </w:rPr>
        <w:t>The</w:t>
      </w:r>
      <w:r w:rsidR="007E703B" w:rsidRPr="00D5087F">
        <w:rPr>
          <w:rFonts w:ascii="Segoe UI Symbol" w:hAnsi="Segoe UI Symbol"/>
          <w:szCs w:val="24"/>
        </w:rPr>
        <w:t xml:space="preserve"> </w:t>
      </w:r>
      <w:r w:rsidRPr="00D5087F">
        <w:rPr>
          <w:rFonts w:ascii="Segoe UI Symbol" w:hAnsi="Segoe UI Symbol"/>
          <w:szCs w:val="24"/>
        </w:rPr>
        <w:t>Bidder</w:t>
      </w:r>
      <w:r w:rsidR="007E703B" w:rsidRPr="00D5087F">
        <w:rPr>
          <w:rFonts w:ascii="Segoe UI Symbol" w:hAnsi="Segoe UI Symbol"/>
          <w:szCs w:val="24"/>
        </w:rPr>
        <w:t xml:space="preserve"> </w:t>
      </w:r>
      <w:r w:rsidRPr="00D5087F">
        <w:rPr>
          <w:rFonts w:ascii="Segoe UI Symbol" w:hAnsi="Segoe UI Symbol"/>
          <w:szCs w:val="24"/>
        </w:rPr>
        <w:t>shall</w:t>
      </w:r>
      <w:r w:rsidR="007E703B" w:rsidRPr="00D5087F">
        <w:rPr>
          <w:rFonts w:ascii="Segoe UI Symbol" w:hAnsi="Segoe UI Symbol"/>
          <w:szCs w:val="24"/>
        </w:rPr>
        <w:t xml:space="preserve"> </w:t>
      </w:r>
      <w:r w:rsidRPr="00D5087F">
        <w:rPr>
          <w:rFonts w:ascii="Segoe UI Symbol" w:hAnsi="Segoe UI Symbol"/>
          <w:szCs w:val="24"/>
        </w:rPr>
        <w:t>provide</w:t>
      </w:r>
      <w:r w:rsidR="007E703B" w:rsidRPr="00D5087F">
        <w:rPr>
          <w:rFonts w:ascii="Segoe UI Symbol" w:hAnsi="Segoe UI Symbol"/>
          <w:szCs w:val="24"/>
        </w:rPr>
        <w:t xml:space="preserve"> </w:t>
      </w:r>
      <w:r w:rsidRPr="00D5087F">
        <w:rPr>
          <w:rFonts w:ascii="Segoe UI Symbol" w:hAnsi="Segoe UI Symbol"/>
          <w:szCs w:val="24"/>
        </w:rPr>
        <w:t>all</w:t>
      </w:r>
      <w:r w:rsidR="007E703B" w:rsidRPr="00D5087F">
        <w:rPr>
          <w:rFonts w:ascii="Segoe UI Symbol" w:hAnsi="Segoe UI Symbol"/>
          <w:szCs w:val="24"/>
        </w:rPr>
        <w:t xml:space="preserve"> </w:t>
      </w:r>
      <w:r w:rsidRPr="00D5087F">
        <w:rPr>
          <w:rFonts w:ascii="Segoe UI Symbol" w:hAnsi="Segoe UI Symbol"/>
          <w:szCs w:val="24"/>
        </w:rPr>
        <w:t>the</w:t>
      </w:r>
      <w:r w:rsidR="007E703B" w:rsidRPr="00D5087F">
        <w:rPr>
          <w:rFonts w:ascii="Segoe UI Symbol" w:hAnsi="Segoe UI Symbol"/>
          <w:szCs w:val="24"/>
        </w:rPr>
        <w:t xml:space="preserve"> </w:t>
      </w:r>
      <w:r w:rsidRPr="00D5087F">
        <w:rPr>
          <w:rFonts w:ascii="Segoe UI Symbol" w:hAnsi="Segoe UI Symbol"/>
          <w:szCs w:val="24"/>
        </w:rPr>
        <w:t>information</w:t>
      </w:r>
      <w:r w:rsidR="007E703B" w:rsidRPr="00D5087F">
        <w:rPr>
          <w:rFonts w:ascii="Segoe UI Symbol" w:hAnsi="Segoe UI Symbol"/>
          <w:szCs w:val="24"/>
        </w:rPr>
        <w:t xml:space="preserve"> </w:t>
      </w:r>
      <w:r w:rsidRPr="00D5087F">
        <w:rPr>
          <w:rFonts w:ascii="Segoe UI Symbol" w:hAnsi="Segoe UI Symbol"/>
          <w:szCs w:val="24"/>
        </w:rPr>
        <w:t>requested</w:t>
      </w:r>
      <w:r w:rsidR="007E703B" w:rsidRPr="00D5087F">
        <w:rPr>
          <w:rFonts w:ascii="Segoe UI Symbol" w:hAnsi="Segoe UI Symbol"/>
          <w:szCs w:val="24"/>
        </w:rPr>
        <w:t xml:space="preserve"> </w:t>
      </w:r>
      <w:r w:rsidRPr="00D5087F">
        <w:rPr>
          <w:rFonts w:ascii="Segoe UI Symbol" w:hAnsi="Segoe UI Symbol"/>
          <w:szCs w:val="24"/>
        </w:rPr>
        <w:t>in</w:t>
      </w:r>
      <w:r w:rsidR="007E703B" w:rsidRPr="00D5087F">
        <w:rPr>
          <w:rFonts w:ascii="Segoe UI Symbol" w:hAnsi="Segoe UI Symbol"/>
          <w:szCs w:val="24"/>
        </w:rPr>
        <w:t xml:space="preserve"> </w:t>
      </w:r>
      <w:r w:rsidRPr="00D5087F">
        <w:rPr>
          <w:rFonts w:ascii="Segoe UI Symbol" w:hAnsi="Segoe UI Symbol"/>
          <w:szCs w:val="24"/>
        </w:rPr>
        <w:t>the</w:t>
      </w:r>
      <w:r w:rsidR="007E703B" w:rsidRPr="00D5087F">
        <w:rPr>
          <w:rFonts w:ascii="Segoe UI Symbol" w:hAnsi="Segoe UI Symbol"/>
          <w:szCs w:val="24"/>
        </w:rPr>
        <w:t xml:space="preserve"> </w:t>
      </w:r>
      <w:r w:rsidRPr="00D5087F">
        <w:rPr>
          <w:rFonts w:ascii="Segoe UI Symbol" w:hAnsi="Segoe UI Symbol"/>
          <w:szCs w:val="24"/>
        </w:rPr>
        <w:t>forms</w:t>
      </w:r>
      <w:r w:rsidR="007E703B" w:rsidRPr="00D5087F">
        <w:rPr>
          <w:rFonts w:ascii="Segoe UI Symbol" w:hAnsi="Segoe UI Symbol"/>
          <w:szCs w:val="24"/>
        </w:rPr>
        <w:t xml:space="preserve"> </w:t>
      </w:r>
      <w:r w:rsidRPr="00D5087F">
        <w:rPr>
          <w:rFonts w:ascii="Segoe UI Symbol" w:hAnsi="Segoe UI Symbol"/>
          <w:szCs w:val="24"/>
        </w:rPr>
        <w:t>included</w:t>
      </w:r>
      <w:r w:rsidR="007E703B" w:rsidRPr="00D5087F">
        <w:rPr>
          <w:rFonts w:ascii="Segoe UI Symbol" w:hAnsi="Segoe UI Symbol"/>
          <w:szCs w:val="24"/>
        </w:rPr>
        <w:t xml:space="preserve"> </w:t>
      </w:r>
      <w:r w:rsidRPr="00D5087F">
        <w:rPr>
          <w:rFonts w:ascii="Segoe UI Symbol" w:hAnsi="Segoe UI Symbol"/>
          <w:szCs w:val="24"/>
        </w:rPr>
        <w:t>in</w:t>
      </w:r>
      <w:r w:rsidR="007E703B" w:rsidRPr="00D5087F">
        <w:rPr>
          <w:rFonts w:ascii="Segoe UI Symbol" w:hAnsi="Segoe UI Symbol"/>
          <w:szCs w:val="24"/>
        </w:rPr>
        <w:t xml:space="preserve"> </w:t>
      </w:r>
      <w:r w:rsidRPr="00D5087F">
        <w:rPr>
          <w:rFonts w:ascii="Segoe UI Symbol" w:hAnsi="Segoe UI Symbol"/>
          <w:szCs w:val="24"/>
        </w:rPr>
        <w:t>Section</w:t>
      </w:r>
      <w:r w:rsidR="007E703B" w:rsidRPr="00D5087F">
        <w:rPr>
          <w:rFonts w:ascii="Segoe UI Symbol" w:hAnsi="Segoe UI Symbol"/>
          <w:szCs w:val="24"/>
        </w:rPr>
        <w:t xml:space="preserve"> </w:t>
      </w:r>
      <w:r w:rsidRPr="00D5087F">
        <w:rPr>
          <w:rFonts w:ascii="Segoe UI Symbol" w:hAnsi="Segoe UI Symbol"/>
          <w:szCs w:val="24"/>
        </w:rPr>
        <w:t>IV,</w:t>
      </w:r>
      <w:r w:rsidR="007E703B" w:rsidRPr="00D5087F">
        <w:rPr>
          <w:rFonts w:ascii="Segoe UI Symbol" w:hAnsi="Segoe UI Symbol"/>
          <w:szCs w:val="24"/>
        </w:rPr>
        <w:t xml:space="preserve"> </w:t>
      </w:r>
      <w:r w:rsidRPr="00D5087F">
        <w:rPr>
          <w:rFonts w:ascii="Segoe UI Symbol" w:hAnsi="Segoe UI Symbol"/>
          <w:szCs w:val="24"/>
        </w:rPr>
        <w:t>Bidding</w:t>
      </w:r>
      <w:r w:rsidR="007E703B" w:rsidRPr="00D5087F">
        <w:rPr>
          <w:rFonts w:ascii="Segoe UI Symbol" w:hAnsi="Segoe UI Symbol"/>
          <w:szCs w:val="24"/>
        </w:rPr>
        <w:t xml:space="preserve"> </w:t>
      </w:r>
      <w:r w:rsidRPr="00D5087F">
        <w:rPr>
          <w:rFonts w:ascii="Segoe UI Symbol" w:hAnsi="Segoe UI Symbol"/>
          <w:szCs w:val="24"/>
        </w:rPr>
        <w:t>Forms.</w:t>
      </w:r>
    </w:p>
    <w:p w14:paraId="60786014" w14:textId="77777777" w:rsidR="007D72E4" w:rsidRPr="00D5087F" w:rsidRDefault="007D72E4" w:rsidP="001D5093">
      <w:pPr>
        <w:rPr>
          <w:rStyle w:val="Hyperlink"/>
          <w:rFonts w:ascii="Segoe UI Symbol" w:hAnsi="Segoe UI Symbol"/>
          <w:i/>
          <w:noProof/>
          <w:color w:val="0070C0"/>
          <w:u w:val="none"/>
        </w:rPr>
      </w:pPr>
      <w:r w:rsidRPr="00D5087F">
        <w:rPr>
          <w:rFonts w:ascii="Segoe UI Symbol" w:hAnsi="Segoe UI Symbol"/>
          <w:i/>
          <w:color w:val="0070C0"/>
          <w:szCs w:val="24"/>
        </w:rPr>
        <w:t>[The</w:t>
      </w:r>
      <w:r w:rsidR="007E703B" w:rsidRPr="00D5087F">
        <w:rPr>
          <w:rFonts w:ascii="Segoe UI Symbol" w:hAnsi="Segoe UI Symbol"/>
          <w:i/>
          <w:color w:val="0070C0"/>
          <w:szCs w:val="24"/>
        </w:rPr>
        <w:t xml:space="preserve"> </w:t>
      </w:r>
      <w:r w:rsidR="00F05969" w:rsidRPr="00D5087F">
        <w:rPr>
          <w:rFonts w:ascii="Segoe UI Symbol" w:hAnsi="Segoe UI Symbol"/>
          <w:i/>
          <w:color w:val="0070C0"/>
          <w:szCs w:val="24"/>
        </w:rPr>
        <w:t>Employer</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shall</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select</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the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criteria</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deemed</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appropriate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for</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the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procurement</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process,</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insert</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the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appropriate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wording</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using</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the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samples</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below</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or</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other</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acceptable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wording,</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and</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delete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the</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text</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in</w:t>
      </w:r>
      <w:r w:rsidR="007E703B" w:rsidRPr="00D5087F">
        <w:rPr>
          <w:rFonts w:ascii="Segoe UI Symbol" w:hAnsi="Segoe UI Symbol"/>
          <w:i/>
          <w:color w:val="0070C0"/>
          <w:szCs w:val="24"/>
        </w:rPr>
        <w:t xml:space="preserve"> </w:t>
      </w:r>
      <w:r w:rsidRPr="00D5087F">
        <w:rPr>
          <w:rFonts w:ascii="Segoe UI Symbol" w:hAnsi="Segoe UI Symbol"/>
          <w:i/>
          <w:color w:val="0070C0"/>
          <w:szCs w:val="24"/>
        </w:rPr>
        <w:t>italics]</w:t>
      </w:r>
    </w:p>
    <w:p w14:paraId="050AC0AD" w14:textId="77777777" w:rsidR="00E3767C" w:rsidRPr="00D5087F" w:rsidRDefault="00E3767C" w:rsidP="001D5093">
      <w:pPr>
        <w:jc w:val="left"/>
        <w:rPr>
          <w:rFonts w:ascii="Segoe UI Symbol" w:hAnsi="Segoe UI Symbol"/>
        </w:rPr>
      </w:pPr>
    </w:p>
    <w:p w14:paraId="26FF6425" w14:textId="77777777" w:rsidR="00752307" w:rsidRDefault="00752307" w:rsidP="00D5087F">
      <w:pPr>
        <w:tabs>
          <w:tab w:val="center" w:pos="4507"/>
        </w:tabs>
        <w:rPr>
          <w:rFonts w:ascii="Segoe UI Symbol" w:hAnsi="Segoe UI Symbol"/>
        </w:rPr>
      </w:pPr>
    </w:p>
    <w:p w14:paraId="6FED758E" w14:textId="77777777" w:rsidR="00752307" w:rsidRPr="00752307" w:rsidRDefault="00752307" w:rsidP="00284021">
      <w:pPr>
        <w:rPr>
          <w:rFonts w:ascii="Segoe UI Symbol" w:hAnsi="Segoe UI Symbol"/>
        </w:rPr>
      </w:pPr>
    </w:p>
    <w:p w14:paraId="06152080" w14:textId="77777777" w:rsidR="00752307" w:rsidRPr="00752307" w:rsidRDefault="00752307" w:rsidP="00284021">
      <w:pPr>
        <w:rPr>
          <w:rFonts w:ascii="Segoe UI Symbol" w:hAnsi="Segoe UI Symbol"/>
        </w:rPr>
      </w:pPr>
    </w:p>
    <w:p w14:paraId="6FB98D1F" w14:textId="77777777" w:rsidR="00752307" w:rsidRPr="00752307" w:rsidRDefault="00752307" w:rsidP="00284021">
      <w:pPr>
        <w:rPr>
          <w:rFonts w:ascii="Segoe UI Symbol" w:hAnsi="Segoe UI Symbol"/>
        </w:rPr>
      </w:pPr>
    </w:p>
    <w:p w14:paraId="73F17976" w14:textId="77777777" w:rsidR="00752307" w:rsidRPr="00752307" w:rsidRDefault="00752307" w:rsidP="00284021">
      <w:pPr>
        <w:rPr>
          <w:rFonts w:ascii="Segoe UI Symbol" w:hAnsi="Segoe UI Symbol"/>
        </w:rPr>
      </w:pPr>
    </w:p>
    <w:p w14:paraId="19D13037" w14:textId="77777777" w:rsidR="00752307" w:rsidRPr="00752307" w:rsidRDefault="00752307" w:rsidP="00284021">
      <w:pPr>
        <w:rPr>
          <w:rFonts w:ascii="Segoe UI Symbol" w:hAnsi="Segoe UI Symbol"/>
        </w:rPr>
      </w:pPr>
    </w:p>
    <w:p w14:paraId="168A1083" w14:textId="77777777" w:rsidR="00752307" w:rsidRPr="00752307" w:rsidRDefault="00752307" w:rsidP="00284021">
      <w:pPr>
        <w:rPr>
          <w:rFonts w:ascii="Segoe UI Symbol" w:hAnsi="Segoe UI Symbol"/>
        </w:rPr>
      </w:pPr>
    </w:p>
    <w:p w14:paraId="51E23783" w14:textId="77777777" w:rsidR="00752307" w:rsidRPr="00702140" w:rsidRDefault="00752307" w:rsidP="00284021">
      <w:pPr>
        <w:rPr>
          <w:rFonts w:ascii="Segoe UI Symbol" w:hAnsi="Segoe UI Symbol"/>
        </w:rPr>
      </w:pPr>
    </w:p>
    <w:p w14:paraId="1F753F59" w14:textId="77777777" w:rsidR="00752307" w:rsidRPr="00702140" w:rsidRDefault="00752307" w:rsidP="00284021">
      <w:pPr>
        <w:rPr>
          <w:rFonts w:ascii="Segoe UI Symbol" w:hAnsi="Segoe UI Symbol"/>
        </w:rPr>
      </w:pPr>
    </w:p>
    <w:p w14:paraId="190C1EE2" w14:textId="77777777" w:rsidR="00752307" w:rsidRPr="00702140" w:rsidRDefault="00752307" w:rsidP="00284021">
      <w:pPr>
        <w:rPr>
          <w:rFonts w:ascii="Segoe UI Symbol" w:hAnsi="Segoe UI Symbol"/>
        </w:rPr>
      </w:pPr>
    </w:p>
    <w:p w14:paraId="67DD8527" w14:textId="77777777" w:rsidR="00752307" w:rsidRPr="001E31E4" w:rsidRDefault="00752307" w:rsidP="00284021">
      <w:pPr>
        <w:rPr>
          <w:rFonts w:ascii="Segoe UI Symbol" w:hAnsi="Segoe UI Symbol"/>
        </w:rPr>
      </w:pPr>
    </w:p>
    <w:p w14:paraId="0E95507F" w14:textId="77777777" w:rsidR="00752307" w:rsidRPr="00752307" w:rsidRDefault="00752307" w:rsidP="00284021">
      <w:pPr>
        <w:rPr>
          <w:rFonts w:ascii="Segoe UI Symbol" w:hAnsi="Segoe UI Symbol"/>
        </w:rPr>
      </w:pPr>
    </w:p>
    <w:p w14:paraId="0E314FC0" w14:textId="77777777" w:rsidR="00752307" w:rsidRPr="00752307" w:rsidRDefault="00752307" w:rsidP="00284021">
      <w:pPr>
        <w:rPr>
          <w:rFonts w:ascii="Segoe UI Symbol" w:hAnsi="Segoe UI Symbol"/>
        </w:rPr>
      </w:pPr>
    </w:p>
    <w:p w14:paraId="1CF8AC53" w14:textId="77777777" w:rsidR="00752307" w:rsidRPr="00752307" w:rsidRDefault="00752307" w:rsidP="00284021">
      <w:pPr>
        <w:rPr>
          <w:rFonts w:ascii="Segoe UI Symbol" w:hAnsi="Segoe UI Symbol"/>
        </w:rPr>
      </w:pPr>
    </w:p>
    <w:p w14:paraId="5A3D8371" w14:textId="77777777" w:rsidR="00752307" w:rsidRPr="00752307" w:rsidRDefault="00752307" w:rsidP="00284021">
      <w:pPr>
        <w:rPr>
          <w:rFonts w:ascii="Segoe UI Symbol" w:hAnsi="Segoe UI Symbol"/>
        </w:rPr>
      </w:pPr>
    </w:p>
    <w:p w14:paraId="63430D86" w14:textId="77777777" w:rsidR="00752307" w:rsidRPr="00752307" w:rsidRDefault="00752307" w:rsidP="00284021">
      <w:pPr>
        <w:rPr>
          <w:rFonts w:ascii="Segoe UI Symbol" w:hAnsi="Segoe UI Symbol"/>
        </w:rPr>
      </w:pPr>
    </w:p>
    <w:p w14:paraId="7CFCC73C" w14:textId="77777777" w:rsidR="00752307" w:rsidRPr="00752307" w:rsidRDefault="00752307" w:rsidP="00284021">
      <w:pPr>
        <w:rPr>
          <w:rFonts w:ascii="Segoe UI Symbol" w:hAnsi="Segoe UI Symbol"/>
        </w:rPr>
      </w:pPr>
    </w:p>
    <w:p w14:paraId="6F667F3A" w14:textId="486A98DC" w:rsidR="00752307" w:rsidRPr="00752307" w:rsidRDefault="00752307" w:rsidP="00284021">
      <w:pPr>
        <w:tabs>
          <w:tab w:val="left" w:pos="5685"/>
        </w:tabs>
        <w:rPr>
          <w:rFonts w:ascii="Segoe UI Symbol" w:hAnsi="Segoe UI Symbol"/>
        </w:rPr>
      </w:pPr>
      <w:r>
        <w:rPr>
          <w:rFonts w:ascii="Segoe UI Symbol" w:hAnsi="Segoe UI Symbol"/>
        </w:rPr>
        <w:tab/>
      </w:r>
    </w:p>
    <w:p w14:paraId="088E656C" w14:textId="4A2BBAB9" w:rsidR="007760C9" w:rsidRPr="00D5087F" w:rsidRDefault="007760C9" w:rsidP="00D5087F">
      <w:pPr>
        <w:tabs>
          <w:tab w:val="center" w:pos="4507"/>
        </w:tabs>
        <w:rPr>
          <w:rFonts w:ascii="Segoe UI Symbol" w:hAnsi="Segoe UI Symbol"/>
        </w:rPr>
      </w:pPr>
      <w:r w:rsidRPr="00752307">
        <w:rPr>
          <w:rFonts w:ascii="Segoe UI Symbol" w:hAnsi="Segoe UI Symbol"/>
        </w:rPr>
        <w:br w:type="page"/>
      </w:r>
      <w:r w:rsidR="00B52231">
        <w:rPr>
          <w:rFonts w:ascii="Segoe UI Symbol" w:hAnsi="Segoe UI Symbol"/>
        </w:rPr>
        <w:lastRenderedPageBreak/>
        <w:tab/>
      </w:r>
    </w:p>
    <w:p w14:paraId="6E0D287B" w14:textId="77777777" w:rsidR="00227251" w:rsidRPr="00DF3014" w:rsidRDefault="00E33F37" w:rsidP="00C51B39">
      <w:pPr>
        <w:pStyle w:val="Subtitle2"/>
      </w:pPr>
      <w:bookmarkStart w:id="146" w:name="_Toc59197169"/>
      <w:r w:rsidRPr="00DF3014">
        <w:t>Table</w:t>
      </w:r>
      <w:r w:rsidR="007E703B" w:rsidRPr="00DF3014">
        <w:t xml:space="preserve"> </w:t>
      </w:r>
      <w:r w:rsidRPr="00DF3014">
        <w:t>of</w:t>
      </w:r>
      <w:r w:rsidR="007E703B" w:rsidRPr="00DF3014">
        <w:t xml:space="preserve"> </w:t>
      </w:r>
      <w:r w:rsidRPr="00DF3014">
        <w:t>Criteria</w:t>
      </w:r>
      <w:bookmarkEnd w:id="146"/>
    </w:p>
    <w:p w14:paraId="59D59907" w14:textId="2858B464" w:rsidR="00F05969" w:rsidRPr="00D5087F" w:rsidRDefault="006A7A5A" w:rsidP="00C51B39">
      <w:pPr>
        <w:pStyle w:val="Subtitle2"/>
      </w:pPr>
      <w:r w:rsidRPr="00284021">
        <w:rPr>
          <w:highlight w:val="yellow"/>
        </w:rPr>
        <w:fldChar w:fldCharType="begin"/>
      </w:r>
      <w:r w:rsidR="00845CC6" w:rsidRPr="00284021">
        <w:rPr>
          <w:highlight w:val="yellow"/>
        </w:rPr>
        <w:instrText xml:space="preserve"> TOC\Evaluation_Criteria \* MERGEFORMAT </w:instrText>
      </w:r>
      <w:r w:rsidRPr="00284021">
        <w:rPr>
          <w:highlight w:val="yellow"/>
        </w:rPr>
        <w:fldChar w:fldCharType="end"/>
      </w:r>
    </w:p>
    <w:bookmarkStart w:id="147" w:name="_1._Evaluation"/>
    <w:bookmarkStart w:id="148" w:name="Evaluation_Criteria"/>
    <w:bookmarkEnd w:id="147"/>
    <w:p w14:paraId="258A66BC" w14:textId="4BED4A53" w:rsidR="00777F48" w:rsidRDefault="00227251" w:rsidP="00475EEA">
      <w:pPr>
        <w:pStyle w:val="TOC1"/>
        <w:rPr>
          <w:rFonts w:asciiTheme="minorHAnsi" w:eastAsiaTheme="minorEastAsia" w:hAnsiTheme="minorHAnsi" w:cstheme="minorBidi"/>
          <w:b/>
          <w:bCs/>
          <w:kern w:val="0"/>
          <w:sz w:val="22"/>
          <w:szCs w:val="22"/>
          <w:lang w:val="en-US" w:eastAsia="en-US"/>
        </w:rPr>
      </w:pPr>
      <w:r>
        <w:rPr>
          <w:b/>
        </w:rPr>
        <w:fldChar w:fldCharType="begin"/>
      </w:r>
      <w:r>
        <w:rPr>
          <w:b/>
        </w:rPr>
        <w:instrText xml:space="preserve"> TOC \t "Style2,1,Style3,2" </w:instrText>
      </w:r>
      <w:r>
        <w:rPr>
          <w:b/>
        </w:rPr>
        <w:fldChar w:fldCharType="separate"/>
      </w:r>
      <w:r w:rsidR="00777F48">
        <w:t>1. Margin of Preference</w:t>
      </w:r>
      <w:r w:rsidR="00777F48">
        <w:tab/>
      </w:r>
      <w:r w:rsidR="00777F48">
        <w:fldChar w:fldCharType="begin"/>
      </w:r>
      <w:r w:rsidR="00777F48">
        <w:instrText xml:space="preserve"> PAGEREF _Toc88568544 \h </w:instrText>
      </w:r>
      <w:r w:rsidR="00777F48">
        <w:fldChar w:fldCharType="separate"/>
      </w:r>
      <w:r w:rsidR="00490F68">
        <w:t>57</w:t>
      </w:r>
      <w:r w:rsidR="00777F48">
        <w:fldChar w:fldCharType="end"/>
      </w:r>
    </w:p>
    <w:p w14:paraId="49940D78" w14:textId="37857CCF" w:rsidR="00777F48" w:rsidRDefault="00777F48">
      <w:pPr>
        <w:pStyle w:val="TOC2"/>
        <w:rPr>
          <w:rFonts w:asciiTheme="minorHAnsi" w:eastAsiaTheme="minorEastAsia" w:hAnsiTheme="minorHAnsi" w:cstheme="minorBidi"/>
          <w:bCs w:val="0"/>
          <w:sz w:val="22"/>
        </w:rPr>
      </w:pPr>
      <w:r>
        <w:t>1.1</w:t>
      </w:r>
      <w:r>
        <w:rPr>
          <w:rFonts w:asciiTheme="minorHAnsi" w:eastAsiaTheme="minorEastAsia" w:hAnsiTheme="minorHAnsi" w:cstheme="minorBidi"/>
          <w:bCs w:val="0"/>
          <w:sz w:val="22"/>
        </w:rPr>
        <w:tab/>
      </w:r>
      <w:r>
        <w:t>Domestic Preference:</w:t>
      </w:r>
      <w:r>
        <w:tab/>
      </w:r>
      <w:r>
        <w:fldChar w:fldCharType="begin"/>
      </w:r>
      <w:r>
        <w:instrText xml:space="preserve"> PAGEREF _Toc88568545 \h </w:instrText>
      </w:r>
      <w:r>
        <w:fldChar w:fldCharType="separate"/>
      </w:r>
      <w:r w:rsidR="00490F68">
        <w:t>57</w:t>
      </w:r>
      <w:r>
        <w:fldChar w:fldCharType="end"/>
      </w:r>
    </w:p>
    <w:p w14:paraId="4FD57FE5" w14:textId="22DD8E0D" w:rsidR="00777F48" w:rsidRDefault="00777F48">
      <w:pPr>
        <w:pStyle w:val="TOC2"/>
        <w:rPr>
          <w:rFonts w:asciiTheme="minorHAnsi" w:eastAsiaTheme="minorEastAsia" w:hAnsiTheme="minorHAnsi" w:cstheme="minorBidi"/>
          <w:bCs w:val="0"/>
          <w:sz w:val="22"/>
        </w:rPr>
      </w:pPr>
      <w:r>
        <w:t>1.2</w:t>
      </w:r>
      <w:r>
        <w:rPr>
          <w:rFonts w:asciiTheme="minorHAnsi" w:eastAsiaTheme="minorEastAsia" w:hAnsiTheme="minorHAnsi" w:cstheme="minorBidi"/>
          <w:bCs w:val="0"/>
          <w:sz w:val="22"/>
        </w:rPr>
        <w:tab/>
      </w:r>
      <w:r>
        <w:t>Preference for Regional Contractors</w:t>
      </w:r>
      <w:r>
        <w:tab/>
      </w:r>
      <w:r>
        <w:fldChar w:fldCharType="begin"/>
      </w:r>
      <w:r>
        <w:instrText xml:space="preserve"> PAGEREF _Toc88568546 \h </w:instrText>
      </w:r>
      <w:r>
        <w:fldChar w:fldCharType="separate"/>
      </w:r>
      <w:r w:rsidR="00490F68">
        <w:t>57</w:t>
      </w:r>
      <w:r>
        <w:fldChar w:fldCharType="end"/>
      </w:r>
    </w:p>
    <w:p w14:paraId="4C986316" w14:textId="03D4942A" w:rsidR="00777F48" w:rsidRDefault="00777F48" w:rsidP="00475EEA">
      <w:pPr>
        <w:pStyle w:val="TOC1"/>
        <w:rPr>
          <w:rFonts w:asciiTheme="minorHAnsi" w:eastAsiaTheme="minorEastAsia" w:hAnsiTheme="minorHAnsi" w:cstheme="minorBidi"/>
          <w:b/>
          <w:bCs/>
          <w:kern w:val="0"/>
          <w:sz w:val="22"/>
          <w:szCs w:val="22"/>
          <w:lang w:val="en-US" w:eastAsia="en-US"/>
        </w:rPr>
      </w:pPr>
      <w:r>
        <w:t>2. Evaluation</w:t>
      </w:r>
      <w:r>
        <w:tab/>
      </w:r>
      <w:r>
        <w:fldChar w:fldCharType="begin"/>
      </w:r>
      <w:r>
        <w:instrText xml:space="preserve"> PAGEREF _Toc88568547 \h </w:instrText>
      </w:r>
      <w:r>
        <w:fldChar w:fldCharType="separate"/>
      </w:r>
      <w:r w:rsidR="00490F68">
        <w:t>57</w:t>
      </w:r>
      <w:r>
        <w:fldChar w:fldCharType="end"/>
      </w:r>
    </w:p>
    <w:p w14:paraId="0D1E163E" w14:textId="2079C8C9" w:rsidR="00777F48" w:rsidRDefault="00777F48">
      <w:pPr>
        <w:pStyle w:val="TOC2"/>
        <w:rPr>
          <w:rFonts w:asciiTheme="minorHAnsi" w:eastAsiaTheme="minorEastAsia" w:hAnsiTheme="minorHAnsi" w:cstheme="minorBidi"/>
          <w:bCs w:val="0"/>
          <w:sz w:val="22"/>
        </w:rPr>
      </w:pPr>
      <w:r>
        <w:t>2.1</w:t>
      </w:r>
      <w:r>
        <w:rPr>
          <w:rFonts w:asciiTheme="minorHAnsi" w:eastAsiaTheme="minorEastAsia" w:hAnsiTheme="minorHAnsi" w:cstheme="minorBidi"/>
          <w:bCs w:val="0"/>
          <w:sz w:val="22"/>
        </w:rPr>
        <w:tab/>
      </w:r>
      <w:r>
        <w:t>Technical Evaluation</w:t>
      </w:r>
      <w:r>
        <w:tab/>
      </w:r>
      <w:r>
        <w:fldChar w:fldCharType="begin"/>
      </w:r>
      <w:r>
        <w:instrText xml:space="preserve"> PAGEREF _Toc88568548 \h </w:instrText>
      </w:r>
      <w:r>
        <w:fldChar w:fldCharType="separate"/>
      </w:r>
      <w:r w:rsidR="00490F68">
        <w:t>57</w:t>
      </w:r>
      <w:r>
        <w:fldChar w:fldCharType="end"/>
      </w:r>
    </w:p>
    <w:p w14:paraId="5647F46E" w14:textId="74DB2EE9" w:rsidR="00777F48" w:rsidRDefault="00777F48">
      <w:pPr>
        <w:pStyle w:val="TOC2"/>
        <w:rPr>
          <w:rFonts w:asciiTheme="minorHAnsi" w:eastAsiaTheme="minorEastAsia" w:hAnsiTheme="minorHAnsi" w:cstheme="minorBidi"/>
          <w:bCs w:val="0"/>
          <w:sz w:val="22"/>
        </w:rPr>
      </w:pPr>
      <w:r>
        <w:t>2.2</w:t>
      </w:r>
      <w:r>
        <w:rPr>
          <w:rFonts w:asciiTheme="minorHAnsi" w:eastAsiaTheme="minorEastAsia" w:hAnsiTheme="minorHAnsi" w:cstheme="minorBidi"/>
          <w:bCs w:val="0"/>
          <w:sz w:val="22"/>
        </w:rPr>
        <w:tab/>
      </w:r>
      <w:r>
        <w:t>Economic Evaluation</w:t>
      </w:r>
      <w:r>
        <w:tab/>
      </w:r>
      <w:r>
        <w:fldChar w:fldCharType="begin"/>
      </w:r>
      <w:r>
        <w:instrText xml:space="preserve"> PAGEREF _Toc88568549 \h </w:instrText>
      </w:r>
      <w:r>
        <w:fldChar w:fldCharType="separate"/>
      </w:r>
      <w:r w:rsidR="00490F68">
        <w:t>57</w:t>
      </w:r>
      <w:r>
        <w:fldChar w:fldCharType="end"/>
      </w:r>
    </w:p>
    <w:p w14:paraId="21790ABC" w14:textId="78E61307" w:rsidR="00777F48" w:rsidRDefault="00777F48">
      <w:pPr>
        <w:pStyle w:val="TOC2"/>
        <w:rPr>
          <w:rFonts w:asciiTheme="minorHAnsi" w:eastAsiaTheme="minorEastAsia" w:hAnsiTheme="minorHAnsi" w:cstheme="minorBidi"/>
          <w:bCs w:val="0"/>
          <w:sz w:val="22"/>
        </w:rPr>
      </w:pPr>
      <w:r>
        <w:t>2.3</w:t>
      </w:r>
      <w:r>
        <w:rPr>
          <w:rFonts w:asciiTheme="minorHAnsi" w:eastAsiaTheme="minorEastAsia" w:hAnsiTheme="minorHAnsi" w:cstheme="minorBidi"/>
          <w:bCs w:val="0"/>
          <w:sz w:val="22"/>
        </w:rPr>
        <w:tab/>
      </w:r>
      <w:r>
        <w:t>Single and Multiple Contracts (ITB 35.6)</w:t>
      </w:r>
      <w:r>
        <w:tab/>
      </w:r>
      <w:r>
        <w:fldChar w:fldCharType="begin"/>
      </w:r>
      <w:r>
        <w:instrText xml:space="preserve"> PAGEREF _Toc88568550 \h </w:instrText>
      </w:r>
      <w:r>
        <w:fldChar w:fldCharType="separate"/>
      </w:r>
      <w:r w:rsidR="00490F68">
        <w:t>58</w:t>
      </w:r>
      <w:r>
        <w:fldChar w:fldCharType="end"/>
      </w:r>
    </w:p>
    <w:p w14:paraId="3B9DA1EB" w14:textId="735AE99F" w:rsidR="00777F48" w:rsidRDefault="00777F48" w:rsidP="00475EEA">
      <w:pPr>
        <w:pStyle w:val="TOC1"/>
        <w:rPr>
          <w:rFonts w:asciiTheme="minorHAnsi" w:eastAsiaTheme="minorEastAsia" w:hAnsiTheme="minorHAnsi" w:cstheme="minorBidi"/>
          <w:b/>
          <w:bCs/>
          <w:kern w:val="0"/>
          <w:sz w:val="22"/>
          <w:szCs w:val="22"/>
          <w:lang w:val="en-US" w:eastAsia="en-US"/>
        </w:rPr>
      </w:pPr>
      <w:r>
        <w:t>3. Qualification Criteria for Multiple Contracts</w:t>
      </w:r>
      <w:r>
        <w:tab/>
      </w:r>
      <w:r>
        <w:fldChar w:fldCharType="begin"/>
      </w:r>
      <w:r>
        <w:instrText xml:space="preserve"> PAGEREF _Toc88568551 \h </w:instrText>
      </w:r>
      <w:r>
        <w:fldChar w:fldCharType="separate"/>
      </w:r>
      <w:r w:rsidR="00490F68">
        <w:rPr>
          <w:b/>
          <w:bCs/>
          <w:lang w:val="en-US"/>
        </w:rPr>
        <w:t>Error! Bookmark not defined.</w:t>
      </w:r>
      <w:r>
        <w:fldChar w:fldCharType="end"/>
      </w:r>
    </w:p>
    <w:p w14:paraId="2959831F" w14:textId="736A8E95" w:rsidR="00777F48" w:rsidRDefault="00777F48">
      <w:pPr>
        <w:pStyle w:val="TOC2"/>
        <w:rPr>
          <w:rFonts w:asciiTheme="minorHAnsi" w:eastAsiaTheme="minorEastAsia" w:hAnsiTheme="minorHAnsi" w:cstheme="minorBidi"/>
          <w:bCs w:val="0"/>
          <w:sz w:val="22"/>
        </w:rPr>
      </w:pPr>
      <w:r>
        <w:t>3.1 Qualification</w:t>
      </w:r>
      <w:r>
        <w:tab/>
      </w:r>
      <w:r>
        <w:fldChar w:fldCharType="begin"/>
      </w:r>
      <w:r>
        <w:instrText xml:space="preserve"> PAGEREF _Toc88568552 \h </w:instrText>
      </w:r>
      <w:r>
        <w:fldChar w:fldCharType="separate"/>
      </w:r>
      <w:r w:rsidR="00490F68">
        <w:t>59</w:t>
      </w:r>
      <w:r>
        <w:fldChar w:fldCharType="end"/>
      </w:r>
    </w:p>
    <w:p w14:paraId="6A08126D" w14:textId="6F00DD7B" w:rsidR="00777F48" w:rsidRDefault="00777F48">
      <w:pPr>
        <w:pStyle w:val="TOC2"/>
        <w:rPr>
          <w:rFonts w:asciiTheme="minorHAnsi" w:eastAsiaTheme="minorEastAsia" w:hAnsiTheme="minorHAnsi" w:cstheme="minorBidi"/>
          <w:bCs w:val="0"/>
          <w:sz w:val="22"/>
        </w:rPr>
      </w:pPr>
      <w:r>
        <w:t>3.2 Contractor’s Representative and other Key Personnel</w:t>
      </w:r>
      <w:r>
        <w:tab/>
      </w:r>
      <w:r>
        <w:fldChar w:fldCharType="begin"/>
      </w:r>
      <w:r>
        <w:instrText xml:space="preserve"> PAGEREF _Toc88568553 \h </w:instrText>
      </w:r>
      <w:r>
        <w:fldChar w:fldCharType="separate"/>
      </w:r>
      <w:r w:rsidR="00490F68">
        <w:t>72</w:t>
      </w:r>
      <w:r>
        <w:fldChar w:fldCharType="end"/>
      </w:r>
    </w:p>
    <w:p w14:paraId="52B7DB74" w14:textId="4E45AB51" w:rsidR="00777F48" w:rsidRDefault="00777F48">
      <w:pPr>
        <w:pStyle w:val="TOC2"/>
        <w:rPr>
          <w:rFonts w:asciiTheme="minorHAnsi" w:eastAsiaTheme="minorEastAsia" w:hAnsiTheme="minorHAnsi" w:cstheme="minorBidi"/>
          <w:bCs w:val="0"/>
          <w:sz w:val="22"/>
        </w:rPr>
      </w:pPr>
      <w:r>
        <w:t>3.3 Equipment</w:t>
      </w:r>
      <w:r>
        <w:tab/>
      </w:r>
      <w:r>
        <w:fldChar w:fldCharType="begin"/>
      </w:r>
      <w:r>
        <w:instrText xml:space="preserve"> PAGEREF _Toc88568554 \h </w:instrText>
      </w:r>
      <w:r>
        <w:fldChar w:fldCharType="separate"/>
      </w:r>
      <w:r w:rsidR="00490F68">
        <w:t>76</w:t>
      </w:r>
      <w:r>
        <w:fldChar w:fldCharType="end"/>
      </w:r>
    </w:p>
    <w:p w14:paraId="726AD4A5" w14:textId="228E4429" w:rsidR="00777F48" w:rsidRDefault="00777F48">
      <w:pPr>
        <w:pStyle w:val="TOC2"/>
        <w:rPr>
          <w:rFonts w:asciiTheme="minorHAnsi" w:eastAsiaTheme="minorEastAsia" w:hAnsiTheme="minorHAnsi" w:cstheme="minorBidi"/>
          <w:bCs w:val="0"/>
          <w:sz w:val="22"/>
        </w:rPr>
      </w:pPr>
      <w:r>
        <w:t>3.4 Subcontractors</w:t>
      </w:r>
      <w:r>
        <w:tab/>
      </w:r>
      <w:r>
        <w:fldChar w:fldCharType="begin"/>
      </w:r>
      <w:r>
        <w:instrText xml:space="preserve"> PAGEREF _Toc88568555 \h </w:instrText>
      </w:r>
      <w:r>
        <w:fldChar w:fldCharType="separate"/>
      </w:r>
      <w:r w:rsidR="00490F68">
        <w:t>78</w:t>
      </w:r>
      <w:r>
        <w:fldChar w:fldCharType="end"/>
      </w:r>
    </w:p>
    <w:p w14:paraId="340E7A2A" w14:textId="076CA02D" w:rsidR="00CB25A0" w:rsidRDefault="00227251" w:rsidP="001D5093">
      <w:pPr>
        <w:jc w:val="left"/>
        <w:rPr>
          <w:rFonts w:ascii="Segoe UI Symbol" w:hAnsi="Segoe UI Symbol"/>
          <w:b/>
          <w:iCs/>
          <w:noProof/>
          <w:szCs w:val="28"/>
        </w:rPr>
      </w:pPr>
      <w:r>
        <w:rPr>
          <w:rFonts w:ascii="Segoe UI Symbol" w:hAnsi="Segoe UI Symbol"/>
          <w:b/>
          <w:iCs/>
          <w:noProof/>
          <w:szCs w:val="28"/>
        </w:rPr>
        <w:fldChar w:fldCharType="end"/>
      </w:r>
    </w:p>
    <w:p w14:paraId="5F6E7A0E" w14:textId="0EDFA01F" w:rsidR="006F3AD2" w:rsidRPr="00D5087F" w:rsidRDefault="006F3AD2" w:rsidP="001D5093">
      <w:pPr>
        <w:jc w:val="left"/>
        <w:rPr>
          <w:rFonts w:ascii="Segoe UI Symbol" w:hAnsi="Segoe UI Symbol"/>
          <w:b/>
          <w:lang w:val="en-GB"/>
        </w:rPr>
      </w:pPr>
      <w:r w:rsidRPr="00D5087F">
        <w:rPr>
          <w:rFonts w:ascii="Segoe UI Symbol" w:hAnsi="Segoe UI Symbol"/>
          <w:lang w:val="en-GB"/>
        </w:rPr>
        <w:br w:type="page"/>
      </w:r>
    </w:p>
    <w:p w14:paraId="4A2C108A" w14:textId="77777777" w:rsidR="004C09B7" w:rsidRDefault="002E3E1A" w:rsidP="008E1160">
      <w:pPr>
        <w:rPr>
          <w:rFonts w:ascii="Segoe UI Symbol" w:hAnsi="Segoe UI Symbol"/>
          <w:noProof/>
          <w:color w:val="000000" w:themeColor="text1"/>
          <w:szCs w:val="24"/>
        </w:rPr>
      </w:pPr>
      <w:bookmarkStart w:id="149" w:name="a"/>
      <w:r w:rsidRPr="00CB25A0">
        <w:rPr>
          <w:rFonts w:ascii="Segoe UI Symbol" w:hAnsi="Segoe UI Symbol"/>
          <w:szCs w:val="24"/>
        </w:rPr>
        <w:lastRenderedPageBreak/>
        <w:t>The</w:t>
      </w:r>
      <w:r w:rsidR="007E703B" w:rsidRPr="00CB25A0">
        <w:rPr>
          <w:rFonts w:ascii="Segoe UI Symbol" w:hAnsi="Segoe UI Symbol"/>
          <w:szCs w:val="24"/>
        </w:rPr>
        <w:t xml:space="preserve"> </w:t>
      </w:r>
      <w:r w:rsidRPr="00CB25A0">
        <w:rPr>
          <w:rFonts w:ascii="Segoe UI Symbol" w:hAnsi="Segoe UI Symbol"/>
          <w:szCs w:val="24"/>
        </w:rPr>
        <w:t>Employer</w:t>
      </w:r>
      <w:r w:rsidR="007E703B" w:rsidRPr="00CB25A0">
        <w:rPr>
          <w:rFonts w:ascii="Segoe UI Symbol" w:hAnsi="Segoe UI Symbol"/>
          <w:szCs w:val="24"/>
        </w:rPr>
        <w:t xml:space="preserve"> </w:t>
      </w:r>
      <w:r w:rsidRPr="00CB25A0">
        <w:rPr>
          <w:rFonts w:ascii="Segoe UI Symbol" w:hAnsi="Segoe UI Symbol"/>
          <w:szCs w:val="24"/>
        </w:rPr>
        <w:t>shall</w:t>
      </w:r>
      <w:r w:rsidR="007E703B" w:rsidRPr="00CB25A0">
        <w:rPr>
          <w:rFonts w:ascii="Segoe UI Symbol" w:hAnsi="Segoe UI Symbol"/>
          <w:szCs w:val="24"/>
        </w:rPr>
        <w:t xml:space="preserve"> </w:t>
      </w:r>
      <w:r w:rsidRPr="00CB25A0">
        <w:rPr>
          <w:rFonts w:ascii="Segoe UI Symbol" w:hAnsi="Segoe UI Symbol"/>
          <w:szCs w:val="24"/>
        </w:rPr>
        <w:t>use</w:t>
      </w:r>
      <w:r w:rsidR="007E703B" w:rsidRPr="00CB25A0">
        <w:rPr>
          <w:rFonts w:ascii="Segoe UI Symbol" w:hAnsi="Segoe UI Symbol"/>
          <w:szCs w:val="24"/>
        </w:rPr>
        <w:t xml:space="preserve"> </w:t>
      </w:r>
      <w:r w:rsidRPr="00CB25A0">
        <w:rPr>
          <w:rFonts w:ascii="Segoe UI Symbol" w:hAnsi="Segoe UI Symbol"/>
          <w:szCs w:val="24"/>
        </w:rPr>
        <w:t>the</w:t>
      </w:r>
      <w:r w:rsidR="007E703B" w:rsidRPr="00CB25A0">
        <w:rPr>
          <w:rFonts w:ascii="Segoe UI Symbol" w:hAnsi="Segoe UI Symbol"/>
          <w:szCs w:val="24"/>
        </w:rPr>
        <w:t xml:space="preserve"> </w:t>
      </w:r>
      <w:r w:rsidRPr="00CB25A0">
        <w:rPr>
          <w:rFonts w:ascii="Segoe UI Symbol" w:hAnsi="Segoe UI Symbol"/>
          <w:szCs w:val="24"/>
        </w:rPr>
        <w:t>criteria</w:t>
      </w:r>
      <w:r w:rsidR="007E703B" w:rsidRPr="00CB25A0">
        <w:rPr>
          <w:rFonts w:ascii="Segoe UI Symbol" w:hAnsi="Segoe UI Symbol"/>
          <w:szCs w:val="24"/>
        </w:rPr>
        <w:t xml:space="preserve"> </w:t>
      </w:r>
      <w:r w:rsidRPr="00CB25A0">
        <w:rPr>
          <w:rFonts w:ascii="Segoe UI Symbol" w:hAnsi="Segoe UI Symbol"/>
          <w:szCs w:val="24"/>
        </w:rPr>
        <w:t>and</w:t>
      </w:r>
      <w:r w:rsidR="007E703B" w:rsidRPr="00CB25A0">
        <w:rPr>
          <w:rFonts w:ascii="Segoe UI Symbol" w:hAnsi="Segoe UI Symbol"/>
          <w:szCs w:val="24"/>
        </w:rPr>
        <w:t xml:space="preserve"> </w:t>
      </w:r>
      <w:r w:rsidRPr="00CB25A0">
        <w:rPr>
          <w:rFonts w:ascii="Segoe UI Symbol" w:hAnsi="Segoe UI Symbol"/>
          <w:szCs w:val="24"/>
        </w:rPr>
        <w:t>methodologies</w:t>
      </w:r>
      <w:r w:rsidR="007E703B" w:rsidRPr="00CB25A0">
        <w:rPr>
          <w:rFonts w:ascii="Segoe UI Symbol" w:hAnsi="Segoe UI Symbol"/>
          <w:szCs w:val="24"/>
        </w:rPr>
        <w:t xml:space="preserve"> </w:t>
      </w:r>
      <w:r w:rsidRPr="00CB25A0">
        <w:rPr>
          <w:rFonts w:ascii="Segoe UI Symbol" w:hAnsi="Segoe UI Symbol"/>
          <w:szCs w:val="24"/>
        </w:rPr>
        <w:t>listed</w:t>
      </w:r>
      <w:r w:rsidR="007E703B" w:rsidRPr="00CB25A0">
        <w:rPr>
          <w:rFonts w:ascii="Segoe UI Symbol" w:hAnsi="Segoe UI Symbol"/>
          <w:szCs w:val="24"/>
        </w:rPr>
        <w:t xml:space="preserve"> </w:t>
      </w:r>
      <w:r w:rsidRPr="00CB25A0">
        <w:rPr>
          <w:rFonts w:ascii="Segoe UI Symbol" w:hAnsi="Segoe UI Symbol"/>
          <w:szCs w:val="24"/>
        </w:rPr>
        <w:t>in</w:t>
      </w:r>
      <w:r w:rsidR="007E703B" w:rsidRPr="00CB25A0">
        <w:rPr>
          <w:rFonts w:ascii="Segoe UI Symbol" w:hAnsi="Segoe UI Symbol"/>
          <w:szCs w:val="24"/>
        </w:rPr>
        <w:t xml:space="preserve"> </w:t>
      </w:r>
      <w:r w:rsidRPr="00CB25A0">
        <w:rPr>
          <w:rFonts w:ascii="Segoe UI Symbol" w:hAnsi="Segoe UI Symbol"/>
          <w:szCs w:val="24"/>
        </w:rPr>
        <w:t>this</w:t>
      </w:r>
      <w:r w:rsidR="007E703B" w:rsidRPr="00CB25A0">
        <w:rPr>
          <w:rFonts w:ascii="Segoe UI Symbol" w:hAnsi="Segoe UI Symbol"/>
          <w:szCs w:val="24"/>
        </w:rPr>
        <w:t xml:space="preserve"> </w:t>
      </w:r>
      <w:r w:rsidRPr="00CB25A0">
        <w:rPr>
          <w:rFonts w:ascii="Segoe UI Symbol" w:hAnsi="Segoe UI Symbol"/>
          <w:szCs w:val="24"/>
        </w:rPr>
        <w:t>Section</w:t>
      </w:r>
      <w:r w:rsidR="007E703B" w:rsidRPr="00CB25A0">
        <w:rPr>
          <w:rFonts w:ascii="Segoe UI Symbol" w:hAnsi="Segoe UI Symbol"/>
          <w:szCs w:val="24"/>
        </w:rPr>
        <w:t xml:space="preserve"> </w:t>
      </w:r>
      <w:r w:rsidRPr="00CB25A0">
        <w:rPr>
          <w:rFonts w:ascii="Segoe UI Symbol" w:hAnsi="Segoe UI Symbol"/>
          <w:szCs w:val="24"/>
        </w:rPr>
        <w:t>to</w:t>
      </w:r>
      <w:r w:rsidR="007E703B" w:rsidRPr="00CB25A0">
        <w:rPr>
          <w:rFonts w:ascii="Segoe UI Symbol" w:hAnsi="Segoe UI Symbol"/>
          <w:szCs w:val="24"/>
        </w:rPr>
        <w:t xml:space="preserve"> </w:t>
      </w:r>
      <w:r w:rsidRPr="00CB25A0">
        <w:rPr>
          <w:rFonts w:ascii="Segoe UI Symbol" w:hAnsi="Segoe UI Symbol"/>
          <w:szCs w:val="24"/>
        </w:rPr>
        <w:t>evaluate</w:t>
      </w:r>
      <w:r w:rsidR="007E703B" w:rsidRPr="00CB25A0">
        <w:rPr>
          <w:rFonts w:ascii="Segoe UI Symbol" w:hAnsi="Segoe UI Symbol"/>
          <w:szCs w:val="24"/>
        </w:rPr>
        <w:t xml:space="preserve"> </w:t>
      </w:r>
      <w:r w:rsidRPr="00CB25A0">
        <w:rPr>
          <w:rFonts w:ascii="Segoe UI Symbol" w:hAnsi="Segoe UI Symbol"/>
          <w:szCs w:val="24"/>
        </w:rPr>
        <w:t>Bids.</w:t>
      </w:r>
      <w:r w:rsidR="007E703B" w:rsidRPr="00CB25A0">
        <w:rPr>
          <w:rFonts w:ascii="Segoe UI Symbol" w:hAnsi="Segoe UI Symbol"/>
          <w:szCs w:val="24"/>
        </w:rPr>
        <w:t xml:space="preserve"> </w:t>
      </w:r>
      <w:r w:rsidRPr="00CB25A0">
        <w:rPr>
          <w:rFonts w:ascii="Segoe UI Symbol" w:hAnsi="Segoe UI Symbol"/>
          <w:szCs w:val="24"/>
        </w:rPr>
        <w:t>By</w:t>
      </w:r>
      <w:r w:rsidR="007E703B" w:rsidRPr="00CB25A0">
        <w:rPr>
          <w:rFonts w:ascii="Segoe UI Symbol" w:hAnsi="Segoe UI Symbol"/>
          <w:szCs w:val="24"/>
        </w:rPr>
        <w:t xml:space="preserve"> </w:t>
      </w:r>
      <w:r w:rsidRPr="00CB25A0">
        <w:rPr>
          <w:rFonts w:ascii="Segoe UI Symbol" w:hAnsi="Segoe UI Symbol"/>
          <w:szCs w:val="24"/>
        </w:rPr>
        <w:t>applying</w:t>
      </w:r>
      <w:r w:rsidR="007E703B" w:rsidRPr="00CB25A0">
        <w:rPr>
          <w:rFonts w:ascii="Segoe UI Symbol" w:hAnsi="Segoe UI Symbol"/>
          <w:szCs w:val="24"/>
        </w:rPr>
        <w:t xml:space="preserve"> </w:t>
      </w:r>
      <w:r w:rsidRPr="00CB25A0">
        <w:rPr>
          <w:rFonts w:ascii="Segoe UI Symbol" w:hAnsi="Segoe UI Symbol"/>
          <w:szCs w:val="24"/>
        </w:rPr>
        <w:t>the</w:t>
      </w:r>
      <w:r w:rsidR="007E703B" w:rsidRPr="00CB25A0">
        <w:rPr>
          <w:rFonts w:ascii="Segoe UI Symbol" w:hAnsi="Segoe UI Symbol"/>
          <w:szCs w:val="24"/>
        </w:rPr>
        <w:t xml:space="preserve"> </w:t>
      </w:r>
      <w:r w:rsidRPr="00CB25A0">
        <w:rPr>
          <w:rFonts w:ascii="Segoe UI Symbol" w:hAnsi="Segoe UI Symbol"/>
          <w:szCs w:val="24"/>
        </w:rPr>
        <w:t>criteria</w:t>
      </w:r>
      <w:r w:rsidR="007E703B" w:rsidRPr="00CB25A0">
        <w:rPr>
          <w:rFonts w:ascii="Segoe UI Symbol" w:hAnsi="Segoe UI Symbol"/>
          <w:szCs w:val="24"/>
        </w:rPr>
        <w:t xml:space="preserve"> </w:t>
      </w:r>
      <w:r w:rsidRPr="00CB25A0">
        <w:rPr>
          <w:rFonts w:ascii="Segoe UI Symbol" w:hAnsi="Segoe UI Symbol"/>
          <w:szCs w:val="24"/>
        </w:rPr>
        <w:t>and</w:t>
      </w:r>
      <w:r w:rsidR="007E703B" w:rsidRPr="00CB25A0">
        <w:rPr>
          <w:rFonts w:ascii="Segoe UI Symbol" w:hAnsi="Segoe UI Symbol"/>
          <w:szCs w:val="24"/>
        </w:rPr>
        <w:t xml:space="preserve"> </w:t>
      </w:r>
      <w:r w:rsidRPr="00CB25A0">
        <w:rPr>
          <w:rFonts w:ascii="Segoe UI Symbol" w:hAnsi="Segoe UI Symbol"/>
          <w:szCs w:val="24"/>
        </w:rPr>
        <w:t>methodologies,</w:t>
      </w:r>
      <w:r w:rsidR="007E703B" w:rsidRPr="00CB25A0">
        <w:rPr>
          <w:rFonts w:ascii="Segoe UI Symbol" w:hAnsi="Segoe UI Symbol"/>
          <w:szCs w:val="24"/>
        </w:rPr>
        <w:t xml:space="preserve"> </w:t>
      </w:r>
      <w:r w:rsidRPr="00CB25A0">
        <w:rPr>
          <w:rFonts w:ascii="Segoe UI Symbol" w:hAnsi="Segoe UI Symbol"/>
          <w:szCs w:val="24"/>
        </w:rPr>
        <w:t>the</w:t>
      </w:r>
      <w:r w:rsidR="007E703B" w:rsidRPr="00CB25A0">
        <w:rPr>
          <w:rFonts w:ascii="Segoe UI Symbol" w:hAnsi="Segoe UI Symbol"/>
          <w:szCs w:val="24"/>
        </w:rPr>
        <w:t xml:space="preserve"> </w:t>
      </w:r>
      <w:r w:rsidRPr="00CB25A0">
        <w:rPr>
          <w:rFonts w:ascii="Segoe UI Symbol" w:hAnsi="Segoe UI Symbol"/>
          <w:szCs w:val="24"/>
        </w:rPr>
        <w:t>Employer</w:t>
      </w:r>
      <w:r w:rsidR="007E703B" w:rsidRPr="00CB25A0">
        <w:rPr>
          <w:rFonts w:ascii="Segoe UI Symbol" w:hAnsi="Segoe UI Symbol"/>
          <w:szCs w:val="24"/>
        </w:rPr>
        <w:t xml:space="preserve"> </w:t>
      </w:r>
      <w:r w:rsidRPr="00CB25A0">
        <w:rPr>
          <w:rFonts w:ascii="Segoe UI Symbol" w:hAnsi="Segoe UI Symbol"/>
          <w:szCs w:val="24"/>
        </w:rPr>
        <w:t>shall</w:t>
      </w:r>
      <w:r w:rsidR="007E703B" w:rsidRPr="00CB25A0">
        <w:rPr>
          <w:rFonts w:ascii="Segoe UI Symbol" w:hAnsi="Segoe UI Symbol"/>
          <w:szCs w:val="24"/>
        </w:rPr>
        <w:t xml:space="preserve"> </w:t>
      </w:r>
      <w:r w:rsidRPr="00CB25A0">
        <w:rPr>
          <w:rFonts w:ascii="Segoe UI Symbol" w:hAnsi="Segoe UI Symbol"/>
          <w:szCs w:val="24"/>
        </w:rPr>
        <w:t>determine</w:t>
      </w:r>
      <w:r w:rsidR="007E703B" w:rsidRPr="00CB25A0">
        <w:rPr>
          <w:rFonts w:ascii="Segoe UI Symbol" w:hAnsi="Segoe UI Symbol"/>
          <w:szCs w:val="24"/>
        </w:rPr>
        <w:t xml:space="preserve"> </w:t>
      </w:r>
      <w:r w:rsidRPr="00CB25A0">
        <w:rPr>
          <w:rFonts w:ascii="Segoe UI Symbol" w:hAnsi="Segoe UI Symbol"/>
          <w:szCs w:val="24"/>
        </w:rPr>
        <w:t>the</w:t>
      </w:r>
      <w:r w:rsidR="007E703B" w:rsidRPr="00CB25A0">
        <w:rPr>
          <w:rFonts w:ascii="Segoe UI Symbol" w:hAnsi="Segoe UI Symbol"/>
          <w:szCs w:val="24"/>
        </w:rPr>
        <w:t xml:space="preserve"> </w:t>
      </w:r>
      <w:r w:rsidR="008E1160" w:rsidRPr="00CB25A0">
        <w:rPr>
          <w:rFonts w:ascii="Segoe UI Symbol" w:hAnsi="Segoe UI Symbol"/>
          <w:noProof/>
          <w:color w:val="000000" w:themeColor="text1"/>
          <w:szCs w:val="24"/>
        </w:rPr>
        <w:t>Successful Bid or Bids as defined under ITB 40.</w:t>
      </w:r>
    </w:p>
    <w:p w14:paraId="754AB326" w14:textId="23476F5B" w:rsidR="0064418A" w:rsidRDefault="000D3D4C" w:rsidP="00227251">
      <w:pPr>
        <w:pStyle w:val="Style2"/>
      </w:pPr>
      <w:bookmarkStart w:id="150" w:name="_Toc88568544"/>
      <w:bookmarkStart w:id="151" w:name="SectionIII"/>
      <w:r>
        <w:t xml:space="preserve">1. </w:t>
      </w:r>
      <w:bookmarkStart w:id="152" w:name="_Toc59152943"/>
      <w:bookmarkStart w:id="153" w:name="_Toc59197170"/>
      <w:r w:rsidR="0064418A" w:rsidRPr="00D5087F">
        <w:t>Margin of Preference</w:t>
      </w:r>
      <w:bookmarkEnd w:id="150"/>
      <w:bookmarkEnd w:id="152"/>
      <w:bookmarkEnd w:id="153"/>
    </w:p>
    <w:p w14:paraId="07B3D510" w14:textId="17EAAEA9" w:rsidR="00427FAF" w:rsidRPr="00CD6C20" w:rsidRDefault="000D3D4C" w:rsidP="00227251">
      <w:pPr>
        <w:pStyle w:val="Style3"/>
      </w:pPr>
      <w:bookmarkStart w:id="154" w:name="_Toc59130260"/>
      <w:bookmarkStart w:id="155" w:name="_Toc59131133"/>
      <w:bookmarkStart w:id="156" w:name="_Toc59152944"/>
      <w:bookmarkStart w:id="157" w:name="_Toc59197171"/>
      <w:bookmarkStart w:id="158" w:name="_Toc88568545"/>
      <w:r>
        <w:t>1.1</w:t>
      </w:r>
      <w:r>
        <w:tab/>
      </w:r>
      <w:r w:rsidR="008E1160" w:rsidRPr="00CD6C20">
        <w:t>Domestic Preference</w:t>
      </w:r>
      <w:proofErr w:type="gramStart"/>
      <w:r w:rsidR="008E1160" w:rsidRPr="00CD6C20">
        <w:t>:</w:t>
      </w:r>
      <w:bookmarkEnd w:id="154"/>
      <w:bookmarkEnd w:id="155"/>
      <w:bookmarkEnd w:id="156"/>
      <w:bookmarkEnd w:id="157"/>
      <w:bookmarkEnd w:id="158"/>
      <w:r w:rsidR="008E1160" w:rsidRPr="00CD6C20">
        <w:t xml:space="preserve">  </w:t>
      </w:r>
      <w:r w:rsidR="001C3FB1">
        <w:t>Not</w:t>
      </w:r>
      <w:proofErr w:type="gramEnd"/>
      <w:r w:rsidR="001C3FB1">
        <w:t xml:space="preserve"> Applicable</w:t>
      </w:r>
    </w:p>
    <w:p w14:paraId="55DADC16" w14:textId="4894ECF2" w:rsidR="008E1160" w:rsidRPr="00CB25A0" w:rsidRDefault="008E1160" w:rsidP="008E1160">
      <w:pPr>
        <w:rPr>
          <w:rFonts w:ascii="Segoe UI Symbol" w:hAnsi="Segoe UI Symbol"/>
        </w:rPr>
      </w:pPr>
    </w:p>
    <w:p w14:paraId="483A265D" w14:textId="435912B5" w:rsidR="008E1160" w:rsidRPr="007E2DAC" w:rsidRDefault="000D3D4C" w:rsidP="00227251">
      <w:pPr>
        <w:pStyle w:val="Style3"/>
      </w:pPr>
      <w:bookmarkStart w:id="159" w:name="_Toc59130261"/>
      <w:bookmarkStart w:id="160" w:name="_Toc59131134"/>
      <w:bookmarkStart w:id="161" w:name="_Toc59152945"/>
      <w:bookmarkStart w:id="162" w:name="_Toc59197172"/>
      <w:bookmarkStart w:id="163" w:name="_Toc88568546"/>
      <w:r>
        <w:t>1.2</w:t>
      </w:r>
      <w:r>
        <w:tab/>
      </w:r>
      <w:r w:rsidR="008E1160" w:rsidRPr="00D5087F">
        <w:t>Preference for Regional Contractors</w:t>
      </w:r>
      <w:bookmarkEnd w:id="159"/>
      <w:bookmarkEnd w:id="160"/>
      <w:bookmarkEnd w:id="161"/>
      <w:bookmarkEnd w:id="162"/>
      <w:bookmarkEnd w:id="163"/>
      <w:r w:rsidR="001C3FB1" w:rsidRPr="001C3FB1">
        <w:t xml:space="preserve"> Not Applicable</w:t>
      </w:r>
    </w:p>
    <w:p w14:paraId="7B722D3D" w14:textId="31F60907" w:rsidR="00F07D31" w:rsidRPr="000D3D4C" w:rsidRDefault="000D3D4C" w:rsidP="00227251">
      <w:pPr>
        <w:pStyle w:val="Style2"/>
      </w:pPr>
      <w:bookmarkStart w:id="164" w:name="_Toc59151152"/>
      <w:bookmarkStart w:id="165" w:name="_Toc59151755"/>
      <w:bookmarkStart w:id="166" w:name="_Toc59151940"/>
      <w:bookmarkStart w:id="167" w:name="_Toc59152248"/>
      <w:bookmarkStart w:id="168" w:name="_Toc59152614"/>
      <w:bookmarkStart w:id="169" w:name="_Toc59152699"/>
      <w:bookmarkStart w:id="170" w:name="_Toc59152781"/>
      <w:bookmarkStart w:id="171" w:name="_Toc59152946"/>
      <w:bookmarkStart w:id="172" w:name="_Toc452916611"/>
      <w:bookmarkStart w:id="173" w:name="_Toc59130262"/>
      <w:bookmarkStart w:id="174" w:name="_Toc59131135"/>
      <w:bookmarkStart w:id="175" w:name="_Toc59152947"/>
      <w:bookmarkStart w:id="176" w:name="_Toc59197173"/>
      <w:bookmarkStart w:id="177" w:name="_Toc88568547"/>
      <w:bookmarkEnd w:id="164"/>
      <w:bookmarkEnd w:id="165"/>
      <w:bookmarkEnd w:id="166"/>
      <w:bookmarkEnd w:id="167"/>
      <w:bookmarkEnd w:id="168"/>
      <w:bookmarkEnd w:id="169"/>
      <w:bookmarkEnd w:id="170"/>
      <w:bookmarkEnd w:id="171"/>
      <w:r>
        <w:t xml:space="preserve">2. </w:t>
      </w:r>
      <w:r w:rsidR="005F33A7" w:rsidRPr="000D3D4C">
        <w:t>Evaluation</w:t>
      </w:r>
      <w:bookmarkEnd w:id="172"/>
      <w:bookmarkEnd w:id="173"/>
      <w:bookmarkEnd w:id="174"/>
      <w:bookmarkEnd w:id="175"/>
      <w:bookmarkEnd w:id="176"/>
      <w:bookmarkEnd w:id="177"/>
    </w:p>
    <w:p w14:paraId="663E8407" w14:textId="6CBAB708" w:rsidR="00F07D31" w:rsidRPr="00F2024C" w:rsidRDefault="000D3D4C" w:rsidP="00227251">
      <w:pPr>
        <w:pStyle w:val="Style3"/>
      </w:pPr>
      <w:bookmarkStart w:id="178" w:name="_Toc452916612"/>
      <w:bookmarkStart w:id="179" w:name="_Toc59130263"/>
      <w:bookmarkStart w:id="180" w:name="_Toc59131136"/>
      <w:bookmarkStart w:id="181" w:name="_Toc59152948"/>
      <w:bookmarkStart w:id="182" w:name="_Toc59197174"/>
      <w:bookmarkStart w:id="183" w:name="_Toc88568548"/>
      <w:bookmarkEnd w:id="143"/>
      <w:bookmarkEnd w:id="144"/>
      <w:bookmarkEnd w:id="145"/>
      <w:r>
        <w:t>2.1</w:t>
      </w:r>
      <w:r>
        <w:tab/>
      </w:r>
      <w:r w:rsidR="00951C9D" w:rsidRPr="00D5087F">
        <w:t>Technical</w:t>
      </w:r>
      <w:r w:rsidR="007E703B" w:rsidRPr="00D5087F">
        <w:t xml:space="preserve"> </w:t>
      </w:r>
      <w:r w:rsidR="00951C9D" w:rsidRPr="00D5087F">
        <w:t>Evaluation</w:t>
      </w:r>
      <w:bookmarkEnd w:id="178"/>
      <w:bookmarkEnd w:id="179"/>
      <w:bookmarkEnd w:id="180"/>
      <w:bookmarkEnd w:id="181"/>
      <w:bookmarkEnd w:id="182"/>
      <w:bookmarkEnd w:id="183"/>
    </w:p>
    <w:p w14:paraId="6337D49D" w14:textId="6B4769CA" w:rsidR="00493869" w:rsidRPr="00CB25A0" w:rsidRDefault="00493869" w:rsidP="00D5087F">
      <w:pPr>
        <w:pStyle w:val="Footer"/>
        <w:spacing w:before="240" w:after="120"/>
        <w:jc w:val="both"/>
        <w:rPr>
          <w:rFonts w:ascii="Segoe UI Symbol" w:hAnsi="Segoe UI Symbol"/>
          <w:color w:val="000000" w:themeColor="text1"/>
        </w:rPr>
      </w:pPr>
      <w:bookmarkStart w:id="184" w:name="_Hlk40384531"/>
      <w:r w:rsidRPr="00CB25A0">
        <w:rPr>
          <w:rFonts w:ascii="Segoe UI Symbol" w:hAnsi="Segoe UI Symbol"/>
          <w:color w:val="000000" w:themeColor="text1"/>
        </w:rPr>
        <w:t>In addition to the criteria listed in ITB 35.2, 35.3 and BDS, the following criteria shall apply</w:t>
      </w:r>
      <w:r w:rsidR="00A41945" w:rsidRPr="00CB25A0">
        <w:rPr>
          <w:rFonts w:ascii="Segoe UI Symbol" w:hAnsi="Segoe UI Symbol"/>
          <w:color w:val="000000" w:themeColor="text1"/>
        </w:rPr>
        <w:t>:</w:t>
      </w:r>
    </w:p>
    <w:p w14:paraId="6FE4664C" w14:textId="2E20F029" w:rsidR="00493869" w:rsidRPr="00CB25A0" w:rsidRDefault="00493869" w:rsidP="00284021">
      <w:pPr>
        <w:pStyle w:val="SubEvaCriteria"/>
        <w:ind w:left="426"/>
        <w:rPr>
          <w:b w:val="0"/>
          <w:bCs w:val="0"/>
        </w:rPr>
      </w:pPr>
      <w:bookmarkStart w:id="185" w:name="_Toc448757450"/>
      <w:bookmarkStart w:id="186" w:name="_Toc448757451"/>
      <w:bookmarkStart w:id="187" w:name="_Toc472328394"/>
      <w:bookmarkEnd w:id="185"/>
      <w:bookmarkEnd w:id="186"/>
      <w:proofErr w:type="spellStart"/>
      <w:r w:rsidRPr="00CB25A0">
        <w:rPr>
          <w:b w:val="0"/>
        </w:rPr>
        <w:t>i</w:t>
      </w:r>
      <w:proofErr w:type="spellEnd"/>
      <w:proofErr w:type="gramStart"/>
      <w:r w:rsidRPr="00CB25A0">
        <w:rPr>
          <w:b w:val="0"/>
        </w:rPr>
        <w:t>)</w:t>
      </w:r>
      <w:r w:rsidRPr="00CB25A0">
        <w:t xml:space="preserve"> </w:t>
      </w:r>
      <w:r w:rsidRPr="00CB25A0">
        <w:tab/>
      </w:r>
      <w:r w:rsidRPr="00CB25A0">
        <w:rPr>
          <w:b w:val="0"/>
          <w:bCs w:val="0"/>
        </w:rPr>
        <w:t>Assessment</w:t>
      </w:r>
      <w:proofErr w:type="gramEnd"/>
      <w:r w:rsidRPr="00CB25A0">
        <w:rPr>
          <w:b w:val="0"/>
          <w:bCs w:val="0"/>
        </w:rPr>
        <w:t xml:space="preserve"> of adequacy of Technical Proposal with Requirements</w:t>
      </w:r>
      <w:bookmarkEnd w:id="187"/>
      <w:r w:rsidRPr="00CB25A0">
        <w:rPr>
          <w:b w:val="0"/>
          <w:bCs w:val="0"/>
        </w:rPr>
        <w:t xml:space="preserve"> (Reference ITB 16 and ITB 30.3): The Employer </w:t>
      </w:r>
      <w:r w:rsidR="00A41945" w:rsidRPr="00CB25A0">
        <w:rPr>
          <w:b w:val="0"/>
          <w:bCs w:val="0"/>
        </w:rPr>
        <w:t>shall</w:t>
      </w:r>
      <w:r w:rsidRPr="00CB25A0">
        <w:rPr>
          <w:b w:val="0"/>
          <w:bCs w:val="0"/>
        </w:rPr>
        <w:t xml:space="preserve"> determine whether the Bids are substantially responsive to the Technical Requirements.</w:t>
      </w:r>
      <w:bookmarkStart w:id="188" w:name="_Toc78774485"/>
      <w:bookmarkStart w:id="189" w:name="_Toc101516509"/>
      <w:bookmarkStart w:id="190" w:name="_Toc103401413"/>
      <w:bookmarkStart w:id="191" w:name="_Toc432229735"/>
      <w:bookmarkStart w:id="192" w:name="_Toc432663733"/>
      <w:bookmarkStart w:id="193" w:name="_Toc433224164"/>
      <w:bookmarkStart w:id="194" w:name="_Toc435519271"/>
      <w:bookmarkStart w:id="195" w:name="_Toc435533458"/>
      <w:r w:rsidRPr="00CB25A0">
        <w:rPr>
          <w:b w:val="0"/>
          <w:bCs w:val="0"/>
        </w:rPr>
        <w:t xml:space="preserve"> </w:t>
      </w:r>
    </w:p>
    <w:p w14:paraId="556BE678" w14:textId="03777C31" w:rsidR="00737879" w:rsidRPr="00867BAF" w:rsidRDefault="00493869" w:rsidP="00867BAF">
      <w:pPr>
        <w:pStyle w:val="SubEvaCriteria"/>
        <w:ind w:left="426"/>
      </w:pPr>
      <w:r w:rsidRPr="00CB25A0">
        <w:rPr>
          <w:b w:val="0"/>
          <w:bCs w:val="0"/>
        </w:rPr>
        <w:tab/>
        <w:t xml:space="preserve">Evaluation of </w:t>
      </w:r>
      <w:proofErr w:type="gramStart"/>
      <w:r w:rsidRPr="00CB25A0">
        <w:rPr>
          <w:b w:val="0"/>
          <w:bCs w:val="0"/>
        </w:rPr>
        <w:t>the Bidder's</w:t>
      </w:r>
      <w:proofErr w:type="gramEnd"/>
      <w:r w:rsidRPr="00CB25A0">
        <w:rPr>
          <w:b w:val="0"/>
          <w:bCs w:val="0"/>
        </w:rPr>
        <w:t xml:space="preserve"> Technical Proposal </w:t>
      </w:r>
      <w:r w:rsidR="00A41945" w:rsidRPr="00CB25A0">
        <w:rPr>
          <w:b w:val="0"/>
          <w:bCs w:val="0"/>
        </w:rPr>
        <w:t>shall</w:t>
      </w:r>
      <w:r w:rsidRPr="00CB25A0">
        <w:rPr>
          <w:b w:val="0"/>
          <w:bCs w:val="0"/>
        </w:rPr>
        <w:t xml:space="preserve"> include an assessment of </w:t>
      </w:r>
      <w:proofErr w:type="gramStart"/>
      <w:r w:rsidRPr="00CB25A0">
        <w:rPr>
          <w:b w:val="0"/>
          <w:bCs w:val="0"/>
        </w:rPr>
        <w:t>the Bidder's</w:t>
      </w:r>
      <w:proofErr w:type="gramEnd"/>
      <w:r w:rsidRPr="00CB25A0">
        <w:rPr>
          <w:b w:val="0"/>
          <w:bCs w:val="0"/>
        </w:rPr>
        <w:t xml:space="preserve"> technical capacity to mobilize key equipment and personnel for the contract consistent with its proposal regarding method statement, scheduling, plant, material and equipment sourcing in sufficient detail and fully in accordance with the requirements stipulated in Section VII, </w:t>
      </w:r>
      <w:r w:rsidR="0068045B" w:rsidRPr="00CB25A0">
        <w:rPr>
          <w:b w:val="0"/>
          <w:bCs w:val="0"/>
        </w:rPr>
        <w:t>Employer</w:t>
      </w:r>
      <w:r w:rsidRPr="00CB25A0">
        <w:rPr>
          <w:b w:val="0"/>
          <w:bCs w:val="0"/>
        </w:rPr>
        <w:t>’</w:t>
      </w:r>
      <w:r w:rsidR="0068045B" w:rsidRPr="00CB25A0">
        <w:rPr>
          <w:b w:val="0"/>
          <w:bCs w:val="0"/>
        </w:rPr>
        <w:t>s</w:t>
      </w:r>
      <w:r w:rsidRPr="00CB25A0">
        <w:rPr>
          <w:b w:val="0"/>
          <w:bCs w:val="0"/>
        </w:rPr>
        <w:t xml:space="preserve"> Requirements</w:t>
      </w:r>
      <w:bookmarkEnd w:id="188"/>
      <w:bookmarkEnd w:id="189"/>
      <w:bookmarkEnd w:id="190"/>
      <w:bookmarkEnd w:id="191"/>
      <w:bookmarkEnd w:id="192"/>
      <w:bookmarkEnd w:id="193"/>
      <w:bookmarkEnd w:id="194"/>
      <w:bookmarkEnd w:id="195"/>
      <w:r w:rsidRPr="00CB25A0">
        <w:rPr>
          <w:b w:val="0"/>
          <w:bCs w:val="0"/>
        </w:rPr>
        <w:t>.</w:t>
      </w:r>
      <w:r w:rsidR="00737879" w:rsidRPr="00867BAF">
        <w:t xml:space="preserve">    </w:t>
      </w:r>
    </w:p>
    <w:p w14:paraId="2FFEE1D6" w14:textId="4EB7A5DD" w:rsidR="00493869" w:rsidRPr="00CB25A0" w:rsidRDefault="00493869" w:rsidP="00284021">
      <w:pPr>
        <w:pStyle w:val="ListParagraph"/>
        <w:spacing w:before="240" w:after="120"/>
        <w:ind w:left="426" w:hanging="294"/>
        <w:jc w:val="both"/>
        <w:rPr>
          <w:rFonts w:ascii="Segoe UI Symbol" w:hAnsi="Segoe UI Symbol"/>
        </w:rPr>
      </w:pPr>
      <w:r w:rsidRPr="00CB25A0">
        <w:rPr>
          <w:rFonts w:ascii="Segoe UI Symbol" w:hAnsi="Segoe UI Symbol"/>
          <w:color w:val="000000" w:themeColor="text1"/>
        </w:rPr>
        <w:t xml:space="preserve">ii) </w:t>
      </w:r>
      <w:r w:rsidRPr="00CB25A0">
        <w:rPr>
          <w:rFonts w:ascii="Segoe UI Symbol" w:hAnsi="Segoe UI Symbol"/>
          <w:bCs/>
        </w:rPr>
        <w:t>Assessment of adequacy of</w:t>
      </w:r>
      <w:r w:rsidRPr="00CB25A0">
        <w:rPr>
          <w:rFonts w:ascii="Segoe UI Symbol" w:hAnsi="Segoe UI Symbol"/>
          <w:bCs/>
          <w:color w:val="000000" w:themeColor="text1"/>
        </w:rPr>
        <w:t xml:space="preserve"> Commercial Terms and Conditions of the Bid (Reference ITB 30.4):</w:t>
      </w:r>
      <w:r w:rsidRPr="00CB25A0">
        <w:rPr>
          <w:rFonts w:ascii="Segoe UI Symbol" w:hAnsi="Segoe UI Symbol"/>
          <w:b/>
          <w:color w:val="000000" w:themeColor="text1"/>
        </w:rPr>
        <w:t xml:space="preserve"> </w:t>
      </w:r>
      <w:r w:rsidRPr="00CB25A0">
        <w:rPr>
          <w:rFonts w:ascii="Segoe UI Symbol" w:hAnsi="Segoe UI Symbol"/>
        </w:rPr>
        <w:t xml:space="preserve">The Employer will determine whether the Bids are substantially responsive to the Commercial and Contractual Terms and Conditions. </w:t>
      </w:r>
    </w:p>
    <w:bookmarkEnd w:id="184"/>
    <w:p w14:paraId="6F507429" w14:textId="5EC37197" w:rsidR="00277A61" w:rsidRPr="00CB25A0" w:rsidRDefault="00277A61" w:rsidP="00867BAF">
      <w:pPr>
        <w:pStyle w:val="ListParagraph"/>
        <w:spacing w:after="0"/>
        <w:ind w:left="425" w:right="-11"/>
        <w:jc w:val="both"/>
        <w:rPr>
          <w:rFonts w:ascii="Segoe UI Symbol" w:hAnsi="Segoe UI Symbol"/>
        </w:rPr>
      </w:pPr>
    </w:p>
    <w:p w14:paraId="7C853876" w14:textId="535A3312" w:rsidR="00F07D31" w:rsidRPr="000D3D4C" w:rsidRDefault="000D3D4C" w:rsidP="00227251">
      <w:pPr>
        <w:pStyle w:val="Style3"/>
      </w:pPr>
      <w:bookmarkStart w:id="196" w:name="_Toc452916613"/>
      <w:bookmarkStart w:id="197" w:name="_Toc59130264"/>
      <w:bookmarkStart w:id="198" w:name="_Toc59131137"/>
      <w:bookmarkStart w:id="199" w:name="_Toc59152949"/>
      <w:bookmarkStart w:id="200" w:name="_Toc59197175"/>
      <w:bookmarkStart w:id="201" w:name="_Toc88568549"/>
      <w:r>
        <w:t>2.2</w:t>
      </w:r>
      <w:r>
        <w:tab/>
      </w:r>
      <w:r w:rsidR="00951C9D" w:rsidRPr="00D5087F">
        <w:t>Economic</w:t>
      </w:r>
      <w:r w:rsidR="007E703B" w:rsidRPr="00D5087F">
        <w:t xml:space="preserve"> </w:t>
      </w:r>
      <w:r w:rsidR="00951C9D" w:rsidRPr="00D5087F">
        <w:t>Evaluation</w:t>
      </w:r>
      <w:bookmarkEnd w:id="196"/>
      <w:bookmarkEnd w:id="197"/>
      <w:bookmarkEnd w:id="198"/>
      <w:bookmarkEnd w:id="199"/>
      <w:bookmarkEnd w:id="200"/>
      <w:bookmarkEnd w:id="201"/>
    </w:p>
    <w:p w14:paraId="1DD3F28B" w14:textId="0165EEB6" w:rsidR="00C326D8" w:rsidRPr="00CB25A0" w:rsidRDefault="00951C9D" w:rsidP="00D5087F">
      <w:pPr>
        <w:rPr>
          <w:rFonts w:ascii="Segoe UI Symbol" w:hAnsi="Segoe UI Symbol"/>
        </w:rPr>
      </w:pPr>
      <w:r w:rsidRPr="00CB25A0">
        <w:rPr>
          <w:rFonts w:ascii="Segoe UI Symbol" w:hAnsi="Segoe UI Symbol"/>
        </w:rPr>
        <w:t>The</w:t>
      </w:r>
      <w:r w:rsidR="007E703B" w:rsidRPr="00CB25A0">
        <w:rPr>
          <w:rFonts w:ascii="Segoe UI Symbol" w:hAnsi="Segoe UI Symbol"/>
        </w:rPr>
        <w:t xml:space="preserve"> </w:t>
      </w:r>
      <w:r w:rsidRPr="00CB25A0">
        <w:rPr>
          <w:rFonts w:ascii="Segoe UI Symbol" w:hAnsi="Segoe UI Symbol"/>
        </w:rPr>
        <w:t>following</w:t>
      </w:r>
      <w:r w:rsidR="007E703B" w:rsidRPr="00CB25A0">
        <w:rPr>
          <w:rFonts w:ascii="Segoe UI Symbol" w:hAnsi="Segoe UI Symbol"/>
        </w:rPr>
        <w:t xml:space="preserve"> </w:t>
      </w:r>
      <w:r w:rsidRPr="00CB25A0">
        <w:rPr>
          <w:rFonts w:ascii="Segoe UI Symbol" w:hAnsi="Segoe UI Symbol"/>
        </w:rPr>
        <w:t>factors</w:t>
      </w:r>
      <w:r w:rsidR="007E703B" w:rsidRPr="00CB25A0">
        <w:rPr>
          <w:rFonts w:ascii="Segoe UI Symbol" w:hAnsi="Segoe UI Symbol"/>
        </w:rPr>
        <w:t xml:space="preserve"> </w:t>
      </w:r>
      <w:r w:rsidR="00361DE6" w:rsidRPr="00CB25A0">
        <w:rPr>
          <w:rFonts w:ascii="Segoe UI Symbol" w:hAnsi="Segoe UI Symbol"/>
        </w:rPr>
        <w:t>and</w:t>
      </w:r>
      <w:r w:rsidR="007E703B" w:rsidRPr="00CB25A0">
        <w:rPr>
          <w:rFonts w:ascii="Segoe UI Symbol" w:hAnsi="Segoe UI Symbol"/>
        </w:rPr>
        <w:t xml:space="preserve"> </w:t>
      </w:r>
      <w:r w:rsidR="00361DE6" w:rsidRPr="00CB25A0">
        <w:rPr>
          <w:rFonts w:ascii="Segoe UI Symbol" w:hAnsi="Segoe UI Symbol"/>
        </w:rPr>
        <w:t>methods</w:t>
      </w:r>
      <w:r w:rsidR="007E703B" w:rsidRPr="00CB25A0">
        <w:rPr>
          <w:rFonts w:ascii="Segoe UI Symbol" w:hAnsi="Segoe UI Symbol"/>
        </w:rPr>
        <w:t xml:space="preserve"> </w:t>
      </w:r>
      <w:r w:rsidRPr="00CB25A0">
        <w:rPr>
          <w:rFonts w:ascii="Segoe UI Symbol" w:hAnsi="Segoe UI Symbol"/>
        </w:rPr>
        <w:t>will</w:t>
      </w:r>
      <w:r w:rsidR="007E703B" w:rsidRPr="00CB25A0">
        <w:rPr>
          <w:rFonts w:ascii="Segoe UI Symbol" w:hAnsi="Segoe UI Symbol"/>
        </w:rPr>
        <w:t xml:space="preserve"> </w:t>
      </w:r>
      <w:r w:rsidRPr="00CB25A0">
        <w:rPr>
          <w:rFonts w:ascii="Segoe UI Symbol" w:hAnsi="Segoe UI Symbol"/>
        </w:rPr>
        <w:t>apply</w:t>
      </w:r>
      <w:r w:rsidR="00515949" w:rsidRPr="00CB25A0">
        <w:rPr>
          <w:rFonts w:ascii="Segoe UI Symbol" w:hAnsi="Segoe UI Symbol"/>
        </w:rPr>
        <w:t xml:space="preserve"> </w:t>
      </w:r>
      <w:r w:rsidR="00515949" w:rsidRPr="00CB25A0">
        <w:rPr>
          <w:rFonts w:ascii="Segoe UI Symbol" w:hAnsi="Segoe UI Symbol"/>
          <w:bCs/>
          <w:iCs/>
          <w:noProof/>
        </w:rPr>
        <w:t>in addition to Margin of Prefer</w:t>
      </w:r>
      <w:r w:rsidR="005075DD">
        <w:rPr>
          <w:rFonts w:ascii="Segoe UI Symbol" w:hAnsi="Segoe UI Symbol"/>
          <w:bCs/>
          <w:iCs/>
          <w:noProof/>
        </w:rPr>
        <w:t>e</w:t>
      </w:r>
      <w:r w:rsidR="00515949" w:rsidRPr="00CB25A0">
        <w:rPr>
          <w:rFonts w:ascii="Segoe UI Symbol" w:hAnsi="Segoe UI Symbol"/>
          <w:bCs/>
          <w:iCs/>
          <w:noProof/>
        </w:rPr>
        <w:t>nce stated under paragraph 1.0 of Section III, if applicable</w:t>
      </w:r>
      <w:r w:rsidR="00C326D8" w:rsidRPr="00CB25A0">
        <w:rPr>
          <w:rFonts w:ascii="Segoe UI Symbol" w:hAnsi="Segoe UI Symbol"/>
        </w:rPr>
        <w:t>:</w:t>
      </w:r>
      <w:r w:rsidR="00737879" w:rsidRPr="00CB25A0">
        <w:rPr>
          <w:rFonts w:ascii="Segoe UI Symbol" w:hAnsi="Segoe UI Symbol"/>
        </w:rPr>
        <w:t xml:space="preserve"> </w:t>
      </w:r>
    </w:p>
    <w:p w14:paraId="670C72B8" w14:textId="77777777" w:rsidR="00833CC6" w:rsidRPr="00CB25A0" w:rsidRDefault="0016120D" w:rsidP="00565B8F">
      <w:pPr>
        <w:pStyle w:val="ListParagraph"/>
        <w:numPr>
          <w:ilvl w:val="0"/>
          <w:numId w:val="30"/>
        </w:numPr>
        <w:ind w:left="426"/>
        <w:rPr>
          <w:rFonts w:ascii="Segoe UI Symbol" w:hAnsi="Segoe UI Symbol"/>
        </w:rPr>
      </w:pPr>
      <w:bookmarkStart w:id="202" w:name="_Toc437936933"/>
      <w:bookmarkStart w:id="203" w:name="_Toc437940494"/>
      <w:bookmarkStart w:id="204" w:name="_Toc437941174"/>
      <w:r w:rsidRPr="00CB25A0">
        <w:rPr>
          <w:rFonts w:ascii="Segoe UI Symbol" w:hAnsi="Segoe UI Symbol"/>
          <w:b/>
        </w:rPr>
        <w:t>Time</w:t>
      </w:r>
      <w:r w:rsidR="007E703B" w:rsidRPr="00CB25A0">
        <w:rPr>
          <w:rFonts w:ascii="Segoe UI Symbol" w:hAnsi="Segoe UI Symbol"/>
          <w:b/>
        </w:rPr>
        <w:t xml:space="preserve"> </w:t>
      </w:r>
      <w:r w:rsidRPr="00CB25A0">
        <w:rPr>
          <w:rFonts w:ascii="Segoe UI Symbol" w:hAnsi="Segoe UI Symbol"/>
          <w:b/>
        </w:rPr>
        <w:t>S</w:t>
      </w:r>
      <w:r w:rsidR="00951C9D" w:rsidRPr="00CB25A0">
        <w:rPr>
          <w:rFonts w:ascii="Segoe UI Symbol" w:hAnsi="Segoe UI Symbol"/>
          <w:b/>
        </w:rPr>
        <w:t>chedule</w:t>
      </w:r>
      <w:bookmarkEnd w:id="202"/>
      <w:bookmarkEnd w:id="203"/>
      <w:bookmarkEnd w:id="204"/>
    </w:p>
    <w:p w14:paraId="1940F3AD" w14:textId="4757ED4A" w:rsidR="009607AB" w:rsidRDefault="000A2A8C" w:rsidP="00A420C2">
      <w:pPr>
        <w:spacing w:after="200"/>
        <w:ind w:left="426" w:right="-72"/>
        <w:rPr>
          <w:rFonts w:ascii="Segoe UI Symbol" w:hAnsi="Segoe UI Symbol"/>
          <w:bCs/>
          <w:i/>
          <w:color w:val="0070C0"/>
        </w:rPr>
      </w:pPr>
      <w:r w:rsidRPr="3BEF314B">
        <w:rPr>
          <w:rFonts w:ascii="Segoe UI Symbol" w:hAnsi="Segoe UI Symbol"/>
        </w:rPr>
        <w:t>Time</w:t>
      </w:r>
      <w:r w:rsidR="007E703B" w:rsidRPr="3BEF314B">
        <w:rPr>
          <w:rFonts w:ascii="Segoe UI Symbol" w:hAnsi="Segoe UI Symbol"/>
        </w:rPr>
        <w:t xml:space="preserve"> </w:t>
      </w:r>
      <w:r w:rsidRPr="3BEF314B">
        <w:rPr>
          <w:rFonts w:ascii="Segoe UI Symbol" w:hAnsi="Segoe UI Symbol"/>
        </w:rPr>
        <w:t>to</w:t>
      </w:r>
      <w:r w:rsidR="007E703B" w:rsidRPr="3BEF314B">
        <w:rPr>
          <w:rFonts w:ascii="Segoe UI Symbol" w:hAnsi="Segoe UI Symbol"/>
        </w:rPr>
        <w:t xml:space="preserve"> </w:t>
      </w:r>
      <w:r w:rsidRPr="3BEF314B">
        <w:rPr>
          <w:rFonts w:ascii="Segoe UI Symbol" w:hAnsi="Segoe UI Symbol"/>
        </w:rPr>
        <w:t>complete</w:t>
      </w:r>
      <w:r w:rsidR="007E703B" w:rsidRPr="3BEF314B">
        <w:rPr>
          <w:rFonts w:ascii="Segoe UI Symbol" w:hAnsi="Segoe UI Symbol"/>
        </w:rPr>
        <w:t xml:space="preserve"> </w:t>
      </w:r>
      <w:r w:rsidRPr="3BEF314B">
        <w:rPr>
          <w:rFonts w:ascii="Segoe UI Symbol" w:hAnsi="Segoe UI Symbol"/>
        </w:rPr>
        <w:t>the</w:t>
      </w:r>
      <w:r w:rsidR="007E703B" w:rsidRPr="3BEF314B">
        <w:rPr>
          <w:rFonts w:ascii="Segoe UI Symbol" w:hAnsi="Segoe UI Symbol"/>
        </w:rPr>
        <w:t xml:space="preserve"> </w:t>
      </w:r>
      <w:r w:rsidRPr="3BEF314B">
        <w:rPr>
          <w:rFonts w:ascii="Segoe UI Symbol" w:hAnsi="Segoe UI Symbol"/>
        </w:rPr>
        <w:t>Plant</w:t>
      </w:r>
      <w:r w:rsidR="007E703B" w:rsidRPr="3BEF314B">
        <w:rPr>
          <w:rFonts w:ascii="Segoe UI Symbol" w:hAnsi="Segoe UI Symbol"/>
        </w:rPr>
        <w:t xml:space="preserve"> </w:t>
      </w:r>
      <w:r w:rsidRPr="3BEF314B">
        <w:rPr>
          <w:rFonts w:ascii="Segoe UI Symbol" w:hAnsi="Segoe UI Symbol"/>
        </w:rPr>
        <w:t>and</w:t>
      </w:r>
      <w:r w:rsidR="007E703B" w:rsidRPr="3BEF314B">
        <w:rPr>
          <w:rFonts w:ascii="Segoe UI Symbol" w:hAnsi="Segoe UI Symbol"/>
        </w:rPr>
        <w:t xml:space="preserve"> </w:t>
      </w:r>
      <w:r w:rsidRPr="3BEF314B">
        <w:rPr>
          <w:rFonts w:ascii="Segoe UI Symbol" w:hAnsi="Segoe UI Symbol"/>
        </w:rPr>
        <w:t>Installation</w:t>
      </w:r>
      <w:r w:rsidR="007E703B" w:rsidRPr="3BEF314B">
        <w:rPr>
          <w:rFonts w:ascii="Segoe UI Symbol" w:hAnsi="Segoe UI Symbol"/>
        </w:rPr>
        <w:t xml:space="preserve"> </w:t>
      </w:r>
      <w:r w:rsidRPr="3BEF314B">
        <w:rPr>
          <w:rFonts w:ascii="Segoe UI Symbol" w:hAnsi="Segoe UI Symbol"/>
        </w:rPr>
        <w:t>Services</w:t>
      </w:r>
      <w:r w:rsidR="007E703B" w:rsidRPr="3BEF314B">
        <w:rPr>
          <w:rFonts w:ascii="Segoe UI Symbol" w:hAnsi="Segoe UI Symbol"/>
        </w:rPr>
        <w:t xml:space="preserve"> </w:t>
      </w:r>
      <w:r w:rsidRPr="3BEF314B">
        <w:rPr>
          <w:rFonts w:ascii="Segoe UI Symbol" w:hAnsi="Segoe UI Symbol"/>
        </w:rPr>
        <w:t>from</w:t>
      </w:r>
      <w:r w:rsidR="007E703B" w:rsidRPr="3BEF314B">
        <w:rPr>
          <w:rFonts w:ascii="Segoe UI Symbol" w:hAnsi="Segoe UI Symbol"/>
        </w:rPr>
        <w:t xml:space="preserve"> </w:t>
      </w:r>
      <w:r w:rsidRPr="3BEF314B">
        <w:rPr>
          <w:rFonts w:ascii="Segoe UI Symbol" w:hAnsi="Segoe UI Symbol"/>
        </w:rPr>
        <w:t>the</w:t>
      </w:r>
      <w:r w:rsidR="007E703B" w:rsidRPr="3BEF314B">
        <w:rPr>
          <w:rFonts w:ascii="Segoe UI Symbol" w:hAnsi="Segoe UI Symbol"/>
        </w:rPr>
        <w:t xml:space="preserve"> </w:t>
      </w:r>
      <w:r w:rsidRPr="3BEF314B">
        <w:rPr>
          <w:rFonts w:ascii="Segoe UI Symbol" w:hAnsi="Segoe UI Symbol"/>
        </w:rPr>
        <w:t>effective</w:t>
      </w:r>
      <w:r w:rsidR="007E703B" w:rsidRPr="3BEF314B">
        <w:rPr>
          <w:rFonts w:ascii="Segoe UI Symbol" w:hAnsi="Segoe UI Symbol"/>
        </w:rPr>
        <w:t xml:space="preserve"> </w:t>
      </w:r>
      <w:r w:rsidRPr="3BEF314B">
        <w:rPr>
          <w:rFonts w:ascii="Segoe UI Symbol" w:hAnsi="Segoe UI Symbol"/>
        </w:rPr>
        <w:t>date</w:t>
      </w:r>
      <w:r w:rsidR="007E703B" w:rsidRPr="3BEF314B">
        <w:rPr>
          <w:rFonts w:ascii="Segoe UI Symbol" w:hAnsi="Segoe UI Symbol"/>
        </w:rPr>
        <w:t xml:space="preserve"> </w:t>
      </w:r>
      <w:r w:rsidRPr="3BEF314B">
        <w:rPr>
          <w:rFonts w:ascii="Segoe UI Symbol" w:hAnsi="Segoe UI Symbol"/>
        </w:rPr>
        <w:t>specified</w:t>
      </w:r>
      <w:r w:rsidR="007E703B" w:rsidRPr="3BEF314B">
        <w:rPr>
          <w:rFonts w:ascii="Segoe UI Symbol" w:hAnsi="Segoe UI Symbol"/>
        </w:rPr>
        <w:t xml:space="preserve"> </w:t>
      </w:r>
      <w:r w:rsidRPr="3BEF314B">
        <w:rPr>
          <w:rFonts w:ascii="Segoe UI Symbol" w:hAnsi="Segoe UI Symbol"/>
        </w:rPr>
        <w:t>in</w:t>
      </w:r>
      <w:r w:rsidR="007E703B" w:rsidRPr="3BEF314B">
        <w:rPr>
          <w:rFonts w:ascii="Segoe UI Symbol" w:hAnsi="Segoe UI Symbol"/>
        </w:rPr>
        <w:t xml:space="preserve"> </w:t>
      </w:r>
      <w:r w:rsidRPr="3BEF314B">
        <w:rPr>
          <w:rFonts w:ascii="Segoe UI Symbol" w:hAnsi="Segoe UI Symbol"/>
        </w:rPr>
        <w:t>Article</w:t>
      </w:r>
      <w:r w:rsidR="007E703B" w:rsidRPr="3BEF314B">
        <w:rPr>
          <w:rFonts w:ascii="Segoe UI Symbol" w:hAnsi="Segoe UI Symbol"/>
        </w:rPr>
        <w:t xml:space="preserve"> </w:t>
      </w:r>
      <w:r w:rsidRPr="3BEF314B">
        <w:rPr>
          <w:rFonts w:ascii="Segoe UI Symbol" w:hAnsi="Segoe UI Symbol"/>
        </w:rPr>
        <w:t>3</w:t>
      </w:r>
      <w:r w:rsidR="007E703B" w:rsidRPr="3BEF314B">
        <w:rPr>
          <w:rFonts w:ascii="Segoe UI Symbol" w:hAnsi="Segoe UI Symbol"/>
        </w:rPr>
        <w:t xml:space="preserve"> </w:t>
      </w:r>
      <w:r w:rsidRPr="3BEF314B">
        <w:rPr>
          <w:rFonts w:ascii="Segoe UI Symbol" w:hAnsi="Segoe UI Symbol"/>
        </w:rPr>
        <w:t>of</w:t>
      </w:r>
      <w:r w:rsidR="007E703B" w:rsidRPr="3BEF314B">
        <w:rPr>
          <w:rFonts w:ascii="Segoe UI Symbol" w:hAnsi="Segoe UI Symbol"/>
        </w:rPr>
        <w:t xml:space="preserve"> </w:t>
      </w:r>
      <w:r w:rsidRPr="3BEF314B">
        <w:rPr>
          <w:rFonts w:ascii="Segoe UI Symbol" w:hAnsi="Segoe UI Symbol"/>
        </w:rPr>
        <w:t>the</w:t>
      </w:r>
      <w:r w:rsidR="007E703B" w:rsidRPr="3BEF314B">
        <w:rPr>
          <w:rFonts w:ascii="Segoe UI Symbol" w:hAnsi="Segoe UI Symbol"/>
        </w:rPr>
        <w:t xml:space="preserve"> </w:t>
      </w:r>
      <w:r w:rsidRPr="3BEF314B">
        <w:rPr>
          <w:rFonts w:ascii="Segoe UI Symbol" w:hAnsi="Segoe UI Symbol"/>
        </w:rPr>
        <w:t>Contract</w:t>
      </w:r>
      <w:r w:rsidR="007E703B" w:rsidRPr="3BEF314B">
        <w:rPr>
          <w:rFonts w:ascii="Segoe UI Symbol" w:hAnsi="Segoe UI Symbol"/>
        </w:rPr>
        <w:t xml:space="preserve"> </w:t>
      </w:r>
      <w:r w:rsidRPr="3BEF314B">
        <w:rPr>
          <w:rFonts w:ascii="Segoe UI Symbol" w:hAnsi="Segoe UI Symbol"/>
        </w:rPr>
        <w:t>Agreement</w:t>
      </w:r>
      <w:r w:rsidR="007E703B" w:rsidRPr="3BEF314B">
        <w:rPr>
          <w:rFonts w:ascii="Segoe UI Symbol" w:hAnsi="Segoe UI Symbol"/>
        </w:rPr>
        <w:t xml:space="preserve"> </w:t>
      </w:r>
      <w:r w:rsidRPr="3BEF314B">
        <w:rPr>
          <w:rFonts w:ascii="Segoe UI Symbol" w:hAnsi="Segoe UI Symbol"/>
        </w:rPr>
        <w:t>for</w:t>
      </w:r>
      <w:r w:rsidR="007E703B" w:rsidRPr="3BEF314B">
        <w:rPr>
          <w:rFonts w:ascii="Segoe UI Symbol" w:hAnsi="Segoe UI Symbol"/>
        </w:rPr>
        <w:t xml:space="preserve"> </w:t>
      </w:r>
      <w:r w:rsidRPr="3BEF314B">
        <w:rPr>
          <w:rFonts w:ascii="Segoe UI Symbol" w:hAnsi="Segoe UI Symbol"/>
        </w:rPr>
        <w:t>determining</w:t>
      </w:r>
      <w:r w:rsidR="007E703B" w:rsidRPr="3BEF314B">
        <w:rPr>
          <w:rFonts w:ascii="Segoe UI Symbol" w:hAnsi="Segoe UI Symbol"/>
        </w:rPr>
        <w:t xml:space="preserve"> </w:t>
      </w:r>
      <w:r w:rsidRPr="3BEF314B">
        <w:rPr>
          <w:rFonts w:ascii="Segoe UI Symbol" w:hAnsi="Segoe UI Symbol"/>
        </w:rPr>
        <w:t>time</w:t>
      </w:r>
      <w:r w:rsidR="007E703B" w:rsidRPr="3BEF314B">
        <w:rPr>
          <w:rFonts w:ascii="Segoe UI Symbol" w:hAnsi="Segoe UI Symbol"/>
        </w:rPr>
        <w:t xml:space="preserve"> </w:t>
      </w:r>
      <w:r w:rsidRPr="3BEF314B">
        <w:rPr>
          <w:rFonts w:ascii="Segoe UI Symbol" w:hAnsi="Segoe UI Symbol"/>
        </w:rPr>
        <w:t>for</w:t>
      </w:r>
      <w:r w:rsidR="007E703B" w:rsidRPr="3BEF314B">
        <w:rPr>
          <w:rFonts w:ascii="Segoe UI Symbol" w:hAnsi="Segoe UI Symbol"/>
        </w:rPr>
        <w:t xml:space="preserve"> </w:t>
      </w:r>
      <w:r w:rsidRPr="3BEF314B">
        <w:rPr>
          <w:rFonts w:ascii="Segoe UI Symbol" w:hAnsi="Segoe UI Symbol"/>
        </w:rPr>
        <w:t>completion</w:t>
      </w:r>
      <w:r w:rsidR="007E703B" w:rsidRPr="3BEF314B">
        <w:rPr>
          <w:rFonts w:ascii="Segoe UI Symbol" w:hAnsi="Segoe UI Symbol"/>
        </w:rPr>
        <w:t xml:space="preserve"> </w:t>
      </w:r>
      <w:r w:rsidRPr="3BEF314B">
        <w:rPr>
          <w:rFonts w:ascii="Segoe UI Symbol" w:hAnsi="Segoe UI Symbol"/>
        </w:rPr>
        <w:t>of</w:t>
      </w:r>
      <w:r w:rsidR="007E703B" w:rsidRPr="3BEF314B">
        <w:rPr>
          <w:rFonts w:ascii="Segoe UI Symbol" w:hAnsi="Segoe UI Symbol"/>
        </w:rPr>
        <w:t xml:space="preserve"> </w:t>
      </w:r>
      <w:r w:rsidRPr="3BEF314B">
        <w:rPr>
          <w:rFonts w:ascii="Segoe UI Symbol" w:hAnsi="Segoe UI Symbol"/>
        </w:rPr>
        <w:t>pre-commissioning</w:t>
      </w:r>
      <w:r w:rsidR="007E703B" w:rsidRPr="3BEF314B">
        <w:rPr>
          <w:rFonts w:ascii="Segoe UI Symbol" w:hAnsi="Segoe UI Symbol"/>
        </w:rPr>
        <w:t xml:space="preserve"> </w:t>
      </w:r>
      <w:r w:rsidRPr="3BEF314B">
        <w:rPr>
          <w:rFonts w:ascii="Segoe UI Symbol" w:hAnsi="Segoe UI Symbol"/>
        </w:rPr>
        <w:t>activities</w:t>
      </w:r>
      <w:r w:rsidR="007E703B" w:rsidRPr="3BEF314B">
        <w:rPr>
          <w:rFonts w:ascii="Segoe UI Symbol" w:hAnsi="Segoe UI Symbol"/>
        </w:rPr>
        <w:t xml:space="preserve"> </w:t>
      </w:r>
      <w:r w:rsidRPr="3BEF314B">
        <w:rPr>
          <w:rFonts w:ascii="Segoe UI Symbol" w:hAnsi="Segoe UI Symbol"/>
        </w:rPr>
        <w:t>is:</w:t>
      </w:r>
      <w:r w:rsidR="007E703B" w:rsidRPr="3BEF314B">
        <w:rPr>
          <w:rFonts w:ascii="Segoe UI Symbol" w:hAnsi="Segoe UI Symbol"/>
        </w:rPr>
        <w:t xml:space="preserve"> </w:t>
      </w:r>
      <w:r w:rsidR="000246C2" w:rsidRPr="3BEF314B">
        <w:rPr>
          <w:rFonts w:ascii="Segoe UI Symbol" w:hAnsi="Segoe UI Symbol"/>
          <w:i/>
          <w:iCs/>
          <w:color w:val="0070C0"/>
        </w:rPr>
        <w:t>21</w:t>
      </w:r>
      <w:r w:rsidR="00610302" w:rsidRPr="3BEF314B">
        <w:rPr>
          <w:rFonts w:ascii="Segoe UI Symbol" w:hAnsi="Segoe UI Symbol"/>
          <w:i/>
          <w:iCs/>
          <w:color w:val="0070C0"/>
        </w:rPr>
        <w:t xml:space="preserve"> months</w:t>
      </w:r>
      <w:r w:rsidRPr="3BEF314B">
        <w:rPr>
          <w:rFonts w:ascii="Segoe UI Symbol" w:hAnsi="Segoe UI Symbol"/>
        </w:rPr>
        <w:t>.</w:t>
      </w:r>
      <w:r w:rsidR="007E703B" w:rsidRPr="3BEF314B">
        <w:rPr>
          <w:rFonts w:ascii="Segoe UI Symbol" w:hAnsi="Segoe UI Symbol"/>
        </w:rPr>
        <w:t xml:space="preserve"> </w:t>
      </w:r>
      <w:r w:rsidRPr="3BEF314B">
        <w:rPr>
          <w:rFonts w:ascii="Segoe UI Symbol" w:hAnsi="Segoe UI Symbol"/>
        </w:rPr>
        <w:t>No</w:t>
      </w:r>
      <w:r w:rsidR="007E703B" w:rsidRPr="3BEF314B">
        <w:rPr>
          <w:rFonts w:ascii="Segoe UI Symbol" w:hAnsi="Segoe UI Symbol"/>
        </w:rPr>
        <w:t xml:space="preserve"> </w:t>
      </w:r>
      <w:r w:rsidRPr="3BEF314B">
        <w:rPr>
          <w:rFonts w:ascii="Segoe UI Symbol" w:hAnsi="Segoe UI Symbol"/>
        </w:rPr>
        <w:t>credit</w:t>
      </w:r>
      <w:r w:rsidR="007E703B" w:rsidRPr="3BEF314B">
        <w:rPr>
          <w:rFonts w:ascii="Segoe UI Symbol" w:hAnsi="Segoe UI Symbol"/>
        </w:rPr>
        <w:t xml:space="preserve"> </w:t>
      </w:r>
      <w:r w:rsidRPr="3BEF314B">
        <w:rPr>
          <w:rFonts w:ascii="Segoe UI Symbol" w:hAnsi="Segoe UI Symbol"/>
        </w:rPr>
        <w:t>will</w:t>
      </w:r>
      <w:r w:rsidR="007E703B" w:rsidRPr="3BEF314B">
        <w:rPr>
          <w:rFonts w:ascii="Segoe UI Symbol" w:hAnsi="Segoe UI Symbol"/>
        </w:rPr>
        <w:t xml:space="preserve"> </w:t>
      </w:r>
      <w:r w:rsidRPr="3BEF314B">
        <w:rPr>
          <w:rFonts w:ascii="Segoe UI Symbol" w:hAnsi="Segoe UI Symbol"/>
        </w:rPr>
        <w:t>be</w:t>
      </w:r>
      <w:r w:rsidR="007E703B" w:rsidRPr="3BEF314B">
        <w:rPr>
          <w:rFonts w:ascii="Segoe UI Symbol" w:hAnsi="Segoe UI Symbol"/>
        </w:rPr>
        <w:t xml:space="preserve"> </w:t>
      </w:r>
      <w:r w:rsidRPr="3BEF314B">
        <w:rPr>
          <w:rFonts w:ascii="Segoe UI Symbol" w:hAnsi="Segoe UI Symbol"/>
        </w:rPr>
        <w:t>given</w:t>
      </w:r>
      <w:r w:rsidR="007E703B" w:rsidRPr="3BEF314B">
        <w:rPr>
          <w:rFonts w:ascii="Segoe UI Symbol" w:hAnsi="Segoe UI Symbol"/>
        </w:rPr>
        <w:t xml:space="preserve"> </w:t>
      </w:r>
      <w:r w:rsidRPr="3BEF314B">
        <w:rPr>
          <w:rFonts w:ascii="Segoe UI Symbol" w:hAnsi="Segoe UI Symbol"/>
        </w:rPr>
        <w:t>for</w:t>
      </w:r>
      <w:r w:rsidR="007E703B" w:rsidRPr="3BEF314B">
        <w:rPr>
          <w:rFonts w:ascii="Segoe UI Symbol" w:hAnsi="Segoe UI Symbol"/>
        </w:rPr>
        <w:t xml:space="preserve"> </w:t>
      </w:r>
      <w:r w:rsidRPr="3BEF314B">
        <w:rPr>
          <w:rFonts w:ascii="Segoe UI Symbol" w:hAnsi="Segoe UI Symbol"/>
        </w:rPr>
        <w:t>earlier</w:t>
      </w:r>
      <w:r w:rsidR="007E703B" w:rsidRPr="3BEF314B">
        <w:rPr>
          <w:rFonts w:ascii="Segoe UI Symbol" w:hAnsi="Segoe UI Symbol"/>
        </w:rPr>
        <w:t xml:space="preserve"> </w:t>
      </w:r>
      <w:r w:rsidRPr="3BEF314B">
        <w:rPr>
          <w:rFonts w:ascii="Segoe UI Symbol" w:hAnsi="Segoe UI Symbol"/>
        </w:rPr>
        <w:t>completion.</w:t>
      </w:r>
      <w:r w:rsidR="005505ED" w:rsidRPr="3BEF314B">
        <w:rPr>
          <w:rFonts w:ascii="Segoe UI Symbol" w:hAnsi="Segoe UI Symbol"/>
        </w:rPr>
        <w:t xml:space="preserve"> Bids offering a completion date beyond the maximum designated period shall be rejected.</w:t>
      </w:r>
      <w:r w:rsidR="00F25718" w:rsidRPr="3BEF314B">
        <w:rPr>
          <w:rFonts w:ascii="Segoe UI Symbol" w:hAnsi="Segoe UI Symbol"/>
        </w:rPr>
        <w:t xml:space="preserve"> </w:t>
      </w:r>
      <w:r w:rsidR="00F25718" w:rsidRPr="3BEF314B">
        <w:rPr>
          <w:rFonts w:ascii="Segoe UI Symbol" w:hAnsi="Segoe UI Symbol"/>
          <w:i/>
          <w:iCs/>
          <w:color w:val="0070C0"/>
        </w:rPr>
        <w:t xml:space="preserve">The project total time schedule for the entire </w:t>
      </w:r>
      <w:r w:rsidR="00F25718" w:rsidRPr="3BEF314B">
        <w:rPr>
          <w:rFonts w:ascii="Segoe UI Symbol" w:hAnsi="Segoe UI Symbol"/>
          <w:i/>
          <w:iCs/>
          <w:color w:val="0070C0"/>
        </w:rPr>
        <w:lastRenderedPageBreak/>
        <w:t xml:space="preserve">Plant and Installation Services and Testing and Commissioning Services is </w:t>
      </w:r>
      <w:r w:rsidR="000246C2" w:rsidRPr="3BEF314B">
        <w:rPr>
          <w:rFonts w:ascii="Segoe UI Symbol" w:hAnsi="Segoe UI Symbol"/>
          <w:i/>
          <w:iCs/>
          <w:color w:val="0070C0"/>
        </w:rPr>
        <w:t>24</w:t>
      </w:r>
      <w:r w:rsidR="00F25718" w:rsidRPr="3BEF314B">
        <w:rPr>
          <w:rFonts w:ascii="Segoe UI Symbol" w:hAnsi="Segoe UI Symbol"/>
          <w:i/>
          <w:iCs/>
          <w:color w:val="0070C0"/>
        </w:rPr>
        <w:t xml:space="preserve"> months (</w:t>
      </w:r>
      <w:r w:rsidR="000246C2" w:rsidRPr="3BEF314B">
        <w:rPr>
          <w:rFonts w:ascii="Segoe UI Symbol" w:hAnsi="Segoe UI Symbol"/>
          <w:i/>
          <w:iCs/>
          <w:color w:val="0070C0"/>
        </w:rPr>
        <w:t>21</w:t>
      </w:r>
      <w:r w:rsidR="00F25718" w:rsidRPr="3BEF314B">
        <w:rPr>
          <w:rFonts w:ascii="Segoe UI Symbol" w:hAnsi="Segoe UI Symbol"/>
          <w:i/>
          <w:iCs/>
          <w:color w:val="0070C0"/>
        </w:rPr>
        <w:t>+</w:t>
      </w:r>
      <w:r w:rsidR="000246C2" w:rsidRPr="3BEF314B">
        <w:rPr>
          <w:rFonts w:ascii="Segoe UI Symbol" w:hAnsi="Segoe UI Symbol"/>
          <w:i/>
          <w:iCs/>
          <w:color w:val="0070C0"/>
        </w:rPr>
        <w:t>3</w:t>
      </w:r>
      <w:r w:rsidR="00F25718" w:rsidRPr="3BEF314B">
        <w:rPr>
          <w:rFonts w:ascii="Segoe UI Symbol" w:hAnsi="Segoe UI Symbol"/>
          <w:i/>
          <w:iCs/>
          <w:color w:val="0070C0"/>
        </w:rPr>
        <w:t>=</w:t>
      </w:r>
      <w:r w:rsidR="000246C2" w:rsidRPr="3BEF314B">
        <w:rPr>
          <w:rFonts w:ascii="Segoe UI Symbol" w:hAnsi="Segoe UI Symbol"/>
          <w:i/>
          <w:iCs/>
          <w:color w:val="0070C0"/>
        </w:rPr>
        <w:t>24</w:t>
      </w:r>
      <w:r w:rsidR="00F25718" w:rsidRPr="3BEF314B">
        <w:rPr>
          <w:rFonts w:ascii="Segoe UI Symbol" w:hAnsi="Segoe UI Symbol"/>
          <w:i/>
          <w:iCs/>
          <w:color w:val="0070C0"/>
        </w:rPr>
        <w:t xml:space="preserve"> months)</w:t>
      </w:r>
      <w:r w:rsidR="008F6826" w:rsidRPr="3BEF314B">
        <w:rPr>
          <w:rFonts w:ascii="Segoe UI Symbol" w:hAnsi="Segoe UI Symbol"/>
          <w:i/>
          <w:iCs/>
          <w:color w:val="0070C0"/>
        </w:rPr>
        <w:t>.</w:t>
      </w:r>
    </w:p>
    <w:p w14:paraId="49D0FB1B" w14:textId="3C049885" w:rsidR="004F4CC5" w:rsidRPr="0095063C" w:rsidRDefault="007D5834" w:rsidP="00565B8F">
      <w:pPr>
        <w:pStyle w:val="ListParagraph"/>
        <w:numPr>
          <w:ilvl w:val="0"/>
          <w:numId w:val="30"/>
        </w:numPr>
        <w:ind w:left="426" w:hanging="284"/>
        <w:rPr>
          <w:rFonts w:ascii="Segoe UI Symbol" w:hAnsi="Segoe UI Symbol"/>
          <w:b/>
        </w:rPr>
      </w:pPr>
      <w:bookmarkStart w:id="205" w:name="_Toc437936934"/>
      <w:bookmarkStart w:id="206" w:name="_Toc437940495"/>
      <w:bookmarkStart w:id="207" w:name="_Toc437941175"/>
      <w:r w:rsidRPr="00CB25A0">
        <w:rPr>
          <w:rFonts w:ascii="Segoe UI Symbol" w:hAnsi="Segoe UI Symbol"/>
          <w:b/>
        </w:rPr>
        <w:t>Life</w:t>
      </w:r>
      <w:r w:rsidR="007E703B" w:rsidRPr="00CB25A0">
        <w:rPr>
          <w:rFonts w:ascii="Segoe UI Symbol" w:hAnsi="Segoe UI Symbol"/>
          <w:b/>
        </w:rPr>
        <w:t xml:space="preserve"> </w:t>
      </w:r>
      <w:r w:rsidRPr="00CB25A0">
        <w:rPr>
          <w:rFonts w:ascii="Segoe UI Symbol" w:hAnsi="Segoe UI Symbol"/>
          <w:b/>
        </w:rPr>
        <w:t>Cycle</w:t>
      </w:r>
      <w:r w:rsidR="007E703B" w:rsidRPr="00CB25A0">
        <w:rPr>
          <w:rFonts w:ascii="Segoe UI Symbol" w:hAnsi="Segoe UI Symbol"/>
          <w:b/>
        </w:rPr>
        <w:t xml:space="preserve"> </w:t>
      </w:r>
      <w:r w:rsidRPr="00CB25A0">
        <w:rPr>
          <w:rFonts w:ascii="Segoe UI Symbol" w:hAnsi="Segoe UI Symbol"/>
          <w:b/>
        </w:rPr>
        <w:t>Costs</w:t>
      </w:r>
      <w:r w:rsidR="007E703B" w:rsidRPr="00CB25A0">
        <w:rPr>
          <w:rFonts w:ascii="Segoe UI Symbol" w:hAnsi="Segoe UI Symbol"/>
          <w:b/>
        </w:rPr>
        <w:t xml:space="preserve"> </w:t>
      </w:r>
    </w:p>
    <w:p w14:paraId="14D4502E" w14:textId="4616DABB" w:rsidR="006E12E3" w:rsidRPr="00A420C2" w:rsidRDefault="00F25718" w:rsidP="00A420C2">
      <w:pPr>
        <w:spacing w:after="120"/>
        <w:ind w:left="426" w:right="0"/>
        <w:rPr>
          <w:rFonts w:ascii="Segoe UI Symbol" w:hAnsi="Segoe UI Symbol"/>
          <w:bCs/>
          <w:i/>
          <w:color w:val="0070C0"/>
        </w:rPr>
      </w:pPr>
      <w:bookmarkStart w:id="208" w:name="_Hlk155970840"/>
      <w:bookmarkEnd w:id="205"/>
      <w:bookmarkEnd w:id="206"/>
      <w:bookmarkEnd w:id="207"/>
      <w:r w:rsidRPr="00D813E8">
        <w:rPr>
          <w:rFonts w:ascii="Segoe UI Symbol" w:hAnsi="Segoe UI Symbol"/>
          <w:bCs/>
          <w:i/>
          <w:color w:val="0070C0"/>
        </w:rPr>
        <w:t>Not Applicable</w:t>
      </w:r>
      <w:bookmarkEnd w:id="208"/>
    </w:p>
    <w:p w14:paraId="41113E19" w14:textId="77777777" w:rsidR="0095063C" w:rsidRPr="00284021" w:rsidRDefault="0095063C" w:rsidP="005E129A">
      <w:pPr>
        <w:spacing w:after="120"/>
        <w:ind w:left="1080" w:right="0"/>
        <w:rPr>
          <w:rFonts w:ascii="Segoe UI Symbol" w:hAnsi="Segoe UI Symbol"/>
          <w:i/>
          <w:sz w:val="6"/>
          <w:szCs w:val="2"/>
        </w:rPr>
      </w:pPr>
    </w:p>
    <w:p w14:paraId="3014AD6F" w14:textId="77777777" w:rsidR="00951C9D" w:rsidRPr="00CB25A0" w:rsidRDefault="00951C9D" w:rsidP="00565B8F">
      <w:pPr>
        <w:pStyle w:val="ListParagraph"/>
        <w:numPr>
          <w:ilvl w:val="0"/>
          <w:numId w:val="30"/>
        </w:numPr>
        <w:ind w:left="426" w:hanging="426"/>
        <w:rPr>
          <w:rFonts w:ascii="Segoe UI Symbol" w:hAnsi="Segoe UI Symbol"/>
        </w:rPr>
      </w:pPr>
      <w:bookmarkStart w:id="209" w:name="_Toc437936935"/>
      <w:bookmarkStart w:id="210" w:name="_Toc437940496"/>
      <w:bookmarkStart w:id="211" w:name="_Toc437941176"/>
      <w:r w:rsidRPr="00CB25A0">
        <w:rPr>
          <w:rFonts w:ascii="Segoe UI Symbol" w:hAnsi="Segoe UI Symbol"/>
          <w:b/>
        </w:rPr>
        <w:t>Functional</w:t>
      </w:r>
      <w:r w:rsidR="007E703B" w:rsidRPr="00CB25A0">
        <w:rPr>
          <w:rFonts w:ascii="Segoe UI Symbol" w:hAnsi="Segoe UI Symbol"/>
          <w:b/>
        </w:rPr>
        <w:t xml:space="preserve"> </w:t>
      </w:r>
      <w:r w:rsidRPr="00CB25A0">
        <w:rPr>
          <w:rFonts w:ascii="Segoe UI Symbol" w:hAnsi="Segoe UI Symbol"/>
          <w:b/>
        </w:rPr>
        <w:t>Guarantees</w:t>
      </w:r>
      <w:r w:rsidR="007E703B" w:rsidRPr="00CB25A0">
        <w:rPr>
          <w:rFonts w:ascii="Segoe UI Symbol" w:hAnsi="Segoe UI Symbol"/>
          <w:b/>
        </w:rPr>
        <w:t xml:space="preserve"> </w:t>
      </w:r>
      <w:r w:rsidRPr="00CB25A0">
        <w:rPr>
          <w:rFonts w:ascii="Segoe UI Symbol" w:hAnsi="Segoe UI Symbol"/>
          <w:b/>
        </w:rPr>
        <w:t>of</w:t>
      </w:r>
      <w:r w:rsidR="007E703B" w:rsidRPr="00CB25A0">
        <w:rPr>
          <w:rFonts w:ascii="Segoe UI Symbol" w:hAnsi="Segoe UI Symbol"/>
          <w:b/>
        </w:rPr>
        <w:t xml:space="preserve"> </w:t>
      </w:r>
      <w:r w:rsidRPr="00CB25A0">
        <w:rPr>
          <w:rFonts w:ascii="Segoe UI Symbol" w:hAnsi="Segoe UI Symbol"/>
          <w:b/>
        </w:rPr>
        <w:t>the</w:t>
      </w:r>
      <w:r w:rsidR="007E703B" w:rsidRPr="00CB25A0">
        <w:rPr>
          <w:rFonts w:ascii="Segoe UI Symbol" w:hAnsi="Segoe UI Symbol"/>
          <w:b/>
        </w:rPr>
        <w:t xml:space="preserve"> </w:t>
      </w:r>
      <w:r w:rsidR="005A5D8C" w:rsidRPr="00CB25A0">
        <w:rPr>
          <w:rFonts w:ascii="Segoe UI Symbol" w:hAnsi="Segoe UI Symbol"/>
          <w:b/>
        </w:rPr>
        <w:t>F</w:t>
      </w:r>
      <w:r w:rsidR="008D3792" w:rsidRPr="00CB25A0">
        <w:rPr>
          <w:rFonts w:ascii="Segoe UI Symbol" w:hAnsi="Segoe UI Symbol"/>
          <w:b/>
        </w:rPr>
        <w:t>acilities</w:t>
      </w:r>
      <w:bookmarkEnd w:id="209"/>
      <w:bookmarkEnd w:id="210"/>
      <w:bookmarkEnd w:id="211"/>
    </w:p>
    <w:p w14:paraId="5640A59B" w14:textId="77777777" w:rsidR="0095063C" w:rsidRPr="0095063C" w:rsidRDefault="0095063C" w:rsidP="0095063C">
      <w:pPr>
        <w:spacing w:after="120"/>
        <w:ind w:left="426" w:right="0"/>
        <w:rPr>
          <w:rFonts w:ascii="Segoe UI Symbol" w:hAnsi="Segoe UI Symbol"/>
          <w:bCs/>
          <w:i/>
          <w:color w:val="0070C0"/>
        </w:rPr>
      </w:pPr>
      <w:bookmarkStart w:id="212" w:name="_Hlk155970959"/>
      <w:r w:rsidRPr="00D813E8">
        <w:rPr>
          <w:rFonts w:ascii="Segoe UI Symbol" w:hAnsi="Segoe UI Symbol"/>
          <w:bCs/>
          <w:i/>
          <w:color w:val="0070C0"/>
        </w:rPr>
        <w:t>Not Applicable</w:t>
      </w:r>
    </w:p>
    <w:bookmarkEnd w:id="212"/>
    <w:p w14:paraId="7B3C0680" w14:textId="77777777" w:rsidR="006E12E3" w:rsidRPr="00D5087F" w:rsidRDefault="006E12E3" w:rsidP="00227251">
      <w:pPr>
        <w:spacing w:after="0"/>
        <w:ind w:left="1072" w:right="-11"/>
        <w:rPr>
          <w:rFonts w:ascii="Segoe UI Symbol" w:hAnsi="Segoe UI Symbol"/>
        </w:rPr>
      </w:pPr>
    </w:p>
    <w:p w14:paraId="48D25B48" w14:textId="77777777" w:rsidR="00F07D31" w:rsidRPr="00D5087F" w:rsidRDefault="006A7A5A" w:rsidP="00565B8F">
      <w:pPr>
        <w:pStyle w:val="ListParagraph"/>
        <w:numPr>
          <w:ilvl w:val="0"/>
          <w:numId w:val="30"/>
        </w:numPr>
        <w:ind w:left="426" w:hanging="426"/>
        <w:rPr>
          <w:rFonts w:ascii="Segoe UI Symbol" w:hAnsi="Segoe UI Symbol"/>
        </w:rPr>
      </w:pPr>
      <w:bookmarkStart w:id="213" w:name="_Toc437936936"/>
      <w:bookmarkStart w:id="214" w:name="_Toc437940497"/>
      <w:bookmarkStart w:id="215" w:name="_Toc437941177"/>
      <w:r w:rsidRPr="00D5087F">
        <w:rPr>
          <w:rFonts w:ascii="Segoe UI Symbol" w:hAnsi="Segoe UI Symbol"/>
          <w:b/>
        </w:rPr>
        <w:t>Work,</w:t>
      </w:r>
      <w:r w:rsidR="007E703B" w:rsidRPr="00D5087F">
        <w:rPr>
          <w:rFonts w:ascii="Segoe UI Symbol" w:hAnsi="Segoe UI Symbol"/>
          <w:b/>
        </w:rPr>
        <w:t xml:space="preserve"> </w:t>
      </w:r>
      <w:r w:rsidRPr="00D5087F">
        <w:rPr>
          <w:rFonts w:ascii="Segoe UI Symbol" w:hAnsi="Segoe UI Symbol"/>
          <w:b/>
        </w:rPr>
        <w:t>services,</w:t>
      </w:r>
      <w:r w:rsidR="007E703B" w:rsidRPr="00D5087F">
        <w:rPr>
          <w:rFonts w:ascii="Segoe UI Symbol" w:hAnsi="Segoe UI Symbol"/>
          <w:b/>
        </w:rPr>
        <w:t xml:space="preserve"> </w:t>
      </w:r>
      <w:r w:rsidRPr="00D5087F">
        <w:rPr>
          <w:rFonts w:ascii="Segoe UI Symbol" w:hAnsi="Segoe UI Symbol"/>
          <w:b/>
        </w:rPr>
        <w:t>facilities,</w:t>
      </w:r>
      <w:r w:rsidR="007E703B" w:rsidRPr="00D5087F">
        <w:rPr>
          <w:rFonts w:ascii="Segoe UI Symbol" w:hAnsi="Segoe UI Symbol"/>
          <w:b/>
        </w:rPr>
        <w:t xml:space="preserve"> </w:t>
      </w:r>
      <w:r w:rsidRPr="00D5087F">
        <w:rPr>
          <w:rFonts w:ascii="Segoe UI Symbol" w:hAnsi="Segoe UI Symbol"/>
          <w:b/>
        </w:rPr>
        <w:t>etc.,</w:t>
      </w:r>
      <w:r w:rsidR="007E703B" w:rsidRPr="00D5087F">
        <w:rPr>
          <w:rFonts w:ascii="Segoe UI Symbol" w:hAnsi="Segoe UI Symbol"/>
          <w:b/>
        </w:rPr>
        <w:t xml:space="preserve"> </w:t>
      </w:r>
      <w:r w:rsidRPr="00D5087F">
        <w:rPr>
          <w:rFonts w:ascii="Segoe UI Symbol" w:hAnsi="Segoe UI Symbol"/>
          <w:b/>
        </w:rPr>
        <w:t>to</w:t>
      </w:r>
      <w:r w:rsidR="007E703B" w:rsidRPr="00D5087F">
        <w:rPr>
          <w:rFonts w:ascii="Segoe UI Symbol" w:hAnsi="Segoe UI Symbol"/>
          <w:b/>
        </w:rPr>
        <w:t xml:space="preserve"> </w:t>
      </w:r>
      <w:r w:rsidRPr="00D5087F">
        <w:rPr>
          <w:rFonts w:ascii="Segoe UI Symbol" w:hAnsi="Segoe UI Symbol"/>
          <w:b/>
        </w:rPr>
        <w:t>be</w:t>
      </w:r>
      <w:r w:rsidR="007E703B" w:rsidRPr="00D5087F">
        <w:rPr>
          <w:rFonts w:ascii="Segoe UI Symbol" w:hAnsi="Segoe UI Symbol"/>
          <w:b/>
        </w:rPr>
        <w:t xml:space="preserve"> </w:t>
      </w:r>
      <w:r w:rsidRPr="00D5087F">
        <w:rPr>
          <w:rFonts w:ascii="Segoe UI Symbol" w:hAnsi="Segoe UI Symbol"/>
          <w:b/>
        </w:rPr>
        <w:t>provided</w:t>
      </w:r>
      <w:r w:rsidR="007E703B" w:rsidRPr="00D5087F">
        <w:rPr>
          <w:rFonts w:ascii="Segoe UI Symbol" w:hAnsi="Segoe UI Symbol"/>
          <w:b/>
        </w:rPr>
        <w:t xml:space="preserve"> </w:t>
      </w:r>
      <w:r w:rsidRPr="00D5087F">
        <w:rPr>
          <w:rFonts w:ascii="Segoe UI Symbol" w:hAnsi="Segoe UI Symbol"/>
          <w:b/>
        </w:rPr>
        <w:t>by</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Employer</w:t>
      </w:r>
      <w:bookmarkEnd w:id="213"/>
      <w:bookmarkEnd w:id="214"/>
      <w:bookmarkEnd w:id="215"/>
    </w:p>
    <w:p w14:paraId="5EBDD759" w14:textId="77777777" w:rsidR="0095063C" w:rsidRPr="0095063C" w:rsidRDefault="0095063C" w:rsidP="0095063C">
      <w:pPr>
        <w:spacing w:after="120"/>
        <w:ind w:left="426" w:right="0"/>
        <w:rPr>
          <w:rFonts w:ascii="Segoe UI Symbol" w:hAnsi="Segoe UI Symbol"/>
          <w:bCs/>
          <w:i/>
          <w:color w:val="0070C0"/>
        </w:rPr>
      </w:pPr>
      <w:r w:rsidRPr="00D813E8">
        <w:rPr>
          <w:rFonts w:ascii="Segoe UI Symbol" w:hAnsi="Segoe UI Symbol"/>
          <w:bCs/>
          <w:i/>
          <w:color w:val="0070C0"/>
        </w:rPr>
        <w:t>Not Applicable</w:t>
      </w:r>
    </w:p>
    <w:p w14:paraId="53F7B672" w14:textId="77777777" w:rsidR="009607AB" w:rsidRPr="00D5087F" w:rsidRDefault="009607AB" w:rsidP="001D5093">
      <w:pPr>
        <w:spacing w:after="0"/>
        <w:ind w:left="720" w:right="0"/>
        <w:rPr>
          <w:rFonts w:ascii="Segoe UI Symbol" w:hAnsi="Segoe UI Symbol"/>
        </w:rPr>
      </w:pPr>
    </w:p>
    <w:p w14:paraId="611F1D96" w14:textId="77777777" w:rsidR="00F07D31" w:rsidRPr="00D5087F" w:rsidRDefault="006A7A5A" w:rsidP="00565B8F">
      <w:pPr>
        <w:pStyle w:val="ListParagraph"/>
        <w:numPr>
          <w:ilvl w:val="0"/>
          <w:numId w:val="30"/>
        </w:numPr>
        <w:ind w:left="284"/>
        <w:rPr>
          <w:rFonts w:ascii="Segoe UI Symbol" w:hAnsi="Segoe UI Symbol"/>
        </w:rPr>
      </w:pPr>
      <w:bookmarkStart w:id="216" w:name="_Toc437941178"/>
      <w:bookmarkStart w:id="217" w:name="_Toc437943157"/>
      <w:bookmarkStart w:id="218" w:name="_Toc437943756"/>
      <w:bookmarkStart w:id="219" w:name="_Toc437944037"/>
      <w:bookmarkStart w:id="220" w:name="_Toc437936938"/>
      <w:bookmarkStart w:id="221" w:name="_Toc437940499"/>
      <w:bookmarkStart w:id="222" w:name="_Toc437941180"/>
      <w:bookmarkEnd w:id="216"/>
      <w:bookmarkEnd w:id="217"/>
      <w:bookmarkEnd w:id="218"/>
      <w:bookmarkEnd w:id="219"/>
      <w:r w:rsidRPr="00D5087F">
        <w:rPr>
          <w:rFonts w:ascii="Segoe UI Symbol" w:hAnsi="Segoe UI Symbol"/>
          <w:b/>
        </w:rPr>
        <w:t>Sustainable</w:t>
      </w:r>
      <w:r w:rsidR="007E703B" w:rsidRPr="00D5087F">
        <w:rPr>
          <w:rFonts w:ascii="Segoe UI Symbol" w:hAnsi="Segoe UI Symbol"/>
          <w:b/>
        </w:rPr>
        <w:t xml:space="preserve"> </w:t>
      </w:r>
      <w:r w:rsidRPr="00D5087F">
        <w:rPr>
          <w:rFonts w:ascii="Segoe UI Symbol" w:hAnsi="Segoe UI Symbol"/>
          <w:b/>
        </w:rPr>
        <w:t>procurement</w:t>
      </w:r>
      <w:bookmarkEnd w:id="220"/>
      <w:bookmarkEnd w:id="221"/>
      <w:bookmarkEnd w:id="222"/>
    </w:p>
    <w:p w14:paraId="77A0897D" w14:textId="77777777" w:rsidR="0095063C" w:rsidRPr="0095063C" w:rsidRDefault="0095063C" w:rsidP="0095063C">
      <w:pPr>
        <w:spacing w:after="120"/>
        <w:ind w:left="426" w:right="0"/>
        <w:rPr>
          <w:rFonts w:ascii="Segoe UI Symbol" w:hAnsi="Segoe UI Symbol"/>
          <w:bCs/>
          <w:i/>
          <w:color w:val="0070C0"/>
        </w:rPr>
      </w:pPr>
      <w:r w:rsidRPr="00D813E8">
        <w:rPr>
          <w:rFonts w:ascii="Segoe UI Symbol" w:hAnsi="Segoe UI Symbol"/>
          <w:bCs/>
          <w:i/>
          <w:color w:val="0070C0"/>
        </w:rPr>
        <w:t>Not Applicable</w:t>
      </w:r>
    </w:p>
    <w:p w14:paraId="14741E14" w14:textId="524B7222" w:rsidR="006E12E3" w:rsidRPr="00D5087F" w:rsidRDefault="006E12E3" w:rsidP="001D5093">
      <w:pPr>
        <w:spacing w:after="0"/>
        <w:ind w:right="0"/>
        <w:rPr>
          <w:rFonts w:ascii="Segoe UI Symbol" w:hAnsi="Segoe UI Symbol"/>
        </w:rPr>
      </w:pPr>
    </w:p>
    <w:p w14:paraId="45B29213" w14:textId="77777777" w:rsidR="00F07D31" w:rsidRPr="00D5087F" w:rsidRDefault="00460540" w:rsidP="00565B8F">
      <w:pPr>
        <w:pStyle w:val="ListParagraph"/>
        <w:numPr>
          <w:ilvl w:val="0"/>
          <w:numId w:val="30"/>
        </w:numPr>
        <w:ind w:left="284"/>
        <w:rPr>
          <w:rFonts w:ascii="Segoe UI Symbol" w:hAnsi="Segoe UI Symbol"/>
          <w:b/>
        </w:rPr>
      </w:pPr>
      <w:bookmarkStart w:id="223" w:name="_Toc437940501"/>
      <w:bookmarkStart w:id="224" w:name="_Toc437941182"/>
      <w:r w:rsidRPr="00D5087F">
        <w:rPr>
          <w:rFonts w:ascii="Segoe UI Symbol" w:hAnsi="Segoe UI Symbol"/>
          <w:b/>
        </w:rPr>
        <w:t>Alternative</w:t>
      </w:r>
      <w:r w:rsidR="007E703B" w:rsidRPr="00D5087F">
        <w:rPr>
          <w:rFonts w:ascii="Segoe UI Symbol" w:hAnsi="Segoe UI Symbol"/>
          <w:b/>
        </w:rPr>
        <w:t xml:space="preserve"> </w:t>
      </w:r>
      <w:r w:rsidRPr="00D5087F">
        <w:rPr>
          <w:rFonts w:ascii="Segoe UI Symbol" w:hAnsi="Segoe UI Symbol"/>
          <w:b/>
        </w:rPr>
        <w:t>technical</w:t>
      </w:r>
      <w:r w:rsidR="007E703B" w:rsidRPr="00D5087F">
        <w:rPr>
          <w:rFonts w:ascii="Segoe UI Symbol" w:hAnsi="Segoe UI Symbol"/>
          <w:b/>
        </w:rPr>
        <w:t xml:space="preserve"> </w:t>
      </w:r>
      <w:r w:rsidRPr="00D5087F">
        <w:rPr>
          <w:rFonts w:ascii="Segoe UI Symbol" w:hAnsi="Segoe UI Symbol"/>
          <w:b/>
        </w:rPr>
        <w:t>solutions</w:t>
      </w:r>
      <w:r w:rsidR="007E703B" w:rsidRPr="00D5087F">
        <w:rPr>
          <w:rFonts w:ascii="Segoe UI Symbol" w:hAnsi="Segoe UI Symbol"/>
          <w:b/>
        </w:rPr>
        <w:t xml:space="preserve"> </w:t>
      </w:r>
      <w:r w:rsidR="006A7A5A" w:rsidRPr="00D5087F">
        <w:rPr>
          <w:rFonts w:ascii="Segoe UI Symbol" w:hAnsi="Segoe UI Symbol"/>
          <w:b/>
        </w:rPr>
        <w:t>for</w:t>
      </w:r>
      <w:r w:rsidR="007E703B" w:rsidRPr="00D5087F">
        <w:rPr>
          <w:rFonts w:ascii="Segoe UI Symbol" w:hAnsi="Segoe UI Symbol"/>
          <w:b/>
        </w:rPr>
        <w:t xml:space="preserve"> </w:t>
      </w:r>
      <w:r w:rsidR="006A7A5A" w:rsidRPr="00D5087F">
        <w:rPr>
          <w:rFonts w:ascii="Segoe UI Symbol" w:hAnsi="Segoe UI Symbol"/>
          <w:b/>
        </w:rPr>
        <w:t>specified</w:t>
      </w:r>
      <w:r w:rsidR="007E703B" w:rsidRPr="00D5087F">
        <w:rPr>
          <w:rFonts w:ascii="Segoe UI Symbol" w:hAnsi="Segoe UI Symbol"/>
          <w:b/>
        </w:rPr>
        <w:t xml:space="preserve"> </w:t>
      </w:r>
      <w:r w:rsidR="006A7A5A" w:rsidRPr="00D5087F">
        <w:rPr>
          <w:rFonts w:ascii="Segoe UI Symbol" w:hAnsi="Segoe UI Symbol"/>
          <w:b/>
        </w:rPr>
        <w:t>parts</w:t>
      </w:r>
      <w:r w:rsidR="007E703B" w:rsidRPr="00D5087F">
        <w:rPr>
          <w:rFonts w:ascii="Segoe UI Symbol" w:hAnsi="Segoe UI Symbol"/>
          <w:b/>
        </w:rPr>
        <w:t xml:space="preserve"> </w:t>
      </w:r>
    </w:p>
    <w:p w14:paraId="64C77EAA" w14:textId="77777777" w:rsidR="0095063C" w:rsidRPr="0095063C" w:rsidRDefault="0095063C" w:rsidP="0095063C">
      <w:pPr>
        <w:spacing w:after="120"/>
        <w:ind w:left="426" w:right="0"/>
        <w:rPr>
          <w:rFonts w:ascii="Segoe UI Symbol" w:hAnsi="Segoe UI Symbol"/>
          <w:bCs/>
          <w:i/>
          <w:color w:val="0070C0"/>
        </w:rPr>
      </w:pPr>
      <w:r w:rsidRPr="00D813E8">
        <w:rPr>
          <w:rFonts w:ascii="Segoe UI Symbol" w:hAnsi="Segoe UI Symbol"/>
          <w:bCs/>
          <w:i/>
          <w:color w:val="0070C0"/>
        </w:rPr>
        <w:t>Not Applicable</w:t>
      </w:r>
    </w:p>
    <w:p w14:paraId="0C63800B" w14:textId="77777777" w:rsidR="00702140" w:rsidRPr="00D5087F" w:rsidRDefault="00702140" w:rsidP="001D5093">
      <w:pPr>
        <w:pStyle w:val="ListParagraph"/>
        <w:ind w:left="360"/>
        <w:rPr>
          <w:rFonts w:ascii="Segoe UI Symbol" w:hAnsi="Segoe UI Symbol"/>
        </w:rPr>
      </w:pPr>
    </w:p>
    <w:p w14:paraId="509E5267" w14:textId="77777777" w:rsidR="007D5834" w:rsidRPr="00D5087F" w:rsidRDefault="007D5834" w:rsidP="00565B8F">
      <w:pPr>
        <w:pStyle w:val="ListParagraph"/>
        <w:numPr>
          <w:ilvl w:val="0"/>
          <w:numId w:val="30"/>
        </w:numPr>
        <w:ind w:left="284"/>
        <w:rPr>
          <w:rFonts w:ascii="Segoe UI Symbol" w:hAnsi="Segoe UI Symbol"/>
        </w:rPr>
      </w:pPr>
      <w:r w:rsidRPr="00D5087F">
        <w:rPr>
          <w:rFonts w:ascii="Segoe UI Symbol" w:hAnsi="Segoe UI Symbol"/>
          <w:b/>
        </w:rPr>
        <w:t>Specific</w:t>
      </w:r>
      <w:r w:rsidR="007E703B" w:rsidRPr="00D5087F">
        <w:rPr>
          <w:rFonts w:ascii="Segoe UI Symbol" w:hAnsi="Segoe UI Symbol"/>
          <w:b/>
        </w:rPr>
        <w:t xml:space="preserve"> </w:t>
      </w:r>
      <w:r w:rsidRPr="00D5087F">
        <w:rPr>
          <w:rFonts w:ascii="Segoe UI Symbol" w:hAnsi="Segoe UI Symbol"/>
          <w:b/>
        </w:rPr>
        <w:t>additional</w:t>
      </w:r>
      <w:r w:rsidR="007E703B" w:rsidRPr="00D5087F">
        <w:rPr>
          <w:rFonts w:ascii="Segoe UI Symbol" w:hAnsi="Segoe UI Symbol"/>
          <w:b/>
        </w:rPr>
        <w:t xml:space="preserve"> </w:t>
      </w:r>
      <w:r w:rsidRPr="00D5087F">
        <w:rPr>
          <w:rFonts w:ascii="Segoe UI Symbol" w:hAnsi="Segoe UI Symbol"/>
          <w:b/>
        </w:rPr>
        <w:t>criteria</w:t>
      </w:r>
    </w:p>
    <w:p w14:paraId="7F89C3C9" w14:textId="77777777" w:rsidR="00A420C2" w:rsidRPr="0095063C" w:rsidRDefault="00A420C2" w:rsidP="00A420C2">
      <w:pPr>
        <w:spacing w:after="120"/>
        <w:ind w:left="426" w:right="0"/>
        <w:rPr>
          <w:rFonts w:ascii="Segoe UI Symbol" w:hAnsi="Segoe UI Symbol"/>
          <w:bCs/>
          <w:i/>
          <w:color w:val="0070C0"/>
        </w:rPr>
      </w:pPr>
      <w:r w:rsidRPr="00D813E8">
        <w:rPr>
          <w:rFonts w:ascii="Segoe UI Symbol" w:hAnsi="Segoe UI Symbol"/>
          <w:bCs/>
          <w:i/>
          <w:color w:val="0070C0"/>
        </w:rPr>
        <w:t>Not Applicable</w:t>
      </w:r>
    </w:p>
    <w:p w14:paraId="68BFF739" w14:textId="77777777" w:rsidR="000A69DF" w:rsidRPr="00D5087F" w:rsidRDefault="000A69DF" w:rsidP="001D5093">
      <w:pPr>
        <w:spacing w:after="0"/>
        <w:ind w:right="0"/>
        <w:rPr>
          <w:rFonts w:ascii="Segoe UI Symbol" w:hAnsi="Segoe UI Symbol"/>
        </w:rPr>
      </w:pPr>
    </w:p>
    <w:p w14:paraId="52BF0497" w14:textId="7A09E107" w:rsidR="008B1660" w:rsidRPr="00D5087F" w:rsidRDefault="000D3D4C" w:rsidP="00227251">
      <w:pPr>
        <w:pStyle w:val="Style3"/>
      </w:pPr>
      <w:bookmarkStart w:id="225" w:name="_Toc452916614"/>
      <w:bookmarkStart w:id="226" w:name="_Toc59130265"/>
      <w:bookmarkStart w:id="227" w:name="_Toc59131138"/>
      <w:bookmarkStart w:id="228" w:name="_Toc59152950"/>
      <w:bookmarkStart w:id="229" w:name="_Toc59197176"/>
      <w:bookmarkStart w:id="230" w:name="_Toc88568550"/>
      <w:bookmarkEnd w:id="223"/>
      <w:bookmarkEnd w:id="224"/>
      <w:r>
        <w:t>2.3</w:t>
      </w:r>
      <w:r>
        <w:tab/>
      </w:r>
      <w:r w:rsidR="001209EF" w:rsidRPr="00D5087F">
        <w:t xml:space="preserve">Single and </w:t>
      </w:r>
      <w:r w:rsidR="001901C4" w:rsidRPr="00D5087F">
        <w:t>Multiple</w:t>
      </w:r>
      <w:r w:rsidR="007E703B" w:rsidRPr="00D5087F">
        <w:t xml:space="preserve"> </w:t>
      </w:r>
      <w:r w:rsidR="001901C4" w:rsidRPr="00D5087F">
        <w:t>Contracts</w:t>
      </w:r>
      <w:r w:rsidR="007E703B" w:rsidRPr="00D5087F">
        <w:t xml:space="preserve"> </w:t>
      </w:r>
      <w:r w:rsidR="000A69DF" w:rsidRPr="00D5087F">
        <w:t>(ITB</w:t>
      </w:r>
      <w:r w:rsidR="007E703B" w:rsidRPr="00D5087F">
        <w:t xml:space="preserve"> </w:t>
      </w:r>
      <w:r w:rsidR="000A69DF" w:rsidRPr="00D5087F">
        <w:t>35.6)</w:t>
      </w:r>
      <w:bookmarkStart w:id="231" w:name="_Hlk41991138"/>
      <w:bookmarkEnd w:id="225"/>
      <w:bookmarkEnd w:id="226"/>
      <w:bookmarkEnd w:id="227"/>
      <w:bookmarkEnd w:id="228"/>
      <w:bookmarkEnd w:id="229"/>
      <w:bookmarkEnd w:id="230"/>
    </w:p>
    <w:bookmarkEnd w:id="231"/>
    <w:p w14:paraId="221D96EA" w14:textId="77777777" w:rsidR="00A420C2" w:rsidRPr="0095063C" w:rsidRDefault="00A420C2" w:rsidP="00A420C2">
      <w:pPr>
        <w:spacing w:after="120"/>
        <w:ind w:left="426" w:right="0"/>
        <w:rPr>
          <w:rFonts w:ascii="Segoe UI Symbol" w:hAnsi="Segoe UI Symbol"/>
          <w:bCs/>
          <w:i/>
          <w:color w:val="0070C0"/>
        </w:rPr>
      </w:pPr>
      <w:r w:rsidRPr="0095063C">
        <w:rPr>
          <w:rFonts w:ascii="Segoe UI Symbol" w:hAnsi="Segoe UI Symbol"/>
          <w:bCs/>
          <w:i/>
          <w:color w:val="0070C0"/>
        </w:rPr>
        <w:t>Not Applicable</w:t>
      </w:r>
    </w:p>
    <w:p w14:paraId="4D2F6A98" w14:textId="77777777" w:rsidR="008974F5" w:rsidRPr="00D5087F" w:rsidRDefault="008974F5" w:rsidP="001D5093">
      <w:pPr>
        <w:jc w:val="left"/>
        <w:rPr>
          <w:rFonts w:ascii="Segoe UI Symbol" w:hAnsi="Segoe UI Symbol"/>
          <w:b/>
          <w:sz w:val="28"/>
        </w:rPr>
      </w:pPr>
    </w:p>
    <w:p w14:paraId="6FDFB29A" w14:textId="751C218F" w:rsidR="009A5485" w:rsidRPr="00D5087F" w:rsidRDefault="009A5485" w:rsidP="000D3D4C">
      <w:pPr>
        <w:pStyle w:val="Heading2"/>
        <w:ind w:left="-9"/>
        <w:jc w:val="left"/>
        <w:rPr>
          <w:rFonts w:ascii="Segoe UI Symbol" w:hAnsi="Segoe UI Symbol"/>
        </w:rPr>
      </w:pPr>
      <w:bookmarkStart w:id="232" w:name="_Toc59130266"/>
      <w:bookmarkStart w:id="233" w:name="_Toc59131139"/>
      <w:bookmarkStart w:id="234" w:name="_Toc59152951"/>
      <w:bookmarkStart w:id="235" w:name="_Toc59197177"/>
      <w:bookmarkStart w:id="236" w:name="_Hlk42368101"/>
      <w:r w:rsidRPr="00D5087F">
        <w:rPr>
          <w:rFonts w:ascii="Segoe UI Symbol" w:hAnsi="Segoe UI Symbol"/>
          <w:sz w:val="24"/>
          <w:szCs w:val="24"/>
        </w:rPr>
        <w:t>Other criteria</w:t>
      </w:r>
      <w:bookmarkEnd w:id="232"/>
      <w:bookmarkEnd w:id="233"/>
      <w:bookmarkEnd w:id="234"/>
      <w:bookmarkEnd w:id="235"/>
    </w:p>
    <w:p w14:paraId="643360C1" w14:textId="77777777" w:rsidR="00A420C2" w:rsidRPr="0095063C" w:rsidRDefault="00A420C2" w:rsidP="00A420C2">
      <w:pPr>
        <w:spacing w:after="120"/>
        <w:ind w:left="426" w:right="0"/>
        <w:rPr>
          <w:rFonts w:ascii="Segoe UI Symbol" w:hAnsi="Segoe UI Symbol"/>
          <w:bCs/>
          <w:i/>
          <w:color w:val="0070C0"/>
        </w:rPr>
      </w:pPr>
      <w:r w:rsidRPr="0095063C">
        <w:rPr>
          <w:rFonts w:ascii="Segoe UI Symbol" w:hAnsi="Segoe UI Symbol"/>
          <w:bCs/>
          <w:i/>
          <w:color w:val="0070C0"/>
        </w:rPr>
        <w:t>Not Applicable</w:t>
      </w:r>
    </w:p>
    <w:p w14:paraId="16E0249E" w14:textId="20EECF0F" w:rsidR="003F0E08" w:rsidRPr="00D5087F" w:rsidRDefault="003F0E08" w:rsidP="003F0E08">
      <w:pPr>
        <w:rPr>
          <w:rFonts w:ascii="Segoe UI Symbol" w:hAnsi="Segoe UI Symbol"/>
          <w:sz w:val="8"/>
          <w:szCs w:val="8"/>
        </w:rPr>
      </w:pPr>
    </w:p>
    <w:bookmarkEnd w:id="236"/>
    <w:p w14:paraId="0ED90428" w14:textId="77777777" w:rsidR="003F0E08" w:rsidRPr="00D5087F" w:rsidRDefault="003F0E08" w:rsidP="003F0E08">
      <w:pPr>
        <w:rPr>
          <w:rFonts w:ascii="Segoe UI Symbol" w:hAnsi="Segoe UI Symbol"/>
        </w:rPr>
      </w:pPr>
    </w:p>
    <w:p w14:paraId="2F1934BF" w14:textId="545DB857" w:rsidR="009571E4" w:rsidRPr="00D5087F" w:rsidRDefault="009571E4" w:rsidP="001D5093">
      <w:pPr>
        <w:jc w:val="left"/>
        <w:rPr>
          <w:rFonts w:ascii="Segoe UI Symbol" w:hAnsi="Segoe UI Symbol"/>
          <w:b/>
          <w:szCs w:val="24"/>
        </w:rPr>
        <w:sectPr w:rsidR="009571E4" w:rsidRPr="00D5087F" w:rsidSect="002A2E66">
          <w:headerReference w:type="even" r:id="rId40"/>
          <w:headerReference w:type="default" r:id="rId41"/>
          <w:footerReference w:type="even" r:id="rId42"/>
          <w:footerReference w:type="default" r:id="rId43"/>
          <w:headerReference w:type="first" r:id="rId44"/>
          <w:footerReference w:type="first" r:id="rId45"/>
          <w:footnotePr>
            <w:numRestart w:val="eachSect"/>
          </w:footnotePr>
          <w:type w:val="oddPage"/>
          <w:pgSz w:w="12240" w:h="15840" w:code="1"/>
          <w:pgMar w:top="1440" w:right="1440" w:bottom="1440" w:left="1800" w:header="720" w:footer="720" w:gutter="0"/>
          <w:cols w:space="720"/>
          <w:titlePg/>
        </w:sectPr>
      </w:pPr>
      <w:r w:rsidRPr="00D5087F">
        <w:rPr>
          <w:rFonts w:ascii="Segoe UI Symbol" w:hAnsi="Segoe UI Symbol"/>
          <w:b/>
          <w:szCs w:val="24"/>
        </w:rPr>
        <w:t xml:space="preserve">   </w:t>
      </w:r>
    </w:p>
    <w:p w14:paraId="7509409A" w14:textId="1369A352" w:rsidR="00D84F22" w:rsidRPr="00BE0223" w:rsidRDefault="00777F48" w:rsidP="00777F48">
      <w:pPr>
        <w:pStyle w:val="Style3"/>
      </w:pPr>
      <w:bookmarkStart w:id="237" w:name="_2._Qualification"/>
      <w:bookmarkStart w:id="238" w:name="_Toc452916615"/>
      <w:bookmarkStart w:id="239" w:name="_Toc59130267"/>
      <w:bookmarkStart w:id="240" w:name="_Toc59131140"/>
      <w:bookmarkStart w:id="241" w:name="_Toc59152952"/>
      <w:bookmarkStart w:id="242" w:name="_Toc59197178"/>
      <w:bookmarkStart w:id="243" w:name="_Toc88568552"/>
      <w:bookmarkEnd w:id="237"/>
      <w:r>
        <w:lastRenderedPageBreak/>
        <w:t xml:space="preserve">3.1 </w:t>
      </w:r>
      <w:r w:rsidR="005F33A7" w:rsidRPr="00BE0223">
        <w:t>Qualification</w:t>
      </w:r>
      <w:bookmarkEnd w:id="238"/>
      <w:bookmarkEnd w:id="239"/>
      <w:bookmarkEnd w:id="240"/>
      <w:bookmarkEnd w:id="241"/>
      <w:bookmarkEnd w:id="242"/>
      <w:bookmarkEnd w:id="2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0"/>
        <w:gridCol w:w="2880"/>
        <w:gridCol w:w="1396"/>
        <w:gridCol w:w="1502"/>
        <w:gridCol w:w="1495"/>
        <w:gridCol w:w="1441"/>
        <w:gridCol w:w="1961"/>
      </w:tblGrid>
      <w:tr w:rsidR="004A7EAA" w:rsidRPr="00143E6E" w14:paraId="131FB05B" w14:textId="77777777" w:rsidTr="00284021">
        <w:trPr>
          <w:cantSplit/>
          <w:trHeight w:val="409"/>
        </w:trPr>
        <w:tc>
          <w:tcPr>
            <w:tcW w:w="2220" w:type="dxa"/>
            <w:shd w:val="clear" w:color="auto" w:fill="7F7F7F" w:themeFill="text1" w:themeFillTint="80"/>
            <w:vAlign w:val="center"/>
          </w:tcPr>
          <w:p w14:paraId="7F003D24" w14:textId="77777777" w:rsidR="004A7EAA" w:rsidRPr="00D5087F" w:rsidRDefault="004A7EAA" w:rsidP="00284021">
            <w:pPr>
              <w:spacing w:before="120" w:after="120"/>
              <w:jc w:val="left"/>
              <w:rPr>
                <w:rFonts w:ascii="Segoe UI Symbol" w:hAnsi="Segoe UI Symbol"/>
                <w:b/>
                <w:color w:val="FFFFFF" w:themeColor="background1"/>
                <w:sz w:val="22"/>
                <w:szCs w:val="22"/>
              </w:rPr>
            </w:pPr>
            <w:bookmarkStart w:id="244" w:name="_Toc496968123"/>
            <w:r w:rsidRPr="00D5087F">
              <w:rPr>
                <w:rFonts w:ascii="Segoe UI Symbol" w:hAnsi="Segoe UI Symbol"/>
                <w:b/>
                <w:color w:val="FFFFFF" w:themeColor="background1"/>
                <w:sz w:val="22"/>
                <w:szCs w:val="22"/>
              </w:rPr>
              <w:t>Factor</w:t>
            </w:r>
          </w:p>
        </w:tc>
        <w:tc>
          <w:tcPr>
            <w:tcW w:w="10675" w:type="dxa"/>
            <w:gridSpan w:val="6"/>
            <w:shd w:val="clear" w:color="auto" w:fill="7F7F7F" w:themeFill="text1" w:themeFillTint="80"/>
            <w:vAlign w:val="center"/>
          </w:tcPr>
          <w:p w14:paraId="47368F2E" w14:textId="19E7E470" w:rsidR="00F07D31" w:rsidRPr="00D5087F" w:rsidRDefault="00EA5E56" w:rsidP="00284021">
            <w:pPr>
              <w:pStyle w:val="Heading4"/>
              <w:spacing w:after="0"/>
              <w:ind w:right="-11"/>
              <w:jc w:val="left"/>
              <w:rPr>
                <w:rFonts w:ascii="Segoe UI Symbol" w:hAnsi="Segoe UI Symbol"/>
                <w:color w:val="FFFFFF" w:themeColor="background1"/>
              </w:rPr>
            </w:pPr>
            <w:bookmarkStart w:id="245" w:name="_Toc496006430"/>
            <w:bookmarkStart w:id="246" w:name="_Toc496006831"/>
            <w:bookmarkStart w:id="247" w:name="_Toc496113482"/>
            <w:bookmarkStart w:id="248" w:name="_Toc496359153"/>
            <w:bookmarkStart w:id="249" w:name="_Toc496968116"/>
            <w:bookmarkStart w:id="250" w:name="_Toc498339860"/>
            <w:bookmarkStart w:id="251" w:name="_Toc498848207"/>
            <w:bookmarkStart w:id="252" w:name="_Toc499021785"/>
            <w:bookmarkStart w:id="253" w:name="_Toc499023468"/>
            <w:bookmarkStart w:id="254" w:name="_Toc501529950"/>
            <w:bookmarkStart w:id="255" w:name="_Toc503874228"/>
            <w:bookmarkStart w:id="256" w:name="_Toc23215164"/>
            <w:bookmarkStart w:id="257" w:name="_Toc452916616"/>
            <w:bookmarkStart w:id="258" w:name="_Toc59152953"/>
            <w:r w:rsidRPr="00D5087F">
              <w:rPr>
                <w:rFonts w:ascii="Segoe UI Symbol" w:hAnsi="Segoe UI Symbol"/>
                <w:b/>
                <w:color w:val="FFFFFF" w:themeColor="background1"/>
              </w:rPr>
              <w:t>1</w:t>
            </w:r>
            <w:r w:rsidR="00C43096">
              <w:rPr>
                <w:rFonts w:ascii="Segoe UI Symbol" w:hAnsi="Segoe UI Symbol"/>
                <w:b/>
                <w:color w:val="FFFFFF" w:themeColor="background1"/>
              </w:rPr>
              <w:t>.</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Eligibility</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tc>
      </w:tr>
      <w:tr w:rsidR="004A7EAA" w:rsidRPr="00143E6E" w14:paraId="43B687E8" w14:textId="77777777" w:rsidTr="00284021">
        <w:trPr>
          <w:cantSplit/>
          <w:trHeight w:val="383"/>
        </w:trPr>
        <w:tc>
          <w:tcPr>
            <w:tcW w:w="2220" w:type="dxa"/>
            <w:vMerge w:val="restart"/>
            <w:shd w:val="clear" w:color="auto" w:fill="D9D9D9" w:themeFill="background1" w:themeFillShade="D9"/>
            <w:vAlign w:val="center"/>
          </w:tcPr>
          <w:p w14:paraId="41BD41F7" w14:textId="3731757B" w:rsidR="004A7EAA" w:rsidRPr="00F2024C" w:rsidRDefault="004A7EAA" w:rsidP="00D5087F">
            <w:pPr>
              <w:spacing w:before="80" w:after="0"/>
              <w:jc w:val="center"/>
              <w:rPr>
                <w:szCs w:val="24"/>
              </w:rPr>
            </w:pPr>
            <w:bookmarkStart w:id="259" w:name="_Toc59130268"/>
            <w:bookmarkStart w:id="260" w:name="_Toc59131141"/>
            <w:r w:rsidRPr="00D5087F">
              <w:rPr>
                <w:rFonts w:ascii="Segoe UI Symbol" w:hAnsi="Segoe UI Symbol"/>
                <w:b/>
                <w:szCs w:val="24"/>
              </w:rPr>
              <w:t>Sub-Factor</w:t>
            </w:r>
            <w:bookmarkEnd w:id="259"/>
            <w:bookmarkEnd w:id="260"/>
          </w:p>
        </w:tc>
        <w:tc>
          <w:tcPr>
            <w:tcW w:w="8714" w:type="dxa"/>
            <w:gridSpan w:val="5"/>
            <w:shd w:val="clear" w:color="auto" w:fill="D9D9D9" w:themeFill="background1" w:themeFillShade="D9"/>
            <w:vAlign w:val="center"/>
          </w:tcPr>
          <w:p w14:paraId="14986F55" w14:textId="77777777" w:rsidR="00F07D31" w:rsidRPr="00F2024C" w:rsidRDefault="006A7A5A" w:rsidP="00D5087F">
            <w:pPr>
              <w:spacing w:before="80" w:after="0"/>
              <w:jc w:val="center"/>
              <w:rPr>
                <w:szCs w:val="24"/>
              </w:rPr>
            </w:pPr>
            <w:bookmarkStart w:id="261" w:name="_Toc59130269"/>
            <w:bookmarkStart w:id="262" w:name="_Toc59131142"/>
            <w:r w:rsidRPr="00D5087F">
              <w:rPr>
                <w:rFonts w:ascii="Segoe UI Symbol" w:hAnsi="Segoe UI Symbol"/>
                <w:b/>
                <w:szCs w:val="24"/>
              </w:rPr>
              <w:t>Criteria</w:t>
            </w:r>
            <w:bookmarkEnd w:id="261"/>
            <w:bookmarkEnd w:id="262"/>
          </w:p>
        </w:tc>
        <w:tc>
          <w:tcPr>
            <w:tcW w:w="1961" w:type="dxa"/>
            <w:vMerge w:val="restart"/>
            <w:shd w:val="clear" w:color="auto" w:fill="D9D9D9" w:themeFill="background1" w:themeFillShade="D9"/>
            <w:vAlign w:val="center"/>
          </w:tcPr>
          <w:p w14:paraId="36F3D81C" w14:textId="77777777" w:rsidR="00F07D31" w:rsidRPr="00F2024C" w:rsidRDefault="004A7EAA" w:rsidP="00D5087F">
            <w:pPr>
              <w:spacing w:before="80" w:after="0"/>
              <w:jc w:val="center"/>
            </w:pPr>
            <w:bookmarkStart w:id="263" w:name="_Toc59130270"/>
            <w:bookmarkStart w:id="264" w:name="_Toc59131143"/>
            <w:r w:rsidRPr="00D5087F">
              <w:rPr>
                <w:rFonts w:ascii="Segoe UI Symbol" w:hAnsi="Segoe UI Symbol"/>
                <w:b/>
                <w:szCs w:val="24"/>
              </w:rPr>
              <w:t>Documentation</w:t>
            </w:r>
            <w:r w:rsidR="007E703B" w:rsidRPr="00D5087F">
              <w:rPr>
                <w:rFonts w:ascii="Segoe UI Symbol" w:hAnsi="Segoe UI Symbol"/>
                <w:b/>
                <w:szCs w:val="24"/>
              </w:rPr>
              <w:t xml:space="preserve"> </w:t>
            </w:r>
            <w:r w:rsidRPr="00D5087F">
              <w:rPr>
                <w:rFonts w:ascii="Segoe UI Symbol" w:hAnsi="Segoe UI Symbol"/>
                <w:b/>
                <w:szCs w:val="24"/>
              </w:rPr>
              <w:t>Required</w:t>
            </w:r>
            <w:bookmarkEnd w:id="263"/>
            <w:bookmarkEnd w:id="264"/>
          </w:p>
        </w:tc>
      </w:tr>
      <w:tr w:rsidR="004A7EAA" w:rsidRPr="00143E6E" w14:paraId="4815F6EB" w14:textId="77777777" w:rsidTr="00284021">
        <w:trPr>
          <w:cantSplit/>
          <w:trHeight w:val="111"/>
        </w:trPr>
        <w:tc>
          <w:tcPr>
            <w:tcW w:w="2220" w:type="dxa"/>
            <w:vMerge/>
          </w:tcPr>
          <w:p w14:paraId="4C88B209" w14:textId="77777777" w:rsidR="004A7EAA" w:rsidRPr="00D5087F" w:rsidRDefault="004A7EAA" w:rsidP="00D5087F">
            <w:pPr>
              <w:spacing w:before="80" w:after="0"/>
              <w:jc w:val="center"/>
              <w:rPr>
                <w:rFonts w:ascii="Segoe UI Symbol" w:hAnsi="Segoe UI Symbol"/>
                <w:b/>
                <w:szCs w:val="24"/>
              </w:rPr>
            </w:pPr>
          </w:p>
        </w:tc>
        <w:tc>
          <w:tcPr>
            <w:tcW w:w="2880" w:type="dxa"/>
            <w:vMerge w:val="restart"/>
            <w:tcBorders>
              <w:bottom w:val="nil"/>
            </w:tcBorders>
            <w:shd w:val="clear" w:color="auto" w:fill="D9D9D9" w:themeFill="background1" w:themeFillShade="D9"/>
            <w:vAlign w:val="center"/>
          </w:tcPr>
          <w:p w14:paraId="3322EC8B" w14:textId="77777777" w:rsidR="004A7EAA" w:rsidRPr="00F2024C" w:rsidRDefault="004A7EAA" w:rsidP="00D5087F">
            <w:pPr>
              <w:spacing w:before="80" w:after="0"/>
              <w:jc w:val="center"/>
            </w:pPr>
            <w:bookmarkStart w:id="265" w:name="_Toc59130271"/>
            <w:bookmarkStart w:id="266" w:name="_Toc59131144"/>
            <w:r w:rsidRPr="00D5087F">
              <w:rPr>
                <w:rFonts w:ascii="Segoe UI Symbol" w:hAnsi="Segoe UI Symbol"/>
                <w:b/>
                <w:szCs w:val="24"/>
              </w:rPr>
              <w:t>Requirement</w:t>
            </w:r>
            <w:bookmarkEnd w:id="265"/>
            <w:bookmarkEnd w:id="266"/>
          </w:p>
        </w:tc>
        <w:tc>
          <w:tcPr>
            <w:tcW w:w="5834" w:type="dxa"/>
            <w:gridSpan w:val="4"/>
            <w:shd w:val="clear" w:color="auto" w:fill="D9D9D9" w:themeFill="background1" w:themeFillShade="D9"/>
            <w:vAlign w:val="center"/>
          </w:tcPr>
          <w:p w14:paraId="5DD97233" w14:textId="77777777" w:rsidR="00F07D31" w:rsidRPr="00F2024C" w:rsidRDefault="002D0F6E" w:rsidP="00D5087F">
            <w:pPr>
              <w:spacing w:after="0"/>
              <w:jc w:val="center"/>
            </w:pPr>
            <w:bookmarkStart w:id="267" w:name="_Toc59130272"/>
            <w:bookmarkStart w:id="268" w:name="_Toc59131145"/>
            <w:r w:rsidRPr="00D5087F">
              <w:rPr>
                <w:rFonts w:ascii="Segoe UI Symbol" w:hAnsi="Segoe UI Symbol"/>
                <w:b/>
                <w:szCs w:val="24"/>
              </w:rPr>
              <w:t>Bidder</w:t>
            </w:r>
            <w:bookmarkEnd w:id="267"/>
            <w:bookmarkEnd w:id="268"/>
          </w:p>
        </w:tc>
        <w:tc>
          <w:tcPr>
            <w:tcW w:w="1961" w:type="dxa"/>
            <w:vMerge/>
            <w:tcBorders>
              <w:bottom w:val="nil"/>
            </w:tcBorders>
          </w:tcPr>
          <w:p w14:paraId="79FF0955" w14:textId="77777777" w:rsidR="004A7EAA" w:rsidRPr="00143E6E" w:rsidRDefault="004A7EAA" w:rsidP="003F63D5">
            <w:pPr>
              <w:pStyle w:val="Heading5"/>
            </w:pPr>
          </w:p>
        </w:tc>
      </w:tr>
      <w:tr w:rsidR="004A7EAA" w:rsidRPr="00143E6E" w14:paraId="449264FC" w14:textId="77777777" w:rsidTr="00284021">
        <w:trPr>
          <w:cantSplit/>
          <w:trHeight w:val="111"/>
        </w:trPr>
        <w:tc>
          <w:tcPr>
            <w:tcW w:w="2220" w:type="dxa"/>
            <w:vMerge/>
          </w:tcPr>
          <w:p w14:paraId="0DAE64B9" w14:textId="77777777" w:rsidR="004A7EAA" w:rsidRPr="00D5087F" w:rsidRDefault="004A7EAA" w:rsidP="00D5087F">
            <w:pPr>
              <w:spacing w:after="0"/>
              <w:ind w:left="360" w:hanging="360"/>
              <w:jc w:val="center"/>
              <w:rPr>
                <w:rFonts w:ascii="Segoe UI Symbol" w:hAnsi="Segoe UI Symbol"/>
                <w:b/>
                <w:szCs w:val="24"/>
              </w:rPr>
            </w:pPr>
          </w:p>
        </w:tc>
        <w:tc>
          <w:tcPr>
            <w:tcW w:w="2880" w:type="dxa"/>
            <w:vMerge/>
            <w:tcBorders>
              <w:top w:val="nil"/>
              <w:bottom w:val="nil"/>
            </w:tcBorders>
            <w:shd w:val="clear" w:color="auto" w:fill="D9D9D9" w:themeFill="background1" w:themeFillShade="D9"/>
            <w:vAlign w:val="center"/>
          </w:tcPr>
          <w:p w14:paraId="765ACE64" w14:textId="77777777" w:rsidR="004A7EAA" w:rsidRPr="00D5087F" w:rsidRDefault="004A7EAA" w:rsidP="00D5087F">
            <w:pPr>
              <w:spacing w:after="0"/>
              <w:ind w:left="360" w:hanging="360"/>
              <w:jc w:val="center"/>
              <w:rPr>
                <w:rFonts w:ascii="Segoe UI Symbol" w:hAnsi="Segoe UI Symbol"/>
                <w:b/>
                <w:szCs w:val="24"/>
              </w:rPr>
            </w:pPr>
          </w:p>
        </w:tc>
        <w:tc>
          <w:tcPr>
            <w:tcW w:w="1396" w:type="dxa"/>
            <w:vMerge w:val="restart"/>
            <w:shd w:val="clear" w:color="auto" w:fill="D9D9D9" w:themeFill="background1" w:themeFillShade="D9"/>
            <w:vAlign w:val="center"/>
          </w:tcPr>
          <w:p w14:paraId="14ACD395" w14:textId="77777777" w:rsidR="004A7EAA" w:rsidRPr="00D5087F" w:rsidRDefault="004A7EAA" w:rsidP="00D5087F">
            <w:pPr>
              <w:spacing w:before="80" w:after="0"/>
              <w:jc w:val="center"/>
              <w:rPr>
                <w:rFonts w:ascii="Segoe UI Symbol" w:hAnsi="Segoe UI Symbol"/>
                <w:b/>
                <w:szCs w:val="24"/>
              </w:rPr>
            </w:pPr>
            <w:r w:rsidRPr="00D5087F">
              <w:rPr>
                <w:rFonts w:ascii="Segoe UI Symbol" w:hAnsi="Segoe UI Symbol"/>
                <w:b/>
                <w:szCs w:val="24"/>
              </w:rPr>
              <w:t>Single</w:t>
            </w:r>
            <w:r w:rsidR="007E703B" w:rsidRPr="00D5087F">
              <w:rPr>
                <w:rFonts w:ascii="Segoe UI Symbol" w:hAnsi="Segoe UI Symbol"/>
                <w:b/>
                <w:szCs w:val="24"/>
              </w:rPr>
              <w:t xml:space="preserve"> </w:t>
            </w:r>
            <w:r w:rsidRPr="00D5087F">
              <w:rPr>
                <w:rFonts w:ascii="Segoe UI Symbol" w:hAnsi="Segoe UI Symbol"/>
                <w:b/>
                <w:szCs w:val="24"/>
              </w:rPr>
              <w:t>Entity</w:t>
            </w:r>
          </w:p>
        </w:tc>
        <w:tc>
          <w:tcPr>
            <w:tcW w:w="4438" w:type="dxa"/>
            <w:gridSpan w:val="3"/>
            <w:shd w:val="clear" w:color="auto" w:fill="D9D9D9" w:themeFill="background1" w:themeFillShade="D9"/>
            <w:vAlign w:val="center"/>
          </w:tcPr>
          <w:p w14:paraId="453DBB58" w14:textId="2FC01FCC" w:rsidR="004A7EAA" w:rsidRPr="00D5087F" w:rsidRDefault="004A7EAA" w:rsidP="00D5087F">
            <w:pPr>
              <w:spacing w:before="80" w:after="0"/>
              <w:jc w:val="center"/>
              <w:rPr>
                <w:szCs w:val="24"/>
              </w:rPr>
            </w:pPr>
            <w:bookmarkStart w:id="269" w:name="_Toc59130273"/>
            <w:bookmarkStart w:id="270" w:name="_Toc59131146"/>
            <w:r w:rsidRPr="00D5087F">
              <w:rPr>
                <w:rFonts w:ascii="Segoe UI Symbol" w:hAnsi="Segoe UI Symbol"/>
                <w:b/>
                <w:szCs w:val="24"/>
              </w:rPr>
              <w:t>Joint</w:t>
            </w:r>
            <w:r w:rsidR="007E703B" w:rsidRPr="00D5087F">
              <w:rPr>
                <w:rFonts w:ascii="Segoe UI Symbol" w:hAnsi="Segoe UI Symbol"/>
                <w:b/>
                <w:szCs w:val="24"/>
              </w:rPr>
              <w:t xml:space="preserve"> </w:t>
            </w:r>
            <w:r w:rsidRPr="00D5087F">
              <w:rPr>
                <w:rFonts w:ascii="Segoe UI Symbol" w:hAnsi="Segoe UI Symbol"/>
                <w:b/>
                <w:szCs w:val="24"/>
              </w:rPr>
              <w:t>Venture</w:t>
            </w:r>
            <w:r w:rsidR="008F463B" w:rsidRPr="00D5087F">
              <w:rPr>
                <w:rFonts w:ascii="Segoe UI Symbol" w:hAnsi="Segoe UI Symbol"/>
                <w:b/>
                <w:szCs w:val="24"/>
              </w:rPr>
              <w:t xml:space="preserve"> </w:t>
            </w:r>
            <w:r w:rsidR="002D57C7" w:rsidRPr="00D5087F">
              <w:rPr>
                <w:rFonts w:ascii="Segoe UI Symbol" w:hAnsi="Segoe UI Symbol"/>
                <w:b/>
                <w:szCs w:val="24"/>
              </w:rPr>
              <w:t>(existing or intended)</w:t>
            </w:r>
            <w:bookmarkEnd w:id="269"/>
            <w:bookmarkEnd w:id="270"/>
          </w:p>
        </w:tc>
        <w:tc>
          <w:tcPr>
            <w:tcW w:w="1961" w:type="dxa"/>
            <w:vMerge/>
            <w:tcBorders>
              <w:bottom w:val="nil"/>
            </w:tcBorders>
          </w:tcPr>
          <w:p w14:paraId="6C48EBFE" w14:textId="77777777" w:rsidR="004A7EAA" w:rsidRPr="00143E6E" w:rsidRDefault="004A7EAA" w:rsidP="003F63D5">
            <w:pPr>
              <w:pStyle w:val="Heading5"/>
            </w:pPr>
          </w:p>
        </w:tc>
      </w:tr>
      <w:tr w:rsidR="004A7EAA" w:rsidRPr="00143E6E" w14:paraId="1BDDD175" w14:textId="77777777" w:rsidTr="00502EF7">
        <w:trPr>
          <w:cantSplit/>
          <w:trHeight w:val="352"/>
        </w:trPr>
        <w:tc>
          <w:tcPr>
            <w:tcW w:w="2220" w:type="dxa"/>
            <w:vMerge/>
          </w:tcPr>
          <w:p w14:paraId="3F38FF2C" w14:textId="77777777" w:rsidR="004A7EAA" w:rsidRPr="00D5087F" w:rsidRDefault="004A7EAA" w:rsidP="00D5087F">
            <w:pPr>
              <w:spacing w:after="0"/>
              <w:ind w:left="360" w:hanging="360"/>
              <w:rPr>
                <w:rFonts w:ascii="Segoe UI Symbol" w:hAnsi="Segoe UI Symbol"/>
                <w:b/>
                <w:szCs w:val="24"/>
              </w:rPr>
            </w:pPr>
          </w:p>
        </w:tc>
        <w:tc>
          <w:tcPr>
            <w:tcW w:w="2880" w:type="dxa"/>
            <w:vMerge/>
            <w:tcBorders>
              <w:top w:val="nil"/>
            </w:tcBorders>
            <w:shd w:val="clear" w:color="auto" w:fill="D9D9D9" w:themeFill="background1" w:themeFillShade="D9"/>
            <w:vAlign w:val="center"/>
          </w:tcPr>
          <w:p w14:paraId="08A21CD8" w14:textId="77777777" w:rsidR="004A7EAA" w:rsidRPr="00D5087F" w:rsidRDefault="004A7EAA" w:rsidP="00D5087F">
            <w:pPr>
              <w:spacing w:after="0"/>
              <w:ind w:left="360" w:hanging="360"/>
              <w:jc w:val="center"/>
              <w:rPr>
                <w:rFonts w:ascii="Segoe UI Symbol" w:hAnsi="Segoe UI Symbol"/>
                <w:b/>
                <w:szCs w:val="24"/>
              </w:rPr>
            </w:pPr>
          </w:p>
        </w:tc>
        <w:tc>
          <w:tcPr>
            <w:tcW w:w="1396" w:type="dxa"/>
            <w:vMerge/>
            <w:shd w:val="clear" w:color="auto" w:fill="D9D9D9" w:themeFill="background1" w:themeFillShade="D9"/>
            <w:vAlign w:val="center"/>
          </w:tcPr>
          <w:p w14:paraId="4E39467C" w14:textId="77777777" w:rsidR="004A7EAA" w:rsidRPr="00D5087F" w:rsidRDefault="004A7EAA" w:rsidP="00D5087F">
            <w:pPr>
              <w:spacing w:after="0"/>
              <w:jc w:val="center"/>
              <w:rPr>
                <w:rFonts w:ascii="Segoe UI Symbol" w:hAnsi="Segoe UI Symbol"/>
                <w:b/>
                <w:szCs w:val="24"/>
              </w:rPr>
            </w:pPr>
          </w:p>
        </w:tc>
        <w:tc>
          <w:tcPr>
            <w:tcW w:w="1502" w:type="dxa"/>
            <w:tcBorders>
              <w:top w:val="nil"/>
            </w:tcBorders>
            <w:shd w:val="clear" w:color="auto" w:fill="D9D9D9" w:themeFill="background1" w:themeFillShade="D9"/>
            <w:vAlign w:val="center"/>
          </w:tcPr>
          <w:p w14:paraId="0651EFD9" w14:textId="77777777" w:rsidR="004A7EAA" w:rsidRPr="00D5087F" w:rsidRDefault="004A7EAA">
            <w:pPr>
              <w:spacing w:after="0"/>
              <w:jc w:val="center"/>
              <w:rPr>
                <w:rFonts w:ascii="Segoe UI Symbol" w:hAnsi="Segoe UI Symbol"/>
                <w:b/>
                <w:szCs w:val="24"/>
              </w:rPr>
            </w:pPr>
            <w:r w:rsidRPr="00D5087F">
              <w:rPr>
                <w:rFonts w:ascii="Segoe UI Symbol" w:hAnsi="Segoe UI Symbol"/>
                <w:b/>
                <w:szCs w:val="24"/>
              </w:rPr>
              <w:t>All</w:t>
            </w:r>
            <w:r w:rsidR="007E703B" w:rsidRPr="00D5087F">
              <w:rPr>
                <w:rFonts w:ascii="Segoe UI Symbol" w:hAnsi="Segoe UI Symbol"/>
                <w:b/>
                <w:szCs w:val="24"/>
              </w:rPr>
              <w:t xml:space="preserve"> </w:t>
            </w:r>
            <w:r w:rsidR="007962A0" w:rsidRPr="00D5087F">
              <w:rPr>
                <w:rFonts w:ascii="Segoe UI Symbol" w:hAnsi="Segoe UI Symbol"/>
                <w:b/>
                <w:szCs w:val="24"/>
              </w:rPr>
              <w:t>members</w:t>
            </w:r>
            <w:r w:rsidR="007E703B" w:rsidRPr="00D5087F">
              <w:rPr>
                <w:rFonts w:ascii="Segoe UI Symbol" w:hAnsi="Segoe UI Symbol"/>
                <w:b/>
                <w:szCs w:val="24"/>
              </w:rPr>
              <w:t xml:space="preserve"> </w:t>
            </w:r>
            <w:r w:rsidRPr="00D5087F">
              <w:rPr>
                <w:rFonts w:ascii="Segoe UI Symbol" w:hAnsi="Segoe UI Symbol"/>
                <w:b/>
                <w:szCs w:val="24"/>
              </w:rPr>
              <w:t>combined</w:t>
            </w:r>
          </w:p>
        </w:tc>
        <w:tc>
          <w:tcPr>
            <w:tcW w:w="1495" w:type="dxa"/>
            <w:tcBorders>
              <w:top w:val="nil"/>
            </w:tcBorders>
            <w:shd w:val="clear" w:color="auto" w:fill="D9D9D9" w:themeFill="background1" w:themeFillShade="D9"/>
            <w:vAlign w:val="center"/>
          </w:tcPr>
          <w:p w14:paraId="106B016C" w14:textId="77777777" w:rsidR="00F07D31" w:rsidRPr="00D5087F" w:rsidRDefault="004A7EAA">
            <w:pPr>
              <w:spacing w:after="0"/>
              <w:jc w:val="center"/>
              <w:rPr>
                <w:rFonts w:ascii="Segoe UI Symbol" w:hAnsi="Segoe UI Symbol"/>
                <w:szCs w:val="24"/>
              </w:rPr>
            </w:pPr>
            <w:r w:rsidRPr="00D5087F">
              <w:rPr>
                <w:rFonts w:ascii="Segoe UI Symbol" w:hAnsi="Segoe UI Symbol"/>
                <w:b/>
                <w:szCs w:val="24"/>
              </w:rPr>
              <w:t>Each</w:t>
            </w:r>
            <w:r w:rsidR="007E703B" w:rsidRPr="00D5087F">
              <w:rPr>
                <w:rFonts w:ascii="Segoe UI Symbol" w:hAnsi="Segoe UI Symbol"/>
                <w:b/>
                <w:szCs w:val="24"/>
              </w:rPr>
              <w:t xml:space="preserve"> </w:t>
            </w:r>
            <w:r w:rsidR="00C10028" w:rsidRPr="00D5087F">
              <w:rPr>
                <w:rFonts w:ascii="Segoe UI Symbol" w:hAnsi="Segoe UI Symbol"/>
                <w:b/>
                <w:szCs w:val="24"/>
              </w:rPr>
              <w:t>P</w:t>
            </w:r>
            <w:r w:rsidRPr="00D5087F">
              <w:rPr>
                <w:rFonts w:ascii="Segoe UI Symbol" w:hAnsi="Segoe UI Symbol"/>
                <w:b/>
                <w:szCs w:val="24"/>
              </w:rPr>
              <w:t>artner</w:t>
            </w:r>
          </w:p>
        </w:tc>
        <w:tc>
          <w:tcPr>
            <w:tcW w:w="1441" w:type="dxa"/>
            <w:tcBorders>
              <w:top w:val="nil"/>
            </w:tcBorders>
            <w:shd w:val="clear" w:color="auto" w:fill="D9D9D9" w:themeFill="background1" w:themeFillShade="D9"/>
            <w:vAlign w:val="center"/>
          </w:tcPr>
          <w:p w14:paraId="74223870" w14:textId="77777777" w:rsidR="004A7EAA" w:rsidRPr="00D5087F" w:rsidRDefault="004A7EAA">
            <w:pPr>
              <w:spacing w:after="0"/>
              <w:jc w:val="center"/>
              <w:rPr>
                <w:rFonts w:ascii="Segoe UI Symbol" w:hAnsi="Segoe UI Symbol"/>
                <w:b/>
                <w:szCs w:val="24"/>
              </w:rPr>
            </w:pPr>
            <w:r w:rsidRPr="00D5087F">
              <w:rPr>
                <w:rFonts w:ascii="Segoe UI Symbol" w:hAnsi="Segoe UI Symbol"/>
                <w:b/>
                <w:szCs w:val="24"/>
              </w:rPr>
              <w:t>At</w:t>
            </w:r>
            <w:r w:rsidR="007E703B" w:rsidRPr="00D5087F">
              <w:rPr>
                <w:rFonts w:ascii="Segoe UI Symbol" w:hAnsi="Segoe UI Symbol"/>
                <w:b/>
                <w:szCs w:val="24"/>
              </w:rPr>
              <w:t xml:space="preserve"> </w:t>
            </w:r>
            <w:r w:rsidRPr="00D5087F">
              <w:rPr>
                <w:rFonts w:ascii="Segoe UI Symbol" w:hAnsi="Segoe UI Symbol"/>
                <w:b/>
                <w:szCs w:val="24"/>
              </w:rPr>
              <w:t>least</w:t>
            </w:r>
            <w:r w:rsidR="007E703B" w:rsidRPr="00D5087F">
              <w:rPr>
                <w:rFonts w:ascii="Segoe UI Symbol" w:hAnsi="Segoe UI Symbol"/>
                <w:b/>
                <w:szCs w:val="24"/>
              </w:rPr>
              <w:t xml:space="preserve"> </w:t>
            </w:r>
            <w:r w:rsidRPr="00D5087F">
              <w:rPr>
                <w:rFonts w:ascii="Segoe UI Symbol" w:hAnsi="Segoe UI Symbol"/>
                <w:b/>
                <w:szCs w:val="24"/>
              </w:rPr>
              <w:t>one</w:t>
            </w:r>
            <w:r w:rsidR="007E703B" w:rsidRPr="00D5087F">
              <w:rPr>
                <w:rFonts w:ascii="Segoe UI Symbol" w:hAnsi="Segoe UI Symbol"/>
                <w:b/>
                <w:szCs w:val="24"/>
              </w:rPr>
              <w:t xml:space="preserve"> </w:t>
            </w:r>
            <w:r w:rsidR="00C10028" w:rsidRPr="00D5087F">
              <w:rPr>
                <w:rFonts w:ascii="Segoe UI Symbol" w:hAnsi="Segoe UI Symbol"/>
                <w:b/>
                <w:szCs w:val="24"/>
              </w:rPr>
              <w:t>P</w:t>
            </w:r>
            <w:r w:rsidRPr="00D5087F">
              <w:rPr>
                <w:rFonts w:ascii="Segoe UI Symbol" w:hAnsi="Segoe UI Symbol"/>
                <w:b/>
                <w:szCs w:val="24"/>
              </w:rPr>
              <w:t>artner</w:t>
            </w:r>
          </w:p>
        </w:tc>
        <w:tc>
          <w:tcPr>
            <w:tcW w:w="1961" w:type="dxa"/>
            <w:vMerge/>
            <w:tcBorders>
              <w:top w:val="nil"/>
            </w:tcBorders>
          </w:tcPr>
          <w:p w14:paraId="5FDC2755" w14:textId="77777777" w:rsidR="004A7EAA" w:rsidRPr="00D5087F" w:rsidRDefault="004A7EAA" w:rsidP="00D5087F">
            <w:pPr>
              <w:spacing w:after="0"/>
              <w:rPr>
                <w:rFonts w:ascii="Segoe UI Symbol" w:hAnsi="Segoe UI Symbol"/>
                <w:b/>
                <w:sz w:val="20"/>
              </w:rPr>
            </w:pPr>
          </w:p>
        </w:tc>
      </w:tr>
      <w:tr w:rsidR="004A7EAA" w:rsidRPr="00143E6E" w14:paraId="2D215AB0" w14:textId="77777777" w:rsidTr="00502EF7">
        <w:trPr>
          <w:cantSplit/>
          <w:trHeight w:val="1059"/>
        </w:trPr>
        <w:tc>
          <w:tcPr>
            <w:tcW w:w="2220" w:type="dxa"/>
          </w:tcPr>
          <w:p w14:paraId="27B9265C" w14:textId="766CBF50" w:rsidR="004A7EAA" w:rsidRPr="00D5087F" w:rsidRDefault="00755ED2" w:rsidP="00502EF7">
            <w:pPr>
              <w:jc w:val="left"/>
              <w:rPr>
                <w:rFonts w:ascii="Segoe UI Symbol" w:hAnsi="Segoe UI Symbol"/>
                <w:b/>
                <w:szCs w:val="24"/>
              </w:rPr>
            </w:pPr>
            <w:bookmarkStart w:id="271" w:name="_Toc496968117"/>
            <w:bookmarkStart w:id="272" w:name="_Toc59130274"/>
            <w:bookmarkStart w:id="273" w:name="_Toc59131147"/>
            <w:r w:rsidRPr="00D5087F">
              <w:rPr>
                <w:rFonts w:ascii="Segoe UI Symbol" w:hAnsi="Segoe UI Symbol"/>
                <w:b/>
                <w:szCs w:val="24"/>
              </w:rPr>
              <w:t>1.1</w:t>
            </w:r>
            <w:r w:rsidR="007E703B" w:rsidRPr="00D5087F">
              <w:rPr>
                <w:rFonts w:ascii="Segoe UI Symbol" w:hAnsi="Segoe UI Symbol"/>
                <w:b/>
                <w:szCs w:val="24"/>
              </w:rPr>
              <w:t xml:space="preserve"> </w:t>
            </w:r>
            <w:r w:rsidR="004A7EAA" w:rsidRPr="00D5087F">
              <w:rPr>
                <w:rFonts w:ascii="Segoe UI Symbol" w:hAnsi="Segoe UI Symbol"/>
                <w:b/>
                <w:szCs w:val="24"/>
              </w:rPr>
              <w:t>Nationality</w:t>
            </w:r>
            <w:bookmarkEnd w:id="271"/>
            <w:bookmarkEnd w:id="272"/>
            <w:bookmarkEnd w:id="273"/>
          </w:p>
        </w:tc>
        <w:tc>
          <w:tcPr>
            <w:tcW w:w="2880" w:type="dxa"/>
          </w:tcPr>
          <w:p w14:paraId="05015B63" w14:textId="77777777" w:rsidR="004A7EAA" w:rsidRPr="00D5087F" w:rsidRDefault="004A7EAA" w:rsidP="001D5093">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Nationality</w:t>
            </w:r>
            <w:r w:rsidR="007E703B" w:rsidRPr="00D5087F">
              <w:rPr>
                <w:rFonts w:ascii="Segoe UI Symbol" w:hAnsi="Segoe UI Symbol"/>
                <w:sz w:val="22"/>
                <w:szCs w:val="22"/>
              </w:rPr>
              <w:t xml:space="preserve"> </w:t>
            </w:r>
            <w:r w:rsidRPr="00D5087F">
              <w:rPr>
                <w:rFonts w:ascii="Segoe UI Symbol" w:hAnsi="Segoe UI Symbol"/>
                <w:sz w:val="22"/>
                <w:szCs w:val="22"/>
              </w:rPr>
              <w:t>in</w:t>
            </w:r>
            <w:r w:rsidR="007E703B" w:rsidRPr="00D5087F">
              <w:rPr>
                <w:rFonts w:ascii="Segoe UI Symbol" w:hAnsi="Segoe UI Symbol"/>
                <w:sz w:val="22"/>
                <w:szCs w:val="22"/>
              </w:rPr>
              <w:t xml:space="preserve"> </w:t>
            </w:r>
            <w:r w:rsidRPr="00D5087F">
              <w:rPr>
                <w:rFonts w:ascii="Segoe UI Symbol" w:hAnsi="Segoe UI Symbol"/>
                <w:sz w:val="22"/>
                <w:szCs w:val="22"/>
              </w:rPr>
              <w:t>accordance</w:t>
            </w:r>
            <w:r w:rsidR="007E703B" w:rsidRPr="00D5087F">
              <w:rPr>
                <w:rFonts w:ascii="Segoe UI Symbol" w:hAnsi="Segoe UI Symbol"/>
                <w:sz w:val="22"/>
                <w:szCs w:val="22"/>
              </w:rPr>
              <w:t xml:space="preserve"> </w:t>
            </w:r>
            <w:r w:rsidRPr="00D5087F">
              <w:rPr>
                <w:rFonts w:ascii="Segoe UI Symbol" w:hAnsi="Segoe UI Symbol"/>
                <w:sz w:val="22"/>
                <w:szCs w:val="22"/>
              </w:rPr>
              <w:t>with</w:t>
            </w:r>
            <w:r w:rsidR="007E703B" w:rsidRPr="00D5087F">
              <w:rPr>
                <w:rFonts w:ascii="Segoe UI Symbol" w:hAnsi="Segoe UI Symbol"/>
                <w:sz w:val="22"/>
                <w:szCs w:val="22"/>
              </w:rPr>
              <w:t xml:space="preserve"> </w:t>
            </w:r>
            <w:r w:rsidR="006A7A5A" w:rsidRPr="00D5087F">
              <w:rPr>
                <w:rFonts w:ascii="Segoe UI Symbol" w:hAnsi="Segoe UI Symbol"/>
                <w:sz w:val="22"/>
                <w:szCs w:val="22"/>
              </w:rPr>
              <w:t>ITB</w:t>
            </w:r>
            <w:r w:rsidR="007E703B" w:rsidRPr="00D5087F">
              <w:rPr>
                <w:rFonts w:ascii="Segoe UI Symbol" w:hAnsi="Segoe UI Symbol"/>
                <w:sz w:val="22"/>
                <w:szCs w:val="22"/>
              </w:rPr>
              <w:t xml:space="preserve"> </w:t>
            </w:r>
            <w:r w:rsidR="006A7A5A" w:rsidRPr="00D5087F">
              <w:rPr>
                <w:rFonts w:ascii="Segoe UI Symbol" w:hAnsi="Segoe UI Symbol"/>
                <w:sz w:val="22"/>
                <w:szCs w:val="22"/>
              </w:rPr>
              <w:t>4.4.</w:t>
            </w:r>
          </w:p>
        </w:tc>
        <w:tc>
          <w:tcPr>
            <w:tcW w:w="1396" w:type="dxa"/>
          </w:tcPr>
          <w:p w14:paraId="201B8EC7"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502" w:type="dxa"/>
          </w:tcPr>
          <w:p w14:paraId="5C412967"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95" w:type="dxa"/>
          </w:tcPr>
          <w:p w14:paraId="4ADE4EB3"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41" w:type="dxa"/>
          </w:tcPr>
          <w:p w14:paraId="4D7E13A6" w14:textId="77777777" w:rsidR="004A7EAA" w:rsidRPr="00D5087F" w:rsidRDefault="004A7EAA" w:rsidP="001D5093">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961" w:type="dxa"/>
            <w:vAlign w:val="center"/>
          </w:tcPr>
          <w:p w14:paraId="78C4B359" w14:textId="77777777" w:rsidR="004A7EAA" w:rsidRPr="00D5087F" w:rsidRDefault="004A7EAA" w:rsidP="00502EF7">
            <w:pPr>
              <w:spacing w:after="0"/>
              <w:ind w:right="-11"/>
              <w:jc w:val="center"/>
              <w:rPr>
                <w:rFonts w:ascii="Segoe UI Symbol" w:hAnsi="Segoe UI Symbol"/>
                <w:sz w:val="22"/>
                <w:szCs w:val="22"/>
              </w:rPr>
            </w:pPr>
            <w:r w:rsidRPr="00D5087F">
              <w:rPr>
                <w:rFonts w:ascii="Segoe UI Symbol" w:hAnsi="Segoe UI Symbol"/>
                <w:sz w:val="22"/>
                <w:szCs w:val="22"/>
              </w:rPr>
              <w:t>Form</w:t>
            </w:r>
            <w:r w:rsidR="007E703B" w:rsidRPr="00D5087F">
              <w:rPr>
                <w:rFonts w:ascii="Segoe UI Symbol" w:hAnsi="Segoe UI Symbol"/>
                <w:sz w:val="22"/>
                <w:szCs w:val="22"/>
              </w:rPr>
              <w:t xml:space="preserve"> </w:t>
            </w:r>
            <w:r w:rsidRPr="00D5087F">
              <w:rPr>
                <w:rFonts w:ascii="Segoe UI Symbol" w:hAnsi="Segoe UI Symbol"/>
                <w:sz w:val="22"/>
                <w:szCs w:val="22"/>
              </w:rPr>
              <w:t>ELI</w:t>
            </w:r>
            <w:r w:rsidR="007E703B" w:rsidRPr="00D5087F">
              <w:rPr>
                <w:rFonts w:ascii="Segoe UI Symbol" w:hAnsi="Segoe UI Symbol"/>
                <w:sz w:val="22"/>
                <w:szCs w:val="22"/>
              </w:rPr>
              <w:t xml:space="preserve"> </w:t>
            </w:r>
            <w:r w:rsidRPr="00D5087F">
              <w:rPr>
                <w:rFonts w:ascii="Segoe UI Symbol" w:hAnsi="Segoe UI Symbol"/>
                <w:sz w:val="22"/>
                <w:szCs w:val="22"/>
              </w:rPr>
              <w:t>–1.1</w:t>
            </w:r>
            <w:r w:rsidR="007E703B" w:rsidRPr="00D5087F">
              <w:rPr>
                <w:rFonts w:ascii="Segoe UI Symbol" w:hAnsi="Segoe UI Symbol"/>
                <w:sz w:val="22"/>
                <w:szCs w:val="22"/>
              </w:rPr>
              <w:t xml:space="preserve"> </w:t>
            </w:r>
            <w:r w:rsidRPr="00D5087F">
              <w:rPr>
                <w:rFonts w:ascii="Segoe UI Symbol" w:hAnsi="Segoe UI Symbol"/>
                <w:sz w:val="22"/>
                <w:szCs w:val="22"/>
              </w:rPr>
              <w:t>and</w:t>
            </w:r>
            <w:r w:rsidR="007E703B" w:rsidRPr="00D5087F">
              <w:rPr>
                <w:rFonts w:ascii="Segoe UI Symbol" w:hAnsi="Segoe UI Symbol"/>
                <w:sz w:val="22"/>
                <w:szCs w:val="22"/>
              </w:rPr>
              <w:t xml:space="preserve"> </w:t>
            </w:r>
            <w:r w:rsidRPr="00D5087F">
              <w:rPr>
                <w:rFonts w:ascii="Segoe UI Symbol" w:hAnsi="Segoe UI Symbol"/>
                <w:sz w:val="22"/>
                <w:szCs w:val="22"/>
              </w:rPr>
              <w:t>1.2,</w:t>
            </w:r>
            <w:r w:rsidR="007E703B" w:rsidRPr="00D5087F">
              <w:rPr>
                <w:rFonts w:ascii="Segoe UI Symbol" w:hAnsi="Segoe UI Symbol"/>
                <w:sz w:val="22"/>
                <w:szCs w:val="22"/>
              </w:rPr>
              <w:t xml:space="preserve"> </w:t>
            </w:r>
            <w:r w:rsidRPr="00D5087F">
              <w:rPr>
                <w:rFonts w:ascii="Segoe UI Symbol" w:hAnsi="Segoe UI Symbol"/>
                <w:sz w:val="22"/>
                <w:szCs w:val="22"/>
              </w:rPr>
              <w:t>with</w:t>
            </w:r>
            <w:r w:rsidR="007E703B" w:rsidRPr="00D5087F">
              <w:rPr>
                <w:rFonts w:ascii="Segoe UI Symbol" w:hAnsi="Segoe UI Symbol"/>
                <w:sz w:val="22"/>
                <w:szCs w:val="22"/>
              </w:rPr>
              <w:t xml:space="preserve"> </w:t>
            </w:r>
            <w:r w:rsidRPr="00D5087F">
              <w:rPr>
                <w:rFonts w:ascii="Segoe UI Symbol" w:hAnsi="Segoe UI Symbol"/>
                <w:sz w:val="22"/>
                <w:szCs w:val="22"/>
              </w:rPr>
              <w:t>attachments</w:t>
            </w:r>
          </w:p>
        </w:tc>
      </w:tr>
      <w:tr w:rsidR="00097CB9" w:rsidRPr="00143E6E" w14:paraId="47FA8F55" w14:textId="77777777" w:rsidTr="00502EF7">
        <w:trPr>
          <w:cantSplit/>
          <w:trHeight w:val="990"/>
        </w:trPr>
        <w:tc>
          <w:tcPr>
            <w:tcW w:w="2220" w:type="dxa"/>
          </w:tcPr>
          <w:p w14:paraId="409F09EB" w14:textId="2414E4CE" w:rsidR="00097CB9" w:rsidRPr="00284021" w:rsidRDefault="0059490D" w:rsidP="00502EF7">
            <w:pPr>
              <w:jc w:val="left"/>
              <w:rPr>
                <w:rFonts w:ascii="Segoe UI Symbol" w:hAnsi="Segoe UI Symbol"/>
                <w:bCs/>
                <w:szCs w:val="24"/>
              </w:rPr>
            </w:pPr>
            <w:bookmarkStart w:id="274" w:name="_Toc59130275"/>
            <w:bookmarkStart w:id="275" w:name="_Toc59131148"/>
            <w:r w:rsidRPr="00284021">
              <w:rPr>
                <w:rFonts w:ascii="Segoe UI Symbol" w:hAnsi="Segoe UI Symbol"/>
                <w:bCs/>
                <w:szCs w:val="24"/>
              </w:rPr>
              <w:t xml:space="preserve">1.1.2    </w:t>
            </w:r>
            <w:r w:rsidR="007E454D" w:rsidRPr="00284021">
              <w:rPr>
                <w:rFonts w:ascii="Segoe UI Symbol" w:hAnsi="Segoe UI Symbol"/>
                <w:bCs/>
                <w:szCs w:val="24"/>
              </w:rPr>
              <w:t>Eligibility</w:t>
            </w:r>
            <w:r w:rsidRPr="00284021">
              <w:rPr>
                <w:rFonts w:ascii="Segoe UI Symbol" w:hAnsi="Segoe UI Symbol"/>
                <w:bCs/>
                <w:szCs w:val="24"/>
              </w:rPr>
              <w:t xml:space="preserve"> of Materials, Equipment, Plant and Services</w:t>
            </w:r>
            <w:bookmarkEnd w:id="274"/>
            <w:bookmarkEnd w:id="275"/>
          </w:p>
        </w:tc>
        <w:tc>
          <w:tcPr>
            <w:tcW w:w="2880" w:type="dxa"/>
          </w:tcPr>
          <w:p w14:paraId="304C4C52" w14:textId="2080A119" w:rsidR="00097CB9" w:rsidRPr="00D5087F" w:rsidRDefault="0059490D" w:rsidP="001D5093">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Country of Origin in accordance with ITB 5</w:t>
            </w:r>
          </w:p>
        </w:tc>
        <w:tc>
          <w:tcPr>
            <w:tcW w:w="1396" w:type="dxa"/>
          </w:tcPr>
          <w:p w14:paraId="7A18B85B" w14:textId="075C17AC" w:rsidR="00097CB9" w:rsidRPr="00D5087F" w:rsidRDefault="0059490D" w:rsidP="001D5093">
            <w:pPr>
              <w:spacing w:before="60" w:after="60"/>
              <w:jc w:val="left"/>
              <w:rPr>
                <w:rFonts w:ascii="Segoe UI Symbol" w:hAnsi="Segoe UI Symbol"/>
                <w:sz w:val="22"/>
                <w:szCs w:val="22"/>
              </w:rPr>
            </w:pPr>
            <w:r w:rsidRPr="00D5087F">
              <w:rPr>
                <w:rFonts w:ascii="Segoe UI Symbol" w:hAnsi="Segoe UI Symbol"/>
                <w:sz w:val="22"/>
                <w:szCs w:val="22"/>
              </w:rPr>
              <w:t>Must meet requirement</w:t>
            </w:r>
          </w:p>
        </w:tc>
        <w:tc>
          <w:tcPr>
            <w:tcW w:w="1502" w:type="dxa"/>
          </w:tcPr>
          <w:p w14:paraId="216581B5" w14:textId="7304DE19" w:rsidR="00097CB9" w:rsidRPr="00D5087F" w:rsidRDefault="0059490D" w:rsidP="001D5093">
            <w:pPr>
              <w:spacing w:before="60" w:after="60"/>
              <w:jc w:val="left"/>
              <w:rPr>
                <w:rFonts w:ascii="Segoe UI Symbol" w:hAnsi="Segoe UI Symbol"/>
                <w:sz w:val="22"/>
                <w:szCs w:val="22"/>
              </w:rPr>
            </w:pPr>
            <w:r w:rsidRPr="00D5087F">
              <w:rPr>
                <w:rFonts w:ascii="Segoe UI Symbol" w:hAnsi="Segoe UI Symbol"/>
                <w:sz w:val="22"/>
                <w:szCs w:val="22"/>
              </w:rPr>
              <w:t>Must meet requirement</w:t>
            </w:r>
          </w:p>
        </w:tc>
        <w:tc>
          <w:tcPr>
            <w:tcW w:w="1495" w:type="dxa"/>
          </w:tcPr>
          <w:p w14:paraId="4E2DBFF7" w14:textId="1CC96344" w:rsidR="00097CB9" w:rsidRPr="00D5087F" w:rsidRDefault="0059490D" w:rsidP="001D5093">
            <w:pPr>
              <w:spacing w:before="60" w:after="60"/>
              <w:jc w:val="left"/>
              <w:rPr>
                <w:rFonts w:ascii="Segoe UI Symbol" w:hAnsi="Segoe UI Symbol"/>
                <w:sz w:val="22"/>
                <w:szCs w:val="22"/>
              </w:rPr>
            </w:pPr>
            <w:r w:rsidRPr="00D5087F">
              <w:rPr>
                <w:rFonts w:ascii="Segoe UI Symbol" w:hAnsi="Segoe UI Symbol"/>
                <w:sz w:val="22"/>
                <w:szCs w:val="22"/>
              </w:rPr>
              <w:t>Must meet requirement</w:t>
            </w:r>
          </w:p>
        </w:tc>
        <w:tc>
          <w:tcPr>
            <w:tcW w:w="1441" w:type="dxa"/>
          </w:tcPr>
          <w:p w14:paraId="4C2A3DF2" w14:textId="4B5BC8B3" w:rsidR="00097CB9" w:rsidRPr="00D5087F" w:rsidRDefault="0059490D" w:rsidP="001D5093">
            <w:pPr>
              <w:spacing w:before="60" w:after="60"/>
              <w:jc w:val="center"/>
              <w:rPr>
                <w:rFonts w:ascii="Segoe UI Symbol" w:hAnsi="Segoe UI Symbol"/>
                <w:sz w:val="22"/>
                <w:szCs w:val="22"/>
              </w:rPr>
            </w:pPr>
            <w:r w:rsidRPr="00D5087F">
              <w:rPr>
                <w:rFonts w:ascii="Segoe UI Symbol" w:hAnsi="Segoe UI Symbol"/>
                <w:sz w:val="22"/>
                <w:szCs w:val="22"/>
              </w:rPr>
              <w:t>N/A</w:t>
            </w:r>
          </w:p>
        </w:tc>
        <w:tc>
          <w:tcPr>
            <w:tcW w:w="1961" w:type="dxa"/>
            <w:vAlign w:val="center"/>
          </w:tcPr>
          <w:p w14:paraId="581DC569" w14:textId="77777777" w:rsidR="0059490D" w:rsidRPr="00D5087F" w:rsidRDefault="0059490D" w:rsidP="00502EF7">
            <w:pPr>
              <w:spacing w:after="0"/>
              <w:ind w:right="-11"/>
              <w:jc w:val="center"/>
              <w:rPr>
                <w:rFonts w:ascii="Segoe UI Symbol" w:hAnsi="Segoe UI Symbol"/>
                <w:sz w:val="22"/>
                <w:szCs w:val="22"/>
              </w:rPr>
            </w:pPr>
            <w:r w:rsidRPr="00D5087F">
              <w:rPr>
                <w:rFonts w:ascii="Segoe UI Symbol" w:hAnsi="Segoe UI Symbol"/>
                <w:sz w:val="22"/>
                <w:szCs w:val="22"/>
              </w:rPr>
              <w:t>Letter of Bid &amp;</w:t>
            </w:r>
          </w:p>
          <w:p w14:paraId="0B97573E" w14:textId="092B2FFB" w:rsidR="00097CB9" w:rsidRPr="00D5087F" w:rsidRDefault="0059490D" w:rsidP="00502EF7">
            <w:pPr>
              <w:spacing w:after="0"/>
              <w:ind w:right="-11"/>
              <w:jc w:val="center"/>
              <w:rPr>
                <w:rFonts w:ascii="Segoe UI Symbol" w:hAnsi="Segoe UI Symbol"/>
                <w:sz w:val="22"/>
                <w:szCs w:val="22"/>
              </w:rPr>
            </w:pPr>
            <w:r w:rsidRPr="00D5087F">
              <w:rPr>
                <w:rFonts w:ascii="Segoe UI Symbol" w:hAnsi="Segoe UI Symbol"/>
                <w:sz w:val="22"/>
                <w:szCs w:val="22"/>
              </w:rPr>
              <w:t>Form ELI-1.3</w:t>
            </w:r>
          </w:p>
        </w:tc>
      </w:tr>
      <w:tr w:rsidR="004A7EAA" w:rsidRPr="00143E6E" w14:paraId="4679978F" w14:textId="77777777" w:rsidTr="00502EF7">
        <w:trPr>
          <w:cantSplit/>
          <w:trHeight w:val="528"/>
        </w:trPr>
        <w:tc>
          <w:tcPr>
            <w:tcW w:w="2220" w:type="dxa"/>
          </w:tcPr>
          <w:p w14:paraId="73A0E76E" w14:textId="506915ED" w:rsidR="004A7EAA" w:rsidRPr="00D5087F" w:rsidRDefault="00755ED2" w:rsidP="00502EF7">
            <w:pPr>
              <w:jc w:val="left"/>
              <w:rPr>
                <w:rFonts w:ascii="Segoe UI Symbol" w:hAnsi="Segoe UI Symbol"/>
                <w:szCs w:val="24"/>
              </w:rPr>
            </w:pPr>
            <w:bookmarkStart w:id="276" w:name="_Toc59130276"/>
            <w:bookmarkStart w:id="277" w:name="_Toc59131149"/>
            <w:r w:rsidRPr="00D5087F">
              <w:rPr>
                <w:rFonts w:ascii="Segoe UI Symbol" w:hAnsi="Segoe UI Symbol"/>
                <w:b/>
                <w:szCs w:val="24"/>
              </w:rPr>
              <w:t>1.2</w:t>
            </w:r>
            <w:r w:rsidR="007E703B" w:rsidRPr="00D5087F">
              <w:rPr>
                <w:rFonts w:ascii="Segoe UI Symbol" w:hAnsi="Segoe UI Symbol"/>
                <w:b/>
                <w:szCs w:val="24"/>
              </w:rPr>
              <w:t xml:space="preserve"> </w:t>
            </w:r>
            <w:r w:rsidR="004A7EAA" w:rsidRPr="00D5087F">
              <w:rPr>
                <w:rFonts w:ascii="Segoe UI Symbol" w:hAnsi="Segoe UI Symbol"/>
                <w:b/>
                <w:szCs w:val="24"/>
              </w:rPr>
              <w:t>Conflict</w:t>
            </w:r>
            <w:r w:rsidR="007E703B" w:rsidRPr="00D5087F">
              <w:rPr>
                <w:rFonts w:ascii="Segoe UI Symbol" w:hAnsi="Segoe UI Symbol"/>
                <w:b/>
                <w:szCs w:val="24"/>
              </w:rPr>
              <w:t xml:space="preserve"> </w:t>
            </w:r>
            <w:r w:rsidR="004A7EAA" w:rsidRPr="00D5087F">
              <w:rPr>
                <w:rFonts w:ascii="Segoe UI Symbol" w:hAnsi="Segoe UI Symbol"/>
                <w:b/>
                <w:szCs w:val="24"/>
              </w:rPr>
              <w:t>of</w:t>
            </w:r>
            <w:r w:rsidR="007E703B" w:rsidRPr="00D5087F">
              <w:rPr>
                <w:rFonts w:ascii="Segoe UI Symbol" w:hAnsi="Segoe UI Symbol"/>
                <w:b/>
                <w:szCs w:val="24"/>
              </w:rPr>
              <w:t xml:space="preserve"> </w:t>
            </w:r>
            <w:r w:rsidR="004A7EAA" w:rsidRPr="00D5087F">
              <w:rPr>
                <w:rFonts w:ascii="Segoe UI Symbol" w:hAnsi="Segoe UI Symbol"/>
                <w:b/>
                <w:szCs w:val="24"/>
              </w:rPr>
              <w:t>Interest</w:t>
            </w:r>
            <w:bookmarkEnd w:id="276"/>
            <w:bookmarkEnd w:id="277"/>
          </w:p>
        </w:tc>
        <w:tc>
          <w:tcPr>
            <w:tcW w:w="2880" w:type="dxa"/>
          </w:tcPr>
          <w:p w14:paraId="7EDB4A76" w14:textId="77777777" w:rsidR="004A7EAA" w:rsidRPr="00D5087F" w:rsidRDefault="004A7EAA" w:rsidP="001D5093">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No-</w:t>
            </w:r>
            <w:r w:rsidR="007E703B" w:rsidRPr="00D5087F">
              <w:rPr>
                <w:rFonts w:ascii="Segoe UI Symbol" w:hAnsi="Segoe UI Symbol"/>
                <w:sz w:val="22"/>
                <w:szCs w:val="22"/>
              </w:rPr>
              <w:t xml:space="preserve"> </w:t>
            </w:r>
            <w:r w:rsidRPr="00D5087F">
              <w:rPr>
                <w:rFonts w:ascii="Segoe UI Symbol" w:hAnsi="Segoe UI Symbol"/>
                <w:sz w:val="22"/>
                <w:szCs w:val="22"/>
              </w:rPr>
              <w:t>conflicts</w:t>
            </w:r>
            <w:r w:rsidR="007E703B" w:rsidRPr="00D5087F">
              <w:rPr>
                <w:rFonts w:ascii="Segoe UI Symbol" w:hAnsi="Segoe UI Symbol"/>
                <w:sz w:val="22"/>
                <w:szCs w:val="22"/>
              </w:rPr>
              <w:t xml:space="preserve"> </w:t>
            </w:r>
            <w:r w:rsidR="00C201A3" w:rsidRPr="00D5087F">
              <w:rPr>
                <w:rFonts w:ascii="Segoe UI Symbol" w:hAnsi="Segoe UI Symbol"/>
                <w:sz w:val="22"/>
                <w:szCs w:val="22"/>
              </w:rPr>
              <w:t>of</w:t>
            </w:r>
            <w:r w:rsidR="007E703B" w:rsidRPr="00D5087F">
              <w:rPr>
                <w:rFonts w:ascii="Segoe UI Symbol" w:hAnsi="Segoe UI Symbol"/>
                <w:sz w:val="22"/>
                <w:szCs w:val="22"/>
              </w:rPr>
              <w:t xml:space="preserve"> </w:t>
            </w:r>
            <w:r w:rsidR="00C201A3" w:rsidRPr="00D5087F">
              <w:rPr>
                <w:rFonts w:ascii="Segoe UI Symbol" w:hAnsi="Segoe UI Symbol"/>
                <w:sz w:val="22"/>
                <w:szCs w:val="22"/>
              </w:rPr>
              <w:t>interests</w:t>
            </w:r>
            <w:r w:rsidR="007E703B" w:rsidRPr="00D5087F">
              <w:rPr>
                <w:rFonts w:ascii="Segoe UI Symbol" w:hAnsi="Segoe UI Symbol"/>
                <w:sz w:val="22"/>
                <w:szCs w:val="22"/>
              </w:rPr>
              <w:t xml:space="preserve"> </w:t>
            </w:r>
            <w:r w:rsidR="00C201A3" w:rsidRPr="00D5087F">
              <w:rPr>
                <w:rFonts w:ascii="Segoe UI Symbol" w:hAnsi="Segoe UI Symbol"/>
                <w:sz w:val="22"/>
                <w:szCs w:val="22"/>
              </w:rPr>
              <w:t>as</w:t>
            </w:r>
            <w:r w:rsidR="007E703B" w:rsidRPr="00D5087F">
              <w:rPr>
                <w:rFonts w:ascii="Segoe UI Symbol" w:hAnsi="Segoe UI Symbol"/>
                <w:sz w:val="22"/>
                <w:szCs w:val="22"/>
              </w:rPr>
              <w:t xml:space="preserve"> </w:t>
            </w:r>
            <w:r w:rsidR="00C201A3" w:rsidRPr="00D5087F">
              <w:rPr>
                <w:rFonts w:ascii="Segoe UI Symbol" w:hAnsi="Segoe UI Symbol"/>
                <w:sz w:val="22"/>
                <w:szCs w:val="22"/>
              </w:rPr>
              <w:t>described</w:t>
            </w:r>
            <w:r w:rsidR="007E703B" w:rsidRPr="00D5087F">
              <w:rPr>
                <w:rFonts w:ascii="Segoe UI Symbol" w:hAnsi="Segoe UI Symbol"/>
                <w:sz w:val="22"/>
                <w:szCs w:val="22"/>
              </w:rPr>
              <w:t xml:space="preserve"> </w:t>
            </w:r>
            <w:r w:rsidR="00C201A3" w:rsidRPr="00D5087F">
              <w:rPr>
                <w:rFonts w:ascii="Segoe UI Symbol" w:hAnsi="Segoe UI Symbol"/>
                <w:sz w:val="22"/>
                <w:szCs w:val="22"/>
              </w:rPr>
              <w:t>in</w:t>
            </w:r>
            <w:r w:rsidR="007E703B" w:rsidRPr="00D5087F">
              <w:rPr>
                <w:rFonts w:ascii="Segoe UI Symbol" w:hAnsi="Segoe UI Symbol"/>
                <w:sz w:val="22"/>
                <w:szCs w:val="22"/>
              </w:rPr>
              <w:t xml:space="preserve"> </w:t>
            </w:r>
            <w:r w:rsidR="00C201A3" w:rsidRPr="00D5087F">
              <w:rPr>
                <w:rFonts w:ascii="Segoe UI Symbol" w:hAnsi="Segoe UI Symbol"/>
                <w:sz w:val="22"/>
                <w:szCs w:val="22"/>
              </w:rPr>
              <w:t>ITB</w:t>
            </w:r>
            <w:r w:rsidR="007E703B" w:rsidRPr="00D5087F">
              <w:rPr>
                <w:rFonts w:ascii="Segoe UI Symbol" w:hAnsi="Segoe UI Symbol"/>
                <w:sz w:val="22"/>
                <w:szCs w:val="22"/>
              </w:rPr>
              <w:t xml:space="preserve"> </w:t>
            </w:r>
            <w:r w:rsidRPr="00D5087F">
              <w:rPr>
                <w:rFonts w:ascii="Segoe UI Symbol" w:hAnsi="Segoe UI Symbol"/>
                <w:sz w:val="22"/>
                <w:szCs w:val="22"/>
              </w:rPr>
              <w:t>4.</w:t>
            </w:r>
            <w:r w:rsidR="005146B8" w:rsidRPr="00D5087F">
              <w:rPr>
                <w:rFonts w:ascii="Segoe UI Symbol" w:hAnsi="Segoe UI Symbol"/>
                <w:sz w:val="22"/>
                <w:szCs w:val="22"/>
              </w:rPr>
              <w:t>2</w:t>
            </w:r>
          </w:p>
        </w:tc>
        <w:tc>
          <w:tcPr>
            <w:tcW w:w="1396" w:type="dxa"/>
          </w:tcPr>
          <w:p w14:paraId="3DC49976"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502" w:type="dxa"/>
          </w:tcPr>
          <w:p w14:paraId="3A4022CD"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95" w:type="dxa"/>
          </w:tcPr>
          <w:p w14:paraId="4983F1A2"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41" w:type="dxa"/>
          </w:tcPr>
          <w:p w14:paraId="65D9A18D" w14:textId="77777777" w:rsidR="004A7EAA" w:rsidRPr="00D5087F" w:rsidRDefault="004A7EAA" w:rsidP="001D5093">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961" w:type="dxa"/>
            <w:vAlign w:val="center"/>
          </w:tcPr>
          <w:p w14:paraId="691785EC" w14:textId="77777777" w:rsidR="004A7EAA" w:rsidRPr="00D5087F" w:rsidRDefault="008F1EFC" w:rsidP="00502EF7">
            <w:pPr>
              <w:spacing w:after="0"/>
              <w:ind w:right="-11"/>
              <w:jc w:val="center"/>
              <w:rPr>
                <w:rFonts w:ascii="Segoe UI Symbol" w:hAnsi="Segoe UI Symbol"/>
                <w:sz w:val="22"/>
                <w:szCs w:val="22"/>
              </w:rPr>
            </w:pPr>
            <w:r w:rsidRPr="00D5087F">
              <w:rPr>
                <w:rFonts w:ascii="Segoe UI Symbol" w:hAnsi="Segoe UI Symbol"/>
                <w:sz w:val="22"/>
                <w:szCs w:val="22"/>
              </w:rPr>
              <w:t>Letter</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Bid</w:t>
            </w:r>
          </w:p>
        </w:tc>
      </w:tr>
      <w:tr w:rsidR="004A7EAA" w:rsidRPr="00143E6E" w14:paraId="1C643871" w14:textId="77777777" w:rsidTr="00502EF7">
        <w:trPr>
          <w:cantSplit/>
          <w:trHeight w:val="700"/>
        </w:trPr>
        <w:tc>
          <w:tcPr>
            <w:tcW w:w="2220" w:type="dxa"/>
          </w:tcPr>
          <w:p w14:paraId="41B82736" w14:textId="48426BD1" w:rsidR="004A7EAA" w:rsidRPr="00D5087F" w:rsidRDefault="00755ED2" w:rsidP="00502EF7">
            <w:pPr>
              <w:jc w:val="left"/>
              <w:rPr>
                <w:rFonts w:ascii="Segoe UI Symbol" w:hAnsi="Segoe UI Symbol"/>
                <w:szCs w:val="24"/>
              </w:rPr>
            </w:pPr>
            <w:bookmarkStart w:id="278" w:name="_Toc59130277"/>
            <w:bookmarkStart w:id="279" w:name="_Toc59131150"/>
            <w:r w:rsidRPr="00D5087F">
              <w:rPr>
                <w:rFonts w:ascii="Segoe UI Symbol" w:hAnsi="Segoe UI Symbol"/>
                <w:b/>
                <w:szCs w:val="24"/>
              </w:rPr>
              <w:t>1.3</w:t>
            </w:r>
            <w:r w:rsidR="00502EF7">
              <w:rPr>
                <w:rFonts w:ascii="Segoe UI Symbol" w:hAnsi="Segoe UI Symbol"/>
                <w:b/>
                <w:szCs w:val="24"/>
              </w:rPr>
              <w:t xml:space="preserve"> </w:t>
            </w:r>
            <w:r w:rsidR="004A7EAA" w:rsidRPr="00D5087F">
              <w:rPr>
                <w:rFonts w:ascii="Segoe UI Symbol" w:hAnsi="Segoe UI Symbol"/>
                <w:b/>
                <w:szCs w:val="24"/>
              </w:rPr>
              <w:t>Bank</w:t>
            </w:r>
            <w:r w:rsidR="007E703B" w:rsidRPr="00D5087F">
              <w:rPr>
                <w:rFonts w:ascii="Segoe UI Symbol" w:hAnsi="Segoe UI Symbol"/>
                <w:b/>
                <w:szCs w:val="24"/>
              </w:rPr>
              <w:t xml:space="preserve"> </w:t>
            </w:r>
            <w:r w:rsidR="004A7EAA" w:rsidRPr="00D5087F">
              <w:rPr>
                <w:rFonts w:ascii="Segoe UI Symbol" w:hAnsi="Segoe UI Symbol"/>
                <w:b/>
                <w:szCs w:val="24"/>
              </w:rPr>
              <w:t>Ineligibility</w:t>
            </w:r>
            <w:bookmarkEnd w:id="278"/>
            <w:bookmarkEnd w:id="279"/>
          </w:p>
        </w:tc>
        <w:tc>
          <w:tcPr>
            <w:tcW w:w="2880" w:type="dxa"/>
          </w:tcPr>
          <w:p w14:paraId="50C5096C" w14:textId="77777777" w:rsidR="004A7EAA" w:rsidRPr="00D5087F" w:rsidRDefault="004A7EAA" w:rsidP="001D5093">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Not</w:t>
            </w:r>
            <w:r w:rsidR="007E703B" w:rsidRPr="00D5087F">
              <w:rPr>
                <w:rFonts w:ascii="Segoe UI Symbol" w:hAnsi="Segoe UI Symbol"/>
                <w:sz w:val="22"/>
                <w:szCs w:val="22"/>
              </w:rPr>
              <w:t xml:space="preserve"> </w:t>
            </w:r>
            <w:r w:rsidRPr="00D5087F">
              <w:rPr>
                <w:rFonts w:ascii="Segoe UI Symbol" w:hAnsi="Segoe UI Symbol"/>
                <w:sz w:val="22"/>
                <w:szCs w:val="22"/>
              </w:rPr>
              <w:t>having</w:t>
            </w:r>
            <w:r w:rsidR="007E703B" w:rsidRPr="00D5087F">
              <w:rPr>
                <w:rFonts w:ascii="Segoe UI Symbol" w:hAnsi="Segoe UI Symbol"/>
                <w:sz w:val="22"/>
                <w:szCs w:val="22"/>
              </w:rPr>
              <w:t xml:space="preserve"> </w:t>
            </w:r>
            <w:r w:rsidRPr="00D5087F">
              <w:rPr>
                <w:rFonts w:ascii="Segoe UI Symbol" w:hAnsi="Segoe UI Symbol"/>
                <w:sz w:val="22"/>
                <w:szCs w:val="22"/>
              </w:rPr>
              <w:t>been</w:t>
            </w:r>
            <w:r w:rsidR="007E703B" w:rsidRPr="00D5087F">
              <w:rPr>
                <w:rFonts w:ascii="Segoe UI Symbol" w:hAnsi="Segoe UI Symbol"/>
                <w:sz w:val="22"/>
                <w:szCs w:val="22"/>
              </w:rPr>
              <w:t xml:space="preserve"> </w:t>
            </w:r>
            <w:r w:rsidRPr="00D5087F">
              <w:rPr>
                <w:rFonts w:ascii="Segoe UI Symbol" w:hAnsi="Segoe UI Symbol"/>
                <w:sz w:val="22"/>
                <w:szCs w:val="22"/>
              </w:rPr>
              <w:t>declared</w:t>
            </w:r>
            <w:r w:rsidR="007E703B" w:rsidRPr="00D5087F">
              <w:rPr>
                <w:rFonts w:ascii="Segoe UI Symbol" w:hAnsi="Segoe UI Symbol"/>
                <w:sz w:val="22"/>
                <w:szCs w:val="22"/>
              </w:rPr>
              <w:t xml:space="preserve"> </w:t>
            </w:r>
            <w:r w:rsidRPr="00D5087F">
              <w:rPr>
                <w:rFonts w:ascii="Segoe UI Symbol" w:hAnsi="Segoe UI Symbol"/>
                <w:sz w:val="22"/>
                <w:szCs w:val="22"/>
              </w:rPr>
              <w:t>ineligible</w:t>
            </w:r>
            <w:r w:rsidR="007E703B" w:rsidRPr="00D5087F">
              <w:rPr>
                <w:rFonts w:ascii="Segoe UI Symbol" w:hAnsi="Segoe UI Symbol"/>
                <w:sz w:val="22"/>
                <w:szCs w:val="22"/>
              </w:rPr>
              <w:t xml:space="preserve"> </w:t>
            </w:r>
            <w:r w:rsidRPr="00D5087F">
              <w:rPr>
                <w:rFonts w:ascii="Segoe UI Symbol" w:hAnsi="Segoe UI Symbol"/>
                <w:sz w:val="22"/>
                <w:szCs w:val="22"/>
              </w:rPr>
              <w:t>by</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Pr="00D5087F">
              <w:rPr>
                <w:rFonts w:ascii="Segoe UI Symbol" w:hAnsi="Segoe UI Symbol"/>
                <w:sz w:val="22"/>
                <w:szCs w:val="22"/>
              </w:rPr>
              <w:t>Bank</w:t>
            </w:r>
            <w:r w:rsidR="007E703B" w:rsidRPr="00D5087F">
              <w:rPr>
                <w:rFonts w:ascii="Segoe UI Symbol" w:hAnsi="Segoe UI Symbol"/>
                <w:sz w:val="22"/>
                <w:szCs w:val="22"/>
              </w:rPr>
              <w:t xml:space="preserve"> </w:t>
            </w:r>
            <w:r w:rsidRPr="00D5087F">
              <w:rPr>
                <w:rFonts w:ascii="Segoe UI Symbol" w:hAnsi="Segoe UI Symbol"/>
                <w:sz w:val="22"/>
                <w:szCs w:val="22"/>
              </w:rPr>
              <w:t>as</w:t>
            </w:r>
            <w:r w:rsidR="007E703B" w:rsidRPr="00D5087F">
              <w:rPr>
                <w:rFonts w:ascii="Segoe UI Symbol" w:hAnsi="Segoe UI Symbol"/>
                <w:sz w:val="22"/>
                <w:szCs w:val="22"/>
              </w:rPr>
              <w:t xml:space="preserve"> </w:t>
            </w:r>
            <w:r w:rsidRPr="00D5087F">
              <w:rPr>
                <w:rFonts w:ascii="Segoe UI Symbol" w:hAnsi="Segoe UI Symbol"/>
                <w:sz w:val="22"/>
                <w:szCs w:val="22"/>
              </w:rPr>
              <w:t>des</w:t>
            </w:r>
            <w:r w:rsidR="00C201A3" w:rsidRPr="00D5087F">
              <w:rPr>
                <w:rFonts w:ascii="Segoe UI Symbol" w:hAnsi="Segoe UI Symbol"/>
                <w:sz w:val="22"/>
                <w:szCs w:val="22"/>
              </w:rPr>
              <w:t>cribed</w:t>
            </w:r>
            <w:r w:rsidR="007E703B" w:rsidRPr="00D5087F">
              <w:rPr>
                <w:rFonts w:ascii="Segoe UI Symbol" w:hAnsi="Segoe UI Symbol"/>
                <w:sz w:val="22"/>
                <w:szCs w:val="22"/>
              </w:rPr>
              <w:t xml:space="preserve"> </w:t>
            </w:r>
            <w:r w:rsidR="00C201A3" w:rsidRPr="00D5087F">
              <w:rPr>
                <w:rFonts w:ascii="Segoe UI Symbol" w:hAnsi="Segoe UI Symbol"/>
                <w:sz w:val="22"/>
                <w:szCs w:val="22"/>
              </w:rPr>
              <w:t>in</w:t>
            </w:r>
            <w:r w:rsidR="007E703B" w:rsidRPr="00D5087F">
              <w:rPr>
                <w:rFonts w:ascii="Segoe UI Symbol" w:hAnsi="Segoe UI Symbol"/>
                <w:sz w:val="22"/>
                <w:szCs w:val="22"/>
              </w:rPr>
              <w:t xml:space="preserve"> </w:t>
            </w:r>
            <w:r w:rsidR="006A7A5A" w:rsidRPr="00D5087F">
              <w:rPr>
                <w:rFonts w:ascii="Segoe UI Symbol" w:hAnsi="Segoe UI Symbol"/>
                <w:color w:val="000000" w:themeColor="text1"/>
                <w:sz w:val="22"/>
                <w:szCs w:val="22"/>
              </w:rPr>
              <w:t>4.5</w:t>
            </w:r>
            <w:r w:rsidR="002D57C7" w:rsidRPr="00D5087F">
              <w:rPr>
                <w:rFonts w:ascii="Segoe UI Symbol" w:hAnsi="Segoe UI Symbol"/>
                <w:color w:val="000000" w:themeColor="text1"/>
                <w:sz w:val="22"/>
                <w:szCs w:val="22"/>
              </w:rPr>
              <w:t>.</w:t>
            </w:r>
          </w:p>
        </w:tc>
        <w:tc>
          <w:tcPr>
            <w:tcW w:w="1396" w:type="dxa"/>
          </w:tcPr>
          <w:p w14:paraId="32076707"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502" w:type="dxa"/>
          </w:tcPr>
          <w:p w14:paraId="61083582"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95" w:type="dxa"/>
          </w:tcPr>
          <w:p w14:paraId="12F99E63"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r w:rsidR="007E703B" w:rsidRPr="00D5087F">
              <w:rPr>
                <w:rFonts w:ascii="Segoe UI Symbol" w:hAnsi="Segoe UI Symbol"/>
                <w:sz w:val="22"/>
                <w:szCs w:val="22"/>
              </w:rPr>
              <w:t xml:space="preserve"> </w:t>
            </w:r>
          </w:p>
        </w:tc>
        <w:tc>
          <w:tcPr>
            <w:tcW w:w="1441" w:type="dxa"/>
          </w:tcPr>
          <w:p w14:paraId="0D3DED7F" w14:textId="77777777" w:rsidR="004A7EAA" w:rsidRPr="00D5087F" w:rsidRDefault="004A7EAA" w:rsidP="001D5093">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961" w:type="dxa"/>
            <w:vAlign w:val="center"/>
          </w:tcPr>
          <w:p w14:paraId="1BCCD716" w14:textId="77777777" w:rsidR="004A7EAA" w:rsidRPr="00D5087F" w:rsidRDefault="008F1EFC" w:rsidP="00502EF7">
            <w:pPr>
              <w:spacing w:after="0"/>
              <w:ind w:right="-11"/>
              <w:jc w:val="center"/>
              <w:rPr>
                <w:rFonts w:ascii="Segoe UI Symbol" w:hAnsi="Segoe UI Symbol"/>
                <w:sz w:val="22"/>
                <w:szCs w:val="22"/>
              </w:rPr>
            </w:pPr>
            <w:r w:rsidRPr="00D5087F">
              <w:rPr>
                <w:rFonts w:ascii="Segoe UI Symbol" w:hAnsi="Segoe UI Symbol"/>
                <w:sz w:val="22"/>
                <w:szCs w:val="22"/>
              </w:rPr>
              <w:t>Letter</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Bid</w:t>
            </w:r>
          </w:p>
        </w:tc>
      </w:tr>
      <w:tr w:rsidR="004A7EAA" w:rsidRPr="00143E6E" w14:paraId="0C33B907" w14:textId="77777777" w:rsidTr="00502EF7">
        <w:trPr>
          <w:cantSplit/>
          <w:trHeight w:val="1003"/>
        </w:trPr>
        <w:tc>
          <w:tcPr>
            <w:tcW w:w="2220" w:type="dxa"/>
          </w:tcPr>
          <w:p w14:paraId="0D5352B8" w14:textId="77777777" w:rsidR="00F07D31" w:rsidRDefault="006E3803" w:rsidP="00284021">
            <w:pPr>
              <w:jc w:val="left"/>
              <w:rPr>
                <w:rFonts w:ascii="Segoe UI Symbol" w:hAnsi="Segoe UI Symbol"/>
                <w:b/>
                <w:szCs w:val="24"/>
              </w:rPr>
            </w:pPr>
            <w:r w:rsidRPr="00D5087F">
              <w:rPr>
                <w:rFonts w:ascii="Segoe UI Symbol" w:hAnsi="Segoe UI Symbol"/>
                <w:b/>
                <w:szCs w:val="24"/>
              </w:rPr>
              <w:lastRenderedPageBreak/>
              <w:t>1.4</w:t>
            </w:r>
            <w:r w:rsidR="00502EF7">
              <w:rPr>
                <w:rFonts w:ascii="Segoe UI Symbol" w:hAnsi="Segoe UI Symbol"/>
                <w:b/>
                <w:szCs w:val="24"/>
              </w:rPr>
              <w:t xml:space="preserve"> </w:t>
            </w:r>
            <w:bookmarkStart w:id="280" w:name="_Toc59130278"/>
            <w:bookmarkStart w:id="281" w:name="_Toc59131151"/>
            <w:r w:rsidR="00C10028" w:rsidRPr="00D5087F">
              <w:rPr>
                <w:rFonts w:ascii="Segoe UI Symbol" w:hAnsi="Segoe UI Symbol"/>
                <w:b/>
                <w:szCs w:val="24"/>
              </w:rPr>
              <w:t>State</w:t>
            </w:r>
            <w:r w:rsidR="007E703B" w:rsidRPr="00D5087F">
              <w:rPr>
                <w:rFonts w:ascii="Segoe UI Symbol" w:hAnsi="Segoe UI Symbol"/>
                <w:b/>
                <w:szCs w:val="24"/>
              </w:rPr>
              <w:t xml:space="preserve"> </w:t>
            </w:r>
            <w:r w:rsidR="004A7EAA" w:rsidRPr="00D5087F">
              <w:rPr>
                <w:rFonts w:ascii="Segoe UI Symbol" w:hAnsi="Segoe UI Symbol"/>
                <w:b/>
                <w:szCs w:val="24"/>
              </w:rPr>
              <w:t>Owned</w:t>
            </w:r>
            <w:r w:rsidR="007E703B" w:rsidRPr="00D5087F">
              <w:rPr>
                <w:rFonts w:ascii="Segoe UI Symbol" w:hAnsi="Segoe UI Symbol"/>
                <w:b/>
                <w:szCs w:val="24"/>
              </w:rPr>
              <w:t xml:space="preserve"> </w:t>
            </w:r>
            <w:r w:rsidR="00C10028" w:rsidRPr="00D5087F">
              <w:rPr>
                <w:rFonts w:ascii="Segoe UI Symbol" w:hAnsi="Segoe UI Symbol"/>
                <w:b/>
                <w:szCs w:val="24"/>
              </w:rPr>
              <w:t>Enterprise</w:t>
            </w:r>
            <w:r w:rsidR="007E703B" w:rsidRPr="00D5087F">
              <w:rPr>
                <w:rFonts w:ascii="Segoe UI Symbol" w:hAnsi="Segoe UI Symbol"/>
                <w:b/>
                <w:szCs w:val="24"/>
              </w:rPr>
              <w:t xml:space="preserve"> </w:t>
            </w:r>
            <w:r w:rsidR="00C10028" w:rsidRPr="00D5087F">
              <w:rPr>
                <w:rFonts w:ascii="Segoe UI Symbol" w:hAnsi="Segoe UI Symbol"/>
                <w:b/>
                <w:szCs w:val="24"/>
              </w:rPr>
              <w:t>or</w:t>
            </w:r>
            <w:r w:rsidR="007E703B" w:rsidRPr="00D5087F">
              <w:rPr>
                <w:rFonts w:ascii="Segoe UI Symbol" w:hAnsi="Segoe UI Symbol"/>
                <w:b/>
                <w:szCs w:val="24"/>
              </w:rPr>
              <w:t xml:space="preserve"> </w:t>
            </w:r>
            <w:r w:rsidR="00C10028" w:rsidRPr="00D5087F">
              <w:rPr>
                <w:rFonts w:ascii="Segoe UI Symbol" w:hAnsi="Segoe UI Symbol"/>
                <w:b/>
                <w:szCs w:val="24"/>
              </w:rPr>
              <w:t>Institution</w:t>
            </w:r>
            <w:r w:rsidR="00EC6A69" w:rsidRPr="00D5087F">
              <w:rPr>
                <w:rFonts w:ascii="Segoe UI Symbol" w:hAnsi="Segoe UI Symbol"/>
                <w:b/>
                <w:szCs w:val="24"/>
              </w:rPr>
              <w:t xml:space="preserve"> of the Borrower country</w:t>
            </w:r>
            <w:bookmarkEnd w:id="280"/>
            <w:bookmarkEnd w:id="281"/>
          </w:p>
          <w:p w14:paraId="4BD60B89" w14:textId="2419D028" w:rsidR="00502EF7" w:rsidRPr="00D5087F" w:rsidRDefault="00502EF7" w:rsidP="00284021">
            <w:pPr>
              <w:jc w:val="left"/>
              <w:rPr>
                <w:rFonts w:ascii="Segoe UI Symbol" w:hAnsi="Segoe UI Symbol"/>
                <w:szCs w:val="24"/>
              </w:rPr>
            </w:pPr>
          </w:p>
        </w:tc>
        <w:tc>
          <w:tcPr>
            <w:tcW w:w="2880" w:type="dxa"/>
          </w:tcPr>
          <w:p w14:paraId="6D85615B" w14:textId="77777777" w:rsidR="004A7EAA" w:rsidRPr="00D5087F" w:rsidRDefault="004A7EAA" w:rsidP="001D5093">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C</w:t>
            </w:r>
            <w:r w:rsidR="00C201A3" w:rsidRPr="00D5087F">
              <w:rPr>
                <w:rFonts w:ascii="Segoe UI Symbol" w:hAnsi="Segoe UI Symbol"/>
                <w:sz w:val="22"/>
                <w:szCs w:val="22"/>
              </w:rPr>
              <w:t>ompliance</w:t>
            </w:r>
            <w:r w:rsidR="007E703B" w:rsidRPr="00D5087F">
              <w:rPr>
                <w:rFonts w:ascii="Segoe UI Symbol" w:hAnsi="Segoe UI Symbol"/>
                <w:sz w:val="22"/>
                <w:szCs w:val="22"/>
              </w:rPr>
              <w:t xml:space="preserve"> </w:t>
            </w:r>
            <w:r w:rsidR="00C201A3" w:rsidRPr="00D5087F">
              <w:rPr>
                <w:rFonts w:ascii="Segoe UI Symbol" w:hAnsi="Segoe UI Symbol"/>
                <w:sz w:val="22"/>
                <w:szCs w:val="22"/>
              </w:rPr>
              <w:t>with</w:t>
            </w:r>
            <w:r w:rsidR="007E703B" w:rsidRPr="00D5087F">
              <w:rPr>
                <w:rFonts w:ascii="Segoe UI Symbol" w:hAnsi="Segoe UI Symbol"/>
                <w:sz w:val="22"/>
                <w:szCs w:val="22"/>
              </w:rPr>
              <w:t xml:space="preserve"> </w:t>
            </w:r>
            <w:r w:rsidR="00C201A3" w:rsidRPr="00D5087F">
              <w:rPr>
                <w:rFonts w:ascii="Segoe UI Symbol" w:hAnsi="Segoe UI Symbol"/>
                <w:sz w:val="22"/>
                <w:szCs w:val="22"/>
              </w:rPr>
              <w:t>conditions</w:t>
            </w:r>
            <w:r w:rsidR="007E703B" w:rsidRPr="00D5087F">
              <w:rPr>
                <w:rFonts w:ascii="Segoe UI Symbol" w:hAnsi="Segoe UI Symbol"/>
                <w:sz w:val="22"/>
                <w:szCs w:val="22"/>
              </w:rPr>
              <w:t xml:space="preserve"> </w:t>
            </w:r>
            <w:r w:rsidR="00C201A3" w:rsidRPr="00D5087F">
              <w:rPr>
                <w:rFonts w:ascii="Segoe UI Symbol" w:hAnsi="Segoe UI Symbol"/>
                <w:sz w:val="22"/>
                <w:szCs w:val="22"/>
              </w:rPr>
              <w:t>of</w:t>
            </w:r>
            <w:r w:rsidR="007E703B" w:rsidRPr="00D5087F">
              <w:rPr>
                <w:rFonts w:ascii="Segoe UI Symbol" w:hAnsi="Segoe UI Symbol"/>
                <w:sz w:val="22"/>
                <w:szCs w:val="22"/>
              </w:rPr>
              <w:t xml:space="preserve"> </w:t>
            </w:r>
            <w:r w:rsidR="00C201A3" w:rsidRPr="00D5087F">
              <w:rPr>
                <w:rFonts w:ascii="Segoe UI Symbol" w:hAnsi="Segoe UI Symbol"/>
                <w:sz w:val="22"/>
                <w:szCs w:val="22"/>
              </w:rPr>
              <w:t>ITB</w:t>
            </w:r>
            <w:r w:rsidR="007E703B" w:rsidRPr="00D5087F">
              <w:rPr>
                <w:rFonts w:ascii="Segoe UI Symbol" w:hAnsi="Segoe UI Symbol"/>
                <w:sz w:val="22"/>
                <w:szCs w:val="22"/>
              </w:rPr>
              <w:t xml:space="preserve"> </w:t>
            </w:r>
            <w:r w:rsidRPr="00D5087F">
              <w:rPr>
                <w:rFonts w:ascii="Segoe UI Symbol" w:hAnsi="Segoe UI Symbol"/>
                <w:sz w:val="22"/>
                <w:szCs w:val="22"/>
              </w:rPr>
              <w:t>4.</w:t>
            </w:r>
            <w:r w:rsidR="00C10028" w:rsidRPr="00D5087F">
              <w:rPr>
                <w:rFonts w:ascii="Segoe UI Symbol" w:hAnsi="Segoe UI Symbol"/>
                <w:sz w:val="22"/>
                <w:szCs w:val="22"/>
              </w:rPr>
              <w:t>6</w:t>
            </w:r>
          </w:p>
        </w:tc>
        <w:tc>
          <w:tcPr>
            <w:tcW w:w="1396" w:type="dxa"/>
            <w:vAlign w:val="center"/>
          </w:tcPr>
          <w:p w14:paraId="30F4D10D"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502" w:type="dxa"/>
            <w:vAlign w:val="center"/>
          </w:tcPr>
          <w:p w14:paraId="3B04B644"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95" w:type="dxa"/>
            <w:vAlign w:val="center"/>
          </w:tcPr>
          <w:p w14:paraId="3ED120AD"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41" w:type="dxa"/>
            <w:vAlign w:val="center"/>
          </w:tcPr>
          <w:p w14:paraId="77DF5BBE" w14:textId="77777777" w:rsidR="004A7EAA" w:rsidRPr="00D5087F" w:rsidRDefault="004A7EAA" w:rsidP="001D5093">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961" w:type="dxa"/>
            <w:vAlign w:val="center"/>
          </w:tcPr>
          <w:p w14:paraId="4ECF927E" w14:textId="5F38CD1B" w:rsidR="004A7EAA" w:rsidRPr="00D5087F" w:rsidRDefault="004A7EAA" w:rsidP="00502EF7">
            <w:pPr>
              <w:spacing w:before="60" w:after="60"/>
              <w:jc w:val="center"/>
              <w:rPr>
                <w:rFonts w:ascii="Segoe UI Symbol" w:hAnsi="Segoe UI Symbol"/>
                <w:sz w:val="22"/>
                <w:szCs w:val="22"/>
              </w:rPr>
            </w:pPr>
            <w:r w:rsidRPr="00D5087F">
              <w:rPr>
                <w:rFonts w:ascii="Segoe UI Symbol" w:hAnsi="Segoe UI Symbol"/>
                <w:sz w:val="22"/>
                <w:szCs w:val="22"/>
              </w:rPr>
              <w:t>Form</w:t>
            </w:r>
            <w:r w:rsidR="007E703B" w:rsidRPr="00D5087F">
              <w:rPr>
                <w:rFonts w:ascii="Segoe UI Symbol" w:hAnsi="Segoe UI Symbol"/>
                <w:sz w:val="22"/>
                <w:szCs w:val="22"/>
              </w:rPr>
              <w:t xml:space="preserve"> </w:t>
            </w:r>
            <w:r w:rsidRPr="00D5087F">
              <w:rPr>
                <w:rFonts w:ascii="Segoe UI Symbol" w:hAnsi="Segoe UI Symbol"/>
                <w:sz w:val="22"/>
                <w:szCs w:val="22"/>
              </w:rPr>
              <w:t>ELI</w:t>
            </w:r>
            <w:r w:rsidR="007E703B" w:rsidRPr="00D5087F">
              <w:rPr>
                <w:rFonts w:ascii="Segoe UI Symbol" w:hAnsi="Segoe UI Symbol"/>
                <w:sz w:val="22"/>
                <w:szCs w:val="22"/>
              </w:rPr>
              <w:t xml:space="preserve"> </w:t>
            </w:r>
            <w:r w:rsidRPr="00D5087F">
              <w:rPr>
                <w:rFonts w:ascii="Segoe UI Symbol" w:hAnsi="Segoe UI Symbol"/>
                <w:sz w:val="22"/>
                <w:szCs w:val="22"/>
              </w:rPr>
              <w:t>–1.1</w:t>
            </w:r>
            <w:r w:rsidR="007E703B" w:rsidRPr="00D5087F">
              <w:rPr>
                <w:rFonts w:ascii="Segoe UI Symbol" w:hAnsi="Segoe UI Symbol"/>
                <w:sz w:val="22"/>
                <w:szCs w:val="22"/>
              </w:rPr>
              <w:t xml:space="preserve"> </w:t>
            </w:r>
            <w:r w:rsidRPr="00D5087F">
              <w:rPr>
                <w:rFonts w:ascii="Segoe UI Symbol" w:hAnsi="Segoe UI Symbol"/>
                <w:sz w:val="22"/>
                <w:szCs w:val="22"/>
              </w:rPr>
              <w:t>and</w:t>
            </w:r>
            <w:r w:rsidR="007E703B" w:rsidRPr="00D5087F">
              <w:rPr>
                <w:rFonts w:ascii="Segoe UI Symbol" w:hAnsi="Segoe UI Symbol"/>
                <w:sz w:val="22"/>
                <w:szCs w:val="22"/>
              </w:rPr>
              <w:t xml:space="preserve"> </w:t>
            </w:r>
            <w:r w:rsidRPr="00D5087F">
              <w:rPr>
                <w:rFonts w:ascii="Segoe UI Symbol" w:hAnsi="Segoe UI Symbol"/>
                <w:sz w:val="22"/>
                <w:szCs w:val="22"/>
              </w:rPr>
              <w:t>1.2,</w:t>
            </w:r>
            <w:r w:rsidR="007E703B" w:rsidRPr="00D5087F">
              <w:rPr>
                <w:rFonts w:ascii="Segoe UI Symbol" w:hAnsi="Segoe UI Symbol"/>
                <w:sz w:val="22"/>
                <w:szCs w:val="22"/>
              </w:rPr>
              <w:t xml:space="preserve"> </w:t>
            </w:r>
            <w:r w:rsidRPr="00D5087F">
              <w:rPr>
                <w:rFonts w:ascii="Segoe UI Symbol" w:hAnsi="Segoe UI Symbol"/>
                <w:sz w:val="22"/>
                <w:szCs w:val="22"/>
              </w:rPr>
              <w:t>with</w:t>
            </w:r>
            <w:r w:rsidR="007E703B" w:rsidRPr="00D5087F">
              <w:rPr>
                <w:rFonts w:ascii="Segoe UI Symbol" w:hAnsi="Segoe UI Symbol"/>
                <w:sz w:val="22"/>
                <w:szCs w:val="22"/>
              </w:rPr>
              <w:t xml:space="preserve"> </w:t>
            </w:r>
            <w:r w:rsidRPr="00D5087F">
              <w:rPr>
                <w:rFonts w:ascii="Segoe UI Symbol" w:hAnsi="Segoe UI Symbol"/>
                <w:sz w:val="22"/>
                <w:szCs w:val="22"/>
              </w:rPr>
              <w:t>attachments</w:t>
            </w:r>
          </w:p>
        </w:tc>
      </w:tr>
      <w:tr w:rsidR="004A7EAA" w:rsidRPr="00143E6E" w14:paraId="02F4B622" w14:textId="77777777" w:rsidTr="00502EF7">
        <w:trPr>
          <w:cantSplit/>
          <w:trHeight w:val="1729"/>
        </w:trPr>
        <w:tc>
          <w:tcPr>
            <w:tcW w:w="2220" w:type="dxa"/>
          </w:tcPr>
          <w:p w14:paraId="374DFF6F" w14:textId="5ADD7ACB" w:rsidR="004A7EAA" w:rsidRPr="00D5087F" w:rsidRDefault="006E3803" w:rsidP="00284021">
            <w:pPr>
              <w:jc w:val="left"/>
              <w:rPr>
                <w:rFonts w:ascii="Segoe UI Symbol" w:hAnsi="Segoe UI Symbol"/>
                <w:szCs w:val="24"/>
              </w:rPr>
            </w:pPr>
            <w:bookmarkStart w:id="282" w:name="_Toc59130279"/>
            <w:bookmarkStart w:id="283" w:name="_Toc59131152"/>
            <w:r w:rsidRPr="00D5087F">
              <w:rPr>
                <w:rFonts w:ascii="Segoe UI Symbol" w:hAnsi="Segoe UI Symbol"/>
                <w:b/>
                <w:szCs w:val="24"/>
              </w:rPr>
              <w:t>1.5</w:t>
            </w:r>
            <w:r w:rsidR="00502EF7">
              <w:rPr>
                <w:rFonts w:ascii="Segoe UI Symbol" w:hAnsi="Segoe UI Symbol"/>
                <w:b/>
                <w:szCs w:val="24"/>
              </w:rPr>
              <w:t xml:space="preserve"> </w:t>
            </w:r>
            <w:r w:rsidR="004A7EAA" w:rsidRPr="00D5087F">
              <w:rPr>
                <w:rFonts w:ascii="Segoe UI Symbol" w:hAnsi="Segoe UI Symbol"/>
                <w:b/>
                <w:szCs w:val="24"/>
              </w:rPr>
              <w:t>Ineligibility</w:t>
            </w:r>
            <w:r w:rsidR="007E703B" w:rsidRPr="00D5087F">
              <w:rPr>
                <w:rFonts w:ascii="Segoe UI Symbol" w:hAnsi="Segoe UI Symbol"/>
                <w:b/>
                <w:szCs w:val="24"/>
              </w:rPr>
              <w:t xml:space="preserve"> </w:t>
            </w:r>
            <w:r w:rsidR="004A7EAA" w:rsidRPr="00D5087F">
              <w:rPr>
                <w:rFonts w:ascii="Segoe UI Symbol" w:hAnsi="Segoe UI Symbol"/>
                <w:b/>
                <w:szCs w:val="24"/>
              </w:rPr>
              <w:t>based</w:t>
            </w:r>
            <w:r w:rsidR="007E703B" w:rsidRPr="00D5087F">
              <w:rPr>
                <w:rFonts w:ascii="Segoe UI Symbol" w:hAnsi="Segoe UI Symbol"/>
                <w:b/>
                <w:szCs w:val="24"/>
              </w:rPr>
              <w:t xml:space="preserve"> </w:t>
            </w:r>
            <w:r w:rsidR="004A7EAA" w:rsidRPr="00D5087F">
              <w:rPr>
                <w:rFonts w:ascii="Segoe UI Symbol" w:hAnsi="Segoe UI Symbol"/>
                <w:b/>
                <w:szCs w:val="24"/>
              </w:rPr>
              <w:t>on</w:t>
            </w:r>
            <w:r w:rsidR="007E703B" w:rsidRPr="00D5087F">
              <w:rPr>
                <w:rFonts w:ascii="Segoe UI Symbol" w:hAnsi="Segoe UI Symbol"/>
                <w:b/>
                <w:szCs w:val="24"/>
              </w:rPr>
              <w:t xml:space="preserve"> </w:t>
            </w:r>
            <w:r w:rsidR="004A7EAA" w:rsidRPr="00D5087F">
              <w:rPr>
                <w:rFonts w:ascii="Segoe UI Symbol" w:hAnsi="Segoe UI Symbol"/>
                <w:b/>
                <w:szCs w:val="24"/>
              </w:rPr>
              <w:t>a</w:t>
            </w:r>
            <w:r w:rsidR="007E703B" w:rsidRPr="00D5087F">
              <w:rPr>
                <w:rFonts w:ascii="Segoe UI Symbol" w:hAnsi="Segoe UI Symbol"/>
                <w:b/>
                <w:szCs w:val="24"/>
              </w:rPr>
              <w:t xml:space="preserve"> </w:t>
            </w:r>
            <w:r w:rsidR="004A7EAA" w:rsidRPr="00D5087F">
              <w:rPr>
                <w:rFonts w:ascii="Segoe UI Symbol" w:hAnsi="Segoe UI Symbol"/>
                <w:b/>
                <w:szCs w:val="24"/>
              </w:rPr>
              <w:t>United</w:t>
            </w:r>
            <w:r w:rsidR="007E703B" w:rsidRPr="00D5087F">
              <w:rPr>
                <w:rFonts w:ascii="Segoe UI Symbol" w:hAnsi="Segoe UI Symbol"/>
                <w:b/>
                <w:szCs w:val="24"/>
              </w:rPr>
              <w:t xml:space="preserve"> </w:t>
            </w:r>
            <w:r w:rsidR="004A7EAA" w:rsidRPr="00D5087F">
              <w:rPr>
                <w:rFonts w:ascii="Segoe UI Symbol" w:hAnsi="Segoe UI Symbol"/>
                <w:b/>
                <w:szCs w:val="24"/>
              </w:rPr>
              <w:t>Nations</w:t>
            </w:r>
            <w:r w:rsidR="007E703B" w:rsidRPr="00D5087F">
              <w:rPr>
                <w:rFonts w:ascii="Segoe UI Symbol" w:hAnsi="Segoe UI Symbol"/>
                <w:b/>
                <w:szCs w:val="24"/>
              </w:rPr>
              <w:t xml:space="preserve"> </w:t>
            </w:r>
            <w:r w:rsidR="004A7EAA" w:rsidRPr="00D5087F">
              <w:rPr>
                <w:rFonts w:ascii="Segoe UI Symbol" w:hAnsi="Segoe UI Symbol"/>
                <w:b/>
                <w:szCs w:val="24"/>
              </w:rPr>
              <w:t>resolution</w:t>
            </w:r>
            <w:r w:rsidR="007E703B" w:rsidRPr="00D5087F">
              <w:rPr>
                <w:rFonts w:ascii="Segoe UI Symbol" w:hAnsi="Segoe UI Symbol"/>
                <w:b/>
                <w:szCs w:val="24"/>
              </w:rPr>
              <w:t xml:space="preserve"> </w:t>
            </w:r>
            <w:r w:rsidR="004A7EAA" w:rsidRPr="00D5087F">
              <w:rPr>
                <w:rFonts w:ascii="Segoe UI Symbol" w:hAnsi="Segoe UI Symbol"/>
                <w:b/>
                <w:szCs w:val="24"/>
              </w:rPr>
              <w:t>or</w:t>
            </w:r>
            <w:r w:rsidR="007E703B" w:rsidRPr="00D5087F">
              <w:rPr>
                <w:rFonts w:ascii="Segoe UI Symbol" w:hAnsi="Segoe UI Symbol"/>
                <w:b/>
                <w:szCs w:val="24"/>
              </w:rPr>
              <w:t xml:space="preserve"> </w:t>
            </w:r>
            <w:r w:rsidR="004A7EAA" w:rsidRPr="00D5087F">
              <w:rPr>
                <w:rFonts w:ascii="Segoe UI Symbol" w:hAnsi="Segoe UI Symbol"/>
                <w:b/>
                <w:szCs w:val="24"/>
              </w:rPr>
              <w:t>Borrower</w:t>
            </w:r>
            <w:r w:rsidR="004A7EAA" w:rsidRPr="00D5087F">
              <w:rPr>
                <w:rFonts w:ascii="Segoe UI Symbol" w:hAnsi="Segoe UI Symbol" w:hint="eastAsia"/>
                <w:b/>
                <w:szCs w:val="24"/>
              </w:rPr>
              <w:t>’</w:t>
            </w:r>
            <w:r w:rsidR="004A7EAA" w:rsidRPr="00D5087F">
              <w:rPr>
                <w:rFonts w:ascii="Segoe UI Symbol" w:hAnsi="Segoe UI Symbol"/>
                <w:b/>
                <w:szCs w:val="24"/>
              </w:rPr>
              <w:t>s</w:t>
            </w:r>
            <w:r w:rsidR="007E703B" w:rsidRPr="00D5087F">
              <w:rPr>
                <w:rFonts w:ascii="Segoe UI Symbol" w:hAnsi="Segoe UI Symbol"/>
                <w:b/>
                <w:szCs w:val="24"/>
              </w:rPr>
              <w:t xml:space="preserve"> </w:t>
            </w:r>
            <w:r w:rsidR="004A7EAA" w:rsidRPr="00D5087F">
              <w:rPr>
                <w:rFonts w:ascii="Segoe UI Symbol" w:hAnsi="Segoe UI Symbol"/>
                <w:b/>
                <w:szCs w:val="24"/>
              </w:rPr>
              <w:t>country</w:t>
            </w:r>
            <w:r w:rsidR="007E703B" w:rsidRPr="00D5087F">
              <w:rPr>
                <w:rFonts w:ascii="Segoe UI Symbol" w:hAnsi="Segoe UI Symbol"/>
                <w:b/>
                <w:szCs w:val="24"/>
              </w:rPr>
              <w:t xml:space="preserve"> </w:t>
            </w:r>
            <w:r w:rsidR="004A7EAA" w:rsidRPr="00D5087F">
              <w:rPr>
                <w:rFonts w:ascii="Segoe UI Symbol" w:hAnsi="Segoe UI Symbol"/>
                <w:b/>
                <w:szCs w:val="24"/>
              </w:rPr>
              <w:t>law</w:t>
            </w:r>
            <w:bookmarkEnd w:id="282"/>
            <w:bookmarkEnd w:id="283"/>
            <w:r w:rsidR="007E703B" w:rsidRPr="00D5087F">
              <w:rPr>
                <w:rFonts w:ascii="Segoe UI Symbol" w:hAnsi="Segoe UI Symbol"/>
                <w:b/>
                <w:szCs w:val="24"/>
              </w:rPr>
              <w:t xml:space="preserve"> </w:t>
            </w:r>
          </w:p>
        </w:tc>
        <w:tc>
          <w:tcPr>
            <w:tcW w:w="2880" w:type="dxa"/>
          </w:tcPr>
          <w:p w14:paraId="60BF407C" w14:textId="77777777" w:rsidR="004A7EAA" w:rsidRDefault="004A7EAA" w:rsidP="001D5093">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Not</w:t>
            </w:r>
            <w:r w:rsidR="007E703B" w:rsidRPr="00D5087F">
              <w:rPr>
                <w:rFonts w:ascii="Segoe UI Symbol" w:hAnsi="Segoe UI Symbol"/>
                <w:sz w:val="22"/>
                <w:szCs w:val="22"/>
              </w:rPr>
              <w:t xml:space="preserve"> </w:t>
            </w:r>
            <w:r w:rsidRPr="00D5087F">
              <w:rPr>
                <w:rFonts w:ascii="Segoe UI Symbol" w:hAnsi="Segoe UI Symbol"/>
                <w:sz w:val="22"/>
                <w:szCs w:val="22"/>
              </w:rPr>
              <w:t>having</w:t>
            </w:r>
            <w:r w:rsidR="007E703B" w:rsidRPr="00D5087F">
              <w:rPr>
                <w:rFonts w:ascii="Segoe UI Symbol" w:hAnsi="Segoe UI Symbol"/>
                <w:sz w:val="22"/>
                <w:szCs w:val="22"/>
              </w:rPr>
              <w:t xml:space="preserve"> </w:t>
            </w:r>
            <w:r w:rsidRPr="00D5087F">
              <w:rPr>
                <w:rFonts w:ascii="Segoe UI Symbol" w:hAnsi="Segoe UI Symbol"/>
                <w:sz w:val="22"/>
                <w:szCs w:val="22"/>
              </w:rPr>
              <w:t>been</w:t>
            </w:r>
            <w:r w:rsidR="007E703B" w:rsidRPr="00D5087F">
              <w:rPr>
                <w:rFonts w:ascii="Segoe UI Symbol" w:hAnsi="Segoe UI Symbol"/>
                <w:sz w:val="22"/>
                <w:szCs w:val="22"/>
              </w:rPr>
              <w:t xml:space="preserve"> </w:t>
            </w:r>
            <w:r w:rsidRPr="00D5087F">
              <w:rPr>
                <w:rFonts w:ascii="Segoe UI Symbol" w:hAnsi="Segoe UI Symbol"/>
                <w:sz w:val="22"/>
                <w:szCs w:val="22"/>
              </w:rPr>
              <w:t>excluded</w:t>
            </w:r>
            <w:r w:rsidR="007E703B" w:rsidRPr="00D5087F">
              <w:rPr>
                <w:rFonts w:ascii="Segoe UI Symbol" w:hAnsi="Segoe UI Symbol"/>
                <w:sz w:val="22"/>
                <w:szCs w:val="22"/>
              </w:rPr>
              <w:t xml:space="preserve"> </w:t>
            </w:r>
            <w:proofErr w:type="gramStart"/>
            <w:r w:rsidRPr="00D5087F">
              <w:rPr>
                <w:rFonts w:ascii="Segoe UI Symbol" w:hAnsi="Segoe UI Symbol"/>
                <w:sz w:val="22"/>
                <w:szCs w:val="22"/>
              </w:rPr>
              <w:t>as</w:t>
            </w:r>
            <w:r w:rsidR="007E703B" w:rsidRPr="00D5087F">
              <w:rPr>
                <w:rFonts w:ascii="Segoe UI Symbol" w:hAnsi="Segoe UI Symbol"/>
                <w:sz w:val="22"/>
                <w:szCs w:val="22"/>
              </w:rPr>
              <w:t xml:space="preserve"> </w:t>
            </w:r>
            <w:r w:rsidRPr="00D5087F">
              <w:rPr>
                <w:rFonts w:ascii="Segoe UI Symbol" w:hAnsi="Segoe UI Symbol"/>
                <w:sz w:val="22"/>
                <w:szCs w:val="22"/>
              </w:rPr>
              <w:t>a</w:t>
            </w:r>
            <w:r w:rsidR="007E703B" w:rsidRPr="00D5087F">
              <w:rPr>
                <w:rFonts w:ascii="Segoe UI Symbol" w:hAnsi="Segoe UI Symbol"/>
                <w:sz w:val="22"/>
                <w:szCs w:val="22"/>
              </w:rPr>
              <w:t xml:space="preserve"> </w:t>
            </w:r>
            <w:r w:rsidRPr="00D5087F">
              <w:rPr>
                <w:rFonts w:ascii="Segoe UI Symbol" w:hAnsi="Segoe UI Symbol"/>
                <w:sz w:val="22"/>
                <w:szCs w:val="22"/>
              </w:rPr>
              <w:t>result</w:t>
            </w:r>
            <w:r w:rsidR="007E703B" w:rsidRPr="00D5087F">
              <w:rPr>
                <w:rFonts w:ascii="Segoe UI Symbol" w:hAnsi="Segoe UI Symbol"/>
                <w:sz w:val="22"/>
                <w:szCs w:val="22"/>
              </w:rPr>
              <w:t xml:space="preserve"> </w:t>
            </w:r>
            <w:r w:rsidRPr="00D5087F">
              <w:rPr>
                <w:rFonts w:ascii="Segoe UI Symbol" w:hAnsi="Segoe UI Symbol"/>
                <w:sz w:val="22"/>
                <w:szCs w:val="22"/>
              </w:rPr>
              <w:t>of</w:t>
            </w:r>
            <w:proofErr w:type="gramEnd"/>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Pr="00D5087F">
              <w:rPr>
                <w:rFonts w:ascii="Segoe UI Symbol" w:hAnsi="Segoe UI Symbol"/>
                <w:sz w:val="22"/>
                <w:szCs w:val="22"/>
              </w:rPr>
              <w:t>Borrower’s</w:t>
            </w:r>
            <w:r w:rsidR="007E703B" w:rsidRPr="00D5087F">
              <w:rPr>
                <w:rFonts w:ascii="Segoe UI Symbol" w:hAnsi="Segoe UI Symbol"/>
                <w:sz w:val="22"/>
                <w:szCs w:val="22"/>
              </w:rPr>
              <w:t xml:space="preserve"> </w:t>
            </w:r>
            <w:r w:rsidRPr="00D5087F">
              <w:rPr>
                <w:rFonts w:ascii="Segoe UI Symbol" w:hAnsi="Segoe UI Symbol"/>
                <w:sz w:val="22"/>
                <w:szCs w:val="22"/>
              </w:rPr>
              <w:t>country</w:t>
            </w:r>
            <w:r w:rsidR="007E703B" w:rsidRPr="00D5087F">
              <w:rPr>
                <w:rFonts w:ascii="Segoe UI Symbol" w:hAnsi="Segoe UI Symbol"/>
                <w:sz w:val="22"/>
                <w:szCs w:val="22"/>
              </w:rPr>
              <w:t xml:space="preserve"> </w:t>
            </w:r>
            <w:r w:rsidRPr="00D5087F">
              <w:rPr>
                <w:rFonts w:ascii="Segoe UI Symbol" w:hAnsi="Segoe UI Symbol"/>
                <w:sz w:val="22"/>
                <w:szCs w:val="22"/>
              </w:rPr>
              <w:t>laws</w:t>
            </w:r>
            <w:r w:rsidR="007E703B" w:rsidRPr="00D5087F">
              <w:rPr>
                <w:rFonts w:ascii="Segoe UI Symbol" w:hAnsi="Segoe UI Symbol"/>
                <w:sz w:val="22"/>
                <w:szCs w:val="22"/>
              </w:rPr>
              <w:t xml:space="preserve"> </w:t>
            </w:r>
            <w:r w:rsidRPr="00D5087F">
              <w:rPr>
                <w:rFonts w:ascii="Segoe UI Symbol" w:hAnsi="Segoe UI Symbol"/>
                <w:sz w:val="22"/>
                <w:szCs w:val="22"/>
              </w:rPr>
              <w:t>or</w:t>
            </w:r>
            <w:r w:rsidR="007E703B" w:rsidRPr="00D5087F">
              <w:rPr>
                <w:rFonts w:ascii="Segoe UI Symbol" w:hAnsi="Segoe UI Symbol"/>
                <w:sz w:val="22"/>
                <w:szCs w:val="22"/>
              </w:rPr>
              <w:t xml:space="preserve"> </w:t>
            </w:r>
            <w:r w:rsidRPr="00D5087F">
              <w:rPr>
                <w:rFonts w:ascii="Segoe UI Symbol" w:hAnsi="Segoe UI Symbol"/>
                <w:sz w:val="22"/>
                <w:szCs w:val="22"/>
              </w:rPr>
              <w:t>official</w:t>
            </w:r>
            <w:r w:rsidR="007E703B" w:rsidRPr="00D5087F">
              <w:rPr>
                <w:rFonts w:ascii="Segoe UI Symbol" w:hAnsi="Segoe UI Symbol"/>
                <w:sz w:val="22"/>
                <w:szCs w:val="22"/>
              </w:rPr>
              <w:t xml:space="preserve"> </w:t>
            </w:r>
            <w:r w:rsidRPr="00D5087F">
              <w:rPr>
                <w:rFonts w:ascii="Segoe UI Symbol" w:hAnsi="Segoe UI Symbol"/>
                <w:sz w:val="22"/>
                <w:szCs w:val="22"/>
              </w:rPr>
              <w:t>regulations,</w:t>
            </w:r>
            <w:r w:rsidR="007E703B" w:rsidRPr="00D5087F">
              <w:rPr>
                <w:rFonts w:ascii="Segoe UI Symbol" w:hAnsi="Segoe UI Symbol"/>
                <w:sz w:val="22"/>
                <w:szCs w:val="22"/>
              </w:rPr>
              <w:t xml:space="preserve"> </w:t>
            </w:r>
            <w:r w:rsidRPr="00D5087F">
              <w:rPr>
                <w:rFonts w:ascii="Segoe UI Symbol" w:hAnsi="Segoe UI Symbol"/>
                <w:sz w:val="22"/>
                <w:szCs w:val="22"/>
              </w:rPr>
              <w:t>or</w:t>
            </w:r>
            <w:r w:rsidR="007E703B" w:rsidRPr="00D5087F">
              <w:rPr>
                <w:rFonts w:ascii="Segoe UI Symbol" w:hAnsi="Segoe UI Symbol"/>
                <w:sz w:val="22"/>
                <w:szCs w:val="22"/>
              </w:rPr>
              <w:t xml:space="preserve"> </w:t>
            </w:r>
            <w:r w:rsidRPr="00D5087F">
              <w:rPr>
                <w:rFonts w:ascii="Segoe UI Symbol" w:hAnsi="Segoe UI Symbol"/>
                <w:sz w:val="22"/>
                <w:szCs w:val="22"/>
              </w:rPr>
              <w:t>by</w:t>
            </w:r>
            <w:r w:rsidR="007E703B" w:rsidRPr="00D5087F">
              <w:rPr>
                <w:rFonts w:ascii="Segoe UI Symbol" w:hAnsi="Segoe UI Symbol"/>
                <w:sz w:val="22"/>
                <w:szCs w:val="22"/>
              </w:rPr>
              <w:t xml:space="preserve"> </w:t>
            </w:r>
            <w:r w:rsidRPr="00D5087F">
              <w:rPr>
                <w:rFonts w:ascii="Segoe UI Symbol" w:hAnsi="Segoe UI Symbol"/>
                <w:sz w:val="22"/>
                <w:szCs w:val="22"/>
              </w:rPr>
              <w:t>an</w:t>
            </w:r>
            <w:r w:rsidR="007E703B" w:rsidRPr="00D5087F">
              <w:rPr>
                <w:rFonts w:ascii="Segoe UI Symbol" w:hAnsi="Segoe UI Symbol"/>
                <w:sz w:val="22"/>
                <w:szCs w:val="22"/>
              </w:rPr>
              <w:t xml:space="preserve"> </w:t>
            </w:r>
            <w:r w:rsidRPr="00D5087F">
              <w:rPr>
                <w:rFonts w:ascii="Segoe UI Symbol" w:hAnsi="Segoe UI Symbol"/>
                <w:sz w:val="22"/>
                <w:szCs w:val="22"/>
              </w:rPr>
              <w:t>act</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compliance</w:t>
            </w:r>
            <w:r w:rsidR="007E703B" w:rsidRPr="00D5087F">
              <w:rPr>
                <w:rFonts w:ascii="Segoe UI Symbol" w:hAnsi="Segoe UI Symbol"/>
                <w:sz w:val="22"/>
                <w:szCs w:val="22"/>
              </w:rPr>
              <w:t xml:space="preserve"> </w:t>
            </w:r>
            <w:r w:rsidRPr="00D5087F">
              <w:rPr>
                <w:rFonts w:ascii="Segoe UI Symbol" w:hAnsi="Segoe UI Symbol"/>
                <w:sz w:val="22"/>
                <w:szCs w:val="22"/>
              </w:rPr>
              <w:t>with</w:t>
            </w:r>
            <w:r w:rsidR="007E703B" w:rsidRPr="00D5087F">
              <w:rPr>
                <w:rFonts w:ascii="Segoe UI Symbol" w:hAnsi="Segoe UI Symbol"/>
                <w:sz w:val="22"/>
                <w:szCs w:val="22"/>
              </w:rPr>
              <w:t xml:space="preserve"> </w:t>
            </w:r>
            <w:r w:rsidRPr="00D5087F">
              <w:rPr>
                <w:rFonts w:ascii="Segoe UI Symbol" w:hAnsi="Segoe UI Symbol"/>
                <w:sz w:val="22"/>
                <w:szCs w:val="22"/>
              </w:rPr>
              <w:t>UN</w:t>
            </w:r>
            <w:r w:rsidR="007E703B" w:rsidRPr="00D5087F">
              <w:rPr>
                <w:rFonts w:ascii="Segoe UI Symbol" w:hAnsi="Segoe UI Symbol"/>
                <w:sz w:val="22"/>
                <w:szCs w:val="22"/>
              </w:rPr>
              <w:t xml:space="preserve"> </w:t>
            </w:r>
            <w:r w:rsidRPr="00D5087F">
              <w:rPr>
                <w:rFonts w:ascii="Segoe UI Symbol" w:hAnsi="Segoe UI Symbol"/>
                <w:sz w:val="22"/>
                <w:szCs w:val="22"/>
              </w:rPr>
              <w:t>Security</w:t>
            </w:r>
            <w:r w:rsidR="007E703B" w:rsidRPr="00D5087F">
              <w:rPr>
                <w:rFonts w:ascii="Segoe UI Symbol" w:hAnsi="Segoe UI Symbol"/>
                <w:sz w:val="22"/>
                <w:szCs w:val="22"/>
              </w:rPr>
              <w:t xml:space="preserve"> </w:t>
            </w:r>
            <w:r w:rsidRPr="00D5087F">
              <w:rPr>
                <w:rFonts w:ascii="Segoe UI Symbol" w:hAnsi="Segoe UI Symbol"/>
                <w:sz w:val="22"/>
                <w:szCs w:val="22"/>
              </w:rPr>
              <w:t>Council</w:t>
            </w:r>
            <w:r w:rsidR="007E703B" w:rsidRPr="00D5087F">
              <w:rPr>
                <w:rFonts w:ascii="Segoe UI Symbol" w:hAnsi="Segoe UI Symbol"/>
                <w:sz w:val="22"/>
                <w:szCs w:val="22"/>
              </w:rPr>
              <w:t xml:space="preserve"> </w:t>
            </w:r>
            <w:r w:rsidRPr="00D5087F">
              <w:rPr>
                <w:rFonts w:ascii="Segoe UI Symbol" w:hAnsi="Segoe UI Symbol"/>
                <w:sz w:val="22"/>
                <w:szCs w:val="22"/>
              </w:rPr>
              <w:t>re</w:t>
            </w:r>
            <w:r w:rsidR="00C201A3" w:rsidRPr="00D5087F">
              <w:rPr>
                <w:rFonts w:ascii="Segoe UI Symbol" w:hAnsi="Segoe UI Symbol"/>
                <w:sz w:val="22"/>
                <w:szCs w:val="22"/>
              </w:rPr>
              <w:t>solution,</w:t>
            </w:r>
            <w:r w:rsidR="007E703B" w:rsidRPr="00D5087F">
              <w:rPr>
                <w:rFonts w:ascii="Segoe UI Symbol" w:hAnsi="Segoe UI Symbol"/>
                <w:sz w:val="22"/>
                <w:szCs w:val="22"/>
              </w:rPr>
              <w:t xml:space="preserve"> </w:t>
            </w:r>
            <w:r w:rsidR="00C201A3" w:rsidRPr="00D5087F">
              <w:rPr>
                <w:rFonts w:ascii="Segoe UI Symbol" w:hAnsi="Segoe UI Symbol"/>
                <w:sz w:val="22"/>
                <w:szCs w:val="22"/>
              </w:rPr>
              <w:t>in</w:t>
            </w:r>
            <w:r w:rsidR="007E703B" w:rsidRPr="00D5087F">
              <w:rPr>
                <w:rFonts w:ascii="Segoe UI Symbol" w:hAnsi="Segoe UI Symbol"/>
                <w:sz w:val="22"/>
                <w:szCs w:val="22"/>
              </w:rPr>
              <w:t xml:space="preserve"> </w:t>
            </w:r>
            <w:r w:rsidR="00C201A3" w:rsidRPr="00D5087F">
              <w:rPr>
                <w:rFonts w:ascii="Segoe UI Symbol" w:hAnsi="Segoe UI Symbol"/>
                <w:sz w:val="22"/>
                <w:szCs w:val="22"/>
              </w:rPr>
              <w:t>accordance</w:t>
            </w:r>
            <w:r w:rsidR="007E703B" w:rsidRPr="00D5087F">
              <w:rPr>
                <w:rFonts w:ascii="Segoe UI Symbol" w:hAnsi="Segoe UI Symbol"/>
                <w:sz w:val="22"/>
                <w:szCs w:val="22"/>
              </w:rPr>
              <w:t xml:space="preserve"> </w:t>
            </w:r>
            <w:r w:rsidR="00C201A3" w:rsidRPr="00D5087F">
              <w:rPr>
                <w:rFonts w:ascii="Segoe UI Symbol" w:hAnsi="Segoe UI Symbol"/>
                <w:sz w:val="22"/>
                <w:szCs w:val="22"/>
              </w:rPr>
              <w:t>with</w:t>
            </w:r>
            <w:r w:rsidR="007E703B" w:rsidRPr="00D5087F">
              <w:rPr>
                <w:rFonts w:ascii="Segoe UI Symbol" w:hAnsi="Segoe UI Symbol"/>
                <w:sz w:val="22"/>
                <w:szCs w:val="22"/>
              </w:rPr>
              <w:t xml:space="preserve"> </w:t>
            </w:r>
            <w:r w:rsidR="00C201A3" w:rsidRPr="00D5087F">
              <w:rPr>
                <w:rFonts w:ascii="Segoe UI Symbol" w:hAnsi="Segoe UI Symbol"/>
                <w:sz w:val="22"/>
                <w:szCs w:val="22"/>
              </w:rPr>
              <w:t>ITB</w:t>
            </w:r>
            <w:r w:rsidR="007E703B" w:rsidRPr="00D5087F">
              <w:rPr>
                <w:rFonts w:ascii="Segoe UI Symbol" w:hAnsi="Segoe UI Symbol"/>
                <w:sz w:val="22"/>
                <w:szCs w:val="22"/>
              </w:rPr>
              <w:t xml:space="preserve"> </w:t>
            </w:r>
            <w:r w:rsidRPr="00D5087F">
              <w:rPr>
                <w:rFonts w:ascii="Segoe UI Symbol" w:hAnsi="Segoe UI Symbol"/>
                <w:sz w:val="22"/>
                <w:szCs w:val="22"/>
              </w:rPr>
              <w:t>4.8</w:t>
            </w:r>
            <w:r w:rsidR="00EC6A69" w:rsidRPr="00D5087F">
              <w:rPr>
                <w:rFonts w:ascii="Segoe UI Symbol" w:hAnsi="Segoe UI Symbol"/>
                <w:sz w:val="22"/>
                <w:szCs w:val="22"/>
              </w:rPr>
              <w:t xml:space="preserve"> </w:t>
            </w:r>
            <w:r w:rsidR="006A7A5A" w:rsidRPr="00D5087F">
              <w:rPr>
                <w:rFonts w:ascii="Segoe UI Symbol" w:hAnsi="Segoe UI Symbol"/>
                <w:sz w:val="22"/>
                <w:szCs w:val="22"/>
              </w:rPr>
              <w:t>and</w:t>
            </w:r>
            <w:r w:rsidR="007E703B" w:rsidRPr="00D5087F">
              <w:rPr>
                <w:rFonts w:ascii="Segoe UI Symbol" w:hAnsi="Segoe UI Symbol"/>
                <w:sz w:val="22"/>
                <w:szCs w:val="22"/>
              </w:rPr>
              <w:t xml:space="preserve"> </w:t>
            </w:r>
            <w:r w:rsidR="006A7A5A" w:rsidRPr="00D5087F">
              <w:rPr>
                <w:rFonts w:ascii="Segoe UI Symbol" w:hAnsi="Segoe UI Symbol"/>
                <w:sz w:val="22"/>
                <w:szCs w:val="22"/>
              </w:rPr>
              <w:t>Section</w:t>
            </w:r>
            <w:r w:rsidR="007E703B" w:rsidRPr="00D5087F">
              <w:rPr>
                <w:rFonts w:ascii="Segoe UI Symbol" w:hAnsi="Segoe UI Symbol"/>
                <w:sz w:val="22"/>
                <w:szCs w:val="22"/>
              </w:rPr>
              <w:t xml:space="preserve"> </w:t>
            </w:r>
            <w:r w:rsidR="006A7A5A" w:rsidRPr="00D5087F">
              <w:rPr>
                <w:rFonts w:ascii="Segoe UI Symbol" w:hAnsi="Segoe UI Symbol"/>
                <w:sz w:val="22"/>
                <w:szCs w:val="22"/>
              </w:rPr>
              <w:t>V.</w:t>
            </w:r>
          </w:p>
          <w:p w14:paraId="464D2083" w14:textId="61F72124" w:rsidR="00502EF7" w:rsidRPr="00D5087F" w:rsidRDefault="00502EF7" w:rsidP="001D5093">
            <w:pPr>
              <w:pStyle w:val="BodyTextIndent"/>
              <w:spacing w:before="60" w:after="60"/>
              <w:ind w:left="0"/>
              <w:jc w:val="left"/>
              <w:rPr>
                <w:rFonts w:ascii="Segoe UI Symbol" w:hAnsi="Segoe UI Symbol"/>
                <w:sz w:val="22"/>
                <w:szCs w:val="22"/>
              </w:rPr>
            </w:pPr>
          </w:p>
        </w:tc>
        <w:tc>
          <w:tcPr>
            <w:tcW w:w="1396" w:type="dxa"/>
          </w:tcPr>
          <w:p w14:paraId="17E51D9B"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502" w:type="dxa"/>
          </w:tcPr>
          <w:p w14:paraId="4BAD78E2"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95" w:type="dxa"/>
          </w:tcPr>
          <w:p w14:paraId="59034B12"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41" w:type="dxa"/>
          </w:tcPr>
          <w:p w14:paraId="6E63CAA0" w14:textId="77777777" w:rsidR="004A7EAA" w:rsidRPr="00D5087F" w:rsidRDefault="004A7EAA" w:rsidP="001D5093">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961" w:type="dxa"/>
            <w:vAlign w:val="center"/>
          </w:tcPr>
          <w:p w14:paraId="05615B35" w14:textId="77777777" w:rsidR="004A7EAA" w:rsidRPr="00D5087F" w:rsidRDefault="008F1EFC" w:rsidP="00502EF7">
            <w:pPr>
              <w:spacing w:before="60" w:after="60"/>
              <w:jc w:val="center"/>
              <w:rPr>
                <w:rFonts w:ascii="Segoe UI Symbol" w:hAnsi="Segoe UI Symbol"/>
                <w:sz w:val="22"/>
                <w:szCs w:val="22"/>
              </w:rPr>
            </w:pPr>
            <w:r w:rsidRPr="00D5087F">
              <w:rPr>
                <w:rFonts w:ascii="Segoe UI Symbol" w:hAnsi="Segoe UI Symbol"/>
                <w:sz w:val="22"/>
                <w:szCs w:val="22"/>
              </w:rPr>
              <w:t>Letter</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Bid</w:t>
            </w:r>
          </w:p>
        </w:tc>
      </w:tr>
    </w:tbl>
    <w:p w14:paraId="00FBDA79" w14:textId="604FCFA7" w:rsidR="00456532" w:rsidRDefault="00456532" w:rsidP="001D5093">
      <w:pPr>
        <w:rPr>
          <w:rFonts w:ascii="Segoe UI Symbol" w:hAnsi="Segoe UI Symbol"/>
        </w:rPr>
      </w:pPr>
      <w:r>
        <w:rPr>
          <w:rFonts w:ascii="Segoe UI Symbol" w:hAnsi="Segoe UI Symbo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790"/>
        <w:gridCol w:w="1440"/>
        <w:gridCol w:w="1440"/>
        <w:gridCol w:w="1750"/>
        <w:gridCol w:w="1134"/>
        <w:gridCol w:w="1940"/>
      </w:tblGrid>
      <w:tr w:rsidR="004A7EAA" w:rsidRPr="00143E6E" w14:paraId="1E0C7690" w14:textId="77777777" w:rsidTr="26EF3912">
        <w:trPr>
          <w:cantSplit/>
          <w:tblHeader/>
        </w:trPr>
        <w:tc>
          <w:tcPr>
            <w:tcW w:w="2214" w:type="dxa"/>
            <w:shd w:val="clear" w:color="auto" w:fill="7F7F7F" w:themeFill="text1" w:themeFillTint="80"/>
            <w:vAlign w:val="center"/>
          </w:tcPr>
          <w:p w14:paraId="32D87200" w14:textId="77777777" w:rsidR="004A7EAA" w:rsidRPr="00D5087F" w:rsidRDefault="004A7EAA" w:rsidP="005E129A">
            <w:pPr>
              <w:tabs>
                <w:tab w:val="center" w:pos="1006"/>
                <w:tab w:val="right" w:pos="2012"/>
              </w:tabs>
              <w:spacing w:before="120" w:after="120"/>
              <w:jc w:val="center"/>
              <w:rPr>
                <w:rFonts w:ascii="Segoe UI Symbol" w:hAnsi="Segoe UI Symbol"/>
                <w:b/>
                <w:color w:val="FFFFFF" w:themeColor="background1"/>
                <w:sz w:val="22"/>
                <w:szCs w:val="22"/>
              </w:rPr>
            </w:pPr>
            <w:r w:rsidRPr="00D5087F">
              <w:rPr>
                <w:rFonts w:ascii="Segoe UI Symbol" w:hAnsi="Segoe UI Symbol"/>
                <w:color w:val="FFFFFF" w:themeColor="background1"/>
                <w:sz w:val="22"/>
                <w:szCs w:val="22"/>
              </w:rPr>
              <w:lastRenderedPageBreak/>
              <w:br w:type="page"/>
            </w:r>
            <w:r w:rsidRPr="00D5087F">
              <w:rPr>
                <w:rFonts w:ascii="Segoe UI Symbol" w:hAnsi="Segoe UI Symbol"/>
                <w:color w:val="FFFFFF" w:themeColor="background1"/>
                <w:sz w:val="22"/>
                <w:szCs w:val="22"/>
              </w:rPr>
              <w:br w:type="page"/>
            </w:r>
            <w:r w:rsidRPr="00D5087F">
              <w:rPr>
                <w:rFonts w:ascii="Segoe UI Symbol" w:hAnsi="Segoe UI Symbol"/>
                <w:color w:val="FFFFFF" w:themeColor="background1"/>
                <w:sz w:val="22"/>
                <w:szCs w:val="22"/>
              </w:rPr>
              <w:br w:type="page"/>
            </w:r>
            <w:r w:rsidRPr="00D5087F">
              <w:rPr>
                <w:rFonts w:ascii="Segoe UI Symbol" w:hAnsi="Segoe UI Symbol"/>
                <w:b/>
                <w:color w:val="FFFFFF" w:themeColor="background1"/>
                <w:sz w:val="22"/>
                <w:szCs w:val="22"/>
              </w:rPr>
              <w:t>Factor</w:t>
            </w:r>
          </w:p>
        </w:tc>
        <w:tc>
          <w:tcPr>
            <w:tcW w:w="10494" w:type="dxa"/>
            <w:gridSpan w:val="6"/>
            <w:shd w:val="clear" w:color="auto" w:fill="7F7F7F" w:themeFill="text1" w:themeFillTint="80"/>
            <w:vAlign w:val="center"/>
          </w:tcPr>
          <w:p w14:paraId="349A49C2" w14:textId="77777777" w:rsidR="00F07D31" w:rsidRPr="00D5087F" w:rsidRDefault="00EA5E56" w:rsidP="00284021">
            <w:pPr>
              <w:pStyle w:val="Heading4"/>
              <w:spacing w:after="0"/>
              <w:ind w:right="-11"/>
              <w:jc w:val="left"/>
              <w:rPr>
                <w:rFonts w:ascii="Segoe UI Symbol" w:hAnsi="Segoe UI Symbol"/>
                <w:color w:val="FFFFFF" w:themeColor="background1"/>
              </w:rPr>
            </w:pPr>
            <w:bookmarkStart w:id="284" w:name="_Toc498339861"/>
            <w:bookmarkStart w:id="285" w:name="_Toc498848208"/>
            <w:bookmarkStart w:id="286" w:name="_Toc499021786"/>
            <w:bookmarkStart w:id="287" w:name="_Toc499023469"/>
            <w:bookmarkStart w:id="288" w:name="_Toc501529951"/>
            <w:bookmarkStart w:id="289" w:name="_Toc503874229"/>
            <w:bookmarkStart w:id="290" w:name="_Toc23215165"/>
            <w:bookmarkStart w:id="291" w:name="_Toc452916617"/>
            <w:bookmarkStart w:id="292" w:name="_Toc59152954"/>
            <w:r w:rsidRPr="00D5087F">
              <w:rPr>
                <w:rFonts w:ascii="Segoe UI Symbol" w:hAnsi="Segoe UI Symbol"/>
                <w:b/>
                <w:color w:val="FFFFFF" w:themeColor="background1"/>
              </w:rPr>
              <w:t>2.</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Historical</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Contract</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Non-Performance</w:t>
            </w:r>
            <w:bookmarkEnd w:id="284"/>
            <w:bookmarkEnd w:id="285"/>
            <w:bookmarkEnd w:id="286"/>
            <w:bookmarkEnd w:id="287"/>
            <w:bookmarkEnd w:id="288"/>
            <w:bookmarkEnd w:id="289"/>
            <w:bookmarkEnd w:id="290"/>
            <w:bookmarkEnd w:id="291"/>
            <w:bookmarkEnd w:id="292"/>
          </w:p>
        </w:tc>
      </w:tr>
      <w:tr w:rsidR="004A7EAA" w:rsidRPr="00143E6E" w14:paraId="64AF4CA8" w14:textId="77777777" w:rsidTr="26EF3912">
        <w:trPr>
          <w:cantSplit/>
          <w:tblHeader/>
        </w:trPr>
        <w:tc>
          <w:tcPr>
            <w:tcW w:w="2214" w:type="dxa"/>
            <w:vMerge w:val="restart"/>
            <w:shd w:val="clear" w:color="auto" w:fill="D9D9D9" w:themeFill="background1" w:themeFillShade="D9"/>
            <w:vAlign w:val="center"/>
          </w:tcPr>
          <w:p w14:paraId="5F2D390B" w14:textId="77777777" w:rsidR="004A7EAA" w:rsidRPr="00F2024C" w:rsidRDefault="004A7EAA" w:rsidP="00D5087F">
            <w:pPr>
              <w:spacing w:after="0"/>
              <w:jc w:val="center"/>
              <w:rPr>
                <w:szCs w:val="24"/>
              </w:rPr>
            </w:pPr>
            <w:bookmarkStart w:id="293" w:name="_Toc59130280"/>
            <w:bookmarkStart w:id="294" w:name="_Toc59131153"/>
            <w:r w:rsidRPr="00D5087F">
              <w:rPr>
                <w:rFonts w:ascii="Segoe UI Symbol" w:hAnsi="Segoe UI Symbol"/>
                <w:b/>
                <w:szCs w:val="24"/>
              </w:rPr>
              <w:t>Sub-Factor</w:t>
            </w:r>
            <w:bookmarkEnd w:id="293"/>
            <w:bookmarkEnd w:id="294"/>
          </w:p>
        </w:tc>
        <w:tc>
          <w:tcPr>
            <w:tcW w:w="8554" w:type="dxa"/>
            <w:gridSpan w:val="5"/>
            <w:shd w:val="clear" w:color="auto" w:fill="D9D9D9" w:themeFill="background1" w:themeFillShade="D9"/>
            <w:vAlign w:val="center"/>
          </w:tcPr>
          <w:p w14:paraId="64F246D1" w14:textId="77777777" w:rsidR="00F07D31" w:rsidRPr="00F2024C" w:rsidRDefault="006A7A5A" w:rsidP="00D5087F">
            <w:pPr>
              <w:spacing w:after="0"/>
              <w:jc w:val="center"/>
              <w:rPr>
                <w:szCs w:val="24"/>
              </w:rPr>
            </w:pPr>
            <w:bookmarkStart w:id="295" w:name="_Toc59130281"/>
            <w:bookmarkStart w:id="296" w:name="_Toc59131154"/>
            <w:r w:rsidRPr="00D5087F">
              <w:rPr>
                <w:rFonts w:ascii="Segoe UI Symbol" w:hAnsi="Segoe UI Symbol"/>
                <w:b/>
                <w:szCs w:val="24"/>
              </w:rPr>
              <w:t>Criteria</w:t>
            </w:r>
            <w:bookmarkEnd w:id="295"/>
            <w:bookmarkEnd w:id="296"/>
          </w:p>
        </w:tc>
        <w:tc>
          <w:tcPr>
            <w:tcW w:w="1940" w:type="dxa"/>
            <w:vMerge w:val="restart"/>
            <w:shd w:val="clear" w:color="auto" w:fill="D9D9D9" w:themeFill="background1" w:themeFillShade="D9"/>
            <w:vAlign w:val="center"/>
          </w:tcPr>
          <w:p w14:paraId="3D93A860" w14:textId="77777777" w:rsidR="004A7EAA" w:rsidRPr="00D5087F" w:rsidRDefault="004A7EAA" w:rsidP="00D5087F">
            <w:pPr>
              <w:spacing w:after="0"/>
              <w:jc w:val="center"/>
              <w:rPr>
                <w:rFonts w:ascii="Segoe UI Symbol" w:hAnsi="Segoe UI Symbol"/>
                <w:b/>
              </w:rPr>
            </w:pPr>
            <w:proofErr w:type="gramStart"/>
            <w:r w:rsidRPr="00D5087F">
              <w:rPr>
                <w:rFonts w:ascii="Segoe UI Symbol" w:hAnsi="Segoe UI Symbol"/>
                <w:b/>
              </w:rPr>
              <w:t>Documentation</w:t>
            </w:r>
            <w:r w:rsidR="007E703B" w:rsidRPr="00D5087F">
              <w:rPr>
                <w:rFonts w:ascii="Segoe UI Symbol" w:hAnsi="Segoe UI Symbol"/>
                <w:b/>
              </w:rPr>
              <w:t xml:space="preserve">  </w:t>
            </w:r>
            <w:r w:rsidRPr="00D5087F">
              <w:rPr>
                <w:rFonts w:ascii="Segoe UI Symbol" w:hAnsi="Segoe UI Symbol"/>
                <w:b/>
              </w:rPr>
              <w:t>Required</w:t>
            </w:r>
            <w:proofErr w:type="gramEnd"/>
          </w:p>
        </w:tc>
      </w:tr>
      <w:tr w:rsidR="004A7EAA" w:rsidRPr="00143E6E" w14:paraId="6FCEAA81" w14:textId="77777777" w:rsidTr="26EF3912">
        <w:trPr>
          <w:cantSplit/>
          <w:tblHeader/>
        </w:trPr>
        <w:tc>
          <w:tcPr>
            <w:tcW w:w="2214" w:type="dxa"/>
            <w:vMerge/>
          </w:tcPr>
          <w:p w14:paraId="341CA472" w14:textId="77777777" w:rsidR="004A7EAA" w:rsidRPr="00D5087F" w:rsidRDefault="004A7EAA" w:rsidP="00D5087F">
            <w:pPr>
              <w:spacing w:after="0"/>
              <w:jc w:val="center"/>
              <w:rPr>
                <w:rFonts w:ascii="Segoe UI Symbol" w:hAnsi="Segoe UI Symbol"/>
                <w:b/>
                <w:szCs w:val="24"/>
              </w:rPr>
            </w:pPr>
          </w:p>
        </w:tc>
        <w:tc>
          <w:tcPr>
            <w:tcW w:w="2790" w:type="dxa"/>
            <w:vMerge w:val="restart"/>
            <w:shd w:val="clear" w:color="auto" w:fill="D9D9D9" w:themeFill="background1" w:themeFillShade="D9"/>
            <w:vAlign w:val="center"/>
          </w:tcPr>
          <w:p w14:paraId="49DD73F8" w14:textId="77777777" w:rsidR="004A7EAA" w:rsidRPr="00F2024C" w:rsidRDefault="004A7EAA" w:rsidP="00D5087F">
            <w:pPr>
              <w:spacing w:after="0"/>
              <w:jc w:val="center"/>
              <w:rPr>
                <w:szCs w:val="24"/>
              </w:rPr>
            </w:pPr>
            <w:bookmarkStart w:id="297" w:name="_Toc59130282"/>
            <w:bookmarkStart w:id="298" w:name="_Toc59131155"/>
            <w:r w:rsidRPr="00D5087F">
              <w:rPr>
                <w:rFonts w:ascii="Segoe UI Symbol" w:hAnsi="Segoe UI Symbol"/>
                <w:b/>
                <w:szCs w:val="24"/>
              </w:rPr>
              <w:t>Requirement</w:t>
            </w:r>
            <w:bookmarkEnd w:id="297"/>
            <w:bookmarkEnd w:id="298"/>
          </w:p>
        </w:tc>
        <w:tc>
          <w:tcPr>
            <w:tcW w:w="5764" w:type="dxa"/>
            <w:gridSpan w:val="4"/>
            <w:shd w:val="clear" w:color="auto" w:fill="D9D9D9" w:themeFill="background1" w:themeFillShade="D9"/>
          </w:tcPr>
          <w:p w14:paraId="4FB6C0AB" w14:textId="77777777" w:rsidR="00F07D31" w:rsidRPr="00F2024C" w:rsidRDefault="002D0F6E" w:rsidP="00D5087F">
            <w:pPr>
              <w:spacing w:after="0"/>
              <w:jc w:val="center"/>
              <w:rPr>
                <w:szCs w:val="24"/>
              </w:rPr>
            </w:pPr>
            <w:bookmarkStart w:id="299" w:name="_Toc59130283"/>
            <w:bookmarkStart w:id="300" w:name="_Toc59131156"/>
            <w:r w:rsidRPr="00D5087F">
              <w:rPr>
                <w:rFonts w:ascii="Segoe UI Symbol" w:hAnsi="Segoe UI Symbol"/>
                <w:b/>
                <w:szCs w:val="24"/>
              </w:rPr>
              <w:t>Bidder</w:t>
            </w:r>
            <w:bookmarkEnd w:id="299"/>
            <w:bookmarkEnd w:id="300"/>
          </w:p>
        </w:tc>
        <w:tc>
          <w:tcPr>
            <w:tcW w:w="1940" w:type="dxa"/>
            <w:vMerge/>
          </w:tcPr>
          <w:p w14:paraId="310A3637" w14:textId="77777777" w:rsidR="004A7EAA" w:rsidRPr="00D5087F" w:rsidRDefault="004A7EAA" w:rsidP="00D5087F">
            <w:pPr>
              <w:spacing w:before="40" w:after="0"/>
              <w:ind w:left="36" w:hanging="36"/>
              <w:jc w:val="center"/>
              <w:rPr>
                <w:rFonts w:ascii="Segoe UI Symbol" w:hAnsi="Segoe UI Symbol"/>
                <w:b/>
                <w:sz w:val="22"/>
                <w:szCs w:val="22"/>
              </w:rPr>
            </w:pPr>
          </w:p>
        </w:tc>
      </w:tr>
      <w:tr w:rsidR="004A7EAA" w:rsidRPr="00143E6E" w14:paraId="22C7BDBC" w14:textId="77777777" w:rsidTr="26EF3912">
        <w:trPr>
          <w:cantSplit/>
          <w:tblHeader/>
        </w:trPr>
        <w:tc>
          <w:tcPr>
            <w:tcW w:w="2214" w:type="dxa"/>
            <w:vMerge/>
          </w:tcPr>
          <w:p w14:paraId="666FFE7D" w14:textId="77777777" w:rsidR="004A7EAA" w:rsidRPr="00D5087F" w:rsidRDefault="004A7EAA" w:rsidP="00D5087F">
            <w:pPr>
              <w:spacing w:after="0"/>
              <w:jc w:val="center"/>
              <w:rPr>
                <w:rFonts w:ascii="Segoe UI Symbol" w:hAnsi="Segoe UI Symbol"/>
                <w:b/>
                <w:szCs w:val="24"/>
              </w:rPr>
            </w:pPr>
          </w:p>
        </w:tc>
        <w:tc>
          <w:tcPr>
            <w:tcW w:w="2790" w:type="dxa"/>
            <w:vMerge/>
          </w:tcPr>
          <w:p w14:paraId="7182E357" w14:textId="77777777" w:rsidR="004A7EAA" w:rsidRPr="00D5087F" w:rsidRDefault="004A7EAA" w:rsidP="00D5087F">
            <w:pPr>
              <w:spacing w:after="0"/>
              <w:jc w:val="center"/>
              <w:rPr>
                <w:rFonts w:ascii="Segoe UI Symbol" w:hAnsi="Segoe UI Symbol"/>
                <w:b/>
                <w:szCs w:val="24"/>
              </w:rPr>
            </w:pPr>
          </w:p>
        </w:tc>
        <w:tc>
          <w:tcPr>
            <w:tcW w:w="1440" w:type="dxa"/>
            <w:vMerge w:val="restart"/>
            <w:shd w:val="clear" w:color="auto" w:fill="D9D9D9" w:themeFill="background1" w:themeFillShade="D9"/>
            <w:vAlign w:val="center"/>
          </w:tcPr>
          <w:p w14:paraId="455869F4" w14:textId="77777777" w:rsidR="004A7EAA" w:rsidRPr="00D5087F" w:rsidRDefault="004A7EAA" w:rsidP="00D5087F">
            <w:pPr>
              <w:spacing w:after="0"/>
              <w:jc w:val="center"/>
              <w:rPr>
                <w:rFonts w:ascii="Segoe UI Symbol" w:hAnsi="Segoe UI Symbol"/>
                <w:b/>
                <w:szCs w:val="24"/>
              </w:rPr>
            </w:pPr>
            <w:r w:rsidRPr="00D5087F">
              <w:rPr>
                <w:rFonts w:ascii="Segoe UI Symbol" w:hAnsi="Segoe UI Symbol"/>
                <w:b/>
                <w:szCs w:val="24"/>
              </w:rPr>
              <w:t>Single</w:t>
            </w:r>
            <w:r w:rsidR="007E703B" w:rsidRPr="00D5087F">
              <w:rPr>
                <w:rFonts w:ascii="Segoe UI Symbol" w:hAnsi="Segoe UI Symbol"/>
                <w:b/>
                <w:szCs w:val="24"/>
              </w:rPr>
              <w:t xml:space="preserve"> </w:t>
            </w:r>
            <w:r w:rsidRPr="00D5087F">
              <w:rPr>
                <w:rFonts w:ascii="Segoe UI Symbol" w:hAnsi="Segoe UI Symbol"/>
                <w:b/>
                <w:szCs w:val="24"/>
              </w:rPr>
              <w:t>Entity</w:t>
            </w:r>
          </w:p>
        </w:tc>
        <w:tc>
          <w:tcPr>
            <w:tcW w:w="4324" w:type="dxa"/>
            <w:gridSpan w:val="3"/>
            <w:shd w:val="clear" w:color="auto" w:fill="D9D9D9" w:themeFill="background1" w:themeFillShade="D9"/>
          </w:tcPr>
          <w:p w14:paraId="6BE59E77" w14:textId="77777777" w:rsidR="00F07D31" w:rsidRPr="00F2024C" w:rsidRDefault="004A7EAA" w:rsidP="00D5087F">
            <w:pPr>
              <w:spacing w:after="0"/>
              <w:jc w:val="center"/>
              <w:rPr>
                <w:szCs w:val="24"/>
              </w:rPr>
            </w:pPr>
            <w:bookmarkStart w:id="301" w:name="_Toc59130284"/>
            <w:bookmarkStart w:id="302" w:name="_Toc59131157"/>
            <w:r w:rsidRPr="00D5087F">
              <w:rPr>
                <w:rFonts w:ascii="Segoe UI Symbol" w:hAnsi="Segoe UI Symbol"/>
                <w:b/>
                <w:szCs w:val="24"/>
              </w:rPr>
              <w:t>Joint</w:t>
            </w:r>
            <w:r w:rsidR="007E703B" w:rsidRPr="00D5087F">
              <w:rPr>
                <w:rFonts w:ascii="Segoe UI Symbol" w:hAnsi="Segoe UI Symbol"/>
                <w:b/>
                <w:szCs w:val="24"/>
              </w:rPr>
              <w:t xml:space="preserve"> </w:t>
            </w:r>
            <w:r w:rsidRPr="00D5087F">
              <w:rPr>
                <w:rFonts w:ascii="Segoe UI Symbol" w:hAnsi="Segoe UI Symbol"/>
                <w:b/>
                <w:szCs w:val="24"/>
              </w:rPr>
              <w:t>Venture</w:t>
            </w:r>
            <w:r w:rsidR="007E703B" w:rsidRPr="00D5087F">
              <w:rPr>
                <w:rFonts w:ascii="Segoe UI Symbol" w:hAnsi="Segoe UI Symbol"/>
                <w:b/>
                <w:szCs w:val="24"/>
              </w:rPr>
              <w:t xml:space="preserve"> </w:t>
            </w:r>
            <w:r w:rsidR="006314E3" w:rsidRPr="00D5087F">
              <w:rPr>
                <w:rFonts w:ascii="Segoe UI Symbol" w:hAnsi="Segoe UI Symbol"/>
                <w:b/>
                <w:szCs w:val="24"/>
              </w:rPr>
              <w:t>(existing</w:t>
            </w:r>
            <w:r w:rsidR="007E703B" w:rsidRPr="00D5087F">
              <w:rPr>
                <w:rFonts w:ascii="Segoe UI Symbol" w:hAnsi="Segoe UI Symbol"/>
                <w:b/>
                <w:szCs w:val="24"/>
              </w:rPr>
              <w:t xml:space="preserve"> </w:t>
            </w:r>
            <w:r w:rsidR="006314E3" w:rsidRPr="00D5087F">
              <w:rPr>
                <w:rFonts w:ascii="Segoe UI Symbol" w:hAnsi="Segoe UI Symbol"/>
                <w:b/>
                <w:szCs w:val="24"/>
              </w:rPr>
              <w:t>or</w:t>
            </w:r>
            <w:r w:rsidR="007E703B" w:rsidRPr="00D5087F">
              <w:rPr>
                <w:rFonts w:ascii="Segoe UI Symbol" w:hAnsi="Segoe UI Symbol"/>
                <w:b/>
                <w:szCs w:val="24"/>
              </w:rPr>
              <w:t xml:space="preserve"> </w:t>
            </w:r>
            <w:r w:rsidR="006314E3" w:rsidRPr="00D5087F">
              <w:rPr>
                <w:rFonts w:ascii="Segoe UI Symbol" w:hAnsi="Segoe UI Symbol"/>
                <w:b/>
                <w:szCs w:val="24"/>
              </w:rPr>
              <w:t>intended)</w:t>
            </w:r>
            <w:bookmarkEnd w:id="301"/>
            <w:bookmarkEnd w:id="302"/>
          </w:p>
        </w:tc>
        <w:tc>
          <w:tcPr>
            <w:tcW w:w="1940" w:type="dxa"/>
            <w:vMerge/>
          </w:tcPr>
          <w:p w14:paraId="62FD197D" w14:textId="77777777" w:rsidR="004A7EAA" w:rsidRPr="00D5087F" w:rsidRDefault="004A7EAA" w:rsidP="00D5087F">
            <w:pPr>
              <w:spacing w:before="40" w:after="0"/>
              <w:ind w:left="36" w:hanging="36"/>
              <w:jc w:val="center"/>
              <w:rPr>
                <w:rFonts w:ascii="Segoe UI Symbol" w:hAnsi="Segoe UI Symbol"/>
                <w:b/>
                <w:sz w:val="22"/>
                <w:szCs w:val="22"/>
              </w:rPr>
            </w:pPr>
          </w:p>
        </w:tc>
      </w:tr>
      <w:tr w:rsidR="004A7EAA" w:rsidRPr="00143E6E" w14:paraId="50690DE4" w14:textId="77777777" w:rsidTr="26EF3912">
        <w:trPr>
          <w:cantSplit/>
          <w:trHeight w:val="600"/>
          <w:tblHeader/>
        </w:trPr>
        <w:tc>
          <w:tcPr>
            <w:tcW w:w="2214" w:type="dxa"/>
            <w:vMerge/>
          </w:tcPr>
          <w:p w14:paraId="63C6894C" w14:textId="77777777" w:rsidR="004A7EAA" w:rsidRPr="00D5087F" w:rsidRDefault="004A7EAA" w:rsidP="00D5087F">
            <w:pPr>
              <w:spacing w:after="0"/>
              <w:jc w:val="center"/>
              <w:rPr>
                <w:rFonts w:ascii="Segoe UI Symbol" w:hAnsi="Segoe UI Symbol"/>
                <w:b/>
                <w:szCs w:val="24"/>
              </w:rPr>
            </w:pPr>
          </w:p>
        </w:tc>
        <w:tc>
          <w:tcPr>
            <w:tcW w:w="2790" w:type="dxa"/>
            <w:vMerge/>
          </w:tcPr>
          <w:p w14:paraId="528E04B2" w14:textId="77777777" w:rsidR="004A7EAA" w:rsidRPr="00D5087F" w:rsidRDefault="004A7EAA" w:rsidP="00D5087F">
            <w:pPr>
              <w:spacing w:after="0"/>
              <w:jc w:val="center"/>
              <w:rPr>
                <w:rFonts w:ascii="Segoe UI Symbol" w:hAnsi="Segoe UI Symbol"/>
                <w:b/>
                <w:szCs w:val="24"/>
              </w:rPr>
            </w:pPr>
          </w:p>
        </w:tc>
        <w:tc>
          <w:tcPr>
            <w:tcW w:w="1440" w:type="dxa"/>
            <w:vMerge/>
          </w:tcPr>
          <w:p w14:paraId="2D570392" w14:textId="77777777" w:rsidR="004A7EAA" w:rsidRPr="00D5087F" w:rsidRDefault="004A7EAA" w:rsidP="00D5087F">
            <w:pPr>
              <w:spacing w:after="0"/>
              <w:jc w:val="center"/>
              <w:rPr>
                <w:rFonts w:ascii="Segoe UI Symbol" w:hAnsi="Segoe UI Symbol"/>
                <w:b/>
                <w:szCs w:val="24"/>
              </w:rPr>
            </w:pPr>
          </w:p>
        </w:tc>
        <w:tc>
          <w:tcPr>
            <w:tcW w:w="1440" w:type="dxa"/>
            <w:shd w:val="clear" w:color="auto" w:fill="D9D9D9" w:themeFill="background1" w:themeFillShade="D9"/>
          </w:tcPr>
          <w:p w14:paraId="7E30C8E2" w14:textId="77777777" w:rsidR="004A7EAA" w:rsidRPr="00D5087F" w:rsidRDefault="004A7EAA">
            <w:pPr>
              <w:spacing w:after="0"/>
              <w:jc w:val="center"/>
              <w:rPr>
                <w:rFonts w:ascii="Segoe UI Symbol" w:hAnsi="Segoe UI Symbol"/>
                <w:b/>
                <w:szCs w:val="24"/>
              </w:rPr>
            </w:pPr>
            <w:r w:rsidRPr="00D5087F">
              <w:rPr>
                <w:rFonts w:ascii="Segoe UI Symbol" w:hAnsi="Segoe UI Symbol"/>
                <w:b/>
                <w:szCs w:val="24"/>
              </w:rPr>
              <w:t>All</w:t>
            </w:r>
            <w:r w:rsidR="007E703B" w:rsidRPr="00D5087F">
              <w:rPr>
                <w:rFonts w:ascii="Segoe UI Symbol" w:hAnsi="Segoe UI Symbol"/>
                <w:b/>
                <w:szCs w:val="24"/>
              </w:rPr>
              <w:t xml:space="preserve"> </w:t>
            </w:r>
            <w:r w:rsidR="00BE09C5" w:rsidRPr="00D5087F">
              <w:rPr>
                <w:rFonts w:ascii="Segoe UI Symbol" w:hAnsi="Segoe UI Symbol"/>
                <w:b/>
                <w:szCs w:val="24"/>
              </w:rPr>
              <w:t>members</w:t>
            </w:r>
            <w:r w:rsidR="007E703B" w:rsidRPr="00D5087F">
              <w:rPr>
                <w:rFonts w:ascii="Segoe UI Symbol" w:hAnsi="Segoe UI Symbol"/>
                <w:b/>
                <w:szCs w:val="24"/>
              </w:rPr>
              <w:t xml:space="preserve"> </w:t>
            </w:r>
            <w:r w:rsidRPr="00D5087F">
              <w:rPr>
                <w:rFonts w:ascii="Segoe UI Symbol" w:hAnsi="Segoe UI Symbol"/>
                <w:b/>
                <w:szCs w:val="24"/>
              </w:rPr>
              <w:t>combined</w:t>
            </w:r>
          </w:p>
        </w:tc>
        <w:tc>
          <w:tcPr>
            <w:tcW w:w="1750" w:type="dxa"/>
            <w:shd w:val="clear" w:color="auto" w:fill="D9D9D9" w:themeFill="background1" w:themeFillShade="D9"/>
          </w:tcPr>
          <w:p w14:paraId="309785EE" w14:textId="77777777" w:rsidR="004A7EAA" w:rsidRPr="00D5087F" w:rsidRDefault="004A7EAA">
            <w:pPr>
              <w:spacing w:after="0"/>
              <w:jc w:val="center"/>
              <w:rPr>
                <w:rFonts w:ascii="Segoe UI Symbol" w:hAnsi="Segoe UI Symbol"/>
                <w:b/>
                <w:szCs w:val="24"/>
              </w:rPr>
            </w:pPr>
            <w:r w:rsidRPr="00D5087F">
              <w:rPr>
                <w:rFonts w:ascii="Segoe UI Symbol" w:hAnsi="Segoe UI Symbol"/>
                <w:b/>
                <w:szCs w:val="24"/>
              </w:rPr>
              <w:t>Each</w:t>
            </w:r>
            <w:r w:rsidR="007E703B" w:rsidRPr="00D5087F">
              <w:rPr>
                <w:rFonts w:ascii="Segoe UI Symbol" w:hAnsi="Segoe UI Symbol"/>
                <w:b/>
                <w:szCs w:val="24"/>
              </w:rPr>
              <w:t xml:space="preserve"> </w:t>
            </w:r>
            <w:r w:rsidR="0045771F" w:rsidRPr="00D5087F">
              <w:rPr>
                <w:rFonts w:ascii="Segoe UI Symbol" w:hAnsi="Segoe UI Symbol"/>
                <w:b/>
                <w:szCs w:val="24"/>
              </w:rPr>
              <w:t>member</w:t>
            </w:r>
          </w:p>
        </w:tc>
        <w:tc>
          <w:tcPr>
            <w:tcW w:w="1134" w:type="dxa"/>
            <w:shd w:val="clear" w:color="auto" w:fill="D9D9D9" w:themeFill="background1" w:themeFillShade="D9"/>
          </w:tcPr>
          <w:p w14:paraId="3FF9D0CE" w14:textId="77777777" w:rsidR="004A7EAA" w:rsidRPr="00D5087F" w:rsidRDefault="004A7EAA">
            <w:pPr>
              <w:spacing w:after="0"/>
              <w:jc w:val="center"/>
              <w:rPr>
                <w:rFonts w:ascii="Segoe UI Symbol" w:hAnsi="Segoe UI Symbol"/>
                <w:b/>
                <w:szCs w:val="24"/>
              </w:rPr>
            </w:pPr>
            <w:r w:rsidRPr="00D5087F">
              <w:rPr>
                <w:rFonts w:ascii="Segoe UI Symbol" w:hAnsi="Segoe UI Symbol"/>
                <w:b/>
                <w:szCs w:val="24"/>
              </w:rPr>
              <w:t>At</w:t>
            </w:r>
            <w:r w:rsidR="007E703B" w:rsidRPr="00D5087F">
              <w:rPr>
                <w:rFonts w:ascii="Segoe UI Symbol" w:hAnsi="Segoe UI Symbol"/>
                <w:b/>
                <w:szCs w:val="24"/>
              </w:rPr>
              <w:t xml:space="preserve"> </w:t>
            </w:r>
            <w:r w:rsidRPr="00D5087F">
              <w:rPr>
                <w:rFonts w:ascii="Segoe UI Symbol" w:hAnsi="Segoe UI Symbol"/>
                <w:b/>
                <w:szCs w:val="24"/>
              </w:rPr>
              <w:t>least</w:t>
            </w:r>
            <w:r w:rsidR="007E703B" w:rsidRPr="00D5087F">
              <w:rPr>
                <w:rFonts w:ascii="Segoe UI Symbol" w:hAnsi="Segoe UI Symbol"/>
                <w:b/>
                <w:szCs w:val="24"/>
              </w:rPr>
              <w:t xml:space="preserve"> </w:t>
            </w:r>
            <w:r w:rsidRPr="00D5087F">
              <w:rPr>
                <w:rFonts w:ascii="Segoe UI Symbol" w:hAnsi="Segoe UI Symbol"/>
                <w:b/>
                <w:szCs w:val="24"/>
              </w:rPr>
              <w:t>one</w:t>
            </w:r>
            <w:r w:rsidR="007E703B" w:rsidRPr="00D5087F">
              <w:rPr>
                <w:rFonts w:ascii="Segoe UI Symbol" w:hAnsi="Segoe UI Symbol"/>
                <w:b/>
                <w:szCs w:val="24"/>
              </w:rPr>
              <w:t xml:space="preserve"> </w:t>
            </w:r>
            <w:r w:rsidR="0045771F" w:rsidRPr="00D5087F">
              <w:rPr>
                <w:rFonts w:ascii="Segoe UI Symbol" w:hAnsi="Segoe UI Symbol"/>
                <w:b/>
                <w:szCs w:val="24"/>
              </w:rPr>
              <w:t>member</w:t>
            </w:r>
          </w:p>
        </w:tc>
        <w:tc>
          <w:tcPr>
            <w:tcW w:w="1940" w:type="dxa"/>
            <w:vMerge/>
          </w:tcPr>
          <w:p w14:paraId="6DCC4467" w14:textId="77777777" w:rsidR="004A7EAA" w:rsidRPr="00D5087F" w:rsidRDefault="004A7EAA" w:rsidP="00D5087F">
            <w:pPr>
              <w:spacing w:after="0"/>
              <w:ind w:left="36" w:hanging="36"/>
              <w:jc w:val="center"/>
              <w:rPr>
                <w:rFonts w:ascii="Segoe UI Symbol" w:hAnsi="Segoe UI Symbol"/>
                <w:b/>
                <w:sz w:val="22"/>
                <w:szCs w:val="22"/>
              </w:rPr>
            </w:pPr>
          </w:p>
        </w:tc>
      </w:tr>
      <w:tr w:rsidR="004A7EAA" w:rsidRPr="00143E6E" w14:paraId="0B52AEFA" w14:textId="77777777" w:rsidTr="26EF3912">
        <w:trPr>
          <w:cantSplit/>
          <w:trHeight w:val="600"/>
        </w:trPr>
        <w:tc>
          <w:tcPr>
            <w:tcW w:w="2214" w:type="dxa"/>
          </w:tcPr>
          <w:p w14:paraId="6946C203" w14:textId="3EFDC87C" w:rsidR="004A7EAA" w:rsidRPr="00D5087F" w:rsidRDefault="002B2294" w:rsidP="00D5087F">
            <w:pPr>
              <w:rPr>
                <w:rFonts w:ascii="Segoe UI Symbol" w:hAnsi="Segoe UI Symbol"/>
                <w:szCs w:val="24"/>
              </w:rPr>
            </w:pPr>
            <w:bookmarkStart w:id="303" w:name="_Toc496968124"/>
            <w:bookmarkStart w:id="304" w:name="_Toc59130285"/>
            <w:bookmarkStart w:id="305" w:name="_Toc59131158"/>
            <w:r w:rsidRPr="00D5087F">
              <w:rPr>
                <w:rFonts w:ascii="Segoe UI Symbol" w:hAnsi="Segoe UI Symbol"/>
                <w:b/>
                <w:szCs w:val="24"/>
              </w:rPr>
              <w:t xml:space="preserve">2.1 </w:t>
            </w:r>
            <w:r w:rsidR="004A7EAA" w:rsidRPr="00D5087F">
              <w:rPr>
                <w:rFonts w:ascii="Segoe UI Symbol" w:hAnsi="Segoe UI Symbol"/>
                <w:b/>
                <w:szCs w:val="24"/>
              </w:rPr>
              <w:t>History</w:t>
            </w:r>
            <w:r w:rsidR="007E703B" w:rsidRPr="00D5087F">
              <w:rPr>
                <w:rFonts w:ascii="Segoe UI Symbol" w:hAnsi="Segoe UI Symbol"/>
                <w:b/>
                <w:szCs w:val="24"/>
              </w:rPr>
              <w:t xml:space="preserve"> </w:t>
            </w:r>
            <w:r w:rsidR="004A7EAA" w:rsidRPr="00D5087F">
              <w:rPr>
                <w:rFonts w:ascii="Segoe UI Symbol" w:hAnsi="Segoe UI Symbol"/>
                <w:b/>
                <w:szCs w:val="24"/>
              </w:rPr>
              <w:t>of</w:t>
            </w:r>
            <w:r w:rsidR="007E703B" w:rsidRPr="00D5087F">
              <w:rPr>
                <w:rFonts w:ascii="Segoe UI Symbol" w:hAnsi="Segoe UI Symbol"/>
                <w:b/>
                <w:szCs w:val="24"/>
              </w:rPr>
              <w:t xml:space="preserve"> </w:t>
            </w:r>
            <w:r w:rsidR="004A7EAA" w:rsidRPr="00D5087F">
              <w:rPr>
                <w:rFonts w:ascii="Segoe UI Symbol" w:hAnsi="Segoe UI Symbol"/>
                <w:b/>
                <w:szCs w:val="24"/>
              </w:rPr>
              <w:t>non-performing</w:t>
            </w:r>
            <w:r w:rsidR="007E703B" w:rsidRPr="00D5087F">
              <w:rPr>
                <w:rFonts w:ascii="Segoe UI Symbol" w:hAnsi="Segoe UI Symbol"/>
                <w:b/>
                <w:szCs w:val="24"/>
              </w:rPr>
              <w:t xml:space="preserve"> </w:t>
            </w:r>
            <w:r w:rsidR="004A7EAA" w:rsidRPr="00D5087F">
              <w:rPr>
                <w:rFonts w:ascii="Segoe UI Symbol" w:hAnsi="Segoe UI Symbol"/>
                <w:b/>
                <w:szCs w:val="24"/>
              </w:rPr>
              <w:t>contracts</w:t>
            </w:r>
            <w:bookmarkEnd w:id="303"/>
            <w:bookmarkEnd w:id="304"/>
            <w:bookmarkEnd w:id="305"/>
          </w:p>
        </w:tc>
        <w:tc>
          <w:tcPr>
            <w:tcW w:w="2790" w:type="dxa"/>
          </w:tcPr>
          <w:p w14:paraId="5A8DD34A" w14:textId="6ECB68AE" w:rsidR="004A7EAA" w:rsidRPr="00D5087F" w:rsidRDefault="004A7EAA" w:rsidP="008F463B">
            <w:pPr>
              <w:pStyle w:val="BodyTextIndent"/>
              <w:spacing w:before="60" w:after="60"/>
              <w:ind w:left="0"/>
              <w:jc w:val="left"/>
              <w:rPr>
                <w:rFonts w:ascii="Segoe UI Symbol" w:hAnsi="Segoe UI Symbol"/>
                <w:sz w:val="22"/>
                <w:szCs w:val="22"/>
              </w:rPr>
            </w:pPr>
            <w:r w:rsidRPr="00D5087F">
              <w:rPr>
                <w:rFonts w:ascii="Segoe UI Symbol" w:hAnsi="Segoe UI Symbol"/>
                <w:sz w:val="22"/>
                <w:szCs w:val="22"/>
              </w:rPr>
              <w:t>Non-performance</w:t>
            </w:r>
            <w:r w:rsidR="006A7A5A" w:rsidRPr="00D5087F">
              <w:rPr>
                <w:rStyle w:val="FootnoteReference"/>
                <w:rFonts w:ascii="Segoe UI Symbol" w:hAnsi="Segoe UI Symbol"/>
                <w:sz w:val="22"/>
                <w:szCs w:val="22"/>
              </w:rPr>
              <w:footnoteReference w:id="2"/>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a</w:t>
            </w:r>
            <w:r w:rsidR="007E703B" w:rsidRPr="00D5087F">
              <w:rPr>
                <w:rFonts w:ascii="Segoe UI Symbol" w:hAnsi="Segoe UI Symbol"/>
                <w:sz w:val="22"/>
                <w:szCs w:val="22"/>
              </w:rPr>
              <w:t xml:space="preserve"> </w:t>
            </w:r>
            <w:r w:rsidRPr="00D5087F">
              <w:rPr>
                <w:rFonts w:ascii="Segoe UI Symbol" w:hAnsi="Segoe UI Symbol"/>
                <w:sz w:val="22"/>
                <w:szCs w:val="22"/>
              </w:rPr>
              <w:t>contract</w:t>
            </w:r>
            <w:r w:rsidR="007E703B" w:rsidRPr="00D5087F">
              <w:rPr>
                <w:rFonts w:ascii="Segoe UI Symbol" w:hAnsi="Segoe UI Symbol"/>
                <w:sz w:val="22"/>
                <w:szCs w:val="22"/>
              </w:rPr>
              <w:t xml:space="preserve"> </w:t>
            </w:r>
            <w:r w:rsidRPr="00D5087F">
              <w:rPr>
                <w:rFonts w:ascii="Segoe UI Symbol" w:hAnsi="Segoe UI Symbol"/>
                <w:sz w:val="22"/>
                <w:szCs w:val="22"/>
              </w:rPr>
              <w:t>did</w:t>
            </w:r>
            <w:r w:rsidR="007E703B" w:rsidRPr="00D5087F">
              <w:rPr>
                <w:rFonts w:ascii="Segoe UI Symbol" w:hAnsi="Segoe UI Symbol"/>
                <w:sz w:val="22"/>
                <w:szCs w:val="22"/>
              </w:rPr>
              <w:t xml:space="preserve"> </w:t>
            </w:r>
            <w:r w:rsidRPr="00D5087F">
              <w:rPr>
                <w:rFonts w:ascii="Segoe UI Symbol" w:hAnsi="Segoe UI Symbol"/>
                <w:sz w:val="22"/>
                <w:szCs w:val="22"/>
              </w:rPr>
              <w:t>not</w:t>
            </w:r>
            <w:r w:rsidR="007E703B" w:rsidRPr="00D5087F">
              <w:rPr>
                <w:rFonts w:ascii="Segoe UI Symbol" w:hAnsi="Segoe UI Symbol"/>
                <w:sz w:val="22"/>
                <w:szCs w:val="22"/>
              </w:rPr>
              <w:t xml:space="preserve"> </w:t>
            </w:r>
            <w:r w:rsidRPr="00D5087F">
              <w:rPr>
                <w:rFonts w:ascii="Segoe UI Symbol" w:hAnsi="Segoe UI Symbol"/>
                <w:sz w:val="22"/>
                <w:szCs w:val="22"/>
              </w:rPr>
              <w:t>occur</w:t>
            </w:r>
            <w:r w:rsidR="007E703B" w:rsidRPr="00D5087F">
              <w:rPr>
                <w:rFonts w:ascii="Segoe UI Symbol" w:hAnsi="Segoe UI Symbol"/>
                <w:sz w:val="22"/>
                <w:szCs w:val="22"/>
              </w:rPr>
              <w:t xml:space="preserve"> </w:t>
            </w:r>
            <w:proofErr w:type="gramStart"/>
            <w:r w:rsidR="006A3217" w:rsidRPr="00D5087F">
              <w:rPr>
                <w:rFonts w:ascii="Segoe UI Symbol" w:hAnsi="Segoe UI Symbol"/>
                <w:sz w:val="22"/>
                <w:szCs w:val="22"/>
              </w:rPr>
              <w:t>as a result of</w:t>
            </w:r>
            <w:proofErr w:type="gramEnd"/>
            <w:r w:rsidR="006A3217" w:rsidRPr="00D5087F">
              <w:rPr>
                <w:rFonts w:ascii="Segoe UI Symbol" w:hAnsi="Segoe UI Symbol"/>
                <w:sz w:val="22"/>
                <w:szCs w:val="22"/>
              </w:rPr>
              <w:t xml:space="preserve"> contractor default since 1</w:t>
            </w:r>
            <w:r w:rsidR="006A3217" w:rsidRPr="00D5087F">
              <w:rPr>
                <w:rFonts w:ascii="Segoe UI Symbol" w:hAnsi="Segoe UI Symbol"/>
                <w:sz w:val="22"/>
                <w:szCs w:val="22"/>
                <w:vertAlign w:val="superscript"/>
              </w:rPr>
              <w:t>st</w:t>
            </w:r>
            <w:r w:rsidR="006A3217" w:rsidRPr="00D5087F">
              <w:rPr>
                <w:rFonts w:ascii="Segoe UI Symbol" w:hAnsi="Segoe UI Symbol"/>
                <w:sz w:val="22"/>
                <w:szCs w:val="22"/>
              </w:rPr>
              <w:t xml:space="preserve"> January </w:t>
            </w:r>
            <w:r w:rsidR="00C7593E" w:rsidRPr="00C7593E">
              <w:rPr>
                <w:rFonts w:ascii="Segoe UI Symbol" w:hAnsi="Segoe UI Symbol"/>
                <w:i/>
                <w:color w:val="0070C0"/>
              </w:rPr>
              <w:t>201</w:t>
            </w:r>
            <w:r w:rsidR="00DD4B1D">
              <w:rPr>
                <w:rFonts w:ascii="Segoe UI Symbol" w:hAnsi="Segoe UI Symbol"/>
                <w:i/>
                <w:color w:val="0070C0"/>
              </w:rPr>
              <w:t>5</w:t>
            </w:r>
            <w:r w:rsidR="006A3217" w:rsidRPr="00D5087F">
              <w:rPr>
                <w:rFonts w:ascii="Segoe UI Symbol" w:hAnsi="Segoe UI Symbol"/>
                <w:sz w:val="22"/>
                <w:szCs w:val="22"/>
              </w:rPr>
              <w:t xml:space="preserve">. </w:t>
            </w:r>
          </w:p>
        </w:tc>
        <w:tc>
          <w:tcPr>
            <w:tcW w:w="1440" w:type="dxa"/>
          </w:tcPr>
          <w:p w14:paraId="0DEFB4CC" w14:textId="77777777" w:rsidR="004A7EAA" w:rsidRPr="00D5087F" w:rsidRDefault="004A7EAA" w:rsidP="001D5093">
            <w:pPr>
              <w:spacing w:before="60" w:after="60"/>
              <w:jc w:val="left"/>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r w:rsidR="007E703B" w:rsidRPr="00D5087F">
              <w:rPr>
                <w:rFonts w:ascii="Segoe UI Symbol" w:hAnsi="Segoe UI Symbol"/>
                <w:sz w:val="22"/>
                <w:szCs w:val="22"/>
              </w:rPr>
              <w:t xml:space="preserve"> </w:t>
            </w:r>
            <w:r w:rsidRPr="00D5087F">
              <w:rPr>
                <w:rFonts w:ascii="Segoe UI Symbol" w:hAnsi="Segoe UI Symbol"/>
                <w:sz w:val="22"/>
                <w:szCs w:val="22"/>
              </w:rPr>
              <w:t>by</w:t>
            </w:r>
            <w:r w:rsidR="007E703B" w:rsidRPr="00D5087F">
              <w:rPr>
                <w:rFonts w:ascii="Segoe UI Symbol" w:hAnsi="Segoe UI Symbol"/>
                <w:sz w:val="22"/>
                <w:szCs w:val="22"/>
              </w:rPr>
              <w:t xml:space="preserve"> </w:t>
            </w:r>
            <w:r w:rsidRPr="00D5087F">
              <w:rPr>
                <w:rFonts w:ascii="Segoe UI Symbol" w:hAnsi="Segoe UI Symbol"/>
                <w:sz w:val="22"/>
                <w:szCs w:val="22"/>
              </w:rPr>
              <w:t>itself</w:t>
            </w:r>
            <w:r w:rsidR="007E703B" w:rsidRPr="00D5087F">
              <w:rPr>
                <w:rFonts w:ascii="Segoe UI Symbol" w:hAnsi="Segoe UI Symbol"/>
                <w:sz w:val="22"/>
                <w:szCs w:val="22"/>
              </w:rPr>
              <w:t xml:space="preserve"> </w:t>
            </w:r>
            <w:r w:rsidRPr="00D5087F">
              <w:rPr>
                <w:rFonts w:ascii="Segoe UI Symbol" w:hAnsi="Segoe UI Symbol"/>
                <w:sz w:val="22"/>
                <w:szCs w:val="22"/>
              </w:rPr>
              <w:t>or</w:t>
            </w:r>
            <w:r w:rsidR="007E703B" w:rsidRPr="00D5087F">
              <w:rPr>
                <w:rFonts w:ascii="Segoe UI Symbol" w:hAnsi="Segoe UI Symbol"/>
                <w:sz w:val="22"/>
                <w:szCs w:val="22"/>
              </w:rPr>
              <w:t xml:space="preserve"> </w:t>
            </w:r>
            <w:r w:rsidRPr="00D5087F">
              <w:rPr>
                <w:rFonts w:ascii="Segoe UI Symbol" w:hAnsi="Segoe UI Symbol"/>
                <w:sz w:val="22"/>
                <w:szCs w:val="22"/>
              </w:rPr>
              <w:t>as</w:t>
            </w:r>
            <w:r w:rsidR="007E703B" w:rsidRPr="00D5087F">
              <w:rPr>
                <w:rFonts w:ascii="Segoe UI Symbol" w:hAnsi="Segoe UI Symbol"/>
                <w:sz w:val="22"/>
                <w:szCs w:val="22"/>
              </w:rPr>
              <w:t xml:space="preserve"> </w:t>
            </w:r>
            <w:r w:rsidR="0045771F" w:rsidRPr="00D5087F">
              <w:rPr>
                <w:rFonts w:ascii="Segoe UI Symbol" w:hAnsi="Segoe UI Symbol"/>
                <w:sz w:val="22"/>
                <w:szCs w:val="22"/>
              </w:rPr>
              <w:t>member</w:t>
            </w:r>
            <w:r w:rsidR="007E703B" w:rsidRPr="00D5087F">
              <w:rPr>
                <w:rFonts w:ascii="Segoe UI Symbol" w:hAnsi="Segoe UI Symbol"/>
                <w:sz w:val="22"/>
                <w:szCs w:val="22"/>
              </w:rPr>
              <w:t xml:space="preserve"> </w:t>
            </w:r>
            <w:r w:rsidRPr="00D5087F">
              <w:rPr>
                <w:rFonts w:ascii="Segoe UI Symbol" w:hAnsi="Segoe UI Symbol"/>
                <w:sz w:val="22"/>
                <w:szCs w:val="22"/>
              </w:rPr>
              <w:t>to</w:t>
            </w:r>
            <w:r w:rsidR="007E703B" w:rsidRPr="00D5087F">
              <w:rPr>
                <w:rFonts w:ascii="Segoe UI Symbol" w:hAnsi="Segoe UI Symbol"/>
                <w:sz w:val="22"/>
                <w:szCs w:val="22"/>
              </w:rPr>
              <w:t xml:space="preserve"> </w:t>
            </w:r>
            <w:r w:rsidRPr="00D5087F">
              <w:rPr>
                <w:rFonts w:ascii="Segoe UI Symbol" w:hAnsi="Segoe UI Symbol"/>
                <w:sz w:val="22"/>
                <w:szCs w:val="22"/>
              </w:rPr>
              <w:t>past</w:t>
            </w:r>
            <w:r w:rsidR="007E703B" w:rsidRPr="00D5087F">
              <w:rPr>
                <w:rFonts w:ascii="Segoe UI Symbol" w:hAnsi="Segoe UI Symbol"/>
                <w:sz w:val="22"/>
                <w:szCs w:val="22"/>
              </w:rPr>
              <w:t xml:space="preserve"> </w:t>
            </w:r>
            <w:r w:rsidRPr="00D5087F">
              <w:rPr>
                <w:rFonts w:ascii="Segoe UI Symbol" w:hAnsi="Segoe UI Symbol"/>
                <w:sz w:val="22"/>
                <w:szCs w:val="22"/>
              </w:rPr>
              <w:t>or</w:t>
            </w:r>
            <w:r w:rsidR="007E703B" w:rsidRPr="00D5087F">
              <w:rPr>
                <w:rFonts w:ascii="Segoe UI Symbol" w:hAnsi="Segoe UI Symbol"/>
                <w:sz w:val="22"/>
                <w:szCs w:val="22"/>
              </w:rPr>
              <w:t xml:space="preserve"> </w:t>
            </w:r>
            <w:r w:rsidRPr="00D5087F">
              <w:rPr>
                <w:rFonts w:ascii="Segoe UI Symbol" w:hAnsi="Segoe UI Symbol"/>
                <w:sz w:val="22"/>
                <w:szCs w:val="22"/>
              </w:rPr>
              <w:t>existing</w:t>
            </w:r>
            <w:r w:rsidR="007E703B" w:rsidRPr="00D5087F">
              <w:rPr>
                <w:rFonts w:ascii="Segoe UI Symbol" w:hAnsi="Segoe UI Symbol"/>
                <w:sz w:val="22"/>
                <w:szCs w:val="22"/>
              </w:rPr>
              <w:t xml:space="preserve"> </w:t>
            </w:r>
            <w:r w:rsidR="00AC60F4" w:rsidRPr="00D5087F">
              <w:rPr>
                <w:rFonts w:ascii="Segoe UI Symbol" w:hAnsi="Segoe UI Symbol"/>
                <w:sz w:val="22"/>
                <w:szCs w:val="22"/>
              </w:rPr>
              <w:t>JV</w:t>
            </w:r>
          </w:p>
        </w:tc>
        <w:tc>
          <w:tcPr>
            <w:tcW w:w="1440" w:type="dxa"/>
            <w:vAlign w:val="center"/>
          </w:tcPr>
          <w:p w14:paraId="3FF7B3B3" w14:textId="77777777" w:rsidR="00F07D31" w:rsidRPr="00D5087F" w:rsidRDefault="004A7EAA" w:rsidP="00502EF7">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750" w:type="dxa"/>
            <w:vAlign w:val="center"/>
          </w:tcPr>
          <w:p w14:paraId="1CB5BFB5" w14:textId="77777777" w:rsidR="004A7EAA" w:rsidRPr="00D5087F" w:rsidRDefault="004A7EAA" w:rsidP="00502EF7">
            <w:pPr>
              <w:spacing w:before="60" w:after="60"/>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r w:rsidR="006A7A5A" w:rsidRPr="00D5087F">
              <w:rPr>
                <w:rStyle w:val="FootnoteReference"/>
                <w:rFonts w:ascii="Segoe UI Symbol" w:hAnsi="Segoe UI Symbol"/>
                <w:sz w:val="22"/>
                <w:szCs w:val="22"/>
              </w:rPr>
              <w:footnoteReference w:id="3"/>
            </w:r>
          </w:p>
        </w:tc>
        <w:tc>
          <w:tcPr>
            <w:tcW w:w="1134" w:type="dxa"/>
            <w:vAlign w:val="center"/>
          </w:tcPr>
          <w:p w14:paraId="038848E4" w14:textId="77777777" w:rsidR="00F07D31" w:rsidRPr="00D5087F" w:rsidRDefault="004A7EAA" w:rsidP="00502EF7">
            <w:pPr>
              <w:spacing w:before="60" w:after="60"/>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940" w:type="dxa"/>
            <w:vAlign w:val="center"/>
          </w:tcPr>
          <w:p w14:paraId="1E6106E8" w14:textId="77777777" w:rsidR="00F07D31" w:rsidRPr="00D5087F" w:rsidRDefault="004A7EAA" w:rsidP="00502EF7">
            <w:pPr>
              <w:spacing w:before="60" w:after="60"/>
              <w:jc w:val="center"/>
              <w:rPr>
                <w:rFonts w:ascii="Segoe UI Symbol" w:hAnsi="Segoe UI Symbol"/>
                <w:sz w:val="22"/>
                <w:szCs w:val="22"/>
              </w:rPr>
            </w:pPr>
            <w:r w:rsidRPr="00D5087F">
              <w:rPr>
                <w:rFonts w:ascii="Segoe UI Symbol" w:hAnsi="Segoe UI Symbol"/>
                <w:sz w:val="22"/>
                <w:szCs w:val="22"/>
              </w:rPr>
              <w:t>Form</w:t>
            </w:r>
            <w:r w:rsidR="007E703B" w:rsidRPr="00D5087F">
              <w:rPr>
                <w:rFonts w:ascii="Segoe UI Symbol" w:hAnsi="Segoe UI Symbol"/>
                <w:sz w:val="22"/>
                <w:szCs w:val="22"/>
              </w:rPr>
              <w:t xml:space="preserve"> </w:t>
            </w:r>
            <w:r w:rsidRPr="00D5087F">
              <w:rPr>
                <w:rFonts w:ascii="Segoe UI Symbol" w:hAnsi="Segoe UI Symbol"/>
                <w:sz w:val="22"/>
                <w:szCs w:val="22"/>
              </w:rPr>
              <w:t>CON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2</w:t>
            </w:r>
          </w:p>
        </w:tc>
      </w:tr>
      <w:tr w:rsidR="00753ABF" w:rsidRPr="00143E6E" w14:paraId="228DBCF9" w14:textId="77777777" w:rsidTr="26EF3912">
        <w:trPr>
          <w:cantSplit/>
          <w:trHeight w:val="600"/>
        </w:trPr>
        <w:tc>
          <w:tcPr>
            <w:tcW w:w="2214" w:type="dxa"/>
          </w:tcPr>
          <w:p w14:paraId="7E0F653D" w14:textId="70B4EDB5" w:rsidR="00753ABF" w:rsidRPr="00D5087F" w:rsidRDefault="00753ABF" w:rsidP="00284021">
            <w:pPr>
              <w:jc w:val="left"/>
              <w:rPr>
                <w:rFonts w:ascii="Segoe UI Symbol" w:hAnsi="Segoe UI Symbol"/>
                <w:b/>
                <w:szCs w:val="24"/>
              </w:rPr>
            </w:pPr>
            <w:bookmarkStart w:id="306" w:name="_Toc59130286"/>
            <w:bookmarkStart w:id="307" w:name="_Toc59131159"/>
            <w:r w:rsidRPr="00D5087F">
              <w:rPr>
                <w:rFonts w:ascii="Segoe UI Symbol" w:hAnsi="Segoe UI Symbol"/>
                <w:b/>
                <w:szCs w:val="24"/>
              </w:rPr>
              <w:lastRenderedPageBreak/>
              <w:t>2.2 Suspension</w:t>
            </w:r>
            <w:bookmarkEnd w:id="306"/>
            <w:bookmarkEnd w:id="307"/>
            <w:r w:rsidRPr="00D5087F">
              <w:rPr>
                <w:rFonts w:ascii="Segoe UI Symbol" w:hAnsi="Segoe UI Symbol"/>
                <w:b/>
                <w:szCs w:val="24"/>
              </w:rPr>
              <w:t xml:space="preserve"> </w:t>
            </w:r>
          </w:p>
        </w:tc>
        <w:tc>
          <w:tcPr>
            <w:tcW w:w="2790" w:type="dxa"/>
          </w:tcPr>
          <w:p w14:paraId="2FABCCBF" w14:textId="7356A61A" w:rsidR="00753ABF" w:rsidRPr="00D5087F" w:rsidRDefault="00753ABF" w:rsidP="00B15CEE">
            <w:pPr>
              <w:pStyle w:val="BodyTextIndent"/>
              <w:spacing w:before="60" w:after="60"/>
              <w:ind w:left="0"/>
              <w:jc w:val="left"/>
              <w:rPr>
                <w:rFonts w:ascii="Segoe UI Symbol" w:hAnsi="Segoe UI Symbol"/>
                <w:sz w:val="22"/>
                <w:szCs w:val="22"/>
              </w:rPr>
            </w:pPr>
            <w:r w:rsidRPr="00D5087F">
              <w:rPr>
                <w:rFonts w:ascii="Segoe UI Symbol" w:hAnsi="Segoe UI Symbol"/>
                <w:bCs/>
                <w:sz w:val="22"/>
                <w:szCs w:val="22"/>
              </w:rPr>
              <w:t>Suspension Based on Execution of Bid Securing Declaration by the Employer</w:t>
            </w:r>
            <w:r w:rsidRPr="00D5087F">
              <w:rPr>
                <w:rFonts w:ascii="Segoe UI Symbol" w:hAnsi="Segoe UI Symbol"/>
                <w:b/>
                <w:sz w:val="22"/>
                <w:szCs w:val="22"/>
              </w:rPr>
              <w:t xml:space="preserve"> </w:t>
            </w:r>
            <w:r w:rsidRPr="00D5087F">
              <w:rPr>
                <w:rFonts w:ascii="Segoe UI Symbol" w:hAnsi="Segoe UI Symbol"/>
                <w:sz w:val="22"/>
                <w:szCs w:val="22"/>
              </w:rPr>
              <w:t>or withdrawal of the Bid within Bid validity period or other failures</w:t>
            </w:r>
            <w:r w:rsidR="008F463B" w:rsidRPr="00D5087F">
              <w:rPr>
                <w:rFonts w:ascii="Segoe UI Symbol" w:hAnsi="Segoe UI Symbol"/>
                <w:sz w:val="22"/>
                <w:szCs w:val="22"/>
              </w:rPr>
              <w:t xml:space="preserve"> </w:t>
            </w:r>
            <w:r w:rsidRPr="00D5087F">
              <w:rPr>
                <w:rFonts w:ascii="Segoe UI Symbol" w:hAnsi="Segoe UI Symbol"/>
                <w:color w:val="000000" w:themeColor="text1"/>
                <w:sz w:val="22"/>
                <w:szCs w:val="22"/>
              </w:rPr>
              <w:t>pursuant to ITB 4.7 and ITB 20.9 or any such conditions</w:t>
            </w:r>
          </w:p>
        </w:tc>
        <w:tc>
          <w:tcPr>
            <w:tcW w:w="1440" w:type="dxa"/>
            <w:vAlign w:val="center"/>
          </w:tcPr>
          <w:p w14:paraId="6CDA9154" w14:textId="52519625"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color w:val="000000" w:themeColor="text1"/>
                <w:sz w:val="22"/>
                <w:szCs w:val="22"/>
              </w:rPr>
              <w:t>Must meet requirement</w:t>
            </w:r>
          </w:p>
        </w:tc>
        <w:tc>
          <w:tcPr>
            <w:tcW w:w="1440" w:type="dxa"/>
            <w:vAlign w:val="center"/>
          </w:tcPr>
          <w:p w14:paraId="18062A78" w14:textId="77777777" w:rsidR="00753ABF" w:rsidRPr="00D5087F" w:rsidRDefault="00753ABF" w:rsidP="00502EF7">
            <w:pPr>
              <w:spacing w:before="60" w:after="60"/>
              <w:jc w:val="center"/>
              <w:rPr>
                <w:rFonts w:ascii="Segoe UI Symbol" w:hAnsi="Segoe UI Symbol"/>
                <w:color w:val="000000" w:themeColor="text1"/>
                <w:sz w:val="22"/>
                <w:szCs w:val="22"/>
              </w:rPr>
            </w:pPr>
            <w:r w:rsidRPr="00D5087F">
              <w:rPr>
                <w:rFonts w:ascii="Segoe UI Symbol" w:hAnsi="Segoe UI Symbol"/>
                <w:color w:val="000000" w:themeColor="text1"/>
                <w:sz w:val="22"/>
                <w:szCs w:val="22"/>
              </w:rPr>
              <w:t>Must meet requirement</w:t>
            </w:r>
          </w:p>
        </w:tc>
        <w:tc>
          <w:tcPr>
            <w:tcW w:w="1750" w:type="dxa"/>
            <w:vAlign w:val="center"/>
          </w:tcPr>
          <w:p w14:paraId="3F980740" w14:textId="77777777" w:rsidR="00753ABF" w:rsidRPr="00D5087F" w:rsidRDefault="00753ABF" w:rsidP="00502EF7">
            <w:pPr>
              <w:spacing w:before="60" w:after="60"/>
              <w:jc w:val="center"/>
              <w:rPr>
                <w:rFonts w:ascii="Segoe UI Symbol" w:hAnsi="Segoe UI Symbol"/>
                <w:color w:val="000000" w:themeColor="text1"/>
                <w:sz w:val="22"/>
                <w:szCs w:val="22"/>
              </w:rPr>
            </w:pPr>
            <w:r w:rsidRPr="00D5087F">
              <w:rPr>
                <w:rFonts w:ascii="Segoe UI Symbol" w:hAnsi="Segoe UI Symbol"/>
                <w:color w:val="000000" w:themeColor="text1"/>
                <w:sz w:val="22"/>
                <w:szCs w:val="22"/>
              </w:rPr>
              <w:t>Must meet requirement</w:t>
            </w:r>
          </w:p>
        </w:tc>
        <w:tc>
          <w:tcPr>
            <w:tcW w:w="1134" w:type="dxa"/>
            <w:vAlign w:val="center"/>
          </w:tcPr>
          <w:p w14:paraId="465AEAEE" w14:textId="7DFCDC52"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color w:val="000000" w:themeColor="text1"/>
                <w:sz w:val="22"/>
                <w:szCs w:val="22"/>
              </w:rPr>
              <w:t>N/A</w:t>
            </w:r>
          </w:p>
        </w:tc>
        <w:tc>
          <w:tcPr>
            <w:tcW w:w="1940" w:type="dxa"/>
            <w:vAlign w:val="center"/>
          </w:tcPr>
          <w:p w14:paraId="28F38DA5" w14:textId="77777777"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sz w:val="22"/>
                <w:szCs w:val="22"/>
              </w:rPr>
              <w:t>Letter of Bid</w:t>
            </w:r>
          </w:p>
        </w:tc>
      </w:tr>
      <w:tr w:rsidR="00753ABF" w:rsidRPr="00143E6E" w14:paraId="63C6E3EC" w14:textId="77777777" w:rsidTr="26EF3912">
        <w:trPr>
          <w:cantSplit/>
          <w:trHeight w:val="600"/>
        </w:trPr>
        <w:tc>
          <w:tcPr>
            <w:tcW w:w="2214" w:type="dxa"/>
          </w:tcPr>
          <w:p w14:paraId="3297619E" w14:textId="68103F19" w:rsidR="00753ABF" w:rsidRPr="00D5087F" w:rsidRDefault="00753ABF" w:rsidP="00284021">
            <w:pPr>
              <w:jc w:val="left"/>
              <w:rPr>
                <w:rFonts w:ascii="Segoe UI Symbol" w:hAnsi="Segoe UI Symbol"/>
                <w:szCs w:val="24"/>
              </w:rPr>
            </w:pPr>
            <w:bookmarkStart w:id="308" w:name="_Toc496968125"/>
            <w:bookmarkStart w:id="309" w:name="_Toc59130287"/>
            <w:bookmarkStart w:id="310" w:name="_Toc59131160"/>
            <w:r w:rsidRPr="00D5087F">
              <w:rPr>
                <w:rFonts w:ascii="Segoe UI Symbol" w:hAnsi="Segoe UI Symbol"/>
                <w:b/>
                <w:szCs w:val="24"/>
              </w:rPr>
              <w:t>2.3 Pending Litigation</w:t>
            </w:r>
            <w:bookmarkEnd w:id="308"/>
            <w:bookmarkEnd w:id="309"/>
            <w:bookmarkEnd w:id="310"/>
          </w:p>
        </w:tc>
        <w:tc>
          <w:tcPr>
            <w:tcW w:w="2790" w:type="dxa"/>
          </w:tcPr>
          <w:p w14:paraId="7488B6F9" w14:textId="1BBAF8CC" w:rsidR="00753ABF" w:rsidRPr="00D5087F" w:rsidRDefault="00753ABF" w:rsidP="00284021">
            <w:pPr>
              <w:jc w:val="left"/>
              <w:rPr>
                <w:rFonts w:ascii="Segoe UI Symbol" w:hAnsi="Segoe UI Symbol"/>
                <w:sz w:val="22"/>
                <w:szCs w:val="22"/>
              </w:rPr>
            </w:pPr>
            <w:bookmarkStart w:id="311" w:name="_Toc325722857"/>
            <w:bookmarkStart w:id="312" w:name="_Toc59130288"/>
            <w:bookmarkStart w:id="313" w:name="_Toc59131161"/>
            <w:r w:rsidRPr="00D5087F">
              <w:rPr>
                <w:rFonts w:ascii="Segoe UI Symbol" w:hAnsi="Segoe UI Symbol"/>
                <w:sz w:val="22"/>
                <w:szCs w:val="22"/>
              </w:rPr>
              <w:t xml:space="preserve">Bid’s financial position and prospective </w:t>
            </w:r>
            <w:r w:rsidR="008F463B" w:rsidRPr="00D5087F">
              <w:rPr>
                <w:rFonts w:ascii="Segoe UI Symbol" w:hAnsi="Segoe UI Symbol"/>
                <w:sz w:val="22"/>
                <w:szCs w:val="22"/>
              </w:rPr>
              <w:t>long-term</w:t>
            </w:r>
            <w:r w:rsidRPr="00D5087F">
              <w:rPr>
                <w:rFonts w:ascii="Segoe UI Symbol" w:hAnsi="Segoe UI Symbol"/>
                <w:sz w:val="22"/>
                <w:szCs w:val="22"/>
              </w:rPr>
              <w:t xml:space="preserve"> profitability still sound according to criteria established in 3.1 below and assuming that all pending litigation will be resolved against the Bidder</w:t>
            </w:r>
            <w:bookmarkEnd w:id="311"/>
            <w:bookmarkEnd w:id="312"/>
            <w:bookmarkEnd w:id="313"/>
          </w:p>
        </w:tc>
        <w:tc>
          <w:tcPr>
            <w:tcW w:w="1440" w:type="dxa"/>
            <w:vAlign w:val="center"/>
          </w:tcPr>
          <w:p w14:paraId="3BE060B9" w14:textId="1EF9F125"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sz w:val="22"/>
                <w:szCs w:val="22"/>
              </w:rPr>
              <w:t>Must meet requirement</w:t>
            </w:r>
          </w:p>
          <w:p w14:paraId="29EB7333" w14:textId="77777777" w:rsidR="00753ABF" w:rsidRPr="00D5087F" w:rsidRDefault="00753ABF" w:rsidP="00502EF7">
            <w:pPr>
              <w:spacing w:before="60" w:after="60"/>
              <w:jc w:val="center"/>
              <w:rPr>
                <w:rFonts w:ascii="Segoe UI Symbol" w:hAnsi="Segoe UI Symbol"/>
                <w:sz w:val="22"/>
                <w:szCs w:val="22"/>
              </w:rPr>
            </w:pPr>
          </w:p>
        </w:tc>
        <w:tc>
          <w:tcPr>
            <w:tcW w:w="1440" w:type="dxa"/>
            <w:vAlign w:val="center"/>
          </w:tcPr>
          <w:p w14:paraId="48AF24C6" w14:textId="77777777"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sz w:val="22"/>
                <w:szCs w:val="22"/>
              </w:rPr>
              <w:t>N / A</w:t>
            </w:r>
          </w:p>
        </w:tc>
        <w:tc>
          <w:tcPr>
            <w:tcW w:w="1750" w:type="dxa"/>
            <w:vAlign w:val="center"/>
          </w:tcPr>
          <w:p w14:paraId="02229115" w14:textId="75A4DAE6"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sz w:val="22"/>
                <w:szCs w:val="22"/>
              </w:rPr>
              <w:t>Must meet requirement</w:t>
            </w:r>
          </w:p>
        </w:tc>
        <w:tc>
          <w:tcPr>
            <w:tcW w:w="1134" w:type="dxa"/>
            <w:vAlign w:val="center"/>
          </w:tcPr>
          <w:p w14:paraId="03247B3E" w14:textId="77777777"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sz w:val="22"/>
                <w:szCs w:val="22"/>
              </w:rPr>
              <w:t>N / A</w:t>
            </w:r>
          </w:p>
        </w:tc>
        <w:tc>
          <w:tcPr>
            <w:tcW w:w="1940" w:type="dxa"/>
            <w:vAlign w:val="center"/>
          </w:tcPr>
          <w:p w14:paraId="2998BE3D" w14:textId="77777777" w:rsidR="00753ABF" w:rsidRPr="00D5087F" w:rsidRDefault="00753ABF" w:rsidP="00502EF7">
            <w:pPr>
              <w:spacing w:before="60" w:after="60"/>
              <w:jc w:val="center"/>
              <w:rPr>
                <w:rFonts w:ascii="Segoe UI Symbol" w:hAnsi="Segoe UI Symbol"/>
                <w:sz w:val="22"/>
                <w:szCs w:val="22"/>
              </w:rPr>
            </w:pPr>
            <w:r w:rsidRPr="00D5087F">
              <w:rPr>
                <w:rFonts w:ascii="Segoe UI Symbol" w:hAnsi="Segoe UI Symbol"/>
                <w:sz w:val="22"/>
                <w:szCs w:val="22"/>
              </w:rPr>
              <w:t>Form CON – 2</w:t>
            </w:r>
          </w:p>
        </w:tc>
      </w:tr>
      <w:tr w:rsidR="00753ABF" w:rsidRPr="00143E6E" w14:paraId="5A624555" w14:textId="77777777" w:rsidTr="26EF3912">
        <w:trPr>
          <w:cantSplit/>
          <w:trHeight w:val="600"/>
        </w:trPr>
        <w:tc>
          <w:tcPr>
            <w:tcW w:w="2214" w:type="dxa"/>
            <w:shd w:val="clear" w:color="auto" w:fill="auto"/>
          </w:tcPr>
          <w:p w14:paraId="6022CF04" w14:textId="27E43742" w:rsidR="00753ABF" w:rsidRPr="00D5087F" w:rsidRDefault="00753ABF" w:rsidP="00284021">
            <w:pPr>
              <w:jc w:val="left"/>
              <w:rPr>
                <w:rFonts w:ascii="Segoe UI Symbol" w:hAnsi="Segoe UI Symbol"/>
                <w:b/>
                <w:szCs w:val="24"/>
              </w:rPr>
            </w:pPr>
            <w:bookmarkStart w:id="314" w:name="_Toc59130289"/>
            <w:bookmarkStart w:id="315" w:name="_Toc59131162"/>
            <w:r w:rsidRPr="00D5087F">
              <w:rPr>
                <w:rFonts w:ascii="Segoe UI Symbol" w:hAnsi="Segoe UI Symbol"/>
                <w:b/>
                <w:szCs w:val="24"/>
              </w:rPr>
              <w:lastRenderedPageBreak/>
              <w:t>2.4 Litigation History</w:t>
            </w:r>
            <w:bookmarkEnd w:id="314"/>
            <w:bookmarkEnd w:id="315"/>
          </w:p>
        </w:tc>
        <w:tc>
          <w:tcPr>
            <w:tcW w:w="2790" w:type="dxa"/>
            <w:shd w:val="clear" w:color="auto" w:fill="auto"/>
          </w:tcPr>
          <w:p w14:paraId="326CB714" w14:textId="037B4744" w:rsidR="00753ABF" w:rsidRPr="00D5087F" w:rsidRDefault="00753ABF" w:rsidP="00284021">
            <w:pPr>
              <w:jc w:val="left"/>
              <w:rPr>
                <w:rFonts w:ascii="Segoe UI Symbol" w:hAnsi="Segoe UI Symbol"/>
                <w:i/>
                <w:sz w:val="22"/>
                <w:szCs w:val="22"/>
              </w:rPr>
            </w:pPr>
            <w:bookmarkStart w:id="316" w:name="_Toc325722865"/>
            <w:r w:rsidRPr="00D5087F">
              <w:rPr>
                <w:rFonts w:ascii="Segoe UI Symbol" w:hAnsi="Segoe UI Symbol"/>
                <w:sz w:val="22"/>
                <w:szCs w:val="22"/>
              </w:rPr>
              <w:t>No consistent history of court/arbitral award decisions against the Bidder</w:t>
            </w:r>
            <w:r w:rsidRPr="00D5087F">
              <w:rPr>
                <w:rFonts w:ascii="Segoe UI Symbol" w:hAnsi="Segoe UI Symbol"/>
                <w:sz w:val="22"/>
                <w:szCs w:val="22"/>
                <w:vertAlign w:val="superscript"/>
              </w:rPr>
              <w:footnoteReference w:id="4"/>
            </w:r>
            <w:r w:rsidR="00B15CEE">
              <w:rPr>
                <w:rFonts w:ascii="Segoe UI Symbol" w:hAnsi="Segoe UI Symbol"/>
                <w:sz w:val="22"/>
                <w:szCs w:val="22"/>
              </w:rPr>
              <w:t xml:space="preserve"> </w:t>
            </w:r>
            <w:r w:rsidRPr="00D5087F">
              <w:rPr>
                <w:rFonts w:ascii="Segoe UI Symbol" w:hAnsi="Segoe UI Symbol"/>
                <w:sz w:val="22"/>
                <w:szCs w:val="22"/>
              </w:rPr>
              <w:t>since 1</w:t>
            </w:r>
            <w:r w:rsidRPr="00D5087F">
              <w:rPr>
                <w:rFonts w:ascii="Segoe UI Symbol" w:hAnsi="Segoe UI Symbol"/>
                <w:sz w:val="22"/>
                <w:szCs w:val="22"/>
                <w:vertAlign w:val="superscript"/>
              </w:rPr>
              <w:t>st</w:t>
            </w:r>
            <w:r w:rsidRPr="00D5087F">
              <w:rPr>
                <w:rFonts w:ascii="Segoe UI Symbol" w:hAnsi="Segoe UI Symbol"/>
                <w:sz w:val="22"/>
                <w:szCs w:val="22"/>
              </w:rPr>
              <w:t xml:space="preserve"> January </w:t>
            </w:r>
            <w:bookmarkEnd w:id="316"/>
            <w:r w:rsidR="00C7593E" w:rsidRPr="00C7593E">
              <w:rPr>
                <w:rFonts w:ascii="Segoe UI Symbol" w:hAnsi="Segoe UI Symbol"/>
                <w:i/>
                <w:color w:val="0070C0"/>
              </w:rPr>
              <w:t>201</w:t>
            </w:r>
            <w:r w:rsidR="00DD4B1D">
              <w:rPr>
                <w:rFonts w:ascii="Segoe UI Symbol" w:hAnsi="Segoe UI Symbol"/>
                <w:i/>
                <w:color w:val="0070C0"/>
              </w:rPr>
              <w:t>5</w:t>
            </w:r>
            <w:r w:rsidR="00C7593E">
              <w:rPr>
                <w:rFonts w:ascii="Segoe UI Symbol" w:hAnsi="Segoe UI Symbol"/>
                <w:sz w:val="22"/>
                <w:szCs w:val="22"/>
              </w:rPr>
              <w:t>.</w:t>
            </w:r>
          </w:p>
          <w:p w14:paraId="0FB83FF4" w14:textId="77777777" w:rsidR="00753ABF" w:rsidRPr="00D5087F" w:rsidRDefault="00753ABF" w:rsidP="00D5087F">
            <w:pPr>
              <w:rPr>
                <w:rFonts w:ascii="Segoe UI Symbol" w:hAnsi="Segoe UI Symbol"/>
                <w:sz w:val="22"/>
                <w:szCs w:val="22"/>
              </w:rPr>
            </w:pPr>
          </w:p>
        </w:tc>
        <w:tc>
          <w:tcPr>
            <w:tcW w:w="1440" w:type="dxa"/>
            <w:shd w:val="clear" w:color="auto" w:fill="auto"/>
            <w:vAlign w:val="center"/>
          </w:tcPr>
          <w:p w14:paraId="2A7A2445" w14:textId="77777777" w:rsidR="00753ABF" w:rsidRPr="00D5087F" w:rsidRDefault="00753ABF" w:rsidP="00502EF7">
            <w:pPr>
              <w:spacing w:before="60" w:after="60"/>
              <w:jc w:val="center"/>
              <w:rPr>
                <w:rFonts w:ascii="Segoe UI Symbol" w:hAnsi="Segoe UI Symbol"/>
                <w:sz w:val="22"/>
                <w:szCs w:val="22"/>
              </w:rPr>
            </w:pPr>
            <w:bookmarkStart w:id="317" w:name="_Toc325722866"/>
            <w:r w:rsidRPr="00D5087F">
              <w:rPr>
                <w:rFonts w:ascii="Segoe UI Symbol" w:hAnsi="Segoe UI Symbol"/>
                <w:sz w:val="22"/>
                <w:szCs w:val="22"/>
              </w:rPr>
              <w:t>Must meet requirement</w:t>
            </w:r>
            <w:bookmarkEnd w:id="317"/>
          </w:p>
        </w:tc>
        <w:tc>
          <w:tcPr>
            <w:tcW w:w="1440" w:type="dxa"/>
            <w:shd w:val="clear" w:color="auto" w:fill="auto"/>
            <w:vAlign w:val="center"/>
          </w:tcPr>
          <w:p w14:paraId="2ACE407C" w14:textId="77777777" w:rsidR="00753ABF" w:rsidRPr="00D5087F" w:rsidRDefault="00753ABF" w:rsidP="00502EF7">
            <w:pPr>
              <w:spacing w:before="60" w:after="60"/>
              <w:jc w:val="center"/>
              <w:rPr>
                <w:rFonts w:ascii="Segoe UI Symbol" w:hAnsi="Segoe UI Symbol"/>
                <w:sz w:val="22"/>
                <w:szCs w:val="22"/>
              </w:rPr>
            </w:pPr>
            <w:bookmarkStart w:id="318" w:name="_Toc325722867"/>
            <w:r w:rsidRPr="00D5087F">
              <w:rPr>
                <w:rFonts w:ascii="Segoe UI Symbol" w:hAnsi="Segoe UI Symbol"/>
                <w:sz w:val="22"/>
                <w:szCs w:val="22"/>
              </w:rPr>
              <w:t>Must meet requirement</w:t>
            </w:r>
            <w:bookmarkEnd w:id="318"/>
          </w:p>
        </w:tc>
        <w:tc>
          <w:tcPr>
            <w:tcW w:w="1750" w:type="dxa"/>
            <w:shd w:val="clear" w:color="auto" w:fill="auto"/>
            <w:vAlign w:val="center"/>
          </w:tcPr>
          <w:p w14:paraId="458CB195" w14:textId="77777777" w:rsidR="00753ABF" w:rsidRPr="00D5087F" w:rsidRDefault="00753ABF" w:rsidP="00502EF7">
            <w:pPr>
              <w:spacing w:before="60" w:after="60"/>
              <w:jc w:val="center"/>
              <w:rPr>
                <w:rFonts w:ascii="Segoe UI Symbol" w:hAnsi="Segoe UI Symbol"/>
                <w:sz w:val="22"/>
                <w:szCs w:val="22"/>
              </w:rPr>
            </w:pPr>
            <w:bookmarkStart w:id="319" w:name="_Toc325722868"/>
            <w:r w:rsidRPr="00D5087F">
              <w:rPr>
                <w:rFonts w:ascii="Segoe UI Symbol" w:hAnsi="Segoe UI Symbol"/>
                <w:sz w:val="22"/>
                <w:szCs w:val="22"/>
              </w:rPr>
              <w:t>Must meet requirement</w:t>
            </w:r>
            <w:bookmarkEnd w:id="319"/>
          </w:p>
        </w:tc>
        <w:tc>
          <w:tcPr>
            <w:tcW w:w="1134" w:type="dxa"/>
            <w:shd w:val="clear" w:color="auto" w:fill="auto"/>
            <w:vAlign w:val="center"/>
          </w:tcPr>
          <w:p w14:paraId="4185877B" w14:textId="77777777" w:rsidR="00753ABF" w:rsidRPr="00D5087F" w:rsidRDefault="00753ABF" w:rsidP="00502EF7">
            <w:pPr>
              <w:spacing w:before="60" w:after="60"/>
              <w:jc w:val="center"/>
              <w:rPr>
                <w:rFonts w:ascii="Segoe UI Symbol" w:hAnsi="Segoe UI Symbol"/>
                <w:sz w:val="22"/>
                <w:szCs w:val="22"/>
              </w:rPr>
            </w:pPr>
            <w:bookmarkStart w:id="320" w:name="_Toc325722869"/>
            <w:r w:rsidRPr="00D5087F">
              <w:rPr>
                <w:rFonts w:ascii="Segoe UI Symbol" w:hAnsi="Segoe UI Symbol"/>
                <w:sz w:val="22"/>
                <w:szCs w:val="22"/>
              </w:rPr>
              <w:t>N/A</w:t>
            </w:r>
            <w:bookmarkEnd w:id="320"/>
          </w:p>
        </w:tc>
        <w:tc>
          <w:tcPr>
            <w:tcW w:w="1940" w:type="dxa"/>
            <w:shd w:val="clear" w:color="auto" w:fill="auto"/>
            <w:vAlign w:val="center"/>
          </w:tcPr>
          <w:p w14:paraId="3AAB582B" w14:textId="77777777" w:rsidR="00753ABF" w:rsidRPr="00D5087F" w:rsidRDefault="00753ABF" w:rsidP="00502EF7">
            <w:pPr>
              <w:spacing w:before="60" w:after="60"/>
              <w:jc w:val="center"/>
              <w:rPr>
                <w:rFonts w:ascii="Segoe UI Symbol" w:hAnsi="Segoe UI Symbol"/>
                <w:sz w:val="22"/>
                <w:szCs w:val="22"/>
              </w:rPr>
            </w:pPr>
            <w:bookmarkStart w:id="321" w:name="_Toc325722870"/>
            <w:r w:rsidRPr="00D5087F">
              <w:rPr>
                <w:rFonts w:ascii="Segoe UI Symbol" w:hAnsi="Segoe UI Symbol"/>
                <w:sz w:val="22"/>
                <w:szCs w:val="22"/>
              </w:rPr>
              <w:t>Form CON – 2</w:t>
            </w:r>
            <w:bookmarkEnd w:id="321"/>
          </w:p>
        </w:tc>
      </w:tr>
      <w:tr w:rsidR="000378A9" w:rsidRPr="00143E6E" w14:paraId="0D08ACA2" w14:textId="77777777" w:rsidTr="26EF3912">
        <w:trPr>
          <w:cantSplit/>
          <w:trHeight w:val="600"/>
        </w:trPr>
        <w:tc>
          <w:tcPr>
            <w:tcW w:w="2214" w:type="dxa"/>
            <w:shd w:val="clear" w:color="auto" w:fill="auto"/>
          </w:tcPr>
          <w:p w14:paraId="1715896D" w14:textId="1DF526A5" w:rsidR="000378A9" w:rsidRPr="00D5087F" w:rsidRDefault="000378A9" w:rsidP="00284021">
            <w:pPr>
              <w:jc w:val="left"/>
              <w:rPr>
                <w:rFonts w:ascii="Segoe UI Symbol" w:hAnsi="Segoe UI Symbol"/>
                <w:b/>
                <w:bCs/>
                <w:szCs w:val="24"/>
              </w:rPr>
            </w:pPr>
            <w:bookmarkStart w:id="322" w:name="_Toc59130290"/>
            <w:bookmarkStart w:id="323" w:name="_Toc59131163"/>
            <w:r w:rsidRPr="00D5087F">
              <w:rPr>
                <w:rFonts w:ascii="Segoe UI Symbol" w:hAnsi="Segoe UI Symbol"/>
                <w:b/>
                <w:bCs/>
                <w:szCs w:val="24"/>
              </w:rPr>
              <w:lastRenderedPageBreak/>
              <w:t>2.5 Declaration: Environmental and Social (ES) past performance</w:t>
            </w:r>
            <w:bookmarkEnd w:id="322"/>
            <w:bookmarkEnd w:id="323"/>
          </w:p>
        </w:tc>
        <w:tc>
          <w:tcPr>
            <w:tcW w:w="2790" w:type="dxa"/>
            <w:shd w:val="clear" w:color="auto" w:fill="auto"/>
          </w:tcPr>
          <w:p w14:paraId="3045D9C3" w14:textId="33C935D1" w:rsidR="000378A9" w:rsidRPr="00D5087F" w:rsidRDefault="000378A9" w:rsidP="00284021">
            <w:pPr>
              <w:jc w:val="left"/>
              <w:rPr>
                <w:rFonts w:ascii="Segoe UI Symbol" w:hAnsi="Segoe UI Symbol"/>
                <w:sz w:val="22"/>
                <w:szCs w:val="22"/>
              </w:rPr>
            </w:pPr>
            <w:r w:rsidRPr="00D5087F">
              <w:rPr>
                <w:rFonts w:ascii="Segoe UI Symbol" w:hAnsi="Segoe UI Symbol"/>
                <w:sz w:val="22"/>
                <w:szCs w:val="22"/>
              </w:rPr>
              <w:t>Declare any contract that has been suspended or terminated and/or performance security called by an employer for reasons of breach of environmental, or social</w:t>
            </w:r>
            <w:r w:rsidR="00665C17">
              <w:rPr>
                <w:rFonts w:ascii="Segoe UI Symbol" w:hAnsi="Segoe UI Symbol"/>
                <w:sz w:val="22"/>
                <w:szCs w:val="22"/>
              </w:rPr>
              <w:t xml:space="preserve"> measures</w:t>
            </w:r>
            <w:r w:rsidRPr="00D5087F">
              <w:rPr>
                <w:rFonts w:ascii="Segoe UI Symbol" w:hAnsi="Segoe UI Symbol"/>
                <w:sz w:val="22"/>
                <w:szCs w:val="22"/>
              </w:rPr>
              <w:t xml:space="preserve"> </w:t>
            </w:r>
            <w:r w:rsidRPr="00D5087F">
              <w:rPr>
                <w:rFonts w:ascii="Segoe UI Symbol" w:hAnsi="Segoe UI Symbol"/>
                <w:color w:val="000000" w:themeColor="text1"/>
                <w:sz w:val="22"/>
                <w:szCs w:val="22"/>
              </w:rPr>
              <w:t>(including Sexual Exploitation, and Abuse)</w:t>
            </w:r>
            <w:r w:rsidRPr="00D5087F">
              <w:rPr>
                <w:rFonts w:ascii="Segoe UI Symbol" w:hAnsi="Segoe UI Symbol"/>
                <w:sz w:val="22"/>
                <w:szCs w:val="22"/>
              </w:rPr>
              <w:t xml:space="preserve"> contractual obligations in the past five years.</w:t>
            </w:r>
            <w:r w:rsidRPr="00D5087F">
              <w:rPr>
                <w:rFonts w:ascii="Segoe UI Symbol" w:hAnsi="Segoe UI Symbol"/>
                <w:sz w:val="22"/>
                <w:szCs w:val="22"/>
                <w:vertAlign w:val="superscript"/>
              </w:rPr>
              <w:footnoteReference w:id="5"/>
            </w:r>
          </w:p>
        </w:tc>
        <w:tc>
          <w:tcPr>
            <w:tcW w:w="1440" w:type="dxa"/>
            <w:shd w:val="clear" w:color="auto" w:fill="auto"/>
            <w:vAlign w:val="center"/>
          </w:tcPr>
          <w:p w14:paraId="02BFEC67" w14:textId="709D0D5B" w:rsidR="000378A9" w:rsidRPr="00D5087F" w:rsidRDefault="000378A9" w:rsidP="00502EF7">
            <w:pPr>
              <w:spacing w:after="0"/>
              <w:ind w:right="-11"/>
              <w:jc w:val="center"/>
              <w:rPr>
                <w:rFonts w:ascii="Segoe UI Symbol" w:hAnsi="Segoe UI Symbol"/>
                <w:sz w:val="22"/>
                <w:szCs w:val="22"/>
              </w:rPr>
            </w:pPr>
            <w:proofErr w:type="gramStart"/>
            <w:r w:rsidRPr="00D5087F">
              <w:rPr>
                <w:rFonts w:ascii="Segoe UI Symbol" w:hAnsi="Segoe UI Symbol"/>
                <w:sz w:val="22"/>
                <w:szCs w:val="22"/>
              </w:rPr>
              <w:t>Must</w:t>
            </w:r>
            <w:proofErr w:type="gramEnd"/>
            <w:r w:rsidRPr="00D5087F">
              <w:rPr>
                <w:rFonts w:ascii="Segoe UI Symbol" w:hAnsi="Segoe UI Symbol"/>
                <w:sz w:val="22"/>
                <w:szCs w:val="22"/>
              </w:rPr>
              <w:t xml:space="preserve"> make </w:t>
            </w:r>
            <w:proofErr w:type="gramStart"/>
            <w:r w:rsidRPr="00D5087F">
              <w:rPr>
                <w:rFonts w:ascii="Segoe UI Symbol" w:hAnsi="Segoe UI Symbol"/>
                <w:sz w:val="22"/>
                <w:szCs w:val="22"/>
              </w:rPr>
              <w:t>the</w:t>
            </w:r>
            <w:proofErr w:type="gramEnd"/>
            <w:r w:rsidRPr="00D5087F">
              <w:rPr>
                <w:rFonts w:ascii="Segoe UI Symbol" w:hAnsi="Segoe UI Symbol"/>
                <w:sz w:val="22"/>
                <w:szCs w:val="22"/>
              </w:rPr>
              <w:t xml:space="preserve"> declaration. Where there are Specialized Subcontractor/s, the Specialized Subcontractor/s must also make the declaration.</w:t>
            </w:r>
          </w:p>
        </w:tc>
        <w:tc>
          <w:tcPr>
            <w:tcW w:w="1440" w:type="dxa"/>
            <w:shd w:val="clear" w:color="auto" w:fill="auto"/>
            <w:vAlign w:val="center"/>
          </w:tcPr>
          <w:p w14:paraId="17DCE7BD" w14:textId="108F7CB9" w:rsidR="000378A9" w:rsidRPr="00D5087F" w:rsidRDefault="00502EF7" w:rsidP="00502EF7">
            <w:pPr>
              <w:spacing w:after="0"/>
              <w:ind w:right="-11"/>
              <w:jc w:val="center"/>
              <w:rPr>
                <w:rFonts w:ascii="Segoe UI Symbol" w:hAnsi="Segoe UI Symbol"/>
                <w:sz w:val="22"/>
                <w:szCs w:val="22"/>
              </w:rPr>
            </w:pPr>
            <w:r>
              <w:rPr>
                <w:rFonts w:ascii="Segoe UI Symbol" w:hAnsi="Segoe UI Symbol"/>
                <w:sz w:val="22"/>
                <w:szCs w:val="22"/>
              </w:rPr>
              <w:t>N</w:t>
            </w:r>
            <w:r w:rsidR="000378A9" w:rsidRPr="00D5087F">
              <w:rPr>
                <w:rFonts w:ascii="Segoe UI Symbol" w:hAnsi="Segoe UI Symbol"/>
                <w:sz w:val="22"/>
                <w:szCs w:val="22"/>
              </w:rPr>
              <w:t>/A</w:t>
            </w:r>
          </w:p>
        </w:tc>
        <w:tc>
          <w:tcPr>
            <w:tcW w:w="1750" w:type="dxa"/>
            <w:shd w:val="clear" w:color="auto" w:fill="auto"/>
            <w:vAlign w:val="center"/>
          </w:tcPr>
          <w:p w14:paraId="10B2F99C" w14:textId="1CD605C9" w:rsidR="000378A9" w:rsidRPr="00D5087F" w:rsidRDefault="000378A9" w:rsidP="00502EF7">
            <w:pPr>
              <w:spacing w:after="0"/>
              <w:ind w:right="-11"/>
              <w:jc w:val="center"/>
              <w:rPr>
                <w:rFonts w:ascii="Segoe UI Symbol" w:hAnsi="Segoe UI Symbol"/>
                <w:sz w:val="22"/>
                <w:szCs w:val="22"/>
              </w:rPr>
            </w:pPr>
            <w:r w:rsidRPr="00D5087F">
              <w:rPr>
                <w:rFonts w:ascii="Segoe UI Symbol" w:hAnsi="Segoe UI Symbol"/>
                <w:sz w:val="22"/>
                <w:szCs w:val="22"/>
              </w:rPr>
              <w:t xml:space="preserve">Each must make </w:t>
            </w:r>
            <w:proofErr w:type="gramStart"/>
            <w:r w:rsidRPr="00D5087F">
              <w:rPr>
                <w:rFonts w:ascii="Segoe UI Symbol" w:hAnsi="Segoe UI Symbol"/>
                <w:sz w:val="22"/>
                <w:szCs w:val="22"/>
              </w:rPr>
              <w:t>the</w:t>
            </w:r>
            <w:proofErr w:type="gramEnd"/>
            <w:r w:rsidRPr="00D5087F">
              <w:rPr>
                <w:rFonts w:ascii="Segoe UI Symbol" w:hAnsi="Segoe UI Symbol"/>
                <w:sz w:val="22"/>
                <w:szCs w:val="22"/>
              </w:rPr>
              <w:t xml:space="preserve"> declaration. Where there are Specialized Subcontractor/s, the Specialized Subcontractor/s must also make the declaration.</w:t>
            </w:r>
          </w:p>
        </w:tc>
        <w:tc>
          <w:tcPr>
            <w:tcW w:w="1134" w:type="dxa"/>
            <w:shd w:val="clear" w:color="auto" w:fill="auto"/>
            <w:vAlign w:val="center"/>
          </w:tcPr>
          <w:p w14:paraId="3D1E85C7" w14:textId="1180F520" w:rsidR="000378A9" w:rsidRPr="00D5087F" w:rsidRDefault="000378A9" w:rsidP="00502EF7">
            <w:pPr>
              <w:spacing w:after="0"/>
              <w:ind w:right="-11"/>
              <w:jc w:val="center"/>
              <w:rPr>
                <w:rFonts w:ascii="Segoe UI Symbol" w:hAnsi="Segoe UI Symbol"/>
                <w:sz w:val="22"/>
                <w:szCs w:val="22"/>
              </w:rPr>
            </w:pPr>
            <w:r w:rsidRPr="00D5087F">
              <w:rPr>
                <w:rFonts w:ascii="Segoe UI Symbol" w:hAnsi="Segoe UI Symbol"/>
                <w:sz w:val="22"/>
                <w:szCs w:val="22"/>
              </w:rPr>
              <w:t>N/A</w:t>
            </w:r>
          </w:p>
        </w:tc>
        <w:tc>
          <w:tcPr>
            <w:tcW w:w="1940" w:type="dxa"/>
            <w:shd w:val="clear" w:color="auto" w:fill="auto"/>
            <w:vAlign w:val="center"/>
          </w:tcPr>
          <w:p w14:paraId="56FEEE4C" w14:textId="1B48796F" w:rsidR="000378A9" w:rsidRPr="00D5087F" w:rsidRDefault="000378A9" w:rsidP="00502EF7">
            <w:pPr>
              <w:spacing w:after="0"/>
              <w:ind w:right="-11"/>
              <w:jc w:val="center"/>
              <w:rPr>
                <w:rFonts w:ascii="Segoe UI Symbol" w:hAnsi="Segoe UI Symbol"/>
                <w:sz w:val="22"/>
                <w:szCs w:val="22"/>
              </w:rPr>
            </w:pPr>
            <w:r w:rsidRPr="00D5087F">
              <w:rPr>
                <w:rFonts w:ascii="Segoe UI Symbol" w:hAnsi="Segoe UI Symbol"/>
                <w:sz w:val="22"/>
                <w:szCs w:val="22"/>
              </w:rPr>
              <w:t>Form CON-3 ES Performance Declaration</w:t>
            </w:r>
          </w:p>
        </w:tc>
      </w:tr>
    </w:tbl>
    <w:p w14:paraId="0DA84D41" w14:textId="044F276D" w:rsidR="26EF3912" w:rsidRDefault="26EF3912"/>
    <w:p w14:paraId="070AB44F" w14:textId="77777777" w:rsidR="004A7EAA" w:rsidRPr="00D5087F" w:rsidRDefault="00A64ACB" w:rsidP="001D5093">
      <w:pPr>
        <w:jc w:val="left"/>
        <w:rPr>
          <w:rFonts w:ascii="Segoe UI Symbol" w:hAnsi="Segoe UI Symbol"/>
        </w:rPr>
      </w:pPr>
      <w:bookmarkStart w:id="324" w:name="_Toc496006432"/>
      <w:bookmarkStart w:id="325" w:name="_Toc496006833"/>
      <w:bookmarkStart w:id="326" w:name="_Toc496113484"/>
      <w:bookmarkStart w:id="327" w:name="_Toc496359155"/>
      <w:bookmarkStart w:id="328" w:name="_Toc496968129"/>
      <w:r w:rsidRPr="00D5087F">
        <w:rPr>
          <w:rFonts w:ascii="Segoe UI Symbol" w:hAnsi="Segoe UI Symbol"/>
        </w:rPr>
        <w:br w:type="page"/>
      </w:r>
    </w:p>
    <w:tbl>
      <w:tblPr>
        <w:tblW w:w="126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6"/>
        <w:gridCol w:w="21"/>
        <w:gridCol w:w="2769"/>
        <w:gridCol w:w="1494"/>
        <w:gridCol w:w="1435"/>
        <w:gridCol w:w="1481"/>
        <w:gridCol w:w="1404"/>
        <w:gridCol w:w="1890"/>
      </w:tblGrid>
      <w:tr w:rsidR="004A7EAA" w:rsidRPr="00143E6E" w14:paraId="5326E442" w14:textId="77777777" w:rsidTr="3BEF314B">
        <w:trPr>
          <w:tblHeader/>
        </w:trPr>
        <w:tc>
          <w:tcPr>
            <w:tcW w:w="2196" w:type="dxa"/>
            <w:shd w:val="clear" w:color="auto" w:fill="7F7F7F" w:themeFill="text1" w:themeFillTint="80"/>
            <w:vAlign w:val="center"/>
          </w:tcPr>
          <w:bookmarkEnd w:id="324"/>
          <w:bookmarkEnd w:id="325"/>
          <w:bookmarkEnd w:id="326"/>
          <w:bookmarkEnd w:id="327"/>
          <w:bookmarkEnd w:id="328"/>
          <w:p w14:paraId="40B3F9CA" w14:textId="77777777" w:rsidR="004A7EAA" w:rsidRPr="00D5087F" w:rsidRDefault="004A7EAA" w:rsidP="005E129A">
            <w:pPr>
              <w:spacing w:before="120" w:after="120"/>
              <w:jc w:val="center"/>
              <w:rPr>
                <w:rFonts w:ascii="Segoe UI Symbol" w:hAnsi="Segoe UI Symbol"/>
                <w:b/>
                <w:color w:val="FFFFFF" w:themeColor="background1"/>
                <w:sz w:val="22"/>
                <w:szCs w:val="22"/>
              </w:rPr>
            </w:pPr>
            <w:r w:rsidRPr="00D5087F">
              <w:rPr>
                <w:rFonts w:ascii="Segoe UI Symbol" w:hAnsi="Segoe UI Symbol"/>
                <w:b/>
                <w:color w:val="FFFFFF" w:themeColor="background1"/>
                <w:sz w:val="22"/>
                <w:szCs w:val="22"/>
              </w:rPr>
              <w:lastRenderedPageBreak/>
              <w:t>Factor</w:t>
            </w:r>
          </w:p>
        </w:tc>
        <w:tc>
          <w:tcPr>
            <w:tcW w:w="10494" w:type="dxa"/>
            <w:gridSpan w:val="7"/>
            <w:shd w:val="clear" w:color="auto" w:fill="7F7F7F" w:themeFill="text1" w:themeFillTint="80"/>
            <w:vAlign w:val="center"/>
          </w:tcPr>
          <w:p w14:paraId="538291F9" w14:textId="2C8FD0B7" w:rsidR="00F07D31" w:rsidRPr="00D5087F" w:rsidRDefault="00EA5E56" w:rsidP="00284021">
            <w:pPr>
              <w:pStyle w:val="Heading4"/>
              <w:spacing w:after="0"/>
              <w:ind w:right="-11"/>
              <w:jc w:val="left"/>
              <w:rPr>
                <w:rFonts w:ascii="Segoe UI Symbol" w:hAnsi="Segoe UI Symbol"/>
                <w:color w:val="FFFFFF" w:themeColor="background1"/>
              </w:rPr>
            </w:pPr>
            <w:bookmarkStart w:id="329" w:name="_Toc498339862"/>
            <w:bookmarkStart w:id="330" w:name="_Toc498848209"/>
            <w:bookmarkStart w:id="331" w:name="_Toc499021787"/>
            <w:bookmarkStart w:id="332" w:name="_Toc499023470"/>
            <w:bookmarkStart w:id="333" w:name="_Toc501529952"/>
            <w:bookmarkStart w:id="334" w:name="_Toc503874230"/>
            <w:bookmarkStart w:id="335" w:name="_Toc23215166"/>
            <w:bookmarkStart w:id="336" w:name="_Toc452916618"/>
            <w:bookmarkStart w:id="337" w:name="_Toc59152955"/>
            <w:r w:rsidRPr="00D5087F">
              <w:rPr>
                <w:rFonts w:ascii="Segoe UI Symbol" w:hAnsi="Segoe UI Symbol"/>
                <w:b/>
                <w:color w:val="FFFFFF" w:themeColor="background1"/>
              </w:rPr>
              <w:t>3</w:t>
            </w:r>
            <w:r w:rsidR="00C43096">
              <w:rPr>
                <w:rFonts w:ascii="Segoe UI Symbol" w:hAnsi="Segoe UI Symbol"/>
                <w:b/>
                <w:color w:val="FFFFFF" w:themeColor="background1"/>
              </w:rPr>
              <w:t>.</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Financial</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Situation</w:t>
            </w:r>
            <w:bookmarkEnd w:id="329"/>
            <w:bookmarkEnd w:id="330"/>
            <w:bookmarkEnd w:id="331"/>
            <w:bookmarkEnd w:id="332"/>
            <w:bookmarkEnd w:id="333"/>
            <w:bookmarkEnd w:id="334"/>
            <w:bookmarkEnd w:id="335"/>
            <w:bookmarkEnd w:id="336"/>
            <w:bookmarkEnd w:id="337"/>
          </w:p>
        </w:tc>
      </w:tr>
      <w:tr w:rsidR="004A7EAA" w:rsidRPr="00143E6E" w14:paraId="4DDB32A8" w14:textId="77777777" w:rsidTr="3BEF314B">
        <w:trPr>
          <w:tblHeader/>
        </w:trPr>
        <w:tc>
          <w:tcPr>
            <w:tcW w:w="2196" w:type="dxa"/>
            <w:vMerge w:val="restart"/>
            <w:shd w:val="clear" w:color="auto" w:fill="D9D9D9" w:themeFill="background1" w:themeFillShade="D9"/>
            <w:vAlign w:val="center"/>
          </w:tcPr>
          <w:p w14:paraId="160F99E9" w14:textId="77777777" w:rsidR="004A7EAA" w:rsidRPr="00D5087F" w:rsidRDefault="004A7EAA" w:rsidP="00D5087F">
            <w:pPr>
              <w:spacing w:after="0"/>
              <w:jc w:val="center"/>
              <w:rPr>
                <w:rFonts w:ascii="Segoe UI Symbol" w:hAnsi="Segoe UI Symbol"/>
                <w:b/>
              </w:rPr>
            </w:pPr>
            <w:r w:rsidRPr="00D5087F">
              <w:rPr>
                <w:rFonts w:ascii="Segoe UI Symbol" w:hAnsi="Segoe UI Symbol"/>
                <w:b/>
              </w:rPr>
              <w:t>Sub-Factor</w:t>
            </w:r>
          </w:p>
        </w:tc>
        <w:tc>
          <w:tcPr>
            <w:tcW w:w="8604" w:type="dxa"/>
            <w:gridSpan w:val="6"/>
            <w:shd w:val="clear" w:color="auto" w:fill="D9D9D9" w:themeFill="background1" w:themeFillShade="D9"/>
          </w:tcPr>
          <w:p w14:paraId="6F9042A1" w14:textId="77777777" w:rsidR="00F07D31" w:rsidRPr="00F2024C" w:rsidRDefault="006A7A5A" w:rsidP="00D5087F">
            <w:pPr>
              <w:spacing w:after="0"/>
              <w:jc w:val="center"/>
            </w:pPr>
            <w:bookmarkStart w:id="338" w:name="_Toc59130291"/>
            <w:bookmarkStart w:id="339" w:name="_Toc59131164"/>
            <w:r w:rsidRPr="00D5087F">
              <w:rPr>
                <w:rFonts w:ascii="Segoe UI Symbol" w:hAnsi="Segoe UI Symbol"/>
                <w:b/>
              </w:rPr>
              <w:t>Criteria</w:t>
            </w:r>
            <w:bookmarkEnd w:id="338"/>
            <w:bookmarkEnd w:id="339"/>
          </w:p>
        </w:tc>
        <w:tc>
          <w:tcPr>
            <w:tcW w:w="1890" w:type="dxa"/>
            <w:vMerge w:val="restart"/>
            <w:shd w:val="clear" w:color="auto" w:fill="D9D9D9" w:themeFill="background1" w:themeFillShade="D9"/>
            <w:vAlign w:val="center"/>
          </w:tcPr>
          <w:p w14:paraId="0C59032B" w14:textId="77777777" w:rsidR="00F07D31" w:rsidRPr="00F2024C" w:rsidRDefault="004A7EAA" w:rsidP="00D5087F">
            <w:pPr>
              <w:spacing w:after="0"/>
              <w:jc w:val="center"/>
            </w:pPr>
            <w:bookmarkStart w:id="340" w:name="_Toc59130292"/>
            <w:bookmarkStart w:id="341" w:name="_Toc59131165"/>
            <w:r w:rsidRPr="00D5087F">
              <w:rPr>
                <w:rFonts w:ascii="Segoe UI Symbol" w:hAnsi="Segoe UI Symbol"/>
                <w:b/>
              </w:rPr>
              <w:t>Documentation</w:t>
            </w:r>
            <w:r w:rsidR="007E703B" w:rsidRPr="00D5087F">
              <w:rPr>
                <w:rFonts w:ascii="Segoe UI Symbol" w:hAnsi="Segoe UI Symbol"/>
                <w:b/>
              </w:rPr>
              <w:t xml:space="preserve"> </w:t>
            </w:r>
            <w:r w:rsidRPr="00D5087F">
              <w:rPr>
                <w:rFonts w:ascii="Segoe UI Symbol" w:hAnsi="Segoe UI Symbol"/>
                <w:b/>
              </w:rPr>
              <w:t>Required</w:t>
            </w:r>
            <w:bookmarkEnd w:id="340"/>
            <w:bookmarkEnd w:id="341"/>
          </w:p>
        </w:tc>
      </w:tr>
      <w:tr w:rsidR="004A7EAA" w:rsidRPr="00143E6E" w14:paraId="6F646FD3" w14:textId="77777777" w:rsidTr="3BEF314B">
        <w:trPr>
          <w:tblHeader/>
        </w:trPr>
        <w:tc>
          <w:tcPr>
            <w:tcW w:w="2196" w:type="dxa"/>
            <w:vMerge/>
          </w:tcPr>
          <w:p w14:paraId="6D332D0C" w14:textId="77777777" w:rsidR="004A7EAA" w:rsidRPr="00D5087F" w:rsidRDefault="004A7EAA" w:rsidP="00D5087F">
            <w:pPr>
              <w:spacing w:after="0"/>
              <w:jc w:val="center"/>
              <w:rPr>
                <w:rFonts w:ascii="Segoe UI Symbol" w:hAnsi="Segoe UI Symbol"/>
                <w:b/>
              </w:rPr>
            </w:pPr>
          </w:p>
        </w:tc>
        <w:tc>
          <w:tcPr>
            <w:tcW w:w="2790" w:type="dxa"/>
            <w:gridSpan w:val="2"/>
            <w:vMerge w:val="restart"/>
            <w:shd w:val="clear" w:color="auto" w:fill="D9D9D9" w:themeFill="background1" w:themeFillShade="D9"/>
            <w:vAlign w:val="center"/>
          </w:tcPr>
          <w:p w14:paraId="5F541347" w14:textId="77777777" w:rsidR="004A7EAA" w:rsidRPr="00F2024C" w:rsidRDefault="004A7EAA" w:rsidP="00D5087F">
            <w:pPr>
              <w:spacing w:after="0"/>
              <w:jc w:val="center"/>
            </w:pPr>
            <w:bookmarkStart w:id="342" w:name="_Toc59130293"/>
            <w:bookmarkStart w:id="343" w:name="_Toc59131166"/>
            <w:r w:rsidRPr="00D5087F">
              <w:rPr>
                <w:rFonts w:ascii="Segoe UI Symbol" w:hAnsi="Segoe UI Symbol"/>
                <w:b/>
              </w:rPr>
              <w:t>Requirement</w:t>
            </w:r>
            <w:bookmarkEnd w:id="342"/>
            <w:bookmarkEnd w:id="343"/>
          </w:p>
        </w:tc>
        <w:tc>
          <w:tcPr>
            <w:tcW w:w="5814" w:type="dxa"/>
            <w:gridSpan w:val="4"/>
            <w:tcBorders>
              <w:bottom w:val="single" w:sz="4" w:space="0" w:color="auto"/>
            </w:tcBorders>
            <w:shd w:val="clear" w:color="auto" w:fill="D9D9D9" w:themeFill="background1" w:themeFillShade="D9"/>
          </w:tcPr>
          <w:p w14:paraId="3774769E" w14:textId="77777777" w:rsidR="00F07D31" w:rsidRPr="00F2024C" w:rsidRDefault="002D0F6E" w:rsidP="00D5087F">
            <w:pPr>
              <w:spacing w:after="0"/>
              <w:jc w:val="center"/>
            </w:pPr>
            <w:bookmarkStart w:id="344" w:name="_Toc59130294"/>
            <w:bookmarkStart w:id="345" w:name="_Toc59131167"/>
            <w:r w:rsidRPr="00D5087F">
              <w:rPr>
                <w:rFonts w:ascii="Segoe UI Symbol" w:hAnsi="Segoe UI Symbol"/>
                <w:b/>
              </w:rPr>
              <w:t>Bidder</w:t>
            </w:r>
            <w:bookmarkEnd w:id="344"/>
            <w:bookmarkEnd w:id="345"/>
          </w:p>
        </w:tc>
        <w:tc>
          <w:tcPr>
            <w:tcW w:w="1890" w:type="dxa"/>
            <w:vMerge/>
          </w:tcPr>
          <w:p w14:paraId="09F74D7D" w14:textId="77777777" w:rsidR="004A7EAA" w:rsidRPr="00143E6E" w:rsidRDefault="004A7EAA" w:rsidP="003F63D5">
            <w:pPr>
              <w:pStyle w:val="Heading5"/>
            </w:pPr>
          </w:p>
        </w:tc>
      </w:tr>
      <w:tr w:rsidR="004A7EAA" w:rsidRPr="00143E6E" w14:paraId="77DC7E10" w14:textId="77777777" w:rsidTr="3BEF314B">
        <w:trPr>
          <w:tblHeader/>
        </w:trPr>
        <w:tc>
          <w:tcPr>
            <w:tcW w:w="2196" w:type="dxa"/>
            <w:vMerge/>
          </w:tcPr>
          <w:p w14:paraId="7B22F36D" w14:textId="77777777" w:rsidR="004A7EAA" w:rsidRPr="00D5087F" w:rsidRDefault="004A7EAA" w:rsidP="00D5087F">
            <w:pPr>
              <w:spacing w:after="0"/>
              <w:jc w:val="center"/>
              <w:rPr>
                <w:rFonts w:ascii="Segoe UI Symbol" w:hAnsi="Segoe UI Symbol"/>
                <w:b/>
              </w:rPr>
            </w:pPr>
          </w:p>
        </w:tc>
        <w:tc>
          <w:tcPr>
            <w:tcW w:w="2790" w:type="dxa"/>
            <w:gridSpan w:val="2"/>
            <w:vMerge/>
          </w:tcPr>
          <w:p w14:paraId="06E18D85" w14:textId="77777777" w:rsidR="004A7EAA" w:rsidRPr="00D5087F" w:rsidRDefault="004A7EAA" w:rsidP="00D5087F">
            <w:pPr>
              <w:spacing w:after="0"/>
              <w:jc w:val="center"/>
              <w:rPr>
                <w:rFonts w:ascii="Segoe UI Symbol" w:hAnsi="Segoe UI Symbol"/>
                <w:b/>
              </w:rPr>
            </w:pPr>
          </w:p>
        </w:tc>
        <w:tc>
          <w:tcPr>
            <w:tcW w:w="1494" w:type="dxa"/>
            <w:vMerge w:val="restart"/>
            <w:tcBorders>
              <w:bottom w:val="nil"/>
            </w:tcBorders>
            <w:shd w:val="clear" w:color="auto" w:fill="D9D9D9" w:themeFill="background1" w:themeFillShade="D9"/>
            <w:vAlign w:val="center"/>
          </w:tcPr>
          <w:p w14:paraId="15FED09B" w14:textId="77777777" w:rsidR="004A7EAA" w:rsidRPr="00D5087F" w:rsidRDefault="004A7EAA" w:rsidP="00D5087F">
            <w:pPr>
              <w:spacing w:after="0"/>
              <w:jc w:val="center"/>
              <w:rPr>
                <w:rFonts w:ascii="Segoe UI Symbol" w:hAnsi="Segoe UI Symbol"/>
                <w:b/>
              </w:rPr>
            </w:pPr>
            <w:r w:rsidRPr="00D5087F">
              <w:rPr>
                <w:rFonts w:ascii="Segoe UI Symbol" w:hAnsi="Segoe UI Symbol"/>
                <w:b/>
              </w:rPr>
              <w:t>Single</w:t>
            </w:r>
            <w:r w:rsidR="007E703B" w:rsidRPr="00D5087F">
              <w:rPr>
                <w:rFonts w:ascii="Segoe UI Symbol" w:hAnsi="Segoe UI Symbol"/>
                <w:b/>
              </w:rPr>
              <w:t xml:space="preserve"> </w:t>
            </w:r>
            <w:r w:rsidRPr="00D5087F">
              <w:rPr>
                <w:rFonts w:ascii="Segoe UI Symbol" w:hAnsi="Segoe UI Symbol"/>
                <w:b/>
              </w:rPr>
              <w:t>Entity</w:t>
            </w:r>
          </w:p>
        </w:tc>
        <w:tc>
          <w:tcPr>
            <w:tcW w:w="4320" w:type="dxa"/>
            <w:gridSpan w:val="3"/>
            <w:shd w:val="clear" w:color="auto" w:fill="D9D9D9" w:themeFill="background1" w:themeFillShade="D9"/>
          </w:tcPr>
          <w:p w14:paraId="6B958101" w14:textId="77777777" w:rsidR="004A7EAA" w:rsidRPr="00F2024C" w:rsidRDefault="006A7A5A" w:rsidP="00D5087F">
            <w:pPr>
              <w:spacing w:after="0"/>
              <w:jc w:val="center"/>
            </w:pPr>
            <w:bookmarkStart w:id="346" w:name="_Toc59130295"/>
            <w:bookmarkStart w:id="347" w:name="_Toc59131168"/>
            <w:r w:rsidRPr="00D5087F">
              <w:rPr>
                <w:rFonts w:ascii="Segoe UI Symbol" w:hAnsi="Segoe UI Symbol"/>
                <w:b/>
              </w:rPr>
              <w:t>Joint</w:t>
            </w:r>
            <w:r w:rsidR="007E703B" w:rsidRPr="00D5087F">
              <w:rPr>
                <w:rFonts w:ascii="Segoe UI Symbol" w:hAnsi="Segoe UI Symbol"/>
                <w:b/>
              </w:rPr>
              <w:t xml:space="preserve"> </w:t>
            </w:r>
            <w:r w:rsidRPr="00D5087F">
              <w:rPr>
                <w:rFonts w:ascii="Segoe UI Symbol" w:hAnsi="Segoe UI Symbol"/>
                <w:b/>
              </w:rPr>
              <w:t>Venture</w:t>
            </w:r>
            <w:r w:rsidR="007E703B" w:rsidRPr="00D5087F">
              <w:rPr>
                <w:rFonts w:ascii="Segoe UI Symbol" w:hAnsi="Segoe UI Symbol"/>
                <w:b/>
              </w:rPr>
              <w:t xml:space="preserve"> </w:t>
            </w:r>
            <w:r w:rsidRPr="00D5087F">
              <w:rPr>
                <w:rFonts w:ascii="Segoe UI Symbol" w:hAnsi="Segoe UI Symbol"/>
                <w:b/>
              </w:rPr>
              <w:t>(existing</w:t>
            </w:r>
            <w:r w:rsidR="007E703B" w:rsidRPr="00D5087F">
              <w:rPr>
                <w:rFonts w:ascii="Segoe UI Symbol" w:hAnsi="Segoe UI Symbol"/>
                <w:b/>
                <w:shd w:val="clear" w:color="auto" w:fill="FBE4D5" w:themeFill="accent2" w:themeFillTint="33"/>
              </w:rPr>
              <w:t xml:space="preserve"> </w:t>
            </w:r>
            <w:r w:rsidRPr="00D5087F">
              <w:rPr>
                <w:rFonts w:ascii="Segoe UI Symbol" w:hAnsi="Segoe UI Symbol"/>
                <w:b/>
              </w:rPr>
              <w:t>or</w:t>
            </w:r>
            <w:r w:rsidR="007E703B" w:rsidRPr="00D5087F">
              <w:rPr>
                <w:rFonts w:ascii="Segoe UI Symbol" w:hAnsi="Segoe UI Symbol"/>
                <w:b/>
              </w:rPr>
              <w:t xml:space="preserve"> </w:t>
            </w:r>
            <w:r w:rsidRPr="00D5087F">
              <w:rPr>
                <w:rFonts w:ascii="Segoe UI Symbol" w:hAnsi="Segoe UI Symbol"/>
                <w:b/>
              </w:rPr>
              <w:t>intended)</w:t>
            </w:r>
            <w:bookmarkEnd w:id="346"/>
            <w:bookmarkEnd w:id="347"/>
          </w:p>
        </w:tc>
        <w:tc>
          <w:tcPr>
            <w:tcW w:w="1890" w:type="dxa"/>
            <w:vMerge/>
          </w:tcPr>
          <w:p w14:paraId="6182F421" w14:textId="77777777" w:rsidR="004A7EAA" w:rsidRPr="00143E6E" w:rsidRDefault="004A7EAA" w:rsidP="003F63D5">
            <w:pPr>
              <w:pStyle w:val="Heading5"/>
            </w:pPr>
          </w:p>
        </w:tc>
      </w:tr>
      <w:tr w:rsidR="004A7EAA" w:rsidRPr="00143E6E" w14:paraId="72FAD68A" w14:textId="77777777" w:rsidTr="3BEF314B">
        <w:trPr>
          <w:trHeight w:val="575"/>
          <w:tblHeader/>
        </w:trPr>
        <w:tc>
          <w:tcPr>
            <w:tcW w:w="2196" w:type="dxa"/>
            <w:vMerge/>
          </w:tcPr>
          <w:p w14:paraId="60DD111D" w14:textId="77777777" w:rsidR="004A7EAA" w:rsidRPr="00D5087F" w:rsidRDefault="004A7EAA" w:rsidP="00D5087F">
            <w:pPr>
              <w:spacing w:after="0"/>
              <w:jc w:val="center"/>
              <w:rPr>
                <w:rFonts w:ascii="Segoe UI Symbol" w:hAnsi="Segoe UI Symbol"/>
                <w:b/>
              </w:rPr>
            </w:pPr>
          </w:p>
        </w:tc>
        <w:tc>
          <w:tcPr>
            <w:tcW w:w="2790" w:type="dxa"/>
            <w:gridSpan w:val="2"/>
            <w:vMerge/>
          </w:tcPr>
          <w:p w14:paraId="1BE6758E" w14:textId="77777777" w:rsidR="004A7EAA" w:rsidRPr="00D5087F" w:rsidRDefault="004A7EAA" w:rsidP="00D5087F">
            <w:pPr>
              <w:spacing w:after="0"/>
              <w:jc w:val="center"/>
              <w:rPr>
                <w:rFonts w:ascii="Segoe UI Symbol" w:hAnsi="Segoe UI Symbol"/>
                <w:b/>
              </w:rPr>
            </w:pPr>
          </w:p>
        </w:tc>
        <w:tc>
          <w:tcPr>
            <w:tcW w:w="1494" w:type="dxa"/>
            <w:vMerge/>
          </w:tcPr>
          <w:p w14:paraId="73389143" w14:textId="77777777" w:rsidR="004A7EAA" w:rsidRPr="00D5087F" w:rsidRDefault="004A7EAA" w:rsidP="00D5087F">
            <w:pPr>
              <w:spacing w:after="0"/>
              <w:jc w:val="center"/>
              <w:rPr>
                <w:rFonts w:ascii="Segoe UI Symbol" w:hAnsi="Segoe UI Symbol"/>
                <w:b/>
              </w:rPr>
            </w:pPr>
          </w:p>
        </w:tc>
        <w:tc>
          <w:tcPr>
            <w:tcW w:w="1435" w:type="dxa"/>
            <w:tcBorders>
              <w:bottom w:val="single" w:sz="4" w:space="0" w:color="auto"/>
            </w:tcBorders>
            <w:shd w:val="clear" w:color="auto" w:fill="D9D9D9" w:themeFill="background1" w:themeFillShade="D9"/>
            <w:vAlign w:val="center"/>
          </w:tcPr>
          <w:p w14:paraId="5C29BEE2" w14:textId="77777777" w:rsidR="004A7EAA" w:rsidRPr="00D5087F" w:rsidRDefault="004A7EAA" w:rsidP="00D5087F">
            <w:pPr>
              <w:spacing w:after="0"/>
              <w:jc w:val="center"/>
              <w:rPr>
                <w:rFonts w:ascii="Segoe UI Symbol" w:hAnsi="Segoe UI Symbol"/>
                <w:b/>
              </w:rPr>
            </w:pPr>
            <w:r w:rsidRPr="00D5087F">
              <w:rPr>
                <w:rFonts w:ascii="Segoe UI Symbol" w:hAnsi="Segoe UI Symbol"/>
                <w:b/>
              </w:rPr>
              <w:t>All</w:t>
            </w:r>
            <w:r w:rsidR="007E703B" w:rsidRPr="00D5087F">
              <w:rPr>
                <w:rFonts w:ascii="Segoe UI Symbol" w:hAnsi="Segoe UI Symbol"/>
                <w:b/>
              </w:rPr>
              <w:t xml:space="preserve"> </w:t>
            </w:r>
            <w:r w:rsidR="00BE09C5" w:rsidRPr="00D5087F">
              <w:rPr>
                <w:rFonts w:ascii="Segoe UI Symbol" w:hAnsi="Segoe UI Symbol"/>
                <w:b/>
              </w:rPr>
              <w:t>members</w:t>
            </w:r>
            <w:r w:rsidR="007E703B" w:rsidRPr="00D5087F">
              <w:rPr>
                <w:rFonts w:ascii="Segoe UI Symbol" w:hAnsi="Segoe UI Symbol"/>
                <w:b/>
              </w:rPr>
              <w:t xml:space="preserve"> </w:t>
            </w:r>
            <w:r w:rsidRPr="00D5087F">
              <w:rPr>
                <w:rFonts w:ascii="Segoe UI Symbol" w:hAnsi="Segoe UI Symbol"/>
                <w:b/>
              </w:rPr>
              <w:t>combined</w:t>
            </w:r>
          </w:p>
        </w:tc>
        <w:tc>
          <w:tcPr>
            <w:tcW w:w="1481" w:type="dxa"/>
            <w:tcBorders>
              <w:bottom w:val="single" w:sz="4" w:space="0" w:color="auto"/>
            </w:tcBorders>
            <w:shd w:val="clear" w:color="auto" w:fill="D9D9D9" w:themeFill="background1" w:themeFillShade="D9"/>
            <w:vAlign w:val="center"/>
          </w:tcPr>
          <w:p w14:paraId="488CD492" w14:textId="77777777" w:rsidR="004A7EAA" w:rsidRPr="00D5087F" w:rsidRDefault="004A7EAA" w:rsidP="00D5087F">
            <w:pPr>
              <w:spacing w:after="0"/>
              <w:jc w:val="center"/>
              <w:rPr>
                <w:rFonts w:ascii="Segoe UI Symbol" w:hAnsi="Segoe UI Symbol"/>
                <w:b/>
              </w:rPr>
            </w:pPr>
            <w:r w:rsidRPr="00D5087F">
              <w:rPr>
                <w:rFonts w:ascii="Segoe UI Symbol" w:hAnsi="Segoe UI Symbol"/>
                <w:b/>
              </w:rPr>
              <w:t>Each</w:t>
            </w:r>
            <w:r w:rsidR="007E703B" w:rsidRPr="00D5087F">
              <w:rPr>
                <w:rFonts w:ascii="Segoe UI Symbol" w:hAnsi="Segoe UI Symbol"/>
                <w:b/>
              </w:rPr>
              <w:t xml:space="preserve"> </w:t>
            </w:r>
            <w:r w:rsidR="0045771F" w:rsidRPr="00D5087F">
              <w:rPr>
                <w:rFonts w:ascii="Segoe UI Symbol" w:hAnsi="Segoe UI Symbol"/>
                <w:b/>
              </w:rPr>
              <w:t>member</w:t>
            </w:r>
          </w:p>
        </w:tc>
        <w:tc>
          <w:tcPr>
            <w:tcW w:w="1404" w:type="dxa"/>
            <w:tcBorders>
              <w:bottom w:val="single" w:sz="4" w:space="0" w:color="auto"/>
            </w:tcBorders>
            <w:shd w:val="clear" w:color="auto" w:fill="D9D9D9" w:themeFill="background1" w:themeFillShade="D9"/>
            <w:vAlign w:val="center"/>
          </w:tcPr>
          <w:p w14:paraId="5DC3B12A" w14:textId="77777777" w:rsidR="004A7EAA" w:rsidRPr="00D5087F" w:rsidRDefault="004A7EAA" w:rsidP="00D5087F">
            <w:pPr>
              <w:spacing w:after="0"/>
              <w:jc w:val="center"/>
              <w:rPr>
                <w:rFonts w:ascii="Segoe UI Symbol" w:hAnsi="Segoe UI Symbol"/>
                <w:b/>
              </w:rPr>
            </w:pPr>
            <w:r w:rsidRPr="00D5087F">
              <w:rPr>
                <w:rFonts w:ascii="Segoe UI Symbol" w:hAnsi="Segoe UI Symbol"/>
                <w:b/>
              </w:rPr>
              <w:t>At</w:t>
            </w:r>
            <w:r w:rsidR="007E703B" w:rsidRPr="00D5087F">
              <w:rPr>
                <w:rFonts w:ascii="Segoe UI Symbol" w:hAnsi="Segoe UI Symbol"/>
                <w:b/>
              </w:rPr>
              <w:t xml:space="preserve"> </w:t>
            </w:r>
            <w:r w:rsidRPr="00D5087F">
              <w:rPr>
                <w:rFonts w:ascii="Segoe UI Symbol" w:hAnsi="Segoe UI Symbol"/>
                <w:b/>
              </w:rPr>
              <w:t>least</w:t>
            </w:r>
            <w:r w:rsidR="007E703B" w:rsidRPr="00D5087F">
              <w:rPr>
                <w:rFonts w:ascii="Segoe UI Symbol" w:hAnsi="Segoe UI Symbol"/>
                <w:b/>
              </w:rPr>
              <w:t xml:space="preserve"> </w:t>
            </w:r>
            <w:r w:rsidRPr="00D5087F">
              <w:rPr>
                <w:rFonts w:ascii="Segoe UI Symbol" w:hAnsi="Segoe UI Symbol"/>
                <w:b/>
              </w:rPr>
              <w:t>one</w:t>
            </w:r>
            <w:r w:rsidR="007E703B" w:rsidRPr="00D5087F">
              <w:rPr>
                <w:rFonts w:ascii="Segoe UI Symbol" w:hAnsi="Segoe UI Symbol"/>
                <w:b/>
              </w:rPr>
              <w:t xml:space="preserve"> </w:t>
            </w:r>
            <w:r w:rsidR="0045771F" w:rsidRPr="00D5087F">
              <w:rPr>
                <w:rFonts w:ascii="Segoe UI Symbol" w:hAnsi="Segoe UI Symbol"/>
                <w:b/>
              </w:rPr>
              <w:t>member</w:t>
            </w:r>
          </w:p>
        </w:tc>
        <w:tc>
          <w:tcPr>
            <w:tcW w:w="1890" w:type="dxa"/>
            <w:vMerge/>
          </w:tcPr>
          <w:p w14:paraId="37708714" w14:textId="77777777" w:rsidR="004A7EAA" w:rsidRPr="00D5087F" w:rsidRDefault="004A7EAA" w:rsidP="00D5087F">
            <w:pPr>
              <w:spacing w:before="40" w:after="0"/>
              <w:rPr>
                <w:rFonts w:ascii="Segoe UI Symbol" w:hAnsi="Segoe UI Symbol"/>
                <w:b/>
                <w:sz w:val="22"/>
                <w:szCs w:val="22"/>
              </w:rPr>
            </w:pPr>
          </w:p>
        </w:tc>
      </w:tr>
      <w:tr w:rsidR="004A7EAA" w:rsidRPr="0064418A" w14:paraId="1F20D8BC" w14:textId="77777777" w:rsidTr="3BEF314B">
        <w:trPr>
          <w:trHeight w:val="2870"/>
        </w:trPr>
        <w:tc>
          <w:tcPr>
            <w:tcW w:w="2196" w:type="dxa"/>
            <w:tcBorders>
              <w:bottom w:val="single" w:sz="4" w:space="0" w:color="auto"/>
            </w:tcBorders>
          </w:tcPr>
          <w:p w14:paraId="1C0568E4" w14:textId="77777777" w:rsidR="004A7EAA" w:rsidRPr="00D5087F" w:rsidRDefault="004A7EAA" w:rsidP="00284021">
            <w:pPr>
              <w:jc w:val="left"/>
              <w:rPr>
                <w:rFonts w:ascii="Segoe UI Symbol" w:hAnsi="Segoe UI Symbol"/>
                <w:szCs w:val="24"/>
              </w:rPr>
            </w:pPr>
            <w:bookmarkStart w:id="348" w:name="_Toc496968131"/>
            <w:bookmarkStart w:id="349" w:name="_Toc59130296"/>
            <w:bookmarkStart w:id="350" w:name="_Toc59131169"/>
            <w:r w:rsidRPr="00D5087F">
              <w:rPr>
                <w:rFonts w:ascii="Segoe UI Symbol" w:hAnsi="Segoe UI Symbol"/>
                <w:b/>
                <w:szCs w:val="24"/>
              </w:rPr>
              <w:t>3.1</w:t>
            </w:r>
            <w:r w:rsidR="007E703B" w:rsidRPr="00D5087F">
              <w:rPr>
                <w:rFonts w:ascii="Segoe UI Symbol" w:hAnsi="Segoe UI Symbol"/>
                <w:b/>
                <w:szCs w:val="24"/>
              </w:rPr>
              <w:t xml:space="preserve"> </w:t>
            </w:r>
            <w:r w:rsidR="00D32946" w:rsidRPr="00D5087F">
              <w:rPr>
                <w:rFonts w:ascii="Segoe UI Symbol" w:hAnsi="Segoe UI Symbol"/>
                <w:b/>
                <w:szCs w:val="24"/>
              </w:rPr>
              <w:t>Financial Capabilities</w:t>
            </w:r>
            <w:bookmarkEnd w:id="348"/>
            <w:bookmarkEnd w:id="349"/>
            <w:bookmarkEnd w:id="350"/>
          </w:p>
        </w:tc>
        <w:tc>
          <w:tcPr>
            <w:tcW w:w="2790" w:type="dxa"/>
            <w:gridSpan w:val="2"/>
            <w:tcBorders>
              <w:bottom w:val="single" w:sz="4" w:space="0" w:color="auto"/>
            </w:tcBorders>
          </w:tcPr>
          <w:p w14:paraId="0897F34D" w14:textId="78ADC613" w:rsidR="004A7EAA" w:rsidRPr="00D5087F" w:rsidRDefault="004A7EAA" w:rsidP="00284021">
            <w:pPr>
              <w:jc w:val="left"/>
              <w:rPr>
                <w:rFonts w:ascii="Segoe UI Symbol" w:hAnsi="Segoe UI Symbol"/>
                <w:sz w:val="22"/>
                <w:szCs w:val="22"/>
              </w:rPr>
            </w:pPr>
            <w:r w:rsidRPr="00D5087F">
              <w:rPr>
                <w:rFonts w:ascii="Segoe UI Symbol" w:hAnsi="Segoe UI Symbol"/>
                <w:sz w:val="22"/>
                <w:szCs w:val="22"/>
              </w:rPr>
              <w:t>Submission</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audited</w:t>
            </w:r>
            <w:r w:rsidR="007E703B" w:rsidRPr="00D5087F">
              <w:rPr>
                <w:rFonts w:ascii="Segoe UI Symbol" w:hAnsi="Segoe UI Symbol"/>
                <w:sz w:val="22"/>
                <w:szCs w:val="22"/>
              </w:rPr>
              <w:t xml:space="preserve"> </w:t>
            </w:r>
            <w:r w:rsidRPr="00D5087F">
              <w:rPr>
                <w:rFonts w:ascii="Segoe UI Symbol" w:hAnsi="Segoe UI Symbol"/>
                <w:sz w:val="22"/>
                <w:szCs w:val="22"/>
              </w:rPr>
              <w:t>balance</w:t>
            </w:r>
            <w:r w:rsidR="007E703B" w:rsidRPr="00D5087F">
              <w:rPr>
                <w:rFonts w:ascii="Segoe UI Symbol" w:hAnsi="Segoe UI Symbol"/>
                <w:sz w:val="22"/>
                <w:szCs w:val="22"/>
              </w:rPr>
              <w:t xml:space="preserve"> </w:t>
            </w:r>
            <w:r w:rsidRPr="00D5087F">
              <w:rPr>
                <w:rFonts w:ascii="Segoe UI Symbol" w:hAnsi="Segoe UI Symbol"/>
                <w:sz w:val="22"/>
                <w:szCs w:val="22"/>
              </w:rPr>
              <w:t>sheets</w:t>
            </w:r>
            <w:r w:rsidR="007E703B" w:rsidRPr="00D5087F">
              <w:rPr>
                <w:rFonts w:ascii="Segoe UI Symbol" w:hAnsi="Segoe UI Symbol"/>
                <w:sz w:val="22"/>
                <w:szCs w:val="22"/>
              </w:rPr>
              <w:t xml:space="preserve"> </w:t>
            </w:r>
            <w:r w:rsidRPr="00D5087F">
              <w:rPr>
                <w:rFonts w:ascii="Segoe UI Symbol" w:hAnsi="Segoe UI Symbol"/>
                <w:sz w:val="22"/>
                <w:szCs w:val="22"/>
              </w:rPr>
              <w:t>or</w:t>
            </w:r>
            <w:r w:rsidR="007E703B" w:rsidRPr="00D5087F">
              <w:rPr>
                <w:rFonts w:ascii="Segoe UI Symbol" w:hAnsi="Segoe UI Symbol"/>
                <w:sz w:val="22"/>
                <w:szCs w:val="22"/>
              </w:rPr>
              <w:t xml:space="preserve"> </w:t>
            </w:r>
            <w:r w:rsidRPr="00D5087F">
              <w:rPr>
                <w:rFonts w:ascii="Segoe UI Symbol" w:hAnsi="Segoe UI Symbol"/>
                <w:sz w:val="22"/>
                <w:szCs w:val="22"/>
              </w:rPr>
              <w:t>if</w:t>
            </w:r>
            <w:r w:rsidR="007E703B" w:rsidRPr="00D5087F">
              <w:rPr>
                <w:rFonts w:ascii="Segoe UI Symbol" w:hAnsi="Segoe UI Symbol"/>
                <w:sz w:val="22"/>
                <w:szCs w:val="22"/>
              </w:rPr>
              <w:t xml:space="preserve"> </w:t>
            </w:r>
            <w:r w:rsidRPr="00D5087F">
              <w:rPr>
                <w:rFonts w:ascii="Segoe UI Symbol" w:hAnsi="Segoe UI Symbol"/>
                <w:sz w:val="22"/>
                <w:szCs w:val="22"/>
              </w:rPr>
              <w:t>not</w:t>
            </w:r>
            <w:r w:rsidR="007E703B" w:rsidRPr="00D5087F">
              <w:rPr>
                <w:rFonts w:ascii="Segoe UI Symbol" w:hAnsi="Segoe UI Symbol"/>
                <w:sz w:val="22"/>
                <w:szCs w:val="22"/>
              </w:rPr>
              <w:t xml:space="preserve"> </w:t>
            </w:r>
            <w:r w:rsidRPr="00D5087F">
              <w:rPr>
                <w:rFonts w:ascii="Segoe UI Symbol" w:hAnsi="Segoe UI Symbol"/>
                <w:sz w:val="22"/>
                <w:szCs w:val="22"/>
              </w:rPr>
              <w:t>required</w:t>
            </w:r>
            <w:r w:rsidR="007E703B" w:rsidRPr="00D5087F">
              <w:rPr>
                <w:rFonts w:ascii="Segoe UI Symbol" w:hAnsi="Segoe UI Symbol"/>
                <w:sz w:val="22"/>
                <w:szCs w:val="22"/>
              </w:rPr>
              <w:t xml:space="preserve"> </w:t>
            </w:r>
            <w:r w:rsidRPr="00D5087F">
              <w:rPr>
                <w:rFonts w:ascii="Segoe UI Symbol" w:hAnsi="Segoe UI Symbol"/>
                <w:sz w:val="22"/>
                <w:szCs w:val="22"/>
              </w:rPr>
              <w:t>by</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Pr="00D5087F">
              <w:rPr>
                <w:rFonts w:ascii="Segoe UI Symbol" w:hAnsi="Segoe UI Symbol"/>
                <w:sz w:val="22"/>
                <w:szCs w:val="22"/>
              </w:rPr>
              <w:t>law</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0051300F" w:rsidRPr="00D5087F">
              <w:rPr>
                <w:rFonts w:ascii="Segoe UI Symbol" w:hAnsi="Segoe UI Symbol"/>
                <w:sz w:val="22"/>
                <w:szCs w:val="22"/>
              </w:rPr>
              <w:t>Bidder’s</w:t>
            </w:r>
            <w:r w:rsidR="007E703B" w:rsidRPr="00D5087F">
              <w:rPr>
                <w:rFonts w:ascii="Segoe UI Symbol" w:hAnsi="Segoe UI Symbol"/>
                <w:sz w:val="22"/>
                <w:szCs w:val="22"/>
              </w:rPr>
              <w:t xml:space="preserve"> </w:t>
            </w:r>
            <w:r w:rsidR="00173F4F" w:rsidRPr="00D5087F">
              <w:rPr>
                <w:rFonts w:ascii="Segoe UI Symbol" w:hAnsi="Segoe UI Symbol"/>
                <w:sz w:val="22"/>
                <w:szCs w:val="22"/>
              </w:rPr>
              <w:t>C</w:t>
            </w:r>
            <w:r w:rsidRPr="00D5087F">
              <w:rPr>
                <w:rFonts w:ascii="Segoe UI Symbol" w:hAnsi="Segoe UI Symbol"/>
                <w:sz w:val="22"/>
                <w:szCs w:val="22"/>
              </w:rPr>
              <w:t>ountry,</w:t>
            </w:r>
            <w:r w:rsidR="007E703B" w:rsidRPr="00D5087F">
              <w:rPr>
                <w:rFonts w:ascii="Segoe UI Symbol" w:hAnsi="Segoe UI Symbol"/>
                <w:sz w:val="22"/>
                <w:szCs w:val="22"/>
              </w:rPr>
              <w:t xml:space="preserve"> </w:t>
            </w:r>
            <w:r w:rsidRPr="00D5087F">
              <w:rPr>
                <w:rFonts w:ascii="Segoe UI Symbol" w:hAnsi="Segoe UI Symbol"/>
                <w:sz w:val="22"/>
                <w:szCs w:val="22"/>
              </w:rPr>
              <w:t>other</w:t>
            </w:r>
            <w:r w:rsidR="007E703B" w:rsidRPr="00D5087F">
              <w:rPr>
                <w:rFonts w:ascii="Segoe UI Symbol" w:hAnsi="Segoe UI Symbol"/>
                <w:sz w:val="22"/>
                <w:szCs w:val="22"/>
              </w:rPr>
              <w:t xml:space="preserve"> </w:t>
            </w:r>
            <w:r w:rsidRPr="00D5087F">
              <w:rPr>
                <w:rFonts w:ascii="Segoe UI Symbol" w:hAnsi="Segoe UI Symbol"/>
                <w:sz w:val="22"/>
                <w:szCs w:val="22"/>
              </w:rPr>
              <w:t>financial</w:t>
            </w:r>
            <w:r w:rsidR="007E703B" w:rsidRPr="00D5087F">
              <w:rPr>
                <w:rFonts w:ascii="Segoe UI Symbol" w:hAnsi="Segoe UI Symbol"/>
                <w:sz w:val="22"/>
                <w:szCs w:val="22"/>
              </w:rPr>
              <w:t xml:space="preserve"> </w:t>
            </w:r>
            <w:r w:rsidRPr="00D5087F">
              <w:rPr>
                <w:rFonts w:ascii="Segoe UI Symbol" w:hAnsi="Segoe UI Symbol"/>
                <w:sz w:val="22"/>
                <w:szCs w:val="22"/>
              </w:rPr>
              <w:t>statements</w:t>
            </w:r>
            <w:r w:rsidR="007E703B" w:rsidRPr="00D5087F">
              <w:rPr>
                <w:rFonts w:ascii="Segoe UI Symbol" w:hAnsi="Segoe UI Symbol"/>
                <w:sz w:val="22"/>
                <w:szCs w:val="22"/>
              </w:rPr>
              <w:t xml:space="preserve"> </w:t>
            </w:r>
            <w:r w:rsidRPr="00D5087F">
              <w:rPr>
                <w:rFonts w:ascii="Segoe UI Symbol" w:hAnsi="Segoe UI Symbol"/>
                <w:sz w:val="22"/>
                <w:szCs w:val="22"/>
              </w:rPr>
              <w:t>acceptable</w:t>
            </w:r>
            <w:r w:rsidR="007E703B" w:rsidRPr="00D5087F">
              <w:rPr>
                <w:rFonts w:ascii="Segoe UI Symbol" w:hAnsi="Segoe UI Symbol"/>
                <w:sz w:val="22"/>
                <w:szCs w:val="22"/>
              </w:rPr>
              <w:t xml:space="preserve"> </w:t>
            </w:r>
            <w:r w:rsidRPr="00D5087F">
              <w:rPr>
                <w:rFonts w:ascii="Segoe UI Symbol" w:hAnsi="Segoe UI Symbol"/>
                <w:sz w:val="22"/>
                <w:szCs w:val="22"/>
              </w:rPr>
              <w:t>to</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00F30FF4" w:rsidRPr="00D5087F">
              <w:rPr>
                <w:rFonts w:ascii="Segoe UI Symbol" w:hAnsi="Segoe UI Symbol"/>
                <w:sz w:val="22"/>
                <w:szCs w:val="22"/>
              </w:rPr>
              <w:t>Employer</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for</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Pr="00D5087F">
              <w:rPr>
                <w:rFonts w:ascii="Segoe UI Symbol" w:hAnsi="Segoe UI Symbol"/>
                <w:sz w:val="22"/>
                <w:szCs w:val="22"/>
              </w:rPr>
              <w:t>last</w:t>
            </w:r>
            <w:r w:rsidR="007E703B" w:rsidRPr="00D5087F">
              <w:rPr>
                <w:rFonts w:ascii="Segoe UI Symbol" w:hAnsi="Segoe UI Symbol"/>
                <w:sz w:val="22"/>
                <w:szCs w:val="22"/>
              </w:rPr>
              <w:t xml:space="preserve"> </w:t>
            </w:r>
            <w:r w:rsidR="00C7593E" w:rsidRPr="00C7593E">
              <w:rPr>
                <w:rFonts w:ascii="Segoe UI Symbol" w:hAnsi="Segoe UI Symbol"/>
                <w:i/>
                <w:color w:val="0070C0"/>
              </w:rPr>
              <w:t>5</w:t>
            </w:r>
            <w:r w:rsidR="00B15CEE" w:rsidRPr="00C7593E">
              <w:rPr>
                <w:rFonts w:ascii="Segoe UI Symbol" w:hAnsi="Segoe UI Symbol"/>
                <w:i/>
                <w:color w:val="0070C0"/>
              </w:rPr>
              <w:t xml:space="preserve"> </w:t>
            </w:r>
            <w:r w:rsidR="00C7593E" w:rsidRPr="00C7593E">
              <w:rPr>
                <w:rFonts w:ascii="Segoe UI Symbol" w:hAnsi="Segoe UI Symbol"/>
                <w:i/>
                <w:color w:val="0070C0"/>
              </w:rPr>
              <w:t>(five)</w:t>
            </w:r>
            <w:r w:rsidR="007E703B" w:rsidRPr="00C7593E">
              <w:rPr>
                <w:rFonts w:ascii="Segoe UI Symbol" w:hAnsi="Segoe UI Symbol"/>
                <w:i/>
                <w:color w:val="0070C0"/>
              </w:rPr>
              <w:t xml:space="preserve"> </w:t>
            </w:r>
            <w:r w:rsidRPr="00D5087F">
              <w:rPr>
                <w:rFonts w:ascii="Segoe UI Symbol" w:hAnsi="Segoe UI Symbol"/>
                <w:sz w:val="22"/>
                <w:szCs w:val="22"/>
              </w:rPr>
              <w:t>years</w:t>
            </w:r>
            <w:r w:rsidR="007E703B" w:rsidRPr="00D5087F">
              <w:rPr>
                <w:rFonts w:ascii="Segoe UI Symbol" w:hAnsi="Segoe UI Symbol"/>
                <w:sz w:val="22"/>
                <w:szCs w:val="22"/>
              </w:rPr>
              <w:t xml:space="preserve"> </w:t>
            </w:r>
            <w:r w:rsidRPr="00D5087F">
              <w:rPr>
                <w:rFonts w:ascii="Segoe UI Symbol" w:hAnsi="Segoe UI Symbol"/>
                <w:sz w:val="22"/>
                <w:szCs w:val="22"/>
              </w:rPr>
              <w:t>to</w:t>
            </w:r>
            <w:r w:rsidR="007E703B" w:rsidRPr="00D5087F">
              <w:rPr>
                <w:rFonts w:ascii="Segoe UI Symbol" w:hAnsi="Segoe UI Symbol"/>
                <w:sz w:val="22"/>
                <w:szCs w:val="22"/>
              </w:rPr>
              <w:t xml:space="preserve"> </w:t>
            </w:r>
            <w:r w:rsidRPr="00D5087F">
              <w:rPr>
                <w:rFonts w:ascii="Segoe UI Symbol" w:hAnsi="Segoe UI Symbol"/>
                <w:sz w:val="22"/>
                <w:szCs w:val="22"/>
              </w:rPr>
              <w:t>demonstrate</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Pr="00D5087F">
              <w:rPr>
                <w:rFonts w:ascii="Segoe UI Symbol" w:hAnsi="Segoe UI Symbol"/>
                <w:sz w:val="22"/>
                <w:szCs w:val="22"/>
              </w:rPr>
              <w:t>current</w:t>
            </w:r>
            <w:r w:rsidR="007E703B" w:rsidRPr="00D5087F">
              <w:rPr>
                <w:rFonts w:ascii="Segoe UI Symbol" w:hAnsi="Segoe UI Symbol"/>
                <w:sz w:val="22"/>
                <w:szCs w:val="22"/>
              </w:rPr>
              <w:t xml:space="preserve"> </w:t>
            </w:r>
            <w:r w:rsidRPr="00D5087F">
              <w:rPr>
                <w:rFonts w:ascii="Segoe UI Symbol" w:hAnsi="Segoe UI Symbol"/>
                <w:sz w:val="22"/>
                <w:szCs w:val="22"/>
              </w:rPr>
              <w:t>soundness</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0051300F" w:rsidRPr="00D5087F">
              <w:rPr>
                <w:rFonts w:ascii="Segoe UI Symbol" w:hAnsi="Segoe UI Symbol"/>
                <w:sz w:val="22"/>
                <w:szCs w:val="22"/>
              </w:rPr>
              <w:t>Bidders</w:t>
            </w:r>
            <w:r w:rsidR="007E703B" w:rsidRPr="00D5087F">
              <w:rPr>
                <w:rFonts w:ascii="Segoe UI Symbol" w:hAnsi="Segoe UI Symbol"/>
                <w:sz w:val="22"/>
                <w:szCs w:val="22"/>
              </w:rPr>
              <w:t xml:space="preserve"> </w:t>
            </w:r>
            <w:r w:rsidRPr="00D5087F">
              <w:rPr>
                <w:rFonts w:ascii="Segoe UI Symbol" w:hAnsi="Segoe UI Symbol"/>
                <w:sz w:val="22"/>
                <w:szCs w:val="22"/>
              </w:rPr>
              <w:t>financial</w:t>
            </w:r>
            <w:r w:rsidR="007E703B" w:rsidRPr="00D5087F">
              <w:rPr>
                <w:rFonts w:ascii="Segoe UI Symbol" w:hAnsi="Segoe UI Symbol"/>
                <w:sz w:val="22"/>
                <w:szCs w:val="22"/>
              </w:rPr>
              <w:t xml:space="preserve"> </w:t>
            </w:r>
            <w:r w:rsidRPr="00D5087F">
              <w:rPr>
                <w:rFonts w:ascii="Segoe UI Symbol" w:hAnsi="Segoe UI Symbol"/>
                <w:sz w:val="22"/>
                <w:szCs w:val="22"/>
              </w:rPr>
              <w:t>position</w:t>
            </w:r>
            <w:r w:rsidR="007E703B" w:rsidRPr="00D5087F">
              <w:rPr>
                <w:rFonts w:ascii="Segoe UI Symbol" w:hAnsi="Segoe UI Symbol"/>
                <w:sz w:val="22"/>
                <w:szCs w:val="22"/>
              </w:rPr>
              <w:t xml:space="preserve"> </w:t>
            </w:r>
            <w:r w:rsidRPr="00D5087F">
              <w:rPr>
                <w:rFonts w:ascii="Segoe UI Symbol" w:hAnsi="Segoe UI Symbol"/>
                <w:sz w:val="22"/>
                <w:szCs w:val="22"/>
              </w:rPr>
              <w:t>and</w:t>
            </w:r>
            <w:r w:rsidR="007E703B" w:rsidRPr="00D5087F">
              <w:rPr>
                <w:rFonts w:ascii="Segoe UI Symbol" w:hAnsi="Segoe UI Symbol"/>
                <w:sz w:val="22"/>
                <w:szCs w:val="22"/>
              </w:rPr>
              <w:t xml:space="preserve"> </w:t>
            </w:r>
            <w:r w:rsidRPr="00D5087F">
              <w:rPr>
                <w:rFonts w:ascii="Segoe UI Symbol" w:hAnsi="Segoe UI Symbol"/>
                <w:sz w:val="22"/>
                <w:szCs w:val="22"/>
              </w:rPr>
              <w:t>its</w:t>
            </w:r>
            <w:r w:rsidR="007E703B" w:rsidRPr="00D5087F">
              <w:rPr>
                <w:rFonts w:ascii="Segoe UI Symbol" w:hAnsi="Segoe UI Symbol"/>
                <w:sz w:val="22"/>
                <w:szCs w:val="22"/>
              </w:rPr>
              <w:t xml:space="preserve"> </w:t>
            </w:r>
            <w:r w:rsidRPr="00D5087F">
              <w:rPr>
                <w:rFonts w:ascii="Segoe UI Symbol" w:hAnsi="Segoe UI Symbol"/>
                <w:sz w:val="22"/>
                <w:szCs w:val="22"/>
              </w:rPr>
              <w:t>prospective</w:t>
            </w:r>
            <w:r w:rsidR="007E703B" w:rsidRPr="00D5087F">
              <w:rPr>
                <w:rFonts w:ascii="Segoe UI Symbol" w:hAnsi="Segoe UI Symbol"/>
                <w:sz w:val="22"/>
                <w:szCs w:val="22"/>
              </w:rPr>
              <w:t xml:space="preserve"> </w:t>
            </w:r>
            <w:proofErr w:type="gramStart"/>
            <w:r w:rsidRPr="00D5087F">
              <w:rPr>
                <w:rFonts w:ascii="Segoe UI Symbol" w:hAnsi="Segoe UI Symbol"/>
                <w:sz w:val="22"/>
                <w:szCs w:val="22"/>
              </w:rPr>
              <w:t>long</w:t>
            </w:r>
            <w:r w:rsidR="007E703B" w:rsidRPr="00D5087F">
              <w:rPr>
                <w:rFonts w:ascii="Segoe UI Symbol" w:hAnsi="Segoe UI Symbol"/>
                <w:sz w:val="22"/>
                <w:szCs w:val="22"/>
              </w:rPr>
              <w:t xml:space="preserve"> </w:t>
            </w:r>
            <w:r w:rsidRPr="00D5087F">
              <w:rPr>
                <w:rFonts w:ascii="Segoe UI Symbol" w:hAnsi="Segoe UI Symbol"/>
                <w:sz w:val="22"/>
                <w:szCs w:val="22"/>
              </w:rPr>
              <w:t>term</w:t>
            </w:r>
            <w:proofErr w:type="gramEnd"/>
            <w:r w:rsidR="007E703B" w:rsidRPr="00D5087F">
              <w:rPr>
                <w:rFonts w:ascii="Segoe UI Symbol" w:hAnsi="Segoe UI Symbol"/>
                <w:sz w:val="22"/>
                <w:szCs w:val="22"/>
              </w:rPr>
              <w:t xml:space="preserve"> </w:t>
            </w:r>
            <w:r w:rsidRPr="00D5087F">
              <w:rPr>
                <w:rFonts w:ascii="Segoe UI Symbol" w:hAnsi="Segoe UI Symbol"/>
                <w:sz w:val="22"/>
                <w:szCs w:val="22"/>
              </w:rPr>
              <w:t>profitability.</w:t>
            </w:r>
          </w:p>
        </w:tc>
        <w:tc>
          <w:tcPr>
            <w:tcW w:w="1494" w:type="dxa"/>
            <w:tcBorders>
              <w:bottom w:val="single" w:sz="4" w:space="0" w:color="auto"/>
            </w:tcBorders>
            <w:vAlign w:val="center"/>
          </w:tcPr>
          <w:p w14:paraId="485D89D8" w14:textId="77777777" w:rsidR="00F07D31" w:rsidRPr="00D5087F" w:rsidRDefault="004A7EAA"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35" w:type="dxa"/>
            <w:tcBorders>
              <w:bottom w:val="single" w:sz="4" w:space="0" w:color="auto"/>
            </w:tcBorders>
            <w:vAlign w:val="center"/>
          </w:tcPr>
          <w:p w14:paraId="477DF823" w14:textId="77777777" w:rsidR="00F07D31" w:rsidRPr="00D5087F" w:rsidRDefault="004A7EAA" w:rsidP="00502EF7">
            <w:pPr>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481" w:type="dxa"/>
            <w:tcBorders>
              <w:bottom w:val="single" w:sz="4" w:space="0" w:color="auto"/>
            </w:tcBorders>
            <w:vAlign w:val="center"/>
          </w:tcPr>
          <w:p w14:paraId="46A53A4B" w14:textId="77777777" w:rsidR="00F07D31" w:rsidRPr="00D5087F" w:rsidRDefault="004A7EAA"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04" w:type="dxa"/>
            <w:tcBorders>
              <w:bottom w:val="single" w:sz="4" w:space="0" w:color="auto"/>
            </w:tcBorders>
            <w:vAlign w:val="center"/>
          </w:tcPr>
          <w:p w14:paraId="4BBA3872" w14:textId="77777777" w:rsidR="00F07D31" w:rsidRPr="00D5087F" w:rsidRDefault="004A7EAA" w:rsidP="00502EF7">
            <w:pPr>
              <w:jc w:val="center"/>
              <w:rPr>
                <w:rFonts w:ascii="Segoe UI Symbol" w:hAnsi="Segoe UI Symbol"/>
                <w:sz w:val="22"/>
                <w:szCs w:val="22"/>
              </w:rPr>
            </w:pPr>
            <w:r w:rsidRPr="00D5087F">
              <w:rPr>
                <w:rFonts w:ascii="Segoe UI Symbol" w:hAnsi="Segoe UI Symbol"/>
                <w:sz w:val="22"/>
                <w:szCs w:val="22"/>
              </w:rPr>
              <w:t>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A</w:t>
            </w:r>
          </w:p>
        </w:tc>
        <w:tc>
          <w:tcPr>
            <w:tcW w:w="1890" w:type="dxa"/>
            <w:tcBorders>
              <w:bottom w:val="single" w:sz="4" w:space="0" w:color="auto"/>
            </w:tcBorders>
            <w:vAlign w:val="center"/>
          </w:tcPr>
          <w:p w14:paraId="42144827" w14:textId="77777777" w:rsidR="004A7EAA" w:rsidRPr="00D5087F" w:rsidRDefault="004A7EAA" w:rsidP="00502EF7">
            <w:pPr>
              <w:jc w:val="center"/>
              <w:rPr>
                <w:rFonts w:ascii="Segoe UI Symbol" w:hAnsi="Segoe UI Symbol"/>
                <w:sz w:val="22"/>
                <w:szCs w:val="22"/>
              </w:rPr>
            </w:pPr>
            <w:r w:rsidRPr="00D5087F">
              <w:rPr>
                <w:rFonts w:ascii="Segoe UI Symbol" w:hAnsi="Segoe UI Symbol"/>
                <w:sz w:val="22"/>
                <w:szCs w:val="22"/>
              </w:rPr>
              <w:t>Form</w:t>
            </w:r>
            <w:r w:rsidR="007E703B" w:rsidRPr="00D5087F">
              <w:rPr>
                <w:rFonts w:ascii="Segoe UI Symbol" w:hAnsi="Segoe UI Symbol"/>
                <w:sz w:val="22"/>
                <w:szCs w:val="22"/>
              </w:rPr>
              <w:t xml:space="preserve"> </w:t>
            </w:r>
            <w:r w:rsidRPr="00D5087F">
              <w:rPr>
                <w:rFonts w:ascii="Segoe UI Symbol" w:hAnsi="Segoe UI Symbol"/>
                <w:sz w:val="22"/>
                <w:szCs w:val="22"/>
              </w:rPr>
              <w:t>FIN</w:t>
            </w:r>
            <w:r w:rsidR="007E703B" w:rsidRPr="00D5087F">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3.1</w:t>
            </w:r>
            <w:r w:rsidR="007E703B" w:rsidRPr="00D5087F">
              <w:rPr>
                <w:rFonts w:ascii="Segoe UI Symbol" w:hAnsi="Segoe UI Symbol"/>
                <w:sz w:val="22"/>
                <w:szCs w:val="22"/>
              </w:rPr>
              <w:t xml:space="preserve"> </w:t>
            </w:r>
            <w:r w:rsidRPr="00D5087F">
              <w:rPr>
                <w:rFonts w:ascii="Segoe UI Symbol" w:hAnsi="Segoe UI Symbol"/>
                <w:sz w:val="22"/>
                <w:szCs w:val="22"/>
              </w:rPr>
              <w:t>with</w:t>
            </w:r>
            <w:r w:rsidR="007E703B" w:rsidRPr="00D5087F">
              <w:rPr>
                <w:rFonts w:ascii="Segoe UI Symbol" w:hAnsi="Segoe UI Symbol"/>
                <w:sz w:val="22"/>
                <w:szCs w:val="22"/>
              </w:rPr>
              <w:t xml:space="preserve"> </w:t>
            </w:r>
            <w:r w:rsidRPr="00D5087F">
              <w:rPr>
                <w:rFonts w:ascii="Segoe UI Symbol" w:hAnsi="Segoe UI Symbol"/>
                <w:sz w:val="22"/>
                <w:szCs w:val="22"/>
              </w:rPr>
              <w:t>attachments</w:t>
            </w:r>
          </w:p>
        </w:tc>
      </w:tr>
      <w:tr w:rsidR="004A7EAA" w:rsidRPr="0064418A" w14:paraId="76B70C8C" w14:textId="77777777" w:rsidTr="3BEF314B">
        <w:trPr>
          <w:trHeight w:val="363"/>
        </w:trPr>
        <w:tc>
          <w:tcPr>
            <w:tcW w:w="2196" w:type="dxa"/>
            <w:tcBorders>
              <w:bottom w:val="single" w:sz="6" w:space="0" w:color="000000" w:themeColor="text1"/>
            </w:tcBorders>
          </w:tcPr>
          <w:p w14:paraId="4A277299" w14:textId="32453C3D" w:rsidR="004A7EAA" w:rsidRPr="00D5087F" w:rsidRDefault="00EA5E56" w:rsidP="00284021">
            <w:pPr>
              <w:jc w:val="left"/>
              <w:rPr>
                <w:rFonts w:ascii="Segoe UI Symbol" w:hAnsi="Segoe UI Symbol"/>
                <w:szCs w:val="24"/>
              </w:rPr>
            </w:pPr>
            <w:bookmarkStart w:id="351" w:name="_Toc59130297"/>
            <w:bookmarkStart w:id="352" w:name="_Toc59131170"/>
            <w:r w:rsidRPr="00D5087F">
              <w:rPr>
                <w:rFonts w:ascii="Segoe UI Symbol" w:hAnsi="Segoe UI Symbol"/>
                <w:b/>
                <w:szCs w:val="24"/>
              </w:rPr>
              <w:t>3.2</w:t>
            </w:r>
            <w:r w:rsidR="006A3217" w:rsidRPr="00D5087F">
              <w:rPr>
                <w:rFonts w:ascii="Segoe UI Symbol" w:hAnsi="Segoe UI Symbol"/>
                <w:b/>
                <w:szCs w:val="24"/>
              </w:rPr>
              <w:t xml:space="preserve"> </w:t>
            </w:r>
            <w:r w:rsidR="004A7EAA" w:rsidRPr="00D5087F">
              <w:rPr>
                <w:rFonts w:ascii="Segoe UI Symbol" w:hAnsi="Segoe UI Symbol"/>
                <w:b/>
                <w:szCs w:val="24"/>
              </w:rPr>
              <w:t>Average</w:t>
            </w:r>
            <w:r w:rsidR="007E703B" w:rsidRPr="00D5087F">
              <w:rPr>
                <w:rFonts w:ascii="Segoe UI Symbol" w:hAnsi="Segoe UI Symbol"/>
                <w:b/>
                <w:szCs w:val="24"/>
              </w:rPr>
              <w:t xml:space="preserve"> </w:t>
            </w:r>
            <w:r w:rsidR="004A7EAA" w:rsidRPr="00D5087F">
              <w:rPr>
                <w:rFonts w:ascii="Segoe UI Symbol" w:hAnsi="Segoe UI Symbol"/>
                <w:b/>
                <w:szCs w:val="24"/>
              </w:rPr>
              <w:t>Annual</w:t>
            </w:r>
            <w:r w:rsidR="007E703B" w:rsidRPr="00D5087F">
              <w:rPr>
                <w:rFonts w:ascii="Segoe UI Symbol" w:hAnsi="Segoe UI Symbol"/>
                <w:b/>
                <w:szCs w:val="24"/>
              </w:rPr>
              <w:t xml:space="preserve"> </w:t>
            </w:r>
            <w:r w:rsidR="004A7EAA" w:rsidRPr="00D5087F">
              <w:rPr>
                <w:rFonts w:ascii="Segoe UI Symbol" w:hAnsi="Segoe UI Symbol"/>
                <w:b/>
                <w:szCs w:val="24"/>
              </w:rPr>
              <w:t>Turnover</w:t>
            </w:r>
            <w:bookmarkEnd w:id="351"/>
            <w:bookmarkEnd w:id="352"/>
          </w:p>
          <w:p w14:paraId="66642A4D" w14:textId="77777777" w:rsidR="004A7EAA" w:rsidRPr="00D5087F" w:rsidRDefault="004A7EAA" w:rsidP="00284021">
            <w:pPr>
              <w:jc w:val="left"/>
              <w:rPr>
                <w:rFonts w:ascii="Segoe UI Symbol" w:hAnsi="Segoe UI Symbol"/>
                <w:b/>
                <w:szCs w:val="24"/>
              </w:rPr>
            </w:pPr>
          </w:p>
        </w:tc>
        <w:tc>
          <w:tcPr>
            <w:tcW w:w="2790" w:type="dxa"/>
            <w:gridSpan w:val="2"/>
            <w:tcBorders>
              <w:bottom w:val="single" w:sz="6" w:space="0" w:color="000000" w:themeColor="text1"/>
            </w:tcBorders>
          </w:tcPr>
          <w:p w14:paraId="2BB7BA32" w14:textId="666E3DFA" w:rsidR="004A7EAA" w:rsidRPr="00D5087F" w:rsidRDefault="004A7EAA" w:rsidP="00284021">
            <w:pPr>
              <w:jc w:val="left"/>
              <w:rPr>
                <w:rFonts w:ascii="Segoe UI Symbol" w:hAnsi="Segoe UI Symbol"/>
                <w:sz w:val="22"/>
                <w:szCs w:val="22"/>
              </w:rPr>
            </w:pPr>
            <w:bookmarkStart w:id="353" w:name="_Toc59130298"/>
            <w:bookmarkStart w:id="354" w:name="_Toc59131171"/>
            <w:r w:rsidRPr="3BEF314B">
              <w:rPr>
                <w:rFonts w:ascii="Segoe UI Symbol" w:hAnsi="Segoe UI Symbol"/>
                <w:sz w:val="22"/>
                <w:szCs w:val="22"/>
              </w:rPr>
              <w:t>Minimum</w:t>
            </w:r>
            <w:r w:rsidR="007E703B" w:rsidRPr="3BEF314B">
              <w:rPr>
                <w:rFonts w:ascii="Segoe UI Symbol" w:hAnsi="Segoe UI Symbol"/>
                <w:sz w:val="22"/>
                <w:szCs w:val="22"/>
              </w:rPr>
              <w:t xml:space="preserve"> </w:t>
            </w:r>
            <w:r w:rsidRPr="3BEF314B">
              <w:rPr>
                <w:rFonts w:ascii="Segoe UI Symbol" w:hAnsi="Segoe UI Symbol"/>
                <w:sz w:val="22"/>
                <w:szCs w:val="22"/>
              </w:rPr>
              <w:t>average</w:t>
            </w:r>
            <w:r w:rsidR="007E703B" w:rsidRPr="3BEF314B">
              <w:rPr>
                <w:rFonts w:ascii="Segoe UI Symbol" w:hAnsi="Segoe UI Symbol"/>
                <w:sz w:val="22"/>
                <w:szCs w:val="22"/>
              </w:rPr>
              <w:t xml:space="preserve"> </w:t>
            </w:r>
            <w:r w:rsidRPr="3BEF314B">
              <w:rPr>
                <w:rFonts w:ascii="Segoe UI Symbol" w:hAnsi="Segoe UI Symbol"/>
                <w:sz w:val="22"/>
                <w:szCs w:val="22"/>
              </w:rPr>
              <w:t>annual</w:t>
            </w:r>
            <w:r w:rsidR="007E703B" w:rsidRPr="3BEF314B">
              <w:rPr>
                <w:rFonts w:ascii="Segoe UI Symbol" w:hAnsi="Segoe UI Symbol"/>
                <w:sz w:val="22"/>
                <w:szCs w:val="22"/>
              </w:rPr>
              <w:t xml:space="preserve"> </w:t>
            </w:r>
            <w:r w:rsidRPr="3BEF314B">
              <w:rPr>
                <w:rFonts w:ascii="Segoe UI Symbol" w:hAnsi="Segoe UI Symbol"/>
                <w:sz w:val="22"/>
                <w:szCs w:val="22"/>
              </w:rPr>
              <w:t>turnover</w:t>
            </w:r>
            <w:r w:rsidR="007E703B" w:rsidRPr="3BEF314B">
              <w:rPr>
                <w:rFonts w:ascii="Segoe UI Symbol" w:hAnsi="Segoe UI Symbol"/>
                <w:sz w:val="22"/>
                <w:szCs w:val="22"/>
              </w:rPr>
              <w:t xml:space="preserve"> </w:t>
            </w:r>
            <w:r w:rsidR="1FEF7E03" w:rsidRPr="3BEF314B">
              <w:rPr>
                <w:rFonts w:ascii="Segoe UI Symbol" w:hAnsi="Segoe UI Symbol"/>
                <w:sz w:val="22"/>
                <w:szCs w:val="22"/>
              </w:rPr>
              <w:t xml:space="preserve">in </w:t>
            </w:r>
            <w:proofErr w:type="gramStart"/>
            <w:r w:rsidR="0F54664B" w:rsidRPr="3BEF314B">
              <w:rPr>
                <w:rFonts w:ascii="Segoe UI Symbol" w:hAnsi="Segoe UI Symbol"/>
                <w:i/>
                <w:iCs/>
                <w:color w:val="0070C0"/>
              </w:rPr>
              <w:t>Power</w:t>
            </w:r>
            <w:proofErr w:type="gramEnd"/>
            <w:r w:rsidR="0F54664B" w:rsidRPr="3BEF314B">
              <w:rPr>
                <w:rFonts w:ascii="Segoe UI Symbol" w:hAnsi="Segoe UI Symbol"/>
                <w:i/>
                <w:iCs/>
                <w:color w:val="0070C0"/>
              </w:rPr>
              <w:t xml:space="preserve"> Transmission sector</w:t>
            </w:r>
            <w:r w:rsidR="0F54664B" w:rsidRPr="3BEF314B">
              <w:rPr>
                <w:rFonts w:ascii="Segoe UI Symbol" w:hAnsi="Segoe UI Symbol"/>
                <w:sz w:val="22"/>
                <w:szCs w:val="22"/>
              </w:rPr>
              <w:t xml:space="preserve"> </w:t>
            </w:r>
            <w:r w:rsidRPr="3BEF314B">
              <w:rPr>
                <w:rFonts w:ascii="Segoe UI Symbol" w:hAnsi="Segoe UI Symbol"/>
                <w:sz w:val="22"/>
                <w:szCs w:val="22"/>
              </w:rPr>
              <w:t>of</w:t>
            </w:r>
            <w:r w:rsidR="007E703B" w:rsidRPr="3BEF314B">
              <w:rPr>
                <w:rFonts w:ascii="Segoe UI Symbol" w:hAnsi="Segoe UI Symbol"/>
                <w:sz w:val="22"/>
                <w:szCs w:val="22"/>
              </w:rPr>
              <w:t xml:space="preserve"> </w:t>
            </w:r>
            <w:r w:rsidR="0F54664B" w:rsidRPr="3BEF314B">
              <w:rPr>
                <w:rFonts w:ascii="Segoe UI Symbol" w:hAnsi="Segoe UI Symbol"/>
                <w:i/>
                <w:iCs/>
                <w:color w:val="0070C0"/>
              </w:rPr>
              <w:t>1</w:t>
            </w:r>
            <w:r w:rsidR="3D3FDFD0" w:rsidRPr="3BEF314B">
              <w:rPr>
                <w:rFonts w:ascii="Segoe UI Symbol" w:hAnsi="Segoe UI Symbol"/>
                <w:i/>
                <w:iCs/>
                <w:color w:val="0070C0"/>
              </w:rPr>
              <w:t>0</w:t>
            </w:r>
            <w:r w:rsidR="00523397">
              <w:rPr>
                <w:rFonts w:ascii="Segoe UI Symbol" w:hAnsi="Segoe UI Symbol"/>
                <w:i/>
                <w:iCs/>
                <w:color w:val="0070C0"/>
              </w:rPr>
              <w:t xml:space="preserve"> </w:t>
            </w:r>
            <w:r w:rsidR="0F54664B" w:rsidRPr="3BEF314B">
              <w:rPr>
                <w:rFonts w:ascii="Segoe UI Symbol" w:hAnsi="Segoe UI Symbol"/>
                <w:i/>
                <w:iCs/>
                <w:color w:val="0070C0"/>
              </w:rPr>
              <w:t>(</w:t>
            </w:r>
            <w:r w:rsidR="0B1D295B" w:rsidRPr="3BEF314B">
              <w:rPr>
                <w:rFonts w:ascii="Segoe UI Symbol" w:hAnsi="Segoe UI Symbol"/>
                <w:i/>
                <w:iCs/>
                <w:color w:val="0070C0"/>
              </w:rPr>
              <w:t>Ten</w:t>
            </w:r>
            <w:r w:rsidR="0F54664B" w:rsidRPr="3BEF314B">
              <w:rPr>
                <w:rFonts w:ascii="Segoe UI Symbol" w:hAnsi="Segoe UI Symbol"/>
                <w:i/>
                <w:iCs/>
                <w:color w:val="0070C0"/>
              </w:rPr>
              <w:t>) Million US Dollars</w:t>
            </w:r>
            <w:r w:rsidRPr="3BEF314B">
              <w:rPr>
                <w:rFonts w:ascii="Segoe UI Symbol" w:hAnsi="Segoe UI Symbol"/>
                <w:i/>
                <w:iCs/>
                <w:color w:val="0070C0"/>
              </w:rPr>
              <w:t>,</w:t>
            </w:r>
            <w:r w:rsidR="007E703B" w:rsidRPr="3BEF314B">
              <w:rPr>
                <w:rFonts w:ascii="Segoe UI Symbol" w:hAnsi="Segoe UI Symbol"/>
                <w:sz w:val="22"/>
                <w:szCs w:val="22"/>
              </w:rPr>
              <w:t xml:space="preserve"> </w:t>
            </w:r>
            <w:r w:rsidRPr="3BEF314B">
              <w:rPr>
                <w:rFonts w:ascii="Segoe UI Symbol" w:hAnsi="Segoe UI Symbol"/>
                <w:sz w:val="22"/>
                <w:szCs w:val="22"/>
              </w:rPr>
              <w:t>calculated</w:t>
            </w:r>
            <w:r w:rsidR="007E703B" w:rsidRPr="3BEF314B">
              <w:rPr>
                <w:rFonts w:ascii="Segoe UI Symbol" w:hAnsi="Segoe UI Symbol"/>
                <w:sz w:val="22"/>
                <w:szCs w:val="22"/>
              </w:rPr>
              <w:t xml:space="preserve"> </w:t>
            </w:r>
            <w:r w:rsidRPr="3BEF314B">
              <w:rPr>
                <w:rFonts w:ascii="Segoe UI Symbol" w:hAnsi="Segoe UI Symbol"/>
                <w:sz w:val="22"/>
                <w:szCs w:val="22"/>
              </w:rPr>
              <w:t>as</w:t>
            </w:r>
            <w:r w:rsidR="007E703B" w:rsidRPr="3BEF314B">
              <w:rPr>
                <w:rFonts w:ascii="Segoe UI Symbol" w:hAnsi="Segoe UI Symbol"/>
                <w:sz w:val="22"/>
                <w:szCs w:val="22"/>
              </w:rPr>
              <w:t xml:space="preserve"> </w:t>
            </w:r>
            <w:r w:rsidRPr="3BEF314B">
              <w:rPr>
                <w:rFonts w:ascii="Segoe UI Symbol" w:hAnsi="Segoe UI Symbol"/>
                <w:sz w:val="22"/>
                <w:szCs w:val="22"/>
              </w:rPr>
              <w:t>total</w:t>
            </w:r>
            <w:r w:rsidR="007E703B" w:rsidRPr="3BEF314B">
              <w:rPr>
                <w:rFonts w:ascii="Segoe UI Symbol" w:hAnsi="Segoe UI Symbol"/>
                <w:sz w:val="22"/>
                <w:szCs w:val="22"/>
              </w:rPr>
              <w:t xml:space="preserve"> </w:t>
            </w:r>
            <w:r w:rsidRPr="3BEF314B">
              <w:rPr>
                <w:rFonts w:ascii="Segoe UI Symbol" w:hAnsi="Segoe UI Symbol"/>
                <w:sz w:val="22"/>
                <w:szCs w:val="22"/>
              </w:rPr>
              <w:t>certified</w:t>
            </w:r>
            <w:r w:rsidR="007E703B" w:rsidRPr="3BEF314B">
              <w:rPr>
                <w:rFonts w:ascii="Segoe UI Symbol" w:hAnsi="Segoe UI Symbol"/>
                <w:sz w:val="22"/>
                <w:szCs w:val="22"/>
              </w:rPr>
              <w:t xml:space="preserve"> </w:t>
            </w:r>
            <w:r w:rsidRPr="3BEF314B">
              <w:rPr>
                <w:rFonts w:ascii="Segoe UI Symbol" w:hAnsi="Segoe UI Symbol"/>
                <w:sz w:val="22"/>
                <w:szCs w:val="22"/>
              </w:rPr>
              <w:t>payments</w:t>
            </w:r>
            <w:r w:rsidR="007E703B" w:rsidRPr="3BEF314B">
              <w:rPr>
                <w:rFonts w:ascii="Segoe UI Symbol" w:hAnsi="Segoe UI Symbol"/>
                <w:sz w:val="22"/>
                <w:szCs w:val="22"/>
              </w:rPr>
              <w:t xml:space="preserve"> </w:t>
            </w:r>
            <w:r w:rsidRPr="3BEF314B">
              <w:rPr>
                <w:rFonts w:ascii="Segoe UI Symbol" w:hAnsi="Segoe UI Symbol"/>
                <w:sz w:val="22"/>
                <w:szCs w:val="22"/>
              </w:rPr>
              <w:t>received</w:t>
            </w:r>
            <w:r w:rsidR="007E703B" w:rsidRPr="3BEF314B">
              <w:rPr>
                <w:rFonts w:ascii="Segoe UI Symbol" w:hAnsi="Segoe UI Symbol"/>
                <w:sz w:val="22"/>
                <w:szCs w:val="22"/>
              </w:rPr>
              <w:t xml:space="preserve"> </w:t>
            </w:r>
            <w:r w:rsidRPr="3BEF314B">
              <w:rPr>
                <w:rFonts w:ascii="Segoe UI Symbol" w:hAnsi="Segoe UI Symbol"/>
                <w:sz w:val="22"/>
                <w:szCs w:val="22"/>
              </w:rPr>
              <w:t>for</w:t>
            </w:r>
            <w:r w:rsidR="007E703B" w:rsidRPr="3BEF314B">
              <w:rPr>
                <w:rFonts w:ascii="Segoe UI Symbol" w:hAnsi="Segoe UI Symbol"/>
                <w:sz w:val="22"/>
                <w:szCs w:val="22"/>
              </w:rPr>
              <w:t xml:space="preserve"> </w:t>
            </w:r>
            <w:proofErr w:type="gramStart"/>
            <w:r w:rsidRPr="3BEF314B">
              <w:rPr>
                <w:rFonts w:ascii="Segoe UI Symbol" w:hAnsi="Segoe UI Symbol"/>
                <w:sz w:val="22"/>
                <w:szCs w:val="22"/>
              </w:rPr>
              <w:t>contracts</w:t>
            </w:r>
            <w:r w:rsidR="007E703B" w:rsidRPr="3BEF314B">
              <w:rPr>
                <w:rFonts w:ascii="Segoe UI Symbol" w:hAnsi="Segoe UI Symbol"/>
                <w:sz w:val="22"/>
                <w:szCs w:val="22"/>
              </w:rPr>
              <w:t xml:space="preserve">  </w:t>
            </w:r>
            <w:r w:rsidRPr="3BEF314B">
              <w:rPr>
                <w:rFonts w:ascii="Segoe UI Symbol" w:hAnsi="Segoe UI Symbol"/>
                <w:sz w:val="22"/>
                <w:szCs w:val="22"/>
              </w:rPr>
              <w:t>in</w:t>
            </w:r>
            <w:proofErr w:type="gramEnd"/>
            <w:r w:rsidR="007E703B" w:rsidRPr="3BEF314B">
              <w:rPr>
                <w:rFonts w:ascii="Segoe UI Symbol" w:hAnsi="Segoe UI Symbol"/>
                <w:sz w:val="22"/>
                <w:szCs w:val="22"/>
              </w:rPr>
              <w:t xml:space="preserve"> </w:t>
            </w:r>
            <w:r w:rsidRPr="3BEF314B">
              <w:rPr>
                <w:rFonts w:ascii="Segoe UI Symbol" w:hAnsi="Segoe UI Symbol"/>
                <w:sz w:val="22"/>
                <w:szCs w:val="22"/>
              </w:rPr>
              <w:lastRenderedPageBreak/>
              <w:t>progress</w:t>
            </w:r>
            <w:r w:rsidR="007E703B" w:rsidRPr="3BEF314B">
              <w:rPr>
                <w:rFonts w:ascii="Segoe UI Symbol" w:hAnsi="Segoe UI Symbol"/>
                <w:sz w:val="22"/>
                <w:szCs w:val="22"/>
              </w:rPr>
              <w:t xml:space="preserve"> </w:t>
            </w:r>
            <w:r w:rsidRPr="3BEF314B">
              <w:rPr>
                <w:rFonts w:ascii="Segoe UI Symbol" w:hAnsi="Segoe UI Symbol"/>
                <w:sz w:val="22"/>
                <w:szCs w:val="22"/>
              </w:rPr>
              <w:t>or</w:t>
            </w:r>
            <w:r w:rsidR="007E703B" w:rsidRPr="3BEF314B">
              <w:rPr>
                <w:rFonts w:ascii="Segoe UI Symbol" w:hAnsi="Segoe UI Symbol"/>
                <w:sz w:val="22"/>
                <w:szCs w:val="22"/>
              </w:rPr>
              <w:t xml:space="preserve"> </w:t>
            </w:r>
            <w:r w:rsidRPr="3BEF314B">
              <w:rPr>
                <w:rFonts w:ascii="Segoe UI Symbol" w:hAnsi="Segoe UI Symbol"/>
                <w:sz w:val="22"/>
                <w:szCs w:val="22"/>
              </w:rPr>
              <w:t>completed,</w:t>
            </w:r>
            <w:r w:rsidR="007E703B" w:rsidRPr="3BEF314B">
              <w:rPr>
                <w:rFonts w:ascii="Segoe UI Symbol" w:hAnsi="Segoe UI Symbol"/>
                <w:sz w:val="22"/>
                <w:szCs w:val="22"/>
              </w:rPr>
              <w:t xml:space="preserve"> </w:t>
            </w:r>
            <w:r w:rsidRPr="3BEF314B">
              <w:rPr>
                <w:rFonts w:ascii="Segoe UI Symbol" w:hAnsi="Segoe UI Symbol"/>
                <w:sz w:val="22"/>
                <w:szCs w:val="22"/>
              </w:rPr>
              <w:t>within</w:t>
            </w:r>
            <w:r w:rsidR="007E703B" w:rsidRPr="3BEF314B">
              <w:rPr>
                <w:rFonts w:ascii="Segoe UI Symbol" w:hAnsi="Segoe UI Symbol"/>
                <w:sz w:val="22"/>
                <w:szCs w:val="22"/>
              </w:rPr>
              <w:t xml:space="preserve"> </w:t>
            </w:r>
            <w:r w:rsidRPr="3BEF314B">
              <w:rPr>
                <w:rFonts w:ascii="Segoe UI Symbol" w:hAnsi="Segoe UI Symbol"/>
                <w:sz w:val="22"/>
                <w:szCs w:val="22"/>
              </w:rPr>
              <w:t>the</w:t>
            </w:r>
            <w:r w:rsidR="007E703B" w:rsidRPr="3BEF314B">
              <w:rPr>
                <w:rFonts w:ascii="Segoe UI Symbol" w:hAnsi="Segoe UI Symbol"/>
                <w:sz w:val="22"/>
                <w:szCs w:val="22"/>
              </w:rPr>
              <w:t xml:space="preserve"> </w:t>
            </w:r>
            <w:r w:rsidRPr="3BEF314B">
              <w:rPr>
                <w:rFonts w:ascii="Segoe UI Symbol" w:hAnsi="Segoe UI Symbol"/>
                <w:sz w:val="22"/>
                <w:szCs w:val="22"/>
              </w:rPr>
              <w:t>last</w:t>
            </w:r>
            <w:r w:rsidR="0F54664B" w:rsidRPr="3BEF314B">
              <w:rPr>
                <w:rFonts w:ascii="Segoe UI Symbol" w:hAnsi="Segoe UI Symbol"/>
                <w:sz w:val="22"/>
                <w:szCs w:val="22"/>
              </w:rPr>
              <w:t xml:space="preserve"> </w:t>
            </w:r>
            <w:r w:rsidR="0F54664B" w:rsidRPr="3BEF314B">
              <w:rPr>
                <w:rFonts w:ascii="Segoe UI Symbol" w:hAnsi="Segoe UI Symbol"/>
                <w:i/>
                <w:iCs/>
                <w:color w:val="0070C0"/>
              </w:rPr>
              <w:t xml:space="preserve">5 (five) </w:t>
            </w:r>
            <w:r w:rsidRPr="3BEF314B">
              <w:rPr>
                <w:rFonts w:ascii="Segoe UI Symbol" w:hAnsi="Segoe UI Symbol"/>
                <w:i/>
                <w:iCs/>
                <w:color w:val="0070C0"/>
              </w:rPr>
              <w:t>years</w:t>
            </w:r>
            <w:bookmarkEnd w:id="353"/>
            <w:bookmarkEnd w:id="354"/>
          </w:p>
        </w:tc>
        <w:tc>
          <w:tcPr>
            <w:tcW w:w="1494" w:type="dxa"/>
            <w:tcBorders>
              <w:top w:val="nil"/>
              <w:bottom w:val="single" w:sz="6" w:space="0" w:color="000000" w:themeColor="text1"/>
            </w:tcBorders>
            <w:vAlign w:val="center"/>
          </w:tcPr>
          <w:p w14:paraId="426ECB0F" w14:textId="77777777" w:rsidR="004A7EAA" w:rsidRPr="00D5087F" w:rsidRDefault="004A7EAA" w:rsidP="00502EF7">
            <w:pPr>
              <w:jc w:val="center"/>
              <w:rPr>
                <w:rFonts w:ascii="Segoe UI Symbol" w:hAnsi="Segoe UI Symbol"/>
                <w:sz w:val="22"/>
                <w:szCs w:val="22"/>
              </w:rPr>
            </w:pPr>
            <w:r w:rsidRPr="00D5087F">
              <w:rPr>
                <w:rFonts w:ascii="Segoe UI Symbol" w:hAnsi="Segoe UI Symbol"/>
                <w:sz w:val="22"/>
                <w:szCs w:val="22"/>
              </w:rPr>
              <w:lastRenderedPageBreak/>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35" w:type="dxa"/>
            <w:tcBorders>
              <w:top w:val="nil"/>
              <w:bottom w:val="single" w:sz="6" w:space="0" w:color="000000" w:themeColor="text1"/>
            </w:tcBorders>
            <w:vAlign w:val="center"/>
          </w:tcPr>
          <w:p w14:paraId="2F70CF73" w14:textId="77777777" w:rsidR="004A7EAA" w:rsidRPr="00D5087F" w:rsidRDefault="004A7EAA"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81" w:type="dxa"/>
            <w:tcBorders>
              <w:top w:val="nil"/>
              <w:bottom w:val="single" w:sz="6" w:space="0" w:color="000000" w:themeColor="text1"/>
            </w:tcBorders>
            <w:vAlign w:val="center"/>
          </w:tcPr>
          <w:p w14:paraId="15D32FD1" w14:textId="6BB0881E" w:rsidR="004A7EAA" w:rsidRPr="00D5087F" w:rsidRDefault="004A7EAA"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p>
          <w:p w14:paraId="61DE31E0" w14:textId="06664A1A" w:rsidR="004A7EAA" w:rsidRPr="00D5087F" w:rsidRDefault="004E7831" w:rsidP="00502EF7">
            <w:pPr>
              <w:jc w:val="center"/>
              <w:rPr>
                <w:rFonts w:ascii="Segoe UI Symbol" w:hAnsi="Segoe UI Symbol"/>
                <w:sz w:val="22"/>
                <w:szCs w:val="22"/>
              </w:rPr>
            </w:pPr>
            <w:r w:rsidRPr="00637BE8">
              <w:rPr>
                <w:rFonts w:ascii="Segoe UI Symbol" w:hAnsi="Segoe UI Symbol"/>
                <w:i/>
                <w:color w:val="0070C0"/>
              </w:rPr>
              <w:t>T</w:t>
            </w:r>
            <w:r w:rsidR="00637BE8" w:rsidRPr="00637BE8">
              <w:rPr>
                <w:rFonts w:ascii="Segoe UI Symbol" w:hAnsi="Segoe UI Symbol"/>
                <w:i/>
                <w:color w:val="0070C0"/>
              </w:rPr>
              <w:t>wenty</w:t>
            </w:r>
            <w:r>
              <w:rPr>
                <w:rFonts w:ascii="Segoe UI Symbol" w:hAnsi="Segoe UI Symbol"/>
                <w:i/>
                <w:color w:val="0070C0"/>
              </w:rPr>
              <w:t>-</w:t>
            </w:r>
            <w:r w:rsidR="00637BE8" w:rsidRPr="00637BE8">
              <w:rPr>
                <w:rFonts w:ascii="Segoe UI Symbol" w:hAnsi="Segoe UI Symbol"/>
                <w:i/>
                <w:color w:val="0070C0"/>
              </w:rPr>
              <w:t>five</w:t>
            </w:r>
            <w:r w:rsidR="007E703B" w:rsidRPr="00D5087F">
              <w:rPr>
                <w:rFonts w:ascii="Segoe UI Symbol" w:hAnsi="Segoe UI Symbol"/>
                <w:sz w:val="22"/>
                <w:szCs w:val="22"/>
              </w:rPr>
              <w:t xml:space="preserve"> </w:t>
            </w:r>
            <w:r w:rsidR="004A7EAA" w:rsidRPr="00637BE8">
              <w:rPr>
                <w:rFonts w:ascii="Segoe UI Symbol" w:hAnsi="Segoe UI Symbol"/>
                <w:sz w:val="22"/>
                <w:szCs w:val="22"/>
              </w:rPr>
              <w:t>percent</w:t>
            </w:r>
            <w:r w:rsidR="007E703B" w:rsidRPr="00D5087F">
              <w:rPr>
                <w:rFonts w:ascii="Segoe UI Symbol" w:hAnsi="Segoe UI Symbol"/>
                <w:sz w:val="22"/>
                <w:szCs w:val="22"/>
              </w:rPr>
              <w:t xml:space="preserve"> </w:t>
            </w:r>
            <w:r w:rsidR="004A7EAA" w:rsidRPr="00D5087F">
              <w:rPr>
                <w:rFonts w:ascii="Segoe UI Symbol" w:hAnsi="Segoe UI Symbol"/>
                <w:sz w:val="22"/>
                <w:szCs w:val="22"/>
              </w:rPr>
              <w:t>(</w:t>
            </w:r>
            <w:r w:rsidR="00637BE8" w:rsidRPr="00637BE8">
              <w:rPr>
                <w:rFonts w:ascii="Segoe UI Symbol" w:hAnsi="Segoe UI Symbol"/>
                <w:i/>
                <w:color w:val="0070C0"/>
              </w:rPr>
              <w:t>25</w:t>
            </w:r>
            <w:r w:rsidR="00637BE8">
              <w:rPr>
                <w:rFonts w:ascii="Segoe UI Symbol" w:hAnsi="Segoe UI Symbol"/>
                <w:i/>
                <w:color w:val="0070C0"/>
              </w:rPr>
              <w:t xml:space="preserve"> </w:t>
            </w:r>
            <w:r w:rsidR="004A7EAA" w:rsidRPr="00637BE8">
              <w:rPr>
                <w:rFonts w:ascii="Segoe UI Symbol" w:hAnsi="Segoe UI Symbol"/>
                <w:sz w:val="22"/>
                <w:szCs w:val="22"/>
              </w:rPr>
              <w:t>%</w:t>
            </w:r>
            <w:r w:rsidR="004A7EAA" w:rsidRPr="00D5087F">
              <w:rPr>
                <w:rFonts w:ascii="Segoe UI Symbol" w:hAnsi="Segoe UI Symbol"/>
                <w:sz w:val="22"/>
                <w:szCs w:val="22"/>
              </w:rPr>
              <w:t>)</w:t>
            </w:r>
            <w:r w:rsidR="007E703B" w:rsidRPr="00D5087F">
              <w:rPr>
                <w:rFonts w:ascii="Segoe UI Symbol" w:hAnsi="Segoe UI Symbol"/>
                <w:sz w:val="22"/>
                <w:szCs w:val="22"/>
              </w:rPr>
              <w:t xml:space="preserve"> </w:t>
            </w:r>
            <w:r w:rsidR="004A7EAA" w:rsidRPr="00D5087F">
              <w:rPr>
                <w:rFonts w:ascii="Segoe UI Symbol" w:hAnsi="Segoe UI Symbol"/>
                <w:sz w:val="22"/>
                <w:szCs w:val="22"/>
              </w:rPr>
              <w:t>of</w:t>
            </w:r>
            <w:r w:rsidR="007E703B" w:rsidRPr="00D5087F">
              <w:rPr>
                <w:rFonts w:ascii="Segoe UI Symbol" w:hAnsi="Segoe UI Symbol"/>
                <w:sz w:val="22"/>
                <w:szCs w:val="22"/>
              </w:rPr>
              <w:t xml:space="preserve"> </w:t>
            </w:r>
            <w:r w:rsidR="004A7EAA" w:rsidRPr="00D5087F">
              <w:rPr>
                <w:rFonts w:ascii="Segoe UI Symbol" w:hAnsi="Segoe UI Symbol"/>
                <w:sz w:val="22"/>
                <w:szCs w:val="22"/>
              </w:rPr>
              <w:t>the</w:t>
            </w:r>
            <w:r w:rsidR="007E703B" w:rsidRPr="00D5087F">
              <w:rPr>
                <w:rFonts w:ascii="Segoe UI Symbol" w:hAnsi="Segoe UI Symbol"/>
                <w:sz w:val="22"/>
                <w:szCs w:val="22"/>
              </w:rPr>
              <w:t xml:space="preserve"> </w:t>
            </w:r>
            <w:r w:rsidR="004A7EAA" w:rsidRPr="00D5087F">
              <w:rPr>
                <w:rFonts w:ascii="Segoe UI Symbol" w:hAnsi="Segoe UI Symbol"/>
                <w:sz w:val="22"/>
                <w:szCs w:val="22"/>
              </w:rPr>
              <w:t>requirement</w:t>
            </w:r>
          </w:p>
          <w:p w14:paraId="242C4D1F" w14:textId="77777777" w:rsidR="004A7EAA" w:rsidRPr="00D5087F" w:rsidRDefault="004A7EAA" w:rsidP="00502EF7">
            <w:pPr>
              <w:jc w:val="center"/>
              <w:rPr>
                <w:rFonts w:ascii="Segoe UI Symbol" w:hAnsi="Segoe UI Symbol"/>
                <w:sz w:val="22"/>
                <w:szCs w:val="22"/>
              </w:rPr>
            </w:pPr>
          </w:p>
        </w:tc>
        <w:tc>
          <w:tcPr>
            <w:tcW w:w="1404" w:type="dxa"/>
            <w:tcBorders>
              <w:top w:val="nil"/>
              <w:bottom w:val="single" w:sz="6" w:space="0" w:color="000000" w:themeColor="text1"/>
            </w:tcBorders>
            <w:vAlign w:val="center"/>
          </w:tcPr>
          <w:p w14:paraId="52976392" w14:textId="6E62C89A" w:rsidR="004A7EAA" w:rsidRPr="00D5087F" w:rsidRDefault="004A7EAA"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p>
          <w:p w14:paraId="14D3B28E" w14:textId="3DD9A722" w:rsidR="004A7EAA" w:rsidRPr="00D5087F" w:rsidRDefault="00637BE8" w:rsidP="00502EF7">
            <w:pPr>
              <w:jc w:val="center"/>
              <w:rPr>
                <w:rFonts w:ascii="Segoe UI Symbol" w:hAnsi="Segoe UI Symbol"/>
                <w:sz w:val="22"/>
                <w:szCs w:val="22"/>
              </w:rPr>
            </w:pPr>
            <w:r w:rsidRPr="00637BE8">
              <w:rPr>
                <w:rFonts w:ascii="Segoe UI Symbol" w:hAnsi="Segoe UI Symbol"/>
                <w:i/>
                <w:color w:val="0070C0"/>
              </w:rPr>
              <w:t>sixty</w:t>
            </w:r>
            <w:r w:rsidR="007E703B" w:rsidRPr="00D5087F">
              <w:rPr>
                <w:rFonts w:ascii="Segoe UI Symbol" w:hAnsi="Segoe UI Symbol"/>
                <w:sz w:val="22"/>
                <w:szCs w:val="22"/>
              </w:rPr>
              <w:t xml:space="preserve"> </w:t>
            </w:r>
            <w:r w:rsidR="004A7EAA" w:rsidRPr="00D5087F">
              <w:rPr>
                <w:rFonts w:ascii="Segoe UI Symbol" w:hAnsi="Segoe UI Symbol"/>
                <w:sz w:val="22"/>
                <w:szCs w:val="22"/>
              </w:rPr>
              <w:t>percent</w:t>
            </w:r>
            <w:r w:rsidR="007E703B" w:rsidRPr="00D5087F">
              <w:rPr>
                <w:rFonts w:ascii="Segoe UI Symbol" w:hAnsi="Segoe UI Symbol"/>
                <w:sz w:val="22"/>
                <w:szCs w:val="22"/>
              </w:rPr>
              <w:t xml:space="preserve"> </w:t>
            </w:r>
            <w:r w:rsidR="004A7EAA" w:rsidRPr="00D5087F">
              <w:rPr>
                <w:rFonts w:ascii="Segoe UI Symbol" w:hAnsi="Segoe UI Symbol"/>
                <w:sz w:val="22"/>
                <w:szCs w:val="22"/>
              </w:rPr>
              <w:t>(</w:t>
            </w:r>
            <w:r w:rsidRPr="00637BE8">
              <w:rPr>
                <w:rFonts w:ascii="Segoe UI Symbol" w:hAnsi="Segoe UI Symbol"/>
                <w:i/>
                <w:color w:val="0070C0"/>
              </w:rPr>
              <w:t>60</w:t>
            </w:r>
            <w:r>
              <w:rPr>
                <w:rFonts w:ascii="Segoe UI Symbol" w:hAnsi="Segoe UI Symbol"/>
                <w:sz w:val="22"/>
                <w:szCs w:val="22"/>
              </w:rPr>
              <w:t xml:space="preserve"> </w:t>
            </w:r>
            <w:r w:rsidR="004A7EAA" w:rsidRPr="00D5087F">
              <w:rPr>
                <w:rFonts w:ascii="Segoe UI Symbol" w:hAnsi="Segoe UI Symbol"/>
                <w:sz w:val="22"/>
                <w:szCs w:val="22"/>
              </w:rPr>
              <w:t>%)</w:t>
            </w:r>
            <w:r w:rsidR="007E703B" w:rsidRPr="00D5087F">
              <w:rPr>
                <w:rFonts w:ascii="Segoe UI Symbol" w:hAnsi="Segoe UI Symbol"/>
                <w:sz w:val="22"/>
                <w:szCs w:val="22"/>
              </w:rPr>
              <w:t xml:space="preserve"> </w:t>
            </w:r>
            <w:r w:rsidR="004A7EAA" w:rsidRPr="00D5087F">
              <w:rPr>
                <w:rFonts w:ascii="Segoe UI Symbol" w:hAnsi="Segoe UI Symbol"/>
                <w:sz w:val="22"/>
                <w:szCs w:val="22"/>
              </w:rPr>
              <w:t>of</w:t>
            </w:r>
            <w:r w:rsidR="007E703B" w:rsidRPr="00D5087F">
              <w:rPr>
                <w:rFonts w:ascii="Segoe UI Symbol" w:hAnsi="Segoe UI Symbol"/>
                <w:sz w:val="22"/>
                <w:szCs w:val="22"/>
              </w:rPr>
              <w:t xml:space="preserve"> </w:t>
            </w:r>
            <w:r w:rsidR="004A7EAA" w:rsidRPr="00D5087F">
              <w:rPr>
                <w:rFonts w:ascii="Segoe UI Symbol" w:hAnsi="Segoe UI Symbol"/>
                <w:sz w:val="22"/>
                <w:szCs w:val="22"/>
              </w:rPr>
              <w:t>the</w:t>
            </w:r>
            <w:r w:rsidR="007E703B" w:rsidRPr="00D5087F">
              <w:rPr>
                <w:rFonts w:ascii="Segoe UI Symbol" w:hAnsi="Segoe UI Symbol"/>
                <w:sz w:val="22"/>
                <w:szCs w:val="22"/>
              </w:rPr>
              <w:t xml:space="preserve"> </w:t>
            </w:r>
            <w:r w:rsidR="004A7EAA" w:rsidRPr="00D5087F">
              <w:rPr>
                <w:rFonts w:ascii="Segoe UI Symbol" w:hAnsi="Segoe UI Symbol"/>
                <w:sz w:val="22"/>
                <w:szCs w:val="22"/>
              </w:rPr>
              <w:t>requirement</w:t>
            </w:r>
          </w:p>
        </w:tc>
        <w:tc>
          <w:tcPr>
            <w:tcW w:w="1890" w:type="dxa"/>
            <w:tcBorders>
              <w:bottom w:val="single" w:sz="6" w:space="0" w:color="000000" w:themeColor="text1"/>
            </w:tcBorders>
            <w:vAlign w:val="center"/>
          </w:tcPr>
          <w:p w14:paraId="1875B540" w14:textId="77777777" w:rsidR="00F07D31" w:rsidRPr="00D5087F" w:rsidRDefault="004A7EAA" w:rsidP="00502EF7">
            <w:pPr>
              <w:jc w:val="center"/>
              <w:rPr>
                <w:rFonts w:ascii="Segoe UI Symbol" w:hAnsi="Segoe UI Symbol"/>
                <w:sz w:val="22"/>
                <w:szCs w:val="22"/>
              </w:rPr>
            </w:pPr>
            <w:r w:rsidRPr="00D5087F">
              <w:rPr>
                <w:rFonts w:ascii="Segoe UI Symbol" w:hAnsi="Segoe UI Symbol"/>
                <w:sz w:val="22"/>
                <w:szCs w:val="22"/>
              </w:rPr>
              <w:t>Form</w:t>
            </w:r>
            <w:r w:rsidR="007E703B" w:rsidRPr="00D5087F">
              <w:rPr>
                <w:rFonts w:ascii="Segoe UI Symbol" w:hAnsi="Segoe UI Symbol"/>
                <w:sz w:val="22"/>
                <w:szCs w:val="22"/>
              </w:rPr>
              <w:t xml:space="preserve"> </w:t>
            </w:r>
            <w:r w:rsidRPr="00D5087F">
              <w:rPr>
                <w:rFonts w:ascii="Segoe UI Symbol" w:hAnsi="Segoe UI Symbol"/>
                <w:sz w:val="22"/>
                <w:szCs w:val="22"/>
              </w:rPr>
              <w:t>FIN</w:t>
            </w:r>
            <w:r w:rsidR="007E703B" w:rsidRPr="00D5087F">
              <w:rPr>
                <w:rFonts w:ascii="Segoe UI Symbol" w:hAnsi="Segoe UI Symbol"/>
                <w:sz w:val="22"/>
                <w:szCs w:val="22"/>
              </w:rPr>
              <w:t xml:space="preserve"> </w:t>
            </w:r>
            <w:r w:rsidRPr="00D5087F">
              <w:rPr>
                <w:rFonts w:ascii="Segoe UI Symbol" w:hAnsi="Segoe UI Symbol"/>
                <w:sz w:val="22"/>
                <w:szCs w:val="22"/>
              </w:rPr>
              <w:t>–3.2</w:t>
            </w:r>
          </w:p>
        </w:tc>
      </w:tr>
      <w:tr w:rsidR="00EA5E56" w:rsidRPr="0064418A" w14:paraId="7A9D42CC" w14:textId="77777777" w:rsidTr="3BEF314B">
        <w:trPr>
          <w:trHeight w:val="3281"/>
        </w:trPr>
        <w:tc>
          <w:tcPr>
            <w:tcW w:w="2217" w:type="dxa"/>
            <w:gridSpan w:val="2"/>
          </w:tcPr>
          <w:p w14:paraId="67694ED1" w14:textId="4C7820DC" w:rsidR="00EA5E56" w:rsidRPr="00D5087F" w:rsidRDefault="00EA5E56" w:rsidP="00284021">
            <w:pPr>
              <w:jc w:val="left"/>
              <w:rPr>
                <w:rFonts w:ascii="Segoe UI Symbol" w:hAnsi="Segoe UI Symbol"/>
                <w:szCs w:val="24"/>
              </w:rPr>
            </w:pPr>
            <w:bookmarkStart w:id="355" w:name="_Toc59130299"/>
            <w:bookmarkStart w:id="356" w:name="_Toc59131172"/>
            <w:r w:rsidRPr="00D5087F">
              <w:rPr>
                <w:rFonts w:ascii="Segoe UI Symbol" w:hAnsi="Segoe UI Symbol"/>
                <w:b/>
                <w:szCs w:val="24"/>
              </w:rPr>
              <w:t>3.3</w:t>
            </w:r>
            <w:r w:rsidR="006A3217" w:rsidRPr="00D5087F">
              <w:rPr>
                <w:rFonts w:ascii="Segoe UI Symbol" w:hAnsi="Segoe UI Symbol"/>
                <w:b/>
                <w:szCs w:val="24"/>
              </w:rPr>
              <w:t xml:space="preserve"> </w:t>
            </w:r>
            <w:r w:rsidRPr="00D5087F">
              <w:rPr>
                <w:rFonts w:ascii="Segoe UI Symbol" w:hAnsi="Segoe UI Symbol"/>
                <w:b/>
                <w:szCs w:val="24"/>
              </w:rPr>
              <w:t>Financial</w:t>
            </w:r>
            <w:r w:rsidR="007E703B" w:rsidRPr="00D5087F">
              <w:rPr>
                <w:rFonts w:ascii="Segoe UI Symbol" w:hAnsi="Segoe UI Symbol"/>
                <w:b/>
                <w:szCs w:val="24"/>
              </w:rPr>
              <w:t xml:space="preserve"> </w:t>
            </w:r>
            <w:r w:rsidRPr="00D5087F">
              <w:rPr>
                <w:rFonts w:ascii="Segoe UI Symbol" w:hAnsi="Segoe UI Symbol"/>
                <w:b/>
                <w:szCs w:val="24"/>
              </w:rPr>
              <w:t>Resources</w:t>
            </w:r>
            <w:bookmarkEnd w:id="355"/>
            <w:bookmarkEnd w:id="356"/>
          </w:p>
          <w:p w14:paraId="4E01A0C9" w14:textId="77777777" w:rsidR="00EA5E56" w:rsidRPr="00D5087F" w:rsidRDefault="00EA5E56" w:rsidP="001D5093">
            <w:pPr>
              <w:pStyle w:val="Heading2"/>
              <w:spacing w:before="60" w:after="60"/>
              <w:jc w:val="left"/>
              <w:rPr>
                <w:rFonts w:ascii="Segoe UI Symbol" w:hAnsi="Segoe UI Symbol"/>
                <w:sz w:val="20"/>
              </w:rPr>
            </w:pPr>
          </w:p>
        </w:tc>
        <w:tc>
          <w:tcPr>
            <w:tcW w:w="2769" w:type="dxa"/>
          </w:tcPr>
          <w:p w14:paraId="2F821856" w14:textId="77777777" w:rsidR="00EA5E56" w:rsidRPr="00D5087F" w:rsidRDefault="00ED2D27" w:rsidP="00284021">
            <w:pPr>
              <w:jc w:val="left"/>
              <w:rPr>
                <w:rFonts w:ascii="Segoe UI Symbol" w:hAnsi="Segoe UI Symbol"/>
                <w:iCs/>
                <w:sz w:val="22"/>
                <w:szCs w:val="22"/>
              </w:rPr>
            </w:pPr>
            <w:r w:rsidRPr="00D5087F">
              <w:rPr>
                <w:rFonts w:ascii="Segoe UI Symbol" w:hAnsi="Segoe UI Symbol"/>
                <w:iCs/>
                <w:sz w:val="22"/>
                <w:szCs w:val="22"/>
              </w:rPr>
              <w:t>T</w:t>
            </w:r>
            <w:r w:rsidR="00EA5E56" w:rsidRPr="00D5087F">
              <w:rPr>
                <w:rFonts w:ascii="Segoe UI Symbol" w:hAnsi="Segoe UI Symbol"/>
                <w:iCs/>
                <w:sz w:val="22"/>
                <w:szCs w:val="22"/>
              </w:rPr>
              <w:t>he</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Bidder</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must</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demonstrate</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access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to,</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or</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availability</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of,</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financial</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resources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such</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liquid</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assets,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unencumbered</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real</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assets,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lines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of</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credit,</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and</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other</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financial</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means,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other</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than</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any</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contractual</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advance</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payments</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to</w:t>
            </w:r>
            <w:r w:rsidR="007E703B" w:rsidRPr="00D5087F">
              <w:rPr>
                <w:rFonts w:ascii="Segoe UI Symbol" w:hAnsi="Segoe UI Symbol"/>
                <w:iCs/>
                <w:sz w:val="22"/>
                <w:szCs w:val="22"/>
              </w:rPr>
              <w:t xml:space="preserve"> </w:t>
            </w:r>
            <w:r w:rsidR="00EA5E56" w:rsidRPr="00D5087F">
              <w:rPr>
                <w:rFonts w:ascii="Segoe UI Symbol" w:hAnsi="Segoe UI Symbol"/>
                <w:iCs/>
                <w:sz w:val="22"/>
                <w:szCs w:val="22"/>
              </w:rPr>
              <w:t>meet:</w:t>
            </w:r>
            <w:r w:rsidR="007E703B" w:rsidRPr="00D5087F">
              <w:rPr>
                <w:rFonts w:ascii="Segoe UI Symbol" w:hAnsi="Segoe UI Symbol"/>
                <w:iCs/>
                <w:sz w:val="22"/>
                <w:szCs w:val="22"/>
              </w:rPr>
              <w:t xml:space="preserve"> </w:t>
            </w:r>
          </w:p>
          <w:p w14:paraId="2CEC6280" w14:textId="77777777" w:rsidR="00EA5E56" w:rsidRPr="00D5087F" w:rsidRDefault="006A7A5A" w:rsidP="00284021">
            <w:pPr>
              <w:jc w:val="left"/>
              <w:rPr>
                <w:rFonts w:ascii="Segoe UI Symbol" w:hAnsi="Segoe UI Symbol"/>
                <w:iCs/>
                <w:sz w:val="22"/>
                <w:szCs w:val="22"/>
              </w:rPr>
            </w:pPr>
            <w:r w:rsidRPr="00D5087F">
              <w:rPr>
                <w:rFonts w:ascii="Segoe UI Symbol" w:hAnsi="Segoe UI Symbol"/>
                <w:iCs/>
                <w:sz w:val="22"/>
                <w:szCs w:val="22"/>
              </w:rPr>
              <w:t>(</w:t>
            </w:r>
            <w:proofErr w:type="spellStart"/>
            <w:r w:rsidRPr="00D5087F">
              <w:rPr>
                <w:rFonts w:ascii="Segoe UI Symbol" w:hAnsi="Segoe UI Symbol"/>
                <w:iCs/>
                <w:sz w:val="22"/>
                <w:szCs w:val="22"/>
              </w:rPr>
              <w:t>i</w:t>
            </w:r>
            <w:proofErr w:type="spellEnd"/>
            <w:r w:rsidRPr="00D5087F">
              <w:rPr>
                <w:rFonts w:ascii="Segoe UI Symbol" w:hAnsi="Segoe UI Symbol"/>
                <w:iCs/>
                <w:sz w:val="22"/>
                <w:szCs w:val="22"/>
              </w:rPr>
              <w:t>)</w:t>
            </w:r>
            <w:r w:rsidR="007E703B" w:rsidRPr="00D5087F">
              <w:rPr>
                <w:rFonts w:ascii="Segoe UI Symbol" w:hAnsi="Segoe UI Symbol"/>
                <w:iCs/>
                <w:sz w:val="22"/>
                <w:szCs w:val="22"/>
              </w:rPr>
              <w:t xml:space="preserve"> </w:t>
            </w:r>
            <w:r w:rsidRPr="00D5087F">
              <w:rPr>
                <w:rFonts w:ascii="Segoe UI Symbol" w:hAnsi="Segoe UI Symbol"/>
                <w:iCs/>
                <w:sz w:val="22"/>
                <w:szCs w:val="22"/>
              </w:rPr>
              <w:t>the</w:t>
            </w:r>
            <w:r w:rsidR="007E703B" w:rsidRPr="00D5087F">
              <w:rPr>
                <w:rFonts w:ascii="Segoe UI Symbol" w:hAnsi="Segoe UI Symbol"/>
                <w:iCs/>
                <w:sz w:val="22"/>
                <w:szCs w:val="22"/>
              </w:rPr>
              <w:t xml:space="preserve"> </w:t>
            </w:r>
            <w:r w:rsidRPr="00D5087F">
              <w:rPr>
                <w:rFonts w:ascii="Segoe UI Symbol" w:hAnsi="Segoe UI Symbol"/>
                <w:iCs/>
                <w:sz w:val="22"/>
                <w:szCs w:val="22"/>
              </w:rPr>
              <w:t>following</w:t>
            </w:r>
            <w:r w:rsidR="007E703B" w:rsidRPr="00D5087F">
              <w:rPr>
                <w:rFonts w:ascii="Segoe UI Symbol" w:hAnsi="Segoe UI Symbol"/>
                <w:iCs/>
                <w:sz w:val="22"/>
                <w:szCs w:val="22"/>
              </w:rPr>
              <w:t xml:space="preserve"> </w:t>
            </w:r>
            <w:r w:rsidRPr="00D5087F">
              <w:rPr>
                <w:rFonts w:ascii="Segoe UI Symbol" w:hAnsi="Segoe UI Symbol"/>
                <w:iCs/>
                <w:sz w:val="22"/>
                <w:szCs w:val="22"/>
              </w:rPr>
              <w:t>cash-flow</w:t>
            </w:r>
            <w:r w:rsidR="007E703B" w:rsidRPr="00D5087F">
              <w:rPr>
                <w:rFonts w:ascii="Segoe UI Symbol" w:hAnsi="Segoe UI Symbol"/>
                <w:iCs/>
                <w:sz w:val="22"/>
                <w:szCs w:val="22"/>
              </w:rPr>
              <w:t xml:space="preserve"> </w:t>
            </w:r>
            <w:r w:rsidRPr="00D5087F">
              <w:rPr>
                <w:rFonts w:ascii="Segoe UI Symbol" w:hAnsi="Segoe UI Symbol"/>
                <w:iCs/>
                <w:sz w:val="22"/>
                <w:szCs w:val="22"/>
              </w:rPr>
              <w:t>requirement:</w:t>
            </w:r>
          </w:p>
          <w:p w14:paraId="038B9861" w14:textId="0A1AF22A" w:rsidR="00EA5E56" w:rsidRPr="00D5087F" w:rsidRDefault="3B4BB353" w:rsidP="3BEF314B">
            <w:pPr>
              <w:jc w:val="left"/>
              <w:rPr>
                <w:rFonts w:ascii="Segoe UI Symbol" w:hAnsi="Segoe UI Symbol"/>
                <w:sz w:val="22"/>
                <w:szCs w:val="22"/>
              </w:rPr>
            </w:pPr>
            <w:r w:rsidRPr="3BEF314B">
              <w:rPr>
                <w:rFonts w:ascii="Segoe UI Symbol" w:hAnsi="Segoe UI Symbol"/>
                <w:i/>
                <w:iCs/>
                <w:color w:val="0070C0"/>
              </w:rPr>
              <w:t xml:space="preserve">Six (6) months of the project cash flow projected at: </w:t>
            </w:r>
            <w:r w:rsidR="4582955B" w:rsidRPr="3BEF314B">
              <w:rPr>
                <w:rFonts w:ascii="Segoe UI Symbol" w:hAnsi="Segoe UI Symbol"/>
                <w:b/>
                <w:bCs/>
                <w:i/>
                <w:iCs/>
                <w:color w:val="0070C0"/>
                <w:szCs w:val="24"/>
              </w:rPr>
              <w:t>Two</w:t>
            </w:r>
            <w:r w:rsidRPr="3BEF314B">
              <w:rPr>
                <w:rFonts w:ascii="Segoe UI Symbol" w:hAnsi="Segoe UI Symbol"/>
                <w:b/>
                <w:bCs/>
                <w:i/>
                <w:iCs/>
                <w:color w:val="0070C0"/>
              </w:rPr>
              <w:t xml:space="preserve"> Million </w:t>
            </w:r>
            <w:r w:rsidR="6C65DC9E" w:rsidRPr="3BEF314B">
              <w:rPr>
                <w:rFonts w:ascii="Segoe UI Symbol" w:hAnsi="Segoe UI Symbol"/>
                <w:b/>
                <w:bCs/>
                <w:i/>
                <w:iCs/>
                <w:color w:val="0070C0"/>
              </w:rPr>
              <w:t>Six</w:t>
            </w:r>
            <w:r w:rsidRPr="3BEF314B">
              <w:rPr>
                <w:rFonts w:ascii="Segoe UI Symbol" w:hAnsi="Segoe UI Symbol"/>
                <w:b/>
                <w:bCs/>
                <w:i/>
                <w:iCs/>
                <w:color w:val="0070C0"/>
              </w:rPr>
              <w:t xml:space="preserve"> Hundred</w:t>
            </w:r>
            <w:r w:rsidRPr="3BEF314B">
              <w:rPr>
                <w:rFonts w:ascii="Segoe UI Symbol" w:hAnsi="Segoe UI Symbol"/>
                <w:i/>
                <w:iCs/>
                <w:color w:val="0070C0"/>
              </w:rPr>
              <w:t xml:space="preserve"> </w:t>
            </w:r>
            <w:r w:rsidRPr="3BEF314B">
              <w:rPr>
                <w:rFonts w:ascii="Segoe UI Symbol" w:hAnsi="Segoe UI Symbol"/>
                <w:b/>
                <w:bCs/>
                <w:i/>
                <w:iCs/>
                <w:color w:val="0070C0"/>
              </w:rPr>
              <w:lastRenderedPageBreak/>
              <w:t xml:space="preserve">Thousand US Dollars (USD </w:t>
            </w:r>
            <w:r w:rsidR="613FDA96" w:rsidRPr="3BEF314B">
              <w:rPr>
                <w:rFonts w:ascii="Segoe UI Symbol" w:hAnsi="Segoe UI Symbol"/>
                <w:b/>
                <w:bCs/>
                <w:i/>
                <w:iCs/>
                <w:color w:val="0070C0"/>
              </w:rPr>
              <w:t>2</w:t>
            </w:r>
            <w:r w:rsidRPr="3BEF314B">
              <w:rPr>
                <w:rFonts w:ascii="Segoe UI Symbol" w:hAnsi="Segoe UI Symbol"/>
                <w:b/>
                <w:bCs/>
                <w:i/>
                <w:iCs/>
                <w:color w:val="0070C0"/>
              </w:rPr>
              <w:t>,</w:t>
            </w:r>
            <w:r w:rsidR="468C4714" w:rsidRPr="3BEF314B">
              <w:rPr>
                <w:rFonts w:ascii="Segoe UI Symbol" w:hAnsi="Segoe UI Symbol"/>
                <w:b/>
                <w:bCs/>
                <w:i/>
                <w:iCs/>
                <w:color w:val="0070C0"/>
              </w:rPr>
              <w:t>6</w:t>
            </w:r>
            <w:r w:rsidRPr="3BEF314B">
              <w:rPr>
                <w:rFonts w:ascii="Segoe UI Symbol" w:hAnsi="Segoe UI Symbol"/>
                <w:b/>
                <w:bCs/>
                <w:i/>
                <w:iCs/>
                <w:color w:val="0070C0"/>
              </w:rPr>
              <w:t>00,000)</w:t>
            </w:r>
          </w:p>
          <w:p w14:paraId="1D61667B" w14:textId="77777777" w:rsidR="00EA5E56" w:rsidRPr="00D5087F" w:rsidRDefault="006A7A5A" w:rsidP="00284021">
            <w:pPr>
              <w:jc w:val="left"/>
              <w:rPr>
                <w:rFonts w:ascii="Segoe UI Symbol" w:hAnsi="Segoe UI Symbol"/>
                <w:iCs/>
                <w:sz w:val="22"/>
                <w:szCs w:val="22"/>
              </w:rPr>
            </w:pPr>
            <w:r w:rsidRPr="00D5087F">
              <w:rPr>
                <w:rFonts w:ascii="Segoe UI Symbol" w:hAnsi="Segoe UI Symbol"/>
                <w:iCs/>
                <w:sz w:val="22"/>
                <w:szCs w:val="22"/>
              </w:rPr>
              <w:t>and</w:t>
            </w:r>
            <w:r w:rsidR="007E703B" w:rsidRPr="00D5087F">
              <w:rPr>
                <w:rFonts w:ascii="Segoe UI Symbol" w:hAnsi="Segoe UI Symbol"/>
                <w:iCs/>
                <w:sz w:val="22"/>
                <w:szCs w:val="22"/>
              </w:rPr>
              <w:t xml:space="preserve"> </w:t>
            </w:r>
          </w:p>
          <w:p w14:paraId="3CA53ABA" w14:textId="77777777" w:rsidR="00EA5E56" w:rsidRPr="00D5087F" w:rsidRDefault="006A7A5A" w:rsidP="00284021">
            <w:pPr>
              <w:jc w:val="left"/>
              <w:rPr>
                <w:rFonts w:ascii="Segoe UI Symbol" w:hAnsi="Segoe UI Symbol"/>
                <w:sz w:val="22"/>
                <w:szCs w:val="22"/>
              </w:rPr>
            </w:pPr>
            <w:r w:rsidRPr="00D5087F">
              <w:rPr>
                <w:rFonts w:ascii="Segoe UI Symbol" w:hAnsi="Segoe UI Symbol"/>
                <w:iCs/>
                <w:sz w:val="22"/>
                <w:szCs w:val="22"/>
              </w:rPr>
              <w:t>(ii)</w:t>
            </w:r>
            <w:r w:rsidR="007E703B" w:rsidRPr="00D5087F">
              <w:rPr>
                <w:rFonts w:ascii="Segoe UI Symbol" w:hAnsi="Segoe UI Symbol"/>
                <w:iCs/>
                <w:sz w:val="22"/>
                <w:szCs w:val="22"/>
              </w:rPr>
              <w:t xml:space="preserve"> </w:t>
            </w:r>
            <w:r w:rsidRPr="00D5087F">
              <w:rPr>
                <w:rFonts w:ascii="Segoe UI Symbol" w:hAnsi="Segoe UI Symbol"/>
                <w:iCs/>
                <w:sz w:val="22"/>
                <w:szCs w:val="22"/>
              </w:rPr>
              <w:t>the</w:t>
            </w:r>
            <w:r w:rsidR="007E703B" w:rsidRPr="00D5087F">
              <w:rPr>
                <w:rFonts w:ascii="Segoe UI Symbol" w:hAnsi="Segoe UI Symbol"/>
                <w:iCs/>
                <w:sz w:val="22"/>
                <w:szCs w:val="22"/>
              </w:rPr>
              <w:t xml:space="preserve"> </w:t>
            </w:r>
            <w:r w:rsidRPr="00D5087F">
              <w:rPr>
                <w:rFonts w:ascii="Segoe UI Symbol" w:hAnsi="Segoe UI Symbol"/>
                <w:iCs/>
                <w:sz w:val="22"/>
                <w:szCs w:val="22"/>
              </w:rPr>
              <w:t>overall</w:t>
            </w:r>
            <w:r w:rsidR="007E703B" w:rsidRPr="00D5087F">
              <w:rPr>
                <w:rFonts w:ascii="Segoe UI Symbol" w:hAnsi="Segoe UI Symbol"/>
                <w:iCs/>
                <w:sz w:val="22"/>
                <w:szCs w:val="22"/>
              </w:rPr>
              <w:t xml:space="preserve"> </w:t>
            </w:r>
            <w:r w:rsidRPr="00D5087F">
              <w:rPr>
                <w:rFonts w:ascii="Segoe UI Symbol" w:hAnsi="Segoe UI Symbol"/>
                <w:iCs/>
                <w:sz w:val="22"/>
                <w:szCs w:val="22"/>
              </w:rPr>
              <w:t>cash</w:t>
            </w:r>
            <w:r w:rsidR="007E703B" w:rsidRPr="00D5087F">
              <w:rPr>
                <w:rFonts w:ascii="Segoe UI Symbol" w:hAnsi="Segoe UI Symbol"/>
                <w:iCs/>
                <w:sz w:val="22"/>
                <w:szCs w:val="22"/>
              </w:rPr>
              <w:t xml:space="preserve"> </w:t>
            </w:r>
            <w:r w:rsidRPr="00D5087F">
              <w:rPr>
                <w:rFonts w:ascii="Segoe UI Symbol" w:hAnsi="Segoe UI Symbol"/>
                <w:iCs/>
                <w:sz w:val="22"/>
                <w:szCs w:val="22"/>
              </w:rPr>
              <w:t>flow</w:t>
            </w:r>
            <w:r w:rsidR="007E703B" w:rsidRPr="00D5087F">
              <w:rPr>
                <w:rFonts w:ascii="Segoe UI Symbol" w:hAnsi="Segoe UI Symbol"/>
                <w:iCs/>
                <w:sz w:val="22"/>
                <w:szCs w:val="22"/>
              </w:rPr>
              <w:t xml:space="preserve"> </w:t>
            </w:r>
            <w:r w:rsidRPr="00D5087F">
              <w:rPr>
                <w:rFonts w:ascii="Segoe UI Symbol" w:hAnsi="Segoe UI Symbol"/>
                <w:iCs/>
                <w:sz w:val="22"/>
                <w:szCs w:val="22"/>
              </w:rPr>
              <w:t>requirements</w:t>
            </w:r>
            <w:r w:rsidR="007E703B" w:rsidRPr="00D5087F">
              <w:rPr>
                <w:rFonts w:ascii="Segoe UI Symbol" w:hAnsi="Segoe UI Symbol"/>
                <w:iCs/>
                <w:sz w:val="22"/>
                <w:szCs w:val="22"/>
              </w:rPr>
              <w:t xml:space="preserve"> </w:t>
            </w:r>
            <w:r w:rsidRPr="00D5087F">
              <w:rPr>
                <w:rFonts w:ascii="Segoe UI Symbol" w:hAnsi="Segoe UI Symbol"/>
                <w:iCs/>
                <w:sz w:val="22"/>
                <w:szCs w:val="22"/>
              </w:rPr>
              <w:t>for</w:t>
            </w:r>
            <w:r w:rsidR="007E703B" w:rsidRPr="00D5087F">
              <w:rPr>
                <w:rFonts w:ascii="Segoe UI Symbol" w:hAnsi="Segoe UI Symbol"/>
                <w:iCs/>
                <w:sz w:val="22"/>
                <w:szCs w:val="22"/>
              </w:rPr>
              <w:t xml:space="preserve"> </w:t>
            </w:r>
            <w:r w:rsidRPr="00D5087F">
              <w:rPr>
                <w:rFonts w:ascii="Segoe UI Symbol" w:hAnsi="Segoe UI Symbol"/>
                <w:iCs/>
                <w:sz w:val="22"/>
                <w:szCs w:val="22"/>
              </w:rPr>
              <w:t>this</w:t>
            </w:r>
            <w:r w:rsidR="007E703B" w:rsidRPr="00D5087F">
              <w:rPr>
                <w:rFonts w:ascii="Segoe UI Symbol" w:hAnsi="Segoe UI Symbol"/>
                <w:iCs/>
                <w:sz w:val="22"/>
                <w:szCs w:val="22"/>
              </w:rPr>
              <w:t xml:space="preserve"> </w:t>
            </w:r>
            <w:r w:rsidRPr="00D5087F">
              <w:rPr>
                <w:rFonts w:ascii="Segoe UI Symbol" w:hAnsi="Segoe UI Symbol"/>
                <w:iCs/>
                <w:sz w:val="22"/>
                <w:szCs w:val="22"/>
              </w:rPr>
              <w:t>contract</w:t>
            </w:r>
            <w:r w:rsidR="007E703B" w:rsidRPr="00D5087F">
              <w:rPr>
                <w:rFonts w:ascii="Segoe UI Symbol" w:hAnsi="Segoe UI Symbol"/>
                <w:iCs/>
                <w:sz w:val="22"/>
                <w:szCs w:val="22"/>
              </w:rPr>
              <w:t xml:space="preserve"> </w:t>
            </w:r>
            <w:r w:rsidRPr="00D5087F">
              <w:rPr>
                <w:rFonts w:ascii="Segoe UI Symbol" w:hAnsi="Segoe UI Symbol"/>
                <w:iCs/>
                <w:sz w:val="22"/>
                <w:szCs w:val="22"/>
              </w:rPr>
              <w:t>and</w:t>
            </w:r>
            <w:r w:rsidR="007E703B" w:rsidRPr="00D5087F">
              <w:rPr>
                <w:rFonts w:ascii="Segoe UI Symbol" w:hAnsi="Segoe UI Symbol"/>
                <w:iCs/>
                <w:sz w:val="22"/>
                <w:szCs w:val="22"/>
              </w:rPr>
              <w:t xml:space="preserve"> </w:t>
            </w:r>
            <w:r w:rsidRPr="00D5087F">
              <w:rPr>
                <w:rFonts w:ascii="Segoe UI Symbol" w:hAnsi="Segoe UI Symbol"/>
                <w:iCs/>
                <w:sz w:val="22"/>
                <w:szCs w:val="22"/>
              </w:rPr>
              <w:t>its</w:t>
            </w:r>
            <w:r w:rsidR="007E703B" w:rsidRPr="00D5087F">
              <w:rPr>
                <w:rFonts w:ascii="Segoe UI Symbol" w:hAnsi="Segoe UI Symbol"/>
                <w:iCs/>
                <w:sz w:val="22"/>
                <w:szCs w:val="22"/>
              </w:rPr>
              <w:t xml:space="preserve"> </w:t>
            </w:r>
            <w:r w:rsidRPr="00D5087F">
              <w:rPr>
                <w:rFonts w:ascii="Segoe UI Symbol" w:hAnsi="Segoe UI Symbol"/>
                <w:iCs/>
                <w:sz w:val="22"/>
                <w:szCs w:val="22"/>
              </w:rPr>
              <w:t>current</w:t>
            </w:r>
            <w:r w:rsidR="007E703B" w:rsidRPr="00D5087F">
              <w:rPr>
                <w:rFonts w:ascii="Segoe UI Symbol" w:hAnsi="Segoe UI Symbol"/>
                <w:iCs/>
                <w:sz w:val="22"/>
                <w:szCs w:val="22"/>
              </w:rPr>
              <w:t xml:space="preserve"> </w:t>
            </w:r>
            <w:r w:rsidRPr="00D5087F">
              <w:rPr>
                <w:rFonts w:ascii="Segoe UI Symbol" w:hAnsi="Segoe UI Symbol"/>
                <w:iCs/>
                <w:sz w:val="22"/>
                <w:szCs w:val="22"/>
              </w:rPr>
              <w:t>commitments.</w:t>
            </w:r>
          </w:p>
        </w:tc>
        <w:tc>
          <w:tcPr>
            <w:tcW w:w="1494" w:type="dxa"/>
            <w:tcBorders>
              <w:bottom w:val="single" w:sz="4" w:space="0" w:color="auto"/>
            </w:tcBorders>
            <w:vAlign w:val="center"/>
          </w:tcPr>
          <w:p w14:paraId="29CAB455" w14:textId="77777777" w:rsidR="00F07D31" w:rsidRPr="00D5087F" w:rsidRDefault="00EA5E56" w:rsidP="00502EF7">
            <w:pPr>
              <w:jc w:val="center"/>
              <w:rPr>
                <w:rFonts w:ascii="Segoe UI Symbol" w:hAnsi="Segoe UI Symbol"/>
                <w:sz w:val="22"/>
                <w:szCs w:val="22"/>
              </w:rPr>
            </w:pPr>
            <w:r w:rsidRPr="00D5087F">
              <w:rPr>
                <w:rFonts w:ascii="Segoe UI Symbol" w:hAnsi="Segoe UI Symbol"/>
                <w:sz w:val="22"/>
                <w:szCs w:val="22"/>
              </w:rPr>
              <w:lastRenderedPageBreak/>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35" w:type="dxa"/>
            <w:tcBorders>
              <w:bottom w:val="single" w:sz="4" w:space="0" w:color="auto"/>
            </w:tcBorders>
            <w:vAlign w:val="center"/>
          </w:tcPr>
          <w:p w14:paraId="6074F4A6" w14:textId="77777777" w:rsidR="00F07D31" w:rsidRPr="00D5087F" w:rsidRDefault="00EA5E56"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tc>
        <w:tc>
          <w:tcPr>
            <w:tcW w:w="1481" w:type="dxa"/>
            <w:tcBorders>
              <w:bottom w:val="single" w:sz="4" w:space="0" w:color="auto"/>
            </w:tcBorders>
            <w:vAlign w:val="center"/>
          </w:tcPr>
          <w:p w14:paraId="31C7BE33" w14:textId="19C22536" w:rsidR="00EA5E56" w:rsidRPr="00D5087F" w:rsidRDefault="00EA5E56" w:rsidP="004E7831">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r w:rsidR="004E7831">
              <w:rPr>
                <w:rFonts w:ascii="Segoe UI Symbol" w:hAnsi="Segoe UI Symbol"/>
                <w:sz w:val="22"/>
                <w:szCs w:val="22"/>
              </w:rPr>
              <w:t xml:space="preserve"> </w:t>
            </w:r>
            <w:r w:rsidR="004E7831" w:rsidRPr="004E7831">
              <w:rPr>
                <w:rFonts w:ascii="Segoe UI Symbol" w:hAnsi="Segoe UI Symbol"/>
                <w:i/>
                <w:color w:val="0070C0"/>
              </w:rPr>
              <w:t>twenty</w:t>
            </w:r>
            <w:r w:rsidR="004E7831">
              <w:rPr>
                <w:rFonts w:ascii="Segoe UI Symbol" w:hAnsi="Segoe UI Symbol"/>
                <w:i/>
                <w:color w:val="0070C0"/>
              </w:rPr>
              <w:t>-</w:t>
            </w:r>
            <w:r w:rsidR="004E7831" w:rsidRPr="004E7831">
              <w:rPr>
                <w:rFonts w:ascii="Segoe UI Symbol" w:hAnsi="Segoe UI Symbol"/>
                <w:i/>
                <w:color w:val="0070C0"/>
              </w:rPr>
              <w:t>five</w:t>
            </w:r>
            <w:r w:rsidR="007E703B" w:rsidRPr="00D5087F">
              <w:rPr>
                <w:rFonts w:ascii="Segoe UI Symbol" w:hAnsi="Segoe UI Symbol"/>
                <w:sz w:val="22"/>
                <w:szCs w:val="22"/>
              </w:rPr>
              <w:t xml:space="preserve"> </w:t>
            </w:r>
            <w:r w:rsidRPr="00D5087F">
              <w:rPr>
                <w:rFonts w:ascii="Segoe UI Symbol" w:hAnsi="Segoe UI Symbol"/>
                <w:sz w:val="22"/>
                <w:szCs w:val="22"/>
              </w:rPr>
              <w:t>percent</w:t>
            </w:r>
            <w:r w:rsidR="007E703B" w:rsidRPr="00D5087F">
              <w:rPr>
                <w:rFonts w:ascii="Segoe UI Symbol" w:hAnsi="Segoe UI Symbol"/>
                <w:sz w:val="22"/>
                <w:szCs w:val="22"/>
              </w:rPr>
              <w:t xml:space="preserve"> </w:t>
            </w:r>
            <w:r w:rsidRPr="00D5087F">
              <w:rPr>
                <w:rFonts w:ascii="Segoe UI Symbol" w:hAnsi="Segoe UI Symbol"/>
                <w:sz w:val="22"/>
                <w:szCs w:val="22"/>
              </w:rPr>
              <w:t>(</w:t>
            </w:r>
            <w:r w:rsidR="004E7831" w:rsidRPr="004E7831">
              <w:rPr>
                <w:rFonts w:ascii="Segoe UI Symbol" w:hAnsi="Segoe UI Symbol"/>
                <w:i/>
                <w:color w:val="0070C0"/>
              </w:rPr>
              <w:t>25</w:t>
            </w:r>
            <w:r w:rsidR="004E7831">
              <w:rPr>
                <w:rFonts w:ascii="Segoe UI Symbol" w:hAnsi="Segoe UI Symbol"/>
                <w:sz w:val="22"/>
                <w:szCs w:val="22"/>
              </w:rPr>
              <w:t xml:space="preserve"> </w:t>
            </w:r>
            <w:r w:rsidRPr="00D5087F">
              <w:rPr>
                <w:rFonts w:ascii="Segoe UI Symbol" w:hAnsi="Segoe UI Symbol"/>
                <w:sz w:val="22"/>
                <w:szCs w:val="22"/>
              </w:rPr>
              <w:t>%)</w:t>
            </w:r>
            <w:r w:rsidR="007E703B" w:rsidRPr="00D5087F">
              <w:rPr>
                <w:rFonts w:ascii="Segoe UI Symbol" w:hAnsi="Segoe UI Symbol"/>
                <w:sz w:val="22"/>
                <w:szCs w:val="22"/>
              </w:rPr>
              <w:t xml:space="preserve"> </w:t>
            </w:r>
            <w:r w:rsidRPr="00D5087F">
              <w:rPr>
                <w:rFonts w:ascii="Segoe UI Symbol" w:hAnsi="Segoe UI Symbol"/>
                <w:sz w:val="22"/>
                <w:szCs w:val="22"/>
              </w:rPr>
              <w:t>of</w:t>
            </w:r>
            <w:r w:rsidR="007E703B" w:rsidRPr="00D5087F">
              <w:rPr>
                <w:rFonts w:ascii="Segoe UI Symbol" w:hAnsi="Segoe UI Symbol"/>
                <w:sz w:val="22"/>
                <w:szCs w:val="22"/>
              </w:rPr>
              <w:t xml:space="preserve"> </w:t>
            </w:r>
            <w:r w:rsidRPr="00D5087F">
              <w:rPr>
                <w:rFonts w:ascii="Segoe UI Symbol" w:hAnsi="Segoe UI Symbol"/>
                <w:sz w:val="22"/>
                <w:szCs w:val="22"/>
              </w:rPr>
              <w:t>the</w:t>
            </w:r>
            <w:r w:rsidR="007E703B" w:rsidRPr="00D5087F">
              <w:rPr>
                <w:rFonts w:ascii="Segoe UI Symbol" w:hAnsi="Segoe UI Symbol"/>
                <w:sz w:val="22"/>
                <w:szCs w:val="22"/>
              </w:rPr>
              <w:t xml:space="preserve"> </w:t>
            </w:r>
            <w:r w:rsidRPr="00D5087F">
              <w:rPr>
                <w:rFonts w:ascii="Segoe UI Symbol" w:hAnsi="Segoe UI Symbol"/>
                <w:sz w:val="22"/>
                <w:szCs w:val="22"/>
              </w:rPr>
              <w:t>requirement</w:t>
            </w:r>
          </w:p>
          <w:p w14:paraId="56D880C5" w14:textId="77777777" w:rsidR="00F07D31" w:rsidRPr="00D5087F" w:rsidRDefault="00F07D31" w:rsidP="00502EF7">
            <w:pPr>
              <w:jc w:val="center"/>
              <w:rPr>
                <w:rFonts w:ascii="Segoe UI Symbol" w:hAnsi="Segoe UI Symbol"/>
                <w:sz w:val="22"/>
                <w:szCs w:val="22"/>
              </w:rPr>
            </w:pPr>
          </w:p>
          <w:p w14:paraId="4AD0F908" w14:textId="77777777" w:rsidR="00F07D31" w:rsidRPr="00D5087F" w:rsidRDefault="00F07D31" w:rsidP="00502EF7">
            <w:pPr>
              <w:jc w:val="center"/>
              <w:rPr>
                <w:rFonts w:ascii="Segoe UI Symbol" w:hAnsi="Segoe UI Symbol"/>
                <w:sz w:val="22"/>
                <w:szCs w:val="22"/>
              </w:rPr>
            </w:pPr>
          </w:p>
        </w:tc>
        <w:tc>
          <w:tcPr>
            <w:tcW w:w="1404" w:type="dxa"/>
            <w:tcBorders>
              <w:bottom w:val="single" w:sz="4" w:space="0" w:color="auto"/>
            </w:tcBorders>
            <w:vAlign w:val="center"/>
          </w:tcPr>
          <w:p w14:paraId="4DEE7E39" w14:textId="2EC1ECDD" w:rsidR="00F07D31" w:rsidRPr="00D5087F" w:rsidRDefault="00EA5E56" w:rsidP="00502EF7">
            <w:pPr>
              <w:jc w:val="center"/>
              <w:rPr>
                <w:rFonts w:ascii="Segoe UI Symbol" w:hAnsi="Segoe UI Symbol"/>
                <w:sz w:val="22"/>
                <w:szCs w:val="22"/>
              </w:rPr>
            </w:pPr>
            <w:r w:rsidRPr="00D5087F">
              <w:rPr>
                <w:rFonts w:ascii="Segoe UI Symbol" w:hAnsi="Segoe UI Symbol"/>
                <w:sz w:val="22"/>
                <w:szCs w:val="22"/>
              </w:rPr>
              <w:t>Must</w:t>
            </w:r>
            <w:r w:rsidR="007E703B" w:rsidRPr="00D5087F">
              <w:rPr>
                <w:rFonts w:ascii="Segoe UI Symbol" w:hAnsi="Segoe UI Symbol"/>
                <w:sz w:val="22"/>
                <w:szCs w:val="22"/>
              </w:rPr>
              <w:t xml:space="preserve"> </w:t>
            </w:r>
            <w:r w:rsidRPr="00D5087F">
              <w:rPr>
                <w:rFonts w:ascii="Segoe UI Symbol" w:hAnsi="Segoe UI Symbol"/>
                <w:sz w:val="22"/>
                <w:szCs w:val="22"/>
              </w:rPr>
              <w:t>meet</w:t>
            </w:r>
          </w:p>
          <w:p w14:paraId="516D3423" w14:textId="67878961" w:rsidR="00F07D31" w:rsidRPr="00D5087F" w:rsidRDefault="004E7831" w:rsidP="00502EF7">
            <w:pPr>
              <w:jc w:val="center"/>
              <w:rPr>
                <w:rFonts w:ascii="Segoe UI Symbol" w:hAnsi="Segoe UI Symbol"/>
                <w:sz w:val="22"/>
                <w:szCs w:val="22"/>
              </w:rPr>
            </w:pPr>
            <w:r w:rsidRPr="004E7831">
              <w:rPr>
                <w:rFonts w:ascii="Segoe UI Symbol" w:hAnsi="Segoe UI Symbol"/>
                <w:i/>
                <w:color w:val="0070C0"/>
              </w:rPr>
              <w:t>seventy-five</w:t>
            </w:r>
            <w:r w:rsidR="007E703B" w:rsidRPr="00D5087F">
              <w:rPr>
                <w:rFonts w:ascii="Segoe UI Symbol" w:hAnsi="Segoe UI Symbol"/>
                <w:sz w:val="22"/>
                <w:szCs w:val="22"/>
              </w:rPr>
              <w:t xml:space="preserve"> </w:t>
            </w:r>
            <w:r w:rsidR="00EA5E56" w:rsidRPr="00D5087F">
              <w:rPr>
                <w:rFonts w:ascii="Segoe UI Symbol" w:hAnsi="Segoe UI Symbol"/>
                <w:sz w:val="22"/>
                <w:szCs w:val="22"/>
              </w:rPr>
              <w:t>percent</w:t>
            </w:r>
            <w:r w:rsidR="007E703B" w:rsidRPr="00D5087F">
              <w:rPr>
                <w:rFonts w:ascii="Segoe UI Symbol" w:hAnsi="Segoe UI Symbol"/>
                <w:sz w:val="22"/>
                <w:szCs w:val="22"/>
              </w:rPr>
              <w:t xml:space="preserve"> </w:t>
            </w:r>
            <w:r w:rsidR="00EA5E56" w:rsidRPr="00D5087F">
              <w:rPr>
                <w:rFonts w:ascii="Segoe UI Symbol" w:hAnsi="Segoe UI Symbol"/>
                <w:sz w:val="22"/>
                <w:szCs w:val="22"/>
              </w:rPr>
              <w:t>(</w:t>
            </w:r>
            <w:r w:rsidR="00637BE8" w:rsidRPr="004E7831">
              <w:rPr>
                <w:rFonts w:ascii="Segoe UI Symbol" w:hAnsi="Segoe UI Symbol"/>
                <w:i/>
                <w:color w:val="0070C0"/>
              </w:rPr>
              <w:t>75</w:t>
            </w:r>
            <w:r>
              <w:rPr>
                <w:rFonts w:ascii="Segoe UI Symbol" w:hAnsi="Segoe UI Symbol"/>
                <w:i/>
                <w:color w:val="0070C0"/>
              </w:rPr>
              <w:t xml:space="preserve"> </w:t>
            </w:r>
            <w:r w:rsidR="00EA5E56" w:rsidRPr="00D5087F">
              <w:rPr>
                <w:rFonts w:ascii="Segoe UI Symbol" w:hAnsi="Segoe UI Symbol"/>
                <w:sz w:val="22"/>
                <w:szCs w:val="22"/>
              </w:rPr>
              <w:t>%)</w:t>
            </w:r>
            <w:r w:rsidR="007E703B" w:rsidRPr="00D5087F">
              <w:rPr>
                <w:rFonts w:ascii="Segoe UI Symbol" w:hAnsi="Segoe UI Symbol"/>
                <w:sz w:val="22"/>
                <w:szCs w:val="22"/>
              </w:rPr>
              <w:t xml:space="preserve"> </w:t>
            </w:r>
            <w:r w:rsidR="00EA5E56" w:rsidRPr="00D5087F">
              <w:rPr>
                <w:rFonts w:ascii="Segoe UI Symbol" w:hAnsi="Segoe UI Symbol"/>
                <w:sz w:val="22"/>
                <w:szCs w:val="22"/>
              </w:rPr>
              <w:t>of</w:t>
            </w:r>
            <w:r w:rsidR="007E703B" w:rsidRPr="00D5087F">
              <w:rPr>
                <w:rFonts w:ascii="Segoe UI Symbol" w:hAnsi="Segoe UI Symbol"/>
                <w:sz w:val="22"/>
                <w:szCs w:val="22"/>
              </w:rPr>
              <w:t xml:space="preserve"> </w:t>
            </w:r>
            <w:r w:rsidR="00EA5E56" w:rsidRPr="00D5087F">
              <w:rPr>
                <w:rFonts w:ascii="Segoe UI Symbol" w:hAnsi="Segoe UI Symbol"/>
                <w:sz w:val="22"/>
                <w:szCs w:val="22"/>
              </w:rPr>
              <w:t>the</w:t>
            </w:r>
            <w:r w:rsidR="007E703B" w:rsidRPr="00D5087F">
              <w:rPr>
                <w:rFonts w:ascii="Segoe UI Symbol" w:hAnsi="Segoe UI Symbol"/>
                <w:sz w:val="22"/>
                <w:szCs w:val="22"/>
              </w:rPr>
              <w:t xml:space="preserve"> </w:t>
            </w:r>
            <w:r w:rsidR="00EA5E56" w:rsidRPr="00D5087F">
              <w:rPr>
                <w:rFonts w:ascii="Segoe UI Symbol" w:hAnsi="Segoe UI Symbol"/>
                <w:sz w:val="22"/>
                <w:szCs w:val="22"/>
              </w:rPr>
              <w:t>requirement</w:t>
            </w:r>
          </w:p>
        </w:tc>
        <w:tc>
          <w:tcPr>
            <w:tcW w:w="1890" w:type="dxa"/>
            <w:tcBorders>
              <w:bottom w:val="single" w:sz="4" w:space="0" w:color="auto"/>
            </w:tcBorders>
            <w:vAlign w:val="center"/>
          </w:tcPr>
          <w:p w14:paraId="6575FDFA" w14:textId="77777777" w:rsidR="00F07D31" w:rsidRPr="00D5087F" w:rsidRDefault="00EA5E56" w:rsidP="00502EF7">
            <w:pPr>
              <w:jc w:val="center"/>
              <w:rPr>
                <w:rFonts w:ascii="Segoe UI Symbol" w:hAnsi="Segoe UI Symbol"/>
                <w:sz w:val="22"/>
                <w:szCs w:val="22"/>
              </w:rPr>
            </w:pPr>
            <w:r w:rsidRPr="00D5087F">
              <w:rPr>
                <w:rFonts w:ascii="Segoe UI Symbol" w:hAnsi="Segoe UI Symbol"/>
                <w:sz w:val="22"/>
                <w:szCs w:val="22"/>
              </w:rPr>
              <w:t>Form</w:t>
            </w:r>
            <w:r w:rsidR="007E703B" w:rsidRPr="00D5087F">
              <w:rPr>
                <w:rFonts w:ascii="Segoe UI Symbol" w:hAnsi="Segoe UI Symbol"/>
                <w:sz w:val="22"/>
                <w:szCs w:val="22"/>
              </w:rPr>
              <w:t xml:space="preserve"> </w:t>
            </w:r>
            <w:r w:rsidRPr="00D5087F">
              <w:rPr>
                <w:rFonts w:ascii="Segoe UI Symbol" w:hAnsi="Segoe UI Symbol"/>
                <w:sz w:val="22"/>
                <w:szCs w:val="22"/>
              </w:rPr>
              <w:t>FIN</w:t>
            </w:r>
            <w:r w:rsidR="007E703B" w:rsidRPr="00D5087F">
              <w:rPr>
                <w:rFonts w:ascii="Segoe UI Symbol" w:hAnsi="Segoe UI Symbol"/>
                <w:sz w:val="22"/>
                <w:szCs w:val="22"/>
              </w:rPr>
              <w:t xml:space="preserve"> </w:t>
            </w:r>
            <w:r w:rsidRPr="00D5087F">
              <w:rPr>
                <w:rFonts w:ascii="Segoe UI Symbol" w:hAnsi="Segoe UI Symbol"/>
                <w:sz w:val="22"/>
                <w:szCs w:val="22"/>
              </w:rPr>
              <w:t>–3.</w:t>
            </w:r>
            <w:r w:rsidR="00FD2B8C" w:rsidRPr="00D5087F">
              <w:rPr>
                <w:rFonts w:ascii="Segoe UI Symbol" w:hAnsi="Segoe UI Symbol"/>
                <w:sz w:val="22"/>
                <w:szCs w:val="22"/>
              </w:rPr>
              <w:t>3</w:t>
            </w:r>
          </w:p>
        </w:tc>
      </w:tr>
    </w:tbl>
    <w:p w14:paraId="36378E5C" w14:textId="013370EB" w:rsidR="26EF3912" w:rsidRDefault="26EF3912"/>
    <w:p w14:paraId="7E188A49" w14:textId="77777777" w:rsidR="004A7EAA" w:rsidRPr="00D5087F" w:rsidRDefault="004A7EAA" w:rsidP="001D5093">
      <w:pPr>
        <w:rPr>
          <w:rFonts w:ascii="Segoe UI Symbol" w:hAnsi="Segoe UI Symbol"/>
        </w:rPr>
      </w:pPr>
      <w:bookmarkStart w:id="357" w:name="_Toc496006433"/>
      <w:bookmarkStart w:id="358" w:name="_Toc496006834"/>
      <w:bookmarkStart w:id="359" w:name="_Toc496113485"/>
      <w:bookmarkStart w:id="360" w:name="_Toc496359156"/>
      <w:bookmarkStart w:id="361" w:name="_Toc496968137"/>
      <w:r w:rsidRPr="00D5087F">
        <w:rPr>
          <w:rFonts w:ascii="Segoe UI Symbol" w:hAnsi="Segoe UI Symbol"/>
        </w:rPr>
        <w:br w:type="page"/>
      </w:r>
    </w:p>
    <w:tbl>
      <w:tblPr>
        <w:tblW w:w="13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3130"/>
        <w:gridCol w:w="1548"/>
        <w:gridCol w:w="1701"/>
        <w:gridCol w:w="1417"/>
        <w:gridCol w:w="1531"/>
        <w:gridCol w:w="1871"/>
      </w:tblGrid>
      <w:tr w:rsidR="004A7EAA" w:rsidRPr="00143E6E" w14:paraId="072CE390" w14:textId="77777777" w:rsidTr="3BEF314B">
        <w:trPr>
          <w:tblHeader/>
        </w:trPr>
        <w:tc>
          <w:tcPr>
            <w:tcW w:w="1838" w:type="dxa"/>
            <w:shd w:val="clear" w:color="auto" w:fill="7F7F7F" w:themeFill="text1" w:themeFillTint="80"/>
            <w:vAlign w:val="center"/>
          </w:tcPr>
          <w:bookmarkEnd w:id="357"/>
          <w:bookmarkEnd w:id="358"/>
          <w:bookmarkEnd w:id="359"/>
          <w:bookmarkEnd w:id="360"/>
          <w:bookmarkEnd w:id="361"/>
          <w:p w14:paraId="0E7E0E3B" w14:textId="77777777" w:rsidR="004A7EAA" w:rsidRPr="00D5087F" w:rsidRDefault="004A7EAA" w:rsidP="005E129A">
            <w:pPr>
              <w:spacing w:before="120" w:after="120"/>
              <w:jc w:val="center"/>
              <w:rPr>
                <w:rFonts w:ascii="Segoe UI Symbol" w:hAnsi="Segoe UI Symbol"/>
                <w:b/>
                <w:color w:val="FFFFFF" w:themeColor="background1"/>
                <w:sz w:val="22"/>
                <w:szCs w:val="22"/>
              </w:rPr>
            </w:pPr>
            <w:r w:rsidRPr="00D5087F">
              <w:rPr>
                <w:rFonts w:ascii="Segoe UI Symbol" w:hAnsi="Segoe UI Symbol"/>
                <w:b/>
                <w:color w:val="FFFFFF" w:themeColor="background1"/>
                <w:sz w:val="22"/>
                <w:szCs w:val="22"/>
              </w:rPr>
              <w:lastRenderedPageBreak/>
              <w:t>Factor</w:t>
            </w:r>
          </w:p>
        </w:tc>
        <w:tc>
          <w:tcPr>
            <w:tcW w:w="11198" w:type="dxa"/>
            <w:gridSpan w:val="6"/>
            <w:shd w:val="clear" w:color="auto" w:fill="7F7F7F" w:themeFill="text1" w:themeFillTint="80"/>
            <w:vAlign w:val="center"/>
          </w:tcPr>
          <w:p w14:paraId="14F49CB7" w14:textId="2446CB02" w:rsidR="00F07D31" w:rsidRPr="00D5087F" w:rsidRDefault="00FD2B8C" w:rsidP="00284021">
            <w:pPr>
              <w:pStyle w:val="Heading4"/>
              <w:spacing w:after="0"/>
              <w:ind w:right="-11"/>
              <w:rPr>
                <w:rFonts w:ascii="Segoe UI Symbol" w:hAnsi="Segoe UI Symbol"/>
                <w:color w:val="FFFFFF" w:themeColor="background1"/>
                <w:sz w:val="22"/>
                <w:szCs w:val="22"/>
              </w:rPr>
            </w:pPr>
            <w:bookmarkStart w:id="362" w:name="_Toc498339863"/>
            <w:bookmarkStart w:id="363" w:name="_Toc498848210"/>
            <w:bookmarkStart w:id="364" w:name="_Toc499021788"/>
            <w:bookmarkStart w:id="365" w:name="_Toc499023471"/>
            <w:bookmarkStart w:id="366" w:name="_Toc501529953"/>
            <w:bookmarkStart w:id="367" w:name="_Toc503874231"/>
            <w:bookmarkStart w:id="368" w:name="_Toc23215167"/>
            <w:bookmarkStart w:id="369" w:name="_Toc452916619"/>
            <w:bookmarkStart w:id="370" w:name="_Toc59152956"/>
            <w:r w:rsidRPr="00D5087F">
              <w:rPr>
                <w:rFonts w:ascii="Segoe UI Symbol" w:hAnsi="Segoe UI Symbol"/>
                <w:b/>
                <w:color w:val="FFFFFF" w:themeColor="background1"/>
              </w:rPr>
              <w:t>4</w:t>
            </w:r>
            <w:r w:rsidR="00C43096">
              <w:rPr>
                <w:rFonts w:ascii="Segoe UI Symbol" w:hAnsi="Segoe UI Symbol"/>
                <w:b/>
                <w:color w:val="FFFFFF" w:themeColor="background1"/>
              </w:rPr>
              <w:t>.</w:t>
            </w:r>
            <w:r w:rsidR="007E703B" w:rsidRPr="00D5087F">
              <w:rPr>
                <w:rFonts w:ascii="Segoe UI Symbol" w:hAnsi="Segoe UI Symbol"/>
                <w:b/>
                <w:color w:val="FFFFFF" w:themeColor="background1"/>
              </w:rPr>
              <w:t xml:space="preserve"> </w:t>
            </w:r>
            <w:r w:rsidR="004A7EAA" w:rsidRPr="00D5087F">
              <w:rPr>
                <w:rFonts w:ascii="Segoe UI Symbol" w:hAnsi="Segoe UI Symbol"/>
                <w:b/>
                <w:color w:val="FFFFFF" w:themeColor="background1"/>
              </w:rPr>
              <w:t>Experience</w:t>
            </w:r>
            <w:bookmarkEnd w:id="362"/>
            <w:bookmarkEnd w:id="363"/>
            <w:bookmarkEnd w:id="364"/>
            <w:bookmarkEnd w:id="365"/>
            <w:bookmarkEnd w:id="366"/>
            <w:bookmarkEnd w:id="367"/>
            <w:bookmarkEnd w:id="368"/>
            <w:bookmarkEnd w:id="369"/>
            <w:bookmarkEnd w:id="370"/>
          </w:p>
        </w:tc>
      </w:tr>
      <w:tr w:rsidR="004A7EAA" w:rsidRPr="00143E6E" w14:paraId="1AFF65F4" w14:textId="77777777" w:rsidTr="3BEF314B">
        <w:trPr>
          <w:tblHeader/>
        </w:trPr>
        <w:tc>
          <w:tcPr>
            <w:tcW w:w="1838" w:type="dxa"/>
            <w:vMerge w:val="restart"/>
            <w:shd w:val="clear" w:color="auto" w:fill="D9D9D9" w:themeFill="background1" w:themeFillShade="D9"/>
            <w:vAlign w:val="center"/>
          </w:tcPr>
          <w:p w14:paraId="6022BEF0" w14:textId="77777777" w:rsidR="004A7EAA" w:rsidRPr="00D5087F" w:rsidRDefault="004A7EAA" w:rsidP="00D5087F">
            <w:pPr>
              <w:spacing w:after="0"/>
              <w:rPr>
                <w:rFonts w:ascii="Segoe UI Symbol" w:hAnsi="Segoe UI Symbol"/>
                <w:b/>
                <w:szCs w:val="24"/>
              </w:rPr>
            </w:pPr>
            <w:r w:rsidRPr="00D5087F">
              <w:rPr>
                <w:rFonts w:ascii="Segoe UI Symbol" w:hAnsi="Segoe UI Symbol"/>
                <w:b/>
                <w:szCs w:val="24"/>
              </w:rPr>
              <w:t>Sub-Factor</w:t>
            </w:r>
          </w:p>
        </w:tc>
        <w:tc>
          <w:tcPr>
            <w:tcW w:w="9327" w:type="dxa"/>
            <w:gridSpan w:val="5"/>
            <w:shd w:val="clear" w:color="auto" w:fill="D9D9D9" w:themeFill="background1" w:themeFillShade="D9"/>
          </w:tcPr>
          <w:p w14:paraId="3003DCCC" w14:textId="77777777" w:rsidR="00F07D31" w:rsidRPr="00F2024C" w:rsidRDefault="006A7A5A" w:rsidP="00D5087F">
            <w:pPr>
              <w:spacing w:after="0"/>
              <w:rPr>
                <w:szCs w:val="24"/>
              </w:rPr>
            </w:pPr>
            <w:bookmarkStart w:id="371" w:name="_Toc59130300"/>
            <w:bookmarkStart w:id="372" w:name="_Toc59131173"/>
            <w:r w:rsidRPr="00D5087F">
              <w:rPr>
                <w:rFonts w:ascii="Segoe UI Symbol" w:hAnsi="Segoe UI Symbol"/>
                <w:b/>
                <w:szCs w:val="24"/>
              </w:rPr>
              <w:t>Criteria</w:t>
            </w:r>
            <w:bookmarkEnd w:id="371"/>
            <w:bookmarkEnd w:id="372"/>
          </w:p>
        </w:tc>
        <w:tc>
          <w:tcPr>
            <w:tcW w:w="1871" w:type="dxa"/>
            <w:vMerge w:val="restart"/>
            <w:shd w:val="clear" w:color="auto" w:fill="D9D9D9" w:themeFill="background1" w:themeFillShade="D9"/>
            <w:vAlign w:val="center"/>
          </w:tcPr>
          <w:p w14:paraId="1F3A4F42" w14:textId="77777777" w:rsidR="004A7EAA" w:rsidRPr="00F2024C" w:rsidRDefault="004A7EAA" w:rsidP="00D5087F">
            <w:pPr>
              <w:spacing w:after="0"/>
              <w:jc w:val="center"/>
            </w:pPr>
            <w:bookmarkStart w:id="373" w:name="_Toc59130301"/>
            <w:bookmarkStart w:id="374" w:name="_Toc59131174"/>
            <w:r w:rsidRPr="00D5087F">
              <w:rPr>
                <w:rFonts w:ascii="Segoe UI Symbol" w:hAnsi="Segoe UI Symbol"/>
                <w:b/>
              </w:rPr>
              <w:t>Documentation</w:t>
            </w:r>
            <w:r w:rsidR="007E703B" w:rsidRPr="00D5087F">
              <w:rPr>
                <w:rFonts w:ascii="Segoe UI Symbol" w:hAnsi="Segoe UI Symbol"/>
                <w:b/>
              </w:rPr>
              <w:t xml:space="preserve"> </w:t>
            </w:r>
            <w:r w:rsidRPr="00D5087F">
              <w:rPr>
                <w:rFonts w:ascii="Segoe UI Symbol" w:hAnsi="Segoe UI Symbol"/>
                <w:b/>
              </w:rPr>
              <w:t>Required</w:t>
            </w:r>
            <w:bookmarkEnd w:id="373"/>
            <w:bookmarkEnd w:id="374"/>
          </w:p>
        </w:tc>
      </w:tr>
      <w:tr w:rsidR="004A7EAA" w:rsidRPr="00143E6E" w14:paraId="2FD2FD0F" w14:textId="77777777" w:rsidTr="3BEF314B">
        <w:trPr>
          <w:tblHeader/>
        </w:trPr>
        <w:tc>
          <w:tcPr>
            <w:tcW w:w="1838" w:type="dxa"/>
            <w:vMerge/>
          </w:tcPr>
          <w:p w14:paraId="52F70659" w14:textId="77777777" w:rsidR="004A7EAA" w:rsidRPr="00D5087F" w:rsidRDefault="004A7EAA" w:rsidP="00D5087F">
            <w:pPr>
              <w:spacing w:after="0"/>
              <w:rPr>
                <w:rFonts w:ascii="Segoe UI Symbol" w:hAnsi="Segoe UI Symbol"/>
                <w:b/>
                <w:szCs w:val="24"/>
              </w:rPr>
            </w:pPr>
          </w:p>
        </w:tc>
        <w:tc>
          <w:tcPr>
            <w:tcW w:w="3130" w:type="dxa"/>
            <w:vMerge w:val="restart"/>
            <w:shd w:val="clear" w:color="auto" w:fill="D9D9D9" w:themeFill="background1" w:themeFillShade="D9"/>
            <w:vAlign w:val="center"/>
          </w:tcPr>
          <w:p w14:paraId="69BB73D3" w14:textId="77777777" w:rsidR="004A7EAA" w:rsidRPr="00D5087F" w:rsidRDefault="004A7EAA" w:rsidP="00D5087F">
            <w:pPr>
              <w:spacing w:after="0"/>
              <w:rPr>
                <w:rFonts w:ascii="Segoe UI Symbol" w:hAnsi="Segoe UI Symbol"/>
                <w:b/>
                <w:szCs w:val="24"/>
              </w:rPr>
            </w:pPr>
            <w:r w:rsidRPr="00D5087F">
              <w:rPr>
                <w:rFonts w:ascii="Segoe UI Symbol" w:hAnsi="Segoe UI Symbol"/>
                <w:b/>
                <w:szCs w:val="24"/>
              </w:rPr>
              <w:t>Requirement</w:t>
            </w:r>
          </w:p>
        </w:tc>
        <w:tc>
          <w:tcPr>
            <w:tcW w:w="6197" w:type="dxa"/>
            <w:gridSpan w:val="4"/>
            <w:shd w:val="clear" w:color="auto" w:fill="D9D9D9" w:themeFill="background1" w:themeFillShade="D9"/>
          </w:tcPr>
          <w:p w14:paraId="57574A48" w14:textId="77777777" w:rsidR="00F07D31" w:rsidRPr="00F2024C" w:rsidRDefault="002D0F6E" w:rsidP="00D5087F">
            <w:pPr>
              <w:spacing w:after="0"/>
              <w:rPr>
                <w:szCs w:val="24"/>
              </w:rPr>
            </w:pPr>
            <w:bookmarkStart w:id="375" w:name="_Toc59130302"/>
            <w:bookmarkStart w:id="376" w:name="_Toc59131175"/>
            <w:r w:rsidRPr="00D5087F">
              <w:rPr>
                <w:rFonts w:ascii="Segoe UI Symbol" w:hAnsi="Segoe UI Symbol"/>
                <w:b/>
                <w:szCs w:val="24"/>
              </w:rPr>
              <w:t>Bidder</w:t>
            </w:r>
            <w:bookmarkEnd w:id="375"/>
            <w:bookmarkEnd w:id="376"/>
          </w:p>
        </w:tc>
        <w:tc>
          <w:tcPr>
            <w:tcW w:w="1871" w:type="dxa"/>
            <w:vMerge/>
          </w:tcPr>
          <w:p w14:paraId="4AC983D2" w14:textId="77777777" w:rsidR="004A7EAA" w:rsidRPr="00D5087F" w:rsidRDefault="004A7EAA" w:rsidP="00D5087F">
            <w:pPr>
              <w:spacing w:before="40" w:after="0"/>
              <w:jc w:val="center"/>
              <w:rPr>
                <w:rFonts w:ascii="Segoe UI Symbol" w:hAnsi="Segoe UI Symbol"/>
                <w:b/>
                <w:sz w:val="22"/>
                <w:szCs w:val="22"/>
              </w:rPr>
            </w:pPr>
          </w:p>
        </w:tc>
      </w:tr>
      <w:tr w:rsidR="004A7EAA" w:rsidRPr="00143E6E" w14:paraId="028B458F" w14:textId="77777777" w:rsidTr="3BEF314B">
        <w:trPr>
          <w:tblHeader/>
        </w:trPr>
        <w:tc>
          <w:tcPr>
            <w:tcW w:w="1838" w:type="dxa"/>
            <w:vMerge/>
          </w:tcPr>
          <w:p w14:paraId="4C430642" w14:textId="77777777" w:rsidR="004A7EAA" w:rsidRPr="00D5087F" w:rsidRDefault="004A7EAA" w:rsidP="00D5087F">
            <w:pPr>
              <w:spacing w:after="0"/>
              <w:rPr>
                <w:rFonts w:ascii="Segoe UI Symbol" w:hAnsi="Segoe UI Symbol"/>
                <w:b/>
                <w:szCs w:val="24"/>
              </w:rPr>
            </w:pPr>
          </w:p>
        </w:tc>
        <w:tc>
          <w:tcPr>
            <w:tcW w:w="3130" w:type="dxa"/>
            <w:vMerge/>
          </w:tcPr>
          <w:p w14:paraId="4253FBB3" w14:textId="77777777" w:rsidR="004A7EAA" w:rsidRPr="00D5087F" w:rsidRDefault="004A7EAA" w:rsidP="00D5087F">
            <w:pPr>
              <w:spacing w:after="0"/>
              <w:rPr>
                <w:rFonts w:ascii="Segoe UI Symbol" w:hAnsi="Segoe UI Symbol"/>
                <w:b/>
                <w:szCs w:val="24"/>
              </w:rPr>
            </w:pPr>
          </w:p>
        </w:tc>
        <w:tc>
          <w:tcPr>
            <w:tcW w:w="1548" w:type="dxa"/>
            <w:vMerge w:val="restart"/>
            <w:shd w:val="clear" w:color="auto" w:fill="D9D9D9" w:themeFill="background1" w:themeFillShade="D9"/>
            <w:vAlign w:val="center"/>
          </w:tcPr>
          <w:p w14:paraId="2AEBE72F" w14:textId="77777777" w:rsidR="00F07D31" w:rsidRPr="00D5087F" w:rsidRDefault="004A7EAA" w:rsidP="00D5087F">
            <w:pPr>
              <w:spacing w:after="0"/>
              <w:rPr>
                <w:rFonts w:ascii="Segoe UI Symbol" w:hAnsi="Segoe UI Symbol"/>
                <w:b/>
                <w:szCs w:val="24"/>
              </w:rPr>
            </w:pPr>
            <w:r w:rsidRPr="00D5087F">
              <w:rPr>
                <w:rFonts w:ascii="Segoe UI Symbol" w:hAnsi="Segoe UI Symbol"/>
                <w:b/>
                <w:szCs w:val="24"/>
              </w:rPr>
              <w:t>Single</w:t>
            </w:r>
            <w:r w:rsidR="007E703B" w:rsidRPr="00D5087F">
              <w:rPr>
                <w:rFonts w:ascii="Segoe UI Symbol" w:hAnsi="Segoe UI Symbol"/>
                <w:b/>
                <w:szCs w:val="24"/>
              </w:rPr>
              <w:t xml:space="preserve"> </w:t>
            </w:r>
            <w:r w:rsidRPr="00D5087F">
              <w:rPr>
                <w:rFonts w:ascii="Segoe UI Symbol" w:hAnsi="Segoe UI Symbol"/>
                <w:b/>
                <w:szCs w:val="24"/>
              </w:rPr>
              <w:t>Entity</w:t>
            </w:r>
          </w:p>
        </w:tc>
        <w:tc>
          <w:tcPr>
            <w:tcW w:w="4649" w:type="dxa"/>
            <w:gridSpan w:val="3"/>
            <w:shd w:val="clear" w:color="auto" w:fill="D9D9D9" w:themeFill="background1" w:themeFillShade="D9"/>
          </w:tcPr>
          <w:p w14:paraId="3710B1CB" w14:textId="77777777" w:rsidR="004A7EAA" w:rsidRPr="00D5087F" w:rsidRDefault="006A7A5A" w:rsidP="00D5087F">
            <w:pPr>
              <w:spacing w:after="0"/>
              <w:rPr>
                <w:rFonts w:ascii="Segoe UI Symbol" w:hAnsi="Segoe UI Symbol"/>
                <w:b/>
                <w:szCs w:val="24"/>
              </w:rPr>
            </w:pPr>
            <w:r w:rsidRPr="00D5087F">
              <w:rPr>
                <w:rFonts w:ascii="Segoe UI Symbol" w:hAnsi="Segoe UI Symbol"/>
                <w:b/>
                <w:szCs w:val="24"/>
              </w:rPr>
              <w:t>Joint</w:t>
            </w:r>
            <w:r w:rsidR="007E703B" w:rsidRPr="00D5087F">
              <w:rPr>
                <w:rFonts w:ascii="Segoe UI Symbol" w:hAnsi="Segoe UI Symbol"/>
                <w:b/>
                <w:szCs w:val="24"/>
              </w:rPr>
              <w:t xml:space="preserve"> </w:t>
            </w:r>
            <w:r w:rsidRPr="00D5087F">
              <w:rPr>
                <w:rFonts w:ascii="Segoe UI Symbol" w:hAnsi="Segoe UI Symbol"/>
                <w:b/>
                <w:szCs w:val="24"/>
              </w:rPr>
              <w:t>Venture</w:t>
            </w:r>
            <w:r w:rsidR="007E703B" w:rsidRPr="00D5087F">
              <w:rPr>
                <w:rFonts w:ascii="Segoe UI Symbol" w:hAnsi="Segoe UI Symbol"/>
                <w:b/>
                <w:szCs w:val="24"/>
              </w:rPr>
              <w:t xml:space="preserve"> </w:t>
            </w:r>
            <w:r w:rsidRPr="00D5087F">
              <w:rPr>
                <w:rFonts w:ascii="Segoe UI Symbol" w:hAnsi="Segoe UI Symbol"/>
                <w:b/>
                <w:szCs w:val="24"/>
              </w:rPr>
              <w:t>(existing</w:t>
            </w:r>
            <w:r w:rsidR="007E703B" w:rsidRPr="00D5087F">
              <w:rPr>
                <w:rFonts w:ascii="Segoe UI Symbol" w:hAnsi="Segoe UI Symbol"/>
                <w:b/>
                <w:szCs w:val="24"/>
              </w:rPr>
              <w:t xml:space="preserve"> </w:t>
            </w:r>
            <w:r w:rsidRPr="00D5087F">
              <w:rPr>
                <w:rFonts w:ascii="Segoe UI Symbol" w:hAnsi="Segoe UI Symbol"/>
                <w:b/>
                <w:szCs w:val="24"/>
              </w:rPr>
              <w:t>or</w:t>
            </w:r>
            <w:r w:rsidR="007E703B" w:rsidRPr="00D5087F">
              <w:rPr>
                <w:rFonts w:ascii="Segoe UI Symbol" w:hAnsi="Segoe UI Symbol"/>
                <w:b/>
                <w:szCs w:val="24"/>
              </w:rPr>
              <w:t xml:space="preserve"> </w:t>
            </w:r>
            <w:r w:rsidRPr="00D5087F">
              <w:rPr>
                <w:rFonts w:ascii="Segoe UI Symbol" w:hAnsi="Segoe UI Symbol"/>
                <w:b/>
                <w:szCs w:val="24"/>
              </w:rPr>
              <w:t>intended)</w:t>
            </w:r>
          </w:p>
        </w:tc>
        <w:tc>
          <w:tcPr>
            <w:tcW w:w="1871" w:type="dxa"/>
            <w:vMerge/>
          </w:tcPr>
          <w:p w14:paraId="168189AC" w14:textId="77777777" w:rsidR="004A7EAA" w:rsidRPr="00D5087F" w:rsidRDefault="004A7EAA" w:rsidP="00D5087F">
            <w:pPr>
              <w:spacing w:before="40" w:after="0"/>
              <w:jc w:val="center"/>
              <w:rPr>
                <w:rFonts w:ascii="Segoe UI Symbol" w:hAnsi="Segoe UI Symbol"/>
                <w:b/>
                <w:sz w:val="22"/>
                <w:szCs w:val="22"/>
              </w:rPr>
            </w:pPr>
          </w:p>
        </w:tc>
      </w:tr>
      <w:tr w:rsidR="00502EF7" w:rsidRPr="00143E6E" w14:paraId="531A9183" w14:textId="77777777" w:rsidTr="3BEF314B">
        <w:trPr>
          <w:tblHeader/>
        </w:trPr>
        <w:tc>
          <w:tcPr>
            <w:tcW w:w="1838" w:type="dxa"/>
            <w:vMerge/>
          </w:tcPr>
          <w:p w14:paraId="33F829A9" w14:textId="77777777" w:rsidR="004A7EAA" w:rsidRPr="00D5087F" w:rsidRDefault="004A7EAA" w:rsidP="00D5087F">
            <w:pPr>
              <w:spacing w:after="0"/>
              <w:rPr>
                <w:rFonts w:ascii="Segoe UI Symbol" w:hAnsi="Segoe UI Symbol"/>
                <w:b/>
                <w:szCs w:val="24"/>
              </w:rPr>
            </w:pPr>
          </w:p>
        </w:tc>
        <w:tc>
          <w:tcPr>
            <w:tcW w:w="3130" w:type="dxa"/>
            <w:vMerge/>
          </w:tcPr>
          <w:p w14:paraId="52630067" w14:textId="77777777" w:rsidR="004A7EAA" w:rsidRPr="00D5087F" w:rsidRDefault="004A7EAA" w:rsidP="00D5087F">
            <w:pPr>
              <w:spacing w:after="0"/>
              <w:rPr>
                <w:rFonts w:ascii="Segoe UI Symbol" w:hAnsi="Segoe UI Symbol"/>
                <w:b/>
                <w:szCs w:val="24"/>
              </w:rPr>
            </w:pPr>
          </w:p>
        </w:tc>
        <w:tc>
          <w:tcPr>
            <w:tcW w:w="1548" w:type="dxa"/>
            <w:vMerge/>
          </w:tcPr>
          <w:p w14:paraId="3B134F40" w14:textId="77777777" w:rsidR="004A7EAA" w:rsidRPr="00D5087F" w:rsidRDefault="004A7EAA" w:rsidP="00D5087F">
            <w:pPr>
              <w:spacing w:after="0"/>
              <w:rPr>
                <w:rFonts w:ascii="Segoe UI Symbol" w:hAnsi="Segoe UI Symbol"/>
                <w:b/>
                <w:szCs w:val="24"/>
              </w:rPr>
            </w:pPr>
          </w:p>
        </w:tc>
        <w:tc>
          <w:tcPr>
            <w:tcW w:w="1701" w:type="dxa"/>
            <w:shd w:val="clear" w:color="auto" w:fill="D9D9D9" w:themeFill="background1" w:themeFillShade="D9"/>
          </w:tcPr>
          <w:p w14:paraId="6ED4304D" w14:textId="77777777" w:rsidR="004A7EAA" w:rsidRPr="00D5087F" w:rsidRDefault="004A7EAA" w:rsidP="00D5087F">
            <w:pPr>
              <w:spacing w:after="0"/>
              <w:rPr>
                <w:rFonts w:ascii="Segoe UI Symbol" w:hAnsi="Segoe UI Symbol"/>
                <w:b/>
                <w:szCs w:val="24"/>
              </w:rPr>
            </w:pPr>
            <w:r w:rsidRPr="00D5087F">
              <w:rPr>
                <w:rFonts w:ascii="Segoe UI Symbol" w:hAnsi="Segoe UI Symbol"/>
                <w:b/>
                <w:szCs w:val="24"/>
              </w:rPr>
              <w:t>All</w:t>
            </w:r>
            <w:r w:rsidR="007E703B" w:rsidRPr="00D5087F">
              <w:rPr>
                <w:rFonts w:ascii="Segoe UI Symbol" w:hAnsi="Segoe UI Symbol"/>
                <w:b/>
                <w:szCs w:val="24"/>
              </w:rPr>
              <w:t xml:space="preserve"> </w:t>
            </w:r>
            <w:r w:rsidR="00BE09C5" w:rsidRPr="00D5087F">
              <w:rPr>
                <w:rFonts w:ascii="Segoe UI Symbol" w:hAnsi="Segoe UI Symbol"/>
                <w:b/>
                <w:szCs w:val="24"/>
              </w:rPr>
              <w:t>members</w:t>
            </w:r>
            <w:r w:rsidR="007E703B" w:rsidRPr="00D5087F">
              <w:rPr>
                <w:rFonts w:ascii="Segoe UI Symbol" w:hAnsi="Segoe UI Symbol"/>
                <w:b/>
                <w:szCs w:val="24"/>
              </w:rPr>
              <w:t xml:space="preserve"> </w:t>
            </w:r>
            <w:r w:rsidRPr="00D5087F">
              <w:rPr>
                <w:rFonts w:ascii="Segoe UI Symbol" w:hAnsi="Segoe UI Symbol"/>
                <w:b/>
                <w:szCs w:val="24"/>
              </w:rPr>
              <w:t>combined</w:t>
            </w:r>
          </w:p>
        </w:tc>
        <w:tc>
          <w:tcPr>
            <w:tcW w:w="1417" w:type="dxa"/>
            <w:shd w:val="clear" w:color="auto" w:fill="D9D9D9" w:themeFill="background1" w:themeFillShade="D9"/>
          </w:tcPr>
          <w:p w14:paraId="5D4DE2F2" w14:textId="77777777" w:rsidR="004A7EAA" w:rsidRPr="00D5087F" w:rsidRDefault="004A7EAA" w:rsidP="00D5087F">
            <w:pPr>
              <w:spacing w:after="0"/>
              <w:rPr>
                <w:rFonts w:ascii="Segoe UI Symbol" w:hAnsi="Segoe UI Symbol"/>
                <w:b/>
                <w:szCs w:val="24"/>
              </w:rPr>
            </w:pPr>
            <w:r w:rsidRPr="00D5087F">
              <w:rPr>
                <w:rFonts w:ascii="Segoe UI Symbol" w:hAnsi="Segoe UI Symbol"/>
                <w:b/>
                <w:szCs w:val="24"/>
              </w:rPr>
              <w:t>Each</w:t>
            </w:r>
            <w:r w:rsidR="007E703B" w:rsidRPr="00D5087F">
              <w:rPr>
                <w:rFonts w:ascii="Segoe UI Symbol" w:hAnsi="Segoe UI Symbol"/>
                <w:b/>
                <w:szCs w:val="24"/>
              </w:rPr>
              <w:t xml:space="preserve"> </w:t>
            </w:r>
            <w:r w:rsidR="0045771F" w:rsidRPr="00D5087F">
              <w:rPr>
                <w:rFonts w:ascii="Segoe UI Symbol" w:hAnsi="Segoe UI Symbol"/>
                <w:b/>
                <w:szCs w:val="24"/>
              </w:rPr>
              <w:t>member</w:t>
            </w:r>
          </w:p>
        </w:tc>
        <w:tc>
          <w:tcPr>
            <w:tcW w:w="1531" w:type="dxa"/>
            <w:shd w:val="clear" w:color="auto" w:fill="D9D9D9" w:themeFill="background1" w:themeFillShade="D9"/>
          </w:tcPr>
          <w:p w14:paraId="10084A30" w14:textId="77777777" w:rsidR="004A7EAA" w:rsidRPr="00D5087F" w:rsidRDefault="004A7EAA" w:rsidP="00D5087F">
            <w:pPr>
              <w:spacing w:after="0"/>
              <w:rPr>
                <w:rFonts w:ascii="Segoe UI Symbol" w:hAnsi="Segoe UI Symbol"/>
                <w:b/>
                <w:szCs w:val="24"/>
              </w:rPr>
            </w:pPr>
            <w:r w:rsidRPr="00D5087F">
              <w:rPr>
                <w:rFonts w:ascii="Segoe UI Symbol" w:hAnsi="Segoe UI Symbol"/>
                <w:b/>
                <w:szCs w:val="24"/>
              </w:rPr>
              <w:t>At</w:t>
            </w:r>
            <w:r w:rsidR="007E703B" w:rsidRPr="00D5087F">
              <w:rPr>
                <w:rFonts w:ascii="Segoe UI Symbol" w:hAnsi="Segoe UI Symbol"/>
                <w:b/>
                <w:szCs w:val="24"/>
              </w:rPr>
              <w:t xml:space="preserve"> </w:t>
            </w:r>
            <w:r w:rsidRPr="00D5087F">
              <w:rPr>
                <w:rFonts w:ascii="Segoe UI Symbol" w:hAnsi="Segoe UI Symbol"/>
                <w:b/>
                <w:szCs w:val="24"/>
              </w:rPr>
              <w:t>least</w:t>
            </w:r>
            <w:r w:rsidR="007E703B" w:rsidRPr="00D5087F">
              <w:rPr>
                <w:rFonts w:ascii="Segoe UI Symbol" w:hAnsi="Segoe UI Symbol"/>
                <w:b/>
                <w:szCs w:val="24"/>
              </w:rPr>
              <w:t xml:space="preserve"> </w:t>
            </w:r>
            <w:r w:rsidRPr="00D5087F">
              <w:rPr>
                <w:rFonts w:ascii="Segoe UI Symbol" w:hAnsi="Segoe UI Symbol"/>
                <w:b/>
                <w:szCs w:val="24"/>
              </w:rPr>
              <w:t>one</w:t>
            </w:r>
            <w:r w:rsidR="007E703B" w:rsidRPr="00D5087F">
              <w:rPr>
                <w:rFonts w:ascii="Segoe UI Symbol" w:hAnsi="Segoe UI Symbol"/>
                <w:b/>
                <w:szCs w:val="24"/>
              </w:rPr>
              <w:t xml:space="preserve"> </w:t>
            </w:r>
            <w:r w:rsidR="0045771F" w:rsidRPr="00D5087F">
              <w:rPr>
                <w:rFonts w:ascii="Segoe UI Symbol" w:hAnsi="Segoe UI Symbol"/>
                <w:b/>
                <w:szCs w:val="24"/>
              </w:rPr>
              <w:t>member</w:t>
            </w:r>
          </w:p>
        </w:tc>
        <w:tc>
          <w:tcPr>
            <w:tcW w:w="1871" w:type="dxa"/>
            <w:vMerge/>
          </w:tcPr>
          <w:p w14:paraId="2912D8F9" w14:textId="77777777" w:rsidR="004A7EAA" w:rsidRPr="00D5087F" w:rsidRDefault="004A7EAA" w:rsidP="00D5087F">
            <w:pPr>
              <w:spacing w:before="40" w:after="0"/>
              <w:jc w:val="center"/>
              <w:rPr>
                <w:rFonts w:ascii="Segoe UI Symbol" w:hAnsi="Segoe UI Symbol"/>
                <w:b/>
                <w:sz w:val="22"/>
                <w:szCs w:val="22"/>
              </w:rPr>
            </w:pPr>
          </w:p>
        </w:tc>
      </w:tr>
      <w:tr w:rsidR="00705153" w:rsidRPr="00143E6E" w14:paraId="2C11CD5F" w14:textId="77777777" w:rsidTr="3BEF314B">
        <w:trPr>
          <w:tblHeader/>
        </w:trPr>
        <w:tc>
          <w:tcPr>
            <w:tcW w:w="1838" w:type="dxa"/>
            <w:tcBorders>
              <w:bottom w:val="single" w:sz="4" w:space="0" w:color="auto"/>
            </w:tcBorders>
          </w:tcPr>
          <w:p w14:paraId="3D4D2C40" w14:textId="1736D3A6" w:rsidR="00705153" w:rsidRPr="00D5087F" w:rsidRDefault="00705153" w:rsidP="00284021">
            <w:pPr>
              <w:jc w:val="left"/>
              <w:rPr>
                <w:rFonts w:ascii="Segoe UI Symbol" w:hAnsi="Segoe UI Symbol"/>
                <w:b/>
                <w:szCs w:val="24"/>
              </w:rPr>
            </w:pPr>
            <w:bookmarkStart w:id="377" w:name="_Toc496968138"/>
            <w:r w:rsidRPr="00D5087F">
              <w:rPr>
                <w:rFonts w:ascii="Segoe UI Symbol" w:hAnsi="Segoe UI Symbol"/>
                <w:b/>
                <w:szCs w:val="24"/>
              </w:rPr>
              <w:t>4.1</w:t>
            </w:r>
            <w:r w:rsidR="006A3217" w:rsidRPr="00D5087F">
              <w:rPr>
                <w:rFonts w:ascii="Segoe UI Symbol" w:hAnsi="Segoe UI Symbol"/>
                <w:b/>
                <w:szCs w:val="24"/>
              </w:rPr>
              <w:t xml:space="preserve"> </w:t>
            </w:r>
            <w:r w:rsidRPr="00D5087F">
              <w:rPr>
                <w:rFonts w:ascii="Segoe UI Symbol" w:hAnsi="Segoe UI Symbol"/>
                <w:b/>
                <w:szCs w:val="24"/>
              </w:rPr>
              <w:t>General Experience</w:t>
            </w:r>
            <w:bookmarkEnd w:id="377"/>
          </w:p>
        </w:tc>
        <w:tc>
          <w:tcPr>
            <w:tcW w:w="3130" w:type="dxa"/>
            <w:tcBorders>
              <w:bottom w:val="single" w:sz="4" w:space="0" w:color="auto"/>
            </w:tcBorders>
          </w:tcPr>
          <w:p w14:paraId="54A76F09" w14:textId="5F5A80C5" w:rsidR="00705153" w:rsidRPr="00D5087F" w:rsidRDefault="00705153" w:rsidP="00284021">
            <w:pPr>
              <w:jc w:val="left"/>
              <w:rPr>
                <w:rFonts w:ascii="Segoe UI Symbol" w:hAnsi="Segoe UI Symbol"/>
                <w:sz w:val="22"/>
                <w:szCs w:val="22"/>
              </w:rPr>
            </w:pPr>
            <w:bookmarkStart w:id="378" w:name="_Toc59130303"/>
            <w:bookmarkStart w:id="379" w:name="_Toc59131176"/>
            <w:r w:rsidRPr="00D5087F">
              <w:rPr>
                <w:rFonts w:ascii="Segoe UI Symbol" w:hAnsi="Segoe UI Symbol"/>
                <w:sz w:val="22"/>
                <w:szCs w:val="22"/>
              </w:rPr>
              <w:t>Experience</w:t>
            </w:r>
            <w:r w:rsidR="00D32946" w:rsidRPr="00D5087F">
              <w:rPr>
                <w:rFonts w:ascii="Segoe UI Symbol" w:hAnsi="Segoe UI Symbol"/>
                <w:sz w:val="22"/>
                <w:szCs w:val="22"/>
              </w:rPr>
              <w:t xml:space="preserve"> in </w:t>
            </w:r>
            <w:proofErr w:type="gramStart"/>
            <w:r w:rsidR="00EE0FD4" w:rsidRPr="00EE0FD4">
              <w:rPr>
                <w:rFonts w:ascii="Segoe UI Symbol" w:hAnsi="Segoe UI Symbol"/>
                <w:i/>
                <w:color w:val="0070C0"/>
              </w:rPr>
              <w:t>Power</w:t>
            </w:r>
            <w:proofErr w:type="gramEnd"/>
            <w:r w:rsidR="00EE0FD4" w:rsidRPr="00EE0FD4">
              <w:rPr>
                <w:rFonts w:ascii="Segoe UI Symbol" w:hAnsi="Segoe UI Symbol"/>
                <w:i/>
                <w:color w:val="0070C0"/>
              </w:rPr>
              <w:t xml:space="preserve"> Transmission sector</w:t>
            </w:r>
            <w:r w:rsidR="00EE0FD4" w:rsidRPr="00EE0FD4">
              <w:rPr>
                <w:rFonts w:ascii="Segoe UI Symbol" w:hAnsi="Segoe UI Symbol"/>
                <w:i/>
                <w:sz w:val="22"/>
                <w:szCs w:val="22"/>
              </w:rPr>
              <w:t xml:space="preserve"> </w:t>
            </w:r>
            <w:r w:rsidRPr="00D5087F">
              <w:rPr>
                <w:rFonts w:ascii="Segoe UI Symbol" w:hAnsi="Segoe UI Symbol"/>
                <w:sz w:val="22"/>
                <w:szCs w:val="22"/>
              </w:rPr>
              <w:t xml:space="preserve">under contracts in the role of </w:t>
            </w:r>
            <w:r w:rsidRPr="00D5087F">
              <w:rPr>
                <w:rFonts w:ascii="Segoe UI Symbol" w:hAnsi="Segoe UI Symbol"/>
                <w:i/>
                <w:sz w:val="22"/>
                <w:szCs w:val="22"/>
              </w:rPr>
              <w:t>contractor</w:t>
            </w:r>
            <w:r w:rsidRPr="00D5087F">
              <w:rPr>
                <w:rFonts w:ascii="Segoe UI Symbol" w:hAnsi="Segoe UI Symbol"/>
                <w:sz w:val="22"/>
                <w:szCs w:val="22"/>
              </w:rPr>
              <w:t xml:space="preserve">, subcontractor, or management contractor for at least the last </w:t>
            </w:r>
            <w:r w:rsidR="004E7831" w:rsidRPr="004E7831">
              <w:rPr>
                <w:rFonts w:ascii="Segoe UI Symbol" w:hAnsi="Segoe UI Symbol"/>
                <w:i/>
                <w:color w:val="0070C0"/>
              </w:rPr>
              <w:t>ten (10)</w:t>
            </w:r>
            <w:r w:rsidR="004E7831">
              <w:rPr>
                <w:rFonts w:ascii="Segoe UI Symbol" w:hAnsi="Segoe UI Symbol"/>
                <w:i/>
                <w:sz w:val="22"/>
                <w:szCs w:val="22"/>
              </w:rPr>
              <w:t xml:space="preserve"> </w:t>
            </w:r>
            <w:r w:rsidR="004E7831" w:rsidRPr="00D5087F">
              <w:rPr>
                <w:rFonts w:ascii="Segoe UI Symbol" w:hAnsi="Segoe UI Symbol"/>
                <w:i/>
                <w:sz w:val="22"/>
                <w:szCs w:val="22"/>
              </w:rPr>
              <w:t>years</w:t>
            </w:r>
            <w:r w:rsidR="0055346C" w:rsidRPr="00D5087F">
              <w:rPr>
                <w:rFonts w:ascii="Segoe UI Symbol" w:hAnsi="Segoe UI Symbol"/>
                <w:sz w:val="22"/>
                <w:szCs w:val="22"/>
              </w:rPr>
              <w:t xml:space="preserve"> starting 1</w:t>
            </w:r>
            <w:r w:rsidR="0055346C" w:rsidRPr="00D5087F">
              <w:rPr>
                <w:rFonts w:ascii="Segoe UI Symbol" w:hAnsi="Segoe UI Symbol"/>
                <w:sz w:val="22"/>
                <w:szCs w:val="22"/>
                <w:vertAlign w:val="superscript"/>
              </w:rPr>
              <w:t>st</w:t>
            </w:r>
            <w:r w:rsidR="0055346C" w:rsidRPr="00D5087F">
              <w:rPr>
                <w:rFonts w:ascii="Segoe UI Symbol" w:hAnsi="Segoe UI Symbol"/>
                <w:sz w:val="22"/>
                <w:szCs w:val="22"/>
              </w:rPr>
              <w:t xml:space="preserve"> January </w:t>
            </w:r>
            <w:r w:rsidR="004E7831" w:rsidRPr="004E7831">
              <w:rPr>
                <w:rFonts w:ascii="Segoe UI Symbol" w:hAnsi="Segoe UI Symbol"/>
                <w:i/>
                <w:color w:val="0070C0"/>
              </w:rPr>
              <w:t>201</w:t>
            </w:r>
            <w:r w:rsidR="00DD4B1D">
              <w:rPr>
                <w:rFonts w:ascii="Segoe UI Symbol" w:hAnsi="Segoe UI Symbol"/>
                <w:i/>
                <w:color w:val="0070C0"/>
              </w:rPr>
              <w:t>5</w:t>
            </w:r>
            <w:r w:rsidR="0055346C" w:rsidRPr="004E7831">
              <w:rPr>
                <w:rFonts w:ascii="Segoe UI Symbol" w:hAnsi="Segoe UI Symbol"/>
                <w:i/>
                <w:color w:val="0070C0"/>
              </w:rPr>
              <w:t>.</w:t>
            </w:r>
            <w:bookmarkEnd w:id="378"/>
            <w:bookmarkEnd w:id="379"/>
          </w:p>
        </w:tc>
        <w:tc>
          <w:tcPr>
            <w:tcW w:w="1548" w:type="dxa"/>
            <w:tcBorders>
              <w:top w:val="nil"/>
              <w:bottom w:val="single" w:sz="4" w:space="0" w:color="auto"/>
            </w:tcBorders>
            <w:vAlign w:val="center"/>
          </w:tcPr>
          <w:p w14:paraId="365B99AA" w14:textId="77777777" w:rsidR="00705153" w:rsidRPr="00D5087F" w:rsidRDefault="00705153" w:rsidP="00502EF7">
            <w:pPr>
              <w:spacing w:before="60" w:after="60"/>
              <w:jc w:val="center"/>
              <w:rPr>
                <w:rFonts w:ascii="Segoe UI Symbol" w:hAnsi="Segoe UI Symbol"/>
                <w:sz w:val="22"/>
                <w:szCs w:val="22"/>
              </w:rPr>
            </w:pPr>
            <w:r w:rsidRPr="00D5087F">
              <w:rPr>
                <w:rFonts w:ascii="Segoe UI Symbol" w:hAnsi="Segoe UI Symbol"/>
                <w:sz w:val="22"/>
                <w:szCs w:val="22"/>
              </w:rPr>
              <w:t>Must meet requirement</w:t>
            </w:r>
          </w:p>
          <w:p w14:paraId="7322F016" w14:textId="77777777" w:rsidR="00705153" w:rsidRPr="00D5087F" w:rsidRDefault="00705153" w:rsidP="00502EF7">
            <w:pPr>
              <w:spacing w:before="60" w:after="60"/>
              <w:jc w:val="center"/>
              <w:rPr>
                <w:rFonts w:ascii="Segoe UI Symbol" w:hAnsi="Segoe UI Symbol"/>
                <w:sz w:val="22"/>
                <w:szCs w:val="22"/>
              </w:rPr>
            </w:pPr>
          </w:p>
        </w:tc>
        <w:tc>
          <w:tcPr>
            <w:tcW w:w="1701" w:type="dxa"/>
            <w:tcBorders>
              <w:top w:val="nil"/>
              <w:bottom w:val="single" w:sz="4" w:space="0" w:color="auto"/>
            </w:tcBorders>
            <w:vAlign w:val="center"/>
          </w:tcPr>
          <w:p w14:paraId="1E617A53" w14:textId="77777777" w:rsidR="00705153" w:rsidRPr="00D5087F" w:rsidRDefault="00705153" w:rsidP="00502EF7">
            <w:pPr>
              <w:spacing w:before="60" w:after="60"/>
              <w:jc w:val="center"/>
              <w:rPr>
                <w:rFonts w:ascii="Segoe UI Symbol" w:hAnsi="Segoe UI Symbol"/>
                <w:sz w:val="22"/>
                <w:szCs w:val="22"/>
              </w:rPr>
            </w:pPr>
            <w:r w:rsidRPr="00D5087F">
              <w:rPr>
                <w:rFonts w:ascii="Segoe UI Symbol" w:hAnsi="Segoe UI Symbol"/>
                <w:sz w:val="22"/>
                <w:szCs w:val="22"/>
              </w:rPr>
              <w:t>N / A</w:t>
            </w:r>
          </w:p>
        </w:tc>
        <w:tc>
          <w:tcPr>
            <w:tcW w:w="1417" w:type="dxa"/>
            <w:tcBorders>
              <w:top w:val="nil"/>
              <w:bottom w:val="single" w:sz="4" w:space="0" w:color="auto"/>
            </w:tcBorders>
            <w:vAlign w:val="center"/>
          </w:tcPr>
          <w:p w14:paraId="1C9E7F39" w14:textId="77777777" w:rsidR="00705153" w:rsidRPr="00D5087F" w:rsidRDefault="00705153" w:rsidP="00502EF7">
            <w:pPr>
              <w:spacing w:before="60" w:after="60"/>
              <w:jc w:val="center"/>
              <w:rPr>
                <w:rFonts w:ascii="Segoe UI Symbol" w:hAnsi="Segoe UI Symbol"/>
                <w:sz w:val="22"/>
                <w:szCs w:val="22"/>
              </w:rPr>
            </w:pPr>
            <w:r w:rsidRPr="00D5087F">
              <w:rPr>
                <w:rFonts w:ascii="Segoe UI Symbol" w:hAnsi="Segoe UI Symbol"/>
                <w:sz w:val="22"/>
                <w:szCs w:val="22"/>
              </w:rPr>
              <w:t>Must meet requirement</w:t>
            </w:r>
          </w:p>
          <w:p w14:paraId="0783629C" w14:textId="77777777" w:rsidR="00705153" w:rsidRPr="00D5087F" w:rsidRDefault="00705153" w:rsidP="00502EF7">
            <w:pPr>
              <w:spacing w:before="60" w:after="60"/>
              <w:jc w:val="center"/>
              <w:rPr>
                <w:rFonts w:ascii="Segoe UI Symbol" w:hAnsi="Segoe UI Symbol"/>
                <w:sz w:val="22"/>
                <w:szCs w:val="22"/>
              </w:rPr>
            </w:pPr>
          </w:p>
        </w:tc>
        <w:tc>
          <w:tcPr>
            <w:tcW w:w="1531" w:type="dxa"/>
            <w:tcBorders>
              <w:top w:val="nil"/>
              <w:bottom w:val="single" w:sz="4" w:space="0" w:color="auto"/>
            </w:tcBorders>
            <w:vAlign w:val="center"/>
          </w:tcPr>
          <w:p w14:paraId="566AB74A" w14:textId="77777777" w:rsidR="00705153" w:rsidRPr="00D5087F" w:rsidRDefault="00705153" w:rsidP="00502EF7">
            <w:pPr>
              <w:spacing w:before="60" w:after="60"/>
              <w:jc w:val="center"/>
              <w:rPr>
                <w:rFonts w:ascii="Segoe UI Symbol" w:hAnsi="Segoe UI Symbol"/>
                <w:sz w:val="22"/>
                <w:szCs w:val="22"/>
              </w:rPr>
            </w:pPr>
            <w:r w:rsidRPr="00D5087F">
              <w:rPr>
                <w:rFonts w:ascii="Segoe UI Symbol" w:hAnsi="Segoe UI Symbol"/>
                <w:sz w:val="22"/>
                <w:szCs w:val="22"/>
              </w:rPr>
              <w:t>N / A</w:t>
            </w:r>
          </w:p>
        </w:tc>
        <w:tc>
          <w:tcPr>
            <w:tcW w:w="1871" w:type="dxa"/>
            <w:tcBorders>
              <w:bottom w:val="single" w:sz="4" w:space="0" w:color="auto"/>
            </w:tcBorders>
            <w:vAlign w:val="center"/>
          </w:tcPr>
          <w:p w14:paraId="570669B3" w14:textId="77777777" w:rsidR="00705153" w:rsidRPr="00D5087F" w:rsidRDefault="00705153" w:rsidP="00502EF7">
            <w:pPr>
              <w:spacing w:before="60" w:after="60"/>
              <w:jc w:val="center"/>
              <w:rPr>
                <w:rFonts w:ascii="Segoe UI Symbol" w:hAnsi="Segoe UI Symbol"/>
                <w:sz w:val="22"/>
                <w:szCs w:val="22"/>
              </w:rPr>
            </w:pPr>
            <w:r w:rsidRPr="00D5087F">
              <w:rPr>
                <w:rFonts w:ascii="Segoe UI Symbol" w:hAnsi="Segoe UI Symbol"/>
                <w:sz w:val="22"/>
                <w:szCs w:val="22"/>
              </w:rPr>
              <w:t>Form EXP-4.1</w:t>
            </w:r>
          </w:p>
        </w:tc>
      </w:tr>
      <w:tr w:rsidR="00705153" w:rsidRPr="00143E6E" w14:paraId="667C3E46" w14:textId="77777777" w:rsidTr="3BEF314B">
        <w:trPr>
          <w:tblHeader/>
        </w:trPr>
        <w:tc>
          <w:tcPr>
            <w:tcW w:w="1838" w:type="dxa"/>
            <w:tcBorders>
              <w:top w:val="single" w:sz="4" w:space="0" w:color="auto"/>
              <w:bottom w:val="single" w:sz="6" w:space="0" w:color="000000" w:themeColor="text1"/>
            </w:tcBorders>
          </w:tcPr>
          <w:p w14:paraId="42008B14" w14:textId="40052479" w:rsidR="00705153" w:rsidRPr="00D5087F" w:rsidRDefault="00705153" w:rsidP="00E55B0C">
            <w:pPr>
              <w:jc w:val="left"/>
              <w:rPr>
                <w:rFonts w:ascii="Segoe UI Symbol" w:hAnsi="Segoe UI Symbol"/>
                <w:b/>
                <w:szCs w:val="24"/>
              </w:rPr>
            </w:pPr>
            <w:r w:rsidRPr="00D5087F">
              <w:rPr>
                <w:rFonts w:ascii="Segoe UI Symbol" w:hAnsi="Segoe UI Symbol"/>
                <w:b/>
                <w:szCs w:val="24"/>
              </w:rPr>
              <w:lastRenderedPageBreak/>
              <w:t>4.2(a)</w:t>
            </w:r>
            <w:r w:rsidR="006A3217" w:rsidRPr="00D5087F">
              <w:rPr>
                <w:rFonts w:ascii="Segoe UI Symbol" w:hAnsi="Segoe UI Symbol"/>
                <w:b/>
                <w:szCs w:val="24"/>
              </w:rPr>
              <w:t xml:space="preserve"> </w:t>
            </w:r>
            <w:r w:rsidRPr="00D5087F">
              <w:rPr>
                <w:rFonts w:ascii="Segoe UI Symbol" w:hAnsi="Segoe UI Symbol"/>
                <w:b/>
                <w:szCs w:val="24"/>
              </w:rPr>
              <w:t>Specific Experience</w:t>
            </w:r>
          </w:p>
        </w:tc>
        <w:tc>
          <w:tcPr>
            <w:tcW w:w="3130" w:type="dxa"/>
            <w:tcBorders>
              <w:top w:val="single" w:sz="4" w:space="0" w:color="auto"/>
              <w:bottom w:val="single" w:sz="6" w:space="0" w:color="000000" w:themeColor="text1"/>
            </w:tcBorders>
          </w:tcPr>
          <w:p w14:paraId="29E468BE" w14:textId="71BDF77D" w:rsidR="00B945E9" w:rsidRPr="00284021" w:rsidRDefault="0B006EB2" w:rsidP="3BEF314B">
            <w:pPr>
              <w:spacing w:after="0"/>
              <w:ind w:right="-11"/>
              <w:jc w:val="left"/>
              <w:rPr>
                <w:rFonts w:ascii="Segoe UI Symbol" w:hAnsi="Segoe UI Symbol"/>
                <w:sz w:val="20"/>
              </w:rPr>
            </w:pPr>
            <w:bookmarkStart w:id="380" w:name="_Toc59130304"/>
            <w:bookmarkStart w:id="381" w:name="_Toc59131177"/>
            <w:r w:rsidRPr="3BEF314B">
              <w:rPr>
                <w:rFonts w:ascii="Segoe UI Symbol" w:hAnsi="Segoe UI Symbol"/>
                <w:sz w:val="20"/>
              </w:rPr>
              <w:t>(a)</w:t>
            </w:r>
            <w:r w:rsidR="4420D6EC" w:rsidRPr="3BEF314B">
              <w:rPr>
                <w:rFonts w:ascii="Segoe UI Symbol" w:hAnsi="Segoe UI Symbol"/>
                <w:sz w:val="20"/>
              </w:rPr>
              <w:t xml:space="preserve"> </w:t>
            </w:r>
            <w:r w:rsidRPr="3BEF314B">
              <w:rPr>
                <w:rFonts w:ascii="Segoe UI Symbol" w:hAnsi="Segoe UI Symbol"/>
                <w:sz w:val="20"/>
              </w:rPr>
              <w:t xml:space="preserve">Participation as contractor, </w:t>
            </w:r>
            <w:r w:rsidR="68F1AD4A" w:rsidRPr="3BEF314B">
              <w:rPr>
                <w:rFonts w:ascii="Segoe UI Symbol" w:hAnsi="Segoe UI Symbol"/>
                <w:sz w:val="20"/>
              </w:rPr>
              <w:t>joint venture member</w:t>
            </w:r>
            <w:bookmarkStart w:id="382" w:name="_Ref304212112"/>
            <w:r w:rsidR="00234C4A" w:rsidRPr="3BEF314B">
              <w:rPr>
                <w:rFonts w:ascii="Segoe UI Symbol" w:hAnsi="Segoe UI Symbol"/>
                <w:sz w:val="20"/>
                <w:vertAlign w:val="superscript"/>
              </w:rPr>
              <w:footnoteReference w:id="6"/>
            </w:r>
            <w:bookmarkEnd w:id="382"/>
            <w:r w:rsidR="68F1AD4A" w:rsidRPr="3BEF314B">
              <w:rPr>
                <w:rFonts w:ascii="Segoe UI Symbol" w:hAnsi="Segoe UI Symbol"/>
                <w:sz w:val="20"/>
              </w:rPr>
              <w:t xml:space="preserve">, </w:t>
            </w:r>
            <w:r w:rsidRPr="3BEF314B">
              <w:rPr>
                <w:rFonts w:ascii="Segoe UI Symbol" w:hAnsi="Segoe UI Symbol"/>
                <w:sz w:val="20"/>
              </w:rPr>
              <w:t xml:space="preserve">management contractor, or subcontractor, in at least </w:t>
            </w:r>
            <w:r w:rsidR="467CF449" w:rsidRPr="3BEF314B">
              <w:rPr>
                <w:rFonts w:ascii="Segoe UI Symbol" w:hAnsi="Segoe UI Symbol"/>
                <w:i/>
                <w:iCs/>
                <w:color w:val="0070C0"/>
                <w:sz w:val="20"/>
              </w:rPr>
              <w:t>two</w:t>
            </w:r>
            <w:r w:rsidRPr="3BEF314B">
              <w:rPr>
                <w:rFonts w:ascii="Segoe UI Symbol" w:hAnsi="Segoe UI Symbol"/>
                <w:sz w:val="20"/>
              </w:rPr>
              <w:t xml:space="preserve"> (</w:t>
            </w:r>
            <w:r w:rsidR="467CF449" w:rsidRPr="3BEF314B">
              <w:rPr>
                <w:rFonts w:ascii="Segoe UI Symbol" w:hAnsi="Segoe UI Symbol"/>
                <w:i/>
                <w:iCs/>
                <w:color w:val="0070C0"/>
                <w:sz w:val="20"/>
              </w:rPr>
              <w:t>2</w:t>
            </w:r>
            <w:r w:rsidRPr="3BEF314B">
              <w:rPr>
                <w:rFonts w:ascii="Segoe UI Symbol" w:hAnsi="Segoe UI Symbol"/>
                <w:sz w:val="20"/>
              </w:rPr>
              <w:t xml:space="preserve">) contracts within the last </w:t>
            </w:r>
            <w:r w:rsidR="467CF449" w:rsidRPr="3BEF314B">
              <w:rPr>
                <w:rFonts w:ascii="Segoe UI Symbol" w:hAnsi="Segoe UI Symbol"/>
                <w:i/>
                <w:iCs/>
                <w:color w:val="0070C0"/>
                <w:sz w:val="20"/>
              </w:rPr>
              <w:t>eight</w:t>
            </w:r>
            <w:r w:rsidR="6A86AF80" w:rsidRPr="3BEF314B">
              <w:rPr>
                <w:rFonts w:ascii="Segoe UI Symbol" w:hAnsi="Segoe UI Symbol"/>
                <w:i/>
                <w:iCs/>
                <w:color w:val="0070C0"/>
                <w:sz w:val="20"/>
              </w:rPr>
              <w:t xml:space="preserve"> </w:t>
            </w:r>
            <w:r w:rsidRPr="3BEF314B">
              <w:rPr>
                <w:rFonts w:ascii="Segoe UI Symbol" w:hAnsi="Segoe UI Symbol"/>
                <w:sz w:val="20"/>
              </w:rPr>
              <w:t>(</w:t>
            </w:r>
            <w:r w:rsidR="467CF449" w:rsidRPr="3BEF314B">
              <w:rPr>
                <w:rFonts w:ascii="Segoe UI Symbol" w:hAnsi="Segoe UI Symbol"/>
                <w:i/>
                <w:iCs/>
                <w:color w:val="0070C0"/>
                <w:sz w:val="20"/>
              </w:rPr>
              <w:t>8</w:t>
            </w:r>
            <w:r w:rsidRPr="3BEF314B">
              <w:rPr>
                <w:rFonts w:ascii="Segoe UI Symbol" w:hAnsi="Segoe UI Symbol"/>
                <w:sz w:val="20"/>
              </w:rPr>
              <w:t xml:space="preserve">) </w:t>
            </w:r>
            <w:r w:rsidR="6A86AF80" w:rsidRPr="3BEF314B">
              <w:rPr>
                <w:rFonts w:ascii="Segoe UI Symbol" w:hAnsi="Segoe UI Symbol"/>
                <w:sz w:val="20"/>
              </w:rPr>
              <w:t>years,</w:t>
            </w:r>
            <w:r w:rsidRPr="3BEF314B">
              <w:rPr>
                <w:rFonts w:ascii="Segoe UI Symbol" w:hAnsi="Segoe UI Symbol"/>
                <w:sz w:val="20"/>
              </w:rPr>
              <w:t xml:space="preserve"> each with a value of at least </w:t>
            </w:r>
            <w:r w:rsidR="250E48C7" w:rsidRPr="3BEF314B">
              <w:rPr>
                <w:rFonts w:ascii="Segoe UI Symbol" w:hAnsi="Segoe UI Symbol"/>
                <w:i/>
                <w:iCs/>
                <w:color w:val="0070C0"/>
                <w:sz w:val="20"/>
              </w:rPr>
              <w:t>eight</w:t>
            </w:r>
            <w:r w:rsidR="6A13E9A3" w:rsidRPr="3BEF314B">
              <w:rPr>
                <w:rFonts w:ascii="Segoe UI Symbol" w:hAnsi="Segoe UI Symbol"/>
                <w:i/>
                <w:iCs/>
                <w:color w:val="0070C0"/>
                <w:sz w:val="20"/>
              </w:rPr>
              <w:t xml:space="preserve"> </w:t>
            </w:r>
            <w:r w:rsidR="467CF449" w:rsidRPr="3BEF314B">
              <w:rPr>
                <w:rFonts w:ascii="Segoe UI Symbol" w:hAnsi="Segoe UI Symbol"/>
                <w:i/>
                <w:iCs/>
                <w:color w:val="0070C0"/>
                <w:sz w:val="20"/>
              </w:rPr>
              <w:t>mil</w:t>
            </w:r>
            <w:r w:rsidR="24303C4B" w:rsidRPr="3BEF314B">
              <w:rPr>
                <w:rFonts w:ascii="Segoe UI Symbol" w:hAnsi="Segoe UI Symbol"/>
                <w:i/>
                <w:iCs/>
                <w:color w:val="0070C0"/>
                <w:sz w:val="20"/>
              </w:rPr>
              <w:t xml:space="preserve">lion </w:t>
            </w:r>
            <w:r w:rsidR="467CF449" w:rsidRPr="3BEF314B">
              <w:rPr>
                <w:rFonts w:ascii="Segoe UI Symbol" w:hAnsi="Segoe UI Symbol"/>
                <w:i/>
                <w:iCs/>
                <w:color w:val="0070C0"/>
                <w:sz w:val="20"/>
              </w:rPr>
              <w:t xml:space="preserve">US Dollars </w:t>
            </w:r>
            <w:r w:rsidRPr="3BEF314B">
              <w:rPr>
                <w:rFonts w:ascii="Segoe UI Symbol" w:hAnsi="Segoe UI Symbol"/>
                <w:i/>
                <w:iCs/>
                <w:color w:val="0070C0"/>
                <w:sz w:val="20"/>
              </w:rPr>
              <w:t>(</w:t>
            </w:r>
            <w:r w:rsidR="467CF449" w:rsidRPr="3BEF314B">
              <w:rPr>
                <w:rFonts w:ascii="Segoe UI Symbol" w:hAnsi="Segoe UI Symbol"/>
                <w:i/>
                <w:iCs/>
                <w:color w:val="0070C0"/>
                <w:sz w:val="20"/>
              </w:rPr>
              <w:t xml:space="preserve">USD </w:t>
            </w:r>
            <w:r w:rsidR="7EFABDBB" w:rsidRPr="3BEF314B">
              <w:rPr>
                <w:rFonts w:ascii="Segoe UI Symbol" w:hAnsi="Segoe UI Symbol"/>
                <w:i/>
                <w:iCs/>
                <w:color w:val="0070C0"/>
                <w:sz w:val="20"/>
              </w:rPr>
              <w:t>8</w:t>
            </w:r>
            <w:r w:rsidR="467CF449" w:rsidRPr="3BEF314B">
              <w:rPr>
                <w:rFonts w:ascii="Segoe UI Symbol" w:hAnsi="Segoe UI Symbol"/>
                <w:i/>
                <w:iCs/>
                <w:color w:val="0070C0"/>
                <w:sz w:val="20"/>
              </w:rPr>
              <w:t>,</w:t>
            </w:r>
            <w:r w:rsidR="7EBA2BDD" w:rsidRPr="3BEF314B">
              <w:rPr>
                <w:rFonts w:ascii="Segoe UI Symbol" w:hAnsi="Segoe UI Symbol"/>
                <w:i/>
                <w:iCs/>
                <w:color w:val="0070C0"/>
                <w:sz w:val="20"/>
              </w:rPr>
              <w:t>0</w:t>
            </w:r>
            <w:r w:rsidR="467CF449" w:rsidRPr="3BEF314B">
              <w:rPr>
                <w:rFonts w:ascii="Segoe UI Symbol" w:hAnsi="Segoe UI Symbol"/>
                <w:i/>
                <w:iCs/>
                <w:color w:val="0070C0"/>
                <w:sz w:val="20"/>
              </w:rPr>
              <w:t>00,000</w:t>
            </w:r>
            <w:r w:rsidRPr="3BEF314B">
              <w:rPr>
                <w:rFonts w:ascii="Segoe UI Symbol" w:hAnsi="Segoe UI Symbol"/>
                <w:sz w:val="20"/>
              </w:rPr>
              <w:t>), that have been successfully and substantially</w:t>
            </w:r>
            <w:r w:rsidR="00705153" w:rsidRPr="3BEF314B">
              <w:rPr>
                <w:rStyle w:val="FootnoteReference"/>
                <w:rFonts w:ascii="Segoe UI Symbol" w:hAnsi="Segoe UI Symbol"/>
                <w:sz w:val="20"/>
              </w:rPr>
              <w:footnoteReference w:id="7"/>
            </w:r>
            <w:r w:rsidRPr="3BEF314B">
              <w:rPr>
                <w:rFonts w:ascii="Segoe UI Symbol" w:hAnsi="Segoe UI Symbol"/>
                <w:sz w:val="20"/>
              </w:rPr>
              <w:t xml:space="preserve">completed and that are </w:t>
            </w:r>
            <w:proofErr w:type="gramStart"/>
            <w:r w:rsidRPr="3BEF314B">
              <w:rPr>
                <w:rFonts w:ascii="Segoe UI Symbol" w:hAnsi="Segoe UI Symbol"/>
                <w:sz w:val="20"/>
              </w:rPr>
              <w:t>similar</w:t>
            </w:r>
            <w:r w:rsidR="68F1AD4A" w:rsidRPr="3BEF314B">
              <w:rPr>
                <w:rFonts w:ascii="Segoe UI Symbol" w:hAnsi="Segoe UI Symbol"/>
                <w:sz w:val="20"/>
              </w:rPr>
              <w:t xml:space="preserve"> </w:t>
            </w:r>
            <w:r w:rsidRPr="3BEF314B">
              <w:rPr>
                <w:rFonts w:ascii="Segoe UI Symbol" w:hAnsi="Segoe UI Symbol"/>
                <w:sz w:val="20"/>
              </w:rPr>
              <w:t>to</w:t>
            </w:r>
            <w:proofErr w:type="gramEnd"/>
            <w:r w:rsidRPr="3BEF314B">
              <w:rPr>
                <w:rFonts w:ascii="Segoe UI Symbol" w:hAnsi="Segoe UI Symbol"/>
                <w:sz w:val="20"/>
              </w:rPr>
              <w:t xml:space="preserve"> the proposed Plant and Installation Services.</w:t>
            </w:r>
            <w:bookmarkEnd w:id="380"/>
            <w:bookmarkEnd w:id="381"/>
            <w:r w:rsidRPr="3BEF314B">
              <w:rPr>
                <w:rFonts w:ascii="Segoe UI Symbol" w:hAnsi="Segoe UI Symbol"/>
                <w:sz w:val="20"/>
              </w:rPr>
              <w:t xml:space="preserve"> </w:t>
            </w:r>
          </w:p>
          <w:p w14:paraId="1EFAAE40" w14:textId="77777777" w:rsidR="00705153" w:rsidRDefault="00B945E9" w:rsidP="00284021">
            <w:pPr>
              <w:spacing w:after="0"/>
              <w:jc w:val="left"/>
              <w:rPr>
                <w:rFonts w:ascii="Segoe UI Symbol" w:hAnsi="Segoe UI Symbol"/>
                <w:sz w:val="20"/>
              </w:rPr>
            </w:pPr>
            <w:bookmarkStart w:id="383" w:name="_Toc59130305"/>
            <w:bookmarkStart w:id="384" w:name="_Toc59131178"/>
            <w:r w:rsidRPr="00284021">
              <w:rPr>
                <w:rFonts w:ascii="Segoe UI Symbol" w:hAnsi="Segoe UI Symbol"/>
                <w:sz w:val="20"/>
              </w:rPr>
              <w:t xml:space="preserve">The similarity of the contracts shall be based on the following: </w:t>
            </w:r>
            <w:bookmarkEnd w:id="383"/>
            <w:bookmarkEnd w:id="384"/>
          </w:p>
          <w:p w14:paraId="091623BB" w14:textId="77777777" w:rsidR="002D1F58" w:rsidRPr="002D1F58" w:rsidRDefault="002D1F58" w:rsidP="002D1F58">
            <w:pPr>
              <w:spacing w:after="0"/>
              <w:jc w:val="left"/>
              <w:rPr>
                <w:rFonts w:ascii="Segoe UI Symbol" w:hAnsi="Segoe UI Symbol"/>
                <w:i/>
                <w:color w:val="0070C0"/>
                <w:sz w:val="20"/>
              </w:rPr>
            </w:pPr>
            <w:r w:rsidRPr="002D1F58">
              <w:rPr>
                <w:rFonts w:ascii="Segoe UI Symbol" w:hAnsi="Segoe UI Symbol"/>
                <w:i/>
                <w:color w:val="0070C0"/>
                <w:sz w:val="20"/>
              </w:rPr>
              <w:t>Design, supply, construction, testing and commissioning of</w:t>
            </w:r>
          </w:p>
          <w:p w14:paraId="3165822B" w14:textId="11F689A5" w:rsidR="002D1F58" w:rsidRPr="002D1F58" w:rsidRDefault="002D1F58" w:rsidP="002D1F58">
            <w:pPr>
              <w:spacing w:after="0"/>
              <w:jc w:val="left"/>
              <w:rPr>
                <w:rFonts w:ascii="Segoe UI Symbol" w:hAnsi="Segoe UI Symbol"/>
                <w:i/>
                <w:color w:val="0070C0"/>
                <w:sz w:val="20"/>
              </w:rPr>
            </w:pPr>
            <w:r w:rsidRPr="002D1F58">
              <w:rPr>
                <w:rFonts w:ascii="Segoe UI Symbol" w:hAnsi="Segoe UI Symbol"/>
                <w:i/>
                <w:color w:val="0070C0"/>
                <w:sz w:val="20"/>
              </w:rPr>
              <w:t>•132</w:t>
            </w:r>
            <w:r w:rsidR="00133BB6">
              <w:rPr>
                <w:rFonts w:ascii="Segoe UI Symbol" w:hAnsi="Segoe UI Symbol"/>
                <w:i/>
                <w:color w:val="0070C0"/>
                <w:sz w:val="20"/>
              </w:rPr>
              <w:t>/33kV</w:t>
            </w:r>
            <w:r w:rsidRPr="002D1F58">
              <w:rPr>
                <w:rFonts w:ascii="Segoe UI Symbol" w:hAnsi="Segoe UI Symbol"/>
                <w:i/>
                <w:color w:val="0070C0"/>
                <w:sz w:val="20"/>
              </w:rPr>
              <w:t xml:space="preserve"> and above </w:t>
            </w:r>
            <w:r w:rsidR="00133BB6">
              <w:rPr>
                <w:rFonts w:ascii="Segoe UI Symbol" w:hAnsi="Segoe UI Symbol"/>
                <w:i/>
                <w:color w:val="0070C0"/>
                <w:sz w:val="20"/>
              </w:rPr>
              <w:t>substations.</w:t>
            </w:r>
          </w:p>
          <w:p w14:paraId="1E3F7F2B" w14:textId="77777777" w:rsidR="002D1F58" w:rsidRPr="002D1F58" w:rsidRDefault="002D1F58" w:rsidP="002D1F58">
            <w:pPr>
              <w:spacing w:after="0"/>
              <w:jc w:val="left"/>
              <w:rPr>
                <w:rFonts w:ascii="Segoe UI Symbol" w:hAnsi="Segoe UI Symbol"/>
                <w:i/>
                <w:color w:val="0070C0"/>
                <w:sz w:val="20"/>
              </w:rPr>
            </w:pPr>
            <w:r w:rsidRPr="002D1F58">
              <w:rPr>
                <w:rFonts w:ascii="Segoe UI Symbol" w:hAnsi="Segoe UI Symbol"/>
                <w:i/>
                <w:color w:val="0070C0"/>
                <w:sz w:val="20"/>
              </w:rPr>
              <w:t>These works must have been carried outside its country.</w:t>
            </w:r>
          </w:p>
          <w:p w14:paraId="335E7CCD" w14:textId="04FE5C68" w:rsidR="002D1F58" w:rsidRPr="00D5087F" w:rsidRDefault="002D1F58" w:rsidP="002D1F58">
            <w:pPr>
              <w:spacing w:after="0"/>
              <w:jc w:val="left"/>
              <w:rPr>
                <w:i/>
                <w:sz w:val="22"/>
                <w:szCs w:val="22"/>
              </w:rPr>
            </w:pPr>
            <w:r w:rsidRPr="002D1F58">
              <w:rPr>
                <w:rFonts w:ascii="Segoe UI Symbol" w:hAnsi="Segoe UI Symbol"/>
                <w:i/>
                <w:color w:val="0070C0"/>
                <w:sz w:val="20"/>
              </w:rPr>
              <w:t xml:space="preserve">The </w:t>
            </w:r>
            <w:proofErr w:type="gramStart"/>
            <w:r w:rsidRPr="002D1F58">
              <w:rPr>
                <w:rFonts w:ascii="Segoe UI Symbol" w:hAnsi="Segoe UI Symbol"/>
                <w:i/>
                <w:color w:val="0070C0"/>
                <w:sz w:val="20"/>
              </w:rPr>
              <w:t>works</w:t>
            </w:r>
            <w:proofErr w:type="gramEnd"/>
            <w:r w:rsidRPr="002D1F58">
              <w:rPr>
                <w:rFonts w:ascii="Segoe UI Symbol" w:hAnsi="Segoe UI Symbol"/>
                <w:i/>
                <w:color w:val="0070C0"/>
                <w:sz w:val="20"/>
              </w:rPr>
              <w:t xml:space="preserve"> must have been completed prior to bid submission. These criteria must be evidenced by a completion certificate issued to the bidder</w:t>
            </w:r>
          </w:p>
        </w:tc>
        <w:tc>
          <w:tcPr>
            <w:tcW w:w="1548" w:type="dxa"/>
            <w:tcBorders>
              <w:top w:val="single" w:sz="4" w:space="0" w:color="auto"/>
              <w:bottom w:val="single" w:sz="6" w:space="0" w:color="000000" w:themeColor="text1"/>
            </w:tcBorders>
          </w:tcPr>
          <w:p w14:paraId="4AE69924" w14:textId="77777777" w:rsidR="00705153" w:rsidRPr="00D5087F" w:rsidRDefault="00705153" w:rsidP="00B15CEE">
            <w:pPr>
              <w:spacing w:before="60" w:after="60"/>
              <w:jc w:val="left"/>
              <w:rPr>
                <w:rFonts w:ascii="Segoe UI Symbol" w:hAnsi="Segoe UI Symbol"/>
                <w:sz w:val="22"/>
                <w:szCs w:val="22"/>
              </w:rPr>
            </w:pPr>
            <w:r w:rsidRPr="00D5087F">
              <w:rPr>
                <w:rFonts w:ascii="Segoe UI Symbol" w:hAnsi="Segoe UI Symbol"/>
                <w:sz w:val="22"/>
                <w:szCs w:val="22"/>
              </w:rPr>
              <w:t>Must meet requirement</w:t>
            </w:r>
          </w:p>
        </w:tc>
        <w:tc>
          <w:tcPr>
            <w:tcW w:w="1701" w:type="dxa"/>
            <w:tcBorders>
              <w:top w:val="single" w:sz="4" w:space="0" w:color="auto"/>
              <w:bottom w:val="single" w:sz="6" w:space="0" w:color="000000" w:themeColor="text1"/>
            </w:tcBorders>
          </w:tcPr>
          <w:p w14:paraId="0B8DDDA9" w14:textId="77777777" w:rsidR="00705153" w:rsidRPr="00D5087F" w:rsidRDefault="00705153" w:rsidP="00B15CEE">
            <w:pPr>
              <w:spacing w:before="60" w:after="60"/>
              <w:jc w:val="left"/>
              <w:rPr>
                <w:rFonts w:ascii="Segoe UI Symbol" w:hAnsi="Segoe UI Symbol"/>
                <w:spacing w:val="-4"/>
                <w:sz w:val="22"/>
                <w:szCs w:val="22"/>
              </w:rPr>
            </w:pPr>
            <w:r w:rsidRPr="00D5087F">
              <w:rPr>
                <w:rFonts w:ascii="Segoe UI Symbol" w:hAnsi="Segoe UI Symbol"/>
                <w:spacing w:val="-4"/>
                <w:sz w:val="22"/>
                <w:szCs w:val="22"/>
              </w:rPr>
              <w:t>Must meet requirements</w:t>
            </w:r>
            <w:r w:rsidR="00D47391" w:rsidRPr="00D5087F">
              <w:rPr>
                <w:rStyle w:val="FootnoteReference"/>
                <w:rFonts w:ascii="Segoe UI Symbol" w:hAnsi="Segoe UI Symbol"/>
                <w:spacing w:val="-4"/>
                <w:sz w:val="22"/>
                <w:szCs w:val="22"/>
              </w:rPr>
              <w:footnoteReference w:id="8"/>
            </w:r>
          </w:p>
        </w:tc>
        <w:tc>
          <w:tcPr>
            <w:tcW w:w="1417" w:type="dxa"/>
            <w:tcBorders>
              <w:top w:val="single" w:sz="4" w:space="0" w:color="auto"/>
              <w:bottom w:val="single" w:sz="6" w:space="0" w:color="000000" w:themeColor="text1"/>
            </w:tcBorders>
          </w:tcPr>
          <w:p w14:paraId="5C7D5F3B" w14:textId="77777777" w:rsidR="00705153" w:rsidRPr="00D5087F" w:rsidRDefault="00705153" w:rsidP="00B15CEE">
            <w:pPr>
              <w:spacing w:before="60" w:after="60"/>
              <w:jc w:val="left"/>
              <w:rPr>
                <w:rFonts w:ascii="Segoe UI Symbol" w:hAnsi="Segoe UI Symbol"/>
                <w:sz w:val="22"/>
                <w:szCs w:val="22"/>
              </w:rPr>
            </w:pPr>
            <w:r w:rsidRPr="00D5087F">
              <w:rPr>
                <w:rFonts w:ascii="Segoe UI Symbol" w:hAnsi="Segoe UI Symbol"/>
                <w:sz w:val="22"/>
                <w:szCs w:val="22"/>
              </w:rPr>
              <w:t>N / A</w:t>
            </w:r>
          </w:p>
        </w:tc>
        <w:tc>
          <w:tcPr>
            <w:tcW w:w="1531" w:type="dxa"/>
            <w:tcBorders>
              <w:top w:val="single" w:sz="4" w:space="0" w:color="auto"/>
              <w:bottom w:val="single" w:sz="6" w:space="0" w:color="000000" w:themeColor="text1"/>
            </w:tcBorders>
          </w:tcPr>
          <w:p w14:paraId="50BB352C" w14:textId="268964DF" w:rsidR="00234C4A" w:rsidRPr="00D5087F" w:rsidRDefault="00234C4A" w:rsidP="00B15CEE">
            <w:pPr>
              <w:spacing w:before="60" w:after="60"/>
              <w:jc w:val="left"/>
              <w:rPr>
                <w:rFonts w:ascii="Segoe UI Symbol" w:hAnsi="Segoe UI Symbol"/>
                <w:sz w:val="22"/>
                <w:szCs w:val="22"/>
              </w:rPr>
            </w:pPr>
            <w:r w:rsidRPr="00D5087F">
              <w:rPr>
                <w:rFonts w:ascii="Segoe UI Symbol" w:hAnsi="Segoe UI Symbol"/>
                <w:sz w:val="22"/>
                <w:szCs w:val="22"/>
              </w:rPr>
              <w:t xml:space="preserve">Must meet the following requirements for the key activities listed below </w:t>
            </w:r>
          </w:p>
          <w:p w14:paraId="2BEF56B7" w14:textId="77777777" w:rsidR="00EE0FD4" w:rsidRPr="00EE0FD4" w:rsidRDefault="00EE0FD4" w:rsidP="00EE0FD4">
            <w:pPr>
              <w:spacing w:before="60" w:after="60"/>
              <w:jc w:val="left"/>
              <w:rPr>
                <w:rFonts w:ascii="Segoe UI Symbol" w:hAnsi="Segoe UI Symbol"/>
                <w:i/>
                <w:color w:val="0070C0"/>
                <w:sz w:val="20"/>
              </w:rPr>
            </w:pPr>
            <w:r w:rsidRPr="00EE0FD4">
              <w:rPr>
                <w:rFonts w:ascii="Segoe UI Symbol" w:hAnsi="Segoe UI Symbol"/>
                <w:i/>
                <w:color w:val="0070C0"/>
                <w:sz w:val="20"/>
              </w:rPr>
              <w:t>Design, supply, construction, testing and commissioning of</w:t>
            </w:r>
          </w:p>
          <w:p w14:paraId="38F3B18D" w14:textId="1C8E9068" w:rsidR="00705153" w:rsidRPr="00D5087F" w:rsidRDefault="00133BB6" w:rsidP="00EE0FD4">
            <w:pPr>
              <w:spacing w:before="60" w:after="60"/>
              <w:jc w:val="left"/>
              <w:rPr>
                <w:rFonts w:ascii="Segoe UI Symbol" w:hAnsi="Segoe UI Symbol"/>
                <w:spacing w:val="-4"/>
                <w:sz w:val="22"/>
                <w:szCs w:val="22"/>
              </w:rPr>
            </w:pPr>
            <w:r w:rsidRPr="002D1F58">
              <w:rPr>
                <w:rFonts w:ascii="Segoe UI Symbol" w:hAnsi="Segoe UI Symbol"/>
                <w:i/>
                <w:color w:val="0070C0"/>
                <w:sz w:val="20"/>
              </w:rPr>
              <w:t>132</w:t>
            </w:r>
            <w:r>
              <w:rPr>
                <w:rFonts w:ascii="Segoe UI Symbol" w:hAnsi="Segoe UI Symbol"/>
                <w:i/>
                <w:color w:val="0070C0"/>
                <w:sz w:val="20"/>
              </w:rPr>
              <w:t>/33kV</w:t>
            </w:r>
            <w:r w:rsidRPr="002D1F58">
              <w:rPr>
                <w:rFonts w:ascii="Segoe UI Symbol" w:hAnsi="Segoe UI Symbol"/>
                <w:i/>
                <w:color w:val="0070C0"/>
                <w:sz w:val="20"/>
              </w:rPr>
              <w:t xml:space="preserve"> and above </w:t>
            </w:r>
            <w:r>
              <w:rPr>
                <w:rFonts w:ascii="Segoe UI Symbol" w:hAnsi="Segoe UI Symbol"/>
                <w:i/>
                <w:color w:val="0070C0"/>
                <w:sz w:val="20"/>
              </w:rPr>
              <w:t>substations.</w:t>
            </w:r>
          </w:p>
        </w:tc>
        <w:tc>
          <w:tcPr>
            <w:tcW w:w="1871" w:type="dxa"/>
            <w:tcBorders>
              <w:top w:val="single" w:sz="4" w:space="0" w:color="auto"/>
              <w:bottom w:val="single" w:sz="6" w:space="0" w:color="000000" w:themeColor="text1"/>
            </w:tcBorders>
          </w:tcPr>
          <w:p w14:paraId="77EF3C85" w14:textId="77777777" w:rsidR="00705153" w:rsidRPr="00D5087F" w:rsidRDefault="00705153" w:rsidP="00B15CEE">
            <w:pPr>
              <w:spacing w:before="60" w:after="60"/>
              <w:jc w:val="left"/>
              <w:rPr>
                <w:rFonts w:ascii="Segoe UI Symbol" w:hAnsi="Segoe UI Symbol"/>
                <w:sz w:val="22"/>
                <w:szCs w:val="22"/>
              </w:rPr>
            </w:pPr>
            <w:r w:rsidRPr="00D5087F">
              <w:rPr>
                <w:rFonts w:ascii="Segoe UI Symbol" w:hAnsi="Segoe UI Symbol"/>
                <w:sz w:val="22"/>
                <w:szCs w:val="22"/>
              </w:rPr>
              <w:t>Form EXP 4.2(a)</w:t>
            </w:r>
          </w:p>
          <w:p w14:paraId="2FF1B367" w14:textId="77777777" w:rsidR="00705153" w:rsidRPr="00D5087F" w:rsidRDefault="00705153" w:rsidP="00B15CEE">
            <w:pPr>
              <w:spacing w:before="60" w:after="60"/>
              <w:jc w:val="left"/>
              <w:rPr>
                <w:rFonts w:ascii="Segoe UI Symbol" w:hAnsi="Segoe UI Symbol"/>
                <w:sz w:val="22"/>
                <w:szCs w:val="22"/>
              </w:rPr>
            </w:pPr>
          </w:p>
        </w:tc>
      </w:tr>
      <w:tr w:rsidR="00705153" w:rsidRPr="00143E6E" w14:paraId="22C5335B" w14:textId="77777777" w:rsidTr="3BEF314B">
        <w:trPr>
          <w:tblHeader/>
        </w:trPr>
        <w:tc>
          <w:tcPr>
            <w:tcW w:w="1838" w:type="dxa"/>
            <w:tcBorders>
              <w:top w:val="single" w:sz="6" w:space="0" w:color="000000" w:themeColor="text1"/>
              <w:bottom w:val="single" w:sz="6" w:space="0" w:color="000000" w:themeColor="text1"/>
            </w:tcBorders>
          </w:tcPr>
          <w:p w14:paraId="476DE4B0" w14:textId="137F335D" w:rsidR="00705153" w:rsidRPr="00D5087F" w:rsidRDefault="00705153" w:rsidP="00284021">
            <w:pPr>
              <w:jc w:val="left"/>
              <w:rPr>
                <w:rFonts w:ascii="Segoe UI Symbol" w:hAnsi="Segoe UI Symbol"/>
                <w:b/>
                <w:szCs w:val="24"/>
              </w:rPr>
            </w:pPr>
            <w:bookmarkStart w:id="385" w:name="_Toc59130307"/>
            <w:bookmarkStart w:id="386" w:name="_Toc59131180"/>
            <w:r w:rsidRPr="00D5087F">
              <w:rPr>
                <w:rFonts w:ascii="Segoe UI Symbol" w:hAnsi="Segoe UI Symbol"/>
                <w:b/>
                <w:szCs w:val="24"/>
              </w:rPr>
              <w:lastRenderedPageBreak/>
              <w:t>4.2(b)</w:t>
            </w:r>
            <w:r w:rsidRPr="00D5087F">
              <w:rPr>
                <w:rFonts w:ascii="Segoe UI Symbol" w:hAnsi="Segoe UI Symbol"/>
                <w:b/>
                <w:szCs w:val="24"/>
              </w:rPr>
              <w:tab/>
              <w:t>Specific Experience</w:t>
            </w:r>
            <w:bookmarkEnd w:id="385"/>
            <w:bookmarkEnd w:id="386"/>
            <w:r w:rsidRPr="00D5087F">
              <w:rPr>
                <w:rFonts w:ascii="Segoe UI Symbol" w:hAnsi="Segoe UI Symbol"/>
                <w:b/>
                <w:szCs w:val="24"/>
              </w:rPr>
              <w:t xml:space="preserve"> </w:t>
            </w:r>
          </w:p>
        </w:tc>
        <w:tc>
          <w:tcPr>
            <w:tcW w:w="3130" w:type="dxa"/>
            <w:tcBorders>
              <w:top w:val="single" w:sz="6" w:space="0" w:color="000000" w:themeColor="text1"/>
              <w:bottom w:val="single" w:sz="6" w:space="0" w:color="000000" w:themeColor="text1"/>
            </w:tcBorders>
          </w:tcPr>
          <w:p w14:paraId="1C292C3A" w14:textId="5DC9AE57" w:rsidR="005C0D55" w:rsidRDefault="00705153" w:rsidP="00284021">
            <w:pPr>
              <w:jc w:val="left"/>
              <w:rPr>
                <w:rFonts w:ascii="Segoe UI Symbol" w:hAnsi="Segoe UI Symbol"/>
                <w:sz w:val="22"/>
                <w:szCs w:val="22"/>
              </w:rPr>
            </w:pPr>
            <w:r w:rsidRPr="00D5087F">
              <w:rPr>
                <w:rFonts w:ascii="Segoe UI Symbol" w:hAnsi="Segoe UI Symbol"/>
                <w:sz w:val="22"/>
                <w:szCs w:val="22"/>
              </w:rPr>
              <w:t xml:space="preserve">(b) For the above or other contracts executed during the period stipulated in 4.2(a) above, a minimum experience in the following key activities: </w:t>
            </w:r>
          </w:p>
          <w:p w14:paraId="35E0ACCB" w14:textId="05142ADE" w:rsidR="0035716E" w:rsidRPr="0035716E" w:rsidRDefault="0035716E" w:rsidP="0035716E">
            <w:pPr>
              <w:jc w:val="left"/>
              <w:rPr>
                <w:rFonts w:ascii="Segoe UI Symbol" w:hAnsi="Segoe UI Symbol"/>
                <w:i/>
                <w:color w:val="0070C0"/>
                <w:sz w:val="20"/>
              </w:rPr>
            </w:pPr>
            <w:r w:rsidRPr="0035716E">
              <w:rPr>
                <w:rFonts w:ascii="Segoe UI Symbol" w:hAnsi="Segoe UI Symbol"/>
                <w:i/>
                <w:color w:val="0070C0"/>
                <w:sz w:val="20"/>
              </w:rPr>
              <w:t>•</w:t>
            </w:r>
            <w:r w:rsidR="00BF1187">
              <w:rPr>
                <w:rFonts w:ascii="Segoe UI Symbol" w:hAnsi="Segoe UI Symbol"/>
                <w:i/>
                <w:color w:val="0070C0"/>
                <w:sz w:val="20"/>
              </w:rPr>
              <w:t>F</w:t>
            </w:r>
            <w:r w:rsidR="00A72E6D">
              <w:rPr>
                <w:rFonts w:ascii="Segoe UI Symbol" w:hAnsi="Segoe UI Symbol"/>
                <w:i/>
                <w:color w:val="0070C0"/>
                <w:sz w:val="20"/>
              </w:rPr>
              <w:t>our (4)</w:t>
            </w:r>
            <w:r w:rsidRPr="0035716E">
              <w:rPr>
                <w:rFonts w:ascii="Segoe UI Symbol" w:hAnsi="Segoe UI Symbol"/>
                <w:i/>
                <w:color w:val="0070C0"/>
                <w:sz w:val="20"/>
              </w:rPr>
              <w:t xml:space="preserve"> successfully accomplished and operated air insulated substations of 132/33kV with double busbar configuration</w:t>
            </w:r>
          </w:p>
          <w:p w14:paraId="62B6949E" w14:textId="2D7F9605" w:rsidR="0035716E" w:rsidRPr="0035716E" w:rsidRDefault="0035716E" w:rsidP="002A0104">
            <w:pPr>
              <w:jc w:val="left"/>
              <w:rPr>
                <w:rFonts w:ascii="Segoe UI Symbol" w:hAnsi="Segoe UI Symbol"/>
                <w:i/>
                <w:color w:val="0070C0"/>
                <w:sz w:val="20"/>
              </w:rPr>
            </w:pPr>
            <w:r w:rsidRPr="0035716E">
              <w:rPr>
                <w:rFonts w:ascii="Segoe UI Symbol" w:hAnsi="Segoe UI Symbol"/>
                <w:i/>
                <w:color w:val="0070C0"/>
                <w:sz w:val="20"/>
              </w:rPr>
              <w:t xml:space="preserve">•Procurement, </w:t>
            </w:r>
            <w:r w:rsidR="00334DB9" w:rsidRPr="0035716E">
              <w:rPr>
                <w:rFonts w:ascii="Segoe UI Symbol" w:hAnsi="Segoe UI Symbol"/>
                <w:i/>
                <w:color w:val="0070C0"/>
                <w:sz w:val="20"/>
              </w:rPr>
              <w:t>installation,</w:t>
            </w:r>
            <w:r w:rsidRPr="0035716E">
              <w:rPr>
                <w:rFonts w:ascii="Segoe UI Symbol" w:hAnsi="Segoe UI Symbol"/>
                <w:i/>
                <w:color w:val="0070C0"/>
                <w:sz w:val="20"/>
              </w:rPr>
              <w:t xml:space="preserve"> and commissioning of 2 x 23 MVA 132/33kV transformers or above </w:t>
            </w:r>
          </w:p>
          <w:p w14:paraId="7860008F" w14:textId="1C7BEF67" w:rsidR="00705153" w:rsidRPr="00D5087F" w:rsidRDefault="0035716E" w:rsidP="0035716E">
            <w:pPr>
              <w:jc w:val="left"/>
              <w:rPr>
                <w:rFonts w:ascii="Segoe UI Symbol" w:hAnsi="Segoe UI Symbol"/>
                <w:sz w:val="22"/>
                <w:szCs w:val="22"/>
              </w:rPr>
            </w:pPr>
            <w:r w:rsidRPr="0035716E">
              <w:rPr>
                <w:rFonts w:ascii="Segoe UI Symbol" w:hAnsi="Segoe UI Symbol"/>
                <w:i/>
                <w:color w:val="0070C0"/>
                <w:sz w:val="20"/>
              </w:rPr>
              <w:t>for all the above substations and transmission lines; they must have been completed prior to bid submission. These criteria must be evidenced by a completion certificate issued to the bidder.</w:t>
            </w:r>
          </w:p>
        </w:tc>
        <w:tc>
          <w:tcPr>
            <w:tcW w:w="1548" w:type="dxa"/>
            <w:tcBorders>
              <w:top w:val="single" w:sz="6" w:space="0" w:color="000000" w:themeColor="text1"/>
              <w:bottom w:val="single" w:sz="6" w:space="0" w:color="000000" w:themeColor="text1"/>
            </w:tcBorders>
          </w:tcPr>
          <w:p w14:paraId="160259C6" w14:textId="77777777" w:rsidR="00705153" w:rsidRPr="00D5087F" w:rsidRDefault="00705153" w:rsidP="00B15CEE">
            <w:pPr>
              <w:spacing w:before="60" w:after="60"/>
              <w:jc w:val="left"/>
              <w:rPr>
                <w:rFonts w:ascii="Segoe UI Symbol" w:hAnsi="Segoe UI Symbol"/>
                <w:sz w:val="22"/>
                <w:szCs w:val="22"/>
              </w:rPr>
            </w:pPr>
            <w:r w:rsidRPr="00D5087F">
              <w:rPr>
                <w:rFonts w:ascii="Segoe UI Symbol" w:hAnsi="Segoe UI Symbol"/>
                <w:sz w:val="22"/>
                <w:szCs w:val="22"/>
              </w:rPr>
              <w:t>Must meet requirements</w:t>
            </w:r>
          </w:p>
          <w:p w14:paraId="733AC317" w14:textId="77777777" w:rsidR="00705153" w:rsidRPr="00D5087F" w:rsidRDefault="00705153" w:rsidP="00B15CEE">
            <w:pPr>
              <w:spacing w:before="60" w:after="60"/>
              <w:jc w:val="left"/>
              <w:rPr>
                <w:rFonts w:ascii="Segoe UI Symbol" w:hAnsi="Segoe UI Symbol"/>
                <w:sz w:val="22"/>
                <w:szCs w:val="22"/>
              </w:rPr>
            </w:pPr>
          </w:p>
        </w:tc>
        <w:tc>
          <w:tcPr>
            <w:tcW w:w="1701" w:type="dxa"/>
            <w:tcBorders>
              <w:top w:val="single" w:sz="6" w:space="0" w:color="000000" w:themeColor="text1"/>
              <w:bottom w:val="single" w:sz="6" w:space="0" w:color="000000" w:themeColor="text1"/>
            </w:tcBorders>
          </w:tcPr>
          <w:p w14:paraId="305B321B" w14:textId="77777777" w:rsidR="00705153" w:rsidRPr="00D5087F" w:rsidRDefault="00705153" w:rsidP="00B15CEE">
            <w:pPr>
              <w:spacing w:before="60" w:after="60"/>
              <w:jc w:val="left"/>
              <w:rPr>
                <w:rFonts w:ascii="Segoe UI Symbol" w:hAnsi="Segoe UI Symbol"/>
                <w:sz w:val="22"/>
                <w:szCs w:val="22"/>
              </w:rPr>
            </w:pPr>
            <w:r w:rsidRPr="00D5087F">
              <w:rPr>
                <w:rFonts w:ascii="Segoe UI Symbol" w:hAnsi="Segoe UI Symbol"/>
                <w:sz w:val="22"/>
                <w:szCs w:val="22"/>
              </w:rPr>
              <w:t>Must meet requirements</w:t>
            </w:r>
            <w:r w:rsidRPr="00D5087F">
              <w:rPr>
                <w:rStyle w:val="FootnoteReference"/>
                <w:rFonts w:ascii="Segoe UI Symbol" w:hAnsi="Segoe UI Symbol"/>
                <w:sz w:val="22"/>
                <w:szCs w:val="22"/>
              </w:rPr>
              <w:footnoteReference w:id="9"/>
            </w:r>
          </w:p>
        </w:tc>
        <w:tc>
          <w:tcPr>
            <w:tcW w:w="1417" w:type="dxa"/>
            <w:tcBorders>
              <w:top w:val="single" w:sz="6" w:space="0" w:color="000000" w:themeColor="text1"/>
              <w:bottom w:val="single" w:sz="6" w:space="0" w:color="000000" w:themeColor="text1"/>
            </w:tcBorders>
          </w:tcPr>
          <w:p w14:paraId="359E0D40" w14:textId="77777777" w:rsidR="00705153" w:rsidRPr="00D5087F" w:rsidRDefault="00705153" w:rsidP="00B15CEE">
            <w:pPr>
              <w:spacing w:before="60" w:after="60"/>
              <w:jc w:val="left"/>
              <w:rPr>
                <w:rFonts w:ascii="Segoe UI Symbol" w:hAnsi="Segoe UI Symbol"/>
                <w:sz w:val="22"/>
                <w:szCs w:val="22"/>
              </w:rPr>
            </w:pPr>
            <w:r w:rsidRPr="00D5087F">
              <w:rPr>
                <w:rFonts w:ascii="Segoe UI Symbol" w:hAnsi="Segoe UI Symbol"/>
                <w:sz w:val="22"/>
                <w:szCs w:val="22"/>
              </w:rPr>
              <w:t>N / A</w:t>
            </w:r>
          </w:p>
        </w:tc>
        <w:tc>
          <w:tcPr>
            <w:tcW w:w="1531" w:type="dxa"/>
            <w:tcBorders>
              <w:top w:val="single" w:sz="6" w:space="0" w:color="000000" w:themeColor="text1"/>
              <w:bottom w:val="single" w:sz="6" w:space="0" w:color="000000" w:themeColor="text1"/>
            </w:tcBorders>
          </w:tcPr>
          <w:p w14:paraId="4D9ECA5C" w14:textId="7F44766E" w:rsidR="00A72E6D" w:rsidRPr="0035716E" w:rsidRDefault="0007497D" w:rsidP="00A72E6D">
            <w:pPr>
              <w:jc w:val="left"/>
              <w:rPr>
                <w:rFonts w:ascii="Segoe UI Symbol" w:hAnsi="Segoe UI Symbol"/>
                <w:i/>
                <w:color w:val="0070C0"/>
                <w:sz w:val="20"/>
              </w:rPr>
            </w:pPr>
            <w:bookmarkStart w:id="387" w:name="_Toc325722932"/>
            <w:r w:rsidRPr="00D5087F">
              <w:rPr>
                <w:rFonts w:ascii="Segoe UI Symbol" w:hAnsi="Segoe UI Symbol"/>
                <w:sz w:val="22"/>
                <w:szCs w:val="22"/>
              </w:rPr>
              <w:t>Must meet the following requirements for key activities listed below</w:t>
            </w:r>
            <w:r w:rsidR="00EE0FD4">
              <w:rPr>
                <w:rFonts w:ascii="Segoe UI Symbol" w:hAnsi="Segoe UI Symbol"/>
                <w:sz w:val="22"/>
                <w:szCs w:val="22"/>
              </w:rPr>
              <w:t>:</w:t>
            </w:r>
            <w:r w:rsidRPr="00D5087F">
              <w:rPr>
                <w:rFonts w:ascii="Segoe UI Symbol" w:hAnsi="Segoe UI Symbol"/>
                <w:sz w:val="22"/>
                <w:szCs w:val="22"/>
              </w:rPr>
              <w:t xml:space="preserve"> </w:t>
            </w:r>
            <w:r w:rsidR="00EE0FD4" w:rsidRPr="002D1F58">
              <w:rPr>
                <w:rFonts w:ascii="Segoe UI Symbol" w:hAnsi="Segoe UI Symbol"/>
                <w:i/>
                <w:color w:val="0070C0"/>
                <w:sz w:val="20"/>
              </w:rPr>
              <w:t xml:space="preserve">At least </w:t>
            </w:r>
            <w:r w:rsidR="00A72E6D">
              <w:rPr>
                <w:rFonts w:ascii="Segoe UI Symbol" w:hAnsi="Segoe UI Symbol"/>
                <w:i/>
                <w:color w:val="0070C0"/>
                <w:sz w:val="20"/>
              </w:rPr>
              <w:t>four</w:t>
            </w:r>
            <w:r w:rsidR="00EE0FD4" w:rsidRPr="002D1F58">
              <w:rPr>
                <w:rFonts w:ascii="Segoe UI Symbol" w:hAnsi="Segoe UI Symbol"/>
                <w:i/>
                <w:color w:val="0070C0"/>
                <w:sz w:val="20"/>
              </w:rPr>
              <w:t xml:space="preserve"> (</w:t>
            </w:r>
            <w:r w:rsidR="00A72E6D">
              <w:rPr>
                <w:rFonts w:ascii="Segoe UI Symbol" w:hAnsi="Segoe UI Symbol"/>
                <w:i/>
                <w:color w:val="0070C0"/>
                <w:sz w:val="20"/>
              </w:rPr>
              <w:t>4</w:t>
            </w:r>
            <w:r w:rsidR="00EE0FD4" w:rsidRPr="002D1F58">
              <w:rPr>
                <w:rFonts w:ascii="Segoe UI Symbol" w:hAnsi="Segoe UI Symbol"/>
                <w:i/>
                <w:color w:val="0070C0"/>
                <w:sz w:val="20"/>
              </w:rPr>
              <w:t xml:space="preserve">) </w:t>
            </w:r>
            <w:r w:rsidR="00A72E6D" w:rsidRPr="0035716E">
              <w:rPr>
                <w:rFonts w:ascii="Segoe UI Symbol" w:hAnsi="Segoe UI Symbol"/>
                <w:i/>
                <w:color w:val="0070C0"/>
                <w:sz w:val="20"/>
              </w:rPr>
              <w:t>successfully accomplished and operated air insulated substations of 132/33kV with double busbar configuration</w:t>
            </w:r>
          </w:p>
          <w:bookmarkEnd w:id="387"/>
          <w:p w14:paraId="0B6F291E" w14:textId="5FC5FAEB" w:rsidR="00705153" w:rsidRPr="00D5087F" w:rsidRDefault="00705153" w:rsidP="00B15CEE">
            <w:pPr>
              <w:spacing w:before="60" w:after="60"/>
              <w:jc w:val="left"/>
              <w:rPr>
                <w:rFonts w:ascii="Segoe UI Symbol" w:hAnsi="Segoe UI Symbol"/>
                <w:sz w:val="22"/>
                <w:szCs w:val="22"/>
              </w:rPr>
            </w:pPr>
          </w:p>
        </w:tc>
        <w:tc>
          <w:tcPr>
            <w:tcW w:w="1871" w:type="dxa"/>
            <w:tcBorders>
              <w:top w:val="single" w:sz="6" w:space="0" w:color="000000" w:themeColor="text1"/>
              <w:bottom w:val="single" w:sz="6" w:space="0" w:color="000000" w:themeColor="text1"/>
            </w:tcBorders>
          </w:tcPr>
          <w:p w14:paraId="428927B5" w14:textId="77777777" w:rsidR="00705153" w:rsidRPr="00D5087F" w:rsidRDefault="00705153" w:rsidP="001E31E4">
            <w:pPr>
              <w:spacing w:before="60" w:after="60"/>
              <w:jc w:val="left"/>
              <w:rPr>
                <w:rFonts w:ascii="Segoe UI Symbol" w:hAnsi="Segoe UI Symbol"/>
                <w:sz w:val="22"/>
                <w:szCs w:val="22"/>
              </w:rPr>
            </w:pPr>
            <w:r w:rsidRPr="00D5087F">
              <w:rPr>
                <w:rFonts w:ascii="Segoe UI Symbol" w:hAnsi="Segoe UI Symbol"/>
                <w:sz w:val="22"/>
                <w:szCs w:val="22"/>
              </w:rPr>
              <w:t>Form EXP-4.2(b)</w:t>
            </w:r>
          </w:p>
        </w:tc>
      </w:tr>
      <w:tr w:rsidR="00685839" w:rsidRPr="00143E6E" w14:paraId="6F61FE70" w14:textId="77777777" w:rsidTr="3BEF314B">
        <w:trPr>
          <w:tblHeader/>
        </w:trPr>
        <w:tc>
          <w:tcPr>
            <w:tcW w:w="1838" w:type="dxa"/>
            <w:tcBorders>
              <w:top w:val="single" w:sz="6" w:space="0" w:color="000000" w:themeColor="text1"/>
              <w:bottom w:val="single" w:sz="4" w:space="0" w:color="auto"/>
            </w:tcBorders>
          </w:tcPr>
          <w:p w14:paraId="7283D8A8" w14:textId="3B77FE4A" w:rsidR="00685839" w:rsidRPr="00D5087F" w:rsidRDefault="00685839" w:rsidP="00DE399E">
            <w:pPr>
              <w:jc w:val="left"/>
              <w:rPr>
                <w:rFonts w:ascii="Segoe UI Symbol" w:hAnsi="Segoe UI Symbol"/>
                <w:b/>
                <w:szCs w:val="24"/>
              </w:rPr>
            </w:pPr>
            <w:bookmarkStart w:id="388" w:name="_Toc59130309"/>
            <w:bookmarkStart w:id="389" w:name="_Toc59131182"/>
            <w:r w:rsidRPr="00D5087F">
              <w:rPr>
                <w:rFonts w:ascii="Segoe UI Symbol" w:hAnsi="Segoe UI Symbol"/>
                <w:b/>
                <w:szCs w:val="24"/>
              </w:rPr>
              <w:lastRenderedPageBreak/>
              <w:t>4.2 (c)</w:t>
            </w:r>
            <w:bookmarkEnd w:id="388"/>
            <w:bookmarkEnd w:id="389"/>
            <w:r w:rsidR="00DE399E">
              <w:rPr>
                <w:rFonts w:ascii="Segoe UI Symbol" w:hAnsi="Segoe UI Symbol"/>
                <w:b/>
                <w:szCs w:val="24"/>
              </w:rPr>
              <w:t xml:space="preserve"> Experience in Managing ES Risks &amp; Impact</w:t>
            </w:r>
          </w:p>
        </w:tc>
        <w:tc>
          <w:tcPr>
            <w:tcW w:w="3130" w:type="dxa"/>
            <w:tcBorders>
              <w:top w:val="single" w:sz="6" w:space="0" w:color="000000" w:themeColor="text1"/>
              <w:bottom w:val="single" w:sz="4" w:space="0" w:color="auto"/>
            </w:tcBorders>
          </w:tcPr>
          <w:p w14:paraId="5EB22B91" w14:textId="54C68184" w:rsidR="0059626F" w:rsidRDefault="00685839" w:rsidP="0059626F">
            <w:pPr>
              <w:spacing w:before="60" w:after="60"/>
              <w:jc w:val="left"/>
              <w:rPr>
                <w:rFonts w:ascii="Segoe UI Symbol" w:hAnsi="Segoe UI Symbol"/>
                <w:sz w:val="22"/>
                <w:szCs w:val="22"/>
              </w:rPr>
            </w:pPr>
            <w:r w:rsidRPr="00D5087F">
              <w:rPr>
                <w:rFonts w:ascii="Segoe UI Symbol" w:hAnsi="Segoe UI Symbol"/>
                <w:sz w:val="22"/>
                <w:szCs w:val="22"/>
              </w:rPr>
              <w:t xml:space="preserve">For the contracts in 4.2 (a) above and/or any other contracts [substantially completed and under implementation] as prime contractor, joint venture member, or Subcontractor between 1st January </w:t>
            </w:r>
            <w:r w:rsidR="0059626F" w:rsidRPr="0059626F">
              <w:rPr>
                <w:rFonts w:ascii="Segoe UI Symbol" w:hAnsi="Segoe UI Symbol"/>
                <w:i/>
                <w:color w:val="0070C0"/>
                <w:sz w:val="20"/>
              </w:rPr>
              <w:t>201</w:t>
            </w:r>
            <w:r w:rsidR="00163B17">
              <w:rPr>
                <w:rFonts w:ascii="Segoe UI Symbol" w:hAnsi="Segoe UI Symbol"/>
                <w:i/>
                <w:color w:val="0070C0"/>
                <w:sz w:val="20"/>
              </w:rPr>
              <w:t>5</w:t>
            </w:r>
            <w:r w:rsidR="0059626F">
              <w:rPr>
                <w:rFonts w:ascii="Segoe UI Symbol" w:hAnsi="Segoe UI Symbol"/>
                <w:i/>
                <w:sz w:val="22"/>
                <w:szCs w:val="22"/>
              </w:rPr>
              <w:t xml:space="preserve"> </w:t>
            </w:r>
            <w:r w:rsidR="0059626F" w:rsidRPr="00D5087F">
              <w:rPr>
                <w:rFonts w:ascii="Segoe UI Symbol" w:hAnsi="Segoe UI Symbol"/>
                <w:sz w:val="22"/>
                <w:szCs w:val="22"/>
              </w:rPr>
              <w:t>and</w:t>
            </w:r>
            <w:r w:rsidRPr="00D5087F">
              <w:rPr>
                <w:rFonts w:ascii="Segoe UI Symbol" w:hAnsi="Segoe UI Symbol"/>
                <w:sz w:val="22"/>
                <w:szCs w:val="22"/>
              </w:rPr>
              <w:t xml:space="preserve"> Bid submission deadline, experience in managing ES risks and impacts in the following aspects: </w:t>
            </w:r>
          </w:p>
          <w:p w14:paraId="437F4FB4" w14:textId="77777777" w:rsidR="004A0E83" w:rsidRPr="0059626F" w:rsidRDefault="004A0E83" w:rsidP="004A0E83">
            <w:pPr>
              <w:spacing w:before="60" w:after="60"/>
              <w:jc w:val="left"/>
              <w:rPr>
                <w:rFonts w:ascii="Segoe UI Symbol" w:hAnsi="Segoe UI Symbol"/>
                <w:i/>
                <w:color w:val="0070C0"/>
                <w:sz w:val="20"/>
              </w:rPr>
            </w:pPr>
            <w:r w:rsidRPr="0059626F">
              <w:rPr>
                <w:rFonts w:ascii="Segoe UI Symbol" w:hAnsi="Segoe UI Symbol"/>
                <w:i/>
                <w:color w:val="0070C0"/>
                <w:sz w:val="20"/>
              </w:rPr>
              <w:t>Soil erosion</w:t>
            </w:r>
          </w:p>
          <w:p w14:paraId="06218256" w14:textId="77777777" w:rsidR="004A0E83" w:rsidRPr="0059626F" w:rsidRDefault="004A0E83" w:rsidP="004A0E83">
            <w:pPr>
              <w:spacing w:before="60" w:after="60"/>
              <w:jc w:val="left"/>
              <w:rPr>
                <w:rFonts w:ascii="Segoe UI Symbol" w:hAnsi="Segoe UI Symbol"/>
                <w:i/>
                <w:color w:val="0070C0"/>
                <w:sz w:val="20"/>
              </w:rPr>
            </w:pPr>
            <w:r w:rsidRPr="0059626F">
              <w:rPr>
                <w:rFonts w:ascii="Segoe UI Symbol" w:hAnsi="Segoe UI Symbol"/>
                <w:i/>
                <w:color w:val="0070C0"/>
                <w:sz w:val="20"/>
              </w:rPr>
              <w:t>• Biodiversity loss mitigation</w:t>
            </w:r>
          </w:p>
          <w:p w14:paraId="4E91DDD4" w14:textId="77777777" w:rsidR="004A0E83" w:rsidRPr="0059626F" w:rsidRDefault="004A0E83" w:rsidP="004A0E83">
            <w:pPr>
              <w:spacing w:before="60" w:after="60"/>
              <w:jc w:val="left"/>
              <w:rPr>
                <w:rFonts w:ascii="Segoe UI Symbol" w:hAnsi="Segoe UI Symbol"/>
                <w:i/>
                <w:color w:val="0070C0"/>
                <w:sz w:val="20"/>
              </w:rPr>
            </w:pPr>
            <w:r w:rsidRPr="0059626F">
              <w:rPr>
                <w:rFonts w:ascii="Segoe UI Symbol" w:hAnsi="Segoe UI Symbol"/>
                <w:i/>
                <w:color w:val="0070C0"/>
                <w:sz w:val="20"/>
              </w:rPr>
              <w:t>• Environmental protection</w:t>
            </w:r>
          </w:p>
          <w:p w14:paraId="4CF7FDE2" w14:textId="77777777" w:rsidR="004A0E83" w:rsidRPr="0059626F" w:rsidRDefault="004A0E83" w:rsidP="004A0E83">
            <w:pPr>
              <w:spacing w:before="60" w:after="60"/>
              <w:jc w:val="left"/>
              <w:rPr>
                <w:rFonts w:ascii="Segoe UI Symbol" w:hAnsi="Segoe UI Symbol"/>
                <w:i/>
                <w:color w:val="0070C0"/>
                <w:sz w:val="20"/>
              </w:rPr>
            </w:pPr>
            <w:r w:rsidRPr="0059626F">
              <w:rPr>
                <w:rFonts w:ascii="Segoe UI Symbol" w:hAnsi="Segoe UI Symbol"/>
                <w:i/>
                <w:color w:val="0070C0"/>
                <w:sz w:val="20"/>
              </w:rPr>
              <w:t>• Contagious diseases management</w:t>
            </w:r>
          </w:p>
          <w:p w14:paraId="60D3A835" w14:textId="77777777" w:rsidR="004A0E83" w:rsidRPr="0059626F" w:rsidRDefault="004A0E83" w:rsidP="004A0E83">
            <w:pPr>
              <w:spacing w:before="60" w:after="60"/>
              <w:jc w:val="left"/>
              <w:rPr>
                <w:rFonts w:ascii="Segoe UI Symbol" w:hAnsi="Segoe UI Symbol"/>
                <w:i/>
                <w:color w:val="0070C0"/>
                <w:sz w:val="20"/>
              </w:rPr>
            </w:pPr>
            <w:r w:rsidRPr="0059626F">
              <w:rPr>
                <w:rFonts w:ascii="Segoe UI Symbol" w:hAnsi="Segoe UI Symbol"/>
                <w:i/>
                <w:color w:val="0070C0"/>
                <w:sz w:val="20"/>
              </w:rPr>
              <w:t>• Safety management in live substation</w:t>
            </w:r>
            <w:r>
              <w:rPr>
                <w:rFonts w:ascii="Segoe UI Symbol" w:hAnsi="Segoe UI Symbol"/>
                <w:i/>
                <w:color w:val="0070C0"/>
                <w:sz w:val="20"/>
              </w:rPr>
              <w:t xml:space="preserve"> and work at height</w:t>
            </w:r>
          </w:p>
          <w:p w14:paraId="32E8E2AE" w14:textId="77777777" w:rsidR="004A0E83" w:rsidRPr="0059626F" w:rsidRDefault="004A0E83" w:rsidP="004A0E83">
            <w:pPr>
              <w:spacing w:before="60" w:after="60"/>
              <w:jc w:val="left"/>
              <w:rPr>
                <w:rFonts w:ascii="Segoe UI Symbol" w:hAnsi="Segoe UI Symbol"/>
                <w:i/>
                <w:color w:val="0070C0"/>
                <w:sz w:val="20"/>
              </w:rPr>
            </w:pPr>
            <w:r w:rsidRPr="0059626F">
              <w:rPr>
                <w:rFonts w:ascii="Segoe UI Symbol" w:hAnsi="Segoe UI Symbol"/>
                <w:i/>
                <w:color w:val="0070C0"/>
                <w:sz w:val="20"/>
              </w:rPr>
              <w:t>• Accident and injury prevention in transmission line and substation works</w:t>
            </w:r>
          </w:p>
          <w:p w14:paraId="471B8E28" w14:textId="2B4CF67E" w:rsidR="00685839" w:rsidRPr="00D5087F" w:rsidRDefault="004A0E83" w:rsidP="004A0E83">
            <w:pPr>
              <w:spacing w:before="60" w:after="60"/>
              <w:jc w:val="left"/>
              <w:rPr>
                <w:rFonts w:ascii="Segoe UI Symbol" w:hAnsi="Segoe UI Symbol"/>
                <w:sz w:val="22"/>
                <w:szCs w:val="22"/>
              </w:rPr>
            </w:pPr>
            <w:r w:rsidRPr="0059626F">
              <w:rPr>
                <w:rFonts w:ascii="Segoe UI Symbol" w:hAnsi="Segoe UI Symbol"/>
                <w:i/>
                <w:color w:val="0070C0"/>
                <w:sz w:val="20"/>
              </w:rPr>
              <w:t>• Social impact mitigation</w:t>
            </w:r>
            <w:r>
              <w:rPr>
                <w:rFonts w:ascii="Segoe UI Symbol" w:hAnsi="Segoe UI Symbol"/>
                <w:i/>
                <w:color w:val="0070C0"/>
                <w:sz w:val="20"/>
              </w:rPr>
              <w:t xml:space="preserve"> </w:t>
            </w:r>
            <w:r w:rsidRPr="00745D11">
              <w:rPr>
                <w:rFonts w:ascii="Segoe UI Symbol" w:hAnsi="Segoe UI Symbol"/>
                <w:i/>
                <w:color w:val="0070C0"/>
                <w:sz w:val="20"/>
              </w:rPr>
              <w:t>including GBV/SEA/SH, Grievance Redress Mechanisms and Stakeholder engagement etc.  in line with national regulations and AfDB (</w:t>
            </w:r>
            <w:r w:rsidRPr="00745D11">
              <w:rPr>
                <w:rFonts w:ascii="Segoe UI Symbol" w:hAnsi="Segoe UI Symbol" w:cs="Segoe UI"/>
                <w:i/>
                <w:color w:val="0070C0"/>
                <w:sz w:val="20"/>
              </w:rPr>
              <w:t>or an equivalent financial</w:t>
            </w:r>
            <w:r w:rsidRPr="00CE4CED">
              <w:rPr>
                <w:rFonts w:ascii="Segoe UI Symbol" w:hAnsi="Segoe UI Symbol" w:cs="Segoe UI"/>
                <w:i/>
                <w:color w:val="0070C0"/>
                <w:sz w:val="20"/>
              </w:rPr>
              <w:t xml:space="preserve"> intermediary (e.g. the World Bank, IFC etc.).</w:t>
            </w:r>
            <w:r>
              <w:rPr>
                <w:rFonts w:ascii="Segoe UI Symbol" w:hAnsi="Segoe UI Symbol"/>
                <w:i/>
                <w:color w:val="0070C0"/>
                <w:sz w:val="20"/>
              </w:rPr>
              <w:t>)</w:t>
            </w:r>
          </w:p>
        </w:tc>
        <w:tc>
          <w:tcPr>
            <w:tcW w:w="1548" w:type="dxa"/>
            <w:tcBorders>
              <w:top w:val="single" w:sz="6" w:space="0" w:color="000000" w:themeColor="text1"/>
              <w:bottom w:val="single" w:sz="4" w:space="0" w:color="auto"/>
            </w:tcBorders>
          </w:tcPr>
          <w:p w14:paraId="220010C9" w14:textId="77777777" w:rsidR="00685839" w:rsidRPr="00D5087F" w:rsidRDefault="00685839" w:rsidP="00B15CEE">
            <w:pPr>
              <w:spacing w:before="31" w:after="31"/>
              <w:jc w:val="left"/>
              <w:rPr>
                <w:rFonts w:ascii="Segoe UI Symbol" w:hAnsi="Segoe UI Symbol"/>
                <w:sz w:val="22"/>
                <w:szCs w:val="22"/>
              </w:rPr>
            </w:pPr>
            <w:r w:rsidRPr="00D5087F">
              <w:rPr>
                <w:rFonts w:ascii="Segoe UI Symbol" w:hAnsi="Segoe UI Symbol"/>
                <w:sz w:val="22"/>
                <w:szCs w:val="22"/>
              </w:rPr>
              <w:t xml:space="preserve">Must meet requirements </w:t>
            </w:r>
          </w:p>
          <w:p w14:paraId="07296861" w14:textId="77777777" w:rsidR="00685839" w:rsidRPr="00D5087F" w:rsidRDefault="00685839" w:rsidP="001E31E4">
            <w:pPr>
              <w:spacing w:before="60" w:after="60"/>
              <w:jc w:val="left"/>
              <w:rPr>
                <w:rFonts w:ascii="Segoe UI Symbol" w:hAnsi="Segoe UI Symbol"/>
                <w:sz w:val="22"/>
                <w:szCs w:val="22"/>
              </w:rPr>
            </w:pPr>
          </w:p>
        </w:tc>
        <w:tc>
          <w:tcPr>
            <w:tcW w:w="1701" w:type="dxa"/>
            <w:tcBorders>
              <w:top w:val="single" w:sz="6" w:space="0" w:color="000000" w:themeColor="text1"/>
              <w:bottom w:val="single" w:sz="4" w:space="0" w:color="auto"/>
            </w:tcBorders>
          </w:tcPr>
          <w:p w14:paraId="7790C4A9" w14:textId="77777777" w:rsidR="00685839" w:rsidRPr="00D5087F" w:rsidRDefault="00685839">
            <w:pPr>
              <w:spacing w:before="31" w:after="31"/>
              <w:jc w:val="left"/>
              <w:rPr>
                <w:rFonts w:ascii="Segoe UI Symbol" w:hAnsi="Segoe UI Symbol"/>
                <w:sz w:val="22"/>
                <w:szCs w:val="22"/>
              </w:rPr>
            </w:pPr>
            <w:r w:rsidRPr="00D5087F">
              <w:rPr>
                <w:rFonts w:ascii="Segoe UI Symbol" w:hAnsi="Segoe UI Symbol"/>
                <w:sz w:val="22"/>
                <w:szCs w:val="22"/>
              </w:rPr>
              <w:t xml:space="preserve">Must meet requirements </w:t>
            </w:r>
          </w:p>
          <w:p w14:paraId="5A960E87" w14:textId="77777777" w:rsidR="00685839" w:rsidRPr="00D5087F" w:rsidRDefault="00685839">
            <w:pPr>
              <w:spacing w:before="60" w:after="60"/>
              <w:jc w:val="left"/>
              <w:rPr>
                <w:rFonts w:ascii="Segoe UI Symbol" w:hAnsi="Segoe UI Symbol"/>
                <w:sz w:val="22"/>
                <w:szCs w:val="22"/>
              </w:rPr>
            </w:pPr>
          </w:p>
        </w:tc>
        <w:tc>
          <w:tcPr>
            <w:tcW w:w="1417" w:type="dxa"/>
            <w:tcBorders>
              <w:top w:val="single" w:sz="6" w:space="0" w:color="000000" w:themeColor="text1"/>
              <w:bottom w:val="single" w:sz="4" w:space="0" w:color="auto"/>
            </w:tcBorders>
          </w:tcPr>
          <w:p w14:paraId="07D578D7" w14:textId="7F261312" w:rsidR="00685839" w:rsidRPr="0059626F" w:rsidRDefault="00685839">
            <w:pPr>
              <w:spacing w:before="31" w:after="31"/>
              <w:jc w:val="left"/>
              <w:rPr>
                <w:rFonts w:ascii="Segoe UI Symbol" w:hAnsi="Segoe UI Symbol"/>
                <w:i/>
                <w:color w:val="0070C0"/>
                <w:sz w:val="20"/>
              </w:rPr>
            </w:pPr>
            <w:r w:rsidRPr="0059626F">
              <w:rPr>
                <w:rFonts w:ascii="Segoe UI Symbol" w:hAnsi="Segoe UI Symbol"/>
                <w:i/>
                <w:color w:val="0070C0"/>
                <w:sz w:val="20"/>
              </w:rPr>
              <w:t>N/A</w:t>
            </w:r>
          </w:p>
          <w:p w14:paraId="49B84136" w14:textId="77777777" w:rsidR="00685839" w:rsidRPr="00D5087F" w:rsidRDefault="00685839">
            <w:pPr>
              <w:spacing w:before="60" w:after="60"/>
              <w:jc w:val="left"/>
              <w:rPr>
                <w:rFonts w:ascii="Segoe UI Symbol" w:hAnsi="Segoe UI Symbol"/>
                <w:sz w:val="22"/>
                <w:szCs w:val="22"/>
              </w:rPr>
            </w:pPr>
          </w:p>
        </w:tc>
        <w:tc>
          <w:tcPr>
            <w:tcW w:w="1531" w:type="dxa"/>
            <w:tcBorders>
              <w:top w:val="single" w:sz="6" w:space="0" w:color="000000" w:themeColor="text1"/>
              <w:bottom w:val="single" w:sz="4" w:space="0" w:color="auto"/>
            </w:tcBorders>
          </w:tcPr>
          <w:p w14:paraId="238983E2" w14:textId="760A7555" w:rsidR="00685839" w:rsidRPr="0059626F" w:rsidRDefault="00685839">
            <w:pPr>
              <w:spacing w:before="31" w:after="31"/>
              <w:jc w:val="left"/>
              <w:rPr>
                <w:rFonts w:ascii="Segoe UI Symbol" w:hAnsi="Segoe UI Symbol"/>
                <w:i/>
                <w:color w:val="0070C0"/>
                <w:sz w:val="20"/>
              </w:rPr>
            </w:pPr>
            <w:r w:rsidRPr="0059626F">
              <w:rPr>
                <w:rFonts w:ascii="Segoe UI Symbol" w:hAnsi="Segoe UI Symbol"/>
                <w:i/>
                <w:color w:val="0070C0"/>
                <w:sz w:val="20"/>
              </w:rPr>
              <w:t>N/A</w:t>
            </w:r>
          </w:p>
          <w:p w14:paraId="3CAA8B3C" w14:textId="77777777" w:rsidR="00685839" w:rsidRPr="00D5087F" w:rsidRDefault="00685839">
            <w:pPr>
              <w:spacing w:before="60" w:after="60"/>
              <w:jc w:val="left"/>
              <w:rPr>
                <w:rFonts w:ascii="Segoe UI Symbol" w:hAnsi="Segoe UI Symbol"/>
                <w:sz w:val="22"/>
                <w:szCs w:val="22"/>
              </w:rPr>
            </w:pPr>
          </w:p>
        </w:tc>
        <w:tc>
          <w:tcPr>
            <w:tcW w:w="1871" w:type="dxa"/>
            <w:tcBorders>
              <w:top w:val="single" w:sz="6" w:space="0" w:color="000000" w:themeColor="text1"/>
              <w:bottom w:val="single" w:sz="4" w:space="0" w:color="auto"/>
            </w:tcBorders>
          </w:tcPr>
          <w:p w14:paraId="75AC55BC" w14:textId="6D953C48" w:rsidR="00685839" w:rsidRPr="00D5087F" w:rsidRDefault="00685839">
            <w:pPr>
              <w:spacing w:before="60" w:after="60"/>
              <w:jc w:val="left"/>
              <w:rPr>
                <w:rFonts w:ascii="Segoe UI Symbol" w:hAnsi="Segoe UI Symbol"/>
                <w:sz w:val="22"/>
                <w:szCs w:val="22"/>
              </w:rPr>
            </w:pPr>
            <w:r w:rsidRPr="00D5087F">
              <w:rPr>
                <w:rFonts w:ascii="Segoe UI Symbol" w:hAnsi="Segoe UI Symbol"/>
                <w:sz w:val="22"/>
                <w:szCs w:val="22"/>
              </w:rPr>
              <w:t>Form EXP – 4.2 (c)</w:t>
            </w:r>
          </w:p>
        </w:tc>
      </w:tr>
    </w:tbl>
    <w:p w14:paraId="6D2CB0D0" w14:textId="77777777" w:rsidR="008F463B" w:rsidRPr="00D5087F" w:rsidRDefault="008F463B" w:rsidP="001D5093">
      <w:pPr>
        <w:rPr>
          <w:rFonts w:ascii="Segoe UI Symbol" w:hAnsi="Segoe UI Symbol"/>
          <w:b/>
          <w:i/>
          <w:color w:val="000000"/>
          <w:szCs w:val="24"/>
        </w:rPr>
      </w:pPr>
    </w:p>
    <w:p w14:paraId="024FF36B" w14:textId="5F8ADC27" w:rsidR="0055346C" w:rsidRPr="00D5087F" w:rsidRDefault="006A7A5A" w:rsidP="001D5093">
      <w:pPr>
        <w:rPr>
          <w:rFonts w:ascii="Segoe UI Symbol" w:hAnsi="Segoe UI Symbol"/>
          <w:b/>
          <w:i/>
          <w:color w:val="000000"/>
          <w:szCs w:val="24"/>
        </w:rPr>
      </w:pPr>
      <w:r w:rsidRPr="00D5087F">
        <w:rPr>
          <w:rFonts w:ascii="Segoe UI Symbol" w:hAnsi="Segoe UI Symbol"/>
          <w:b/>
          <w:i/>
          <w:color w:val="000000"/>
          <w:szCs w:val="24"/>
        </w:rPr>
        <w:t>Note:</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[For</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Multiple</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lots</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(contracts)</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specify</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financial</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and</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experience</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criteria</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for</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each</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lot</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under</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Sub-Factors</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3.1,</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3.2,</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4.2(a)</w:t>
      </w:r>
      <w:r w:rsidR="00DF7FCE" w:rsidRPr="00D5087F">
        <w:rPr>
          <w:rFonts w:ascii="Segoe UI Symbol" w:hAnsi="Segoe UI Symbol"/>
          <w:b/>
          <w:i/>
          <w:color w:val="000000"/>
          <w:szCs w:val="24"/>
        </w:rPr>
        <w:t>,</w:t>
      </w:r>
      <w:r w:rsidR="007E703B" w:rsidRPr="00D5087F">
        <w:rPr>
          <w:rFonts w:ascii="Segoe UI Symbol" w:hAnsi="Segoe UI Symbol"/>
          <w:b/>
          <w:i/>
          <w:color w:val="000000"/>
          <w:szCs w:val="24"/>
        </w:rPr>
        <w:t xml:space="preserve"> </w:t>
      </w:r>
      <w:r w:rsidRPr="00D5087F">
        <w:rPr>
          <w:rFonts w:ascii="Segoe UI Symbol" w:hAnsi="Segoe UI Symbol"/>
          <w:b/>
          <w:i/>
          <w:color w:val="000000"/>
          <w:szCs w:val="24"/>
        </w:rPr>
        <w:t>4.2(b)</w:t>
      </w:r>
      <w:r w:rsidR="00DF7FCE" w:rsidRPr="00D5087F">
        <w:rPr>
          <w:rFonts w:ascii="Segoe UI Symbol" w:hAnsi="Segoe UI Symbol"/>
          <w:b/>
          <w:i/>
          <w:color w:val="000000"/>
          <w:szCs w:val="24"/>
        </w:rPr>
        <w:t xml:space="preserve"> and 4.2 (c)</w:t>
      </w:r>
      <w:r w:rsidRPr="00D5087F">
        <w:rPr>
          <w:rFonts w:ascii="Segoe UI Symbol" w:hAnsi="Segoe UI Symbol"/>
          <w:b/>
          <w:i/>
          <w:color w:val="000000"/>
          <w:szCs w:val="24"/>
        </w:rPr>
        <w:t>]</w:t>
      </w:r>
    </w:p>
    <w:p w14:paraId="5039FCAD" w14:textId="77777777" w:rsidR="00714F4C" w:rsidRPr="00D5087F" w:rsidRDefault="00714F4C" w:rsidP="001D5093">
      <w:pPr>
        <w:rPr>
          <w:rFonts w:ascii="Segoe UI Symbol" w:hAnsi="Segoe UI Symbol"/>
          <w:b/>
          <w:i/>
          <w:color w:val="000000"/>
          <w:szCs w:val="24"/>
        </w:rPr>
      </w:pPr>
    </w:p>
    <w:p w14:paraId="5B9F6A84" w14:textId="77777777" w:rsidR="00714F4C" w:rsidRPr="00D5087F" w:rsidRDefault="00714F4C" w:rsidP="001D5093">
      <w:pPr>
        <w:jc w:val="left"/>
        <w:rPr>
          <w:rFonts w:ascii="Segoe UI Symbol" w:hAnsi="Segoe UI Symbol"/>
          <w:b/>
          <w:color w:val="000000"/>
          <w:szCs w:val="24"/>
        </w:rPr>
        <w:sectPr w:rsidR="00714F4C" w:rsidRPr="00D5087F" w:rsidSect="002A2E66">
          <w:headerReference w:type="even" r:id="rId46"/>
          <w:headerReference w:type="default" r:id="rId47"/>
          <w:headerReference w:type="first" r:id="rId48"/>
          <w:footnotePr>
            <w:numRestart w:val="eachSect"/>
          </w:footnotePr>
          <w:pgSz w:w="15840" w:h="12240" w:orient="landscape" w:code="1"/>
          <w:pgMar w:top="1800" w:right="1440" w:bottom="1440" w:left="1440" w:header="720" w:footer="720" w:gutter="0"/>
          <w:cols w:space="720"/>
          <w:docGrid w:linePitch="326"/>
        </w:sectPr>
      </w:pPr>
    </w:p>
    <w:p w14:paraId="0DC6297D" w14:textId="1F9209E0" w:rsidR="005B4A5F" w:rsidRPr="00D5087F" w:rsidRDefault="00777F48" w:rsidP="00227251">
      <w:pPr>
        <w:pStyle w:val="Style3"/>
      </w:pPr>
      <w:bookmarkStart w:id="390" w:name="_Toc437943168"/>
      <w:bookmarkStart w:id="391" w:name="_Toc437943767"/>
      <w:bookmarkStart w:id="392" w:name="_Toc437944048"/>
      <w:bookmarkStart w:id="393" w:name="_Toc437943169"/>
      <w:bookmarkStart w:id="394" w:name="_Toc437943768"/>
      <w:bookmarkStart w:id="395" w:name="_Toc437944049"/>
      <w:bookmarkStart w:id="396" w:name="_Toc437943170"/>
      <w:bookmarkStart w:id="397" w:name="_Toc437943769"/>
      <w:bookmarkStart w:id="398" w:name="_Toc437944050"/>
      <w:bookmarkStart w:id="399" w:name="_Toc437936984"/>
      <w:bookmarkStart w:id="400" w:name="_Toc452916620"/>
      <w:bookmarkStart w:id="401" w:name="_Toc59131183"/>
      <w:bookmarkStart w:id="402" w:name="_Toc59152957"/>
      <w:bookmarkStart w:id="403" w:name="_Toc59197179"/>
      <w:bookmarkStart w:id="404" w:name="_Toc88568553"/>
      <w:bookmarkEnd w:id="390"/>
      <w:bookmarkEnd w:id="391"/>
      <w:bookmarkEnd w:id="392"/>
      <w:bookmarkEnd w:id="393"/>
      <w:bookmarkEnd w:id="394"/>
      <w:bookmarkEnd w:id="395"/>
      <w:bookmarkEnd w:id="396"/>
      <w:bookmarkEnd w:id="397"/>
      <w:bookmarkEnd w:id="398"/>
      <w:r>
        <w:lastRenderedPageBreak/>
        <w:t>3.2</w:t>
      </w:r>
      <w:r w:rsidR="00CD6C20">
        <w:t xml:space="preserve"> </w:t>
      </w:r>
      <w:bookmarkStart w:id="405" w:name="_Hlk27224529"/>
      <w:bookmarkStart w:id="406" w:name="_Toc59130310"/>
      <w:r w:rsidR="00685839" w:rsidRPr="00D5087F">
        <w:t>Contractor’s Representative and other</w:t>
      </w:r>
      <w:bookmarkEnd w:id="405"/>
      <w:r w:rsidR="00685839" w:rsidRPr="00D5087F">
        <w:t xml:space="preserve"> Key </w:t>
      </w:r>
      <w:r w:rsidR="005B4A5F" w:rsidRPr="00D5087F">
        <w:t>Personnel</w:t>
      </w:r>
      <w:bookmarkEnd w:id="399"/>
      <w:bookmarkEnd w:id="400"/>
      <w:bookmarkEnd w:id="401"/>
      <w:bookmarkEnd w:id="402"/>
      <w:bookmarkEnd w:id="403"/>
      <w:bookmarkEnd w:id="404"/>
      <w:bookmarkEnd w:id="406"/>
    </w:p>
    <w:p w14:paraId="4E517E08" w14:textId="265F59B5" w:rsidR="00685839" w:rsidRPr="00D5087F" w:rsidRDefault="00685839" w:rsidP="001E31E4">
      <w:pPr>
        <w:tabs>
          <w:tab w:val="right" w:pos="7254"/>
        </w:tabs>
        <w:spacing w:before="60" w:after="200"/>
        <w:rPr>
          <w:rFonts w:ascii="Segoe UI Symbol" w:hAnsi="Segoe UI Symbol"/>
          <w:iCs/>
        </w:rPr>
      </w:pPr>
      <w:bookmarkStart w:id="407" w:name="_Hlk27224469"/>
      <w:r w:rsidRPr="00D5087F">
        <w:rPr>
          <w:rFonts w:ascii="Segoe UI Symbol" w:hAnsi="Segoe UI Symbol"/>
          <w:iCs/>
        </w:rPr>
        <w:t xml:space="preserve">The Bidder must demonstrate that it will have a suitably qualified Contractor’s Representative and other suitably qualified (and in adequate numbers) key personnel, </w:t>
      </w:r>
      <w:r w:rsidR="00B6259F" w:rsidRPr="00D5087F">
        <w:rPr>
          <w:rFonts w:ascii="Segoe UI Symbol" w:hAnsi="Segoe UI Symbol"/>
          <w:iCs/>
        </w:rPr>
        <w:t xml:space="preserve">as required for each lot and </w:t>
      </w:r>
      <w:r w:rsidRPr="00D5087F">
        <w:rPr>
          <w:rFonts w:ascii="Segoe UI Symbol" w:hAnsi="Segoe UI Symbol"/>
          <w:iCs/>
        </w:rPr>
        <w:t xml:space="preserve">as described in the Specification. </w:t>
      </w:r>
    </w:p>
    <w:p w14:paraId="275CEAF3" w14:textId="2E3AD5EF" w:rsidR="00685839" w:rsidRDefault="00685839" w:rsidP="00227251">
      <w:pPr>
        <w:tabs>
          <w:tab w:val="right" w:pos="7254"/>
        </w:tabs>
        <w:spacing w:after="0"/>
        <w:ind w:right="-11"/>
        <w:rPr>
          <w:rFonts w:ascii="Segoe UI Symbol" w:hAnsi="Segoe UI Symbol"/>
          <w:iCs/>
        </w:rPr>
      </w:pPr>
      <w:r w:rsidRPr="00D5087F">
        <w:rPr>
          <w:rFonts w:ascii="Segoe UI Symbol" w:hAnsi="Segoe UI Symbol"/>
          <w:iCs/>
        </w:rPr>
        <w:t>The Bidder shall provide details of the Contractor’s Representative and other key personnel and such other key personnel</w:t>
      </w:r>
      <w:r w:rsidR="00AE70DE">
        <w:rPr>
          <w:rFonts w:ascii="Segoe UI Symbol" w:hAnsi="Segoe UI Symbol"/>
          <w:iCs/>
        </w:rPr>
        <w:t xml:space="preserve"> (</w:t>
      </w:r>
      <w:r w:rsidR="00AE70DE" w:rsidRPr="00A77012">
        <w:rPr>
          <w:rFonts w:ascii="Segoe UI Symbol" w:hAnsi="Segoe UI Symbol" w:cstheme="majorBidi"/>
          <w:i/>
          <w:color w:val="2E74B5" w:themeColor="accent1" w:themeShade="BF"/>
          <w:szCs w:val="24"/>
          <w:lang w:val="en-GB"/>
        </w:rPr>
        <w:t xml:space="preserve">this shall include the personnel listed </w:t>
      </w:r>
      <w:r w:rsidR="00A77012" w:rsidRPr="00A77012">
        <w:rPr>
          <w:rFonts w:ascii="Segoe UI Symbol" w:hAnsi="Segoe UI Symbol" w:cstheme="majorBidi"/>
          <w:i/>
          <w:color w:val="2E74B5" w:themeColor="accent1" w:themeShade="BF"/>
          <w:szCs w:val="24"/>
          <w:lang w:val="en-GB"/>
        </w:rPr>
        <w:t>below as a bare minimum)</w:t>
      </w:r>
      <w:r w:rsidRPr="00D5087F">
        <w:rPr>
          <w:rFonts w:ascii="Segoe UI Symbol" w:hAnsi="Segoe UI Symbol"/>
          <w:iCs/>
        </w:rPr>
        <w:t xml:space="preserve"> that the Bidder considers appropriate to perform the Contract, together with their academic qualifications and work experience. The Bidder shall complete the relevant Forms in Section IV, Bidding Forms.</w:t>
      </w:r>
      <w:bookmarkEnd w:id="407"/>
    </w:p>
    <w:p w14:paraId="57C8D048" w14:textId="77777777" w:rsidR="00947600" w:rsidRDefault="00947600" w:rsidP="00227251">
      <w:pPr>
        <w:tabs>
          <w:tab w:val="right" w:pos="7254"/>
        </w:tabs>
        <w:spacing w:after="0"/>
        <w:ind w:right="-11"/>
        <w:rPr>
          <w:rFonts w:ascii="Segoe UI Symbol" w:hAnsi="Segoe UI Symbol"/>
          <w:iCs/>
        </w:rPr>
      </w:pPr>
    </w:p>
    <w:p w14:paraId="45F128C5" w14:textId="28F83873" w:rsidR="00947600" w:rsidRPr="001E14EC" w:rsidRDefault="00947600" w:rsidP="00947600">
      <w:pPr>
        <w:spacing w:before="60" w:after="60"/>
        <w:jc w:val="left"/>
        <w:rPr>
          <w:rFonts w:ascii="Segoe UI Symbol" w:hAnsi="Segoe UI Symbol"/>
          <w:i/>
          <w:color w:val="0070C0"/>
          <w:sz w:val="20"/>
        </w:rPr>
      </w:pPr>
      <w:r w:rsidRPr="001E14EC">
        <w:rPr>
          <w:rFonts w:ascii="Segoe UI Symbol" w:hAnsi="Segoe UI Symbol"/>
          <w:i/>
          <w:color w:val="0070C0"/>
          <w:sz w:val="20"/>
        </w:rPr>
        <w:t xml:space="preserve">Contractor’s representative and other key personnel for </w:t>
      </w:r>
      <w:r>
        <w:rPr>
          <w:rFonts w:ascii="Segoe UI Symbol" w:hAnsi="Segoe UI Symbol"/>
          <w:i/>
          <w:color w:val="0070C0"/>
          <w:sz w:val="20"/>
        </w:rPr>
        <w:t>Kabarnet</w:t>
      </w:r>
      <w:r w:rsidR="004D238C">
        <w:rPr>
          <w:rFonts w:ascii="Segoe UI Symbol" w:hAnsi="Segoe UI Symbol"/>
          <w:i/>
          <w:color w:val="0070C0"/>
          <w:sz w:val="20"/>
        </w:rPr>
        <w:t xml:space="preserve"> and</w:t>
      </w:r>
      <w:r>
        <w:rPr>
          <w:rFonts w:ascii="Segoe UI Symbol" w:hAnsi="Segoe UI Symbol"/>
          <w:i/>
          <w:color w:val="0070C0"/>
          <w:sz w:val="20"/>
        </w:rPr>
        <w:t xml:space="preserve"> Rumuruti substations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1703"/>
        <w:gridCol w:w="567"/>
        <w:gridCol w:w="1132"/>
        <w:gridCol w:w="1419"/>
        <w:gridCol w:w="1701"/>
        <w:gridCol w:w="1756"/>
      </w:tblGrid>
      <w:tr w:rsidR="0087079F" w:rsidRPr="003B1C00" w14:paraId="60213865" w14:textId="77777777" w:rsidTr="26EF3912">
        <w:trPr>
          <w:trHeight w:val="397"/>
          <w:tblHeader/>
        </w:trPr>
        <w:tc>
          <w:tcPr>
            <w:tcW w:w="386" w:type="pct"/>
            <w:vMerge w:val="restart"/>
            <w:tcBorders>
              <w:top w:val="single" w:sz="12" w:space="0" w:color="auto"/>
              <w:left w:val="single" w:sz="12" w:space="0" w:color="auto"/>
              <w:right w:val="single" w:sz="2" w:space="0" w:color="auto"/>
            </w:tcBorders>
            <w:vAlign w:val="center"/>
          </w:tcPr>
          <w:p w14:paraId="7D240BDD" w14:textId="4057AFCF" w:rsidR="0087079F" w:rsidRPr="003B1C00" w:rsidRDefault="0087079F" w:rsidP="006A4B49">
            <w:pPr>
              <w:jc w:val="center"/>
              <w:rPr>
                <w:rFonts w:ascii="Segoe UI Symbol" w:hAnsi="Segoe UI Symbol" w:cstheme="majorBidi"/>
                <w:b/>
                <w:bCs/>
                <w:i/>
                <w:color w:val="2E74B5" w:themeColor="accent1" w:themeShade="BF"/>
                <w:szCs w:val="24"/>
                <w:lang w:val="en-GB"/>
              </w:rPr>
            </w:pPr>
            <w:bookmarkStart w:id="408" w:name="_Hlk198540485"/>
            <w:r w:rsidRPr="003B1C00">
              <w:rPr>
                <w:rFonts w:ascii="Segoe UI Symbol" w:hAnsi="Segoe UI Symbol" w:cstheme="majorBidi"/>
                <w:b/>
                <w:bCs/>
                <w:i/>
                <w:color w:val="2E74B5" w:themeColor="accent1" w:themeShade="BF"/>
                <w:szCs w:val="24"/>
                <w:lang w:val="en-GB"/>
              </w:rPr>
              <w:t>No.</w:t>
            </w:r>
          </w:p>
        </w:tc>
        <w:tc>
          <w:tcPr>
            <w:tcW w:w="949" w:type="pct"/>
            <w:vMerge w:val="restart"/>
            <w:tcBorders>
              <w:top w:val="single" w:sz="12" w:space="0" w:color="auto"/>
              <w:left w:val="single" w:sz="2" w:space="0" w:color="auto"/>
              <w:right w:val="single" w:sz="2" w:space="0" w:color="auto"/>
            </w:tcBorders>
            <w:vAlign w:val="center"/>
          </w:tcPr>
          <w:p w14:paraId="6AE82979" w14:textId="6B53D318" w:rsidR="0087079F" w:rsidRPr="003B1C00" w:rsidRDefault="0087079F" w:rsidP="006A4B49">
            <w:pPr>
              <w:jc w:val="center"/>
              <w:rPr>
                <w:rFonts w:ascii="Segoe UI Symbol" w:hAnsi="Segoe UI Symbol" w:cstheme="majorBidi"/>
                <w:b/>
                <w:bCs/>
                <w:i/>
                <w:color w:val="2E74B5" w:themeColor="accent1" w:themeShade="BF"/>
                <w:lang w:val="en-GB"/>
              </w:rPr>
            </w:pPr>
            <w:r w:rsidRPr="003B1C00">
              <w:rPr>
                <w:rFonts w:ascii="Segoe UI Symbol" w:hAnsi="Segoe UI Symbol" w:cstheme="majorBidi"/>
                <w:b/>
                <w:bCs/>
                <w:i/>
                <w:color w:val="2E74B5" w:themeColor="accent1" w:themeShade="BF"/>
                <w:lang w:val="en-GB"/>
              </w:rPr>
              <w:t>Position</w:t>
            </w:r>
          </w:p>
        </w:tc>
        <w:tc>
          <w:tcPr>
            <w:tcW w:w="316" w:type="pct"/>
            <w:vMerge w:val="restart"/>
            <w:tcBorders>
              <w:top w:val="single" w:sz="12" w:space="0" w:color="auto"/>
              <w:left w:val="single" w:sz="2" w:space="0" w:color="auto"/>
              <w:right w:val="single" w:sz="2" w:space="0" w:color="auto"/>
            </w:tcBorders>
            <w:vAlign w:val="center"/>
          </w:tcPr>
          <w:p w14:paraId="678C0176" w14:textId="6DAA0927" w:rsidR="0087079F" w:rsidRPr="003B1C00" w:rsidRDefault="0087079F" w:rsidP="006A4B49">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No. of Persons</w:t>
            </w:r>
          </w:p>
        </w:tc>
        <w:tc>
          <w:tcPr>
            <w:tcW w:w="3349" w:type="pct"/>
            <w:gridSpan w:val="4"/>
            <w:tcBorders>
              <w:top w:val="single" w:sz="12" w:space="0" w:color="auto"/>
              <w:left w:val="single" w:sz="2" w:space="0" w:color="auto"/>
              <w:bottom w:val="single" w:sz="12" w:space="0" w:color="auto"/>
              <w:right w:val="single" w:sz="12" w:space="0" w:color="auto"/>
            </w:tcBorders>
            <w:vAlign w:val="center"/>
          </w:tcPr>
          <w:p w14:paraId="5DB411F1" w14:textId="34D08E4A" w:rsidR="0087079F" w:rsidRPr="003B1C00" w:rsidRDefault="00D07440" w:rsidP="006A4B49">
            <w:pPr>
              <w:jc w:val="center"/>
              <w:rPr>
                <w:rFonts w:ascii="Segoe UI Symbol" w:hAnsi="Segoe UI Symbol" w:cstheme="majorBidi"/>
                <w:b/>
                <w:bCs/>
                <w:i/>
                <w:color w:val="2E74B5" w:themeColor="accent1" w:themeShade="BF"/>
                <w:szCs w:val="24"/>
                <w:lang w:val="en-GB"/>
              </w:rPr>
            </w:pPr>
            <w:r>
              <w:rPr>
                <w:rFonts w:ascii="Segoe UI Symbol" w:hAnsi="Segoe UI Symbol" w:cstheme="majorBidi"/>
                <w:b/>
                <w:bCs/>
                <w:i/>
                <w:color w:val="2E74B5" w:themeColor="accent1" w:themeShade="BF"/>
                <w:szCs w:val="24"/>
                <w:lang w:val="en-GB"/>
              </w:rPr>
              <w:t>Requirements</w:t>
            </w:r>
          </w:p>
        </w:tc>
      </w:tr>
      <w:tr w:rsidR="0087079F" w:rsidRPr="003B1C00" w14:paraId="304E9664" w14:textId="77777777" w:rsidTr="26EF3912">
        <w:trPr>
          <w:trHeight w:val="397"/>
          <w:tblHeader/>
        </w:trPr>
        <w:tc>
          <w:tcPr>
            <w:tcW w:w="386" w:type="pct"/>
            <w:vMerge/>
            <w:vAlign w:val="center"/>
          </w:tcPr>
          <w:p w14:paraId="4E10385E" w14:textId="763F3FF2" w:rsidR="0087079F" w:rsidRPr="003B1C00" w:rsidRDefault="0087079F" w:rsidP="006A4B49">
            <w:pPr>
              <w:jc w:val="center"/>
              <w:rPr>
                <w:rFonts w:ascii="Segoe UI Symbol" w:hAnsi="Segoe UI Symbol" w:cstheme="majorBidi"/>
                <w:b/>
                <w:bCs/>
                <w:i/>
                <w:color w:val="2E74B5" w:themeColor="accent1" w:themeShade="BF"/>
                <w:szCs w:val="24"/>
                <w:lang w:val="en-GB"/>
              </w:rPr>
            </w:pPr>
          </w:p>
        </w:tc>
        <w:tc>
          <w:tcPr>
            <w:tcW w:w="949" w:type="pct"/>
            <w:vMerge/>
            <w:vAlign w:val="center"/>
          </w:tcPr>
          <w:p w14:paraId="5F4F4D88" w14:textId="3C653CC8" w:rsidR="0087079F" w:rsidRPr="003B1C00" w:rsidRDefault="0087079F" w:rsidP="006A4B49">
            <w:pPr>
              <w:jc w:val="center"/>
              <w:rPr>
                <w:rFonts w:ascii="Segoe UI Symbol" w:hAnsi="Segoe UI Symbol" w:cstheme="majorBidi"/>
                <w:b/>
                <w:bCs/>
                <w:i/>
                <w:color w:val="2E74B5" w:themeColor="accent1" w:themeShade="BF"/>
                <w:lang w:val="en-GB"/>
              </w:rPr>
            </w:pPr>
          </w:p>
        </w:tc>
        <w:tc>
          <w:tcPr>
            <w:tcW w:w="316" w:type="pct"/>
            <w:vMerge/>
            <w:vAlign w:val="center"/>
          </w:tcPr>
          <w:p w14:paraId="005E3D04" w14:textId="66185038" w:rsidR="0087079F" w:rsidRPr="003B1C00" w:rsidRDefault="0087079F" w:rsidP="006A4B49">
            <w:pPr>
              <w:jc w:val="center"/>
              <w:rPr>
                <w:rFonts w:ascii="Segoe UI Symbol" w:hAnsi="Segoe UI Symbol" w:cstheme="majorBidi"/>
                <w:b/>
                <w:bCs/>
                <w:i/>
                <w:color w:val="2E74B5" w:themeColor="accent1" w:themeShade="BF"/>
                <w:szCs w:val="24"/>
                <w:lang w:val="en-GB"/>
              </w:rPr>
            </w:pPr>
          </w:p>
        </w:tc>
        <w:tc>
          <w:tcPr>
            <w:tcW w:w="631" w:type="pct"/>
            <w:tcBorders>
              <w:top w:val="single" w:sz="12" w:space="0" w:color="auto"/>
              <w:left w:val="single" w:sz="2" w:space="0" w:color="auto"/>
              <w:bottom w:val="single" w:sz="12" w:space="0" w:color="auto"/>
              <w:right w:val="single" w:sz="2" w:space="0" w:color="auto"/>
            </w:tcBorders>
            <w:vAlign w:val="center"/>
          </w:tcPr>
          <w:p w14:paraId="3A57776E" w14:textId="77777777" w:rsidR="0087079F" w:rsidRPr="003B1C00" w:rsidRDefault="0087079F" w:rsidP="006A4B49">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Total Work Experience (years)</w:t>
            </w:r>
          </w:p>
        </w:tc>
        <w:tc>
          <w:tcPr>
            <w:tcW w:w="791" w:type="pct"/>
            <w:tcBorders>
              <w:top w:val="single" w:sz="12" w:space="0" w:color="auto"/>
              <w:left w:val="single" w:sz="2" w:space="0" w:color="auto"/>
              <w:bottom w:val="single" w:sz="12" w:space="0" w:color="auto"/>
              <w:right w:val="single" w:sz="2" w:space="0" w:color="auto"/>
            </w:tcBorders>
            <w:vAlign w:val="center"/>
          </w:tcPr>
          <w:p w14:paraId="488D7A8C" w14:textId="77777777" w:rsidR="0087079F" w:rsidRPr="003B1C00" w:rsidRDefault="0087079F" w:rsidP="006A4B49">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Specific Experience in Similar Work (years)</w:t>
            </w:r>
          </w:p>
        </w:tc>
        <w:tc>
          <w:tcPr>
            <w:tcW w:w="948" w:type="pct"/>
            <w:tcBorders>
              <w:top w:val="single" w:sz="12" w:space="0" w:color="auto"/>
              <w:left w:val="single" w:sz="2" w:space="0" w:color="auto"/>
              <w:bottom w:val="single" w:sz="12" w:space="0" w:color="auto"/>
              <w:right w:val="single" w:sz="2" w:space="0" w:color="auto"/>
            </w:tcBorders>
            <w:vAlign w:val="center"/>
          </w:tcPr>
          <w:p w14:paraId="76A32EF0" w14:textId="6F4D968C" w:rsidR="0087079F" w:rsidRPr="003B1C00" w:rsidRDefault="00A226C3" w:rsidP="006A4B49">
            <w:pPr>
              <w:jc w:val="center"/>
              <w:rPr>
                <w:rFonts w:ascii="Segoe UI Symbol" w:hAnsi="Segoe UI Symbol" w:cstheme="majorBidi"/>
                <w:b/>
                <w:bCs/>
                <w:i/>
                <w:color w:val="2E74B5" w:themeColor="accent1" w:themeShade="BF"/>
                <w:szCs w:val="24"/>
                <w:lang w:val="en-GB"/>
              </w:rPr>
            </w:pPr>
            <w:r>
              <w:rPr>
                <w:rFonts w:ascii="Segoe UI Symbol" w:hAnsi="Segoe UI Symbol" w:cstheme="majorBidi"/>
                <w:b/>
                <w:bCs/>
                <w:i/>
                <w:color w:val="2E74B5" w:themeColor="accent1" w:themeShade="BF"/>
                <w:szCs w:val="24"/>
                <w:lang w:val="en-GB"/>
              </w:rPr>
              <w:t>Minimum Educational Degree</w:t>
            </w:r>
          </w:p>
        </w:tc>
        <w:tc>
          <w:tcPr>
            <w:tcW w:w="979" w:type="pct"/>
            <w:tcBorders>
              <w:top w:val="single" w:sz="12" w:space="0" w:color="auto"/>
              <w:left w:val="single" w:sz="2" w:space="0" w:color="auto"/>
              <w:bottom w:val="single" w:sz="12" w:space="0" w:color="auto"/>
              <w:right w:val="single" w:sz="12" w:space="0" w:color="auto"/>
            </w:tcBorders>
            <w:vAlign w:val="center"/>
          </w:tcPr>
          <w:p w14:paraId="6D4CA479" w14:textId="77777777" w:rsidR="0087079F" w:rsidRPr="003B1C00" w:rsidRDefault="0087079F" w:rsidP="006A4B49">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Special Experience</w:t>
            </w:r>
          </w:p>
        </w:tc>
      </w:tr>
      <w:tr w:rsidR="003B1C00" w:rsidRPr="003B1C00" w14:paraId="7C52D639" w14:textId="77777777" w:rsidTr="26EF3912">
        <w:tc>
          <w:tcPr>
            <w:tcW w:w="386" w:type="pct"/>
            <w:tcBorders>
              <w:top w:val="single" w:sz="12" w:space="0" w:color="auto"/>
              <w:left w:val="single" w:sz="12" w:space="0" w:color="auto"/>
              <w:right w:val="single" w:sz="2" w:space="0" w:color="auto"/>
            </w:tcBorders>
            <w:vAlign w:val="center"/>
          </w:tcPr>
          <w:p w14:paraId="51EC4B7A"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P1</w:t>
            </w:r>
          </w:p>
        </w:tc>
        <w:tc>
          <w:tcPr>
            <w:tcW w:w="949" w:type="pct"/>
            <w:tcBorders>
              <w:top w:val="single" w:sz="12" w:space="0" w:color="auto"/>
              <w:left w:val="single" w:sz="2" w:space="0" w:color="auto"/>
              <w:right w:val="single" w:sz="2" w:space="0" w:color="auto"/>
            </w:tcBorders>
            <w:vAlign w:val="center"/>
          </w:tcPr>
          <w:p w14:paraId="7118564B" w14:textId="273326C1" w:rsidR="00947600" w:rsidRPr="003B1C00" w:rsidRDefault="00A77012" w:rsidP="006A4B49">
            <w:pPr>
              <w:spacing w:before="40" w:after="40"/>
              <w:jc w:val="left"/>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Contractor’s Representative</w:t>
            </w:r>
          </w:p>
        </w:tc>
        <w:tc>
          <w:tcPr>
            <w:tcW w:w="316" w:type="pct"/>
            <w:tcBorders>
              <w:top w:val="single" w:sz="12" w:space="0" w:color="auto"/>
              <w:left w:val="single" w:sz="2" w:space="0" w:color="auto"/>
              <w:right w:val="single" w:sz="2" w:space="0" w:color="auto"/>
            </w:tcBorders>
            <w:vAlign w:val="center"/>
          </w:tcPr>
          <w:p w14:paraId="4DB36651"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w:t>
            </w:r>
          </w:p>
        </w:tc>
        <w:tc>
          <w:tcPr>
            <w:tcW w:w="631" w:type="pct"/>
            <w:tcBorders>
              <w:top w:val="single" w:sz="12" w:space="0" w:color="auto"/>
              <w:left w:val="single" w:sz="2" w:space="0" w:color="auto"/>
              <w:right w:val="single" w:sz="2" w:space="0" w:color="auto"/>
            </w:tcBorders>
            <w:vAlign w:val="center"/>
          </w:tcPr>
          <w:p w14:paraId="766920FE"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20</w:t>
            </w:r>
          </w:p>
        </w:tc>
        <w:tc>
          <w:tcPr>
            <w:tcW w:w="791" w:type="pct"/>
            <w:tcBorders>
              <w:top w:val="single" w:sz="12" w:space="0" w:color="auto"/>
              <w:left w:val="single" w:sz="2" w:space="0" w:color="auto"/>
              <w:right w:val="single" w:sz="2" w:space="0" w:color="auto"/>
            </w:tcBorders>
            <w:vAlign w:val="center"/>
          </w:tcPr>
          <w:p w14:paraId="3A239BDF"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948" w:type="pct"/>
            <w:tcBorders>
              <w:top w:val="single" w:sz="12" w:space="0" w:color="auto"/>
              <w:left w:val="single" w:sz="2" w:space="0" w:color="auto"/>
              <w:right w:val="single" w:sz="2" w:space="0" w:color="auto"/>
            </w:tcBorders>
            <w:vAlign w:val="center"/>
          </w:tcPr>
          <w:p w14:paraId="031F8D90"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Mechanical/ Civil</w:t>
            </w:r>
            <w:proofErr w:type="gramEnd"/>
            <w:r w:rsidRPr="003B1C00">
              <w:rPr>
                <w:rFonts w:ascii="Segoe UI Symbol" w:hAnsi="Segoe UI Symbol" w:cstheme="majorBidi"/>
                <w:i/>
                <w:color w:val="2E74B5" w:themeColor="accent1" w:themeShade="BF"/>
                <w:sz w:val="20"/>
                <w:lang w:val="en-GB"/>
              </w:rPr>
              <w:t>/ Structural Engineering</w:t>
            </w:r>
          </w:p>
        </w:tc>
        <w:tc>
          <w:tcPr>
            <w:tcW w:w="979" w:type="pct"/>
            <w:tcBorders>
              <w:top w:val="single" w:sz="12" w:space="0" w:color="auto"/>
              <w:left w:val="single" w:sz="2" w:space="0" w:color="auto"/>
              <w:right w:val="single" w:sz="12" w:space="0" w:color="auto"/>
            </w:tcBorders>
            <w:vAlign w:val="center"/>
          </w:tcPr>
          <w:p w14:paraId="6C866EBA" w14:textId="35977566"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Project management experience in at least 3 (three) 132 kV (and above) substation projects, among which at least 1 (one) shall be in Africa. Shall be PMP certified</w:t>
            </w:r>
          </w:p>
        </w:tc>
      </w:tr>
      <w:tr w:rsidR="003B1C00" w:rsidRPr="003B1C00" w14:paraId="5F66C848" w14:textId="77777777" w:rsidTr="26EF3912">
        <w:tc>
          <w:tcPr>
            <w:tcW w:w="386" w:type="pct"/>
            <w:tcBorders>
              <w:left w:val="single" w:sz="12" w:space="0" w:color="auto"/>
              <w:right w:val="single" w:sz="2" w:space="0" w:color="auto"/>
            </w:tcBorders>
            <w:vAlign w:val="center"/>
          </w:tcPr>
          <w:p w14:paraId="10F134D5"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P2</w:t>
            </w:r>
          </w:p>
        </w:tc>
        <w:tc>
          <w:tcPr>
            <w:tcW w:w="949" w:type="pct"/>
            <w:tcBorders>
              <w:left w:val="single" w:sz="2" w:space="0" w:color="auto"/>
              <w:right w:val="single" w:sz="2" w:space="0" w:color="auto"/>
            </w:tcBorders>
            <w:vAlign w:val="center"/>
          </w:tcPr>
          <w:p w14:paraId="1084870E" w14:textId="4F39B78F"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Construction Manager</w:t>
            </w:r>
          </w:p>
        </w:tc>
        <w:tc>
          <w:tcPr>
            <w:tcW w:w="316" w:type="pct"/>
            <w:tcBorders>
              <w:left w:val="single" w:sz="2" w:space="0" w:color="auto"/>
              <w:right w:val="single" w:sz="2" w:space="0" w:color="auto"/>
            </w:tcBorders>
            <w:vAlign w:val="center"/>
          </w:tcPr>
          <w:p w14:paraId="473DD5FD" w14:textId="3FEEC8F9"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2A4723B4"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20</w:t>
            </w:r>
          </w:p>
        </w:tc>
        <w:tc>
          <w:tcPr>
            <w:tcW w:w="791" w:type="pct"/>
            <w:tcBorders>
              <w:left w:val="single" w:sz="2" w:space="0" w:color="auto"/>
              <w:right w:val="single" w:sz="2" w:space="0" w:color="auto"/>
            </w:tcBorders>
            <w:vAlign w:val="center"/>
          </w:tcPr>
          <w:p w14:paraId="06316D3C"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948" w:type="pct"/>
            <w:tcBorders>
              <w:left w:val="single" w:sz="2" w:space="0" w:color="auto"/>
              <w:right w:val="single" w:sz="2" w:space="0" w:color="auto"/>
            </w:tcBorders>
            <w:vAlign w:val="center"/>
          </w:tcPr>
          <w:p w14:paraId="31385D28"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Mechanical/ Civil</w:t>
            </w:r>
            <w:proofErr w:type="gramEnd"/>
            <w:r w:rsidRPr="003B1C00">
              <w:rPr>
                <w:rFonts w:ascii="Segoe UI Symbol" w:hAnsi="Segoe UI Symbol" w:cstheme="majorBidi"/>
                <w:i/>
                <w:color w:val="2E74B5" w:themeColor="accent1" w:themeShade="BF"/>
                <w:sz w:val="20"/>
                <w:lang w:val="en-GB"/>
              </w:rPr>
              <w:t>/ Structural Engineering</w:t>
            </w:r>
          </w:p>
        </w:tc>
        <w:tc>
          <w:tcPr>
            <w:tcW w:w="979" w:type="pct"/>
            <w:tcBorders>
              <w:left w:val="single" w:sz="2" w:space="0" w:color="auto"/>
              <w:right w:val="single" w:sz="12" w:space="0" w:color="auto"/>
            </w:tcBorders>
            <w:vAlign w:val="center"/>
          </w:tcPr>
          <w:p w14:paraId="5A5A9083" w14:textId="506828D2" w:rsidR="00947600" w:rsidRPr="003B1C00" w:rsidRDefault="001F6A88" w:rsidP="006A4B49">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C</w:t>
            </w:r>
            <w:r w:rsidR="00947600" w:rsidRPr="003B1C00">
              <w:rPr>
                <w:rFonts w:ascii="Segoe UI Symbol" w:hAnsi="Segoe UI Symbol" w:cstheme="majorBidi"/>
                <w:i/>
                <w:color w:val="2E74B5" w:themeColor="accent1" w:themeShade="BF"/>
                <w:sz w:val="20"/>
                <w:lang w:val="en-GB"/>
              </w:rPr>
              <w:t>onstruction management experience in at least 3 (three) 132 kV (and above) substation projects, among which at least 1 (one) shall be in Africa</w:t>
            </w:r>
          </w:p>
        </w:tc>
      </w:tr>
      <w:tr w:rsidR="003B1C00" w:rsidRPr="003B1C00" w14:paraId="429A5FB4" w14:textId="77777777" w:rsidTr="26EF3912">
        <w:tc>
          <w:tcPr>
            <w:tcW w:w="386" w:type="pct"/>
            <w:tcBorders>
              <w:left w:val="single" w:sz="12" w:space="0" w:color="auto"/>
              <w:right w:val="single" w:sz="2" w:space="0" w:color="auto"/>
            </w:tcBorders>
            <w:vAlign w:val="center"/>
          </w:tcPr>
          <w:p w14:paraId="051E521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lastRenderedPageBreak/>
              <w:t>P3</w:t>
            </w:r>
          </w:p>
        </w:tc>
        <w:tc>
          <w:tcPr>
            <w:tcW w:w="949" w:type="pct"/>
            <w:tcBorders>
              <w:left w:val="single" w:sz="2" w:space="0" w:color="auto"/>
              <w:right w:val="single" w:sz="2" w:space="0" w:color="auto"/>
            </w:tcBorders>
            <w:vAlign w:val="center"/>
          </w:tcPr>
          <w:p w14:paraId="773F1CD5"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Substation Electrical Engineer</w:t>
            </w:r>
          </w:p>
        </w:tc>
        <w:tc>
          <w:tcPr>
            <w:tcW w:w="316" w:type="pct"/>
            <w:tcBorders>
              <w:left w:val="single" w:sz="2" w:space="0" w:color="auto"/>
              <w:right w:val="single" w:sz="2" w:space="0" w:color="auto"/>
            </w:tcBorders>
            <w:vAlign w:val="center"/>
          </w:tcPr>
          <w:p w14:paraId="4B41FC3B" w14:textId="21A80B2E" w:rsidR="00947600" w:rsidRPr="003B1C00" w:rsidRDefault="004D238C" w:rsidP="006A4B49">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00947600" w:rsidRPr="003B1C00">
              <w:rPr>
                <w:rFonts w:ascii="Segoe UI Symbol" w:hAnsi="Segoe UI Symbol" w:cstheme="majorBidi"/>
                <w:i/>
                <w:color w:val="2E74B5" w:themeColor="accent1" w:themeShade="BF"/>
                <w:sz w:val="20"/>
                <w:lang w:val="en-GB"/>
              </w:rPr>
              <w:t xml:space="preserve">* </w:t>
            </w:r>
          </w:p>
        </w:tc>
        <w:tc>
          <w:tcPr>
            <w:tcW w:w="631" w:type="pct"/>
            <w:tcBorders>
              <w:left w:val="single" w:sz="2" w:space="0" w:color="auto"/>
              <w:right w:val="single" w:sz="2" w:space="0" w:color="auto"/>
            </w:tcBorders>
            <w:vAlign w:val="center"/>
          </w:tcPr>
          <w:p w14:paraId="3D765028"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7EEDD78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05719349"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Engineering</w:t>
            </w:r>
            <w:proofErr w:type="gramEnd"/>
          </w:p>
        </w:tc>
        <w:tc>
          <w:tcPr>
            <w:tcW w:w="979" w:type="pct"/>
            <w:tcBorders>
              <w:left w:val="single" w:sz="2" w:space="0" w:color="auto"/>
              <w:right w:val="single" w:sz="12" w:space="0" w:color="auto"/>
            </w:tcBorders>
            <w:vAlign w:val="center"/>
          </w:tcPr>
          <w:p w14:paraId="712C1123"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projects</w:t>
            </w:r>
          </w:p>
        </w:tc>
      </w:tr>
      <w:tr w:rsidR="003B1C00" w:rsidRPr="003B1C00" w14:paraId="12C39A2D" w14:textId="77777777" w:rsidTr="26EF3912">
        <w:trPr>
          <w:trHeight w:val="395"/>
        </w:trPr>
        <w:tc>
          <w:tcPr>
            <w:tcW w:w="386" w:type="pct"/>
            <w:tcBorders>
              <w:left w:val="single" w:sz="12" w:space="0" w:color="auto"/>
              <w:right w:val="single" w:sz="2" w:space="0" w:color="auto"/>
            </w:tcBorders>
            <w:vAlign w:val="center"/>
          </w:tcPr>
          <w:p w14:paraId="37565D20"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P4</w:t>
            </w:r>
          </w:p>
        </w:tc>
        <w:tc>
          <w:tcPr>
            <w:tcW w:w="949" w:type="pct"/>
            <w:tcBorders>
              <w:left w:val="single" w:sz="2" w:space="0" w:color="auto"/>
              <w:right w:val="single" w:sz="2" w:space="0" w:color="auto"/>
            </w:tcBorders>
            <w:vAlign w:val="center"/>
          </w:tcPr>
          <w:p w14:paraId="073F5B36"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Control and Protection Engineer</w:t>
            </w:r>
          </w:p>
        </w:tc>
        <w:tc>
          <w:tcPr>
            <w:tcW w:w="316" w:type="pct"/>
            <w:tcBorders>
              <w:left w:val="single" w:sz="2" w:space="0" w:color="auto"/>
              <w:right w:val="single" w:sz="2" w:space="0" w:color="auto"/>
            </w:tcBorders>
            <w:vAlign w:val="center"/>
          </w:tcPr>
          <w:p w14:paraId="249ADE24" w14:textId="46C1B89B"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6448D568"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592FD7D0"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1B772905"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Engineering</w:t>
            </w:r>
            <w:proofErr w:type="gramEnd"/>
          </w:p>
        </w:tc>
        <w:tc>
          <w:tcPr>
            <w:tcW w:w="979" w:type="pct"/>
            <w:tcBorders>
              <w:left w:val="single" w:sz="2" w:space="0" w:color="auto"/>
              <w:right w:val="single" w:sz="12" w:space="0" w:color="auto"/>
            </w:tcBorders>
            <w:vAlign w:val="center"/>
          </w:tcPr>
          <w:p w14:paraId="456D7238"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control and protection projects</w:t>
            </w:r>
          </w:p>
        </w:tc>
      </w:tr>
      <w:tr w:rsidR="003B1C00" w:rsidRPr="003B1C00" w14:paraId="45DF7C15" w14:textId="77777777" w:rsidTr="26EF3912">
        <w:tc>
          <w:tcPr>
            <w:tcW w:w="386" w:type="pct"/>
            <w:tcBorders>
              <w:left w:val="single" w:sz="12" w:space="0" w:color="auto"/>
              <w:right w:val="single" w:sz="2" w:space="0" w:color="auto"/>
            </w:tcBorders>
            <w:vAlign w:val="center"/>
          </w:tcPr>
          <w:p w14:paraId="74FE5CED"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P5</w:t>
            </w:r>
          </w:p>
        </w:tc>
        <w:tc>
          <w:tcPr>
            <w:tcW w:w="949" w:type="pct"/>
            <w:tcBorders>
              <w:left w:val="single" w:sz="2" w:space="0" w:color="auto"/>
              <w:right w:val="single" w:sz="2" w:space="0" w:color="auto"/>
            </w:tcBorders>
            <w:vAlign w:val="center"/>
          </w:tcPr>
          <w:p w14:paraId="5D3FF339"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Civil/Structural Engineer</w:t>
            </w:r>
          </w:p>
        </w:tc>
        <w:tc>
          <w:tcPr>
            <w:tcW w:w="316" w:type="pct"/>
            <w:tcBorders>
              <w:left w:val="single" w:sz="2" w:space="0" w:color="auto"/>
              <w:right w:val="single" w:sz="2" w:space="0" w:color="auto"/>
            </w:tcBorders>
            <w:vAlign w:val="center"/>
          </w:tcPr>
          <w:p w14:paraId="7962A6BF" w14:textId="2BEF2CCC" w:rsidR="00947600" w:rsidRPr="003B1C00" w:rsidRDefault="004D238C" w:rsidP="006A4B49">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00947600" w:rsidRPr="003B1C00">
              <w:rPr>
                <w:rFonts w:ascii="Segoe UI Symbol" w:hAnsi="Segoe UI Symbol" w:cstheme="majorBidi"/>
                <w:i/>
                <w:color w:val="2E74B5" w:themeColor="accent1" w:themeShade="BF"/>
                <w:sz w:val="20"/>
                <w:lang w:val="en-GB"/>
              </w:rPr>
              <w:t xml:space="preserve">* </w:t>
            </w:r>
          </w:p>
        </w:tc>
        <w:tc>
          <w:tcPr>
            <w:tcW w:w="631" w:type="pct"/>
            <w:tcBorders>
              <w:left w:val="single" w:sz="2" w:space="0" w:color="auto"/>
              <w:right w:val="single" w:sz="2" w:space="0" w:color="auto"/>
            </w:tcBorders>
            <w:vAlign w:val="center"/>
          </w:tcPr>
          <w:p w14:paraId="58A3F3CF"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right w:val="single" w:sz="2" w:space="0" w:color="auto"/>
            </w:tcBorders>
            <w:vAlign w:val="center"/>
          </w:tcPr>
          <w:p w14:paraId="24CD20F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right w:val="single" w:sz="2" w:space="0" w:color="auto"/>
            </w:tcBorders>
            <w:vAlign w:val="center"/>
          </w:tcPr>
          <w:p w14:paraId="6C75A819"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Civil</w:t>
            </w:r>
            <w:proofErr w:type="gramEnd"/>
            <w:r w:rsidRPr="003B1C00">
              <w:rPr>
                <w:rFonts w:ascii="Segoe UI Symbol" w:hAnsi="Segoe UI Symbol" w:cstheme="majorBidi"/>
                <w:i/>
                <w:color w:val="2E74B5" w:themeColor="accent1" w:themeShade="BF"/>
                <w:sz w:val="20"/>
                <w:lang w:val="en-GB"/>
              </w:rPr>
              <w:t>/ Structural Engineering</w:t>
            </w:r>
            <w:r w:rsidRPr="003B1C00" w:rsidDel="00E63C4D">
              <w:rPr>
                <w:rFonts w:ascii="Segoe UI Symbol" w:hAnsi="Segoe UI Symbol" w:cstheme="majorBidi"/>
                <w:i/>
                <w:color w:val="2E74B5" w:themeColor="accent1" w:themeShade="BF"/>
                <w:sz w:val="20"/>
                <w:lang w:val="en-GB"/>
              </w:rPr>
              <w:t xml:space="preserve"> </w:t>
            </w:r>
          </w:p>
        </w:tc>
        <w:tc>
          <w:tcPr>
            <w:tcW w:w="979" w:type="pct"/>
            <w:tcBorders>
              <w:left w:val="single" w:sz="2" w:space="0" w:color="auto"/>
              <w:right w:val="single" w:sz="12" w:space="0" w:color="auto"/>
            </w:tcBorders>
            <w:vAlign w:val="center"/>
          </w:tcPr>
          <w:p w14:paraId="78BEAC28"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least 3 (three) 132 kV (and above) substation projects</w:t>
            </w:r>
          </w:p>
        </w:tc>
      </w:tr>
      <w:tr w:rsidR="003B1C00" w:rsidRPr="003B1C00" w14:paraId="66B7CA16" w14:textId="77777777" w:rsidTr="26EF3912">
        <w:tc>
          <w:tcPr>
            <w:tcW w:w="386" w:type="pct"/>
            <w:tcBorders>
              <w:left w:val="single" w:sz="12" w:space="0" w:color="auto"/>
              <w:right w:val="single" w:sz="2" w:space="0" w:color="auto"/>
            </w:tcBorders>
            <w:vAlign w:val="center"/>
          </w:tcPr>
          <w:p w14:paraId="29A80DB8" w14:textId="77777777"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P6</w:t>
            </w:r>
          </w:p>
        </w:tc>
        <w:tc>
          <w:tcPr>
            <w:tcW w:w="949" w:type="pct"/>
            <w:tcBorders>
              <w:left w:val="single" w:sz="2" w:space="0" w:color="auto"/>
              <w:right w:val="single" w:sz="2" w:space="0" w:color="auto"/>
            </w:tcBorders>
            <w:vAlign w:val="center"/>
          </w:tcPr>
          <w:p w14:paraId="2F230863" w14:textId="55D07CC1" w:rsidR="00947600" w:rsidRPr="003B1C00" w:rsidRDefault="006D3F7F" w:rsidP="006A4B49">
            <w:pPr>
              <w:spacing w:before="40" w:after="40"/>
              <w:jc w:val="left"/>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Safety, Health and Environment specialist</w:t>
            </w:r>
          </w:p>
        </w:tc>
        <w:tc>
          <w:tcPr>
            <w:tcW w:w="316" w:type="pct"/>
            <w:tcBorders>
              <w:left w:val="single" w:sz="2" w:space="0" w:color="auto"/>
              <w:right w:val="single" w:sz="2" w:space="0" w:color="auto"/>
            </w:tcBorders>
            <w:vAlign w:val="center"/>
          </w:tcPr>
          <w:p w14:paraId="6E058ECF" w14:textId="526C4375" w:rsidR="00947600" w:rsidRPr="003B1C00" w:rsidRDefault="004D238C" w:rsidP="006A4B49">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00947600" w:rsidRPr="003B1C00">
              <w:rPr>
                <w:rFonts w:ascii="Segoe UI Symbol" w:hAnsi="Segoe UI Symbol" w:cstheme="majorBidi"/>
                <w:i/>
                <w:color w:val="2E74B5" w:themeColor="accent1" w:themeShade="BF"/>
                <w:sz w:val="20"/>
                <w:lang w:val="en-GB"/>
              </w:rPr>
              <w:t xml:space="preserve">* </w:t>
            </w:r>
          </w:p>
        </w:tc>
        <w:tc>
          <w:tcPr>
            <w:tcW w:w="631" w:type="pct"/>
            <w:tcBorders>
              <w:left w:val="single" w:sz="2" w:space="0" w:color="auto"/>
              <w:right w:val="single" w:sz="2" w:space="0" w:color="auto"/>
            </w:tcBorders>
            <w:vAlign w:val="center"/>
          </w:tcPr>
          <w:p w14:paraId="66449B06"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right w:val="single" w:sz="2" w:space="0" w:color="auto"/>
            </w:tcBorders>
            <w:vAlign w:val="center"/>
          </w:tcPr>
          <w:p w14:paraId="70FC30E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right w:val="single" w:sz="2" w:space="0" w:color="auto"/>
            </w:tcBorders>
            <w:vAlign w:val="center"/>
          </w:tcPr>
          <w:p w14:paraId="15EC4A09" w14:textId="3F069E10" w:rsidR="00947600" w:rsidRPr="003B1C00" w:rsidRDefault="006D3F7F" w:rsidP="26EF3912">
            <w:pPr>
              <w:spacing w:before="40" w:after="40"/>
              <w:jc w:val="center"/>
              <w:rPr>
                <w:rFonts w:ascii="Segoe UI Symbol" w:hAnsi="Segoe UI Symbol" w:cstheme="majorBidi"/>
                <w:i/>
                <w:iCs/>
                <w:color w:val="2E74B5" w:themeColor="accent1" w:themeShade="BF"/>
                <w:sz w:val="20"/>
                <w:lang w:val="en-GB"/>
              </w:rPr>
            </w:pPr>
            <w:r w:rsidRPr="006D3F7F">
              <w:rPr>
                <w:rFonts w:ascii="Segoe UI Symbol" w:hAnsi="Segoe UI Symbol" w:cstheme="majorBidi"/>
                <w:i/>
                <w:iCs/>
                <w:color w:val="2E74B5" w:themeColor="accent1" w:themeShade="BF"/>
                <w:sz w:val="20"/>
                <w:lang w:val="en-GB"/>
              </w:rPr>
              <w:t>Bachelor’s degree in environmental science, occupational health and safety, environmental engineering, or relevant field</w:t>
            </w:r>
          </w:p>
        </w:tc>
        <w:tc>
          <w:tcPr>
            <w:tcW w:w="979" w:type="pct"/>
            <w:tcBorders>
              <w:left w:val="single" w:sz="2" w:space="0" w:color="auto"/>
              <w:right w:val="single" w:sz="12" w:space="0" w:color="auto"/>
            </w:tcBorders>
            <w:vAlign w:val="center"/>
          </w:tcPr>
          <w:p w14:paraId="500490C3" w14:textId="77777777" w:rsidR="006D3F7F" w:rsidRPr="006D3F7F" w:rsidRDefault="006D3F7F" w:rsidP="006D3F7F">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HSE experience in at least 3 (three) 132 kV (and above) transmission line projects, among which at least 1 (one) shall be in Africa.</w:t>
            </w:r>
          </w:p>
          <w:p w14:paraId="5A325E2F" w14:textId="77777777" w:rsidR="006D3F7F" w:rsidRPr="006D3F7F" w:rsidRDefault="006D3F7F" w:rsidP="006D3F7F">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 xml:space="preserve">Demonstrated experience in implementation or supervision of large-scale infrastructure projects funded by AfDB or an </w:t>
            </w:r>
            <w:r w:rsidRPr="006D3F7F">
              <w:rPr>
                <w:rFonts w:ascii="Segoe UI Symbol" w:hAnsi="Segoe UI Symbol" w:cstheme="majorBidi"/>
                <w:i/>
                <w:color w:val="2E74B5" w:themeColor="accent1" w:themeShade="BF"/>
                <w:sz w:val="20"/>
                <w:lang w:val="en-GB"/>
              </w:rPr>
              <w:lastRenderedPageBreak/>
              <w:t>equivalent financial intermediary (e.g. the World Bank, IFC etc.).</w:t>
            </w:r>
          </w:p>
          <w:p w14:paraId="24E0FF88" w14:textId="2EC30B90" w:rsidR="00947600" w:rsidRPr="003B1C00" w:rsidRDefault="006D3F7F" w:rsidP="006D3F7F">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Must be a</w:t>
            </w:r>
            <w:r w:rsidR="001C3FB1">
              <w:rPr>
                <w:rFonts w:ascii="Segoe UI Symbol" w:hAnsi="Segoe UI Symbol" w:cstheme="majorBidi"/>
                <w:i/>
                <w:color w:val="2E74B5" w:themeColor="accent1" w:themeShade="BF"/>
                <w:sz w:val="20"/>
                <w:lang w:val="en-GB"/>
              </w:rPr>
              <w:t xml:space="preserve"> Lead</w:t>
            </w:r>
            <w:r w:rsidRPr="006D3F7F">
              <w:rPr>
                <w:rFonts w:ascii="Segoe UI Symbol" w:hAnsi="Segoe UI Symbol" w:cstheme="majorBidi"/>
                <w:i/>
                <w:color w:val="2E74B5" w:themeColor="accent1" w:themeShade="BF"/>
                <w:sz w:val="20"/>
                <w:lang w:val="en-GB"/>
              </w:rPr>
              <w:t xml:space="preserve"> NEMA registered expert with a valid practicing license.</w:t>
            </w:r>
          </w:p>
        </w:tc>
      </w:tr>
      <w:tr w:rsidR="003B1C00" w:rsidRPr="003B1C00" w14:paraId="767C3A80" w14:textId="77777777" w:rsidTr="26EF3912">
        <w:tc>
          <w:tcPr>
            <w:tcW w:w="386" w:type="pct"/>
            <w:tcBorders>
              <w:left w:val="single" w:sz="12" w:space="0" w:color="auto"/>
              <w:right w:val="single" w:sz="2" w:space="0" w:color="auto"/>
            </w:tcBorders>
            <w:vAlign w:val="center"/>
          </w:tcPr>
          <w:p w14:paraId="33D0AB59" w14:textId="77777777"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lastRenderedPageBreak/>
              <w:t>P7</w:t>
            </w:r>
          </w:p>
        </w:tc>
        <w:tc>
          <w:tcPr>
            <w:tcW w:w="949" w:type="pct"/>
            <w:tcBorders>
              <w:left w:val="single" w:sz="2" w:space="0" w:color="auto"/>
              <w:right w:val="single" w:sz="2" w:space="0" w:color="auto"/>
            </w:tcBorders>
            <w:vAlign w:val="center"/>
          </w:tcPr>
          <w:p w14:paraId="674A4AC0"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Project Planner</w:t>
            </w:r>
          </w:p>
        </w:tc>
        <w:tc>
          <w:tcPr>
            <w:tcW w:w="316" w:type="pct"/>
            <w:tcBorders>
              <w:left w:val="single" w:sz="2" w:space="0" w:color="auto"/>
              <w:right w:val="single" w:sz="2" w:space="0" w:color="auto"/>
            </w:tcBorders>
            <w:vAlign w:val="center"/>
          </w:tcPr>
          <w:p w14:paraId="2822844A"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w:t>
            </w:r>
          </w:p>
        </w:tc>
        <w:tc>
          <w:tcPr>
            <w:tcW w:w="631" w:type="pct"/>
            <w:tcBorders>
              <w:left w:val="single" w:sz="2" w:space="0" w:color="auto"/>
              <w:right w:val="single" w:sz="2" w:space="0" w:color="auto"/>
            </w:tcBorders>
            <w:vAlign w:val="center"/>
          </w:tcPr>
          <w:p w14:paraId="4F39CADF"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right w:val="single" w:sz="2" w:space="0" w:color="auto"/>
            </w:tcBorders>
            <w:vAlign w:val="center"/>
          </w:tcPr>
          <w:p w14:paraId="7728AB7E"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right w:val="single" w:sz="2" w:space="0" w:color="auto"/>
            </w:tcBorders>
            <w:vAlign w:val="center"/>
          </w:tcPr>
          <w:p w14:paraId="6E4802D9"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Bachelor’s Degree in relevant field</w:t>
            </w:r>
          </w:p>
        </w:tc>
        <w:tc>
          <w:tcPr>
            <w:tcW w:w="979" w:type="pct"/>
            <w:tcBorders>
              <w:left w:val="single" w:sz="2" w:space="0" w:color="auto"/>
              <w:right w:val="single" w:sz="12" w:space="0" w:color="auto"/>
            </w:tcBorders>
            <w:vAlign w:val="center"/>
          </w:tcPr>
          <w:p w14:paraId="5BA2254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Project planning experience in at least 3 (three) 132 kV (and above) substation projects, among which at least 1 (one) shall be in Africa</w:t>
            </w:r>
          </w:p>
        </w:tc>
      </w:tr>
      <w:tr w:rsidR="003B1C00" w:rsidRPr="003B1C00" w14:paraId="1E1316A3" w14:textId="77777777" w:rsidTr="26EF3912">
        <w:tc>
          <w:tcPr>
            <w:tcW w:w="386" w:type="pct"/>
            <w:tcBorders>
              <w:left w:val="single" w:sz="12" w:space="0" w:color="auto"/>
              <w:right w:val="single" w:sz="2" w:space="0" w:color="auto"/>
            </w:tcBorders>
            <w:vAlign w:val="center"/>
          </w:tcPr>
          <w:p w14:paraId="16DD456D" w14:textId="77777777"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P8</w:t>
            </w:r>
          </w:p>
        </w:tc>
        <w:tc>
          <w:tcPr>
            <w:tcW w:w="949" w:type="pct"/>
            <w:tcBorders>
              <w:left w:val="single" w:sz="2" w:space="0" w:color="auto"/>
              <w:right w:val="single" w:sz="2" w:space="0" w:color="auto"/>
            </w:tcBorders>
            <w:vAlign w:val="center"/>
          </w:tcPr>
          <w:p w14:paraId="41BD2311"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Telecommunications specialist</w:t>
            </w:r>
          </w:p>
        </w:tc>
        <w:tc>
          <w:tcPr>
            <w:tcW w:w="316" w:type="pct"/>
            <w:tcBorders>
              <w:left w:val="single" w:sz="2" w:space="0" w:color="auto"/>
              <w:right w:val="single" w:sz="2" w:space="0" w:color="auto"/>
            </w:tcBorders>
            <w:vAlign w:val="center"/>
          </w:tcPr>
          <w:p w14:paraId="0FF70D0F" w14:textId="1E64BCB8"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13BCAFAD"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48AC2E4E"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1079317E"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w:t>
            </w:r>
            <w:proofErr w:type="gramEnd"/>
            <w:r w:rsidRPr="003B1C00">
              <w:rPr>
                <w:rFonts w:ascii="Segoe UI Symbol" w:hAnsi="Segoe UI Symbol" w:cstheme="majorBidi"/>
                <w:i/>
                <w:color w:val="2E74B5" w:themeColor="accent1" w:themeShade="BF"/>
                <w:sz w:val="20"/>
                <w:lang w:val="en-GB"/>
              </w:rPr>
              <w:t>/Electronic/Telecommunication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tcBorders>
              <w:left w:val="single" w:sz="2" w:space="0" w:color="auto"/>
              <w:right w:val="single" w:sz="12" w:space="0" w:color="auto"/>
            </w:tcBorders>
            <w:vAlign w:val="center"/>
          </w:tcPr>
          <w:p w14:paraId="146C695F"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telecommunications projects</w:t>
            </w:r>
          </w:p>
        </w:tc>
      </w:tr>
      <w:tr w:rsidR="003B1C00" w:rsidRPr="003B1C00" w14:paraId="78B40EF5" w14:textId="77777777" w:rsidTr="26EF3912">
        <w:tc>
          <w:tcPr>
            <w:tcW w:w="386" w:type="pct"/>
            <w:tcBorders>
              <w:left w:val="single" w:sz="12" w:space="0" w:color="auto"/>
              <w:right w:val="single" w:sz="2" w:space="0" w:color="auto"/>
            </w:tcBorders>
            <w:vAlign w:val="center"/>
          </w:tcPr>
          <w:p w14:paraId="5D583CBC" w14:textId="77777777"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P9</w:t>
            </w:r>
          </w:p>
        </w:tc>
        <w:tc>
          <w:tcPr>
            <w:tcW w:w="949" w:type="pct"/>
            <w:tcBorders>
              <w:left w:val="single" w:sz="2" w:space="0" w:color="auto"/>
              <w:right w:val="single" w:sz="2" w:space="0" w:color="auto"/>
            </w:tcBorders>
            <w:vAlign w:val="center"/>
          </w:tcPr>
          <w:p w14:paraId="1D1EEA1E"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Commissioning Engineer</w:t>
            </w:r>
          </w:p>
        </w:tc>
        <w:tc>
          <w:tcPr>
            <w:tcW w:w="316" w:type="pct"/>
            <w:tcBorders>
              <w:left w:val="single" w:sz="2" w:space="0" w:color="auto"/>
              <w:right w:val="single" w:sz="2" w:space="0" w:color="auto"/>
            </w:tcBorders>
            <w:vAlign w:val="center"/>
          </w:tcPr>
          <w:p w14:paraId="46083101" w14:textId="19A890D3"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434CBE5E"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722FEF2B"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33F7285A"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w:t>
            </w:r>
            <w:proofErr w:type="gramEnd"/>
            <w:r w:rsidRPr="003B1C00">
              <w:rPr>
                <w:rFonts w:ascii="Segoe UI Symbol" w:hAnsi="Segoe UI Symbol" w:cstheme="majorBidi"/>
                <w:i/>
                <w:color w:val="2E74B5" w:themeColor="accent1" w:themeShade="BF"/>
                <w:sz w:val="20"/>
                <w:lang w:val="en-GB"/>
              </w:rPr>
              <w:t>/Electronic/Telecommunication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tcBorders>
              <w:left w:val="single" w:sz="2" w:space="0" w:color="auto"/>
              <w:right w:val="single" w:sz="12" w:space="0" w:color="auto"/>
            </w:tcBorders>
            <w:vAlign w:val="center"/>
          </w:tcPr>
          <w:p w14:paraId="2BD3D58B"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commissioning at least 3 (three) 132 kV (and above) substation projects</w:t>
            </w:r>
          </w:p>
        </w:tc>
      </w:tr>
      <w:tr w:rsidR="003B1C00" w:rsidRPr="003B1C00" w14:paraId="78E76AEC" w14:textId="77777777" w:rsidTr="26EF3912">
        <w:tc>
          <w:tcPr>
            <w:tcW w:w="386" w:type="pct"/>
            <w:tcBorders>
              <w:left w:val="single" w:sz="12" w:space="0" w:color="auto"/>
              <w:right w:val="single" w:sz="2" w:space="0" w:color="auto"/>
            </w:tcBorders>
            <w:vAlign w:val="center"/>
          </w:tcPr>
          <w:p w14:paraId="2EAEC890" w14:textId="77777777"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P10</w:t>
            </w:r>
          </w:p>
        </w:tc>
        <w:tc>
          <w:tcPr>
            <w:tcW w:w="949" w:type="pct"/>
            <w:tcBorders>
              <w:left w:val="single" w:sz="2" w:space="0" w:color="auto"/>
              <w:right w:val="single" w:sz="2" w:space="0" w:color="auto"/>
            </w:tcBorders>
            <w:vAlign w:val="center"/>
          </w:tcPr>
          <w:p w14:paraId="02510406"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SCADA Systems Expert</w:t>
            </w:r>
          </w:p>
        </w:tc>
        <w:tc>
          <w:tcPr>
            <w:tcW w:w="316" w:type="pct"/>
            <w:tcBorders>
              <w:left w:val="single" w:sz="2" w:space="0" w:color="auto"/>
              <w:right w:val="single" w:sz="2" w:space="0" w:color="auto"/>
            </w:tcBorders>
            <w:vAlign w:val="center"/>
          </w:tcPr>
          <w:p w14:paraId="79140722" w14:textId="72C8A80B"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1062A2F6"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3312684C"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6437F689"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w:t>
            </w:r>
            <w:proofErr w:type="gramEnd"/>
            <w:r w:rsidRPr="003B1C00">
              <w:rPr>
                <w:rFonts w:ascii="Segoe UI Symbol" w:hAnsi="Segoe UI Symbol" w:cstheme="majorBidi"/>
                <w:i/>
                <w:color w:val="2E74B5" w:themeColor="accent1" w:themeShade="BF"/>
                <w:sz w:val="20"/>
                <w:lang w:val="en-GB"/>
              </w:rPr>
              <w:t>/Electronic/Telecommun</w:t>
            </w:r>
            <w:r w:rsidRPr="003B1C00">
              <w:rPr>
                <w:rFonts w:ascii="Segoe UI Symbol" w:hAnsi="Segoe UI Symbol" w:cstheme="majorBidi"/>
                <w:i/>
                <w:color w:val="2E74B5" w:themeColor="accent1" w:themeShade="BF"/>
                <w:sz w:val="20"/>
                <w:lang w:val="en-GB"/>
              </w:rPr>
              <w:lastRenderedPageBreak/>
              <w:t>ication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tcBorders>
              <w:left w:val="single" w:sz="2" w:space="0" w:color="auto"/>
              <w:right w:val="single" w:sz="12" w:space="0" w:color="auto"/>
            </w:tcBorders>
            <w:vAlign w:val="center"/>
          </w:tcPr>
          <w:p w14:paraId="51F9D82F"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lastRenderedPageBreak/>
              <w:t xml:space="preserve">Experience in at least 3 (three) 132 kV (and above) </w:t>
            </w:r>
            <w:r w:rsidRPr="003B1C00">
              <w:rPr>
                <w:rFonts w:ascii="Segoe UI Symbol" w:hAnsi="Segoe UI Symbol" w:cstheme="majorBidi"/>
                <w:i/>
                <w:color w:val="2E74B5" w:themeColor="accent1" w:themeShade="BF"/>
                <w:sz w:val="20"/>
                <w:lang w:val="en-GB"/>
              </w:rPr>
              <w:lastRenderedPageBreak/>
              <w:t>substation SCADA system projects</w:t>
            </w:r>
          </w:p>
        </w:tc>
      </w:tr>
      <w:tr w:rsidR="003B1C00" w:rsidRPr="003B1C00" w14:paraId="183C3FF1" w14:textId="77777777" w:rsidTr="26EF3912">
        <w:tc>
          <w:tcPr>
            <w:tcW w:w="386" w:type="pct"/>
            <w:tcBorders>
              <w:left w:val="single" w:sz="12" w:space="0" w:color="auto"/>
              <w:bottom w:val="single" w:sz="4" w:space="0" w:color="auto"/>
              <w:right w:val="single" w:sz="2" w:space="0" w:color="auto"/>
            </w:tcBorders>
            <w:vAlign w:val="center"/>
          </w:tcPr>
          <w:p w14:paraId="60FDD67E" w14:textId="77777777"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lastRenderedPageBreak/>
              <w:t>P11</w:t>
            </w:r>
          </w:p>
        </w:tc>
        <w:tc>
          <w:tcPr>
            <w:tcW w:w="949" w:type="pct"/>
            <w:tcBorders>
              <w:left w:val="single" w:sz="2" w:space="0" w:color="auto"/>
              <w:bottom w:val="single" w:sz="4" w:space="0" w:color="auto"/>
              <w:right w:val="single" w:sz="2" w:space="0" w:color="auto"/>
            </w:tcBorders>
            <w:vAlign w:val="center"/>
          </w:tcPr>
          <w:p w14:paraId="051A9C3C"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Social Safeguards Specialist</w:t>
            </w:r>
          </w:p>
        </w:tc>
        <w:tc>
          <w:tcPr>
            <w:tcW w:w="316" w:type="pct"/>
            <w:tcBorders>
              <w:left w:val="single" w:sz="2" w:space="0" w:color="auto"/>
              <w:bottom w:val="single" w:sz="4" w:space="0" w:color="auto"/>
              <w:right w:val="single" w:sz="2" w:space="0" w:color="auto"/>
            </w:tcBorders>
            <w:vAlign w:val="center"/>
          </w:tcPr>
          <w:p w14:paraId="68E851F5" w14:textId="16E3B372"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bottom w:val="single" w:sz="4" w:space="0" w:color="auto"/>
              <w:right w:val="single" w:sz="2" w:space="0" w:color="auto"/>
            </w:tcBorders>
            <w:vAlign w:val="center"/>
          </w:tcPr>
          <w:p w14:paraId="339D0BA1"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bottom w:val="single" w:sz="4" w:space="0" w:color="auto"/>
              <w:right w:val="single" w:sz="2" w:space="0" w:color="auto"/>
            </w:tcBorders>
            <w:vAlign w:val="center"/>
          </w:tcPr>
          <w:p w14:paraId="2AD40159"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bottom w:val="single" w:sz="4" w:space="0" w:color="auto"/>
              <w:right w:val="single" w:sz="2" w:space="0" w:color="auto"/>
            </w:tcBorders>
            <w:vAlign w:val="center"/>
          </w:tcPr>
          <w:p w14:paraId="22446F5A" w14:textId="25A6D5F7" w:rsidR="00947600" w:rsidRPr="003B1C00" w:rsidRDefault="006D3F7F" w:rsidP="006A4B49">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Bachelor’s degree in sociology, Development studies, community development or relevant field</w:t>
            </w:r>
          </w:p>
        </w:tc>
        <w:tc>
          <w:tcPr>
            <w:tcW w:w="979" w:type="pct"/>
            <w:tcBorders>
              <w:left w:val="single" w:sz="2" w:space="0" w:color="auto"/>
              <w:bottom w:val="single" w:sz="4" w:space="0" w:color="auto"/>
              <w:right w:val="single" w:sz="12" w:space="0" w:color="auto"/>
            </w:tcBorders>
            <w:vAlign w:val="center"/>
          </w:tcPr>
          <w:p w14:paraId="02A442AC" w14:textId="77777777" w:rsidR="006D3F7F" w:rsidRDefault="00947600" w:rsidP="006D3F7F">
            <w:pPr>
              <w:spacing w:before="40" w:after="40"/>
              <w:jc w:val="left"/>
            </w:pPr>
            <w:r w:rsidRPr="003B1C00">
              <w:rPr>
                <w:rFonts w:ascii="Segoe UI Symbol" w:hAnsi="Segoe UI Symbol" w:cstheme="majorBidi"/>
                <w:i/>
                <w:color w:val="2E74B5" w:themeColor="accent1" w:themeShade="BF"/>
                <w:sz w:val="20"/>
                <w:lang w:val="en-GB"/>
              </w:rPr>
              <w:t>Social safeguards experience in at least 3 (three) 132 kV (and above) substation projects</w:t>
            </w:r>
            <w:r w:rsidR="006D3F7F" w:rsidRPr="06BF8967">
              <w:rPr>
                <w:rFonts w:ascii="Segoe UI Symbol" w:eastAsia="Segoe UI Symbol" w:hAnsi="Segoe UI Symbol" w:cs="Segoe UI Symbol"/>
                <w:i/>
                <w:iCs/>
                <w:color w:val="0070C0"/>
                <w:sz w:val="20"/>
              </w:rPr>
              <w:t>among which at least 1 (one) shall be in Africa.</w:t>
            </w:r>
          </w:p>
          <w:p w14:paraId="36709621" w14:textId="729E7B13" w:rsidR="00947600" w:rsidRPr="003B1C00" w:rsidRDefault="006D3F7F" w:rsidP="006D3F7F">
            <w:pPr>
              <w:spacing w:before="40" w:after="40"/>
              <w:jc w:val="center"/>
              <w:rPr>
                <w:rFonts w:ascii="Segoe UI Symbol" w:hAnsi="Segoe UI Symbol" w:cstheme="majorBidi"/>
                <w:i/>
                <w:color w:val="2E74B5" w:themeColor="accent1" w:themeShade="BF"/>
                <w:sz w:val="20"/>
                <w:lang w:val="en-GB"/>
              </w:rPr>
            </w:pPr>
            <w:r w:rsidRPr="06BF8967">
              <w:rPr>
                <w:rFonts w:ascii="Segoe UI Symbol" w:eastAsia="Segoe UI Symbol" w:hAnsi="Segoe UI Symbol" w:cs="Segoe UI Symbol"/>
                <w:i/>
                <w:iCs/>
                <w:color w:val="0070C0"/>
                <w:sz w:val="20"/>
              </w:rPr>
              <w:t xml:space="preserve">Demonstrated experience in implementation or supervision of large-scale infrastructure projects funded by AfDB or an equivalent financial intermediary (e.g. the World Bank, IFC etc.). The projects </w:t>
            </w:r>
            <w:proofErr w:type="gramStart"/>
            <w:r w:rsidRPr="06BF8967">
              <w:rPr>
                <w:rFonts w:ascii="Segoe UI Symbol" w:eastAsia="Segoe UI Symbol" w:hAnsi="Segoe UI Symbol" w:cs="Segoe UI Symbol"/>
                <w:i/>
                <w:iCs/>
                <w:color w:val="0070C0"/>
                <w:sz w:val="20"/>
              </w:rPr>
              <w:t>needs</w:t>
            </w:r>
            <w:proofErr w:type="gramEnd"/>
            <w:r w:rsidRPr="06BF8967">
              <w:rPr>
                <w:rFonts w:ascii="Segoe UI Symbol" w:eastAsia="Segoe UI Symbol" w:hAnsi="Segoe UI Symbol" w:cs="Segoe UI Symbol"/>
                <w:i/>
                <w:iCs/>
                <w:color w:val="0070C0"/>
                <w:sz w:val="20"/>
              </w:rPr>
              <w:t xml:space="preserve"> to be of similar complexity with experience on children and women’s right, community engagement, </w:t>
            </w:r>
            <w:proofErr w:type="gramStart"/>
            <w:r w:rsidRPr="06BF8967">
              <w:rPr>
                <w:rFonts w:ascii="Segoe UI Symbol" w:eastAsia="Segoe UI Symbol" w:hAnsi="Segoe UI Symbol" w:cs="Segoe UI Symbol"/>
                <w:i/>
                <w:iCs/>
                <w:color w:val="0070C0"/>
                <w:sz w:val="20"/>
              </w:rPr>
              <w:t>gender based</w:t>
            </w:r>
            <w:proofErr w:type="gramEnd"/>
            <w:r w:rsidRPr="06BF8967">
              <w:rPr>
                <w:rFonts w:ascii="Segoe UI Symbol" w:eastAsia="Segoe UI Symbol" w:hAnsi="Segoe UI Symbol" w:cs="Segoe UI Symbol"/>
                <w:i/>
                <w:iCs/>
                <w:color w:val="0070C0"/>
                <w:sz w:val="20"/>
              </w:rPr>
              <w:t xml:space="preserve"> violence prevention, addressing </w:t>
            </w:r>
            <w:r w:rsidRPr="06BF8967">
              <w:rPr>
                <w:rFonts w:ascii="Segoe UI Symbol" w:eastAsia="Segoe UI Symbol" w:hAnsi="Segoe UI Symbol" w:cs="Segoe UI Symbol"/>
                <w:i/>
                <w:iCs/>
                <w:color w:val="0070C0"/>
                <w:sz w:val="20"/>
              </w:rPr>
              <w:lastRenderedPageBreak/>
              <w:t xml:space="preserve">sexual exploitation, sexual abuse and sexual harassment cases </w:t>
            </w:r>
            <w:proofErr w:type="spellStart"/>
            <w:r w:rsidRPr="06BF8967">
              <w:rPr>
                <w:rFonts w:ascii="Segoe UI Symbol" w:eastAsia="Segoe UI Symbol" w:hAnsi="Segoe UI Symbol" w:cs="Segoe UI Symbol"/>
                <w:i/>
                <w:iCs/>
                <w:color w:val="0070C0"/>
                <w:sz w:val="20"/>
              </w:rPr>
              <w:t>etc</w:t>
            </w:r>
            <w:proofErr w:type="spellEnd"/>
          </w:p>
        </w:tc>
      </w:tr>
      <w:tr w:rsidR="003B1C00" w:rsidRPr="003B1C00" w14:paraId="13F994BD" w14:textId="77777777" w:rsidTr="26EF3912">
        <w:tc>
          <w:tcPr>
            <w:tcW w:w="386" w:type="pct"/>
            <w:tcBorders>
              <w:left w:val="single" w:sz="4" w:space="0" w:color="auto"/>
              <w:right w:val="single" w:sz="4" w:space="0" w:color="auto"/>
            </w:tcBorders>
            <w:vAlign w:val="center"/>
          </w:tcPr>
          <w:p w14:paraId="17CBA9CF" w14:textId="5BC3D379"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lastRenderedPageBreak/>
              <w:t>P1</w:t>
            </w:r>
            <w:r w:rsidR="006D3F7F">
              <w:rPr>
                <w:rFonts w:ascii="Segoe UI Symbol" w:hAnsi="Segoe UI Symbol" w:cstheme="majorBidi"/>
                <w:i/>
                <w:color w:val="2E74B5" w:themeColor="accent1" w:themeShade="BF"/>
                <w:szCs w:val="24"/>
                <w:lang w:val="en-GB"/>
              </w:rPr>
              <w:t>2</w:t>
            </w:r>
          </w:p>
        </w:tc>
        <w:tc>
          <w:tcPr>
            <w:tcW w:w="949" w:type="pct"/>
            <w:tcBorders>
              <w:left w:val="single" w:sz="4" w:space="0" w:color="auto"/>
              <w:right w:val="single" w:sz="4" w:space="0" w:color="auto"/>
            </w:tcBorders>
            <w:vAlign w:val="center"/>
          </w:tcPr>
          <w:p w14:paraId="7B3E2CE2"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Electrical Works Supervisor</w:t>
            </w:r>
          </w:p>
        </w:tc>
        <w:tc>
          <w:tcPr>
            <w:tcW w:w="316" w:type="pct"/>
            <w:tcBorders>
              <w:left w:val="single" w:sz="4" w:space="0" w:color="auto"/>
              <w:right w:val="single" w:sz="4" w:space="0" w:color="auto"/>
            </w:tcBorders>
            <w:vAlign w:val="center"/>
          </w:tcPr>
          <w:p w14:paraId="1B4CCD45" w14:textId="75E4D2AD" w:rsidR="00947600" w:rsidRPr="003B1C00" w:rsidRDefault="004D238C" w:rsidP="006A4B49">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00947600" w:rsidRPr="003B1C00">
              <w:rPr>
                <w:rFonts w:ascii="Segoe UI Symbol" w:hAnsi="Segoe UI Symbol" w:cstheme="majorBidi"/>
                <w:i/>
                <w:color w:val="2E74B5" w:themeColor="accent1" w:themeShade="BF"/>
                <w:sz w:val="20"/>
                <w:lang w:val="en-GB"/>
              </w:rPr>
              <w:t xml:space="preserve">* </w:t>
            </w:r>
          </w:p>
        </w:tc>
        <w:tc>
          <w:tcPr>
            <w:tcW w:w="631" w:type="pct"/>
            <w:tcBorders>
              <w:left w:val="single" w:sz="4" w:space="0" w:color="auto"/>
              <w:right w:val="single" w:sz="4" w:space="0" w:color="auto"/>
            </w:tcBorders>
            <w:vAlign w:val="center"/>
          </w:tcPr>
          <w:p w14:paraId="6C6B8A95"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4" w:space="0" w:color="auto"/>
              <w:right w:val="single" w:sz="4" w:space="0" w:color="auto"/>
            </w:tcBorders>
            <w:vAlign w:val="center"/>
          </w:tcPr>
          <w:p w14:paraId="74B0710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4" w:space="0" w:color="auto"/>
              <w:right w:val="single" w:sz="4" w:space="0" w:color="auto"/>
            </w:tcBorders>
            <w:vAlign w:val="center"/>
          </w:tcPr>
          <w:p w14:paraId="2FEC55BC"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Diploma </w:t>
            </w:r>
            <w:proofErr w:type="gramStart"/>
            <w:r w:rsidRPr="003B1C00">
              <w:rPr>
                <w:rFonts w:ascii="Segoe UI Symbol" w:hAnsi="Segoe UI Symbol" w:cstheme="majorBidi"/>
                <w:i/>
                <w:color w:val="2E74B5" w:themeColor="accent1" w:themeShade="BF"/>
                <w:sz w:val="20"/>
                <w:lang w:val="en-GB"/>
              </w:rPr>
              <w:t>in  Electrical</w:t>
            </w:r>
            <w:proofErr w:type="gramEnd"/>
            <w:r w:rsidRPr="003B1C00">
              <w:rPr>
                <w:rFonts w:ascii="Segoe UI Symbol" w:hAnsi="Segoe UI Symbol" w:cstheme="majorBidi"/>
                <w:i/>
                <w:color w:val="2E74B5" w:themeColor="accent1" w:themeShade="BF"/>
                <w:sz w:val="20"/>
                <w:lang w:val="en-GB"/>
              </w:rPr>
              <w:t>/ Mechanical/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field</w:t>
            </w:r>
          </w:p>
        </w:tc>
        <w:tc>
          <w:tcPr>
            <w:tcW w:w="979" w:type="pct"/>
            <w:vMerge w:val="restart"/>
            <w:tcBorders>
              <w:left w:val="single" w:sz="4" w:space="0" w:color="auto"/>
              <w:right w:val="single" w:sz="4" w:space="0" w:color="auto"/>
            </w:tcBorders>
            <w:vAlign w:val="center"/>
          </w:tcPr>
          <w:p w14:paraId="18A1D874"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Site supervision experience in at least 3 (three) 132 kV (and above) substation projects)</w:t>
            </w:r>
          </w:p>
        </w:tc>
      </w:tr>
      <w:tr w:rsidR="003B1C00" w:rsidRPr="003B1C00" w14:paraId="7C8242F3" w14:textId="77777777" w:rsidTr="26EF3912">
        <w:tc>
          <w:tcPr>
            <w:tcW w:w="386" w:type="pct"/>
            <w:tcBorders>
              <w:left w:val="single" w:sz="4" w:space="0" w:color="auto"/>
              <w:bottom w:val="single" w:sz="4" w:space="0" w:color="auto"/>
              <w:right w:val="single" w:sz="4" w:space="0" w:color="auto"/>
            </w:tcBorders>
            <w:vAlign w:val="center"/>
          </w:tcPr>
          <w:p w14:paraId="68CBCBC8" w14:textId="1CA9241B" w:rsidR="00947600" w:rsidRPr="003B1C00" w:rsidRDefault="00947600" w:rsidP="006A4B49">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P1</w:t>
            </w:r>
            <w:r w:rsidR="006D3F7F">
              <w:rPr>
                <w:rFonts w:ascii="Segoe UI Symbol" w:hAnsi="Segoe UI Symbol" w:cstheme="majorBidi"/>
                <w:i/>
                <w:color w:val="2E74B5" w:themeColor="accent1" w:themeShade="BF"/>
                <w:szCs w:val="24"/>
                <w:lang w:val="en-GB"/>
              </w:rPr>
              <w:t>3</w:t>
            </w:r>
          </w:p>
        </w:tc>
        <w:tc>
          <w:tcPr>
            <w:tcW w:w="949" w:type="pct"/>
            <w:tcBorders>
              <w:left w:val="single" w:sz="4" w:space="0" w:color="auto"/>
              <w:bottom w:val="single" w:sz="4" w:space="0" w:color="auto"/>
              <w:right w:val="single" w:sz="4" w:space="0" w:color="auto"/>
            </w:tcBorders>
            <w:vAlign w:val="center"/>
          </w:tcPr>
          <w:p w14:paraId="6D55AF8A" w14:textId="77777777" w:rsidR="00947600" w:rsidRPr="003B1C00" w:rsidRDefault="00947600" w:rsidP="006A4B49">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Civil Works Supervisor</w:t>
            </w:r>
          </w:p>
        </w:tc>
        <w:tc>
          <w:tcPr>
            <w:tcW w:w="316" w:type="pct"/>
            <w:tcBorders>
              <w:left w:val="single" w:sz="4" w:space="0" w:color="auto"/>
              <w:bottom w:val="single" w:sz="4" w:space="0" w:color="auto"/>
              <w:right w:val="single" w:sz="4" w:space="0" w:color="auto"/>
            </w:tcBorders>
            <w:vAlign w:val="center"/>
          </w:tcPr>
          <w:p w14:paraId="0B3C32F4" w14:textId="6E52D130" w:rsidR="00947600" w:rsidRPr="003B1C00" w:rsidRDefault="004D238C" w:rsidP="006A4B49">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00947600" w:rsidRPr="003B1C00">
              <w:rPr>
                <w:rFonts w:ascii="Segoe UI Symbol" w:hAnsi="Segoe UI Symbol" w:cstheme="majorBidi"/>
                <w:i/>
                <w:color w:val="2E74B5" w:themeColor="accent1" w:themeShade="BF"/>
                <w:sz w:val="20"/>
                <w:lang w:val="en-GB"/>
              </w:rPr>
              <w:t xml:space="preserve">* </w:t>
            </w:r>
          </w:p>
        </w:tc>
        <w:tc>
          <w:tcPr>
            <w:tcW w:w="631" w:type="pct"/>
            <w:tcBorders>
              <w:left w:val="single" w:sz="4" w:space="0" w:color="auto"/>
              <w:bottom w:val="single" w:sz="4" w:space="0" w:color="auto"/>
              <w:right w:val="single" w:sz="4" w:space="0" w:color="auto"/>
            </w:tcBorders>
            <w:vAlign w:val="center"/>
          </w:tcPr>
          <w:p w14:paraId="1F7B6AD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4" w:space="0" w:color="auto"/>
              <w:bottom w:val="single" w:sz="4" w:space="0" w:color="auto"/>
              <w:right w:val="single" w:sz="4" w:space="0" w:color="auto"/>
            </w:tcBorders>
            <w:vAlign w:val="center"/>
          </w:tcPr>
          <w:p w14:paraId="5CBDCC42"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4" w:space="0" w:color="auto"/>
              <w:bottom w:val="single" w:sz="4" w:space="0" w:color="auto"/>
              <w:right w:val="single" w:sz="4" w:space="0" w:color="auto"/>
            </w:tcBorders>
            <w:vAlign w:val="center"/>
          </w:tcPr>
          <w:p w14:paraId="7851F53C"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Diploma in Civil/ Structural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vMerge/>
            <w:vAlign w:val="center"/>
          </w:tcPr>
          <w:p w14:paraId="7B3A0943" w14:textId="77777777" w:rsidR="00947600" w:rsidRPr="003B1C00" w:rsidRDefault="00947600" w:rsidP="006A4B49">
            <w:pPr>
              <w:spacing w:before="40" w:after="40"/>
              <w:jc w:val="center"/>
              <w:rPr>
                <w:rFonts w:ascii="Segoe UI Symbol" w:hAnsi="Segoe UI Symbol" w:cstheme="majorBidi"/>
                <w:i/>
                <w:color w:val="2E74B5" w:themeColor="accent1" w:themeShade="BF"/>
                <w:sz w:val="20"/>
                <w:lang w:val="en-GB"/>
              </w:rPr>
            </w:pPr>
          </w:p>
        </w:tc>
      </w:tr>
    </w:tbl>
    <w:bookmarkEnd w:id="408"/>
    <w:p w14:paraId="29C6FCE2" w14:textId="317948AB" w:rsidR="00FF76F2" w:rsidRPr="00064E49" w:rsidRDefault="00FF76F2" w:rsidP="00064E49">
      <w:pPr>
        <w:tabs>
          <w:tab w:val="right" w:pos="7254"/>
        </w:tabs>
        <w:spacing w:after="0"/>
        <w:rPr>
          <w:rFonts w:ascii="Segoe UI Symbol" w:hAnsi="Segoe UI Symbol"/>
          <w:i/>
          <w:color w:val="0070C0"/>
          <w:sz w:val="20"/>
        </w:rPr>
      </w:pPr>
      <w:r w:rsidRPr="00064E49">
        <w:rPr>
          <w:rFonts w:ascii="Segoe UI Symbol" w:hAnsi="Segoe UI Symbol"/>
          <w:i/>
          <w:color w:val="0070C0"/>
          <w:sz w:val="20"/>
        </w:rPr>
        <w:t>*</w:t>
      </w:r>
      <w:r w:rsidRPr="4C005C87">
        <w:rPr>
          <w:rFonts w:asciiTheme="majorBidi" w:hAnsiTheme="majorBidi" w:cstheme="majorBidi"/>
        </w:rPr>
        <w:t xml:space="preserve"> </w:t>
      </w:r>
      <w:r w:rsidRPr="00064E49">
        <w:rPr>
          <w:rFonts w:ascii="Segoe UI Symbol" w:hAnsi="Segoe UI Symbol"/>
          <w:i/>
          <w:color w:val="0070C0"/>
          <w:sz w:val="20"/>
        </w:rPr>
        <w:t>One expert for each substation at</w:t>
      </w:r>
      <w:r w:rsidR="004D238C">
        <w:rPr>
          <w:rFonts w:ascii="Segoe UI Symbol" w:hAnsi="Segoe UI Symbol"/>
          <w:i/>
          <w:color w:val="0070C0"/>
          <w:sz w:val="20"/>
        </w:rPr>
        <w:t xml:space="preserve"> </w:t>
      </w:r>
      <w:r w:rsidRPr="00064E49">
        <w:rPr>
          <w:rFonts w:ascii="Segoe UI Symbol" w:hAnsi="Segoe UI Symbol"/>
          <w:i/>
          <w:color w:val="0070C0"/>
          <w:sz w:val="20"/>
        </w:rPr>
        <w:t>Kabarnet and Rumuruti</w:t>
      </w:r>
    </w:p>
    <w:p w14:paraId="0D5B91CD" w14:textId="77777777" w:rsidR="00064E49" w:rsidRPr="00064E49" w:rsidRDefault="00064E49" w:rsidP="00064E49">
      <w:pPr>
        <w:tabs>
          <w:tab w:val="right" w:pos="7254"/>
        </w:tabs>
        <w:spacing w:before="60" w:after="0"/>
        <w:rPr>
          <w:rFonts w:ascii="Segoe UI Symbol" w:hAnsi="Segoe UI Symbol"/>
          <w:i/>
          <w:color w:val="0070C0"/>
          <w:sz w:val="20"/>
        </w:rPr>
      </w:pPr>
    </w:p>
    <w:p w14:paraId="7262C8D7" w14:textId="77777777" w:rsidR="001E14EC" w:rsidRPr="001E14EC" w:rsidDel="000D628C" w:rsidRDefault="001E14EC" w:rsidP="001E14EC">
      <w:pPr>
        <w:pStyle w:val="Footer"/>
        <w:tabs>
          <w:tab w:val="clear" w:pos="9504"/>
        </w:tabs>
        <w:spacing w:before="0"/>
        <w:rPr>
          <w:rFonts w:ascii="Segoe UI Symbol" w:hAnsi="Segoe UI Symbol"/>
          <w:i/>
          <w:color w:val="0070C0"/>
          <w:sz w:val="20"/>
        </w:rPr>
      </w:pPr>
      <w:r w:rsidRPr="001E14EC">
        <w:rPr>
          <w:rFonts w:ascii="Segoe UI Symbol" w:hAnsi="Segoe UI Symbol"/>
          <w:i/>
          <w:color w:val="0070C0"/>
          <w:sz w:val="20"/>
        </w:rPr>
        <w:t>Notes:</w:t>
      </w:r>
    </w:p>
    <w:p w14:paraId="52BFE507" w14:textId="77777777" w:rsidR="001E14EC" w:rsidRPr="001E14EC" w:rsidDel="000D628C" w:rsidRDefault="001E14EC" w:rsidP="001E14EC">
      <w:pPr>
        <w:pStyle w:val="Footer"/>
        <w:tabs>
          <w:tab w:val="clear" w:pos="9504"/>
        </w:tabs>
        <w:spacing w:before="0"/>
        <w:jc w:val="both"/>
        <w:rPr>
          <w:rFonts w:ascii="Segoe UI Symbol" w:hAnsi="Segoe UI Symbol"/>
          <w:i/>
          <w:color w:val="0070C0"/>
          <w:sz w:val="20"/>
        </w:rPr>
      </w:pPr>
      <w:r w:rsidRPr="001E14EC">
        <w:rPr>
          <w:rFonts w:ascii="Segoe UI Symbol" w:hAnsi="Segoe UI Symbol"/>
          <w:i/>
          <w:color w:val="0070C0"/>
          <w:sz w:val="20"/>
        </w:rPr>
        <w:t xml:space="preserve">All personnel shall be fluent in reading, </w:t>
      </w:r>
      <w:r w:rsidRPr="003B1C00">
        <w:rPr>
          <w:rFonts w:ascii="Segoe UI Symbol" w:hAnsi="Segoe UI Symbol"/>
          <w:i/>
          <w:color w:val="2E74B5" w:themeColor="accent1" w:themeShade="BF"/>
          <w:sz w:val="20"/>
        </w:rPr>
        <w:t>writing</w:t>
      </w:r>
      <w:r w:rsidRPr="001E14EC">
        <w:rPr>
          <w:rFonts w:ascii="Segoe UI Symbol" w:hAnsi="Segoe UI Symbol"/>
          <w:i/>
          <w:color w:val="0070C0"/>
          <w:sz w:val="20"/>
        </w:rPr>
        <w:t xml:space="preserve"> and speaking the English language</w:t>
      </w:r>
    </w:p>
    <w:p w14:paraId="1C9BE5B4" w14:textId="0AF56230" w:rsidR="001E14EC" w:rsidRPr="001E14EC" w:rsidDel="000D628C" w:rsidRDefault="001E14EC" w:rsidP="001E14EC">
      <w:pPr>
        <w:pStyle w:val="Footer"/>
        <w:tabs>
          <w:tab w:val="clear" w:pos="9504"/>
        </w:tabs>
        <w:spacing w:before="0"/>
        <w:jc w:val="both"/>
        <w:rPr>
          <w:rFonts w:ascii="Segoe UI Symbol" w:hAnsi="Segoe UI Symbol"/>
          <w:i/>
          <w:color w:val="0070C0"/>
          <w:sz w:val="20"/>
        </w:rPr>
      </w:pPr>
      <w:r w:rsidRPr="001E14EC">
        <w:rPr>
          <w:rFonts w:ascii="Segoe UI Symbol" w:hAnsi="Segoe UI Symbol"/>
          <w:i/>
          <w:color w:val="0070C0"/>
          <w:sz w:val="20"/>
        </w:rPr>
        <w:t>The contractor’s engineers who shall form part of the key personnel must be registered as Professional Engineers with the Engineers Board of Kenya</w:t>
      </w:r>
      <w:r w:rsidR="00510DFD">
        <w:rPr>
          <w:rFonts w:ascii="Segoe UI Symbol" w:hAnsi="Segoe UI Symbol"/>
          <w:i/>
          <w:color w:val="0070C0"/>
          <w:sz w:val="20"/>
        </w:rPr>
        <w:t>.</w:t>
      </w:r>
    </w:p>
    <w:p w14:paraId="69B873BB" w14:textId="77777777" w:rsidR="001E14EC" w:rsidRPr="001E14EC" w:rsidRDefault="001E14EC" w:rsidP="00227251">
      <w:pPr>
        <w:tabs>
          <w:tab w:val="right" w:pos="7254"/>
        </w:tabs>
        <w:spacing w:after="0"/>
        <w:ind w:right="-11"/>
        <w:rPr>
          <w:rFonts w:ascii="Segoe UI Symbol" w:hAnsi="Segoe UI Symbol"/>
          <w:i/>
          <w:color w:val="0070C0"/>
          <w:sz w:val="20"/>
        </w:rPr>
      </w:pPr>
    </w:p>
    <w:p w14:paraId="0EA57ED0" w14:textId="77777777" w:rsidR="001E14EC" w:rsidRPr="00D5087F" w:rsidRDefault="001E14EC" w:rsidP="00227251">
      <w:pPr>
        <w:tabs>
          <w:tab w:val="right" w:pos="7254"/>
        </w:tabs>
        <w:spacing w:after="0"/>
        <w:ind w:right="-11"/>
        <w:rPr>
          <w:rFonts w:ascii="Segoe UI Symbol" w:hAnsi="Segoe UI Symbol"/>
          <w:iCs/>
        </w:rPr>
      </w:pPr>
    </w:p>
    <w:p w14:paraId="7117CFCF" w14:textId="1709252A" w:rsidR="00F07D31" w:rsidRPr="00D5087F" w:rsidRDefault="00777F48" w:rsidP="00227251">
      <w:pPr>
        <w:pStyle w:val="Style3"/>
      </w:pPr>
      <w:bookmarkStart w:id="409" w:name="_Toc437936985"/>
      <w:bookmarkStart w:id="410" w:name="_Toc452916621"/>
      <w:bookmarkStart w:id="411" w:name="_Toc59131184"/>
      <w:bookmarkStart w:id="412" w:name="_Toc59152958"/>
      <w:bookmarkStart w:id="413" w:name="_Toc59197180"/>
      <w:bookmarkStart w:id="414" w:name="_Toc59130311"/>
      <w:bookmarkStart w:id="415" w:name="_Toc88568554"/>
      <w:r>
        <w:t xml:space="preserve">3.3 </w:t>
      </w:r>
      <w:r w:rsidR="005B4A5F" w:rsidRPr="00D5087F">
        <w:t>Equipment</w:t>
      </w:r>
      <w:bookmarkEnd w:id="409"/>
      <w:bookmarkEnd w:id="410"/>
      <w:bookmarkEnd w:id="411"/>
      <w:bookmarkEnd w:id="412"/>
      <w:bookmarkEnd w:id="413"/>
      <w:bookmarkEnd w:id="414"/>
      <w:bookmarkEnd w:id="415"/>
    </w:p>
    <w:p w14:paraId="398C3DF2" w14:textId="2DAE86F7" w:rsidR="005B4A5F" w:rsidRDefault="005B4A5F" w:rsidP="001E31E4">
      <w:pPr>
        <w:spacing w:after="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must</w:t>
      </w:r>
      <w:r w:rsidR="007E703B" w:rsidRPr="00D5087F">
        <w:rPr>
          <w:rFonts w:ascii="Segoe UI Symbol" w:hAnsi="Segoe UI Symbol"/>
        </w:rPr>
        <w:t xml:space="preserve"> </w:t>
      </w:r>
      <w:r w:rsidRPr="00D5087F">
        <w:rPr>
          <w:rFonts w:ascii="Segoe UI Symbol" w:hAnsi="Segoe UI Symbol"/>
        </w:rPr>
        <w:t>demonstrate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access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key</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hereafter: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3723"/>
        <w:gridCol w:w="1884"/>
        <w:gridCol w:w="951"/>
        <w:gridCol w:w="1717"/>
      </w:tblGrid>
      <w:tr w:rsidR="0051165B" w:rsidRPr="0051165B" w14:paraId="77098886" w14:textId="77777777" w:rsidTr="006A4B49">
        <w:trPr>
          <w:trHeight w:val="407"/>
          <w:tblHeader/>
        </w:trPr>
        <w:tc>
          <w:tcPr>
            <w:tcW w:w="387" w:type="pct"/>
            <w:tcBorders>
              <w:top w:val="single" w:sz="12" w:space="0" w:color="auto"/>
              <w:left w:val="single" w:sz="12" w:space="0" w:color="auto"/>
              <w:bottom w:val="single" w:sz="12" w:space="0" w:color="auto"/>
              <w:right w:val="single" w:sz="2" w:space="0" w:color="auto"/>
            </w:tcBorders>
            <w:shd w:val="clear" w:color="auto" w:fill="D9D9D9" w:themeFill="background1" w:themeFillShade="D9"/>
            <w:vAlign w:val="center"/>
          </w:tcPr>
          <w:p w14:paraId="1FD8B2BC" w14:textId="77777777" w:rsidR="0051165B" w:rsidRPr="0051165B" w:rsidRDefault="0051165B" w:rsidP="006A4B49">
            <w:pPr>
              <w:tabs>
                <w:tab w:val="left" w:pos="432"/>
                <w:tab w:val="left" w:pos="2952"/>
                <w:tab w:val="left" w:pos="5832"/>
              </w:tabs>
              <w:rPr>
                <w:rFonts w:asciiTheme="majorBidi" w:hAnsiTheme="majorBidi" w:cstheme="majorBidi"/>
                <w:b/>
                <w:bCs/>
                <w:i/>
                <w:iCs/>
                <w:color w:val="2E74B5" w:themeColor="accent1" w:themeShade="BF"/>
                <w:lang w:val="en-GB"/>
              </w:rPr>
            </w:pPr>
            <w:r w:rsidRPr="0051165B">
              <w:rPr>
                <w:rFonts w:asciiTheme="majorBidi" w:hAnsiTheme="majorBidi" w:cstheme="majorBidi"/>
                <w:b/>
                <w:bCs/>
                <w:i/>
                <w:iCs/>
                <w:color w:val="2E74B5" w:themeColor="accent1" w:themeShade="BF"/>
                <w:lang w:val="en-GB"/>
              </w:rPr>
              <w:t>No.</w:t>
            </w:r>
          </w:p>
        </w:tc>
        <w:tc>
          <w:tcPr>
            <w:tcW w:w="2075"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574D9A41" w14:textId="77777777" w:rsidR="0051165B" w:rsidRPr="0051165B" w:rsidRDefault="0051165B" w:rsidP="006A4B49">
            <w:pPr>
              <w:tabs>
                <w:tab w:val="left" w:pos="432"/>
                <w:tab w:val="left" w:pos="2952"/>
                <w:tab w:val="left" w:pos="5832"/>
              </w:tabs>
              <w:rPr>
                <w:rFonts w:asciiTheme="majorBidi" w:hAnsiTheme="majorBidi" w:cstheme="majorBidi"/>
                <w:b/>
                <w:bCs/>
                <w:i/>
                <w:iCs/>
                <w:color w:val="2E74B5" w:themeColor="accent1" w:themeShade="BF"/>
                <w:lang w:val="en-GB"/>
              </w:rPr>
            </w:pPr>
            <w:r w:rsidRPr="0051165B">
              <w:rPr>
                <w:rFonts w:asciiTheme="majorBidi" w:hAnsiTheme="majorBidi" w:cstheme="majorBidi"/>
                <w:b/>
                <w:bCs/>
                <w:i/>
                <w:iCs/>
                <w:color w:val="2E74B5" w:themeColor="accent1" w:themeShade="BF"/>
                <w:lang w:val="en-GB"/>
              </w:rPr>
              <w:t>Equipment Type and Characteristics</w:t>
            </w:r>
          </w:p>
        </w:tc>
        <w:tc>
          <w:tcPr>
            <w:tcW w:w="1050" w:type="pct"/>
            <w:tcBorders>
              <w:top w:val="single" w:sz="12" w:space="0" w:color="auto"/>
              <w:left w:val="single" w:sz="2" w:space="0" w:color="auto"/>
              <w:bottom w:val="single" w:sz="12" w:space="0" w:color="auto"/>
              <w:right w:val="single" w:sz="12" w:space="0" w:color="auto"/>
            </w:tcBorders>
            <w:shd w:val="clear" w:color="auto" w:fill="D9D9D9" w:themeFill="background1" w:themeFillShade="D9"/>
            <w:vAlign w:val="center"/>
          </w:tcPr>
          <w:p w14:paraId="5723A626" w14:textId="77777777" w:rsidR="0051165B" w:rsidRPr="0051165B" w:rsidRDefault="0051165B" w:rsidP="006A4B49">
            <w:pPr>
              <w:tabs>
                <w:tab w:val="left" w:pos="432"/>
                <w:tab w:val="left" w:pos="2952"/>
                <w:tab w:val="left" w:pos="5832"/>
              </w:tabs>
              <w:jc w:val="center"/>
              <w:rPr>
                <w:rFonts w:asciiTheme="majorBidi" w:hAnsiTheme="majorBidi" w:cstheme="majorBidi"/>
                <w:b/>
                <w:bCs/>
                <w:i/>
                <w:iCs/>
                <w:color w:val="2E74B5" w:themeColor="accent1" w:themeShade="BF"/>
                <w:lang w:val="en-GB"/>
              </w:rPr>
            </w:pPr>
            <w:r w:rsidRPr="0051165B">
              <w:rPr>
                <w:rFonts w:asciiTheme="majorBidi" w:hAnsiTheme="majorBidi" w:cstheme="majorBidi"/>
                <w:b/>
                <w:bCs/>
                <w:i/>
                <w:iCs/>
                <w:color w:val="2E74B5" w:themeColor="accent1" w:themeShade="BF"/>
                <w:lang w:val="en-GB"/>
              </w:rPr>
              <w:t>Minimum Number Required</w:t>
            </w:r>
          </w:p>
        </w:tc>
        <w:tc>
          <w:tcPr>
            <w:tcW w:w="530" w:type="pct"/>
            <w:tcBorders>
              <w:top w:val="single" w:sz="12" w:space="0" w:color="auto"/>
              <w:left w:val="single" w:sz="2" w:space="0" w:color="auto"/>
              <w:bottom w:val="single" w:sz="12" w:space="0" w:color="auto"/>
              <w:right w:val="single" w:sz="12" w:space="0" w:color="auto"/>
            </w:tcBorders>
            <w:shd w:val="clear" w:color="auto" w:fill="D9D9D9" w:themeFill="background1" w:themeFillShade="D9"/>
            <w:vAlign w:val="center"/>
          </w:tcPr>
          <w:p w14:paraId="0DA9E749" w14:textId="77777777" w:rsidR="0051165B" w:rsidRPr="0051165B" w:rsidRDefault="0051165B" w:rsidP="006A4B49">
            <w:pPr>
              <w:tabs>
                <w:tab w:val="left" w:pos="432"/>
                <w:tab w:val="left" w:pos="2952"/>
                <w:tab w:val="left" w:pos="5832"/>
              </w:tabs>
              <w:jc w:val="center"/>
              <w:rPr>
                <w:rFonts w:asciiTheme="majorBidi" w:hAnsiTheme="majorBidi" w:cstheme="majorBidi"/>
                <w:b/>
                <w:bCs/>
                <w:i/>
                <w:iCs/>
                <w:color w:val="2E74B5" w:themeColor="accent1" w:themeShade="BF"/>
                <w:lang w:val="en-GB"/>
              </w:rPr>
            </w:pPr>
            <w:r w:rsidRPr="0051165B">
              <w:rPr>
                <w:rFonts w:asciiTheme="majorBidi" w:hAnsiTheme="majorBidi" w:cstheme="majorBidi"/>
                <w:b/>
                <w:bCs/>
                <w:i/>
                <w:iCs/>
                <w:color w:val="2E74B5" w:themeColor="accent1" w:themeShade="BF"/>
                <w:lang w:val="en-GB"/>
              </w:rPr>
              <w:t>Owned</w:t>
            </w:r>
          </w:p>
        </w:tc>
        <w:tc>
          <w:tcPr>
            <w:tcW w:w="957" w:type="pct"/>
            <w:tcBorders>
              <w:top w:val="single" w:sz="12" w:space="0" w:color="auto"/>
              <w:left w:val="single" w:sz="2" w:space="0" w:color="auto"/>
              <w:bottom w:val="single" w:sz="12" w:space="0" w:color="auto"/>
              <w:right w:val="single" w:sz="12" w:space="0" w:color="auto"/>
            </w:tcBorders>
            <w:shd w:val="clear" w:color="auto" w:fill="D9D9D9" w:themeFill="background1" w:themeFillShade="D9"/>
            <w:vAlign w:val="center"/>
          </w:tcPr>
          <w:p w14:paraId="4A1A8913" w14:textId="77777777" w:rsidR="0051165B" w:rsidRPr="0051165B" w:rsidRDefault="0051165B" w:rsidP="006A4B49">
            <w:pPr>
              <w:tabs>
                <w:tab w:val="left" w:pos="432"/>
                <w:tab w:val="left" w:pos="2952"/>
                <w:tab w:val="left" w:pos="5832"/>
              </w:tabs>
              <w:jc w:val="center"/>
              <w:rPr>
                <w:rFonts w:asciiTheme="majorBidi" w:hAnsiTheme="majorBidi" w:cstheme="majorBidi"/>
                <w:b/>
                <w:bCs/>
                <w:i/>
                <w:iCs/>
                <w:color w:val="2E74B5" w:themeColor="accent1" w:themeShade="BF"/>
                <w:lang w:val="en-GB"/>
              </w:rPr>
            </w:pPr>
            <w:r w:rsidRPr="0051165B">
              <w:rPr>
                <w:rFonts w:asciiTheme="majorBidi" w:hAnsiTheme="majorBidi" w:cstheme="majorBidi"/>
                <w:b/>
                <w:bCs/>
                <w:i/>
                <w:iCs/>
                <w:color w:val="2E74B5" w:themeColor="accent1" w:themeShade="BF"/>
                <w:lang w:val="en-GB"/>
              </w:rPr>
              <w:t>Leased/ Rented</w:t>
            </w:r>
          </w:p>
        </w:tc>
      </w:tr>
      <w:tr w:rsidR="0051165B" w:rsidRPr="0051165B" w14:paraId="5A29EB23" w14:textId="77777777" w:rsidTr="006A4B49">
        <w:trPr>
          <w:trHeight w:val="277"/>
        </w:trPr>
        <w:tc>
          <w:tcPr>
            <w:tcW w:w="387" w:type="pct"/>
            <w:tcBorders>
              <w:top w:val="single" w:sz="12" w:space="0" w:color="auto"/>
              <w:left w:val="single" w:sz="12" w:space="0" w:color="auto"/>
            </w:tcBorders>
            <w:vAlign w:val="center"/>
          </w:tcPr>
          <w:p w14:paraId="43C768BA"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w:t>
            </w:r>
          </w:p>
        </w:tc>
        <w:tc>
          <w:tcPr>
            <w:tcW w:w="2075" w:type="pct"/>
            <w:tcBorders>
              <w:top w:val="single" w:sz="12" w:space="0" w:color="auto"/>
            </w:tcBorders>
            <w:vAlign w:val="center"/>
          </w:tcPr>
          <w:p w14:paraId="54097EB6"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 or 4-wheel drive utility vehicle</w:t>
            </w:r>
          </w:p>
        </w:tc>
        <w:tc>
          <w:tcPr>
            <w:tcW w:w="1050" w:type="pct"/>
            <w:tcBorders>
              <w:top w:val="single" w:sz="12" w:space="0" w:color="auto"/>
              <w:right w:val="single" w:sz="12" w:space="0" w:color="auto"/>
            </w:tcBorders>
            <w:vAlign w:val="center"/>
          </w:tcPr>
          <w:p w14:paraId="0B4EEF7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4</w:t>
            </w:r>
          </w:p>
        </w:tc>
        <w:tc>
          <w:tcPr>
            <w:tcW w:w="530" w:type="pct"/>
            <w:tcBorders>
              <w:top w:val="single" w:sz="12" w:space="0" w:color="auto"/>
              <w:right w:val="single" w:sz="12" w:space="0" w:color="auto"/>
            </w:tcBorders>
            <w:vAlign w:val="center"/>
          </w:tcPr>
          <w:p w14:paraId="6E45C94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top w:val="single" w:sz="12" w:space="0" w:color="auto"/>
              <w:right w:val="single" w:sz="12" w:space="0" w:color="auto"/>
            </w:tcBorders>
            <w:vAlign w:val="center"/>
          </w:tcPr>
          <w:p w14:paraId="0646835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3C7F85AF" w14:textId="77777777" w:rsidTr="006A4B49">
        <w:trPr>
          <w:trHeight w:val="277"/>
        </w:trPr>
        <w:tc>
          <w:tcPr>
            <w:tcW w:w="387" w:type="pct"/>
            <w:tcBorders>
              <w:left w:val="single" w:sz="12" w:space="0" w:color="auto"/>
            </w:tcBorders>
            <w:vAlign w:val="center"/>
          </w:tcPr>
          <w:p w14:paraId="152E7695"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w:t>
            </w:r>
          </w:p>
        </w:tc>
        <w:tc>
          <w:tcPr>
            <w:tcW w:w="2075" w:type="pct"/>
            <w:vAlign w:val="center"/>
          </w:tcPr>
          <w:p w14:paraId="3287F5F1"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 xml:space="preserve">Lorry up to 10 </w:t>
            </w:r>
            <w:proofErr w:type="spellStart"/>
            <w:r w:rsidRPr="0051165B">
              <w:rPr>
                <w:rFonts w:asciiTheme="majorBidi" w:hAnsiTheme="majorBidi" w:cstheme="majorBidi"/>
                <w:i/>
                <w:iCs/>
                <w:color w:val="2E74B5" w:themeColor="accent1" w:themeShade="BF"/>
              </w:rPr>
              <w:t>tonnes</w:t>
            </w:r>
            <w:proofErr w:type="spellEnd"/>
          </w:p>
        </w:tc>
        <w:tc>
          <w:tcPr>
            <w:tcW w:w="1050" w:type="pct"/>
            <w:tcBorders>
              <w:right w:val="single" w:sz="12" w:space="0" w:color="auto"/>
            </w:tcBorders>
            <w:vAlign w:val="center"/>
          </w:tcPr>
          <w:p w14:paraId="24F2E0C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14A66EBE"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4FF31BD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5685602F" w14:textId="77777777" w:rsidTr="006A4B49">
        <w:trPr>
          <w:trHeight w:val="277"/>
        </w:trPr>
        <w:tc>
          <w:tcPr>
            <w:tcW w:w="387" w:type="pct"/>
            <w:tcBorders>
              <w:left w:val="single" w:sz="12" w:space="0" w:color="auto"/>
            </w:tcBorders>
            <w:vAlign w:val="center"/>
          </w:tcPr>
          <w:p w14:paraId="0338531C"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p>
        </w:tc>
        <w:tc>
          <w:tcPr>
            <w:tcW w:w="2075" w:type="pct"/>
            <w:vAlign w:val="center"/>
          </w:tcPr>
          <w:p w14:paraId="22D9060E"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 xml:space="preserve">Lorry over 10 </w:t>
            </w:r>
            <w:proofErr w:type="spellStart"/>
            <w:r w:rsidRPr="0051165B">
              <w:rPr>
                <w:rFonts w:asciiTheme="majorBidi" w:hAnsiTheme="majorBidi" w:cstheme="majorBidi"/>
                <w:i/>
                <w:iCs/>
                <w:color w:val="2E74B5" w:themeColor="accent1" w:themeShade="BF"/>
              </w:rPr>
              <w:t>tonnes</w:t>
            </w:r>
            <w:proofErr w:type="spellEnd"/>
          </w:p>
        </w:tc>
        <w:tc>
          <w:tcPr>
            <w:tcW w:w="1050" w:type="pct"/>
            <w:tcBorders>
              <w:right w:val="single" w:sz="12" w:space="0" w:color="auto"/>
            </w:tcBorders>
            <w:vAlign w:val="center"/>
          </w:tcPr>
          <w:p w14:paraId="7ACA195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363BB9D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2C55114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07427236" w14:textId="77777777" w:rsidTr="006A4B49">
        <w:trPr>
          <w:trHeight w:val="292"/>
        </w:trPr>
        <w:tc>
          <w:tcPr>
            <w:tcW w:w="387" w:type="pct"/>
            <w:tcBorders>
              <w:left w:val="single" w:sz="12" w:space="0" w:color="auto"/>
            </w:tcBorders>
            <w:vAlign w:val="center"/>
          </w:tcPr>
          <w:p w14:paraId="55C7C12A"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lastRenderedPageBreak/>
              <w:t>4</w:t>
            </w:r>
          </w:p>
        </w:tc>
        <w:tc>
          <w:tcPr>
            <w:tcW w:w="2075" w:type="pct"/>
            <w:vAlign w:val="center"/>
          </w:tcPr>
          <w:p w14:paraId="6B4A5D25"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Excavator/tractor/JCB</w:t>
            </w:r>
          </w:p>
        </w:tc>
        <w:tc>
          <w:tcPr>
            <w:tcW w:w="1050" w:type="pct"/>
            <w:tcBorders>
              <w:right w:val="single" w:sz="12" w:space="0" w:color="auto"/>
            </w:tcBorders>
            <w:vAlign w:val="center"/>
          </w:tcPr>
          <w:p w14:paraId="1EE43C12" w14:textId="46BE8EC2" w:rsidR="0051165B" w:rsidRPr="0051165B" w:rsidRDefault="00510DFD" w:rsidP="006A4B49">
            <w:pPr>
              <w:tabs>
                <w:tab w:val="left" w:pos="432"/>
                <w:tab w:val="left" w:pos="2952"/>
                <w:tab w:val="left" w:pos="5832"/>
              </w:tabs>
              <w:jc w:val="center"/>
              <w:rPr>
                <w:rFonts w:asciiTheme="majorBidi" w:hAnsiTheme="majorBidi" w:cstheme="majorBidi"/>
                <w:i/>
                <w:iCs/>
                <w:color w:val="2E74B5" w:themeColor="accent1" w:themeShade="BF"/>
              </w:rPr>
            </w:pPr>
            <w:r>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34E13A1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3F7F0728"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58738B1B" w14:textId="77777777" w:rsidTr="006A4B49">
        <w:trPr>
          <w:trHeight w:val="277"/>
        </w:trPr>
        <w:tc>
          <w:tcPr>
            <w:tcW w:w="387" w:type="pct"/>
            <w:tcBorders>
              <w:left w:val="single" w:sz="12" w:space="0" w:color="auto"/>
            </w:tcBorders>
            <w:vAlign w:val="center"/>
          </w:tcPr>
          <w:p w14:paraId="1B242B94"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5</w:t>
            </w:r>
          </w:p>
        </w:tc>
        <w:tc>
          <w:tcPr>
            <w:tcW w:w="2075" w:type="pct"/>
            <w:vAlign w:val="center"/>
          </w:tcPr>
          <w:p w14:paraId="55A89BD0"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Foundation gang tools and plant</w:t>
            </w:r>
          </w:p>
        </w:tc>
        <w:tc>
          <w:tcPr>
            <w:tcW w:w="1050" w:type="pct"/>
            <w:tcBorders>
              <w:right w:val="single" w:sz="12" w:space="0" w:color="auto"/>
            </w:tcBorders>
            <w:vAlign w:val="center"/>
          </w:tcPr>
          <w:p w14:paraId="406E6C9B" w14:textId="5F05E3A4" w:rsidR="0051165B" w:rsidRPr="0051165B" w:rsidRDefault="00510DFD" w:rsidP="006A4B49">
            <w:pPr>
              <w:tabs>
                <w:tab w:val="left" w:pos="432"/>
                <w:tab w:val="left" w:pos="2952"/>
                <w:tab w:val="left" w:pos="5832"/>
              </w:tabs>
              <w:jc w:val="center"/>
              <w:rPr>
                <w:rFonts w:asciiTheme="majorBidi" w:hAnsiTheme="majorBidi" w:cstheme="majorBidi"/>
                <w:i/>
                <w:iCs/>
                <w:color w:val="2E74B5" w:themeColor="accent1" w:themeShade="BF"/>
              </w:rPr>
            </w:pPr>
            <w:r>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67493B5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F75776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0980F370" w14:textId="77777777" w:rsidTr="006A4B49">
        <w:trPr>
          <w:trHeight w:val="277"/>
        </w:trPr>
        <w:tc>
          <w:tcPr>
            <w:tcW w:w="387" w:type="pct"/>
            <w:tcBorders>
              <w:left w:val="single" w:sz="12" w:space="0" w:color="auto"/>
            </w:tcBorders>
            <w:vAlign w:val="center"/>
          </w:tcPr>
          <w:p w14:paraId="63AC640C"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6</w:t>
            </w:r>
          </w:p>
        </w:tc>
        <w:tc>
          <w:tcPr>
            <w:tcW w:w="2075" w:type="pct"/>
            <w:vAlign w:val="center"/>
          </w:tcPr>
          <w:p w14:paraId="67870702"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 xml:space="preserve">Crane up to 15 </w:t>
            </w:r>
            <w:proofErr w:type="spellStart"/>
            <w:r w:rsidRPr="0051165B">
              <w:rPr>
                <w:rFonts w:asciiTheme="majorBidi" w:hAnsiTheme="majorBidi" w:cstheme="majorBidi"/>
                <w:i/>
                <w:iCs/>
                <w:color w:val="2E74B5" w:themeColor="accent1" w:themeShade="BF"/>
              </w:rPr>
              <w:t>tonnes</w:t>
            </w:r>
            <w:proofErr w:type="spellEnd"/>
          </w:p>
        </w:tc>
        <w:tc>
          <w:tcPr>
            <w:tcW w:w="1050" w:type="pct"/>
            <w:tcBorders>
              <w:right w:val="single" w:sz="12" w:space="0" w:color="auto"/>
            </w:tcBorders>
            <w:vAlign w:val="center"/>
          </w:tcPr>
          <w:p w14:paraId="4224D21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199C613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1F4A894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2512C6CF" w14:textId="77777777" w:rsidTr="006A4B49">
        <w:trPr>
          <w:trHeight w:val="277"/>
        </w:trPr>
        <w:tc>
          <w:tcPr>
            <w:tcW w:w="387" w:type="pct"/>
            <w:tcBorders>
              <w:left w:val="single" w:sz="12" w:space="0" w:color="auto"/>
            </w:tcBorders>
            <w:vAlign w:val="center"/>
          </w:tcPr>
          <w:p w14:paraId="3307BB39"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7</w:t>
            </w:r>
          </w:p>
        </w:tc>
        <w:tc>
          <w:tcPr>
            <w:tcW w:w="2075" w:type="pct"/>
            <w:vAlign w:val="center"/>
          </w:tcPr>
          <w:p w14:paraId="4AA641A3"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Mobile Concrete batching plant</w:t>
            </w:r>
          </w:p>
        </w:tc>
        <w:tc>
          <w:tcPr>
            <w:tcW w:w="1050" w:type="pct"/>
            <w:tcBorders>
              <w:right w:val="single" w:sz="12" w:space="0" w:color="auto"/>
            </w:tcBorders>
            <w:vAlign w:val="center"/>
          </w:tcPr>
          <w:p w14:paraId="6730F27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set for each substation</w:t>
            </w:r>
          </w:p>
        </w:tc>
        <w:tc>
          <w:tcPr>
            <w:tcW w:w="530" w:type="pct"/>
            <w:tcBorders>
              <w:right w:val="single" w:sz="12" w:space="0" w:color="auto"/>
            </w:tcBorders>
            <w:vAlign w:val="center"/>
          </w:tcPr>
          <w:p w14:paraId="5BD1A5E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14D75CE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72595ADD" w14:textId="77777777" w:rsidTr="006A4B49">
        <w:trPr>
          <w:trHeight w:val="277"/>
        </w:trPr>
        <w:tc>
          <w:tcPr>
            <w:tcW w:w="387" w:type="pct"/>
            <w:tcBorders>
              <w:left w:val="single" w:sz="12" w:space="0" w:color="auto"/>
            </w:tcBorders>
            <w:vAlign w:val="center"/>
          </w:tcPr>
          <w:p w14:paraId="5C61A6F9"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8</w:t>
            </w:r>
          </w:p>
        </w:tc>
        <w:tc>
          <w:tcPr>
            <w:tcW w:w="2075" w:type="pct"/>
            <w:vAlign w:val="center"/>
          </w:tcPr>
          <w:p w14:paraId="294F8C01"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Tensioner and puller machines for the relevant conductor size and tools</w:t>
            </w:r>
          </w:p>
        </w:tc>
        <w:tc>
          <w:tcPr>
            <w:tcW w:w="1050" w:type="pct"/>
            <w:tcBorders>
              <w:right w:val="single" w:sz="12" w:space="0" w:color="auto"/>
            </w:tcBorders>
            <w:vAlign w:val="center"/>
          </w:tcPr>
          <w:p w14:paraId="6BBACB4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set for each substation</w:t>
            </w:r>
          </w:p>
        </w:tc>
        <w:tc>
          <w:tcPr>
            <w:tcW w:w="530" w:type="pct"/>
            <w:tcBorders>
              <w:right w:val="single" w:sz="12" w:space="0" w:color="auto"/>
            </w:tcBorders>
            <w:vAlign w:val="center"/>
          </w:tcPr>
          <w:p w14:paraId="7814E5C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54C05A6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4CA2A584" w14:textId="77777777" w:rsidTr="006A4B49">
        <w:trPr>
          <w:trHeight w:val="277"/>
        </w:trPr>
        <w:tc>
          <w:tcPr>
            <w:tcW w:w="387" w:type="pct"/>
            <w:tcBorders>
              <w:left w:val="single" w:sz="12" w:space="0" w:color="auto"/>
            </w:tcBorders>
            <w:vAlign w:val="center"/>
          </w:tcPr>
          <w:p w14:paraId="68FFBFA0"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9</w:t>
            </w:r>
          </w:p>
        </w:tc>
        <w:tc>
          <w:tcPr>
            <w:tcW w:w="2075" w:type="pct"/>
            <w:vAlign w:val="center"/>
          </w:tcPr>
          <w:p w14:paraId="36675A55"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High Potential Test Set (</w:t>
            </w:r>
            <w:proofErr w:type="spellStart"/>
            <w:r w:rsidRPr="0051165B">
              <w:rPr>
                <w:rStyle w:val="MSGENFONTSTYLENAMETEMPLATEROLEMSGENFONTSTYLENAMEBYROLETEXT"/>
                <w:rFonts w:asciiTheme="majorBidi" w:hAnsiTheme="majorBidi" w:cstheme="majorBidi"/>
                <w:i/>
                <w:iCs/>
                <w:color w:val="2E74B5" w:themeColor="accent1" w:themeShade="BF"/>
              </w:rPr>
              <w:t>Hipot</w:t>
            </w:r>
            <w:proofErr w:type="spellEnd"/>
            <w:r w:rsidRPr="0051165B">
              <w:rPr>
                <w:rStyle w:val="MSGENFONTSTYLENAMETEMPLATEROLEMSGENFONTSTYLENAMEBYROLETEXT"/>
                <w:rFonts w:asciiTheme="majorBidi" w:hAnsiTheme="majorBidi" w:cstheme="majorBidi"/>
                <w:i/>
                <w:iCs/>
                <w:color w:val="2E74B5" w:themeColor="accent1" w:themeShade="BF"/>
              </w:rPr>
              <w:t>)</w:t>
            </w:r>
          </w:p>
        </w:tc>
        <w:tc>
          <w:tcPr>
            <w:tcW w:w="1050" w:type="pct"/>
            <w:tcBorders>
              <w:right w:val="single" w:sz="12" w:space="0" w:color="auto"/>
            </w:tcBorders>
            <w:vAlign w:val="center"/>
          </w:tcPr>
          <w:p w14:paraId="3601365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678F4C33"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7F6B262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68DFA8F3" w14:textId="77777777" w:rsidTr="006A4B49">
        <w:trPr>
          <w:trHeight w:val="277"/>
        </w:trPr>
        <w:tc>
          <w:tcPr>
            <w:tcW w:w="387" w:type="pct"/>
            <w:tcBorders>
              <w:left w:val="single" w:sz="12" w:space="0" w:color="auto"/>
            </w:tcBorders>
            <w:vAlign w:val="center"/>
          </w:tcPr>
          <w:p w14:paraId="16B49797"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10</w:t>
            </w:r>
          </w:p>
        </w:tc>
        <w:tc>
          <w:tcPr>
            <w:tcW w:w="2075" w:type="pct"/>
            <w:vAlign w:val="center"/>
          </w:tcPr>
          <w:p w14:paraId="29283F25"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Concrete Vibrator</w:t>
            </w:r>
          </w:p>
        </w:tc>
        <w:tc>
          <w:tcPr>
            <w:tcW w:w="1050" w:type="pct"/>
            <w:tcBorders>
              <w:right w:val="single" w:sz="12" w:space="0" w:color="auto"/>
            </w:tcBorders>
            <w:vAlign w:val="center"/>
          </w:tcPr>
          <w:p w14:paraId="080B264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4</w:t>
            </w:r>
          </w:p>
        </w:tc>
        <w:tc>
          <w:tcPr>
            <w:tcW w:w="530" w:type="pct"/>
            <w:tcBorders>
              <w:right w:val="single" w:sz="12" w:space="0" w:color="auto"/>
            </w:tcBorders>
            <w:vAlign w:val="center"/>
          </w:tcPr>
          <w:p w14:paraId="2EC7BE8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3FE5AB0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0FD6C000" w14:textId="77777777" w:rsidTr="006A4B49">
        <w:trPr>
          <w:trHeight w:val="277"/>
        </w:trPr>
        <w:tc>
          <w:tcPr>
            <w:tcW w:w="387" w:type="pct"/>
            <w:tcBorders>
              <w:left w:val="single" w:sz="12" w:space="0" w:color="auto"/>
            </w:tcBorders>
            <w:vAlign w:val="center"/>
          </w:tcPr>
          <w:p w14:paraId="676157F4"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11</w:t>
            </w:r>
          </w:p>
        </w:tc>
        <w:tc>
          <w:tcPr>
            <w:tcW w:w="2075" w:type="pct"/>
            <w:vAlign w:val="center"/>
          </w:tcPr>
          <w:p w14:paraId="1C781824"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Torque Wrenches</w:t>
            </w:r>
          </w:p>
        </w:tc>
        <w:tc>
          <w:tcPr>
            <w:tcW w:w="1050" w:type="pct"/>
            <w:tcBorders>
              <w:right w:val="single" w:sz="12" w:space="0" w:color="auto"/>
            </w:tcBorders>
            <w:vAlign w:val="center"/>
          </w:tcPr>
          <w:p w14:paraId="4642D127"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4</w:t>
            </w:r>
          </w:p>
        </w:tc>
        <w:tc>
          <w:tcPr>
            <w:tcW w:w="530" w:type="pct"/>
            <w:tcBorders>
              <w:right w:val="single" w:sz="12" w:space="0" w:color="auto"/>
            </w:tcBorders>
            <w:vAlign w:val="center"/>
          </w:tcPr>
          <w:p w14:paraId="0C5EA83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2668717E"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460ADDD1" w14:textId="77777777" w:rsidTr="006A4B49">
        <w:trPr>
          <w:trHeight w:val="277"/>
        </w:trPr>
        <w:tc>
          <w:tcPr>
            <w:tcW w:w="387" w:type="pct"/>
            <w:tcBorders>
              <w:left w:val="single" w:sz="12" w:space="0" w:color="auto"/>
            </w:tcBorders>
            <w:vAlign w:val="center"/>
          </w:tcPr>
          <w:p w14:paraId="3C906F94"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12</w:t>
            </w:r>
          </w:p>
        </w:tc>
        <w:tc>
          <w:tcPr>
            <w:tcW w:w="2075" w:type="pct"/>
            <w:vAlign w:val="center"/>
          </w:tcPr>
          <w:p w14:paraId="0C1567B8" w14:textId="77777777" w:rsidR="0051165B" w:rsidRPr="0051165B" w:rsidRDefault="0051165B" w:rsidP="006A4B49">
            <w:pPr>
              <w:widowControl w:val="0"/>
              <w:tabs>
                <w:tab w:val="left" w:pos="680"/>
              </w:tabs>
              <w:autoSpaceDE w:val="0"/>
              <w:autoSpaceDN w:val="0"/>
              <w:adjustRightInd w:val="0"/>
              <w:jc w:val="left"/>
              <w:rPr>
                <w:rStyle w:val="MSGENFONTSTYLENAMETEMPLATEROLEMSGENFONTSTYLENAMEBYROLETEXT"/>
                <w:rFonts w:asciiTheme="majorBidi" w:hAnsiTheme="majorBidi" w:cstheme="majorBidi"/>
                <w:i/>
                <w:iCs/>
                <w:color w:val="2E74B5" w:themeColor="accent1" w:themeShade="BF"/>
              </w:rPr>
            </w:pPr>
            <w:proofErr w:type="spellStart"/>
            <w:r w:rsidRPr="0051165B">
              <w:rPr>
                <w:rStyle w:val="MSGENFONTSTYLENAMETEMPLATEROLEMSGENFONTSTYLENAMEBYROLETEXT"/>
                <w:rFonts w:asciiTheme="majorBidi" w:hAnsiTheme="majorBidi" w:cstheme="majorBidi"/>
                <w:i/>
                <w:iCs/>
                <w:color w:val="2E74B5" w:themeColor="accent1" w:themeShade="BF"/>
              </w:rPr>
              <w:t>Trifor</w:t>
            </w:r>
            <w:proofErr w:type="spellEnd"/>
            <w:r w:rsidRPr="0051165B">
              <w:rPr>
                <w:rStyle w:val="MSGENFONTSTYLENAMETEMPLATEROLEMSGENFONTSTYLENAMEBYROLETEXT"/>
                <w:rFonts w:asciiTheme="majorBidi" w:hAnsiTheme="majorBidi" w:cstheme="majorBidi"/>
                <w:i/>
                <w:iCs/>
                <w:color w:val="2E74B5" w:themeColor="accent1" w:themeShade="BF"/>
              </w:rPr>
              <w:t xml:space="preserve"> 5 </w:t>
            </w:r>
            <w:proofErr w:type="spellStart"/>
            <w:r w:rsidRPr="0051165B">
              <w:rPr>
                <w:rStyle w:val="MSGENFONTSTYLENAMETEMPLATEROLEMSGENFONTSTYLENAMEBYROLETEXT"/>
                <w:rFonts w:asciiTheme="majorBidi" w:hAnsiTheme="majorBidi" w:cstheme="majorBidi"/>
                <w:i/>
                <w:iCs/>
                <w:color w:val="2E74B5" w:themeColor="accent1" w:themeShade="BF"/>
              </w:rPr>
              <w:t>tonnes</w:t>
            </w:r>
            <w:proofErr w:type="spellEnd"/>
          </w:p>
        </w:tc>
        <w:tc>
          <w:tcPr>
            <w:tcW w:w="1050" w:type="pct"/>
            <w:tcBorders>
              <w:right w:val="single" w:sz="12" w:space="0" w:color="auto"/>
            </w:tcBorders>
            <w:vAlign w:val="center"/>
          </w:tcPr>
          <w:p w14:paraId="2C38C75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4</w:t>
            </w:r>
          </w:p>
        </w:tc>
        <w:tc>
          <w:tcPr>
            <w:tcW w:w="530" w:type="pct"/>
            <w:tcBorders>
              <w:right w:val="single" w:sz="12" w:space="0" w:color="auto"/>
            </w:tcBorders>
            <w:vAlign w:val="center"/>
          </w:tcPr>
          <w:p w14:paraId="1944827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44CEC1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7A9B5D30" w14:textId="77777777" w:rsidTr="006A4B49">
        <w:trPr>
          <w:trHeight w:val="277"/>
        </w:trPr>
        <w:tc>
          <w:tcPr>
            <w:tcW w:w="387" w:type="pct"/>
            <w:tcBorders>
              <w:left w:val="single" w:sz="12" w:space="0" w:color="auto"/>
            </w:tcBorders>
            <w:vAlign w:val="center"/>
          </w:tcPr>
          <w:p w14:paraId="29EC6748"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13</w:t>
            </w:r>
          </w:p>
        </w:tc>
        <w:tc>
          <w:tcPr>
            <w:tcW w:w="2075" w:type="pct"/>
            <w:vAlign w:val="center"/>
          </w:tcPr>
          <w:p w14:paraId="6D42EC27"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 xml:space="preserve">Hydraulic breaker </w:t>
            </w:r>
          </w:p>
        </w:tc>
        <w:tc>
          <w:tcPr>
            <w:tcW w:w="1050" w:type="pct"/>
            <w:tcBorders>
              <w:right w:val="single" w:sz="12" w:space="0" w:color="auto"/>
            </w:tcBorders>
            <w:vAlign w:val="center"/>
          </w:tcPr>
          <w:p w14:paraId="3B6A7A72"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7EE83F0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2EC5F02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7622671A" w14:textId="77777777" w:rsidTr="006A4B49">
        <w:trPr>
          <w:trHeight w:val="277"/>
        </w:trPr>
        <w:tc>
          <w:tcPr>
            <w:tcW w:w="387" w:type="pct"/>
            <w:tcBorders>
              <w:left w:val="single" w:sz="12" w:space="0" w:color="auto"/>
            </w:tcBorders>
            <w:vAlign w:val="center"/>
          </w:tcPr>
          <w:p w14:paraId="3552E3CA"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14</w:t>
            </w:r>
          </w:p>
        </w:tc>
        <w:tc>
          <w:tcPr>
            <w:tcW w:w="2075" w:type="pct"/>
            <w:vAlign w:val="center"/>
          </w:tcPr>
          <w:p w14:paraId="47F97ED8"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Bobcat</w:t>
            </w:r>
          </w:p>
        </w:tc>
        <w:tc>
          <w:tcPr>
            <w:tcW w:w="1050" w:type="pct"/>
            <w:tcBorders>
              <w:right w:val="single" w:sz="12" w:space="0" w:color="auto"/>
            </w:tcBorders>
            <w:vAlign w:val="center"/>
          </w:tcPr>
          <w:p w14:paraId="498402B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set for each substation</w:t>
            </w:r>
          </w:p>
        </w:tc>
        <w:tc>
          <w:tcPr>
            <w:tcW w:w="530" w:type="pct"/>
            <w:tcBorders>
              <w:right w:val="single" w:sz="12" w:space="0" w:color="auto"/>
            </w:tcBorders>
            <w:vAlign w:val="center"/>
          </w:tcPr>
          <w:p w14:paraId="686986B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3362F37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5FAC0BD1" w14:textId="77777777" w:rsidTr="006A4B49">
        <w:trPr>
          <w:trHeight w:val="277"/>
        </w:trPr>
        <w:tc>
          <w:tcPr>
            <w:tcW w:w="387" w:type="pct"/>
            <w:tcBorders>
              <w:left w:val="single" w:sz="12" w:space="0" w:color="auto"/>
            </w:tcBorders>
            <w:vAlign w:val="center"/>
          </w:tcPr>
          <w:p w14:paraId="20DA58F8"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15</w:t>
            </w:r>
          </w:p>
        </w:tc>
        <w:tc>
          <w:tcPr>
            <w:tcW w:w="2075" w:type="pct"/>
            <w:vAlign w:val="center"/>
          </w:tcPr>
          <w:p w14:paraId="7393D3C5"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Overhead line assembly vehicle</w:t>
            </w:r>
          </w:p>
        </w:tc>
        <w:tc>
          <w:tcPr>
            <w:tcW w:w="1050" w:type="pct"/>
            <w:tcBorders>
              <w:right w:val="single" w:sz="12" w:space="0" w:color="auto"/>
            </w:tcBorders>
            <w:vAlign w:val="center"/>
          </w:tcPr>
          <w:p w14:paraId="093016D2"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 sets</w:t>
            </w:r>
          </w:p>
        </w:tc>
        <w:tc>
          <w:tcPr>
            <w:tcW w:w="530" w:type="pct"/>
            <w:tcBorders>
              <w:right w:val="single" w:sz="12" w:space="0" w:color="auto"/>
            </w:tcBorders>
            <w:vAlign w:val="center"/>
          </w:tcPr>
          <w:p w14:paraId="14E8194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271EB25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4898ED2B" w14:textId="77777777" w:rsidTr="006A4B49">
        <w:trPr>
          <w:trHeight w:val="277"/>
        </w:trPr>
        <w:tc>
          <w:tcPr>
            <w:tcW w:w="387" w:type="pct"/>
            <w:tcBorders>
              <w:left w:val="single" w:sz="12" w:space="0" w:color="auto"/>
            </w:tcBorders>
            <w:vAlign w:val="center"/>
          </w:tcPr>
          <w:p w14:paraId="664E3FD1"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16</w:t>
            </w:r>
          </w:p>
        </w:tc>
        <w:tc>
          <w:tcPr>
            <w:tcW w:w="2075" w:type="pct"/>
            <w:vAlign w:val="center"/>
          </w:tcPr>
          <w:p w14:paraId="62F32E88"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Asphalt paver, finisher, vibrating roller, cutter, etc.</w:t>
            </w:r>
          </w:p>
        </w:tc>
        <w:tc>
          <w:tcPr>
            <w:tcW w:w="1050" w:type="pct"/>
            <w:tcBorders>
              <w:right w:val="single" w:sz="12" w:space="0" w:color="auto"/>
            </w:tcBorders>
            <w:vAlign w:val="center"/>
          </w:tcPr>
          <w:p w14:paraId="264D100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set for each substation</w:t>
            </w:r>
          </w:p>
        </w:tc>
        <w:tc>
          <w:tcPr>
            <w:tcW w:w="530" w:type="pct"/>
            <w:tcBorders>
              <w:right w:val="single" w:sz="12" w:space="0" w:color="auto"/>
            </w:tcBorders>
            <w:vAlign w:val="center"/>
          </w:tcPr>
          <w:p w14:paraId="756D3A67"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7A667B6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3F2A12D0" w14:textId="77777777" w:rsidTr="006A4B49">
        <w:trPr>
          <w:trHeight w:val="277"/>
        </w:trPr>
        <w:tc>
          <w:tcPr>
            <w:tcW w:w="387" w:type="pct"/>
            <w:tcBorders>
              <w:left w:val="single" w:sz="12" w:space="0" w:color="auto"/>
            </w:tcBorders>
            <w:vAlign w:val="center"/>
          </w:tcPr>
          <w:p w14:paraId="2DCF60DD"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17</w:t>
            </w:r>
          </w:p>
        </w:tc>
        <w:tc>
          <w:tcPr>
            <w:tcW w:w="2075" w:type="pct"/>
            <w:vAlign w:val="center"/>
          </w:tcPr>
          <w:p w14:paraId="07C3DAC0"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Welding device (3-phase, above 45kW)</w:t>
            </w:r>
          </w:p>
        </w:tc>
        <w:tc>
          <w:tcPr>
            <w:tcW w:w="1050" w:type="pct"/>
            <w:tcBorders>
              <w:right w:val="single" w:sz="12" w:space="0" w:color="auto"/>
            </w:tcBorders>
            <w:vAlign w:val="center"/>
          </w:tcPr>
          <w:p w14:paraId="7FABB0C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 set for each substation</w:t>
            </w:r>
          </w:p>
        </w:tc>
        <w:tc>
          <w:tcPr>
            <w:tcW w:w="530" w:type="pct"/>
            <w:tcBorders>
              <w:right w:val="single" w:sz="12" w:space="0" w:color="auto"/>
            </w:tcBorders>
            <w:vAlign w:val="center"/>
          </w:tcPr>
          <w:p w14:paraId="78A9582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13A86B53"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7C373B7A" w14:textId="77777777" w:rsidTr="006A4B49">
        <w:trPr>
          <w:trHeight w:val="277"/>
        </w:trPr>
        <w:tc>
          <w:tcPr>
            <w:tcW w:w="387" w:type="pct"/>
            <w:tcBorders>
              <w:left w:val="single" w:sz="12" w:space="0" w:color="auto"/>
            </w:tcBorders>
            <w:vAlign w:val="center"/>
          </w:tcPr>
          <w:p w14:paraId="4C20903A"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18</w:t>
            </w:r>
          </w:p>
        </w:tc>
        <w:tc>
          <w:tcPr>
            <w:tcW w:w="2075" w:type="pct"/>
            <w:vAlign w:val="center"/>
          </w:tcPr>
          <w:p w14:paraId="1849D2AC"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Cutting torch set</w:t>
            </w:r>
          </w:p>
        </w:tc>
        <w:tc>
          <w:tcPr>
            <w:tcW w:w="1050" w:type="pct"/>
            <w:tcBorders>
              <w:right w:val="single" w:sz="12" w:space="0" w:color="auto"/>
            </w:tcBorders>
            <w:vAlign w:val="center"/>
          </w:tcPr>
          <w:p w14:paraId="6323BC8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 set for each substation</w:t>
            </w:r>
          </w:p>
        </w:tc>
        <w:tc>
          <w:tcPr>
            <w:tcW w:w="530" w:type="pct"/>
            <w:tcBorders>
              <w:right w:val="single" w:sz="12" w:space="0" w:color="auto"/>
            </w:tcBorders>
            <w:vAlign w:val="center"/>
          </w:tcPr>
          <w:p w14:paraId="6D04F2D7"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1E513D8"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55C45567" w14:textId="77777777" w:rsidTr="006A4B49">
        <w:trPr>
          <w:trHeight w:val="277"/>
        </w:trPr>
        <w:tc>
          <w:tcPr>
            <w:tcW w:w="387" w:type="pct"/>
            <w:tcBorders>
              <w:left w:val="single" w:sz="12" w:space="0" w:color="auto"/>
            </w:tcBorders>
            <w:vAlign w:val="center"/>
          </w:tcPr>
          <w:p w14:paraId="6DF1BAD1"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19</w:t>
            </w:r>
          </w:p>
        </w:tc>
        <w:tc>
          <w:tcPr>
            <w:tcW w:w="2075" w:type="pct"/>
            <w:vAlign w:val="center"/>
          </w:tcPr>
          <w:p w14:paraId="6D98DBBC"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Hilti drill (electrical and air-compressor type), Angle grinder</w:t>
            </w:r>
          </w:p>
        </w:tc>
        <w:tc>
          <w:tcPr>
            <w:tcW w:w="1050" w:type="pct"/>
            <w:tcBorders>
              <w:right w:val="single" w:sz="12" w:space="0" w:color="auto"/>
            </w:tcBorders>
            <w:vAlign w:val="center"/>
          </w:tcPr>
          <w:p w14:paraId="1C32A63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 set for each substation</w:t>
            </w:r>
          </w:p>
        </w:tc>
        <w:tc>
          <w:tcPr>
            <w:tcW w:w="530" w:type="pct"/>
            <w:tcBorders>
              <w:right w:val="single" w:sz="12" w:space="0" w:color="auto"/>
            </w:tcBorders>
            <w:vAlign w:val="center"/>
          </w:tcPr>
          <w:p w14:paraId="5E1F93F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C7CAB4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59A433DD" w14:textId="77777777" w:rsidTr="006A4B49">
        <w:trPr>
          <w:trHeight w:val="277"/>
        </w:trPr>
        <w:tc>
          <w:tcPr>
            <w:tcW w:w="387" w:type="pct"/>
            <w:tcBorders>
              <w:left w:val="single" w:sz="12" w:space="0" w:color="auto"/>
            </w:tcBorders>
            <w:vAlign w:val="center"/>
          </w:tcPr>
          <w:p w14:paraId="680D45AE"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20</w:t>
            </w:r>
          </w:p>
        </w:tc>
        <w:tc>
          <w:tcPr>
            <w:tcW w:w="2075" w:type="pct"/>
            <w:vAlign w:val="center"/>
          </w:tcPr>
          <w:p w14:paraId="60370850"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Motorized lifting winch and basket 5 ton</w:t>
            </w:r>
          </w:p>
        </w:tc>
        <w:tc>
          <w:tcPr>
            <w:tcW w:w="1050" w:type="pct"/>
            <w:tcBorders>
              <w:right w:val="single" w:sz="12" w:space="0" w:color="auto"/>
            </w:tcBorders>
            <w:vAlign w:val="center"/>
          </w:tcPr>
          <w:p w14:paraId="3A46D8A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set for each substation</w:t>
            </w:r>
          </w:p>
        </w:tc>
        <w:tc>
          <w:tcPr>
            <w:tcW w:w="530" w:type="pct"/>
            <w:tcBorders>
              <w:right w:val="single" w:sz="12" w:space="0" w:color="auto"/>
            </w:tcBorders>
            <w:vAlign w:val="center"/>
          </w:tcPr>
          <w:p w14:paraId="4AF3491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24845A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11D3C0C6" w14:textId="77777777" w:rsidTr="006A4B49">
        <w:trPr>
          <w:trHeight w:val="277"/>
        </w:trPr>
        <w:tc>
          <w:tcPr>
            <w:tcW w:w="387" w:type="pct"/>
            <w:tcBorders>
              <w:left w:val="single" w:sz="12" w:space="0" w:color="auto"/>
            </w:tcBorders>
            <w:vAlign w:val="center"/>
          </w:tcPr>
          <w:p w14:paraId="0B66813A"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21</w:t>
            </w:r>
          </w:p>
        </w:tc>
        <w:tc>
          <w:tcPr>
            <w:tcW w:w="2075" w:type="pct"/>
            <w:vAlign w:val="center"/>
          </w:tcPr>
          <w:p w14:paraId="76783CAC"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Motorized winch, flywheel, cable grab, cable socks, cable cutter, wire rope, etc.</w:t>
            </w:r>
          </w:p>
        </w:tc>
        <w:tc>
          <w:tcPr>
            <w:tcW w:w="1050" w:type="pct"/>
            <w:tcBorders>
              <w:right w:val="single" w:sz="12" w:space="0" w:color="auto"/>
            </w:tcBorders>
            <w:vAlign w:val="center"/>
          </w:tcPr>
          <w:p w14:paraId="7DBC91EF"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set for each substation</w:t>
            </w:r>
          </w:p>
        </w:tc>
        <w:tc>
          <w:tcPr>
            <w:tcW w:w="530" w:type="pct"/>
            <w:tcBorders>
              <w:right w:val="single" w:sz="12" w:space="0" w:color="auto"/>
            </w:tcBorders>
            <w:vAlign w:val="center"/>
          </w:tcPr>
          <w:p w14:paraId="46377CFA"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59C2661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08B10A95" w14:textId="77777777" w:rsidTr="006A4B49">
        <w:trPr>
          <w:trHeight w:val="277"/>
        </w:trPr>
        <w:tc>
          <w:tcPr>
            <w:tcW w:w="387" w:type="pct"/>
            <w:tcBorders>
              <w:left w:val="single" w:sz="12" w:space="0" w:color="auto"/>
            </w:tcBorders>
            <w:vAlign w:val="center"/>
          </w:tcPr>
          <w:p w14:paraId="039730CB"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22</w:t>
            </w:r>
          </w:p>
        </w:tc>
        <w:tc>
          <w:tcPr>
            <w:tcW w:w="2075" w:type="pct"/>
            <w:vAlign w:val="center"/>
          </w:tcPr>
          <w:p w14:paraId="5A378C73"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Chain block</w:t>
            </w:r>
          </w:p>
        </w:tc>
        <w:tc>
          <w:tcPr>
            <w:tcW w:w="1050" w:type="pct"/>
            <w:tcBorders>
              <w:right w:val="single" w:sz="12" w:space="0" w:color="auto"/>
            </w:tcBorders>
            <w:vAlign w:val="center"/>
          </w:tcPr>
          <w:p w14:paraId="2013F42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388AC7A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3F1AF83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38CC46FD" w14:textId="77777777" w:rsidTr="006A4B49">
        <w:trPr>
          <w:trHeight w:val="277"/>
        </w:trPr>
        <w:tc>
          <w:tcPr>
            <w:tcW w:w="387" w:type="pct"/>
            <w:tcBorders>
              <w:left w:val="single" w:sz="12" w:space="0" w:color="auto"/>
            </w:tcBorders>
            <w:vAlign w:val="center"/>
          </w:tcPr>
          <w:p w14:paraId="0AEFBD3D"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lastRenderedPageBreak/>
              <w:t>23</w:t>
            </w:r>
          </w:p>
        </w:tc>
        <w:tc>
          <w:tcPr>
            <w:tcW w:w="2075" w:type="pct"/>
            <w:vAlign w:val="center"/>
          </w:tcPr>
          <w:p w14:paraId="2A3B8F19"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Stirrup bending and cutting device</w:t>
            </w:r>
          </w:p>
        </w:tc>
        <w:tc>
          <w:tcPr>
            <w:tcW w:w="1050" w:type="pct"/>
            <w:tcBorders>
              <w:right w:val="single" w:sz="12" w:space="0" w:color="auto"/>
            </w:tcBorders>
            <w:vAlign w:val="center"/>
          </w:tcPr>
          <w:p w14:paraId="49ED85E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3837B8C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4CB78DE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1DA3E0E1" w14:textId="77777777" w:rsidTr="006A4B49">
        <w:trPr>
          <w:trHeight w:val="277"/>
        </w:trPr>
        <w:tc>
          <w:tcPr>
            <w:tcW w:w="387" w:type="pct"/>
            <w:tcBorders>
              <w:left w:val="single" w:sz="12" w:space="0" w:color="auto"/>
            </w:tcBorders>
            <w:vAlign w:val="center"/>
          </w:tcPr>
          <w:p w14:paraId="0FCC30DA"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24</w:t>
            </w:r>
          </w:p>
        </w:tc>
        <w:tc>
          <w:tcPr>
            <w:tcW w:w="2075" w:type="pct"/>
            <w:vAlign w:val="center"/>
          </w:tcPr>
          <w:p w14:paraId="277AE5FA"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Hydraulic and manual jack</w:t>
            </w:r>
          </w:p>
        </w:tc>
        <w:tc>
          <w:tcPr>
            <w:tcW w:w="1050" w:type="pct"/>
            <w:tcBorders>
              <w:right w:val="single" w:sz="12" w:space="0" w:color="auto"/>
            </w:tcBorders>
            <w:vAlign w:val="center"/>
          </w:tcPr>
          <w:p w14:paraId="30D565F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05B471E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683140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7A7CFA1A" w14:textId="77777777" w:rsidTr="006A4B49">
        <w:trPr>
          <w:trHeight w:val="277"/>
        </w:trPr>
        <w:tc>
          <w:tcPr>
            <w:tcW w:w="387" w:type="pct"/>
            <w:tcBorders>
              <w:left w:val="single" w:sz="12" w:space="0" w:color="auto"/>
            </w:tcBorders>
            <w:vAlign w:val="center"/>
          </w:tcPr>
          <w:p w14:paraId="32F6E24B" w14:textId="7777777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25</w:t>
            </w:r>
          </w:p>
        </w:tc>
        <w:tc>
          <w:tcPr>
            <w:tcW w:w="2075" w:type="pct"/>
            <w:vAlign w:val="center"/>
          </w:tcPr>
          <w:p w14:paraId="445426D2"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Scaffold</w:t>
            </w:r>
          </w:p>
        </w:tc>
        <w:tc>
          <w:tcPr>
            <w:tcW w:w="1050" w:type="pct"/>
            <w:tcBorders>
              <w:right w:val="single" w:sz="12" w:space="0" w:color="auto"/>
            </w:tcBorders>
            <w:vAlign w:val="center"/>
          </w:tcPr>
          <w:p w14:paraId="6B621C6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Lot</w:t>
            </w:r>
          </w:p>
        </w:tc>
        <w:tc>
          <w:tcPr>
            <w:tcW w:w="530" w:type="pct"/>
            <w:tcBorders>
              <w:right w:val="single" w:sz="12" w:space="0" w:color="auto"/>
            </w:tcBorders>
            <w:vAlign w:val="center"/>
          </w:tcPr>
          <w:p w14:paraId="2DE7AA2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2B76754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26D2334D" w14:textId="77777777" w:rsidTr="006A4B49">
        <w:trPr>
          <w:trHeight w:val="277"/>
        </w:trPr>
        <w:tc>
          <w:tcPr>
            <w:tcW w:w="387" w:type="pct"/>
            <w:tcBorders>
              <w:left w:val="single" w:sz="12" w:space="0" w:color="auto"/>
            </w:tcBorders>
            <w:vAlign w:val="center"/>
          </w:tcPr>
          <w:p w14:paraId="5758ABF8" w14:textId="71943725"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w:t>
            </w:r>
            <w:r w:rsidR="00151700">
              <w:rPr>
                <w:rFonts w:asciiTheme="majorBidi" w:hAnsiTheme="majorBidi" w:cstheme="majorBidi"/>
                <w:i/>
                <w:iCs/>
                <w:color w:val="2E74B5" w:themeColor="accent1" w:themeShade="BF"/>
                <w:lang w:val="en-GB"/>
              </w:rPr>
              <w:t>6</w:t>
            </w:r>
          </w:p>
        </w:tc>
        <w:tc>
          <w:tcPr>
            <w:tcW w:w="2075" w:type="pct"/>
            <w:vAlign w:val="center"/>
          </w:tcPr>
          <w:p w14:paraId="7FCA3968"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Diesel generator</w:t>
            </w:r>
          </w:p>
        </w:tc>
        <w:tc>
          <w:tcPr>
            <w:tcW w:w="1050" w:type="pct"/>
            <w:tcBorders>
              <w:right w:val="single" w:sz="12" w:space="0" w:color="auto"/>
            </w:tcBorders>
            <w:vAlign w:val="center"/>
          </w:tcPr>
          <w:p w14:paraId="0C0955B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5D2984E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1CDB5ED8"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5D85753F" w14:textId="77777777" w:rsidTr="006A4B49">
        <w:trPr>
          <w:trHeight w:val="277"/>
        </w:trPr>
        <w:tc>
          <w:tcPr>
            <w:tcW w:w="387" w:type="pct"/>
            <w:tcBorders>
              <w:left w:val="single" w:sz="12" w:space="0" w:color="auto"/>
            </w:tcBorders>
            <w:vAlign w:val="center"/>
          </w:tcPr>
          <w:p w14:paraId="6906D89A" w14:textId="543C1C96"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w:t>
            </w:r>
            <w:r w:rsidR="00151700">
              <w:rPr>
                <w:rFonts w:asciiTheme="majorBidi" w:hAnsiTheme="majorBidi" w:cstheme="majorBidi"/>
                <w:i/>
                <w:iCs/>
                <w:color w:val="2E74B5" w:themeColor="accent1" w:themeShade="BF"/>
                <w:lang w:val="en-GB"/>
              </w:rPr>
              <w:t>7</w:t>
            </w:r>
          </w:p>
        </w:tc>
        <w:tc>
          <w:tcPr>
            <w:tcW w:w="2075" w:type="pct"/>
            <w:vAlign w:val="center"/>
          </w:tcPr>
          <w:p w14:paraId="46B07EA9"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Tan delta test set</w:t>
            </w:r>
          </w:p>
        </w:tc>
        <w:tc>
          <w:tcPr>
            <w:tcW w:w="1050" w:type="pct"/>
            <w:tcBorders>
              <w:right w:val="single" w:sz="12" w:space="0" w:color="auto"/>
            </w:tcBorders>
            <w:vAlign w:val="center"/>
          </w:tcPr>
          <w:p w14:paraId="7BF7F6C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w:t>
            </w:r>
          </w:p>
        </w:tc>
        <w:tc>
          <w:tcPr>
            <w:tcW w:w="530" w:type="pct"/>
            <w:tcBorders>
              <w:right w:val="single" w:sz="12" w:space="0" w:color="auto"/>
            </w:tcBorders>
            <w:vAlign w:val="center"/>
          </w:tcPr>
          <w:p w14:paraId="72C23063"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1EC743E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06AEB066" w14:textId="77777777" w:rsidTr="006A4B49">
        <w:trPr>
          <w:trHeight w:val="277"/>
        </w:trPr>
        <w:tc>
          <w:tcPr>
            <w:tcW w:w="387" w:type="pct"/>
            <w:tcBorders>
              <w:left w:val="single" w:sz="12" w:space="0" w:color="auto"/>
            </w:tcBorders>
            <w:vAlign w:val="center"/>
          </w:tcPr>
          <w:p w14:paraId="63EFDAC9" w14:textId="1FE89029"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2</w:t>
            </w:r>
            <w:r w:rsidR="00151700">
              <w:rPr>
                <w:rFonts w:asciiTheme="majorBidi" w:hAnsiTheme="majorBidi" w:cstheme="majorBidi"/>
                <w:i/>
                <w:iCs/>
                <w:color w:val="2E74B5" w:themeColor="accent1" w:themeShade="BF"/>
                <w:lang w:val="en-GB"/>
              </w:rPr>
              <w:t>8</w:t>
            </w:r>
          </w:p>
        </w:tc>
        <w:tc>
          <w:tcPr>
            <w:tcW w:w="2075" w:type="pct"/>
            <w:vAlign w:val="center"/>
          </w:tcPr>
          <w:p w14:paraId="03A93640"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Transformer complete test set</w:t>
            </w:r>
          </w:p>
        </w:tc>
        <w:tc>
          <w:tcPr>
            <w:tcW w:w="1050" w:type="pct"/>
            <w:tcBorders>
              <w:right w:val="single" w:sz="12" w:space="0" w:color="auto"/>
            </w:tcBorders>
            <w:vAlign w:val="center"/>
          </w:tcPr>
          <w:p w14:paraId="0D92F7F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w:t>
            </w:r>
          </w:p>
        </w:tc>
        <w:tc>
          <w:tcPr>
            <w:tcW w:w="530" w:type="pct"/>
            <w:tcBorders>
              <w:right w:val="single" w:sz="12" w:space="0" w:color="auto"/>
            </w:tcBorders>
            <w:vAlign w:val="center"/>
          </w:tcPr>
          <w:p w14:paraId="5A3E7EF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2A9A90B8"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711DDC48" w14:textId="77777777" w:rsidTr="006A4B49">
        <w:trPr>
          <w:trHeight w:val="277"/>
        </w:trPr>
        <w:tc>
          <w:tcPr>
            <w:tcW w:w="387" w:type="pct"/>
            <w:tcBorders>
              <w:left w:val="single" w:sz="12" w:space="0" w:color="auto"/>
            </w:tcBorders>
            <w:vAlign w:val="center"/>
          </w:tcPr>
          <w:p w14:paraId="76B1EC74" w14:textId="6A15FACE" w:rsidR="0051165B" w:rsidRPr="0051165B" w:rsidRDefault="00151700" w:rsidP="006A4B49">
            <w:pPr>
              <w:tabs>
                <w:tab w:val="left" w:pos="432"/>
                <w:tab w:val="left" w:pos="2952"/>
                <w:tab w:val="left" w:pos="5832"/>
              </w:tabs>
              <w:rPr>
                <w:rFonts w:asciiTheme="majorBidi" w:hAnsiTheme="majorBidi" w:cstheme="majorBidi"/>
                <w:i/>
                <w:iCs/>
                <w:color w:val="2E74B5" w:themeColor="accent1" w:themeShade="BF"/>
                <w:lang w:val="en-GB"/>
              </w:rPr>
            </w:pPr>
            <w:r>
              <w:rPr>
                <w:rFonts w:asciiTheme="majorBidi" w:hAnsiTheme="majorBidi" w:cstheme="majorBidi"/>
                <w:i/>
                <w:iCs/>
                <w:color w:val="2E74B5" w:themeColor="accent1" w:themeShade="BF"/>
                <w:lang w:val="en-GB"/>
              </w:rPr>
              <w:t>29</w:t>
            </w:r>
          </w:p>
        </w:tc>
        <w:tc>
          <w:tcPr>
            <w:tcW w:w="2075" w:type="pct"/>
            <w:vAlign w:val="center"/>
          </w:tcPr>
          <w:p w14:paraId="22C90F36"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Transformer oil circulation and flushing machine</w:t>
            </w:r>
          </w:p>
        </w:tc>
        <w:tc>
          <w:tcPr>
            <w:tcW w:w="1050" w:type="pct"/>
            <w:tcBorders>
              <w:right w:val="single" w:sz="12" w:space="0" w:color="auto"/>
            </w:tcBorders>
            <w:vAlign w:val="center"/>
          </w:tcPr>
          <w:p w14:paraId="165941D8"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793FA9E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1A66B44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0F6918D8" w14:textId="77777777" w:rsidTr="006A4B49">
        <w:trPr>
          <w:trHeight w:val="277"/>
        </w:trPr>
        <w:tc>
          <w:tcPr>
            <w:tcW w:w="387" w:type="pct"/>
            <w:tcBorders>
              <w:left w:val="single" w:sz="12" w:space="0" w:color="auto"/>
            </w:tcBorders>
            <w:vAlign w:val="center"/>
          </w:tcPr>
          <w:p w14:paraId="2198989D" w14:textId="0498C49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0</w:t>
            </w:r>
          </w:p>
        </w:tc>
        <w:tc>
          <w:tcPr>
            <w:tcW w:w="2075" w:type="pct"/>
            <w:vAlign w:val="center"/>
          </w:tcPr>
          <w:p w14:paraId="76238C95"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Oil insulation test device</w:t>
            </w:r>
          </w:p>
        </w:tc>
        <w:tc>
          <w:tcPr>
            <w:tcW w:w="1050" w:type="pct"/>
            <w:tcBorders>
              <w:right w:val="single" w:sz="12" w:space="0" w:color="auto"/>
            </w:tcBorders>
            <w:vAlign w:val="center"/>
          </w:tcPr>
          <w:p w14:paraId="4CD5304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w:t>
            </w:r>
          </w:p>
        </w:tc>
        <w:tc>
          <w:tcPr>
            <w:tcW w:w="530" w:type="pct"/>
            <w:tcBorders>
              <w:right w:val="single" w:sz="12" w:space="0" w:color="auto"/>
            </w:tcBorders>
            <w:vAlign w:val="center"/>
          </w:tcPr>
          <w:p w14:paraId="29A91ED5"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5810967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142E654E" w14:textId="77777777" w:rsidTr="006A4B49">
        <w:trPr>
          <w:trHeight w:val="277"/>
        </w:trPr>
        <w:tc>
          <w:tcPr>
            <w:tcW w:w="387" w:type="pct"/>
            <w:tcBorders>
              <w:left w:val="single" w:sz="12" w:space="0" w:color="auto"/>
            </w:tcBorders>
            <w:vAlign w:val="center"/>
          </w:tcPr>
          <w:p w14:paraId="4DEAC021" w14:textId="54D0C4C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1</w:t>
            </w:r>
          </w:p>
        </w:tc>
        <w:tc>
          <w:tcPr>
            <w:tcW w:w="2075" w:type="pct"/>
            <w:vAlign w:val="center"/>
          </w:tcPr>
          <w:p w14:paraId="41D98B87"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Surge arrester test set</w:t>
            </w:r>
          </w:p>
        </w:tc>
        <w:tc>
          <w:tcPr>
            <w:tcW w:w="1050" w:type="pct"/>
            <w:tcBorders>
              <w:right w:val="single" w:sz="12" w:space="0" w:color="auto"/>
            </w:tcBorders>
            <w:vAlign w:val="center"/>
          </w:tcPr>
          <w:p w14:paraId="51CA9634"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w:t>
            </w:r>
          </w:p>
        </w:tc>
        <w:tc>
          <w:tcPr>
            <w:tcW w:w="530" w:type="pct"/>
            <w:tcBorders>
              <w:right w:val="single" w:sz="12" w:space="0" w:color="auto"/>
            </w:tcBorders>
            <w:vAlign w:val="center"/>
          </w:tcPr>
          <w:p w14:paraId="63F132C3"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373555EE"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53AA7CC4" w14:textId="77777777" w:rsidTr="006A4B49">
        <w:trPr>
          <w:trHeight w:val="277"/>
        </w:trPr>
        <w:tc>
          <w:tcPr>
            <w:tcW w:w="387" w:type="pct"/>
            <w:tcBorders>
              <w:left w:val="single" w:sz="12" w:space="0" w:color="auto"/>
            </w:tcBorders>
            <w:vAlign w:val="center"/>
          </w:tcPr>
          <w:p w14:paraId="52F10CA5" w14:textId="4298D6F5"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2</w:t>
            </w:r>
          </w:p>
        </w:tc>
        <w:tc>
          <w:tcPr>
            <w:tcW w:w="2075" w:type="pct"/>
            <w:vAlign w:val="center"/>
          </w:tcPr>
          <w:p w14:paraId="047EEF56"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Energy meter tester</w:t>
            </w:r>
          </w:p>
        </w:tc>
        <w:tc>
          <w:tcPr>
            <w:tcW w:w="1050" w:type="pct"/>
            <w:tcBorders>
              <w:right w:val="single" w:sz="12" w:space="0" w:color="auto"/>
            </w:tcBorders>
            <w:vAlign w:val="center"/>
          </w:tcPr>
          <w:p w14:paraId="14B05E1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4D16FD90"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060A494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1DDA65D5" w14:textId="77777777" w:rsidTr="006A4B49">
        <w:trPr>
          <w:trHeight w:val="277"/>
        </w:trPr>
        <w:tc>
          <w:tcPr>
            <w:tcW w:w="387" w:type="pct"/>
            <w:tcBorders>
              <w:left w:val="single" w:sz="12" w:space="0" w:color="auto"/>
            </w:tcBorders>
            <w:vAlign w:val="center"/>
          </w:tcPr>
          <w:p w14:paraId="4E813FB9" w14:textId="1FFFD7FD"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3</w:t>
            </w:r>
          </w:p>
        </w:tc>
        <w:tc>
          <w:tcPr>
            <w:tcW w:w="2075" w:type="pct"/>
            <w:vAlign w:val="center"/>
          </w:tcPr>
          <w:p w14:paraId="4F7671D9"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Digital high voltage phasing meter</w:t>
            </w:r>
          </w:p>
        </w:tc>
        <w:tc>
          <w:tcPr>
            <w:tcW w:w="1050" w:type="pct"/>
            <w:tcBorders>
              <w:right w:val="single" w:sz="12" w:space="0" w:color="auto"/>
            </w:tcBorders>
            <w:vAlign w:val="center"/>
          </w:tcPr>
          <w:p w14:paraId="0DFA8347"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voltage level</w:t>
            </w:r>
          </w:p>
        </w:tc>
        <w:tc>
          <w:tcPr>
            <w:tcW w:w="530" w:type="pct"/>
            <w:tcBorders>
              <w:right w:val="single" w:sz="12" w:space="0" w:color="auto"/>
            </w:tcBorders>
            <w:vAlign w:val="center"/>
          </w:tcPr>
          <w:p w14:paraId="5E8AEE6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12E95E7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7E2E8148" w14:textId="77777777" w:rsidTr="006A4B49">
        <w:trPr>
          <w:trHeight w:val="277"/>
        </w:trPr>
        <w:tc>
          <w:tcPr>
            <w:tcW w:w="387" w:type="pct"/>
            <w:tcBorders>
              <w:left w:val="single" w:sz="12" w:space="0" w:color="auto"/>
            </w:tcBorders>
            <w:vAlign w:val="center"/>
          </w:tcPr>
          <w:p w14:paraId="5E816B5A" w14:textId="6F1349D6"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4</w:t>
            </w:r>
          </w:p>
        </w:tc>
        <w:tc>
          <w:tcPr>
            <w:tcW w:w="2075" w:type="pct"/>
            <w:vAlign w:val="center"/>
          </w:tcPr>
          <w:p w14:paraId="260046C5"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 xml:space="preserve">Phase angle measurement device </w:t>
            </w:r>
          </w:p>
        </w:tc>
        <w:tc>
          <w:tcPr>
            <w:tcW w:w="1050" w:type="pct"/>
            <w:tcBorders>
              <w:right w:val="single" w:sz="12" w:space="0" w:color="auto"/>
            </w:tcBorders>
            <w:vAlign w:val="center"/>
          </w:tcPr>
          <w:p w14:paraId="73A7BCB2"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04FEDD4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407C5DF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67B4C6BB" w14:textId="77777777" w:rsidTr="006A4B49">
        <w:trPr>
          <w:trHeight w:val="277"/>
        </w:trPr>
        <w:tc>
          <w:tcPr>
            <w:tcW w:w="387" w:type="pct"/>
            <w:tcBorders>
              <w:left w:val="single" w:sz="12" w:space="0" w:color="auto"/>
            </w:tcBorders>
            <w:vAlign w:val="center"/>
          </w:tcPr>
          <w:p w14:paraId="5922A735" w14:textId="111A81F6"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5</w:t>
            </w:r>
          </w:p>
        </w:tc>
        <w:tc>
          <w:tcPr>
            <w:tcW w:w="2075" w:type="pct"/>
            <w:vAlign w:val="center"/>
          </w:tcPr>
          <w:p w14:paraId="2175866E"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Fiber optic cable fusion device and toolbox</w:t>
            </w:r>
          </w:p>
        </w:tc>
        <w:tc>
          <w:tcPr>
            <w:tcW w:w="1050" w:type="pct"/>
            <w:tcBorders>
              <w:right w:val="single" w:sz="12" w:space="0" w:color="auto"/>
            </w:tcBorders>
            <w:vAlign w:val="center"/>
          </w:tcPr>
          <w:p w14:paraId="34B2EC33"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4F1C29E2"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067F9647"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3CE34E05" w14:textId="77777777" w:rsidTr="006A4B49">
        <w:trPr>
          <w:trHeight w:val="277"/>
        </w:trPr>
        <w:tc>
          <w:tcPr>
            <w:tcW w:w="387" w:type="pct"/>
            <w:tcBorders>
              <w:left w:val="single" w:sz="12" w:space="0" w:color="auto"/>
            </w:tcBorders>
            <w:vAlign w:val="center"/>
          </w:tcPr>
          <w:p w14:paraId="1D38E2D4" w14:textId="19357FA1"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6</w:t>
            </w:r>
          </w:p>
        </w:tc>
        <w:tc>
          <w:tcPr>
            <w:tcW w:w="2075" w:type="pct"/>
            <w:vAlign w:val="center"/>
          </w:tcPr>
          <w:p w14:paraId="2A62B243"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OTDR device</w:t>
            </w:r>
          </w:p>
        </w:tc>
        <w:tc>
          <w:tcPr>
            <w:tcW w:w="1050" w:type="pct"/>
            <w:tcBorders>
              <w:right w:val="single" w:sz="12" w:space="0" w:color="auto"/>
            </w:tcBorders>
            <w:vAlign w:val="center"/>
          </w:tcPr>
          <w:p w14:paraId="275D869D"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w:t>
            </w:r>
          </w:p>
        </w:tc>
        <w:tc>
          <w:tcPr>
            <w:tcW w:w="530" w:type="pct"/>
            <w:tcBorders>
              <w:right w:val="single" w:sz="12" w:space="0" w:color="auto"/>
            </w:tcBorders>
            <w:vAlign w:val="center"/>
          </w:tcPr>
          <w:p w14:paraId="4A01F972"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48CB5E0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r w:rsidR="0051165B" w:rsidRPr="0051165B" w14:paraId="4D46B553" w14:textId="77777777" w:rsidTr="006A4B49">
        <w:trPr>
          <w:trHeight w:val="277"/>
        </w:trPr>
        <w:tc>
          <w:tcPr>
            <w:tcW w:w="387" w:type="pct"/>
            <w:tcBorders>
              <w:left w:val="single" w:sz="12" w:space="0" w:color="auto"/>
            </w:tcBorders>
            <w:vAlign w:val="center"/>
          </w:tcPr>
          <w:p w14:paraId="7734EBFB" w14:textId="7C90B1E7"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7</w:t>
            </w:r>
          </w:p>
        </w:tc>
        <w:tc>
          <w:tcPr>
            <w:tcW w:w="2075" w:type="pct"/>
            <w:vAlign w:val="center"/>
          </w:tcPr>
          <w:p w14:paraId="444DF80A"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EDM surveying camera</w:t>
            </w:r>
          </w:p>
        </w:tc>
        <w:tc>
          <w:tcPr>
            <w:tcW w:w="1050" w:type="pct"/>
            <w:tcBorders>
              <w:right w:val="single" w:sz="12" w:space="0" w:color="auto"/>
            </w:tcBorders>
            <w:vAlign w:val="center"/>
          </w:tcPr>
          <w:p w14:paraId="7E317B36"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1 for each substation</w:t>
            </w:r>
          </w:p>
        </w:tc>
        <w:tc>
          <w:tcPr>
            <w:tcW w:w="530" w:type="pct"/>
            <w:tcBorders>
              <w:right w:val="single" w:sz="12" w:space="0" w:color="auto"/>
            </w:tcBorders>
            <w:vAlign w:val="center"/>
          </w:tcPr>
          <w:p w14:paraId="4B50AFD1"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c>
          <w:tcPr>
            <w:tcW w:w="957" w:type="pct"/>
            <w:tcBorders>
              <w:right w:val="single" w:sz="12" w:space="0" w:color="auto"/>
            </w:tcBorders>
            <w:vAlign w:val="center"/>
          </w:tcPr>
          <w:p w14:paraId="7175BFA9"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r>
      <w:tr w:rsidR="0051165B" w:rsidRPr="0051165B" w14:paraId="59FFF05F" w14:textId="77777777" w:rsidTr="006A4B49">
        <w:trPr>
          <w:trHeight w:val="277"/>
        </w:trPr>
        <w:tc>
          <w:tcPr>
            <w:tcW w:w="387" w:type="pct"/>
            <w:tcBorders>
              <w:left w:val="single" w:sz="12" w:space="0" w:color="auto"/>
            </w:tcBorders>
            <w:vAlign w:val="center"/>
          </w:tcPr>
          <w:p w14:paraId="2CA6FF9B" w14:textId="3D0E2AF1" w:rsidR="0051165B" w:rsidRPr="0051165B" w:rsidRDefault="0051165B" w:rsidP="006A4B49">
            <w:pPr>
              <w:tabs>
                <w:tab w:val="left" w:pos="432"/>
                <w:tab w:val="left" w:pos="2952"/>
                <w:tab w:val="left" w:pos="5832"/>
              </w:tabs>
              <w:rPr>
                <w:rFonts w:asciiTheme="majorBidi" w:hAnsiTheme="majorBidi" w:cstheme="majorBidi"/>
                <w:i/>
                <w:iCs/>
                <w:color w:val="2E74B5" w:themeColor="accent1" w:themeShade="BF"/>
                <w:lang w:val="en-GB"/>
              </w:rPr>
            </w:pPr>
            <w:r w:rsidRPr="0051165B">
              <w:rPr>
                <w:rFonts w:asciiTheme="majorBidi" w:hAnsiTheme="majorBidi" w:cstheme="majorBidi"/>
                <w:i/>
                <w:iCs/>
                <w:color w:val="2E74B5" w:themeColor="accent1" w:themeShade="BF"/>
                <w:lang w:val="en-GB"/>
              </w:rPr>
              <w:t>3</w:t>
            </w:r>
            <w:r w:rsidR="00151700">
              <w:rPr>
                <w:rFonts w:asciiTheme="majorBidi" w:hAnsiTheme="majorBidi" w:cstheme="majorBidi"/>
                <w:i/>
                <w:iCs/>
                <w:color w:val="2E74B5" w:themeColor="accent1" w:themeShade="BF"/>
                <w:lang w:val="en-GB"/>
              </w:rPr>
              <w:t>8</w:t>
            </w:r>
          </w:p>
        </w:tc>
        <w:tc>
          <w:tcPr>
            <w:tcW w:w="2075" w:type="pct"/>
            <w:vAlign w:val="center"/>
          </w:tcPr>
          <w:p w14:paraId="1DA8979B" w14:textId="77777777" w:rsidR="0051165B" w:rsidRPr="0051165B" w:rsidRDefault="0051165B" w:rsidP="006A4B49">
            <w:pPr>
              <w:tabs>
                <w:tab w:val="left" w:pos="432"/>
                <w:tab w:val="left" w:pos="2952"/>
                <w:tab w:val="left" w:pos="5832"/>
              </w:tabs>
              <w:rPr>
                <w:rStyle w:val="MSGENFONTSTYLENAMETEMPLATEROLEMSGENFONTSTYLENAMEBYROLETEXT"/>
                <w:rFonts w:asciiTheme="majorBidi" w:hAnsiTheme="majorBidi" w:cstheme="majorBidi"/>
                <w:i/>
                <w:iCs/>
                <w:color w:val="2E74B5" w:themeColor="accent1" w:themeShade="BF"/>
              </w:rPr>
            </w:pPr>
            <w:r w:rsidRPr="0051165B">
              <w:rPr>
                <w:rStyle w:val="MSGENFONTSTYLENAMETEMPLATEROLEMSGENFONTSTYLENAMEBYROLETEXT"/>
                <w:rFonts w:asciiTheme="majorBidi" w:hAnsiTheme="majorBidi" w:cstheme="majorBidi"/>
                <w:i/>
                <w:iCs/>
                <w:color w:val="2E74B5" w:themeColor="accent1" w:themeShade="BF"/>
              </w:rPr>
              <w:t>Satellite phone</w:t>
            </w:r>
          </w:p>
        </w:tc>
        <w:tc>
          <w:tcPr>
            <w:tcW w:w="1050" w:type="pct"/>
            <w:tcBorders>
              <w:right w:val="single" w:sz="12" w:space="0" w:color="auto"/>
            </w:tcBorders>
            <w:vAlign w:val="center"/>
          </w:tcPr>
          <w:p w14:paraId="67CCD4EC"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hAnsiTheme="majorBidi" w:cstheme="majorBidi"/>
                <w:i/>
                <w:iCs/>
                <w:color w:val="2E74B5" w:themeColor="accent1" w:themeShade="BF"/>
              </w:rPr>
              <w:t>2 pair</w:t>
            </w:r>
          </w:p>
        </w:tc>
        <w:tc>
          <w:tcPr>
            <w:tcW w:w="530" w:type="pct"/>
            <w:tcBorders>
              <w:right w:val="single" w:sz="12" w:space="0" w:color="auto"/>
            </w:tcBorders>
            <w:vAlign w:val="center"/>
          </w:tcPr>
          <w:p w14:paraId="381143BE"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p>
        </w:tc>
        <w:tc>
          <w:tcPr>
            <w:tcW w:w="957" w:type="pct"/>
            <w:tcBorders>
              <w:right w:val="single" w:sz="12" w:space="0" w:color="auto"/>
            </w:tcBorders>
            <w:vAlign w:val="center"/>
          </w:tcPr>
          <w:p w14:paraId="096099FB" w14:textId="77777777" w:rsidR="0051165B" w:rsidRPr="0051165B" w:rsidRDefault="0051165B" w:rsidP="006A4B49">
            <w:pPr>
              <w:tabs>
                <w:tab w:val="left" w:pos="432"/>
                <w:tab w:val="left" w:pos="2952"/>
                <w:tab w:val="left" w:pos="5832"/>
              </w:tabs>
              <w:jc w:val="center"/>
              <w:rPr>
                <w:rFonts w:asciiTheme="majorBidi" w:hAnsiTheme="majorBidi" w:cstheme="majorBidi"/>
                <w:i/>
                <w:iCs/>
                <w:color w:val="2E74B5" w:themeColor="accent1" w:themeShade="BF"/>
              </w:rPr>
            </w:pPr>
            <w:r w:rsidRPr="0051165B">
              <w:rPr>
                <w:rFonts w:asciiTheme="majorBidi" w:eastAsia="Wingdings" w:hAnsiTheme="majorBidi" w:cstheme="majorBidi"/>
                <w:i/>
                <w:iCs/>
                <w:color w:val="2E74B5" w:themeColor="accent1" w:themeShade="BF"/>
              </w:rPr>
              <w:t>ü</w:t>
            </w:r>
          </w:p>
        </w:tc>
      </w:tr>
    </w:tbl>
    <w:p w14:paraId="00A835C6" w14:textId="77777777" w:rsidR="00337D8F" w:rsidRDefault="00337D8F" w:rsidP="001E31E4">
      <w:pPr>
        <w:spacing w:after="0"/>
        <w:rPr>
          <w:rFonts w:ascii="Segoe UI Symbol" w:hAnsi="Segoe UI Symbol"/>
        </w:rPr>
      </w:pPr>
    </w:p>
    <w:p w14:paraId="1789788E" w14:textId="77777777" w:rsidR="0051165B" w:rsidRDefault="0051165B" w:rsidP="001E31E4">
      <w:pPr>
        <w:spacing w:after="0"/>
        <w:rPr>
          <w:rFonts w:ascii="Segoe UI Symbol" w:hAnsi="Segoe UI Symbol"/>
        </w:rPr>
      </w:pPr>
    </w:p>
    <w:p w14:paraId="26DFE9DC" w14:textId="77777777" w:rsidR="005B4A5F" w:rsidRPr="00D5087F" w:rsidRDefault="005B4A5F" w:rsidP="00337D8F">
      <w:pPr>
        <w:spacing w:after="0"/>
        <w:ind w:right="-11"/>
        <w:rPr>
          <w:rFonts w:ascii="Segoe UI Symbol" w:hAnsi="Segoe UI Symbol"/>
          <w:i/>
        </w:rPr>
      </w:pPr>
    </w:p>
    <w:p w14:paraId="771B63A7" w14:textId="77777777" w:rsidR="005B4A5F" w:rsidRDefault="005B4A5F" w:rsidP="00227251">
      <w:pPr>
        <w:spacing w:after="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provide</w:t>
      </w:r>
      <w:r w:rsidR="007E703B" w:rsidRPr="00D5087F">
        <w:rPr>
          <w:rFonts w:ascii="Segoe UI Symbol" w:hAnsi="Segoe UI Symbol"/>
        </w:rPr>
        <w:t xml:space="preserve"> </w:t>
      </w:r>
      <w:r w:rsidRPr="00D5087F">
        <w:rPr>
          <w:rFonts w:ascii="Segoe UI Symbol" w:hAnsi="Segoe UI Symbol"/>
        </w:rPr>
        <w:t>further</w:t>
      </w:r>
      <w:r w:rsidR="007E703B" w:rsidRPr="00D5087F">
        <w:rPr>
          <w:rFonts w:ascii="Segoe UI Symbol" w:hAnsi="Segoe UI Symbol"/>
        </w:rPr>
        <w:t xml:space="preserve"> </w:t>
      </w:r>
      <w:r w:rsidRPr="00D5087F">
        <w:rPr>
          <w:rFonts w:ascii="Segoe UI Symbol" w:hAnsi="Segoe UI Symbol"/>
        </w:rPr>
        <w:t>details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proposed</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using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relevant</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IV.</w:t>
      </w:r>
    </w:p>
    <w:p w14:paraId="4B0318A7" w14:textId="77777777" w:rsidR="00C17F2B" w:rsidRPr="00D5087F" w:rsidRDefault="00C17F2B" w:rsidP="00227251">
      <w:pPr>
        <w:spacing w:after="0"/>
        <w:ind w:left="720" w:right="-11"/>
        <w:rPr>
          <w:rFonts w:ascii="Segoe UI Symbol" w:hAnsi="Segoe UI Symbol"/>
        </w:rPr>
      </w:pPr>
    </w:p>
    <w:p w14:paraId="336C48F0" w14:textId="6FFEF6E6" w:rsidR="005B4A5F" w:rsidRPr="00D5087F" w:rsidRDefault="00777F48" w:rsidP="00227251">
      <w:pPr>
        <w:pStyle w:val="Style3"/>
      </w:pPr>
      <w:bookmarkStart w:id="416" w:name="_Toc437936986"/>
      <w:bookmarkStart w:id="417" w:name="_Toc452916622"/>
      <w:bookmarkStart w:id="418" w:name="_Toc59131185"/>
      <w:bookmarkStart w:id="419" w:name="_Toc59152959"/>
      <w:bookmarkStart w:id="420" w:name="_Toc59197181"/>
      <w:bookmarkStart w:id="421" w:name="_Toc88568555"/>
      <w:r>
        <w:t>3.4</w:t>
      </w:r>
      <w:r w:rsidR="00CD6C20">
        <w:t xml:space="preserve"> </w:t>
      </w:r>
      <w:bookmarkStart w:id="422" w:name="_Toc59130312"/>
      <w:r w:rsidR="005B4A5F" w:rsidRPr="00D5087F">
        <w:t>Subcontractors</w:t>
      </w:r>
      <w:bookmarkEnd w:id="416"/>
      <w:bookmarkEnd w:id="417"/>
      <w:bookmarkEnd w:id="418"/>
      <w:bookmarkEnd w:id="419"/>
      <w:bookmarkEnd w:id="420"/>
      <w:bookmarkEnd w:id="421"/>
      <w:bookmarkEnd w:id="422"/>
    </w:p>
    <w:p w14:paraId="5C36E1A6" w14:textId="77777777" w:rsidR="005B4A5F" w:rsidRDefault="005B4A5F" w:rsidP="001E31E4">
      <w:pPr>
        <w:ind w:right="0"/>
        <w:rPr>
          <w:rFonts w:ascii="Segoe UI Symbol" w:hAnsi="Segoe UI Symbol"/>
        </w:rPr>
      </w:pPr>
      <w:r w:rsidRPr="00D5087F">
        <w:rPr>
          <w:rFonts w:ascii="Segoe UI Symbol" w:hAnsi="Segoe UI Symbol"/>
        </w:rPr>
        <w:lastRenderedPageBreak/>
        <w:t>Subcontractors/manufacturers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major</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supply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proofErr w:type="gramStart"/>
      <w:r w:rsidRPr="00D5087F">
        <w:rPr>
          <w:rFonts w:ascii="Segoe UI Symbol" w:hAnsi="Segoe UI Symbol"/>
        </w:rPr>
        <w:t>services</w:t>
      </w:r>
      <w:r w:rsidR="007E703B" w:rsidRPr="00D5087F">
        <w:rPr>
          <w:rFonts w:ascii="Segoe UI Symbol" w:hAnsi="Segoe UI Symbol"/>
        </w:rPr>
        <w:t xml:space="preserve"> </w:t>
      </w:r>
      <w:r w:rsidR="0007497D" w:rsidRPr="00D5087F">
        <w:rPr>
          <w:rFonts w:ascii="Segoe UI Symbol" w:hAnsi="Segoe UI Symbol"/>
        </w:rPr>
        <w:t>(‘</w:t>
      </w:r>
      <w:proofErr w:type="gramEnd"/>
      <w:r w:rsidR="0007497D" w:rsidRPr="00D5087F">
        <w:rPr>
          <w:rFonts w:ascii="Segoe UI Symbol" w:hAnsi="Segoe UI Symbol"/>
        </w:rPr>
        <w:t xml:space="preserve">Specialized Subcontractors’) </w:t>
      </w:r>
      <w:r w:rsidRPr="00D5087F">
        <w:rPr>
          <w:rFonts w:ascii="Segoe UI Symbol" w:hAnsi="Segoe UI Symbol"/>
        </w:rPr>
        <w:t>must</w:t>
      </w:r>
      <w:r w:rsidR="007E703B" w:rsidRPr="00D5087F">
        <w:rPr>
          <w:rFonts w:ascii="Segoe UI Symbol" w:hAnsi="Segoe UI Symbol"/>
        </w:rPr>
        <w:t xml:space="preserve"> </w:t>
      </w:r>
      <w:r w:rsidRPr="00D5087F">
        <w:rPr>
          <w:rFonts w:ascii="Segoe UI Symbol" w:hAnsi="Segoe UI Symbol"/>
        </w:rPr>
        <w:t>meet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minimum</w:t>
      </w:r>
      <w:r w:rsidR="007E703B" w:rsidRPr="00D5087F">
        <w:rPr>
          <w:rFonts w:ascii="Segoe UI Symbol" w:hAnsi="Segoe UI Symbol"/>
        </w:rPr>
        <w:t xml:space="preserve"> </w:t>
      </w:r>
      <w:r w:rsidRPr="00D5087F">
        <w:rPr>
          <w:rFonts w:ascii="Segoe UI Symbol" w:hAnsi="Segoe UI Symbol"/>
        </w:rPr>
        <w:t>criteria,</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item:</w:t>
      </w:r>
    </w:p>
    <w:p w14:paraId="0A9BD922" w14:textId="77777777" w:rsidR="00337D8F" w:rsidRDefault="00337D8F" w:rsidP="001E31E4">
      <w:pPr>
        <w:ind w:right="0"/>
        <w:rPr>
          <w:rFonts w:ascii="Segoe UI Symbol" w:hAnsi="Segoe UI Symbol"/>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6"/>
        <w:gridCol w:w="2234"/>
        <w:gridCol w:w="6040"/>
      </w:tblGrid>
      <w:tr w:rsidR="00E661CD" w:rsidRPr="00C905DD" w14:paraId="317ACAD5" w14:textId="77777777" w:rsidTr="006A4B49">
        <w:tc>
          <w:tcPr>
            <w:tcW w:w="388" w:type="pct"/>
            <w:tcBorders>
              <w:top w:val="single" w:sz="12" w:space="0" w:color="auto"/>
              <w:left w:val="single" w:sz="12" w:space="0" w:color="auto"/>
              <w:bottom w:val="single" w:sz="12" w:space="0" w:color="auto"/>
              <w:right w:val="single" w:sz="2" w:space="0" w:color="auto"/>
            </w:tcBorders>
            <w:vAlign w:val="center"/>
          </w:tcPr>
          <w:p w14:paraId="0BF94455" w14:textId="77777777" w:rsidR="00E661CD" w:rsidRPr="00C905DD" w:rsidRDefault="00E661CD" w:rsidP="006A4B49">
            <w:pPr>
              <w:ind w:right="-72"/>
              <w:jc w:val="center"/>
              <w:rPr>
                <w:rFonts w:asciiTheme="majorBidi" w:hAnsiTheme="majorBidi" w:cstheme="majorBidi"/>
                <w:b/>
                <w:szCs w:val="24"/>
                <w:lang w:val="en-GB"/>
              </w:rPr>
            </w:pPr>
            <w:r w:rsidRPr="00C905DD">
              <w:rPr>
                <w:rFonts w:asciiTheme="majorBidi" w:hAnsiTheme="majorBidi" w:cstheme="majorBidi"/>
                <w:b/>
                <w:szCs w:val="24"/>
                <w:lang w:val="en-GB"/>
              </w:rPr>
              <w:t>Item No.</w:t>
            </w:r>
          </w:p>
        </w:tc>
        <w:tc>
          <w:tcPr>
            <w:tcW w:w="1245" w:type="pct"/>
            <w:tcBorders>
              <w:top w:val="single" w:sz="12" w:space="0" w:color="auto"/>
              <w:left w:val="single" w:sz="2" w:space="0" w:color="auto"/>
              <w:bottom w:val="single" w:sz="12" w:space="0" w:color="auto"/>
              <w:right w:val="single" w:sz="2" w:space="0" w:color="auto"/>
            </w:tcBorders>
            <w:vAlign w:val="center"/>
          </w:tcPr>
          <w:p w14:paraId="74BF368F" w14:textId="77777777" w:rsidR="00E661CD" w:rsidRPr="00C905DD" w:rsidRDefault="00E661CD" w:rsidP="006A4B49">
            <w:pPr>
              <w:ind w:right="-72"/>
              <w:rPr>
                <w:rFonts w:asciiTheme="majorBidi" w:hAnsiTheme="majorBidi" w:cstheme="majorBidi"/>
                <w:b/>
                <w:szCs w:val="24"/>
                <w:lang w:val="en-GB"/>
              </w:rPr>
            </w:pPr>
            <w:r w:rsidRPr="00C905DD">
              <w:rPr>
                <w:rFonts w:asciiTheme="majorBidi" w:hAnsiTheme="majorBidi" w:cstheme="majorBidi"/>
                <w:b/>
                <w:szCs w:val="24"/>
                <w:lang w:val="en-GB"/>
              </w:rPr>
              <w:t>Description of Item</w:t>
            </w:r>
          </w:p>
        </w:tc>
        <w:tc>
          <w:tcPr>
            <w:tcW w:w="3367" w:type="pct"/>
            <w:tcBorders>
              <w:top w:val="single" w:sz="12" w:space="0" w:color="auto"/>
              <w:left w:val="single" w:sz="2" w:space="0" w:color="auto"/>
              <w:bottom w:val="single" w:sz="12" w:space="0" w:color="auto"/>
              <w:right w:val="single" w:sz="12" w:space="0" w:color="auto"/>
            </w:tcBorders>
            <w:vAlign w:val="center"/>
          </w:tcPr>
          <w:p w14:paraId="669D094D" w14:textId="77777777" w:rsidR="00E661CD" w:rsidRPr="00C905DD" w:rsidRDefault="00E661CD" w:rsidP="006A4B49">
            <w:pPr>
              <w:ind w:right="-72"/>
              <w:jc w:val="center"/>
              <w:rPr>
                <w:rFonts w:asciiTheme="majorBidi" w:hAnsiTheme="majorBidi" w:cstheme="majorBidi"/>
                <w:b/>
                <w:szCs w:val="24"/>
                <w:lang w:val="en-GB"/>
              </w:rPr>
            </w:pPr>
            <w:r w:rsidRPr="00C905DD">
              <w:rPr>
                <w:rFonts w:asciiTheme="majorBidi" w:hAnsiTheme="majorBidi" w:cstheme="majorBidi"/>
                <w:b/>
                <w:szCs w:val="24"/>
                <w:lang w:val="en-GB"/>
              </w:rPr>
              <w:t>Minimum Criteria to be met by Manufacturers</w:t>
            </w:r>
          </w:p>
        </w:tc>
      </w:tr>
      <w:tr w:rsidR="00E661CD" w:rsidRPr="00C905DD" w14:paraId="64D34AAE" w14:textId="77777777" w:rsidTr="006A4B49">
        <w:tc>
          <w:tcPr>
            <w:tcW w:w="388" w:type="pct"/>
            <w:tcBorders>
              <w:left w:val="single" w:sz="12" w:space="0" w:color="auto"/>
            </w:tcBorders>
          </w:tcPr>
          <w:p w14:paraId="4EC40A85" w14:textId="77777777" w:rsidR="00E661CD" w:rsidRPr="00C905DD" w:rsidRDefault="00E661CD" w:rsidP="006A4B49">
            <w:pPr>
              <w:ind w:right="-72"/>
              <w:jc w:val="center"/>
              <w:rPr>
                <w:rFonts w:asciiTheme="majorBidi" w:hAnsiTheme="majorBidi" w:cstheme="majorBidi"/>
                <w:szCs w:val="24"/>
                <w:lang w:val="en-GB"/>
              </w:rPr>
            </w:pPr>
            <w:r w:rsidRPr="00C905DD">
              <w:rPr>
                <w:rFonts w:asciiTheme="majorBidi" w:hAnsiTheme="majorBidi" w:cstheme="majorBidi"/>
                <w:szCs w:val="24"/>
                <w:lang w:val="en-GB"/>
              </w:rPr>
              <w:t>1</w:t>
            </w:r>
          </w:p>
        </w:tc>
        <w:tc>
          <w:tcPr>
            <w:tcW w:w="1245" w:type="pct"/>
          </w:tcPr>
          <w:p w14:paraId="51D4728C"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132kV switchyard equipment</w:t>
            </w:r>
          </w:p>
        </w:tc>
        <w:tc>
          <w:tcPr>
            <w:tcW w:w="3367" w:type="pct"/>
            <w:tcBorders>
              <w:right w:val="single" w:sz="12" w:space="0" w:color="auto"/>
            </w:tcBorders>
          </w:tcPr>
          <w:p w14:paraId="5E3B43B8" w14:textId="77777777" w:rsidR="00E661CD" w:rsidRPr="00E661CD" w:rsidRDefault="00E661CD" w:rsidP="002D6580">
            <w:pPr>
              <w:pStyle w:val="ListParagraph"/>
              <w:numPr>
                <w:ilvl w:val="0"/>
                <w:numId w:val="143"/>
              </w:numPr>
              <w:spacing w:after="200"/>
              <w:ind w:right="-72"/>
              <w:jc w:val="both"/>
              <w:rPr>
                <w:rFonts w:ascii="Segoe UI Symbol" w:hAnsi="Segoe UI Symbol"/>
                <w:i/>
                <w:color w:val="0070C0"/>
                <w:sz w:val="20"/>
              </w:rPr>
            </w:pPr>
            <w:r w:rsidRPr="00E661CD">
              <w:rPr>
                <w:rFonts w:ascii="Segoe UI Symbol" w:hAnsi="Segoe UI Symbol"/>
                <w:i/>
                <w:color w:val="0070C0"/>
                <w:sz w:val="20"/>
              </w:rPr>
              <w:t>15 years manufacturing experience of 132kV or above of switchyard equipment</w:t>
            </w:r>
          </w:p>
          <w:p w14:paraId="22A1C209" w14:textId="77777777" w:rsidR="00E661CD" w:rsidRPr="00E661CD" w:rsidRDefault="00E661CD" w:rsidP="002D6580">
            <w:pPr>
              <w:pStyle w:val="ListParagraph"/>
              <w:numPr>
                <w:ilvl w:val="0"/>
                <w:numId w:val="143"/>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132kV Switchyard equipment </w:t>
            </w:r>
            <w:proofErr w:type="gramStart"/>
            <w:r w:rsidRPr="00E661CD">
              <w:rPr>
                <w:rFonts w:ascii="Segoe UI Symbol" w:hAnsi="Segoe UI Symbol"/>
                <w:i/>
                <w:color w:val="0070C0"/>
                <w:sz w:val="20"/>
              </w:rPr>
              <w:t>being</w:t>
            </w:r>
            <w:proofErr w:type="gramEnd"/>
            <w:r w:rsidRPr="00E661CD">
              <w:rPr>
                <w:rFonts w:ascii="Segoe UI Symbol" w:hAnsi="Segoe UI Symbol"/>
                <w:i/>
                <w:color w:val="0070C0"/>
                <w:sz w:val="20"/>
              </w:rPr>
              <w:t xml:space="preserve"> in successful operation for at least 10 years </w:t>
            </w:r>
            <w:proofErr w:type="gramStart"/>
            <w:r w:rsidRPr="00E661CD">
              <w:rPr>
                <w:rFonts w:ascii="Segoe UI Symbol" w:hAnsi="Segoe UI Symbol"/>
                <w:i/>
                <w:color w:val="0070C0"/>
                <w:sz w:val="20"/>
              </w:rPr>
              <w:t>exclude</w:t>
            </w:r>
            <w:proofErr w:type="gramEnd"/>
            <w:r w:rsidRPr="00E661CD">
              <w:rPr>
                <w:rFonts w:ascii="Segoe UI Symbol" w:hAnsi="Segoe UI Symbol"/>
                <w:i/>
                <w:color w:val="0070C0"/>
                <w:sz w:val="20"/>
              </w:rPr>
              <w:t xml:space="preserve"> substation service voltage transformers (SSVT) </w:t>
            </w:r>
            <w:proofErr w:type="gramStart"/>
            <w:r w:rsidRPr="00E661CD">
              <w:rPr>
                <w:rFonts w:ascii="Segoe UI Symbol" w:hAnsi="Segoe UI Symbol"/>
                <w:i/>
                <w:color w:val="0070C0"/>
                <w:sz w:val="20"/>
              </w:rPr>
              <w:t>to</w:t>
            </w:r>
            <w:proofErr w:type="gramEnd"/>
            <w:r w:rsidRPr="00E661CD">
              <w:rPr>
                <w:rFonts w:ascii="Segoe UI Symbol" w:hAnsi="Segoe UI Symbol"/>
                <w:i/>
                <w:color w:val="0070C0"/>
                <w:sz w:val="20"/>
              </w:rPr>
              <w:t xml:space="preserve"> 5 years. The operational experience shall be supported by end-user certificates from at least five (5) utilities/clients with comprehensive contact details. </w:t>
            </w:r>
          </w:p>
          <w:p w14:paraId="329DA518" w14:textId="77777777" w:rsidR="00E661CD" w:rsidRPr="00E661CD" w:rsidRDefault="00E661CD" w:rsidP="002D6580">
            <w:pPr>
              <w:pStyle w:val="ListParagraph"/>
              <w:numPr>
                <w:ilvl w:val="0"/>
                <w:numId w:val="143"/>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Supply of 132kV switchyard equipment to at least five (5) project sites of which shall be outside the </w:t>
            </w:r>
            <w:proofErr w:type="gramStart"/>
            <w:r w:rsidRPr="00E661CD">
              <w:rPr>
                <w:rFonts w:ascii="Segoe UI Symbol" w:hAnsi="Segoe UI Symbol"/>
                <w:i/>
                <w:color w:val="0070C0"/>
                <w:sz w:val="20"/>
              </w:rPr>
              <w:t>manufacturers</w:t>
            </w:r>
            <w:proofErr w:type="gramEnd"/>
            <w:r w:rsidRPr="00E661CD">
              <w:rPr>
                <w:rFonts w:ascii="Segoe UI Symbol" w:hAnsi="Segoe UI Symbol"/>
                <w:i/>
                <w:color w:val="0070C0"/>
                <w:sz w:val="20"/>
              </w:rPr>
              <w:t xml:space="preserve"> home country.</w:t>
            </w:r>
          </w:p>
        </w:tc>
      </w:tr>
      <w:tr w:rsidR="00E661CD" w:rsidRPr="00C905DD" w14:paraId="53C09DCD" w14:textId="77777777" w:rsidTr="006A4B49">
        <w:tc>
          <w:tcPr>
            <w:tcW w:w="388" w:type="pct"/>
            <w:tcBorders>
              <w:left w:val="single" w:sz="12" w:space="0" w:color="auto"/>
            </w:tcBorders>
          </w:tcPr>
          <w:p w14:paraId="18E4E18F" w14:textId="77777777" w:rsidR="00E661CD" w:rsidRPr="00C905DD" w:rsidRDefault="00E661CD" w:rsidP="006A4B49">
            <w:pPr>
              <w:ind w:right="-72"/>
              <w:jc w:val="center"/>
              <w:rPr>
                <w:rFonts w:asciiTheme="majorBidi" w:hAnsiTheme="majorBidi" w:cstheme="majorBidi"/>
                <w:szCs w:val="24"/>
                <w:lang w:val="en-GB"/>
              </w:rPr>
            </w:pPr>
            <w:r w:rsidRPr="00C905DD">
              <w:rPr>
                <w:rFonts w:asciiTheme="majorBidi" w:hAnsiTheme="majorBidi" w:cstheme="majorBidi"/>
                <w:szCs w:val="24"/>
                <w:lang w:val="en-GB"/>
              </w:rPr>
              <w:t>2</w:t>
            </w:r>
          </w:p>
        </w:tc>
        <w:tc>
          <w:tcPr>
            <w:tcW w:w="1245" w:type="pct"/>
          </w:tcPr>
          <w:p w14:paraId="1FADF774"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33kV switchyard equipment</w:t>
            </w:r>
          </w:p>
        </w:tc>
        <w:tc>
          <w:tcPr>
            <w:tcW w:w="3367" w:type="pct"/>
            <w:tcBorders>
              <w:right w:val="single" w:sz="12" w:space="0" w:color="auto"/>
            </w:tcBorders>
          </w:tcPr>
          <w:p w14:paraId="6FFAE212" w14:textId="77777777" w:rsidR="00E661CD" w:rsidRPr="00E661CD" w:rsidRDefault="00E661CD" w:rsidP="002D6580">
            <w:pPr>
              <w:pStyle w:val="ListParagraph"/>
              <w:numPr>
                <w:ilvl w:val="0"/>
                <w:numId w:val="139"/>
              </w:numPr>
              <w:spacing w:after="200"/>
              <w:ind w:right="-72"/>
              <w:jc w:val="both"/>
              <w:rPr>
                <w:rFonts w:ascii="Segoe UI Symbol" w:hAnsi="Segoe UI Symbol"/>
                <w:i/>
                <w:color w:val="0070C0"/>
                <w:sz w:val="20"/>
              </w:rPr>
            </w:pPr>
            <w:r w:rsidRPr="00E661CD">
              <w:rPr>
                <w:rFonts w:ascii="Segoe UI Symbol" w:hAnsi="Segoe UI Symbol"/>
                <w:i/>
                <w:color w:val="0070C0"/>
                <w:sz w:val="20"/>
              </w:rPr>
              <w:t>15 years manufacturing experience of 33kV or above of switchyard equipment</w:t>
            </w:r>
          </w:p>
          <w:p w14:paraId="06BFD0F1" w14:textId="77777777" w:rsidR="00E661CD" w:rsidRPr="00E661CD" w:rsidRDefault="00E661CD" w:rsidP="002D6580">
            <w:pPr>
              <w:pStyle w:val="ListParagraph"/>
              <w:numPr>
                <w:ilvl w:val="0"/>
                <w:numId w:val="139"/>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33kV Switchyard equipment </w:t>
            </w:r>
            <w:proofErr w:type="gramStart"/>
            <w:r w:rsidRPr="00E661CD">
              <w:rPr>
                <w:rFonts w:ascii="Segoe UI Symbol" w:hAnsi="Segoe UI Symbol"/>
                <w:i/>
                <w:color w:val="0070C0"/>
                <w:sz w:val="20"/>
              </w:rPr>
              <w:t>being</w:t>
            </w:r>
            <w:proofErr w:type="gramEnd"/>
            <w:r w:rsidRPr="00E661CD">
              <w:rPr>
                <w:rFonts w:ascii="Segoe UI Symbol" w:hAnsi="Segoe UI Symbol"/>
                <w:i/>
                <w:color w:val="0070C0"/>
                <w:sz w:val="20"/>
              </w:rPr>
              <w:t xml:space="preserve"> in successful operation for at least 10 years. The operational experience shall be supported by end-user certificates from at least five (5) utilities/clients with comprehensive contact details.</w:t>
            </w:r>
          </w:p>
          <w:p w14:paraId="07BF5F88" w14:textId="77777777" w:rsidR="00E661CD" w:rsidRPr="00E661CD" w:rsidRDefault="00E661CD" w:rsidP="002D6580">
            <w:pPr>
              <w:pStyle w:val="ListParagraph"/>
              <w:numPr>
                <w:ilvl w:val="0"/>
                <w:numId w:val="139"/>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Supply of 33kV switchyard equipment to at least five (5) project sites of which shall be outside the </w:t>
            </w:r>
            <w:proofErr w:type="gramStart"/>
            <w:r w:rsidRPr="00E661CD">
              <w:rPr>
                <w:rFonts w:ascii="Segoe UI Symbol" w:hAnsi="Segoe UI Symbol"/>
                <w:i/>
                <w:color w:val="0070C0"/>
                <w:sz w:val="20"/>
              </w:rPr>
              <w:t>manufacturers</w:t>
            </w:r>
            <w:proofErr w:type="gramEnd"/>
            <w:r w:rsidRPr="00E661CD">
              <w:rPr>
                <w:rFonts w:ascii="Segoe UI Symbol" w:hAnsi="Segoe UI Symbol"/>
                <w:i/>
                <w:color w:val="0070C0"/>
                <w:sz w:val="20"/>
              </w:rPr>
              <w:t xml:space="preserve"> home country.</w:t>
            </w:r>
          </w:p>
        </w:tc>
      </w:tr>
      <w:tr w:rsidR="00E661CD" w:rsidRPr="00C905DD" w14:paraId="50DAC984" w14:textId="77777777" w:rsidTr="006A4B49">
        <w:tc>
          <w:tcPr>
            <w:tcW w:w="388" w:type="pct"/>
            <w:tcBorders>
              <w:left w:val="single" w:sz="12" w:space="0" w:color="auto"/>
            </w:tcBorders>
          </w:tcPr>
          <w:p w14:paraId="1F72A08F" w14:textId="77777777" w:rsidR="00E661CD" w:rsidRPr="00C905DD" w:rsidRDefault="00E661CD" w:rsidP="006A4B49">
            <w:pPr>
              <w:ind w:right="-72"/>
              <w:jc w:val="center"/>
              <w:rPr>
                <w:rFonts w:asciiTheme="majorBidi" w:hAnsiTheme="majorBidi" w:cstheme="majorBidi"/>
                <w:szCs w:val="24"/>
                <w:lang w:val="en-GB"/>
              </w:rPr>
            </w:pPr>
            <w:r w:rsidRPr="00C905DD">
              <w:rPr>
                <w:rFonts w:asciiTheme="majorBidi" w:hAnsiTheme="majorBidi" w:cstheme="majorBidi"/>
                <w:szCs w:val="24"/>
                <w:lang w:val="en-GB"/>
              </w:rPr>
              <w:t>3</w:t>
            </w:r>
          </w:p>
        </w:tc>
        <w:tc>
          <w:tcPr>
            <w:tcW w:w="1245" w:type="pct"/>
          </w:tcPr>
          <w:p w14:paraId="0B8654AF"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Power Transformers for 132/33 kV substations</w:t>
            </w:r>
          </w:p>
        </w:tc>
        <w:tc>
          <w:tcPr>
            <w:tcW w:w="3367" w:type="pct"/>
            <w:tcBorders>
              <w:right w:val="single" w:sz="12" w:space="0" w:color="auto"/>
            </w:tcBorders>
          </w:tcPr>
          <w:p w14:paraId="3B6B8309" w14:textId="77777777" w:rsidR="00E661CD" w:rsidRPr="00E661CD" w:rsidRDefault="00E661CD" w:rsidP="002D6580">
            <w:pPr>
              <w:pStyle w:val="ListParagraph"/>
              <w:numPr>
                <w:ilvl w:val="0"/>
                <w:numId w:val="140"/>
              </w:numPr>
              <w:spacing w:after="200"/>
              <w:ind w:right="-72"/>
              <w:jc w:val="both"/>
              <w:rPr>
                <w:rFonts w:ascii="Segoe UI Symbol" w:hAnsi="Segoe UI Symbol"/>
                <w:i/>
                <w:color w:val="0070C0"/>
                <w:sz w:val="20"/>
              </w:rPr>
            </w:pPr>
            <w:r w:rsidRPr="00E661CD">
              <w:rPr>
                <w:rFonts w:ascii="Segoe UI Symbol" w:hAnsi="Segoe UI Symbol"/>
                <w:i/>
                <w:color w:val="0070C0"/>
                <w:sz w:val="20"/>
              </w:rPr>
              <w:t>15 years of manufacturing experience of power transformers rated 132/33kV, 23MVA and above.</w:t>
            </w:r>
          </w:p>
          <w:p w14:paraId="268EB25C" w14:textId="77777777" w:rsidR="00E661CD" w:rsidRPr="00E661CD" w:rsidRDefault="00E661CD" w:rsidP="002D6580">
            <w:pPr>
              <w:pStyle w:val="ListParagraph"/>
              <w:numPr>
                <w:ilvl w:val="0"/>
                <w:numId w:val="140"/>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Power Transformers </w:t>
            </w:r>
            <w:proofErr w:type="gramStart"/>
            <w:r w:rsidRPr="00E661CD">
              <w:rPr>
                <w:rFonts w:ascii="Segoe UI Symbol" w:hAnsi="Segoe UI Symbol"/>
                <w:i/>
                <w:color w:val="0070C0"/>
                <w:sz w:val="20"/>
              </w:rPr>
              <w:t>being</w:t>
            </w:r>
            <w:proofErr w:type="gramEnd"/>
            <w:r w:rsidRPr="00E661CD">
              <w:rPr>
                <w:rFonts w:ascii="Segoe UI Symbol" w:hAnsi="Segoe UI Symbol"/>
                <w:i/>
                <w:color w:val="0070C0"/>
                <w:sz w:val="20"/>
              </w:rPr>
              <w:t xml:space="preserve"> in successful operation for at least 10 years. The operational experience shall be supported by end-user certificates from at least five (5) utilities/clients with comprehensive contact details. </w:t>
            </w:r>
          </w:p>
          <w:p w14:paraId="4B5D2ED7" w14:textId="77777777" w:rsidR="00E661CD" w:rsidRPr="00E661CD" w:rsidRDefault="00E661CD" w:rsidP="002D6580">
            <w:pPr>
              <w:pStyle w:val="ListParagraph"/>
              <w:numPr>
                <w:ilvl w:val="0"/>
                <w:numId w:val="140"/>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Supply of 132/33 kV Power Transformers to at least five (5) project sites of which shall be outside the </w:t>
            </w:r>
            <w:proofErr w:type="gramStart"/>
            <w:r w:rsidRPr="00E661CD">
              <w:rPr>
                <w:rFonts w:ascii="Segoe UI Symbol" w:hAnsi="Segoe UI Symbol"/>
                <w:i/>
                <w:color w:val="0070C0"/>
                <w:sz w:val="20"/>
              </w:rPr>
              <w:t>manufacturers</w:t>
            </w:r>
            <w:proofErr w:type="gramEnd"/>
            <w:r w:rsidRPr="00E661CD">
              <w:rPr>
                <w:rFonts w:ascii="Segoe UI Symbol" w:hAnsi="Segoe UI Symbol"/>
                <w:i/>
                <w:color w:val="0070C0"/>
                <w:sz w:val="20"/>
              </w:rPr>
              <w:t xml:space="preserve"> home country.</w:t>
            </w:r>
          </w:p>
        </w:tc>
      </w:tr>
      <w:tr w:rsidR="00E661CD" w:rsidRPr="00C905DD" w14:paraId="70212061" w14:textId="77777777" w:rsidTr="006A4B49">
        <w:tc>
          <w:tcPr>
            <w:tcW w:w="388" w:type="pct"/>
            <w:tcBorders>
              <w:left w:val="single" w:sz="12" w:space="0" w:color="auto"/>
            </w:tcBorders>
          </w:tcPr>
          <w:p w14:paraId="7471BDDE" w14:textId="77777777" w:rsidR="00E661CD" w:rsidRPr="00C905DD" w:rsidRDefault="00E661CD" w:rsidP="006A4B49">
            <w:pPr>
              <w:ind w:right="-72"/>
              <w:jc w:val="center"/>
              <w:rPr>
                <w:rFonts w:asciiTheme="majorBidi" w:hAnsiTheme="majorBidi" w:cstheme="majorBidi"/>
                <w:szCs w:val="24"/>
                <w:lang w:val="en-GB"/>
              </w:rPr>
            </w:pPr>
            <w:r>
              <w:rPr>
                <w:rFonts w:asciiTheme="majorBidi" w:hAnsiTheme="majorBidi" w:cstheme="majorBidi"/>
                <w:szCs w:val="24"/>
                <w:lang w:val="en-GB"/>
              </w:rPr>
              <w:t>4</w:t>
            </w:r>
          </w:p>
        </w:tc>
        <w:tc>
          <w:tcPr>
            <w:tcW w:w="1245" w:type="pct"/>
          </w:tcPr>
          <w:p w14:paraId="4A8DE396"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 xml:space="preserve">Control and protection system (CRP)  </w:t>
            </w:r>
          </w:p>
        </w:tc>
        <w:tc>
          <w:tcPr>
            <w:tcW w:w="3367" w:type="pct"/>
            <w:tcBorders>
              <w:right w:val="single" w:sz="12" w:space="0" w:color="auto"/>
            </w:tcBorders>
          </w:tcPr>
          <w:p w14:paraId="4060C7BC" w14:textId="77777777" w:rsidR="00E661CD" w:rsidRPr="00E661CD" w:rsidRDefault="00E661CD" w:rsidP="002D6580">
            <w:pPr>
              <w:pStyle w:val="ListParagraph"/>
              <w:numPr>
                <w:ilvl w:val="0"/>
                <w:numId w:val="141"/>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15 years of manufacturing experience </w:t>
            </w:r>
            <w:proofErr w:type="gramStart"/>
            <w:r w:rsidRPr="00E661CD">
              <w:rPr>
                <w:rFonts w:ascii="Segoe UI Symbol" w:hAnsi="Segoe UI Symbol"/>
                <w:i/>
                <w:color w:val="0070C0"/>
                <w:sz w:val="20"/>
              </w:rPr>
              <w:t>of</w:t>
            </w:r>
            <w:proofErr w:type="gramEnd"/>
            <w:r w:rsidRPr="00E661CD">
              <w:rPr>
                <w:rFonts w:ascii="Segoe UI Symbol" w:hAnsi="Segoe UI Symbol"/>
                <w:i/>
                <w:color w:val="0070C0"/>
                <w:sz w:val="20"/>
              </w:rPr>
              <w:t xml:space="preserve"> Substation and transmission line CRP   </w:t>
            </w:r>
          </w:p>
          <w:p w14:paraId="5BDB53C2" w14:textId="77777777" w:rsidR="00E661CD" w:rsidRPr="00E661CD" w:rsidRDefault="00E661CD" w:rsidP="002D6580">
            <w:pPr>
              <w:pStyle w:val="ListParagraph"/>
              <w:numPr>
                <w:ilvl w:val="0"/>
                <w:numId w:val="141"/>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CRP </w:t>
            </w:r>
            <w:proofErr w:type="gramStart"/>
            <w:r w:rsidRPr="00E661CD">
              <w:rPr>
                <w:rFonts w:ascii="Segoe UI Symbol" w:hAnsi="Segoe UI Symbol"/>
                <w:i/>
                <w:color w:val="0070C0"/>
                <w:sz w:val="20"/>
              </w:rPr>
              <w:t>being</w:t>
            </w:r>
            <w:proofErr w:type="gramEnd"/>
            <w:r w:rsidRPr="00E661CD">
              <w:rPr>
                <w:rFonts w:ascii="Segoe UI Symbol" w:hAnsi="Segoe UI Symbol"/>
                <w:i/>
                <w:color w:val="0070C0"/>
                <w:sz w:val="20"/>
              </w:rPr>
              <w:t xml:space="preserve"> in successful operation for at least 10 years. The operational experience shall be supported by end-user certificates from at least five (5) utilities/clients with comprehensive contact details. </w:t>
            </w:r>
          </w:p>
          <w:p w14:paraId="082918DD" w14:textId="39E962D8" w:rsidR="00E661CD" w:rsidRPr="00E661CD" w:rsidRDefault="00E661CD" w:rsidP="002D6580">
            <w:pPr>
              <w:pStyle w:val="ListParagraph"/>
              <w:numPr>
                <w:ilvl w:val="0"/>
                <w:numId w:val="141"/>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Supply of CRP to at least five (5) project sites of which shall be outside the </w:t>
            </w:r>
            <w:r w:rsidR="00476B7C" w:rsidRPr="00E661CD">
              <w:rPr>
                <w:rFonts w:ascii="Segoe UI Symbol" w:hAnsi="Segoe UI Symbol"/>
                <w:i/>
                <w:color w:val="0070C0"/>
                <w:sz w:val="20"/>
              </w:rPr>
              <w:t>manufacturer’s</w:t>
            </w:r>
            <w:r w:rsidRPr="00E661CD">
              <w:rPr>
                <w:rFonts w:ascii="Segoe UI Symbol" w:hAnsi="Segoe UI Symbol"/>
                <w:i/>
                <w:color w:val="0070C0"/>
                <w:sz w:val="20"/>
              </w:rPr>
              <w:t xml:space="preserve"> home country.</w:t>
            </w:r>
          </w:p>
          <w:p w14:paraId="2BAB9287" w14:textId="77777777" w:rsidR="00E661CD" w:rsidRPr="00E661CD" w:rsidRDefault="00E661CD" w:rsidP="002D6580">
            <w:pPr>
              <w:pStyle w:val="ListParagraph"/>
              <w:numPr>
                <w:ilvl w:val="0"/>
                <w:numId w:val="141"/>
              </w:numPr>
              <w:spacing w:after="200"/>
              <w:ind w:right="-72"/>
              <w:jc w:val="both"/>
              <w:rPr>
                <w:rFonts w:ascii="Segoe UI Symbol" w:hAnsi="Segoe UI Symbol"/>
                <w:i/>
                <w:color w:val="0070C0"/>
                <w:sz w:val="20"/>
              </w:rPr>
            </w:pPr>
            <w:r w:rsidRPr="00E661CD">
              <w:rPr>
                <w:rFonts w:ascii="Segoe UI Symbol" w:hAnsi="Segoe UI Symbol"/>
                <w:i/>
                <w:color w:val="0070C0"/>
                <w:sz w:val="20"/>
              </w:rPr>
              <w:lastRenderedPageBreak/>
              <w:t xml:space="preserve">Experience with the latest </w:t>
            </w:r>
            <w:proofErr w:type="gramStart"/>
            <w:r w:rsidRPr="00E661CD">
              <w:rPr>
                <w:rFonts w:ascii="Segoe UI Symbol" w:hAnsi="Segoe UI Symbol"/>
                <w:i/>
                <w:color w:val="0070C0"/>
                <w:sz w:val="20"/>
              </w:rPr>
              <w:t>technology</w:t>
            </w:r>
            <w:proofErr w:type="gramEnd"/>
            <w:r w:rsidRPr="00E661CD">
              <w:rPr>
                <w:rFonts w:ascii="Segoe UI Symbol" w:hAnsi="Segoe UI Symbol"/>
                <w:i/>
                <w:color w:val="0070C0"/>
                <w:sz w:val="20"/>
              </w:rPr>
              <w:t xml:space="preserve"> improvements and state of the art.</w:t>
            </w:r>
          </w:p>
        </w:tc>
      </w:tr>
      <w:tr w:rsidR="00E661CD" w:rsidRPr="00C905DD" w14:paraId="56357C38" w14:textId="77777777" w:rsidTr="006A4B49">
        <w:tc>
          <w:tcPr>
            <w:tcW w:w="388" w:type="pct"/>
            <w:tcBorders>
              <w:left w:val="single" w:sz="12" w:space="0" w:color="auto"/>
            </w:tcBorders>
          </w:tcPr>
          <w:p w14:paraId="41E41330" w14:textId="77777777" w:rsidR="00E661CD" w:rsidRPr="00C905DD" w:rsidRDefault="00E661CD" w:rsidP="006A4B49">
            <w:pPr>
              <w:ind w:right="-72"/>
              <w:jc w:val="center"/>
              <w:rPr>
                <w:rFonts w:asciiTheme="majorBidi" w:hAnsiTheme="majorBidi" w:cstheme="majorBidi"/>
                <w:szCs w:val="24"/>
                <w:lang w:val="en-GB"/>
              </w:rPr>
            </w:pPr>
            <w:r>
              <w:rPr>
                <w:rFonts w:asciiTheme="majorBidi" w:hAnsiTheme="majorBidi" w:cstheme="majorBidi"/>
                <w:szCs w:val="24"/>
                <w:lang w:val="en-GB"/>
              </w:rPr>
              <w:lastRenderedPageBreak/>
              <w:t>5</w:t>
            </w:r>
          </w:p>
        </w:tc>
        <w:tc>
          <w:tcPr>
            <w:tcW w:w="1245" w:type="pct"/>
          </w:tcPr>
          <w:p w14:paraId="65C0EC48"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Substation and Automation systems, and communication systems (SASCS)</w:t>
            </w:r>
          </w:p>
        </w:tc>
        <w:tc>
          <w:tcPr>
            <w:tcW w:w="3367" w:type="pct"/>
            <w:tcBorders>
              <w:right w:val="single" w:sz="12" w:space="0" w:color="auto"/>
            </w:tcBorders>
          </w:tcPr>
          <w:p w14:paraId="353569D0" w14:textId="77777777" w:rsidR="00E661CD" w:rsidRPr="00E661CD" w:rsidRDefault="00E661CD" w:rsidP="002D6580">
            <w:pPr>
              <w:pStyle w:val="ListParagraph"/>
              <w:numPr>
                <w:ilvl w:val="0"/>
                <w:numId w:val="144"/>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15 years of manufacturing experience of Substation and transmission line SASCS   </w:t>
            </w:r>
          </w:p>
          <w:p w14:paraId="5D291A5E" w14:textId="77777777" w:rsidR="00E661CD" w:rsidRPr="00E661CD" w:rsidRDefault="00E661CD" w:rsidP="002D6580">
            <w:pPr>
              <w:pStyle w:val="ListParagraph"/>
              <w:numPr>
                <w:ilvl w:val="0"/>
                <w:numId w:val="144"/>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SASCS </w:t>
            </w:r>
            <w:proofErr w:type="gramStart"/>
            <w:r w:rsidRPr="00E661CD">
              <w:rPr>
                <w:rFonts w:ascii="Segoe UI Symbol" w:hAnsi="Segoe UI Symbol"/>
                <w:i/>
                <w:color w:val="0070C0"/>
                <w:sz w:val="20"/>
              </w:rPr>
              <w:t>being</w:t>
            </w:r>
            <w:proofErr w:type="gramEnd"/>
            <w:r w:rsidRPr="00E661CD">
              <w:rPr>
                <w:rFonts w:ascii="Segoe UI Symbol" w:hAnsi="Segoe UI Symbol"/>
                <w:i/>
                <w:color w:val="0070C0"/>
                <w:sz w:val="20"/>
              </w:rPr>
              <w:t xml:space="preserve"> in successful operation for at least 10 years. The operational experience shall be supported by end-user certificates from at least five (5) utilities/clients with comprehensive contact details. </w:t>
            </w:r>
          </w:p>
          <w:p w14:paraId="0CE55EC5" w14:textId="54A3EC34" w:rsidR="00E661CD" w:rsidRPr="00E661CD" w:rsidRDefault="00E661CD" w:rsidP="002D6580">
            <w:pPr>
              <w:pStyle w:val="ListParagraph"/>
              <w:numPr>
                <w:ilvl w:val="0"/>
                <w:numId w:val="144"/>
              </w:numPr>
              <w:spacing w:after="200"/>
              <w:ind w:right="-72"/>
              <w:jc w:val="both"/>
              <w:rPr>
                <w:rFonts w:ascii="Segoe UI Symbol" w:hAnsi="Segoe UI Symbol"/>
                <w:i/>
                <w:color w:val="0070C0"/>
                <w:sz w:val="20"/>
              </w:rPr>
            </w:pPr>
            <w:r w:rsidRPr="00E661CD">
              <w:rPr>
                <w:rFonts w:ascii="Segoe UI Symbol" w:hAnsi="Segoe UI Symbol"/>
                <w:i/>
                <w:color w:val="0070C0"/>
                <w:sz w:val="20"/>
              </w:rPr>
              <w:t>Supply of SASCS to at least five (5) project sites of which shall be outside the manufacturer</w:t>
            </w:r>
            <w:r w:rsidR="00476B7C">
              <w:rPr>
                <w:rFonts w:ascii="Segoe UI Symbol" w:hAnsi="Segoe UI Symbol"/>
                <w:i/>
                <w:color w:val="0070C0"/>
                <w:sz w:val="20"/>
              </w:rPr>
              <w:t>’</w:t>
            </w:r>
            <w:r w:rsidRPr="00E661CD">
              <w:rPr>
                <w:rFonts w:ascii="Segoe UI Symbol" w:hAnsi="Segoe UI Symbol"/>
                <w:i/>
                <w:color w:val="0070C0"/>
                <w:sz w:val="20"/>
              </w:rPr>
              <w:t>s home country.</w:t>
            </w:r>
          </w:p>
          <w:p w14:paraId="56715E24" w14:textId="77777777" w:rsidR="00E661CD" w:rsidRPr="00E661CD" w:rsidRDefault="00E661CD" w:rsidP="002D6580">
            <w:pPr>
              <w:pStyle w:val="ListParagraph"/>
              <w:numPr>
                <w:ilvl w:val="0"/>
                <w:numId w:val="144"/>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Experience with the latest </w:t>
            </w:r>
            <w:proofErr w:type="gramStart"/>
            <w:r w:rsidRPr="00E661CD">
              <w:rPr>
                <w:rFonts w:ascii="Segoe UI Symbol" w:hAnsi="Segoe UI Symbol"/>
                <w:i/>
                <w:color w:val="0070C0"/>
                <w:sz w:val="20"/>
              </w:rPr>
              <w:t>technology</w:t>
            </w:r>
            <w:proofErr w:type="gramEnd"/>
            <w:r w:rsidRPr="00E661CD">
              <w:rPr>
                <w:rFonts w:ascii="Segoe UI Symbol" w:hAnsi="Segoe UI Symbol"/>
                <w:i/>
                <w:color w:val="0070C0"/>
                <w:sz w:val="20"/>
              </w:rPr>
              <w:t xml:space="preserve"> improvements and state of the art.</w:t>
            </w:r>
          </w:p>
        </w:tc>
      </w:tr>
      <w:tr w:rsidR="00E661CD" w:rsidRPr="00C905DD" w14:paraId="0B8DE08E" w14:textId="77777777" w:rsidTr="006A4B49">
        <w:tc>
          <w:tcPr>
            <w:tcW w:w="388" w:type="pct"/>
            <w:tcBorders>
              <w:left w:val="single" w:sz="12" w:space="0" w:color="auto"/>
            </w:tcBorders>
          </w:tcPr>
          <w:p w14:paraId="5CEB54D2" w14:textId="77777777" w:rsidR="00E661CD" w:rsidRPr="00C905DD" w:rsidRDefault="00E661CD" w:rsidP="006A4B49">
            <w:pPr>
              <w:ind w:right="-72"/>
              <w:jc w:val="center"/>
              <w:rPr>
                <w:rFonts w:asciiTheme="majorBidi" w:hAnsiTheme="majorBidi" w:cstheme="majorBidi"/>
                <w:szCs w:val="24"/>
                <w:lang w:val="en-GB"/>
              </w:rPr>
            </w:pPr>
            <w:r>
              <w:rPr>
                <w:rFonts w:asciiTheme="majorBidi" w:hAnsiTheme="majorBidi" w:cstheme="majorBidi"/>
                <w:szCs w:val="24"/>
                <w:lang w:val="en-GB"/>
              </w:rPr>
              <w:t>6</w:t>
            </w:r>
          </w:p>
        </w:tc>
        <w:tc>
          <w:tcPr>
            <w:tcW w:w="1245" w:type="pct"/>
          </w:tcPr>
          <w:p w14:paraId="4B21EC62"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Diesel Generator, Low Voltage Systems (DGLVS)</w:t>
            </w:r>
          </w:p>
        </w:tc>
        <w:tc>
          <w:tcPr>
            <w:tcW w:w="3367" w:type="pct"/>
            <w:tcBorders>
              <w:right w:val="single" w:sz="12" w:space="0" w:color="auto"/>
            </w:tcBorders>
          </w:tcPr>
          <w:p w14:paraId="6F763B3F" w14:textId="77777777" w:rsidR="00E661CD" w:rsidRPr="00E661CD" w:rsidRDefault="00E661CD" w:rsidP="002D6580">
            <w:pPr>
              <w:pStyle w:val="ListParagraph"/>
              <w:numPr>
                <w:ilvl w:val="0"/>
                <w:numId w:val="142"/>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15 years of manufacturing experience of Substation and transmission line DGLVS  </w:t>
            </w:r>
          </w:p>
          <w:p w14:paraId="25CBE350" w14:textId="77777777" w:rsidR="00E661CD" w:rsidRPr="00E661CD" w:rsidRDefault="00E661CD" w:rsidP="002D6580">
            <w:pPr>
              <w:pStyle w:val="ListParagraph"/>
              <w:numPr>
                <w:ilvl w:val="0"/>
                <w:numId w:val="142"/>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DGLVS </w:t>
            </w:r>
            <w:proofErr w:type="gramStart"/>
            <w:r w:rsidRPr="00E661CD">
              <w:rPr>
                <w:rFonts w:ascii="Segoe UI Symbol" w:hAnsi="Segoe UI Symbol"/>
                <w:i/>
                <w:color w:val="0070C0"/>
                <w:sz w:val="20"/>
              </w:rPr>
              <w:t>being</w:t>
            </w:r>
            <w:proofErr w:type="gramEnd"/>
            <w:r w:rsidRPr="00E661CD">
              <w:rPr>
                <w:rFonts w:ascii="Segoe UI Symbol" w:hAnsi="Segoe UI Symbol"/>
                <w:i/>
                <w:color w:val="0070C0"/>
                <w:sz w:val="20"/>
              </w:rPr>
              <w:t xml:space="preserve"> in successful operation for at least 10 years. The operational experience shall be supported by end-user certificates from at least five (5) utilities/clients with comprehensive contact details. </w:t>
            </w:r>
          </w:p>
          <w:p w14:paraId="19DC3E9E" w14:textId="4701B417" w:rsidR="00E661CD" w:rsidRPr="00E661CD" w:rsidRDefault="00E661CD" w:rsidP="002D6580">
            <w:pPr>
              <w:pStyle w:val="ListParagraph"/>
              <w:numPr>
                <w:ilvl w:val="0"/>
                <w:numId w:val="142"/>
              </w:numPr>
              <w:spacing w:after="200"/>
              <w:ind w:right="-72"/>
              <w:jc w:val="both"/>
              <w:rPr>
                <w:rFonts w:ascii="Segoe UI Symbol" w:hAnsi="Segoe UI Symbol"/>
                <w:i/>
                <w:color w:val="0070C0"/>
                <w:sz w:val="20"/>
              </w:rPr>
            </w:pPr>
            <w:r w:rsidRPr="00E661CD">
              <w:rPr>
                <w:rFonts w:ascii="Segoe UI Symbol" w:hAnsi="Segoe UI Symbol"/>
                <w:i/>
                <w:color w:val="0070C0"/>
                <w:sz w:val="20"/>
              </w:rPr>
              <w:t>Supply of DGLVS to at least five (5) project sites of which shall be outside the manufacturer</w:t>
            </w:r>
            <w:r w:rsidR="00165D04">
              <w:rPr>
                <w:rFonts w:ascii="Segoe UI Symbol" w:hAnsi="Segoe UI Symbol"/>
                <w:i/>
                <w:color w:val="0070C0"/>
                <w:sz w:val="20"/>
              </w:rPr>
              <w:t>’</w:t>
            </w:r>
            <w:r w:rsidRPr="00E661CD">
              <w:rPr>
                <w:rFonts w:ascii="Segoe UI Symbol" w:hAnsi="Segoe UI Symbol"/>
                <w:i/>
                <w:color w:val="0070C0"/>
                <w:sz w:val="20"/>
              </w:rPr>
              <w:t>s home country.</w:t>
            </w:r>
          </w:p>
          <w:p w14:paraId="315B02F9" w14:textId="77777777" w:rsidR="00E661CD" w:rsidRPr="00E661CD" w:rsidRDefault="00E661CD" w:rsidP="002D6580">
            <w:pPr>
              <w:pStyle w:val="ListParagraph"/>
              <w:numPr>
                <w:ilvl w:val="0"/>
                <w:numId w:val="142"/>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For DG set as an electromechanical rotary machine, after sales services and local </w:t>
            </w:r>
            <w:proofErr w:type="gramStart"/>
            <w:r w:rsidRPr="00E661CD">
              <w:rPr>
                <w:rFonts w:ascii="Segoe UI Symbol" w:hAnsi="Segoe UI Symbol"/>
                <w:i/>
                <w:color w:val="0070C0"/>
                <w:sz w:val="20"/>
              </w:rPr>
              <w:t>supports</w:t>
            </w:r>
            <w:proofErr w:type="gramEnd"/>
            <w:r w:rsidRPr="00E661CD">
              <w:rPr>
                <w:rFonts w:ascii="Segoe UI Symbol" w:hAnsi="Segoe UI Symbol"/>
                <w:i/>
                <w:color w:val="0070C0"/>
                <w:sz w:val="20"/>
              </w:rPr>
              <w:t xml:space="preserve"> are necessary.</w:t>
            </w:r>
          </w:p>
        </w:tc>
      </w:tr>
      <w:tr w:rsidR="00E661CD" w:rsidRPr="00C905DD" w14:paraId="14276D5E" w14:textId="77777777" w:rsidTr="006A4B49">
        <w:tc>
          <w:tcPr>
            <w:tcW w:w="388" w:type="pct"/>
            <w:tcBorders>
              <w:left w:val="single" w:sz="12" w:space="0" w:color="auto"/>
            </w:tcBorders>
          </w:tcPr>
          <w:p w14:paraId="5CEC4FBF" w14:textId="77777777" w:rsidR="00E661CD" w:rsidRPr="00C905DD" w:rsidRDefault="00E661CD" w:rsidP="006A4B49">
            <w:pPr>
              <w:ind w:right="-72"/>
              <w:jc w:val="center"/>
              <w:rPr>
                <w:rFonts w:asciiTheme="majorBidi" w:hAnsiTheme="majorBidi" w:cstheme="majorBidi"/>
                <w:szCs w:val="24"/>
                <w:lang w:val="en-GB"/>
              </w:rPr>
            </w:pPr>
            <w:r>
              <w:rPr>
                <w:rFonts w:asciiTheme="majorBidi" w:hAnsiTheme="majorBidi" w:cstheme="majorBidi"/>
                <w:szCs w:val="24"/>
                <w:lang w:val="en-GB"/>
              </w:rPr>
              <w:t>7</w:t>
            </w:r>
          </w:p>
        </w:tc>
        <w:tc>
          <w:tcPr>
            <w:tcW w:w="1245" w:type="pct"/>
          </w:tcPr>
          <w:p w14:paraId="70BC3A03"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 xml:space="preserve">Auxiliary transformer </w:t>
            </w:r>
          </w:p>
        </w:tc>
        <w:tc>
          <w:tcPr>
            <w:tcW w:w="3367" w:type="pct"/>
            <w:tcBorders>
              <w:right w:val="single" w:sz="12" w:space="0" w:color="auto"/>
            </w:tcBorders>
          </w:tcPr>
          <w:p w14:paraId="000A66F3" w14:textId="77777777" w:rsidR="00E661CD" w:rsidRPr="00E661CD" w:rsidRDefault="00E661CD" w:rsidP="002D6580">
            <w:pPr>
              <w:pStyle w:val="ListParagraph"/>
              <w:numPr>
                <w:ilvl w:val="0"/>
                <w:numId w:val="145"/>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15 years of manufacturing experience of Substation Auxiliary transformers for 132 kV substations  </w:t>
            </w:r>
          </w:p>
          <w:p w14:paraId="2A1C3472" w14:textId="77777777" w:rsidR="00E661CD" w:rsidRPr="00E661CD" w:rsidRDefault="00E661CD" w:rsidP="002D6580">
            <w:pPr>
              <w:pStyle w:val="ListParagraph"/>
              <w:numPr>
                <w:ilvl w:val="0"/>
                <w:numId w:val="145"/>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Auxiliary </w:t>
            </w:r>
            <w:proofErr w:type="gramStart"/>
            <w:r w:rsidRPr="00E661CD">
              <w:rPr>
                <w:rFonts w:ascii="Segoe UI Symbol" w:hAnsi="Segoe UI Symbol"/>
                <w:i/>
                <w:color w:val="0070C0"/>
                <w:sz w:val="20"/>
              </w:rPr>
              <w:t>transformer</w:t>
            </w:r>
            <w:proofErr w:type="gramEnd"/>
            <w:r w:rsidRPr="00E661CD">
              <w:rPr>
                <w:rFonts w:ascii="Segoe UI Symbol" w:hAnsi="Segoe UI Symbol"/>
                <w:i/>
                <w:color w:val="0070C0"/>
                <w:sz w:val="20"/>
              </w:rPr>
              <w:t xml:space="preserve"> in 132 kV substations being in successful operation for at least 10 years. The operational experience shall be supported by end-user certificates from at least five (5) utilities/clients with comprehensive contact details. </w:t>
            </w:r>
          </w:p>
          <w:p w14:paraId="1714CDCA" w14:textId="77777777" w:rsidR="00E661CD" w:rsidRPr="00E661CD" w:rsidRDefault="00E661CD" w:rsidP="002D6580">
            <w:pPr>
              <w:pStyle w:val="ListParagraph"/>
              <w:numPr>
                <w:ilvl w:val="0"/>
                <w:numId w:val="145"/>
              </w:numPr>
              <w:spacing w:after="200"/>
              <w:ind w:right="-72"/>
              <w:jc w:val="both"/>
              <w:rPr>
                <w:rFonts w:ascii="Segoe UI Symbol" w:hAnsi="Segoe UI Symbol"/>
                <w:i/>
                <w:color w:val="0070C0"/>
                <w:sz w:val="20"/>
              </w:rPr>
            </w:pPr>
            <w:r w:rsidRPr="00E661CD">
              <w:rPr>
                <w:rFonts w:ascii="Segoe UI Symbol" w:hAnsi="Segoe UI Symbol"/>
                <w:i/>
                <w:color w:val="0070C0"/>
                <w:sz w:val="20"/>
              </w:rPr>
              <w:t xml:space="preserve">Supply of Auxiliary </w:t>
            </w:r>
            <w:proofErr w:type="gramStart"/>
            <w:r w:rsidRPr="00E661CD">
              <w:rPr>
                <w:rFonts w:ascii="Segoe UI Symbol" w:hAnsi="Segoe UI Symbol"/>
                <w:i/>
                <w:color w:val="0070C0"/>
                <w:sz w:val="20"/>
              </w:rPr>
              <w:t>transformer</w:t>
            </w:r>
            <w:proofErr w:type="gramEnd"/>
            <w:r w:rsidRPr="00E661CD">
              <w:rPr>
                <w:rFonts w:ascii="Segoe UI Symbol" w:hAnsi="Segoe UI Symbol"/>
                <w:i/>
                <w:color w:val="0070C0"/>
                <w:sz w:val="20"/>
              </w:rPr>
              <w:t xml:space="preserve"> in 132 kV substations to at least five (5) project sites of which shall be outside the </w:t>
            </w:r>
            <w:proofErr w:type="gramStart"/>
            <w:r w:rsidRPr="00E661CD">
              <w:rPr>
                <w:rFonts w:ascii="Segoe UI Symbol" w:hAnsi="Segoe UI Symbol"/>
                <w:i/>
                <w:color w:val="0070C0"/>
                <w:sz w:val="20"/>
              </w:rPr>
              <w:t>manufacturers</w:t>
            </w:r>
            <w:proofErr w:type="gramEnd"/>
            <w:r w:rsidRPr="00E661CD">
              <w:rPr>
                <w:rFonts w:ascii="Segoe UI Symbol" w:hAnsi="Segoe UI Symbol"/>
                <w:i/>
                <w:color w:val="0070C0"/>
                <w:sz w:val="20"/>
              </w:rPr>
              <w:t xml:space="preserve"> home country.</w:t>
            </w:r>
          </w:p>
        </w:tc>
      </w:tr>
      <w:tr w:rsidR="00E661CD" w:rsidRPr="00C905DD" w14:paraId="2DE94AF5" w14:textId="77777777" w:rsidTr="006A4B49">
        <w:tc>
          <w:tcPr>
            <w:tcW w:w="388" w:type="pct"/>
            <w:tcBorders>
              <w:left w:val="single" w:sz="12" w:space="0" w:color="auto"/>
            </w:tcBorders>
          </w:tcPr>
          <w:p w14:paraId="479B5E5A" w14:textId="77777777" w:rsidR="00E661CD" w:rsidRPr="00C905DD" w:rsidRDefault="00E661CD" w:rsidP="006A4B49">
            <w:pPr>
              <w:ind w:right="-72"/>
              <w:jc w:val="center"/>
              <w:rPr>
                <w:rFonts w:asciiTheme="majorBidi" w:hAnsiTheme="majorBidi" w:cstheme="majorBidi"/>
                <w:szCs w:val="24"/>
                <w:lang w:val="en-GB"/>
              </w:rPr>
            </w:pPr>
            <w:r>
              <w:rPr>
                <w:rFonts w:asciiTheme="majorBidi" w:hAnsiTheme="majorBidi" w:cstheme="majorBidi"/>
                <w:szCs w:val="24"/>
                <w:lang w:val="en-GB"/>
              </w:rPr>
              <w:t>8</w:t>
            </w:r>
          </w:p>
        </w:tc>
        <w:tc>
          <w:tcPr>
            <w:tcW w:w="1245" w:type="pct"/>
          </w:tcPr>
          <w:p w14:paraId="2E7F8D2B"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Towers, gantries and structures</w:t>
            </w:r>
          </w:p>
        </w:tc>
        <w:tc>
          <w:tcPr>
            <w:tcW w:w="3367" w:type="pct"/>
            <w:tcBorders>
              <w:right w:val="single" w:sz="12" w:space="0" w:color="auto"/>
            </w:tcBorders>
          </w:tcPr>
          <w:p w14:paraId="6E5788BB" w14:textId="0B0176C3" w:rsidR="00E661CD" w:rsidRPr="00E661CD" w:rsidRDefault="00E661CD" w:rsidP="002D6580">
            <w:pPr>
              <w:numPr>
                <w:ilvl w:val="0"/>
                <w:numId w:val="146"/>
              </w:numPr>
              <w:spacing w:after="0"/>
              <w:ind w:right="106"/>
              <w:jc w:val="left"/>
              <w:rPr>
                <w:rFonts w:ascii="Segoe UI Symbol" w:hAnsi="Segoe UI Symbol"/>
                <w:i/>
                <w:color w:val="0070C0"/>
                <w:sz w:val="20"/>
              </w:rPr>
            </w:pPr>
            <w:r w:rsidRPr="00E661CD">
              <w:rPr>
                <w:rFonts w:ascii="Segoe UI Symbol" w:hAnsi="Segoe UI Symbol"/>
                <w:i/>
                <w:color w:val="0070C0"/>
                <w:sz w:val="20"/>
              </w:rPr>
              <w:t>15 years manufacturing experience of 132 kV and above towers, gantries and structures with in</w:t>
            </w:r>
            <w:r w:rsidR="00165D04">
              <w:rPr>
                <w:rFonts w:ascii="Segoe UI Symbol" w:hAnsi="Segoe UI Symbol"/>
                <w:i/>
                <w:color w:val="0070C0"/>
                <w:sz w:val="20"/>
              </w:rPr>
              <w:t>-</w:t>
            </w:r>
            <w:r w:rsidRPr="00E661CD">
              <w:rPr>
                <w:rFonts w:ascii="Segoe UI Symbol" w:hAnsi="Segoe UI Symbol"/>
                <w:i/>
                <w:color w:val="0070C0"/>
                <w:sz w:val="20"/>
              </w:rPr>
              <w:t>house design manufacturing &amp; Galvanizing Facilities along with conducting acceptance Tests on gantries Materials.</w:t>
            </w:r>
          </w:p>
          <w:p w14:paraId="2F254D2B" w14:textId="77777777" w:rsidR="00E661CD" w:rsidRPr="00E661CD" w:rsidRDefault="00E661CD" w:rsidP="002D6580">
            <w:pPr>
              <w:numPr>
                <w:ilvl w:val="0"/>
                <w:numId w:val="146"/>
              </w:numPr>
              <w:spacing w:after="0"/>
              <w:ind w:right="106"/>
              <w:jc w:val="left"/>
              <w:rPr>
                <w:rFonts w:ascii="Segoe UI Symbol" w:hAnsi="Segoe UI Symbol"/>
                <w:i/>
                <w:color w:val="0070C0"/>
                <w:sz w:val="20"/>
              </w:rPr>
            </w:pPr>
            <w:r w:rsidRPr="00E661CD">
              <w:rPr>
                <w:rFonts w:ascii="Segoe UI Symbol" w:hAnsi="Segoe UI Symbol"/>
                <w:i/>
                <w:color w:val="0070C0"/>
                <w:sz w:val="20"/>
              </w:rPr>
              <w:t>The manufactured gantries should be in successful operation for at least 10 years.</w:t>
            </w:r>
          </w:p>
          <w:p w14:paraId="450E3F5D" w14:textId="6B7844D2" w:rsidR="00E661CD" w:rsidRPr="00E661CD" w:rsidRDefault="00E661CD" w:rsidP="002D6580">
            <w:pPr>
              <w:numPr>
                <w:ilvl w:val="0"/>
                <w:numId w:val="146"/>
              </w:numPr>
              <w:spacing w:after="0"/>
              <w:ind w:right="106"/>
              <w:jc w:val="left"/>
              <w:rPr>
                <w:rFonts w:ascii="Segoe UI Symbol" w:hAnsi="Segoe UI Symbol"/>
                <w:i/>
                <w:color w:val="0070C0"/>
                <w:sz w:val="20"/>
              </w:rPr>
            </w:pPr>
            <w:r w:rsidRPr="00E661CD">
              <w:rPr>
                <w:rFonts w:ascii="Segoe UI Symbol" w:hAnsi="Segoe UI Symbol"/>
                <w:i/>
                <w:color w:val="0070C0"/>
                <w:sz w:val="20"/>
              </w:rPr>
              <w:t>Supply of 132 kV and above Gantries and structures to at least five (5) project sites of which at least one (1) shall be outside the manufacture</w:t>
            </w:r>
            <w:r w:rsidR="00C714E2">
              <w:rPr>
                <w:rFonts w:ascii="Segoe UI Symbol" w:hAnsi="Segoe UI Symbol"/>
                <w:i/>
                <w:color w:val="0070C0"/>
                <w:sz w:val="20"/>
              </w:rPr>
              <w:t>r’s</w:t>
            </w:r>
            <w:r w:rsidRPr="00E661CD">
              <w:rPr>
                <w:rFonts w:ascii="Segoe UI Symbol" w:hAnsi="Segoe UI Symbol"/>
                <w:i/>
                <w:color w:val="0070C0"/>
                <w:sz w:val="20"/>
              </w:rPr>
              <w:t xml:space="preserve"> home Country.</w:t>
            </w:r>
          </w:p>
          <w:p w14:paraId="4EA1BD55" w14:textId="77777777" w:rsidR="00E661CD" w:rsidRPr="00E661CD" w:rsidRDefault="00E661CD" w:rsidP="002D6580">
            <w:pPr>
              <w:pStyle w:val="ListParagraph"/>
              <w:numPr>
                <w:ilvl w:val="0"/>
                <w:numId w:val="145"/>
              </w:numPr>
              <w:spacing w:after="200"/>
              <w:ind w:right="-72"/>
              <w:jc w:val="both"/>
              <w:rPr>
                <w:rFonts w:ascii="Segoe UI Symbol" w:hAnsi="Segoe UI Symbol"/>
                <w:i/>
                <w:color w:val="0070C0"/>
                <w:sz w:val="20"/>
              </w:rPr>
            </w:pPr>
            <w:proofErr w:type="gramStart"/>
            <w:r w:rsidRPr="00E661CD">
              <w:rPr>
                <w:rFonts w:ascii="Segoe UI Symbol" w:hAnsi="Segoe UI Symbol"/>
                <w:i/>
                <w:color w:val="0070C0"/>
                <w:sz w:val="20"/>
              </w:rPr>
              <w:t>Manufacturer</w:t>
            </w:r>
            <w:proofErr w:type="gramEnd"/>
            <w:r w:rsidRPr="00E661CD">
              <w:rPr>
                <w:rFonts w:ascii="Segoe UI Symbol" w:hAnsi="Segoe UI Symbol"/>
                <w:i/>
                <w:color w:val="0070C0"/>
                <w:sz w:val="20"/>
              </w:rPr>
              <w:t xml:space="preserve"> should have </w:t>
            </w:r>
            <w:proofErr w:type="gramStart"/>
            <w:r w:rsidRPr="00E661CD">
              <w:rPr>
                <w:rFonts w:ascii="Segoe UI Symbol" w:hAnsi="Segoe UI Symbol"/>
                <w:i/>
                <w:color w:val="0070C0"/>
                <w:sz w:val="20"/>
              </w:rPr>
              <w:t>in house</w:t>
            </w:r>
            <w:proofErr w:type="gramEnd"/>
            <w:r w:rsidRPr="00E661CD">
              <w:rPr>
                <w:rFonts w:ascii="Segoe UI Symbol" w:hAnsi="Segoe UI Symbol"/>
                <w:i/>
                <w:color w:val="0070C0"/>
                <w:sz w:val="20"/>
              </w:rPr>
              <w:t xml:space="preserve"> facilities for </w:t>
            </w:r>
            <w:proofErr w:type="gramStart"/>
            <w:r w:rsidRPr="00E661CD">
              <w:rPr>
                <w:rFonts w:ascii="Segoe UI Symbol" w:hAnsi="Segoe UI Symbol"/>
                <w:i/>
                <w:color w:val="0070C0"/>
                <w:sz w:val="20"/>
              </w:rPr>
              <w:t>Conducting</w:t>
            </w:r>
            <w:proofErr w:type="gramEnd"/>
            <w:r w:rsidRPr="00E661CD">
              <w:rPr>
                <w:rFonts w:ascii="Segoe UI Symbol" w:hAnsi="Segoe UI Symbol"/>
                <w:i/>
                <w:color w:val="0070C0"/>
                <w:sz w:val="20"/>
              </w:rPr>
              <w:t xml:space="preserve"> Acceptance Test on products.</w:t>
            </w:r>
          </w:p>
        </w:tc>
      </w:tr>
      <w:tr w:rsidR="00E661CD" w:rsidRPr="00C905DD" w14:paraId="67EB81F7" w14:textId="77777777" w:rsidTr="006A4B49">
        <w:tc>
          <w:tcPr>
            <w:tcW w:w="388" w:type="pct"/>
            <w:tcBorders>
              <w:left w:val="single" w:sz="12" w:space="0" w:color="auto"/>
            </w:tcBorders>
          </w:tcPr>
          <w:p w14:paraId="69ED741D" w14:textId="77777777" w:rsidR="00E661CD" w:rsidRPr="00C905DD" w:rsidRDefault="00E661CD" w:rsidP="006A4B49">
            <w:pPr>
              <w:ind w:right="-72"/>
              <w:jc w:val="center"/>
              <w:rPr>
                <w:rFonts w:asciiTheme="majorBidi" w:hAnsiTheme="majorBidi" w:cstheme="majorBidi"/>
              </w:rPr>
            </w:pPr>
            <w:r>
              <w:rPr>
                <w:rFonts w:asciiTheme="majorBidi" w:hAnsiTheme="majorBidi" w:cstheme="majorBidi"/>
              </w:rPr>
              <w:lastRenderedPageBreak/>
              <w:t>9</w:t>
            </w:r>
          </w:p>
        </w:tc>
        <w:tc>
          <w:tcPr>
            <w:tcW w:w="1245" w:type="pct"/>
          </w:tcPr>
          <w:p w14:paraId="558C77F1"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 xml:space="preserve">Conductors </w:t>
            </w:r>
          </w:p>
        </w:tc>
        <w:tc>
          <w:tcPr>
            <w:tcW w:w="3367" w:type="pct"/>
            <w:tcBorders>
              <w:right w:val="single" w:sz="12" w:space="0" w:color="auto"/>
            </w:tcBorders>
          </w:tcPr>
          <w:p w14:paraId="08E2389D" w14:textId="68F9B277" w:rsidR="00E661CD" w:rsidRPr="00E661CD" w:rsidRDefault="00E661CD" w:rsidP="002D6580">
            <w:pPr>
              <w:numPr>
                <w:ilvl w:val="0"/>
                <w:numId w:val="148"/>
              </w:numPr>
              <w:spacing w:after="0"/>
              <w:ind w:right="106"/>
              <w:jc w:val="left"/>
              <w:rPr>
                <w:rFonts w:ascii="Segoe UI Symbol" w:hAnsi="Segoe UI Symbol"/>
                <w:i/>
                <w:color w:val="0070C0"/>
                <w:sz w:val="20"/>
              </w:rPr>
            </w:pPr>
            <w:r w:rsidRPr="00E661CD">
              <w:rPr>
                <w:rFonts w:ascii="Segoe UI Symbol" w:hAnsi="Segoe UI Symbol"/>
                <w:i/>
                <w:color w:val="0070C0"/>
                <w:sz w:val="20"/>
              </w:rPr>
              <w:t xml:space="preserve">15 years manufacturing experience of 132 kV and above Conductors with </w:t>
            </w:r>
            <w:r w:rsidR="00C714E2" w:rsidRPr="00E661CD">
              <w:rPr>
                <w:rFonts w:ascii="Segoe UI Symbol" w:hAnsi="Segoe UI Symbol"/>
                <w:i/>
                <w:color w:val="0070C0"/>
                <w:sz w:val="20"/>
              </w:rPr>
              <w:t>in</w:t>
            </w:r>
            <w:r w:rsidR="00C714E2">
              <w:rPr>
                <w:rFonts w:ascii="Segoe UI Symbol" w:hAnsi="Segoe UI Symbol"/>
                <w:i/>
                <w:color w:val="0070C0"/>
                <w:sz w:val="20"/>
              </w:rPr>
              <w:t>-</w:t>
            </w:r>
            <w:r w:rsidRPr="00E661CD">
              <w:rPr>
                <w:rFonts w:ascii="Segoe UI Symbol" w:hAnsi="Segoe UI Symbol"/>
                <w:i/>
                <w:color w:val="0070C0"/>
                <w:sz w:val="20"/>
              </w:rPr>
              <w:t>house design manufacturing &amp; Conductors Facilities along with acceptance Tests on Conductors Materials.</w:t>
            </w:r>
          </w:p>
          <w:p w14:paraId="69A28D44" w14:textId="77777777" w:rsidR="00E661CD" w:rsidRPr="00E661CD" w:rsidRDefault="00E661CD" w:rsidP="002D6580">
            <w:pPr>
              <w:numPr>
                <w:ilvl w:val="0"/>
                <w:numId w:val="148"/>
              </w:numPr>
              <w:spacing w:after="0"/>
              <w:ind w:right="106"/>
              <w:jc w:val="left"/>
              <w:rPr>
                <w:rFonts w:ascii="Segoe UI Symbol" w:hAnsi="Segoe UI Symbol"/>
                <w:i/>
                <w:color w:val="0070C0"/>
                <w:sz w:val="20"/>
              </w:rPr>
            </w:pPr>
            <w:r w:rsidRPr="00E661CD">
              <w:rPr>
                <w:rFonts w:ascii="Segoe UI Symbol" w:hAnsi="Segoe UI Symbol"/>
                <w:i/>
                <w:color w:val="0070C0"/>
                <w:sz w:val="20"/>
              </w:rPr>
              <w:t>The manufactured Conductors should be in successful operation for at least 10 years.</w:t>
            </w:r>
          </w:p>
          <w:p w14:paraId="1C124651" w14:textId="77777777" w:rsidR="00E661CD" w:rsidRPr="00E661CD" w:rsidRDefault="00E661CD" w:rsidP="002D6580">
            <w:pPr>
              <w:numPr>
                <w:ilvl w:val="0"/>
                <w:numId w:val="148"/>
              </w:numPr>
              <w:spacing w:after="0"/>
              <w:ind w:right="106"/>
              <w:jc w:val="left"/>
              <w:rPr>
                <w:rFonts w:ascii="Segoe UI Symbol" w:hAnsi="Segoe UI Symbol"/>
                <w:i/>
                <w:color w:val="0070C0"/>
                <w:sz w:val="20"/>
              </w:rPr>
            </w:pPr>
            <w:r w:rsidRPr="00E661CD">
              <w:rPr>
                <w:rFonts w:ascii="Segoe UI Symbol" w:hAnsi="Segoe UI Symbol"/>
                <w:i/>
                <w:color w:val="0070C0"/>
                <w:sz w:val="20"/>
              </w:rPr>
              <w:t xml:space="preserve">Supply of 132 kV and above Conductors to at least five (5) project sites of which at least one (1) shall be outside the </w:t>
            </w:r>
            <w:proofErr w:type="gramStart"/>
            <w:r w:rsidRPr="00E661CD">
              <w:rPr>
                <w:rFonts w:ascii="Segoe UI Symbol" w:hAnsi="Segoe UI Symbol"/>
                <w:i/>
                <w:color w:val="0070C0"/>
                <w:sz w:val="20"/>
              </w:rPr>
              <w:t>manufacture</w:t>
            </w:r>
            <w:proofErr w:type="gramEnd"/>
            <w:r w:rsidRPr="00E661CD">
              <w:rPr>
                <w:rFonts w:ascii="Segoe UI Symbol" w:hAnsi="Segoe UI Symbol"/>
                <w:i/>
                <w:color w:val="0070C0"/>
                <w:sz w:val="20"/>
              </w:rPr>
              <w:t xml:space="preserve"> home Country.</w:t>
            </w:r>
          </w:p>
          <w:p w14:paraId="04205863" w14:textId="77777777" w:rsidR="00E661CD" w:rsidRPr="00E661CD" w:rsidRDefault="00E661CD" w:rsidP="002D6580">
            <w:pPr>
              <w:numPr>
                <w:ilvl w:val="0"/>
                <w:numId w:val="148"/>
              </w:numPr>
              <w:spacing w:after="0"/>
              <w:ind w:right="106"/>
              <w:jc w:val="left"/>
              <w:rPr>
                <w:rFonts w:ascii="Segoe UI Symbol" w:hAnsi="Segoe UI Symbol"/>
                <w:i/>
                <w:color w:val="0070C0"/>
                <w:sz w:val="20"/>
              </w:rPr>
            </w:pPr>
            <w:proofErr w:type="gramStart"/>
            <w:r w:rsidRPr="00E661CD">
              <w:rPr>
                <w:rFonts w:ascii="Segoe UI Symbol" w:hAnsi="Segoe UI Symbol"/>
                <w:i/>
                <w:color w:val="0070C0"/>
                <w:sz w:val="20"/>
              </w:rPr>
              <w:t>Manufacturer</w:t>
            </w:r>
            <w:proofErr w:type="gramEnd"/>
            <w:r w:rsidRPr="00E661CD">
              <w:rPr>
                <w:rFonts w:ascii="Segoe UI Symbol" w:hAnsi="Segoe UI Symbol"/>
                <w:i/>
                <w:color w:val="0070C0"/>
                <w:sz w:val="20"/>
              </w:rPr>
              <w:t xml:space="preserve"> should have </w:t>
            </w:r>
            <w:proofErr w:type="gramStart"/>
            <w:r w:rsidRPr="00E661CD">
              <w:rPr>
                <w:rFonts w:ascii="Segoe UI Symbol" w:hAnsi="Segoe UI Symbol"/>
                <w:i/>
                <w:color w:val="0070C0"/>
                <w:sz w:val="20"/>
              </w:rPr>
              <w:t>in house</w:t>
            </w:r>
            <w:proofErr w:type="gramEnd"/>
            <w:r w:rsidRPr="00E661CD">
              <w:rPr>
                <w:rFonts w:ascii="Segoe UI Symbol" w:hAnsi="Segoe UI Symbol"/>
                <w:i/>
                <w:color w:val="0070C0"/>
                <w:sz w:val="20"/>
              </w:rPr>
              <w:t xml:space="preserve"> facilities for </w:t>
            </w:r>
            <w:proofErr w:type="gramStart"/>
            <w:r w:rsidRPr="00E661CD">
              <w:rPr>
                <w:rFonts w:ascii="Segoe UI Symbol" w:hAnsi="Segoe UI Symbol"/>
                <w:i/>
                <w:color w:val="0070C0"/>
                <w:sz w:val="20"/>
              </w:rPr>
              <w:t>Conducting</w:t>
            </w:r>
            <w:proofErr w:type="gramEnd"/>
            <w:r w:rsidRPr="00E661CD">
              <w:rPr>
                <w:rFonts w:ascii="Segoe UI Symbol" w:hAnsi="Segoe UI Symbol"/>
                <w:i/>
                <w:color w:val="0070C0"/>
                <w:sz w:val="20"/>
              </w:rPr>
              <w:t xml:space="preserve"> Acceptance Test on products.</w:t>
            </w:r>
          </w:p>
        </w:tc>
      </w:tr>
      <w:tr w:rsidR="00E661CD" w:rsidRPr="00C905DD" w14:paraId="48AE38EB" w14:textId="77777777" w:rsidTr="006A4B49">
        <w:tc>
          <w:tcPr>
            <w:tcW w:w="388" w:type="pct"/>
            <w:tcBorders>
              <w:left w:val="single" w:sz="12" w:space="0" w:color="auto"/>
            </w:tcBorders>
          </w:tcPr>
          <w:p w14:paraId="50E5BCD1" w14:textId="77777777" w:rsidR="00E661CD" w:rsidRPr="00C905DD" w:rsidRDefault="00E661CD" w:rsidP="006A4B49">
            <w:pPr>
              <w:ind w:right="-72"/>
              <w:jc w:val="center"/>
              <w:rPr>
                <w:rFonts w:asciiTheme="majorBidi" w:hAnsiTheme="majorBidi" w:cstheme="majorBidi"/>
              </w:rPr>
            </w:pPr>
            <w:r w:rsidRPr="00C905DD">
              <w:rPr>
                <w:rFonts w:asciiTheme="majorBidi" w:hAnsiTheme="majorBidi" w:cstheme="majorBidi"/>
              </w:rPr>
              <w:t>1</w:t>
            </w:r>
            <w:r>
              <w:rPr>
                <w:rFonts w:asciiTheme="majorBidi" w:hAnsiTheme="majorBidi" w:cstheme="majorBidi"/>
              </w:rPr>
              <w:t>0</w:t>
            </w:r>
          </w:p>
        </w:tc>
        <w:tc>
          <w:tcPr>
            <w:tcW w:w="1245" w:type="pct"/>
          </w:tcPr>
          <w:p w14:paraId="188980D5" w14:textId="77777777" w:rsidR="00E661CD" w:rsidRPr="00E661CD" w:rsidRDefault="00E661CD" w:rsidP="006A4B49">
            <w:pPr>
              <w:spacing w:after="200"/>
              <w:ind w:right="-72"/>
              <w:jc w:val="left"/>
              <w:rPr>
                <w:rFonts w:ascii="Segoe UI Symbol" w:hAnsi="Segoe UI Symbol"/>
                <w:i/>
                <w:color w:val="0070C0"/>
                <w:sz w:val="20"/>
              </w:rPr>
            </w:pPr>
            <w:r w:rsidRPr="00E661CD">
              <w:rPr>
                <w:rFonts w:ascii="Segoe UI Symbol" w:hAnsi="Segoe UI Symbol"/>
                <w:i/>
                <w:color w:val="0070C0"/>
                <w:sz w:val="20"/>
              </w:rPr>
              <w:t xml:space="preserve">Insulator and fittings </w:t>
            </w:r>
          </w:p>
        </w:tc>
        <w:tc>
          <w:tcPr>
            <w:tcW w:w="3367" w:type="pct"/>
            <w:tcBorders>
              <w:right w:val="single" w:sz="12" w:space="0" w:color="auto"/>
            </w:tcBorders>
          </w:tcPr>
          <w:p w14:paraId="6E203C39" w14:textId="77777777" w:rsidR="00E661CD" w:rsidRPr="00E661CD" w:rsidRDefault="00E661CD" w:rsidP="002D6580">
            <w:pPr>
              <w:numPr>
                <w:ilvl w:val="0"/>
                <w:numId w:val="147"/>
              </w:numPr>
              <w:spacing w:after="0"/>
              <w:ind w:right="106"/>
              <w:rPr>
                <w:rFonts w:ascii="Segoe UI Symbol" w:hAnsi="Segoe UI Symbol"/>
                <w:i/>
                <w:color w:val="0070C0"/>
                <w:sz w:val="20"/>
              </w:rPr>
            </w:pPr>
            <w:r w:rsidRPr="00E661CD">
              <w:rPr>
                <w:rFonts w:ascii="Segoe UI Symbol" w:hAnsi="Segoe UI Symbol"/>
                <w:i/>
                <w:color w:val="0070C0"/>
                <w:sz w:val="20"/>
              </w:rPr>
              <w:t xml:space="preserve">15 </w:t>
            </w:r>
            <w:proofErr w:type="gramStart"/>
            <w:r w:rsidRPr="00E661CD">
              <w:rPr>
                <w:rFonts w:ascii="Segoe UI Symbol" w:hAnsi="Segoe UI Symbol"/>
                <w:i/>
                <w:color w:val="0070C0"/>
                <w:sz w:val="20"/>
              </w:rPr>
              <w:t>years</w:t>
            </w:r>
            <w:proofErr w:type="gramEnd"/>
            <w:r w:rsidRPr="00E661CD">
              <w:rPr>
                <w:rFonts w:ascii="Segoe UI Symbol" w:hAnsi="Segoe UI Symbol"/>
                <w:i/>
                <w:color w:val="0070C0"/>
                <w:sz w:val="20"/>
              </w:rPr>
              <w:t xml:space="preserve"> manufacturing experience of 132 kV and above Insulators and fittings.</w:t>
            </w:r>
          </w:p>
          <w:p w14:paraId="65B35688" w14:textId="170604EB" w:rsidR="00E661CD" w:rsidRPr="00E661CD" w:rsidRDefault="00E661CD" w:rsidP="002D6580">
            <w:pPr>
              <w:numPr>
                <w:ilvl w:val="0"/>
                <w:numId w:val="147"/>
              </w:numPr>
              <w:spacing w:after="0"/>
              <w:ind w:right="106"/>
              <w:rPr>
                <w:rFonts w:ascii="Segoe UI Symbol" w:hAnsi="Segoe UI Symbol"/>
                <w:i/>
                <w:color w:val="0070C0"/>
                <w:sz w:val="20"/>
              </w:rPr>
            </w:pPr>
            <w:r w:rsidRPr="00E661CD">
              <w:rPr>
                <w:rFonts w:ascii="Segoe UI Symbol" w:hAnsi="Segoe UI Symbol"/>
                <w:i/>
                <w:color w:val="0070C0"/>
                <w:sz w:val="20"/>
              </w:rPr>
              <w:t xml:space="preserve">The manufactured products should be in successful operation for </w:t>
            </w:r>
            <w:r w:rsidR="00C714E2" w:rsidRPr="00E661CD">
              <w:rPr>
                <w:rFonts w:ascii="Segoe UI Symbol" w:hAnsi="Segoe UI Symbol"/>
                <w:i/>
                <w:color w:val="0070C0"/>
                <w:sz w:val="20"/>
              </w:rPr>
              <w:t>a</w:t>
            </w:r>
            <w:r w:rsidRPr="00E661CD">
              <w:rPr>
                <w:rFonts w:ascii="Segoe UI Symbol" w:hAnsi="Segoe UI Symbol"/>
                <w:i/>
                <w:color w:val="0070C0"/>
                <w:sz w:val="20"/>
              </w:rPr>
              <w:t xml:space="preserve"> period of </w:t>
            </w:r>
            <w:proofErr w:type="gramStart"/>
            <w:r w:rsidRPr="00E661CD">
              <w:rPr>
                <w:rFonts w:ascii="Segoe UI Symbol" w:hAnsi="Segoe UI Symbol"/>
                <w:i/>
                <w:color w:val="0070C0"/>
                <w:sz w:val="20"/>
              </w:rPr>
              <w:t>minimum</w:t>
            </w:r>
            <w:proofErr w:type="gramEnd"/>
            <w:r w:rsidRPr="00E661CD">
              <w:rPr>
                <w:rFonts w:ascii="Segoe UI Symbol" w:hAnsi="Segoe UI Symbol"/>
                <w:i/>
                <w:color w:val="0070C0"/>
                <w:sz w:val="20"/>
              </w:rPr>
              <w:t xml:space="preserve"> 10 years.</w:t>
            </w:r>
          </w:p>
          <w:p w14:paraId="2C0B9B1D" w14:textId="77777777" w:rsidR="00E661CD" w:rsidRPr="00E661CD" w:rsidRDefault="00E661CD" w:rsidP="002D6580">
            <w:pPr>
              <w:numPr>
                <w:ilvl w:val="0"/>
                <w:numId w:val="147"/>
              </w:numPr>
              <w:spacing w:after="0"/>
              <w:ind w:right="106"/>
              <w:rPr>
                <w:rFonts w:ascii="Segoe UI Symbol" w:hAnsi="Segoe UI Symbol"/>
                <w:i/>
                <w:color w:val="0070C0"/>
                <w:sz w:val="20"/>
              </w:rPr>
            </w:pPr>
            <w:r w:rsidRPr="00E661CD">
              <w:rPr>
                <w:rFonts w:ascii="Segoe UI Symbol" w:hAnsi="Segoe UI Symbol"/>
                <w:i/>
                <w:color w:val="0070C0"/>
                <w:sz w:val="20"/>
              </w:rPr>
              <w:t xml:space="preserve">Supply of 132 kV and above Insulators and fittings to at least five (5) projects sites of which at least one (1) shall be outside the </w:t>
            </w:r>
            <w:proofErr w:type="gramStart"/>
            <w:r w:rsidRPr="00E661CD">
              <w:rPr>
                <w:rFonts w:ascii="Segoe UI Symbol" w:hAnsi="Segoe UI Symbol"/>
                <w:i/>
                <w:color w:val="0070C0"/>
                <w:sz w:val="20"/>
              </w:rPr>
              <w:t>manufactures</w:t>
            </w:r>
            <w:proofErr w:type="gramEnd"/>
            <w:r w:rsidRPr="00E661CD">
              <w:rPr>
                <w:rFonts w:ascii="Segoe UI Symbol" w:hAnsi="Segoe UI Symbol"/>
                <w:i/>
                <w:color w:val="0070C0"/>
                <w:sz w:val="20"/>
              </w:rPr>
              <w:t xml:space="preserve"> home country.</w:t>
            </w:r>
          </w:p>
          <w:p w14:paraId="544A7D1A" w14:textId="77777777" w:rsidR="00E661CD" w:rsidRPr="00E661CD" w:rsidRDefault="00E661CD" w:rsidP="002D6580">
            <w:pPr>
              <w:numPr>
                <w:ilvl w:val="0"/>
                <w:numId w:val="148"/>
              </w:numPr>
              <w:spacing w:after="0"/>
              <w:ind w:right="106"/>
              <w:jc w:val="left"/>
              <w:rPr>
                <w:rFonts w:ascii="Segoe UI Symbol" w:hAnsi="Segoe UI Symbol"/>
                <w:i/>
                <w:color w:val="0070C0"/>
                <w:sz w:val="20"/>
              </w:rPr>
            </w:pPr>
            <w:proofErr w:type="gramStart"/>
            <w:r w:rsidRPr="00E661CD">
              <w:rPr>
                <w:rFonts w:ascii="Segoe UI Symbol" w:hAnsi="Segoe UI Symbol"/>
                <w:i/>
                <w:color w:val="0070C0"/>
                <w:sz w:val="20"/>
              </w:rPr>
              <w:t>Manufacturer</w:t>
            </w:r>
            <w:proofErr w:type="gramEnd"/>
            <w:r w:rsidRPr="00E661CD">
              <w:rPr>
                <w:rFonts w:ascii="Segoe UI Symbol" w:hAnsi="Segoe UI Symbol"/>
                <w:i/>
                <w:color w:val="0070C0"/>
                <w:sz w:val="20"/>
              </w:rPr>
              <w:t xml:space="preserve"> should have </w:t>
            </w:r>
            <w:proofErr w:type="gramStart"/>
            <w:r w:rsidRPr="00E661CD">
              <w:rPr>
                <w:rFonts w:ascii="Segoe UI Symbol" w:hAnsi="Segoe UI Symbol"/>
                <w:i/>
                <w:color w:val="0070C0"/>
                <w:sz w:val="20"/>
              </w:rPr>
              <w:t>in house</w:t>
            </w:r>
            <w:proofErr w:type="gramEnd"/>
            <w:r w:rsidRPr="00E661CD">
              <w:rPr>
                <w:rFonts w:ascii="Segoe UI Symbol" w:hAnsi="Segoe UI Symbol"/>
                <w:i/>
                <w:color w:val="0070C0"/>
                <w:sz w:val="20"/>
              </w:rPr>
              <w:t xml:space="preserve"> testing Facilities for Insulator Acceptance Tests.</w:t>
            </w:r>
          </w:p>
        </w:tc>
      </w:tr>
    </w:tbl>
    <w:p w14:paraId="4DB1B201" w14:textId="77777777" w:rsidR="00E661CD" w:rsidRDefault="00E661CD" w:rsidP="001E31E4">
      <w:pPr>
        <w:ind w:right="0"/>
        <w:rPr>
          <w:rFonts w:ascii="Segoe UI Symbol" w:hAnsi="Segoe UI Symbol"/>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706"/>
        <w:gridCol w:w="2225"/>
        <w:gridCol w:w="6039"/>
      </w:tblGrid>
      <w:tr w:rsidR="005D379F" w:rsidRPr="00C905DD" w14:paraId="06E16D13" w14:textId="77777777" w:rsidTr="006A4B49">
        <w:trPr>
          <w:cantSplit/>
        </w:trPr>
        <w:tc>
          <w:tcPr>
            <w:tcW w:w="394" w:type="pct"/>
            <w:shd w:val="clear" w:color="auto" w:fill="auto"/>
          </w:tcPr>
          <w:p w14:paraId="534651BD" w14:textId="77777777" w:rsidR="005D379F" w:rsidRPr="007D2011" w:rsidRDefault="005D379F" w:rsidP="006A4B49">
            <w:pPr>
              <w:spacing w:after="200"/>
              <w:ind w:right="-72"/>
              <w:rPr>
                <w:rFonts w:asciiTheme="majorBidi" w:hAnsiTheme="majorBidi" w:cstheme="majorBidi"/>
                <w:b/>
                <w:i/>
                <w:iCs/>
                <w:color w:val="2E74B5" w:themeColor="accent1" w:themeShade="BF"/>
              </w:rPr>
            </w:pPr>
            <w:r w:rsidRPr="007D2011">
              <w:rPr>
                <w:rFonts w:asciiTheme="majorBidi" w:hAnsiTheme="majorBidi" w:cstheme="majorBidi"/>
                <w:b/>
                <w:i/>
                <w:iCs/>
                <w:color w:val="2E74B5" w:themeColor="accent1" w:themeShade="BF"/>
              </w:rPr>
              <w:t>S/no</w:t>
            </w:r>
          </w:p>
        </w:tc>
        <w:tc>
          <w:tcPr>
            <w:tcW w:w="1240" w:type="pct"/>
            <w:shd w:val="clear" w:color="auto" w:fill="auto"/>
          </w:tcPr>
          <w:p w14:paraId="4BBAAD94" w14:textId="77777777" w:rsidR="005D379F" w:rsidRPr="007D2011" w:rsidRDefault="005D379F" w:rsidP="006A4B49">
            <w:pPr>
              <w:spacing w:after="200"/>
              <w:ind w:right="-72"/>
              <w:rPr>
                <w:rFonts w:asciiTheme="majorBidi" w:hAnsiTheme="majorBidi" w:cstheme="majorBidi"/>
                <w:b/>
                <w:i/>
                <w:iCs/>
                <w:color w:val="2E74B5" w:themeColor="accent1" w:themeShade="BF"/>
              </w:rPr>
            </w:pPr>
            <w:r w:rsidRPr="007D2011">
              <w:rPr>
                <w:rStyle w:val="MSGENFONTSTYLENAMETEMPLATEROLENUMBERMSGENFONTSTYLENAMEBYROLETEXT10"/>
                <w:rFonts w:asciiTheme="majorBidi" w:hAnsiTheme="majorBidi" w:cstheme="majorBidi"/>
                <w:b/>
                <w:i/>
                <w:iCs/>
                <w:color w:val="2E74B5" w:themeColor="accent1" w:themeShade="BF"/>
                <w:sz w:val="22"/>
                <w:szCs w:val="22"/>
                <w:lang w:eastAsia="en-IN"/>
              </w:rPr>
              <w:t>Description of Item</w:t>
            </w:r>
          </w:p>
        </w:tc>
        <w:tc>
          <w:tcPr>
            <w:tcW w:w="3366" w:type="pct"/>
            <w:shd w:val="clear" w:color="auto" w:fill="auto"/>
          </w:tcPr>
          <w:p w14:paraId="53A1F283" w14:textId="77777777" w:rsidR="005D379F" w:rsidRPr="007D2011" w:rsidRDefault="005D379F" w:rsidP="006A4B49">
            <w:pPr>
              <w:spacing w:after="200"/>
              <w:ind w:right="990"/>
              <w:rPr>
                <w:rFonts w:asciiTheme="majorBidi" w:hAnsiTheme="majorBidi" w:cstheme="majorBidi"/>
                <w:b/>
                <w:i/>
                <w:iCs/>
                <w:color w:val="2E74B5" w:themeColor="accent1" w:themeShade="BF"/>
              </w:rPr>
            </w:pPr>
            <w:r w:rsidRPr="007D2011">
              <w:rPr>
                <w:rFonts w:asciiTheme="majorBidi" w:hAnsiTheme="majorBidi" w:cstheme="majorBidi"/>
                <w:b/>
                <w:i/>
                <w:iCs/>
                <w:color w:val="2E74B5" w:themeColor="accent1" w:themeShade="BF"/>
              </w:rPr>
              <w:t>Minimum Criteria to be met by Subcontractors</w:t>
            </w:r>
          </w:p>
        </w:tc>
      </w:tr>
      <w:tr w:rsidR="005D379F" w:rsidRPr="00C905DD" w14:paraId="7A064C4B" w14:textId="77777777" w:rsidTr="006A4B49">
        <w:trPr>
          <w:cantSplit/>
        </w:trPr>
        <w:tc>
          <w:tcPr>
            <w:tcW w:w="394" w:type="pct"/>
            <w:shd w:val="clear" w:color="auto" w:fill="auto"/>
          </w:tcPr>
          <w:p w14:paraId="11223172" w14:textId="77777777" w:rsidR="005D379F" w:rsidRPr="00C905DD" w:rsidRDefault="005D379F" w:rsidP="006A4B49">
            <w:pPr>
              <w:spacing w:after="200"/>
              <w:ind w:right="-72"/>
              <w:rPr>
                <w:rFonts w:asciiTheme="majorBidi" w:hAnsiTheme="majorBidi" w:cstheme="majorBidi"/>
              </w:rPr>
            </w:pPr>
            <w:r w:rsidRPr="00C905DD">
              <w:rPr>
                <w:rFonts w:asciiTheme="majorBidi" w:hAnsiTheme="majorBidi" w:cstheme="majorBidi"/>
              </w:rPr>
              <w:t>1.</w:t>
            </w:r>
          </w:p>
        </w:tc>
        <w:tc>
          <w:tcPr>
            <w:tcW w:w="1240" w:type="pct"/>
            <w:shd w:val="clear" w:color="auto" w:fill="auto"/>
          </w:tcPr>
          <w:p w14:paraId="67CF9716" w14:textId="1E723756" w:rsidR="005D379F" w:rsidRPr="007D2011" w:rsidRDefault="005D379F" w:rsidP="006A4B49">
            <w:pPr>
              <w:spacing w:after="200"/>
              <w:ind w:right="-72"/>
              <w:jc w:val="left"/>
              <w:rPr>
                <w:rFonts w:ascii="Segoe UI Symbol" w:hAnsi="Segoe UI Symbol"/>
                <w:i/>
                <w:color w:val="0070C0"/>
                <w:sz w:val="20"/>
              </w:rPr>
            </w:pPr>
            <w:r w:rsidRPr="007D2011">
              <w:rPr>
                <w:rFonts w:ascii="Segoe UI Symbol" w:hAnsi="Segoe UI Symbol"/>
                <w:i/>
                <w:color w:val="0070C0"/>
                <w:sz w:val="20"/>
              </w:rPr>
              <w:t>Civil Works                           Subcontractor</w:t>
            </w:r>
          </w:p>
        </w:tc>
        <w:tc>
          <w:tcPr>
            <w:tcW w:w="3366" w:type="pct"/>
            <w:shd w:val="clear" w:color="auto" w:fill="auto"/>
          </w:tcPr>
          <w:p w14:paraId="44D059DF" w14:textId="06F8D039" w:rsidR="00D03B1C" w:rsidRDefault="005D379F" w:rsidP="003C4755">
            <w:pPr>
              <w:spacing w:after="120"/>
              <w:ind w:right="-72"/>
              <w:jc w:val="left"/>
              <w:rPr>
                <w:rFonts w:ascii="Segoe UI Symbol" w:hAnsi="Segoe UI Symbol"/>
                <w:i/>
                <w:color w:val="0070C0"/>
                <w:sz w:val="20"/>
              </w:rPr>
            </w:pPr>
            <w:r w:rsidRPr="007D2011">
              <w:rPr>
                <w:rFonts w:ascii="Segoe UI Symbol" w:hAnsi="Segoe UI Symbol"/>
                <w:i/>
                <w:color w:val="0070C0"/>
                <w:sz w:val="20"/>
              </w:rPr>
              <w:t xml:space="preserve">The civil works subcontractor (if any) shall </w:t>
            </w:r>
            <w:r w:rsidR="001D33A3">
              <w:rPr>
                <w:rFonts w:ascii="Segoe UI Symbol" w:hAnsi="Segoe UI Symbol"/>
                <w:i/>
                <w:color w:val="0070C0"/>
                <w:sz w:val="20"/>
              </w:rPr>
              <w:t>meet the underlisted minimum requirements:</w:t>
            </w:r>
            <w:r w:rsidRPr="007D2011">
              <w:rPr>
                <w:rFonts w:ascii="Segoe UI Symbol" w:hAnsi="Segoe UI Symbol"/>
                <w:i/>
                <w:color w:val="0070C0"/>
                <w:sz w:val="20"/>
              </w:rPr>
              <w:t xml:space="preserve"> </w:t>
            </w:r>
          </w:p>
          <w:p w14:paraId="2E8164BB" w14:textId="7EFB99E1" w:rsidR="00D03B1C" w:rsidRPr="001D33A3" w:rsidRDefault="005D379F" w:rsidP="002D6580">
            <w:pPr>
              <w:pStyle w:val="ListParagraph"/>
              <w:numPr>
                <w:ilvl w:val="0"/>
                <w:numId w:val="150"/>
              </w:numPr>
              <w:spacing w:after="120"/>
              <w:ind w:left="360" w:right="-72"/>
              <w:contextualSpacing w:val="0"/>
              <w:rPr>
                <w:rFonts w:ascii="Segoe UI Symbol" w:hAnsi="Segoe UI Symbol"/>
                <w:i/>
                <w:color w:val="0070C0"/>
                <w:sz w:val="20"/>
              </w:rPr>
            </w:pPr>
            <w:r w:rsidRPr="003C4755">
              <w:rPr>
                <w:rFonts w:ascii="Segoe UI Symbol" w:hAnsi="Segoe UI Symbol"/>
                <w:i/>
                <w:color w:val="0070C0"/>
                <w:sz w:val="20"/>
              </w:rPr>
              <w:t>The sub-</w:t>
            </w:r>
            <w:r w:rsidRPr="001D33A3">
              <w:rPr>
                <w:rFonts w:ascii="Segoe UI Symbol" w:hAnsi="Segoe UI Symbol"/>
                <w:i/>
                <w:color w:val="0070C0"/>
                <w:sz w:val="20"/>
              </w:rPr>
              <w:t xml:space="preserve">contractor shall </w:t>
            </w:r>
            <w:r w:rsidR="004412E5" w:rsidRPr="001D33A3">
              <w:rPr>
                <w:rFonts w:ascii="Segoe UI Symbol" w:hAnsi="Segoe UI Symbol"/>
                <w:i/>
                <w:color w:val="0070C0"/>
                <w:sz w:val="20"/>
              </w:rPr>
              <w:t xml:space="preserve">be a Local contractor </w:t>
            </w:r>
            <w:r w:rsidR="00C165EC">
              <w:rPr>
                <w:rFonts w:ascii="Segoe UI Symbol" w:hAnsi="Segoe UI Symbol"/>
                <w:i/>
                <w:color w:val="0070C0"/>
                <w:sz w:val="20"/>
              </w:rPr>
              <w:t xml:space="preserve">registered </w:t>
            </w:r>
            <w:r w:rsidRPr="001D33A3">
              <w:rPr>
                <w:rFonts w:ascii="Segoe UI Symbol" w:hAnsi="Segoe UI Symbol"/>
                <w:i/>
                <w:color w:val="0070C0"/>
                <w:sz w:val="20"/>
              </w:rPr>
              <w:t xml:space="preserve">with </w:t>
            </w:r>
            <w:r w:rsidR="00DC530F">
              <w:rPr>
                <w:rFonts w:ascii="Segoe UI Symbol" w:hAnsi="Segoe UI Symbol"/>
                <w:i/>
                <w:color w:val="0070C0"/>
                <w:sz w:val="20"/>
              </w:rPr>
              <w:t xml:space="preserve">the </w:t>
            </w:r>
            <w:r w:rsidRPr="001D33A3">
              <w:rPr>
                <w:rFonts w:ascii="Segoe UI Symbol" w:hAnsi="Segoe UI Symbol"/>
                <w:i/>
                <w:color w:val="0070C0"/>
                <w:sz w:val="20"/>
              </w:rPr>
              <w:t xml:space="preserve">National Construction Authority (NCA) </w:t>
            </w:r>
            <w:r w:rsidR="00894AB4">
              <w:rPr>
                <w:rFonts w:ascii="Segoe UI Symbol" w:hAnsi="Segoe UI Symbol"/>
                <w:i/>
                <w:color w:val="0070C0"/>
                <w:sz w:val="20"/>
              </w:rPr>
              <w:t xml:space="preserve">in </w:t>
            </w:r>
            <w:r w:rsidR="00DC530F">
              <w:rPr>
                <w:rFonts w:ascii="Segoe UI Symbol" w:hAnsi="Segoe UI Symbol"/>
                <w:i/>
                <w:color w:val="0070C0"/>
                <w:sz w:val="20"/>
              </w:rPr>
              <w:t>Cl</w:t>
            </w:r>
            <w:r w:rsidR="00DC530F" w:rsidRPr="001D33A3">
              <w:rPr>
                <w:rFonts w:ascii="Segoe UI Symbol" w:hAnsi="Segoe UI Symbol"/>
                <w:i/>
                <w:color w:val="0070C0"/>
                <w:sz w:val="20"/>
              </w:rPr>
              <w:t xml:space="preserve">ass </w:t>
            </w:r>
            <w:r w:rsidR="00837F83" w:rsidRPr="001D33A3">
              <w:rPr>
                <w:rFonts w:ascii="Segoe UI Symbol" w:hAnsi="Segoe UI Symbol"/>
                <w:i/>
                <w:color w:val="0070C0"/>
                <w:sz w:val="20"/>
              </w:rPr>
              <w:t xml:space="preserve">three </w:t>
            </w:r>
            <w:r w:rsidRPr="001D33A3">
              <w:rPr>
                <w:rFonts w:ascii="Segoe UI Symbol" w:hAnsi="Segoe UI Symbol"/>
                <w:i/>
                <w:color w:val="0070C0"/>
                <w:sz w:val="20"/>
              </w:rPr>
              <w:t xml:space="preserve">(NCA </w:t>
            </w:r>
            <w:r w:rsidR="00837F83" w:rsidRPr="001D33A3">
              <w:rPr>
                <w:rFonts w:ascii="Segoe UI Symbol" w:hAnsi="Segoe UI Symbol"/>
                <w:i/>
                <w:color w:val="0070C0"/>
                <w:sz w:val="20"/>
              </w:rPr>
              <w:t>3</w:t>
            </w:r>
            <w:r w:rsidRPr="001D33A3">
              <w:rPr>
                <w:rFonts w:ascii="Segoe UI Symbol" w:hAnsi="Segoe UI Symbol"/>
                <w:i/>
                <w:color w:val="0070C0"/>
                <w:sz w:val="20"/>
              </w:rPr>
              <w:t xml:space="preserve">) category and above with proven experience in civil works contracts. Evidence of this must be provided at the bidding stage. </w:t>
            </w:r>
          </w:p>
          <w:p w14:paraId="63241C52" w14:textId="3CC247B8" w:rsidR="003B1E95" w:rsidRDefault="001E5EC5" w:rsidP="002D6580">
            <w:pPr>
              <w:pStyle w:val="ListParagraph"/>
              <w:numPr>
                <w:ilvl w:val="0"/>
                <w:numId w:val="150"/>
              </w:numPr>
              <w:spacing w:after="120"/>
              <w:ind w:left="360" w:right="-72"/>
              <w:contextualSpacing w:val="0"/>
              <w:rPr>
                <w:rFonts w:ascii="Segoe UI Symbol" w:hAnsi="Segoe UI Symbol"/>
                <w:i/>
                <w:color w:val="0070C0"/>
                <w:sz w:val="20"/>
              </w:rPr>
            </w:pPr>
            <w:r>
              <w:rPr>
                <w:rFonts w:ascii="Segoe UI Symbol" w:hAnsi="Segoe UI Symbol"/>
                <w:i/>
                <w:color w:val="0070C0"/>
                <w:sz w:val="20"/>
              </w:rPr>
              <w:t>Proven experience in sim</w:t>
            </w:r>
            <w:r w:rsidR="0021116B">
              <w:rPr>
                <w:rFonts w:ascii="Segoe UI Symbol" w:hAnsi="Segoe UI Symbol"/>
                <w:i/>
                <w:color w:val="0070C0"/>
                <w:sz w:val="20"/>
              </w:rPr>
              <w:t xml:space="preserve">ilar works contract. </w:t>
            </w:r>
            <w:r w:rsidR="005D379F" w:rsidRPr="007D2011">
              <w:rPr>
                <w:rFonts w:ascii="Segoe UI Symbol" w:hAnsi="Segoe UI Symbol"/>
                <w:i/>
                <w:color w:val="0070C0"/>
                <w:sz w:val="20"/>
              </w:rPr>
              <w:t>The sub-contractor must have carried out</w:t>
            </w:r>
            <w:r w:rsidR="003B1E95">
              <w:rPr>
                <w:rFonts w:ascii="Segoe UI Symbol" w:hAnsi="Segoe UI Symbol"/>
                <w:i/>
                <w:color w:val="0070C0"/>
                <w:sz w:val="20"/>
              </w:rPr>
              <w:t xml:space="preserve"> similar works in at least two (2)</w:t>
            </w:r>
            <w:r w:rsidR="005D379F" w:rsidRPr="007D2011">
              <w:rPr>
                <w:rFonts w:ascii="Segoe UI Symbol" w:hAnsi="Segoe UI Symbol"/>
                <w:i/>
                <w:color w:val="0070C0"/>
                <w:sz w:val="20"/>
              </w:rPr>
              <w:t xml:space="preserve"> </w:t>
            </w:r>
            <w:r w:rsidR="003B1E95">
              <w:rPr>
                <w:rFonts w:ascii="Segoe UI Symbol" w:hAnsi="Segoe UI Symbol"/>
                <w:i/>
                <w:color w:val="0070C0"/>
                <w:sz w:val="20"/>
              </w:rPr>
              <w:t xml:space="preserve">completed </w:t>
            </w:r>
            <w:r w:rsidR="005D379F" w:rsidRPr="007D2011">
              <w:rPr>
                <w:rFonts w:ascii="Segoe UI Symbol" w:hAnsi="Segoe UI Symbol"/>
                <w:i/>
                <w:color w:val="0070C0"/>
                <w:sz w:val="20"/>
              </w:rPr>
              <w:t xml:space="preserve">substation projects of 132kV and above in the last five (5) years. </w:t>
            </w:r>
          </w:p>
          <w:p w14:paraId="5353A253" w14:textId="77777777" w:rsidR="00BB18C3" w:rsidRDefault="00267C7E" w:rsidP="002D6580">
            <w:pPr>
              <w:pStyle w:val="ListParagraph"/>
              <w:numPr>
                <w:ilvl w:val="0"/>
                <w:numId w:val="150"/>
              </w:numPr>
              <w:spacing w:after="120"/>
              <w:ind w:left="360" w:right="-72"/>
              <w:contextualSpacing w:val="0"/>
              <w:rPr>
                <w:rFonts w:ascii="Segoe UI Symbol" w:hAnsi="Segoe UI Symbol"/>
                <w:i/>
                <w:color w:val="0070C0"/>
                <w:sz w:val="20"/>
              </w:rPr>
            </w:pPr>
            <w:r w:rsidRPr="00080816">
              <w:rPr>
                <w:rFonts w:ascii="Segoe UI Symbol" w:hAnsi="Segoe UI Symbol"/>
                <w:i/>
                <w:color w:val="0070C0"/>
                <w:sz w:val="20"/>
              </w:rPr>
              <w:t>Experience must be supported with completion certificates and/or end-user testimonials/references/letters with comprehensive contact details of the end-user.</w:t>
            </w:r>
            <w:r w:rsidR="005D379F" w:rsidRPr="003C4755">
              <w:rPr>
                <w:rFonts w:ascii="Segoe UI Symbol" w:hAnsi="Segoe UI Symbol"/>
                <w:i/>
                <w:color w:val="0070C0"/>
                <w:sz w:val="20"/>
              </w:rPr>
              <w:t xml:space="preserve"> </w:t>
            </w:r>
          </w:p>
          <w:p w14:paraId="46FD2F24" w14:textId="4B42A154" w:rsidR="00BB18C3" w:rsidRPr="00EC7CE0" w:rsidRDefault="00BB18C3" w:rsidP="0066576A">
            <w:pPr>
              <w:spacing w:after="120"/>
              <w:ind w:right="-72"/>
              <w:jc w:val="left"/>
              <w:rPr>
                <w:rFonts w:ascii="Segoe UI Symbol" w:hAnsi="Segoe UI Symbol"/>
                <w:i/>
                <w:color w:val="0070C0"/>
                <w:sz w:val="20"/>
              </w:rPr>
            </w:pPr>
            <w:r>
              <w:rPr>
                <w:rFonts w:ascii="Segoe UI Symbol" w:hAnsi="Segoe UI Symbol"/>
                <w:i/>
                <w:color w:val="0070C0"/>
                <w:sz w:val="20"/>
              </w:rPr>
              <w:t xml:space="preserve">NB: </w:t>
            </w:r>
            <w:r w:rsidRPr="007D2011">
              <w:rPr>
                <w:rFonts w:ascii="Segoe UI Symbol" w:hAnsi="Segoe UI Symbol"/>
                <w:i/>
                <w:color w:val="0070C0"/>
                <w:sz w:val="20"/>
              </w:rPr>
              <w:t>All proposed sub-contractors will be subject to Employer’s approval.</w:t>
            </w:r>
          </w:p>
        </w:tc>
      </w:tr>
      <w:tr w:rsidR="005D379F" w:rsidRPr="00C905DD" w14:paraId="1F6F15C9" w14:textId="77777777" w:rsidTr="006A4B49">
        <w:trPr>
          <w:cantSplit/>
          <w:trHeight w:val="3145"/>
        </w:trPr>
        <w:tc>
          <w:tcPr>
            <w:tcW w:w="394" w:type="pct"/>
            <w:shd w:val="clear" w:color="auto" w:fill="auto"/>
          </w:tcPr>
          <w:p w14:paraId="5EA9DFBE" w14:textId="77777777" w:rsidR="005D379F" w:rsidRPr="00C905DD" w:rsidRDefault="005D379F" w:rsidP="006A4B49">
            <w:pPr>
              <w:spacing w:after="200"/>
              <w:ind w:right="-72"/>
              <w:rPr>
                <w:rFonts w:asciiTheme="majorBidi" w:hAnsiTheme="majorBidi" w:cstheme="majorBidi"/>
              </w:rPr>
            </w:pPr>
            <w:r w:rsidRPr="00C905DD">
              <w:rPr>
                <w:rFonts w:asciiTheme="majorBidi" w:hAnsiTheme="majorBidi" w:cstheme="majorBidi"/>
              </w:rPr>
              <w:lastRenderedPageBreak/>
              <w:t>2.</w:t>
            </w:r>
          </w:p>
        </w:tc>
        <w:tc>
          <w:tcPr>
            <w:tcW w:w="1240" w:type="pct"/>
            <w:shd w:val="clear" w:color="auto" w:fill="auto"/>
          </w:tcPr>
          <w:p w14:paraId="35F957A9" w14:textId="77777777" w:rsidR="005D379F" w:rsidRPr="007D2011" w:rsidRDefault="005D379F" w:rsidP="006A4B49">
            <w:pPr>
              <w:spacing w:after="200"/>
              <w:ind w:right="-72"/>
              <w:jc w:val="left"/>
              <w:rPr>
                <w:rFonts w:ascii="Segoe UI Symbol" w:hAnsi="Segoe UI Symbol"/>
                <w:i/>
                <w:color w:val="0070C0"/>
                <w:sz w:val="20"/>
              </w:rPr>
            </w:pPr>
            <w:r w:rsidRPr="007D2011">
              <w:rPr>
                <w:rFonts w:ascii="Segoe UI Symbol" w:hAnsi="Segoe UI Symbol"/>
                <w:i/>
                <w:color w:val="0070C0"/>
                <w:sz w:val="20"/>
              </w:rPr>
              <w:t>Electromechanical Works Subcontractor</w:t>
            </w:r>
          </w:p>
        </w:tc>
        <w:tc>
          <w:tcPr>
            <w:tcW w:w="3366" w:type="pct"/>
            <w:shd w:val="clear" w:color="auto" w:fill="auto"/>
          </w:tcPr>
          <w:p w14:paraId="4027269B" w14:textId="3F2A879B" w:rsidR="00894AB4" w:rsidRDefault="00894AB4" w:rsidP="00894AB4">
            <w:pPr>
              <w:spacing w:after="120"/>
              <w:ind w:right="-72"/>
              <w:jc w:val="left"/>
              <w:rPr>
                <w:rFonts w:ascii="Segoe UI Symbol" w:hAnsi="Segoe UI Symbol"/>
                <w:i/>
                <w:color w:val="0070C0"/>
                <w:sz w:val="20"/>
              </w:rPr>
            </w:pPr>
            <w:r w:rsidRPr="007D2011">
              <w:rPr>
                <w:rFonts w:ascii="Segoe UI Symbol" w:hAnsi="Segoe UI Symbol"/>
                <w:i/>
                <w:color w:val="0070C0"/>
                <w:sz w:val="20"/>
              </w:rPr>
              <w:t xml:space="preserve">The </w:t>
            </w:r>
            <w:r>
              <w:rPr>
                <w:rFonts w:ascii="Segoe UI Symbol" w:hAnsi="Segoe UI Symbol"/>
                <w:i/>
                <w:color w:val="0070C0"/>
                <w:sz w:val="20"/>
              </w:rPr>
              <w:t xml:space="preserve">electromechanical </w:t>
            </w:r>
            <w:r w:rsidRPr="007D2011">
              <w:rPr>
                <w:rFonts w:ascii="Segoe UI Symbol" w:hAnsi="Segoe UI Symbol"/>
                <w:i/>
                <w:color w:val="0070C0"/>
                <w:sz w:val="20"/>
              </w:rPr>
              <w:t xml:space="preserve">works subcontractor (if any) shall </w:t>
            </w:r>
            <w:r>
              <w:rPr>
                <w:rFonts w:ascii="Segoe UI Symbol" w:hAnsi="Segoe UI Symbol"/>
                <w:i/>
                <w:color w:val="0070C0"/>
                <w:sz w:val="20"/>
              </w:rPr>
              <w:t>meet the underlisted minimum requirements:</w:t>
            </w:r>
            <w:r w:rsidRPr="007D2011">
              <w:rPr>
                <w:rFonts w:ascii="Segoe UI Symbol" w:hAnsi="Segoe UI Symbol"/>
                <w:i/>
                <w:color w:val="0070C0"/>
                <w:sz w:val="20"/>
              </w:rPr>
              <w:t xml:space="preserve"> </w:t>
            </w:r>
          </w:p>
          <w:p w14:paraId="6696D6B6" w14:textId="712023FC" w:rsidR="00894AB4" w:rsidRPr="002319D8" w:rsidRDefault="00894AB4" w:rsidP="002D6580">
            <w:pPr>
              <w:pStyle w:val="ListParagraph"/>
              <w:numPr>
                <w:ilvl w:val="0"/>
                <w:numId w:val="151"/>
              </w:numPr>
              <w:spacing w:after="120"/>
              <w:ind w:left="360" w:right="-72"/>
              <w:contextualSpacing w:val="0"/>
              <w:rPr>
                <w:rFonts w:ascii="Segoe UI Symbol" w:hAnsi="Segoe UI Symbol"/>
                <w:i/>
                <w:color w:val="0070C0"/>
                <w:sz w:val="20"/>
              </w:rPr>
            </w:pPr>
            <w:r w:rsidRPr="003C4755">
              <w:rPr>
                <w:rFonts w:ascii="Segoe UI Symbol" w:hAnsi="Segoe UI Symbol"/>
                <w:i/>
                <w:color w:val="0070C0"/>
                <w:sz w:val="20"/>
              </w:rPr>
              <w:t>The sub-</w:t>
            </w:r>
            <w:r w:rsidRPr="001D33A3">
              <w:rPr>
                <w:rFonts w:ascii="Segoe UI Symbol" w:hAnsi="Segoe UI Symbol"/>
                <w:i/>
                <w:color w:val="0070C0"/>
                <w:sz w:val="20"/>
              </w:rPr>
              <w:t xml:space="preserve">contractor shall be a Local contractor </w:t>
            </w:r>
            <w:r>
              <w:rPr>
                <w:rFonts w:ascii="Segoe UI Symbol" w:hAnsi="Segoe UI Symbol"/>
                <w:i/>
                <w:color w:val="0070C0"/>
                <w:sz w:val="20"/>
              </w:rPr>
              <w:t xml:space="preserve">registered </w:t>
            </w:r>
            <w:r w:rsidRPr="001D33A3">
              <w:rPr>
                <w:rFonts w:ascii="Segoe UI Symbol" w:hAnsi="Segoe UI Symbol"/>
                <w:i/>
                <w:color w:val="0070C0"/>
                <w:sz w:val="20"/>
              </w:rPr>
              <w:t xml:space="preserve">with </w:t>
            </w:r>
            <w:r>
              <w:rPr>
                <w:rFonts w:ascii="Segoe UI Symbol" w:hAnsi="Segoe UI Symbol"/>
                <w:i/>
                <w:color w:val="0070C0"/>
                <w:sz w:val="20"/>
              </w:rPr>
              <w:t xml:space="preserve">the </w:t>
            </w:r>
            <w:r w:rsidRPr="001D33A3">
              <w:rPr>
                <w:rFonts w:ascii="Segoe UI Symbol" w:hAnsi="Segoe UI Symbol"/>
                <w:i/>
                <w:color w:val="0070C0"/>
                <w:sz w:val="20"/>
              </w:rPr>
              <w:t xml:space="preserve">National Construction Authority (NCA) </w:t>
            </w:r>
            <w:r>
              <w:rPr>
                <w:rFonts w:ascii="Segoe UI Symbol" w:hAnsi="Segoe UI Symbol"/>
                <w:i/>
                <w:color w:val="0070C0"/>
                <w:sz w:val="20"/>
              </w:rPr>
              <w:t>in Cl</w:t>
            </w:r>
            <w:r w:rsidRPr="001D33A3">
              <w:rPr>
                <w:rFonts w:ascii="Segoe UI Symbol" w:hAnsi="Segoe UI Symbol"/>
                <w:i/>
                <w:color w:val="0070C0"/>
                <w:sz w:val="20"/>
              </w:rPr>
              <w:t xml:space="preserve">ass three (NCA 3) category and above with proven experience </w:t>
            </w:r>
            <w:r w:rsidR="003149AA" w:rsidRPr="001D33A3">
              <w:rPr>
                <w:rFonts w:ascii="Segoe UI Symbol" w:hAnsi="Segoe UI Symbol"/>
                <w:i/>
                <w:color w:val="0070C0"/>
                <w:sz w:val="20"/>
              </w:rPr>
              <w:t xml:space="preserve">in </w:t>
            </w:r>
            <w:r w:rsidR="003149AA">
              <w:rPr>
                <w:rFonts w:ascii="Segoe UI Symbol" w:hAnsi="Segoe UI Symbol"/>
                <w:i/>
                <w:color w:val="0070C0"/>
                <w:sz w:val="20"/>
              </w:rPr>
              <w:t xml:space="preserve">electromechanical </w:t>
            </w:r>
            <w:proofErr w:type="gramStart"/>
            <w:r w:rsidRPr="001D33A3">
              <w:rPr>
                <w:rFonts w:ascii="Segoe UI Symbol" w:hAnsi="Segoe UI Symbol"/>
                <w:i/>
                <w:color w:val="0070C0"/>
                <w:sz w:val="20"/>
              </w:rPr>
              <w:t>works</w:t>
            </w:r>
            <w:proofErr w:type="gramEnd"/>
            <w:r w:rsidRPr="001D33A3">
              <w:rPr>
                <w:rFonts w:ascii="Segoe UI Symbol" w:hAnsi="Segoe UI Symbol"/>
                <w:i/>
                <w:color w:val="0070C0"/>
                <w:sz w:val="20"/>
              </w:rPr>
              <w:t xml:space="preserve">. Evidence of this must be provided at the bidding stage. </w:t>
            </w:r>
          </w:p>
          <w:p w14:paraId="302F0B41" w14:textId="3E10E639" w:rsidR="00CA3403" w:rsidRPr="00080816" w:rsidRDefault="00CA3403" w:rsidP="002D6580">
            <w:pPr>
              <w:pStyle w:val="ListParagraph"/>
              <w:numPr>
                <w:ilvl w:val="0"/>
                <w:numId w:val="151"/>
              </w:numPr>
              <w:spacing w:after="120"/>
              <w:ind w:left="360" w:right="-72"/>
              <w:contextualSpacing w:val="0"/>
              <w:rPr>
                <w:rFonts w:ascii="Segoe UI Symbol" w:hAnsi="Segoe UI Symbol"/>
                <w:i/>
                <w:color w:val="0070C0"/>
                <w:sz w:val="20"/>
              </w:rPr>
            </w:pPr>
            <w:r w:rsidRPr="00080816">
              <w:rPr>
                <w:rFonts w:ascii="Segoe UI Symbol" w:hAnsi="Segoe UI Symbol"/>
                <w:i/>
                <w:color w:val="0070C0"/>
                <w:sz w:val="20"/>
              </w:rPr>
              <w:t xml:space="preserve">Proven experience in respective works contracts. </w:t>
            </w:r>
            <w:r w:rsidR="003149AA" w:rsidRPr="007D2011">
              <w:rPr>
                <w:rFonts w:ascii="Segoe UI Symbol" w:hAnsi="Segoe UI Symbol"/>
                <w:i/>
                <w:color w:val="0070C0"/>
                <w:sz w:val="20"/>
              </w:rPr>
              <w:t>The sub-contractor must have carried out</w:t>
            </w:r>
            <w:r w:rsidR="003149AA">
              <w:rPr>
                <w:rFonts w:ascii="Segoe UI Symbol" w:hAnsi="Segoe UI Symbol"/>
                <w:i/>
                <w:color w:val="0070C0"/>
                <w:sz w:val="20"/>
              </w:rPr>
              <w:t xml:space="preserve"> similar works in at least two (2)</w:t>
            </w:r>
            <w:r w:rsidR="003149AA" w:rsidRPr="007D2011">
              <w:rPr>
                <w:rFonts w:ascii="Segoe UI Symbol" w:hAnsi="Segoe UI Symbol"/>
                <w:i/>
                <w:color w:val="0070C0"/>
                <w:sz w:val="20"/>
              </w:rPr>
              <w:t xml:space="preserve"> </w:t>
            </w:r>
            <w:r w:rsidR="003149AA">
              <w:rPr>
                <w:rFonts w:ascii="Segoe UI Symbol" w:hAnsi="Segoe UI Symbol"/>
                <w:i/>
                <w:color w:val="0070C0"/>
                <w:sz w:val="20"/>
              </w:rPr>
              <w:t xml:space="preserve">completed </w:t>
            </w:r>
            <w:r w:rsidR="003149AA" w:rsidRPr="007D2011">
              <w:rPr>
                <w:rFonts w:ascii="Segoe UI Symbol" w:hAnsi="Segoe UI Symbol"/>
                <w:i/>
                <w:color w:val="0070C0"/>
                <w:sz w:val="20"/>
              </w:rPr>
              <w:t>substation projects of 132kV and above in the last five (5) years</w:t>
            </w:r>
            <w:r w:rsidRPr="00080816">
              <w:rPr>
                <w:rFonts w:ascii="Segoe UI Symbol" w:hAnsi="Segoe UI Symbol"/>
                <w:i/>
                <w:color w:val="0070C0"/>
                <w:sz w:val="20"/>
              </w:rPr>
              <w:t xml:space="preserve">. </w:t>
            </w:r>
            <w:r w:rsidR="003149AA">
              <w:rPr>
                <w:rFonts w:ascii="Segoe UI Symbol" w:hAnsi="Segoe UI Symbol"/>
                <w:i/>
                <w:color w:val="0070C0"/>
                <w:sz w:val="20"/>
              </w:rPr>
              <w:t>Evidence to support this must be provided during bidding.</w:t>
            </w:r>
          </w:p>
          <w:p w14:paraId="13739991" w14:textId="569E3A24" w:rsidR="00CA3403" w:rsidRPr="002319D8" w:rsidRDefault="00CA3403" w:rsidP="002D6580">
            <w:pPr>
              <w:pStyle w:val="ListParagraph"/>
              <w:numPr>
                <w:ilvl w:val="0"/>
                <w:numId w:val="151"/>
              </w:numPr>
              <w:spacing w:after="120"/>
              <w:ind w:left="360" w:right="-72"/>
              <w:contextualSpacing w:val="0"/>
              <w:rPr>
                <w:rFonts w:ascii="Segoe UI Symbol" w:hAnsi="Segoe UI Symbol"/>
                <w:i/>
                <w:color w:val="0070C0"/>
                <w:sz w:val="20"/>
              </w:rPr>
            </w:pPr>
            <w:r w:rsidRPr="00080816">
              <w:rPr>
                <w:rFonts w:ascii="Segoe UI Symbol" w:hAnsi="Segoe UI Symbol"/>
                <w:i/>
                <w:color w:val="0070C0"/>
                <w:sz w:val="20"/>
              </w:rPr>
              <w:t>Experience must be supported with completion certificates and/or end-user testimonials/references/letters with comprehensive contact details of the end-user.</w:t>
            </w:r>
          </w:p>
          <w:p w14:paraId="027A0DC6" w14:textId="49A1AB58" w:rsidR="005D379F" w:rsidRPr="007D2011" w:rsidRDefault="002319D8" w:rsidP="007D2011">
            <w:pPr>
              <w:spacing w:after="200"/>
              <w:ind w:right="-72"/>
              <w:jc w:val="left"/>
              <w:rPr>
                <w:rFonts w:ascii="Segoe UI Symbol" w:hAnsi="Segoe UI Symbol"/>
                <w:i/>
                <w:color w:val="0070C0"/>
                <w:sz w:val="20"/>
              </w:rPr>
            </w:pPr>
            <w:r>
              <w:rPr>
                <w:rFonts w:ascii="Segoe UI Symbol" w:hAnsi="Segoe UI Symbol"/>
                <w:i/>
                <w:color w:val="0070C0"/>
                <w:sz w:val="20"/>
              </w:rPr>
              <w:t xml:space="preserve">NB: </w:t>
            </w:r>
            <w:r w:rsidR="005D379F" w:rsidRPr="007D2011">
              <w:rPr>
                <w:rFonts w:ascii="Segoe UI Symbol" w:hAnsi="Segoe UI Symbol"/>
                <w:i/>
                <w:color w:val="0070C0"/>
                <w:sz w:val="20"/>
              </w:rPr>
              <w:t>All proposed sub-contractors will be subject to Employer’s approval.</w:t>
            </w:r>
          </w:p>
        </w:tc>
      </w:tr>
    </w:tbl>
    <w:p w14:paraId="764D614F" w14:textId="77777777" w:rsidR="00337D8F" w:rsidRDefault="00337D8F" w:rsidP="001E31E4">
      <w:pPr>
        <w:ind w:right="0"/>
        <w:rPr>
          <w:rFonts w:ascii="Segoe UI Symbol" w:hAnsi="Segoe UI Symbol"/>
        </w:rPr>
      </w:pPr>
    </w:p>
    <w:p w14:paraId="6CE245A3" w14:textId="62505D9D" w:rsidR="005B4A5F" w:rsidRPr="00D5087F" w:rsidRDefault="005B4A5F" w:rsidP="00284021">
      <w:pPr>
        <w:ind w:right="0"/>
        <w:rPr>
          <w:rFonts w:ascii="Segoe UI Symbol" w:hAnsi="Segoe UI Symbol"/>
        </w:rPr>
      </w:pPr>
      <w:r w:rsidRPr="00D5087F">
        <w:rPr>
          <w:rFonts w:ascii="Segoe UI Symbol" w:hAnsi="Segoe UI Symbol"/>
        </w:rPr>
        <w:t>Failure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comply</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requirement</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result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007D2011" w:rsidRPr="00D5087F">
        <w:rPr>
          <w:rFonts w:ascii="Segoe UI Symbol" w:hAnsi="Segoe UI Symbol"/>
        </w:rPr>
        <w:t>the rejection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subcontractor.</w:t>
      </w:r>
    </w:p>
    <w:p w14:paraId="07830E67" w14:textId="77777777" w:rsidR="005B4A5F" w:rsidRPr="00D5087F" w:rsidRDefault="005B4A5F" w:rsidP="00284021">
      <w:pPr>
        <w:ind w:right="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who</w:t>
      </w:r>
      <w:r w:rsidR="007E703B" w:rsidRPr="00D5087F">
        <w:rPr>
          <w:rFonts w:ascii="Segoe UI Symbol" w:hAnsi="Segoe UI Symbol"/>
        </w:rPr>
        <w:t xml:space="preserve"> </w:t>
      </w:r>
      <w:r w:rsidRPr="00D5087F">
        <w:rPr>
          <w:rFonts w:ascii="Segoe UI Symbol" w:hAnsi="Segoe UI Symbol"/>
        </w:rPr>
        <w:t>offers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supply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install</w:t>
      </w:r>
      <w:r w:rsidR="007E703B" w:rsidRPr="00D5087F">
        <w:rPr>
          <w:rFonts w:ascii="Segoe UI Symbol" w:hAnsi="Segoe UI Symbol"/>
        </w:rPr>
        <w:t xml:space="preserve"> </w:t>
      </w:r>
      <w:r w:rsidRPr="00D5087F">
        <w:rPr>
          <w:rFonts w:ascii="Segoe UI Symbol" w:hAnsi="Segoe UI Symbol"/>
        </w:rPr>
        <w:t>major</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supply</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did</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manufacture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produce,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provide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manufacturer’s</w:t>
      </w:r>
      <w:r w:rsidR="007E703B" w:rsidRPr="00D5087F">
        <w:rPr>
          <w:rFonts w:ascii="Segoe UI Symbol" w:hAnsi="Segoe UI Symbol"/>
        </w:rPr>
        <w:t xml:space="preserve"> </w:t>
      </w:r>
      <w:r w:rsidRPr="00D5087F">
        <w:rPr>
          <w:rFonts w:ascii="Segoe UI Symbol" w:hAnsi="Segoe UI Symbol"/>
        </w:rPr>
        <w:t>authorization,</w:t>
      </w:r>
      <w:r w:rsidR="007E703B" w:rsidRPr="00D5087F">
        <w:rPr>
          <w:rFonts w:ascii="Segoe UI Symbol" w:hAnsi="Segoe UI Symbol"/>
        </w:rPr>
        <w:t xml:space="preserve"> </w:t>
      </w:r>
      <w:r w:rsidRPr="00D5087F">
        <w:rPr>
          <w:rFonts w:ascii="Segoe UI Symbol" w:hAnsi="Segoe UI Symbol"/>
        </w:rPr>
        <w:t>using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IV,</w:t>
      </w:r>
      <w:r w:rsidR="007E703B" w:rsidRPr="00D5087F">
        <w:rPr>
          <w:rFonts w:ascii="Segoe UI Symbol" w:hAnsi="Segoe UI Symbol"/>
        </w:rPr>
        <w:t xml:space="preserve"> </w:t>
      </w:r>
      <w:r w:rsidRPr="00D5087F">
        <w:rPr>
          <w:rFonts w:ascii="Segoe UI Symbol" w:hAnsi="Segoe UI Symbol"/>
        </w:rPr>
        <w:t>showing</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manufacturer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producer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related</w:t>
      </w:r>
      <w:r w:rsidR="007E703B" w:rsidRPr="00D5087F">
        <w:rPr>
          <w:rFonts w:ascii="Segoe UI Symbol" w:hAnsi="Segoe UI Symbol"/>
        </w:rPr>
        <w:t xml:space="preserve"> </w:t>
      </w:r>
      <w:r w:rsidRPr="00D5087F">
        <w:rPr>
          <w:rFonts w:ascii="Segoe UI Symbol" w:hAnsi="Segoe UI Symbol"/>
        </w:rPr>
        <w:t>plant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supply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install</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item</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0C2142" w:rsidRPr="00D5087F">
        <w:rPr>
          <w:rFonts w:ascii="Segoe UI Symbol" w:hAnsi="Segoe UI Symbol"/>
        </w:rPr>
        <w:t>Employer’s</w:t>
      </w:r>
      <w:r w:rsidR="007E703B" w:rsidRPr="00D5087F">
        <w:rPr>
          <w:rFonts w:ascii="Segoe UI Symbol" w:hAnsi="Segoe UI Symbol"/>
        </w:rPr>
        <w:t xml:space="preserve"> </w:t>
      </w:r>
      <w:r w:rsidR="000C2142" w:rsidRPr="00D5087F">
        <w:rPr>
          <w:rFonts w:ascii="Segoe UI Symbol" w:hAnsi="Segoe UI Symbol"/>
        </w:rPr>
        <w:t>Country</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responsible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ensuring</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manufacturer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producer</w:t>
      </w:r>
      <w:r w:rsidR="007E703B" w:rsidRPr="00D5087F">
        <w:rPr>
          <w:rFonts w:ascii="Segoe UI Symbol" w:hAnsi="Segoe UI Symbol"/>
        </w:rPr>
        <w:t xml:space="preserve"> </w:t>
      </w:r>
      <w:r w:rsidRPr="00D5087F">
        <w:rPr>
          <w:rFonts w:ascii="Segoe UI Symbol" w:hAnsi="Segoe UI Symbol"/>
        </w:rPr>
        <w:t>complies</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requirements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ITB</w:t>
      </w:r>
      <w:r w:rsidR="007E703B" w:rsidRPr="00D5087F">
        <w:rPr>
          <w:rFonts w:ascii="Segoe UI Symbol" w:hAnsi="Segoe UI Symbol"/>
        </w:rPr>
        <w:t xml:space="preserve"> </w:t>
      </w:r>
      <w:r w:rsidRPr="00D5087F">
        <w:rPr>
          <w:rFonts w:ascii="Segoe UI Symbol" w:hAnsi="Segoe UI Symbol"/>
        </w:rPr>
        <w:t>4</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5</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meets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minimum</w:t>
      </w:r>
      <w:r w:rsidR="007E703B" w:rsidRPr="00D5087F">
        <w:rPr>
          <w:rFonts w:ascii="Segoe UI Symbol" w:hAnsi="Segoe UI Symbol"/>
        </w:rPr>
        <w:t xml:space="preserve"> </w:t>
      </w:r>
      <w:r w:rsidRPr="00D5087F">
        <w:rPr>
          <w:rFonts w:ascii="Segoe UI Symbol" w:hAnsi="Segoe UI Symbol"/>
        </w:rPr>
        <w:t>criteria</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item.</w:t>
      </w:r>
    </w:p>
    <w:bookmarkEnd w:id="149"/>
    <w:bookmarkEnd w:id="151"/>
    <w:p w14:paraId="49CC4076" w14:textId="77777777" w:rsidR="005B4A5F" w:rsidRPr="00D5087F" w:rsidRDefault="005B4A5F" w:rsidP="001D5093">
      <w:pPr>
        <w:jc w:val="left"/>
        <w:rPr>
          <w:rFonts w:ascii="Segoe UI Symbol" w:hAnsi="Segoe UI Symbol"/>
          <w:i/>
          <w:iCs/>
        </w:rPr>
      </w:pPr>
    </w:p>
    <w:p w14:paraId="3BD1CDCD" w14:textId="77777777" w:rsidR="00F2024C" w:rsidRPr="00D5087F" w:rsidRDefault="00F2024C" w:rsidP="00D5087F">
      <w:pPr>
        <w:rPr>
          <w:rFonts w:ascii="Segoe UI Symbol" w:hAnsi="Segoe UI Symbol"/>
          <w:i/>
          <w:iCs/>
        </w:rPr>
        <w:sectPr w:rsidR="00F2024C" w:rsidRPr="00D5087F" w:rsidSect="002A2E66">
          <w:headerReference w:type="even" r:id="rId49"/>
          <w:headerReference w:type="default" r:id="rId50"/>
          <w:headerReference w:type="first" r:id="rId51"/>
          <w:footnotePr>
            <w:numRestart w:val="eachSect"/>
          </w:footnotePr>
          <w:pgSz w:w="12240" w:h="15840" w:code="1"/>
          <w:pgMar w:top="1440" w:right="1440" w:bottom="1440" w:left="1800" w:header="720" w:footer="720" w:gutter="0"/>
          <w:cols w:space="720"/>
          <w:docGrid w:linePitch="326"/>
        </w:sectPr>
      </w:pPr>
    </w:p>
    <w:p w14:paraId="66AFC3B2" w14:textId="617AF730" w:rsidR="00AD1257" w:rsidRPr="001E5944" w:rsidRDefault="00AD1257" w:rsidP="00D5087F">
      <w:pPr>
        <w:tabs>
          <w:tab w:val="right" w:leader="underscore" w:pos="9360"/>
        </w:tabs>
        <w:ind w:right="-421"/>
        <w:jc w:val="center"/>
        <w:outlineLvl w:val="0"/>
        <w:rPr>
          <w:sz w:val="44"/>
          <w:szCs w:val="44"/>
        </w:rPr>
      </w:pPr>
      <w:bookmarkStart w:id="423" w:name="_Hlt158621137"/>
      <w:bookmarkStart w:id="424" w:name="_Toc59197182"/>
      <w:bookmarkStart w:id="425" w:name="_Toc437950066"/>
      <w:bookmarkStart w:id="426" w:name="_Toc437951045"/>
      <w:bookmarkEnd w:id="148"/>
      <w:bookmarkEnd w:id="423"/>
      <w:r w:rsidRPr="001E5944">
        <w:rPr>
          <w:rFonts w:ascii="Segoe UI Symbol" w:hAnsi="Segoe UI Symbol"/>
          <w:b/>
          <w:sz w:val="44"/>
          <w:szCs w:val="44"/>
        </w:rPr>
        <w:lastRenderedPageBreak/>
        <w:t>Section IV - Bidding Forms</w:t>
      </w:r>
      <w:bookmarkEnd w:id="424"/>
    </w:p>
    <w:p w14:paraId="2F87DD00" w14:textId="26109EFB" w:rsidR="00830394" w:rsidRPr="00143E6E" w:rsidRDefault="005B4A5F" w:rsidP="00C51B39">
      <w:pPr>
        <w:pStyle w:val="Subtitle2"/>
      </w:pPr>
      <w:bookmarkStart w:id="427" w:name="_Toc59197183"/>
      <w:r w:rsidRPr="00143E6E">
        <w:t>Table</w:t>
      </w:r>
      <w:r w:rsidR="007E703B" w:rsidRPr="00143E6E">
        <w:t xml:space="preserve"> </w:t>
      </w:r>
      <w:r w:rsidRPr="00143E6E">
        <w:t>of</w:t>
      </w:r>
      <w:r w:rsidR="007E703B" w:rsidRPr="00143E6E">
        <w:t xml:space="preserve"> </w:t>
      </w:r>
      <w:r w:rsidRPr="00143E6E">
        <w:t>Forms</w:t>
      </w:r>
      <w:bookmarkEnd w:id="425"/>
      <w:bookmarkEnd w:id="426"/>
      <w:bookmarkEnd w:id="427"/>
    </w:p>
    <w:p w14:paraId="0A36126F" w14:textId="77777777" w:rsidR="00E878CB" w:rsidRPr="00AD1257" w:rsidRDefault="00E878CB" w:rsidP="001D5093">
      <w:pPr>
        <w:rPr>
          <w:rFonts w:ascii="Segoe UI Symbol" w:hAnsi="Segoe UI Symbol"/>
        </w:rPr>
      </w:pPr>
      <w:bookmarkStart w:id="428" w:name="_Hlt126563638"/>
      <w:bookmarkEnd w:id="428"/>
    </w:p>
    <w:p w14:paraId="3D24D723" w14:textId="25CDA8F3" w:rsidR="001B3F90" w:rsidRPr="001B3F90" w:rsidRDefault="002D1078">
      <w:pPr>
        <w:pStyle w:val="TOC2"/>
        <w:rPr>
          <w:rFonts w:eastAsiaTheme="minorEastAsia" w:cstheme="minorBidi"/>
          <w:bCs w:val="0"/>
          <w:sz w:val="22"/>
        </w:rPr>
      </w:pPr>
      <w:r w:rsidRPr="001B3F90">
        <w:rPr>
          <w:b/>
          <w:sz w:val="22"/>
        </w:rPr>
        <w:fldChar w:fldCharType="begin"/>
      </w:r>
      <w:r w:rsidRPr="001B3F90">
        <w:rPr>
          <w:sz w:val="22"/>
        </w:rPr>
        <w:instrText xml:space="preserve"> TOC \b SectionIV \* MERGEFORMAT </w:instrText>
      </w:r>
      <w:r w:rsidRPr="001B3F90">
        <w:rPr>
          <w:b/>
          <w:sz w:val="22"/>
        </w:rPr>
        <w:fldChar w:fldCharType="separate"/>
      </w:r>
      <w:r w:rsidR="001B3F90" w:rsidRPr="001B3F90">
        <w:rPr>
          <w:sz w:val="22"/>
        </w:rPr>
        <w:t>Letter of Bid</w:t>
      </w:r>
      <w:r w:rsidR="001B3F90" w:rsidRPr="001B3F90">
        <w:rPr>
          <w:sz w:val="22"/>
        </w:rPr>
        <w:tab/>
      </w:r>
      <w:r w:rsidR="001B3F90" w:rsidRPr="001B3F90">
        <w:rPr>
          <w:sz w:val="22"/>
        </w:rPr>
        <w:fldChar w:fldCharType="begin"/>
      </w:r>
      <w:r w:rsidR="001B3F90" w:rsidRPr="001B3F90">
        <w:rPr>
          <w:sz w:val="22"/>
        </w:rPr>
        <w:instrText xml:space="preserve"> PAGEREF _Toc88745167 \h </w:instrText>
      </w:r>
      <w:r w:rsidR="001B3F90" w:rsidRPr="001B3F90">
        <w:rPr>
          <w:sz w:val="22"/>
        </w:rPr>
      </w:r>
      <w:r w:rsidR="001B3F90" w:rsidRPr="001B3F90">
        <w:rPr>
          <w:sz w:val="22"/>
        </w:rPr>
        <w:fldChar w:fldCharType="separate"/>
      </w:r>
      <w:r w:rsidR="00490F68">
        <w:rPr>
          <w:sz w:val="22"/>
        </w:rPr>
        <w:t>85</w:t>
      </w:r>
      <w:r w:rsidR="001B3F90" w:rsidRPr="001B3F90">
        <w:rPr>
          <w:sz w:val="22"/>
        </w:rPr>
        <w:fldChar w:fldCharType="end"/>
      </w:r>
    </w:p>
    <w:p w14:paraId="495E2431" w14:textId="2400B592" w:rsidR="001B3F90" w:rsidRPr="001B3F90" w:rsidRDefault="001B3F90">
      <w:pPr>
        <w:pStyle w:val="TOC2"/>
        <w:rPr>
          <w:rFonts w:eastAsiaTheme="minorEastAsia" w:cstheme="minorBidi"/>
          <w:bCs w:val="0"/>
          <w:sz w:val="22"/>
        </w:rPr>
      </w:pPr>
      <w:r w:rsidRPr="001B3F90">
        <w:rPr>
          <w:sz w:val="22"/>
        </w:rPr>
        <w:t>Schedule of Rates and Prices (Price Schedules)</w:t>
      </w:r>
      <w:r w:rsidRPr="001B3F90">
        <w:rPr>
          <w:sz w:val="22"/>
        </w:rPr>
        <w:tab/>
      </w:r>
      <w:r w:rsidRPr="001B3F90">
        <w:rPr>
          <w:sz w:val="22"/>
        </w:rPr>
        <w:fldChar w:fldCharType="begin"/>
      </w:r>
      <w:r w:rsidRPr="001B3F90">
        <w:rPr>
          <w:sz w:val="22"/>
        </w:rPr>
        <w:instrText xml:space="preserve"> PAGEREF _Toc88745168 \h </w:instrText>
      </w:r>
      <w:r w:rsidRPr="001B3F90">
        <w:rPr>
          <w:sz w:val="22"/>
        </w:rPr>
      </w:r>
      <w:r w:rsidRPr="001B3F90">
        <w:rPr>
          <w:sz w:val="22"/>
        </w:rPr>
        <w:fldChar w:fldCharType="separate"/>
      </w:r>
      <w:r w:rsidR="00490F68">
        <w:rPr>
          <w:sz w:val="22"/>
        </w:rPr>
        <w:t>89</w:t>
      </w:r>
      <w:r w:rsidRPr="001B3F90">
        <w:rPr>
          <w:sz w:val="22"/>
        </w:rPr>
        <w:fldChar w:fldCharType="end"/>
      </w:r>
    </w:p>
    <w:p w14:paraId="3B9F5AC5" w14:textId="6E13D7E8" w:rsidR="001B3F90" w:rsidRPr="001B3F90" w:rsidRDefault="001B3F90" w:rsidP="00FF5B09">
      <w:pPr>
        <w:pStyle w:val="TOC3"/>
        <w:rPr>
          <w:rFonts w:eastAsiaTheme="minorEastAsia" w:cstheme="minorBidi"/>
        </w:rPr>
      </w:pPr>
      <w:r w:rsidRPr="001B3F90">
        <w:t>Schedule No. 1.  Plant and Mandatory Spare Parts from Abroad</w:t>
      </w:r>
      <w:r w:rsidRPr="001B3F90">
        <w:tab/>
      </w:r>
      <w:r w:rsidRPr="001B3F90">
        <w:fldChar w:fldCharType="begin"/>
      </w:r>
      <w:r w:rsidRPr="001B3F90">
        <w:instrText xml:space="preserve"> PAGEREF _Toc88745169 \h </w:instrText>
      </w:r>
      <w:r w:rsidRPr="001B3F90">
        <w:fldChar w:fldCharType="separate"/>
      </w:r>
      <w:r w:rsidR="00490F68">
        <w:t>89</w:t>
      </w:r>
      <w:r w:rsidRPr="001B3F90">
        <w:fldChar w:fldCharType="end"/>
      </w:r>
    </w:p>
    <w:p w14:paraId="6B6A11C7" w14:textId="0D569B97" w:rsidR="001B3F90" w:rsidRPr="001B3F90" w:rsidRDefault="001B3F90" w:rsidP="00FF5B09">
      <w:pPr>
        <w:pStyle w:val="TOC3"/>
        <w:rPr>
          <w:rFonts w:eastAsiaTheme="minorEastAsia" w:cstheme="minorBidi"/>
        </w:rPr>
      </w:pPr>
      <w:r w:rsidRPr="001B3F90">
        <w:t>Schedule No. 2.  Plant and Mandatory Spare Parts Employer’s Country</w:t>
      </w:r>
      <w:r w:rsidRPr="001B3F90">
        <w:tab/>
      </w:r>
      <w:r w:rsidRPr="001B3F90">
        <w:fldChar w:fldCharType="begin"/>
      </w:r>
      <w:r w:rsidRPr="001B3F90">
        <w:instrText xml:space="preserve"> PAGEREF _Toc88745170 \h </w:instrText>
      </w:r>
      <w:r w:rsidRPr="001B3F90">
        <w:fldChar w:fldCharType="separate"/>
      </w:r>
      <w:r w:rsidR="00490F68">
        <w:t>91</w:t>
      </w:r>
      <w:r w:rsidRPr="001B3F90">
        <w:fldChar w:fldCharType="end"/>
      </w:r>
    </w:p>
    <w:p w14:paraId="5F38F3CE" w14:textId="443A6106" w:rsidR="001B3F90" w:rsidRPr="001B3F90" w:rsidRDefault="001B3F90" w:rsidP="00FF5B09">
      <w:pPr>
        <w:pStyle w:val="TOC3"/>
        <w:rPr>
          <w:rFonts w:eastAsiaTheme="minorEastAsia" w:cstheme="minorBidi"/>
        </w:rPr>
      </w:pPr>
      <w:r w:rsidRPr="001B3F90">
        <w:t>Schedule No. 3.  Design Services</w:t>
      </w:r>
      <w:r w:rsidRPr="001B3F90">
        <w:tab/>
      </w:r>
      <w:r w:rsidRPr="001B3F90">
        <w:fldChar w:fldCharType="begin"/>
      </w:r>
      <w:r w:rsidRPr="001B3F90">
        <w:instrText xml:space="preserve"> PAGEREF _Toc88745171 \h </w:instrText>
      </w:r>
      <w:r w:rsidRPr="001B3F90">
        <w:fldChar w:fldCharType="separate"/>
      </w:r>
      <w:r w:rsidR="00490F68">
        <w:t>92</w:t>
      </w:r>
      <w:r w:rsidRPr="001B3F90">
        <w:fldChar w:fldCharType="end"/>
      </w:r>
    </w:p>
    <w:p w14:paraId="26EE110F" w14:textId="054FCB5C" w:rsidR="001B3F90" w:rsidRPr="001B3F90" w:rsidRDefault="001B3F90" w:rsidP="00FF5B09">
      <w:pPr>
        <w:pStyle w:val="TOC3"/>
        <w:rPr>
          <w:rFonts w:eastAsiaTheme="minorEastAsia" w:cstheme="minorBidi"/>
        </w:rPr>
      </w:pPr>
      <w:r w:rsidRPr="001B3F90">
        <w:t>Schedule No. 4.  Installation and Other Services</w:t>
      </w:r>
      <w:r w:rsidRPr="001B3F90">
        <w:tab/>
      </w:r>
      <w:r w:rsidRPr="001B3F90">
        <w:fldChar w:fldCharType="begin"/>
      </w:r>
      <w:r w:rsidRPr="001B3F90">
        <w:instrText xml:space="preserve"> PAGEREF _Toc88745172 \h </w:instrText>
      </w:r>
      <w:r w:rsidRPr="001B3F90">
        <w:fldChar w:fldCharType="separate"/>
      </w:r>
      <w:r w:rsidR="00490F68">
        <w:t>93</w:t>
      </w:r>
      <w:r w:rsidRPr="001B3F90">
        <w:fldChar w:fldCharType="end"/>
      </w:r>
    </w:p>
    <w:p w14:paraId="16114385" w14:textId="6E25BC6B" w:rsidR="001B3F90" w:rsidRPr="001B3F90" w:rsidRDefault="001B3F90" w:rsidP="00FF5B09">
      <w:pPr>
        <w:pStyle w:val="TOC3"/>
        <w:rPr>
          <w:rFonts w:eastAsiaTheme="minorEastAsia" w:cstheme="minorBidi"/>
        </w:rPr>
      </w:pPr>
      <w:r w:rsidRPr="001B3F90">
        <w:t>Schedule No. 5.  Grand Summary</w:t>
      </w:r>
      <w:r w:rsidRPr="001B3F90">
        <w:tab/>
      </w:r>
      <w:r w:rsidRPr="001B3F90">
        <w:fldChar w:fldCharType="begin"/>
      </w:r>
      <w:r w:rsidRPr="001B3F90">
        <w:instrText xml:space="preserve"> PAGEREF _Toc88745173 \h </w:instrText>
      </w:r>
      <w:r w:rsidRPr="001B3F90">
        <w:fldChar w:fldCharType="separate"/>
      </w:r>
      <w:r w:rsidR="00490F68">
        <w:t>94</w:t>
      </w:r>
      <w:r w:rsidRPr="001B3F90">
        <w:fldChar w:fldCharType="end"/>
      </w:r>
    </w:p>
    <w:p w14:paraId="2F57FB57" w14:textId="5EC072B0" w:rsidR="001B3F90" w:rsidRPr="001B3F90" w:rsidRDefault="001B3F90" w:rsidP="00FF5B09">
      <w:pPr>
        <w:pStyle w:val="TOC3"/>
        <w:rPr>
          <w:rFonts w:eastAsiaTheme="minorEastAsia" w:cstheme="minorBidi"/>
        </w:rPr>
      </w:pPr>
      <w:r w:rsidRPr="001B3F90">
        <w:t>Schedule No. 6.  Recommended Spare Parts</w:t>
      </w:r>
      <w:r w:rsidRPr="001B3F90">
        <w:tab/>
      </w:r>
      <w:r w:rsidRPr="001B3F90">
        <w:fldChar w:fldCharType="begin"/>
      </w:r>
      <w:r w:rsidRPr="001B3F90">
        <w:instrText xml:space="preserve"> PAGEREF _Toc88745174 \h </w:instrText>
      </w:r>
      <w:r w:rsidRPr="001B3F90">
        <w:fldChar w:fldCharType="separate"/>
      </w:r>
      <w:r w:rsidR="00490F68">
        <w:t>95</w:t>
      </w:r>
      <w:r w:rsidRPr="001B3F90">
        <w:fldChar w:fldCharType="end"/>
      </w:r>
    </w:p>
    <w:p w14:paraId="5D521105" w14:textId="518B81D1" w:rsidR="001B3F90" w:rsidRPr="001B3F90" w:rsidRDefault="001B3F90" w:rsidP="00FF5B09">
      <w:pPr>
        <w:pStyle w:val="TOC3"/>
        <w:rPr>
          <w:rFonts w:eastAsiaTheme="minorEastAsia" w:cstheme="minorBidi"/>
        </w:rPr>
      </w:pPr>
      <w:r w:rsidRPr="001B3F90">
        <w:rPr>
          <w:bCs/>
        </w:rPr>
        <w:t>Price Adjustment</w:t>
      </w:r>
      <w:r w:rsidRPr="001B3F90">
        <w:rPr>
          <w:bCs/>
        </w:rPr>
        <w:tab/>
      </w:r>
      <w:r w:rsidRPr="001B3F90">
        <w:fldChar w:fldCharType="begin"/>
      </w:r>
      <w:r w:rsidRPr="001B3F90">
        <w:instrText xml:space="preserve"> PAGEREF _Toc88745175 \h </w:instrText>
      </w:r>
      <w:r w:rsidRPr="001B3F90">
        <w:fldChar w:fldCharType="separate"/>
      </w:r>
      <w:r w:rsidR="00490F68">
        <w:t>96</w:t>
      </w:r>
      <w:r w:rsidRPr="001B3F90">
        <w:fldChar w:fldCharType="end"/>
      </w:r>
    </w:p>
    <w:p w14:paraId="3063D38B" w14:textId="50484BBD" w:rsidR="001B3F90" w:rsidRPr="001B3F90" w:rsidRDefault="001B3F90">
      <w:pPr>
        <w:pStyle w:val="TOC2"/>
        <w:rPr>
          <w:rFonts w:eastAsiaTheme="minorEastAsia" w:cstheme="minorBidi"/>
          <w:bCs w:val="0"/>
          <w:sz w:val="22"/>
        </w:rPr>
      </w:pPr>
      <w:r w:rsidRPr="001B3F90">
        <w:rPr>
          <w:sz w:val="22"/>
        </w:rPr>
        <w:t>Technical Bid</w:t>
      </w:r>
      <w:r w:rsidRPr="001B3F90">
        <w:rPr>
          <w:sz w:val="22"/>
        </w:rPr>
        <w:tab/>
      </w:r>
      <w:r w:rsidRPr="001B3F90">
        <w:rPr>
          <w:sz w:val="22"/>
        </w:rPr>
        <w:fldChar w:fldCharType="begin"/>
      </w:r>
      <w:r w:rsidRPr="001B3F90">
        <w:rPr>
          <w:sz w:val="22"/>
        </w:rPr>
        <w:instrText xml:space="preserve"> PAGEREF _Toc88745176 \h </w:instrText>
      </w:r>
      <w:r w:rsidRPr="001B3F90">
        <w:rPr>
          <w:sz w:val="22"/>
        </w:rPr>
      </w:r>
      <w:r w:rsidRPr="001B3F90">
        <w:rPr>
          <w:sz w:val="22"/>
        </w:rPr>
        <w:fldChar w:fldCharType="separate"/>
      </w:r>
      <w:r w:rsidR="00490F68">
        <w:rPr>
          <w:sz w:val="22"/>
        </w:rPr>
        <w:t>99</w:t>
      </w:r>
      <w:r w:rsidRPr="001B3F90">
        <w:rPr>
          <w:sz w:val="22"/>
        </w:rPr>
        <w:fldChar w:fldCharType="end"/>
      </w:r>
    </w:p>
    <w:p w14:paraId="00B75677" w14:textId="759EBE10" w:rsidR="001B3F90" w:rsidRPr="001B3F90" w:rsidRDefault="001B3F90" w:rsidP="00FF5B09">
      <w:pPr>
        <w:pStyle w:val="TOC3"/>
        <w:rPr>
          <w:rFonts w:eastAsiaTheme="minorEastAsia" w:cstheme="minorBidi"/>
        </w:rPr>
      </w:pPr>
      <w:r w:rsidRPr="001B3F90">
        <w:t>Technical Bid-Base Bid</w:t>
      </w:r>
      <w:r w:rsidRPr="001B3F90">
        <w:tab/>
      </w:r>
      <w:r w:rsidRPr="001B3F90">
        <w:fldChar w:fldCharType="begin"/>
      </w:r>
      <w:r w:rsidRPr="001B3F90">
        <w:instrText xml:space="preserve"> PAGEREF _Toc88745177 \h </w:instrText>
      </w:r>
      <w:r w:rsidRPr="001B3F90">
        <w:fldChar w:fldCharType="separate"/>
      </w:r>
      <w:r w:rsidR="00490F68">
        <w:t>100</w:t>
      </w:r>
      <w:r w:rsidRPr="001B3F90">
        <w:fldChar w:fldCharType="end"/>
      </w:r>
    </w:p>
    <w:p w14:paraId="147CB3FA" w14:textId="03C194A0" w:rsidR="001B3F90" w:rsidRPr="001B3F90" w:rsidRDefault="001B3F90" w:rsidP="00FF5B09">
      <w:pPr>
        <w:pStyle w:val="TOC3"/>
        <w:rPr>
          <w:rFonts w:eastAsiaTheme="minorEastAsia" w:cstheme="minorBidi"/>
        </w:rPr>
      </w:pPr>
      <w:r w:rsidRPr="001B3F90">
        <w:t>Site Organization</w:t>
      </w:r>
      <w:r w:rsidRPr="001B3F90">
        <w:tab/>
      </w:r>
      <w:r w:rsidRPr="001B3F90">
        <w:fldChar w:fldCharType="begin"/>
      </w:r>
      <w:r w:rsidRPr="001B3F90">
        <w:instrText xml:space="preserve"> PAGEREF _Toc88745178 \h </w:instrText>
      </w:r>
      <w:r w:rsidRPr="001B3F90">
        <w:fldChar w:fldCharType="separate"/>
      </w:r>
      <w:r w:rsidR="00490F68">
        <w:t>102</w:t>
      </w:r>
      <w:r w:rsidRPr="001B3F90">
        <w:fldChar w:fldCharType="end"/>
      </w:r>
    </w:p>
    <w:p w14:paraId="0F113FC3" w14:textId="340C7F9B" w:rsidR="001B3F90" w:rsidRPr="001B3F90" w:rsidRDefault="001B3F90" w:rsidP="00FF5B09">
      <w:pPr>
        <w:pStyle w:val="TOC3"/>
        <w:rPr>
          <w:rFonts w:eastAsiaTheme="minorEastAsia" w:cstheme="minorBidi"/>
        </w:rPr>
      </w:pPr>
      <w:r w:rsidRPr="001B3F90">
        <w:t>Method Statement</w:t>
      </w:r>
      <w:r w:rsidRPr="001B3F90">
        <w:tab/>
      </w:r>
      <w:r w:rsidRPr="001B3F90">
        <w:fldChar w:fldCharType="begin"/>
      </w:r>
      <w:r w:rsidRPr="001B3F90">
        <w:instrText xml:space="preserve"> PAGEREF _Toc88745179 \h </w:instrText>
      </w:r>
      <w:r w:rsidRPr="001B3F90">
        <w:fldChar w:fldCharType="separate"/>
      </w:r>
      <w:r w:rsidR="00490F68">
        <w:t>103</w:t>
      </w:r>
      <w:r w:rsidRPr="001B3F90">
        <w:fldChar w:fldCharType="end"/>
      </w:r>
    </w:p>
    <w:p w14:paraId="23C7D4D3" w14:textId="2BDAD16B" w:rsidR="001B3F90" w:rsidRPr="001B3F90" w:rsidRDefault="001B3F90" w:rsidP="00FF5B09">
      <w:pPr>
        <w:pStyle w:val="TOC3"/>
        <w:rPr>
          <w:rFonts w:eastAsiaTheme="minorEastAsia" w:cstheme="minorBidi"/>
        </w:rPr>
      </w:pPr>
      <w:r w:rsidRPr="001B3F90">
        <w:t>Mobilization Schedule</w:t>
      </w:r>
      <w:r w:rsidRPr="001B3F90">
        <w:tab/>
      </w:r>
      <w:r w:rsidRPr="001B3F90">
        <w:fldChar w:fldCharType="begin"/>
      </w:r>
      <w:r w:rsidRPr="001B3F90">
        <w:instrText xml:space="preserve"> PAGEREF _Toc88745180 \h </w:instrText>
      </w:r>
      <w:r w:rsidRPr="001B3F90">
        <w:fldChar w:fldCharType="separate"/>
      </w:r>
      <w:r w:rsidR="00490F68">
        <w:t>104</w:t>
      </w:r>
      <w:r w:rsidRPr="001B3F90">
        <w:fldChar w:fldCharType="end"/>
      </w:r>
    </w:p>
    <w:p w14:paraId="443C6E98" w14:textId="2359A3D3" w:rsidR="001B3F90" w:rsidRPr="001B3F90" w:rsidRDefault="001B3F90" w:rsidP="00FF5B09">
      <w:pPr>
        <w:pStyle w:val="TOC3"/>
        <w:rPr>
          <w:rFonts w:eastAsiaTheme="minorEastAsia" w:cstheme="minorBidi"/>
        </w:rPr>
      </w:pPr>
      <w:r w:rsidRPr="001B3F90">
        <w:t>Construction Schedule</w:t>
      </w:r>
      <w:r w:rsidRPr="001B3F90">
        <w:tab/>
      </w:r>
      <w:r w:rsidRPr="001B3F90">
        <w:fldChar w:fldCharType="begin"/>
      </w:r>
      <w:r w:rsidRPr="001B3F90">
        <w:instrText xml:space="preserve"> PAGEREF _Toc88745181 \h </w:instrText>
      </w:r>
      <w:r w:rsidRPr="001B3F90">
        <w:fldChar w:fldCharType="separate"/>
      </w:r>
      <w:r w:rsidR="00490F68">
        <w:t>105</w:t>
      </w:r>
      <w:r w:rsidRPr="001B3F90">
        <w:fldChar w:fldCharType="end"/>
      </w:r>
    </w:p>
    <w:p w14:paraId="5D6B876F" w14:textId="1C2350BD" w:rsidR="001B3F90" w:rsidRPr="001B3F90" w:rsidRDefault="001B3F90" w:rsidP="00FF5B09">
      <w:pPr>
        <w:pStyle w:val="TOC3"/>
        <w:rPr>
          <w:rFonts w:eastAsiaTheme="minorEastAsia" w:cstheme="minorBidi"/>
        </w:rPr>
      </w:pPr>
      <w:r w:rsidRPr="001B3F90">
        <w:t>ES Management Strategies and Implementation Plans</w:t>
      </w:r>
      <w:r w:rsidRPr="001B3F90">
        <w:tab/>
      </w:r>
      <w:r w:rsidRPr="001B3F90">
        <w:fldChar w:fldCharType="begin"/>
      </w:r>
      <w:r w:rsidRPr="001B3F90">
        <w:instrText xml:space="preserve"> PAGEREF _Toc88745182 \h </w:instrText>
      </w:r>
      <w:r w:rsidRPr="001B3F90">
        <w:fldChar w:fldCharType="separate"/>
      </w:r>
      <w:r w:rsidR="00490F68">
        <w:t>106</w:t>
      </w:r>
      <w:r w:rsidRPr="001B3F90">
        <w:fldChar w:fldCharType="end"/>
      </w:r>
    </w:p>
    <w:p w14:paraId="4CAD6C62" w14:textId="6A50A6C1" w:rsidR="001B3F90" w:rsidRPr="001B3F90" w:rsidRDefault="001B3F90" w:rsidP="00FF5B09">
      <w:pPr>
        <w:pStyle w:val="TOC3"/>
        <w:rPr>
          <w:rFonts w:eastAsiaTheme="minorEastAsia" w:cstheme="minorBidi"/>
        </w:rPr>
      </w:pPr>
      <w:r w:rsidRPr="001B3F90">
        <w:t>Plant</w:t>
      </w:r>
      <w:r w:rsidRPr="001B3F90">
        <w:tab/>
      </w:r>
      <w:r w:rsidRPr="001B3F90">
        <w:fldChar w:fldCharType="begin"/>
      </w:r>
      <w:r w:rsidRPr="001B3F90">
        <w:instrText xml:space="preserve"> PAGEREF _Toc88745184 \h </w:instrText>
      </w:r>
      <w:r w:rsidRPr="001B3F90">
        <w:fldChar w:fldCharType="separate"/>
      </w:r>
      <w:r w:rsidR="00490F68">
        <w:t>112</w:t>
      </w:r>
      <w:r w:rsidRPr="001B3F90">
        <w:fldChar w:fldCharType="end"/>
      </w:r>
    </w:p>
    <w:p w14:paraId="3423C990" w14:textId="0E397E40" w:rsidR="001B3F90" w:rsidRPr="001B3F90" w:rsidRDefault="001B3F90" w:rsidP="00FF5B09">
      <w:pPr>
        <w:pStyle w:val="TOC3"/>
        <w:rPr>
          <w:rFonts w:eastAsiaTheme="minorEastAsia" w:cstheme="minorBidi"/>
        </w:rPr>
      </w:pPr>
      <w:r w:rsidRPr="001B3F90">
        <w:t>Contractor’s Equipment</w:t>
      </w:r>
      <w:r w:rsidRPr="001B3F90">
        <w:tab/>
      </w:r>
      <w:r w:rsidRPr="001B3F90">
        <w:fldChar w:fldCharType="begin"/>
      </w:r>
      <w:r w:rsidRPr="001B3F90">
        <w:instrText xml:space="preserve"> PAGEREF _Toc88745185 \h </w:instrText>
      </w:r>
      <w:r w:rsidRPr="001B3F90">
        <w:fldChar w:fldCharType="separate"/>
      </w:r>
      <w:r w:rsidR="00490F68">
        <w:t>113</w:t>
      </w:r>
      <w:r w:rsidRPr="001B3F90">
        <w:fldChar w:fldCharType="end"/>
      </w:r>
    </w:p>
    <w:p w14:paraId="5BF87613" w14:textId="61A692E3" w:rsidR="001B3F90" w:rsidRPr="00DE399E" w:rsidRDefault="001B3F90" w:rsidP="00DE399E">
      <w:pPr>
        <w:pStyle w:val="TOC3"/>
      </w:pPr>
      <w:r w:rsidRPr="001B3F90">
        <w:t>Form EQU</w:t>
      </w:r>
      <w:r w:rsidRPr="001B3F90">
        <w:tab/>
      </w:r>
      <w:r w:rsidRPr="001B3F90">
        <w:fldChar w:fldCharType="begin"/>
      </w:r>
      <w:r w:rsidRPr="001B3F90">
        <w:instrText xml:space="preserve"> PAGEREF _Toc88745186 \h </w:instrText>
      </w:r>
      <w:r w:rsidRPr="001B3F90">
        <w:fldChar w:fldCharType="separate"/>
      </w:r>
      <w:r w:rsidR="00490F68">
        <w:t>113</w:t>
      </w:r>
      <w:r w:rsidRPr="001B3F90">
        <w:fldChar w:fldCharType="end"/>
      </w:r>
    </w:p>
    <w:p w14:paraId="72BDE33A" w14:textId="0404A5BE" w:rsidR="001B3F90" w:rsidRPr="00DE399E" w:rsidRDefault="001B3F90" w:rsidP="00DE399E">
      <w:pPr>
        <w:pStyle w:val="TOC3"/>
      </w:pPr>
      <w:r w:rsidRPr="001B3F90">
        <w:t>Form FUNC</w:t>
      </w:r>
      <w:r w:rsidRPr="001B3F90">
        <w:tab/>
      </w:r>
      <w:r w:rsidRPr="001B3F90">
        <w:fldChar w:fldCharType="begin"/>
      </w:r>
      <w:r w:rsidRPr="001B3F90">
        <w:instrText xml:space="preserve"> PAGEREF _Toc88745188 \h </w:instrText>
      </w:r>
      <w:r w:rsidRPr="001B3F90">
        <w:fldChar w:fldCharType="separate"/>
      </w:r>
      <w:r w:rsidR="00490F68">
        <w:t>114</w:t>
      </w:r>
      <w:r w:rsidRPr="001B3F90">
        <w:fldChar w:fldCharType="end"/>
      </w:r>
    </w:p>
    <w:p w14:paraId="2A084569" w14:textId="48A00BD1" w:rsidR="001B3F90" w:rsidRPr="00DE399E" w:rsidRDefault="001B3F90" w:rsidP="00DE399E">
      <w:pPr>
        <w:pStyle w:val="TOC3"/>
      </w:pPr>
      <w:r w:rsidRPr="001B3F90">
        <w:t>Form PER -1 - Contractor’s Representative and other Key Personnel</w:t>
      </w:r>
      <w:r w:rsidRPr="001B3F90">
        <w:tab/>
      </w:r>
      <w:r w:rsidRPr="001B3F90">
        <w:fldChar w:fldCharType="begin"/>
      </w:r>
      <w:r w:rsidRPr="001B3F90">
        <w:instrText xml:space="preserve"> PAGEREF _Toc88745191 \h </w:instrText>
      </w:r>
      <w:r w:rsidRPr="001B3F90">
        <w:fldChar w:fldCharType="separate"/>
      </w:r>
      <w:r w:rsidR="00490F68">
        <w:t>115</w:t>
      </w:r>
      <w:r w:rsidRPr="001B3F90">
        <w:fldChar w:fldCharType="end"/>
      </w:r>
    </w:p>
    <w:p w14:paraId="4450BAB3" w14:textId="6917ED20" w:rsidR="001B3F90" w:rsidRPr="00DE399E" w:rsidRDefault="001B3F90" w:rsidP="00DE399E">
      <w:pPr>
        <w:pStyle w:val="TOC3"/>
      </w:pPr>
      <w:r w:rsidRPr="001B3F90">
        <w:t>Form PER-2 - Resume of Proposed Personnel</w:t>
      </w:r>
      <w:r w:rsidRPr="001B3F90">
        <w:tab/>
      </w:r>
      <w:r w:rsidRPr="001B3F90">
        <w:fldChar w:fldCharType="begin"/>
      </w:r>
      <w:r w:rsidRPr="001B3F90">
        <w:instrText xml:space="preserve"> PAGEREF _Toc88745193 \h </w:instrText>
      </w:r>
      <w:r w:rsidRPr="001B3F90">
        <w:fldChar w:fldCharType="separate"/>
      </w:r>
      <w:r w:rsidR="00490F68">
        <w:t>118</w:t>
      </w:r>
      <w:r w:rsidRPr="001B3F90">
        <w:fldChar w:fldCharType="end"/>
      </w:r>
    </w:p>
    <w:p w14:paraId="681741A3" w14:textId="14599845" w:rsidR="001B3F90" w:rsidRPr="00DE399E" w:rsidRDefault="001B3F90" w:rsidP="00DE399E">
      <w:pPr>
        <w:pStyle w:val="TOC3"/>
      </w:pPr>
      <w:r w:rsidRPr="001B3F90">
        <w:t>Proposed Subcontractors for Major Items of Plant and Installation Services</w:t>
      </w:r>
      <w:r w:rsidRPr="001B3F90">
        <w:tab/>
      </w:r>
      <w:r w:rsidRPr="001B3F90">
        <w:fldChar w:fldCharType="begin"/>
      </w:r>
      <w:r w:rsidRPr="001B3F90">
        <w:instrText xml:space="preserve"> PAGEREF _Toc88745194 \h </w:instrText>
      </w:r>
      <w:r w:rsidRPr="001B3F90">
        <w:fldChar w:fldCharType="separate"/>
      </w:r>
      <w:r w:rsidR="00490F68">
        <w:t>119</w:t>
      </w:r>
      <w:r w:rsidRPr="001B3F90">
        <w:fldChar w:fldCharType="end"/>
      </w:r>
    </w:p>
    <w:p w14:paraId="5F3DF789" w14:textId="67166E73" w:rsidR="001B3F90" w:rsidRPr="001B3F90" w:rsidRDefault="001B3F90">
      <w:pPr>
        <w:pStyle w:val="TOC2"/>
        <w:rPr>
          <w:rFonts w:eastAsiaTheme="minorEastAsia" w:cstheme="minorBidi"/>
          <w:bCs w:val="0"/>
          <w:sz w:val="22"/>
        </w:rPr>
      </w:pPr>
      <w:r>
        <w:rPr>
          <w:sz w:val="22"/>
        </w:rPr>
        <w:t xml:space="preserve"> </w:t>
      </w:r>
      <w:r w:rsidRPr="001B3F90">
        <w:rPr>
          <w:sz w:val="22"/>
        </w:rPr>
        <w:t>Others - Time Schedule</w:t>
      </w:r>
      <w:r w:rsidRPr="001B3F90">
        <w:rPr>
          <w:sz w:val="22"/>
        </w:rPr>
        <w:tab/>
      </w:r>
      <w:r w:rsidRPr="001B3F90">
        <w:rPr>
          <w:sz w:val="22"/>
        </w:rPr>
        <w:fldChar w:fldCharType="begin"/>
      </w:r>
      <w:r w:rsidRPr="001B3F90">
        <w:rPr>
          <w:sz w:val="22"/>
        </w:rPr>
        <w:instrText xml:space="preserve"> PAGEREF _Toc88745195 \h </w:instrText>
      </w:r>
      <w:r w:rsidRPr="001B3F90">
        <w:rPr>
          <w:sz w:val="22"/>
        </w:rPr>
      </w:r>
      <w:r w:rsidRPr="001B3F90">
        <w:rPr>
          <w:sz w:val="22"/>
        </w:rPr>
        <w:fldChar w:fldCharType="separate"/>
      </w:r>
      <w:r w:rsidR="00490F68">
        <w:rPr>
          <w:sz w:val="22"/>
        </w:rPr>
        <w:t>120</w:t>
      </w:r>
      <w:r w:rsidRPr="001B3F90">
        <w:rPr>
          <w:sz w:val="22"/>
        </w:rPr>
        <w:fldChar w:fldCharType="end"/>
      </w:r>
    </w:p>
    <w:p w14:paraId="674E1D22" w14:textId="7F920C17" w:rsidR="001B3F90" w:rsidRPr="001B3F90" w:rsidRDefault="001B3F90">
      <w:pPr>
        <w:pStyle w:val="TOC2"/>
        <w:rPr>
          <w:rFonts w:eastAsiaTheme="minorEastAsia" w:cstheme="minorBidi"/>
          <w:bCs w:val="0"/>
          <w:sz w:val="22"/>
        </w:rPr>
      </w:pPr>
      <w:r w:rsidRPr="001B3F90">
        <w:rPr>
          <w:sz w:val="22"/>
        </w:rPr>
        <w:lastRenderedPageBreak/>
        <w:t>Commercial Terms and Conditions</w:t>
      </w:r>
      <w:r w:rsidRPr="001B3F90">
        <w:rPr>
          <w:sz w:val="22"/>
        </w:rPr>
        <w:tab/>
      </w:r>
      <w:r w:rsidRPr="001B3F90">
        <w:rPr>
          <w:sz w:val="22"/>
        </w:rPr>
        <w:fldChar w:fldCharType="begin"/>
      </w:r>
      <w:r w:rsidRPr="001B3F90">
        <w:rPr>
          <w:sz w:val="22"/>
        </w:rPr>
        <w:instrText xml:space="preserve"> PAGEREF _Toc88745196 \h </w:instrText>
      </w:r>
      <w:r w:rsidRPr="001B3F90">
        <w:rPr>
          <w:sz w:val="22"/>
        </w:rPr>
      </w:r>
      <w:r w:rsidRPr="001B3F90">
        <w:rPr>
          <w:sz w:val="22"/>
        </w:rPr>
        <w:fldChar w:fldCharType="separate"/>
      </w:r>
      <w:r w:rsidR="00490F68">
        <w:rPr>
          <w:sz w:val="22"/>
        </w:rPr>
        <w:t>121</w:t>
      </w:r>
      <w:r w:rsidRPr="001B3F90">
        <w:rPr>
          <w:sz w:val="22"/>
        </w:rPr>
        <w:fldChar w:fldCharType="end"/>
      </w:r>
    </w:p>
    <w:p w14:paraId="3AC07D70" w14:textId="51E271DF" w:rsidR="001B3F90" w:rsidRPr="001B3F90" w:rsidRDefault="001B3F90">
      <w:pPr>
        <w:pStyle w:val="TOC2"/>
        <w:rPr>
          <w:rFonts w:eastAsiaTheme="minorEastAsia" w:cstheme="minorBidi"/>
          <w:bCs w:val="0"/>
          <w:sz w:val="22"/>
        </w:rPr>
      </w:pPr>
      <w:r w:rsidRPr="001B3F90">
        <w:rPr>
          <w:sz w:val="22"/>
        </w:rPr>
        <w:t>Alternative Technical Bid --If permitted in accordance with ITB 13</w:t>
      </w:r>
      <w:r w:rsidRPr="001B3F90">
        <w:rPr>
          <w:sz w:val="22"/>
        </w:rPr>
        <w:tab/>
      </w:r>
      <w:r w:rsidRPr="001B3F90">
        <w:rPr>
          <w:sz w:val="22"/>
        </w:rPr>
        <w:fldChar w:fldCharType="begin"/>
      </w:r>
      <w:r w:rsidRPr="001B3F90">
        <w:rPr>
          <w:sz w:val="22"/>
        </w:rPr>
        <w:instrText xml:space="preserve"> PAGEREF _Toc88745197 \h </w:instrText>
      </w:r>
      <w:r w:rsidRPr="001B3F90">
        <w:rPr>
          <w:sz w:val="22"/>
        </w:rPr>
      </w:r>
      <w:r w:rsidRPr="001B3F90">
        <w:rPr>
          <w:sz w:val="22"/>
        </w:rPr>
        <w:fldChar w:fldCharType="separate"/>
      </w:r>
      <w:r w:rsidR="00490F68">
        <w:rPr>
          <w:sz w:val="22"/>
        </w:rPr>
        <w:t>122</w:t>
      </w:r>
      <w:r w:rsidRPr="001B3F90">
        <w:rPr>
          <w:sz w:val="22"/>
        </w:rPr>
        <w:fldChar w:fldCharType="end"/>
      </w:r>
    </w:p>
    <w:p w14:paraId="05991499" w14:textId="1F911247" w:rsidR="001B3F90" w:rsidRPr="00DE399E" w:rsidRDefault="001B3F90">
      <w:pPr>
        <w:pStyle w:val="TOC2"/>
        <w:rPr>
          <w:sz w:val="22"/>
        </w:rPr>
      </w:pPr>
      <w:r w:rsidRPr="001B3F90">
        <w:rPr>
          <w:sz w:val="22"/>
        </w:rPr>
        <w:t>Bidders Qualification without prequalification</w:t>
      </w:r>
      <w:r w:rsidRPr="001B3F90">
        <w:rPr>
          <w:sz w:val="22"/>
        </w:rPr>
        <w:tab/>
      </w:r>
      <w:r w:rsidRPr="001B3F90">
        <w:rPr>
          <w:sz w:val="22"/>
        </w:rPr>
        <w:fldChar w:fldCharType="begin"/>
      </w:r>
      <w:r w:rsidRPr="001B3F90">
        <w:rPr>
          <w:sz w:val="22"/>
        </w:rPr>
        <w:instrText xml:space="preserve"> PAGEREF _Toc88745198 \h </w:instrText>
      </w:r>
      <w:r w:rsidRPr="001B3F90">
        <w:rPr>
          <w:sz w:val="22"/>
        </w:rPr>
      </w:r>
      <w:r w:rsidRPr="001B3F90">
        <w:rPr>
          <w:sz w:val="22"/>
        </w:rPr>
        <w:fldChar w:fldCharType="separate"/>
      </w:r>
      <w:r w:rsidR="00490F68">
        <w:rPr>
          <w:sz w:val="22"/>
        </w:rPr>
        <w:t>123</w:t>
      </w:r>
      <w:r w:rsidRPr="001B3F90">
        <w:rPr>
          <w:sz w:val="22"/>
        </w:rPr>
        <w:fldChar w:fldCharType="end"/>
      </w:r>
    </w:p>
    <w:p w14:paraId="148251A5" w14:textId="3A84A78D" w:rsidR="001B3F90" w:rsidRPr="00DE399E" w:rsidRDefault="001B3F90" w:rsidP="00DE399E">
      <w:pPr>
        <w:pStyle w:val="TOC2"/>
        <w:rPr>
          <w:sz w:val="22"/>
        </w:rPr>
      </w:pPr>
      <w:r w:rsidRPr="00DE399E">
        <w:rPr>
          <w:sz w:val="22"/>
        </w:rPr>
        <w:t>Form ELI 1.1 - Bidder Information Sheet</w:t>
      </w:r>
      <w:r w:rsidRPr="00DE399E">
        <w:rPr>
          <w:sz w:val="22"/>
        </w:rPr>
        <w:tab/>
      </w:r>
      <w:r w:rsidRPr="00DE399E">
        <w:rPr>
          <w:sz w:val="22"/>
        </w:rPr>
        <w:fldChar w:fldCharType="begin"/>
      </w:r>
      <w:r w:rsidRPr="00DE399E">
        <w:rPr>
          <w:sz w:val="22"/>
        </w:rPr>
        <w:instrText xml:space="preserve"> PAGEREF _Toc88745200 \h </w:instrText>
      </w:r>
      <w:r w:rsidRPr="00DE399E">
        <w:rPr>
          <w:sz w:val="22"/>
        </w:rPr>
      </w:r>
      <w:r w:rsidRPr="00DE399E">
        <w:rPr>
          <w:sz w:val="22"/>
        </w:rPr>
        <w:fldChar w:fldCharType="separate"/>
      </w:r>
      <w:r w:rsidR="00490F68">
        <w:rPr>
          <w:sz w:val="22"/>
        </w:rPr>
        <w:t>124</w:t>
      </w:r>
      <w:r w:rsidRPr="00DE399E">
        <w:rPr>
          <w:sz w:val="22"/>
        </w:rPr>
        <w:fldChar w:fldCharType="end"/>
      </w:r>
    </w:p>
    <w:p w14:paraId="444FD490" w14:textId="7930271B" w:rsidR="001B3F90" w:rsidRPr="00DE399E" w:rsidRDefault="001B3F90" w:rsidP="00DE399E">
      <w:pPr>
        <w:pStyle w:val="TOC2"/>
        <w:rPr>
          <w:sz w:val="22"/>
        </w:rPr>
      </w:pPr>
      <w:r w:rsidRPr="00DE399E">
        <w:rPr>
          <w:sz w:val="22"/>
        </w:rPr>
        <w:t>Form ELI 1.2 - Party to JV Information Sheet</w:t>
      </w:r>
      <w:r w:rsidRPr="00DE399E">
        <w:rPr>
          <w:sz w:val="22"/>
        </w:rPr>
        <w:tab/>
      </w:r>
      <w:r w:rsidRPr="00DE399E">
        <w:rPr>
          <w:sz w:val="22"/>
        </w:rPr>
        <w:fldChar w:fldCharType="begin"/>
      </w:r>
      <w:r w:rsidRPr="00DE399E">
        <w:rPr>
          <w:sz w:val="22"/>
        </w:rPr>
        <w:instrText xml:space="preserve"> PAGEREF _Toc88745202 \h </w:instrText>
      </w:r>
      <w:r w:rsidRPr="00DE399E">
        <w:rPr>
          <w:sz w:val="22"/>
        </w:rPr>
      </w:r>
      <w:r w:rsidRPr="00DE399E">
        <w:rPr>
          <w:sz w:val="22"/>
        </w:rPr>
        <w:fldChar w:fldCharType="separate"/>
      </w:r>
      <w:r w:rsidR="00490F68">
        <w:rPr>
          <w:sz w:val="22"/>
        </w:rPr>
        <w:t>126</w:t>
      </w:r>
      <w:r w:rsidRPr="00DE399E">
        <w:rPr>
          <w:sz w:val="22"/>
        </w:rPr>
        <w:fldChar w:fldCharType="end"/>
      </w:r>
    </w:p>
    <w:p w14:paraId="4F14AB1E" w14:textId="44278545" w:rsidR="001B3F90" w:rsidRPr="00DE399E" w:rsidRDefault="001B3F90" w:rsidP="00DE399E">
      <w:pPr>
        <w:pStyle w:val="TOC2"/>
        <w:rPr>
          <w:sz w:val="22"/>
        </w:rPr>
      </w:pPr>
      <w:r w:rsidRPr="00DE399E">
        <w:rPr>
          <w:sz w:val="22"/>
        </w:rPr>
        <w:t>Form CON – 2 - Historical Contract Non-Performance</w:t>
      </w:r>
      <w:r w:rsidRPr="00DE399E">
        <w:rPr>
          <w:sz w:val="22"/>
        </w:rPr>
        <w:tab/>
      </w:r>
      <w:r w:rsidRPr="00DE399E">
        <w:rPr>
          <w:sz w:val="22"/>
        </w:rPr>
        <w:fldChar w:fldCharType="begin"/>
      </w:r>
      <w:r w:rsidRPr="00DE399E">
        <w:rPr>
          <w:sz w:val="22"/>
        </w:rPr>
        <w:instrText xml:space="preserve"> PAGEREF _Toc88745204 \h </w:instrText>
      </w:r>
      <w:r w:rsidRPr="00DE399E">
        <w:rPr>
          <w:sz w:val="22"/>
        </w:rPr>
      </w:r>
      <w:r w:rsidRPr="00DE399E">
        <w:rPr>
          <w:sz w:val="22"/>
        </w:rPr>
        <w:fldChar w:fldCharType="separate"/>
      </w:r>
      <w:r w:rsidR="00490F68">
        <w:rPr>
          <w:sz w:val="22"/>
        </w:rPr>
        <w:t>129</w:t>
      </w:r>
      <w:r w:rsidRPr="00DE399E">
        <w:rPr>
          <w:sz w:val="22"/>
        </w:rPr>
        <w:fldChar w:fldCharType="end"/>
      </w:r>
    </w:p>
    <w:p w14:paraId="73DC89DC" w14:textId="4D1FE808" w:rsidR="001B3F90" w:rsidRPr="00DE399E" w:rsidRDefault="001B3F90" w:rsidP="00DE399E">
      <w:pPr>
        <w:pStyle w:val="TOC2"/>
        <w:rPr>
          <w:sz w:val="22"/>
        </w:rPr>
      </w:pPr>
      <w:r w:rsidRPr="00DE399E">
        <w:rPr>
          <w:sz w:val="22"/>
        </w:rPr>
        <w:t>Form CON – 3 - Environmental and Social Performance Declaration</w:t>
      </w:r>
      <w:r w:rsidRPr="00DE399E">
        <w:rPr>
          <w:sz w:val="22"/>
        </w:rPr>
        <w:tab/>
      </w:r>
      <w:r w:rsidRPr="00DE399E">
        <w:rPr>
          <w:sz w:val="22"/>
        </w:rPr>
        <w:fldChar w:fldCharType="begin"/>
      </w:r>
      <w:r w:rsidRPr="00DE399E">
        <w:rPr>
          <w:sz w:val="22"/>
        </w:rPr>
        <w:instrText xml:space="preserve"> PAGEREF _Toc88745206 \h </w:instrText>
      </w:r>
      <w:r w:rsidRPr="00DE399E">
        <w:rPr>
          <w:sz w:val="22"/>
        </w:rPr>
      </w:r>
      <w:r w:rsidRPr="00DE399E">
        <w:rPr>
          <w:sz w:val="22"/>
        </w:rPr>
        <w:fldChar w:fldCharType="separate"/>
      </w:r>
      <w:r w:rsidR="00490F68">
        <w:rPr>
          <w:sz w:val="22"/>
        </w:rPr>
        <w:t>132</w:t>
      </w:r>
      <w:r w:rsidRPr="00DE399E">
        <w:rPr>
          <w:sz w:val="22"/>
        </w:rPr>
        <w:fldChar w:fldCharType="end"/>
      </w:r>
    </w:p>
    <w:p w14:paraId="4EC73C06" w14:textId="3C3DF415" w:rsidR="001B3F90" w:rsidRPr="00DE399E" w:rsidRDefault="001B3F90" w:rsidP="00DE399E">
      <w:pPr>
        <w:pStyle w:val="TOC2"/>
        <w:rPr>
          <w:sz w:val="22"/>
        </w:rPr>
      </w:pPr>
      <w:r w:rsidRPr="00DE399E">
        <w:rPr>
          <w:sz w:val="22"/>
        </w:rPr>
        <w:t>Form CCC - Current Contract Commitments / Works in Progress</w:t>
      </w:r>
      <w:r w:rsidRPr="00DE399E">
        <w:rPr>
          <w:sz w:val="22"/>
        </w:rPr>
        <w:tab/>
      </w:r>
      <w:r w:rsidRPr="00DE399E">
        <w:rPr>
          <w:sz w:val="22"/>
        </w:rPr>
        <w:fldChar w:fldCharType="begin"/>
      </w:r>
      <w:r w:rsidRPr="00DE399E">
        <w:rPr>
          <w:sz w:val="22"/>
        </w:rPr>
        <w:instrText xml:space="preserve"> PAGEREF _Toc88745208 \h </w:instrText>
      </w:r>
      <w:r w:rsidRPr="00DE399E">
        <w:rPr>
          <w:sz w:val="22"/>
        </w:rPr>
      </w:r>
      <w:r w:rsidRPr="00DE399E">
        <w:rPr>
          <w:sz w:val="22"/>
        </w:rPr>
        <w:fldChar w:fldCharType="separate"/>
      </w:r>
      <w:r w:rsidR="00490F68">
        <w:rPr>
          <w:sz w:val="22"/>
        </w:rPr>
        <w:t>134</w:t>
      </w:r>
      <w:r w:rsidRPr="00DE399E">
        <w:rPr>
          <w:sz w:val="22"/>
        </w:rPr>
        <w:fldChar w:fldCharType="end"/>
      </w:r>
    </w:p>
    <w:p w14:paraId="32994735" w14:textId="633DFF09" w:rsidR="001B3F90" w:rsidRPr="00DE399E" w:rsidRDefault="001B3F90" w:rsidP="00DE399E">
      <w:pPr>
        <w:pStyle w:val="TOC2"/>
        <w:rPr>
          <w:sz w:val="22"/>
        </w:rPr>
      </w:pPr>
      <w:r w:rsidRPr="00DE399E">
        <w:rPr>
          <w:sz w:val="22"/>
        </w:rPr>
        <w:t>Form FIN – 3.1 - Financial Situation</w:t>
      </w:r>
      <w:r w:rsidRPr="00DE399E">
        <w:rPr>
          <w:sz w:val="22"/>
        </w:rPr>
        <w:tab/>
      </w:r>
      <w:r w:rsidRPr="00DE399E">
        <w:rPr>
          <w:sz w:val="22"/>
        </w:rPr>
        <w:fldChar w:fldCharType="begin"/>
      </w:r>
      <w:r w:rsidRPr="00DE399E">
        <w:rPr>
          <w:sz w:val="22"/>
        </w:rPr>
        <w:instrText xml:space="preserve"> PAGEREF _Toc88745210 \h </w:instrText>
      </w:r>
      <w:r w:rsidRPr="00DE399E">
        <w:rPr>
          <w:sz w:val="22"/>
        </w:rPr>
      </w:r>
      <w:r w:rsidRPr="00DE399E">
        <w:rPr>
          <w:sz w:val="22"/>
        </w:rPr>
        <w:fldChar w:fldCharType="separate"/>
      </w:r>
      <w:r w:rsidR="00490F68">
        <w:rPr>
          <w:sz w:val="22"/>
        </w:rPr>
        <w:t>135</w:t>
      </w:r>
      <w:r w:rsidRPr="00DE399E">
        <w:rPr>
          <w:sz w:val="22"/>
        </w:rPr>
        <w:fldChar w:fldCharType="end"/>
      </w:r>
    </w:p>
    <w:p w14:paraId="659D9BB7" w14:textId="7E0652F8" w:rsidR="001B3F90" w:rsidRPr="00DE399E" w:rsidRDefault="001B3F90" w:rsidP="00DE399E">
      <w:pPr>
        <w:pStyle w:val="TOC2"/>
        <w:rPr>
          <w:sz w:val="22"/>
        </w:rPr>
      </w:pPr>
      <w:r w:rsidRPr="00DE399E">
        <w:rPr>
          <w:sz w:val="22"/>
        </w:rPr>
        <w:t>Form FIN – 3.2 - Average Annual Turnover</w:t>
      </w:r>
      <w:r w:rsidRPr="00DE399E">
        <w:rPr>
          <w:sz w:val="22"/>
        </w:rPr>
        <w:tab/>
      </w:r>
      <w:r w:rsidRPr="00DE399E">
        <w:rPr>
          <w:sz w:val="22"/>
        </w:rPr>
        <w:fldChar w:fldCharType="begin"/>
      </w:r>
      <w:r w:rsidRPr="00DE399E">
        <w:rPr>
          <w:sz w:val="22"/>
        </w:rPr>
        <w:instrText xml:space="preserve"> PAGEREF _Toc88745212 \h </w:instrText>
      </w:r>
      <w:r w:rsidRPr="00DE399E">
        <w:rPr>
          <w:sz w:val="22"/>
        </w:rPr>
      </w:r>
      <w:r w:rsidRPr="00DE399E">
        <w:rPr>
          <w:sz w:val="22"/>
        </w:rPr>
        <w:fldChar w:fldCharType="separate"/>
      </w:r>
      <w:r w:rsidR="00490F68">
        <w:rPr>
          <w:sz w:val="22"/>
        </w:rPr>
        <w:t>137</w:t>
      </w:r>
      <w:r w:rsidRPr="00DE399E">
        <w:rPr>
          <w:sz w:val="22"/>
        </w:rPr>
        <w:fldChar w:fldCharType="end"/>
      </w:r>
    </w:p>
    <w:p w14:paraId="3EF29DF1" w14:textId="37F45177" w:rsidR="001B3F90" w:rsidRPr="00DE399E" w:rsidRDefault="001B3F90" w:rsidP="00DE399E">
      <w:pPr>
        <w:pStyle w:val="TOC2"/>
        <w:rPr>
          <w:sz w:val="22"/>
        </w:rPr>
      </w:pPr>
      <w:r w:rsidRPr="00DE399E">
        <w:rPr>
          <w:sz w:val="22"/>
        </w:rPr>
        <w:t>Form FIN 3.3 - Financial Resources</w:t>
      </w:r>
      <w:r w:rsidRPr="00DE399E">
        <w:rPr>
          <w:sz w:val="22"/>
        </w:rPr>
        <w:tab/>
      </w:r>
      <w:r w:rsidRPr="00DE399E">
        <w:rPr>
          <w:sz w:val="22"/>
        </w:rPr>
        <w:fldChar w:fldCharType="begin"/>
      </w:r>
      <w:r w:rsidRPr="00DE399E">
        <w:rPr>
          <w:sz w:val="22"/>
        </w:rPr>
        <w:instrText xml:space="preserve"> PAGEREF _Toc88745214 \h </w:instrText>
      </w:r>
      <w:r w:rsidRPr="00DE399E">
        <w:rPr>
          <w:sz w:val="22"/>
        </w:rPr>
      </w:r>
      <w:r w:rsidRPr="00DE399E">
        <w:rPr>
          <w:sz w:val="22"/>
        </w:rPr>
        <w:fldChar w:fldCharType="separate"/>
      </w:r>
      <w:r w:rsidR="00490F68">
        <w:rPr>
          <w:sz w:val="22"/>
        </w:rPr>
        <w:t>138</w:t>
      </w:r>
      <w:r w:rsidRPr="00DE399E">
        <w:rPr>
          <w:sz w:val="22"/>
        </w:rPr>
        <w:fldChar w:fldCharType="end"/>
      </w:r>
    </w:p>
    <w:p w14:paraId="6BDF260D" w14:textId="413FCB2B" w:rsidR="001B3F90" w:rsidRPr="00DE399E" w:rsidRDefault="001B3F90" w:rsidP="00DE399E">
      <w:pPr>
        <w:pStyle w:val="TOC2"/>
        <w:rPr>
          <w:sz w:val="22"/>
        </w:rPr>
      </w:pPr>
      <w:r w:rsidRPr="00DE399E">
        <w:rPr>
          <w:sz w:val="22"/>
        </w:rPr>
        <w:t>Form EXP 4.1 - General Experience</w:t>
      </w:r>
      <w:r w:rsidRPr="00DE399E">
        <w:rPr>
          <w:sz w:val="22"/>
        </w:rPr>
        <w:tab/>
      </w:r>
      <w:r w:rsidRPr="00DE399E">
        <w:rPr>
          <w:sz w:val="22"/>
        </w:rPr>
        <w:fldChar w:fldCharType="begin"/>
      </w:r>
      <w:r w:rsidRPr="00DE399E">
        <w:rPr>
          <w:sz w:val="22"/>
        </w:rPr>
        <w:instrText xml:space="preserve"> PAGEREF _Toc88745216 \h </w:instrText>
      </w:r>
      <w:r w:rsidRPr="00DE399E">
        <w:rPr>
          <w:sz w:val="22"/>
        </w:rPr>
      </w:r>
      <w:r w:rsidRPr="00DE399E">
        <w:rPr>
          <w:sz w:val="22"/>
        </w:rPr>
        <w:fldChar w:fldCharType="separate"/>
      </w:r>
      <w:r w:rsidR="00490F68">
        <w:rPr>
          <w:sz w:val="22"/>
        </w:rPr>
        <w:t>139</w:t>
      </w:r>
      <w:r w:rsidRPr="00DE399E">
        <w:rPr>
          <w:sz w:val="22"/>
        </w:rPr>
        <w:fldChar w:fldCharType="end"/>
      </w:r>
    </w:p>
    <w:p w14:paraId="729F17E9" w14:textId="16100FDD" w:rsidR="001B3F90" w:rsidRPr="00DE399E" w:rsidRDefault="001B3F90" w:rsidP="00DE399E">
      <w:pPr>
        <w:pStyle w:val="TOC2"/>
        <w:rPr>
          <w:sz w:val="22"/>
        </w:rPr>
      </w:pPr>
      <w:r w:rsidRPr="00DE399E">
        <w:rPr>
          <w:sz w:val="22"/>
        </w:rPr>
        <w:t>Form EXP –4.2(a) - Specific Experience</w:t>
      </w:r>
      <w:r w:rsidRPr="00DE399E">
        <w:rPr>
          <w:sz w:val="22"/>
        </w:rPr>
        <w:tab/>
      </w:r>
      <w:r w:rsidRPr="00DE399E">
        <w:rPr>
          <w:sz w:val="22"/>
        </w:rPr>
        <w:fldChar w:fldCharType="begin"/>
      </w:r>
      <w:r w:rsidRPr="00DE399E">
        <w:rPr>
          <w:sz w:val="22"/>
        </w:rPr>
        <w:instrText xml:space="preserve"> PAGEREF _Toc88745218 \h </w:instrText>
      </w:r>
      <w:r w:rsidRPr="00DE399E">
        <w:rPr>
          <w:sz w:val="22"/>
        </w:rPr>
      </w:r>
      <w:r w:rsidRPr="00DE399E">
        <w:rPr>
          <w:sz w:val="22"/>
        </w:rPr>
        <w:fldChar w:fldCharType="separate"/>
      </w:r>
      <w:r w:rsidR="00490F68">
        <w:rPr>
          <w:sz w:val="22"/>
        </w:rPr>
        <w:t>141</w:t>
      </w:r>
      <w:r w:rsidRPr="00DE399E">
        <w:rPr>
          <w:sz w:val="22"/>
        </w:rPr>
        <w:fldChar w:fldCharType="end"/>
      </w:r>
    </w:p>
    <w:p w14:paraId="5C654193" w14:textId="26D15B06" w:rsidR="001B3F90" w:rsidRPr="00DE399E" w:rsidRDefault="001B3F90" w:rsidP="00DE399E">
      <w:pPr>
        <w:pStyle w:val="TOC2"/>
        <w:rPr>
          <w:sz w:val="22"/>
        </w:rPr>
      </w:pPr>
      <w:r w:rsidRPr="00DE399E">
        <w:rPr>
          <w:sz w:val="22"/>
        </w:rPr>
        <w:t>Form EXP –4.2(a) (cont.)</w:t>
      </w:r>
      <w:r w:rsidRPr="00DE399E">
        <w:rPr>
          <w:sz w:val="22"/>
        </w:rPr>
        <w:tab/>
      </w:r>
      <w:r w:rsidRPr="00DE399E">
        <w:rPr>
          <w:sz w:val="22"/>
        </w:rPr>
        <w:fldChar w:fldCharType="begin"/>
      </w:r>
      <w:r w:rsidRPr="00DE399E">
        <w:rPr>
          <w:sz w:val="22"/>
        </w:rPr>
        <w:instrText xml:space="preserve"> PAGEREF _Toc88745219 \h </w:instrText>
      </w:r>
      <w:r w:rsidRPr="00DE399E">
        <w:rPr>
          <w:sz w:val="22"/>
        </w:rPr>
      </w:r>
      <w:r w:rsidRPr="00DE399E">
        <w:rPr>
          <w:sz w:val="22"/>
        </w:rPr>
        <w:fldChar w:fldCharType="separate"/>
      </w:r>
      <w:r w:rsidR="00490F68">
        <w:rPr>
          <w:sz w:val="22"/>
        </w:rPr>
        <w:t>142</w:t>
      </w:r>
      <w:r w:rsidRPr="00DE399E">
        <w:rPr>
          <w:sz w:val="22"/>
        </w:rPr>
        <w:fldChar w:fldCharType="end"/>
      </w:r>
    </w:p>
    <w:p w14:paraId="7228C539" w14:textId="63DD6C62" w:rsidR="001B3F90" w:rsidRPr="00DE399E" w:rsidRDefault="001B3F90" w:rsidP="00DE399E">
      <w:pPr>
        <w:pStyle w:val="TOC2"/>
        <w:rPr>
          <w:sz w:val="22"/>
        </w:rPr>
      </w:pPr>
      <w:r w:rsidRPr="00DE399E">
        <w:rPr>
          <w:sz w:val="22"/>
        </w:rPr>
        <w:t>Form EXP –4.2(b) - Specific Experience in Key Activities</w:t>
      </w:r>
      <w:r w:rsidRPr="00DE399E">
        <w:rPr>
          <w:sz w:val="22"/>
        </w:rPr>
        <w:tab/>
      </w:r>
      <w:r w:rsidRPr="00DE399E">
        <w:rPr>
          <w:sz w:val="22"/>
        </w:rPr>
        <w:fldChar w:fldCharType="begin"/>
      </w:r>
      <w:r w:rsidRPr="00DE399E">
        <w:rPr>
          <w:sz w:val="22"/>
        </w:rPr>
        <w:instrText xml:space="preserve"> PAGEREF _Toc88745221 \h </w:instrText>
      </w:r>
      <w:r w:rsidRPr="00DE399E">
        <w:rPr>
          <w:sz w:val="22"/>
        </w:rPr>
      </w:r>
      <w:r w:rsidRPr="00DE399E">
        <w:rPr>
          <w:sz w:val="22"/>
        </w:rPr>
        <w:fldChar w:fldCharType="separate"/>
      </w:r>
      <w:r w:rsidR="00490F68">
        <w:rPr>
          <w:sz w:val="22"/>
        </w:rPr>
        <w:t>143</w:t>
      </w:r>
      <w:r w:rsidRPr="00DE399E">
        <w:rPr>
          <w:sz w:val="22"/>
        </w:rPr>
        <w:fldChar w:fldCharType="end"/>
      </w:r>
    </w:p>
    <w:p w14:paraId="21231910" w14:textId="0320CE29" w:rsidR="001B3F90" w:rsidRPr="00DE399E" w:rsidRDefault="001B3F90" w:rsidP="00DE399E">
      <w:pPr>
        <w:pStyle w:val="TOC2"/>
        <w:rPr>
          <w:sz w:val="22"/>
        </w:rPr>
      </w:pPr>
      <w:r w:rsidRPr="00DE399E">
        <w:rPr>
          <w:sz w:val="22"/>
        </w:rPr>
        <w:t>Form EXP –4.2 (b)(cont.)</w:t>
      </w:r>
      <w:r w:rsidRPr="00DE399E">
        <w:rPr>
          <w:sz w:val="22"/>
        </w:rPr>
        <w:tab/>
      </w:r>
      <w:r w:rsidRPr="00DE399E">
        <w:rPr>
          <w:sz w:val="22"/>
        </w:rPr>
        <w:fldChar w:fldCharType="begin"/>
      </w:r>
      <w:r w:rsidRPr="00DE399E">
        <w:rPr>
          <w:sz w:val="22"/>
        </w:rPr>
        <w:instrText xml:space="preserve"> PAGEREF _Toc88745222 \h </w:instrText>
      </w:r>
      <w:r w:rsidRPr="00DE399E">
        <w:rPr>
          <w:sz w:val="22"/>
        </w:rPr>
      </w:r>
      <w:r w:rsidRPr="00DE399E">
        <w:rPr>
          <w:sz w:val="22"/>
        </w:rPr>
        <w:fldChar w:fldCharType="separate"/>
      </w:r>
      <w:r w:rsidR="00490F68">
        <w:rPr>
          <w:sz w:val="22"/>
        </w:rPr>
        <w:t>144</w:t>
      </w:r>
      <w:r w:rsidRPr="00DE399E">
        <w:rPr>
          <w:sz w:val="22"/>
        </w:rPr>
        <w:fldChar w:fldCharType="end"/>
      </w:r>
    </w:p>
    <w:p w14:paraId="4766A3D7" w14:textId="1E6D8693" w:rsidR="001B3F90" w:rsidRPr="00DE399E" w:rsidRDefault="001B3F90" w:rsidP="00DE399E">
      <w:pPr>
        <w:pStyle w:val="TOC2"/>
        <w:rPr>
          <w:sz w:val="22"/>
        </w:rPr>
      </w:pPr>
      <w:r w:rsidRPr="00DE399E">
        <w:rPr>
          <w:sz w:val="22"/>
        </w:rPr>
        <w:t>Form EXP –4.2(c) - Specific Experience in Managing ES aspects</w:t>
      </w:r>
      <w:r w:rsidRPr="00DE399E">
        <w:rPr>
          <w:sz w:val="22"/>
        </w:rPr>
        <w:tab/>
      </w:r>
      <w:r w:rsidRPr="00DE399E">
        <w:rPr>
          <w:sz w:val="22"/>
        </w:rPr>
        <w:fldChar w:fldCharType="begin"/>
      </w:r>
      <w:r w:rsidRPr="00DE399E">
        <w:rPr>
          <w:sz w:val="22"/>
        </w:rPr>
        <w:instrText xml:space="preserve"> PAGEREF _Toc88745224 \h </w:instrText>
      </w:r>
      <w:r w:rsidRPr="00DE399E">
        <w:rPr>
          <w:sz w:val="22"/>
        </w:rPr>
      </w:r>
      <w:r w:rsidRPr="00DE399E">
        <w:rPr>
          <w:sz w:val="22"/>
        </w:rPr>
        <w:fldChar w:fldCharType="separate"/>
      </w:r>
      <w:r w:rsidR="00490F68">
        <w:rPr>
          <w:sz w:val="22"/>
        </w:rPr>
        <w:t>145</w:t>
      </w:r>
      <w:r w:rsidRPr="00DE399E">
        <w:rPr>
          <w:sz w:val="22"/>
        </w:rPr>
        <w:fldChar w:fldCharType="end"/>
      </w:r>
    </w:p>
    <w:p w14:paraId="1F452F1B" w14:textId="5843122F" w:rsidR="001B3F90" w:rsidRPr="00DE399E" w:rsidRDefault="001B3F90" w:rsidP="00DE399E">
      <w:pPr>
        <w:pStyle w:val="TOC2"/>
        <w:rPr>
          <w:sz w:val="22"/>
        </w:rPr>
      </w:pPr>
      <w:r w:rsidRPr="00DE399E">
        <w:rPr>
          <w:sz w:val="22"/>
        </w:rPr>
        <w:t>Form of Bid Security – Bank Guarantee</w:t>
      </w:r>
      <w:r w:rsidRPr="00DE399E">
        <w:rPr>
          <w:sz w:val="22"/>
        </w:rPr>
        <w:tab/>
      </w:r>
      <w:r w:rsidRPr="00DE399E">
        <w:rPr>
          <w:sz w:val="22"/>
        </w:rPr>
        <w:fldChar w:fldCharType="begin"/>
      </w:r>
      <w:r w:rsidRPr="00DE399E">
        <w:rPr>
          <w:sz w:val="22"/>
        </w:rPr>
        <w:instrText xml:space="preserve"> PAGEREF _Toc88745226 \h </w:instrText>
      </w:r>
      <w:r w:rsidRPr="00DE399E">
        <w:rPr>
          <w:sz w:val="22"/>
        </w:rPr>
      </w:r>
      <w:r w:rsidRPr="00DE399E">
        <w:rPr>
          <w:sz w:val="22"/>
        </w:rPr>
        <w:fldChar w:fldCharType="separate"/>
      </w:r>
      <w:r w:rsidR="00490F68">
        <w:rPr>
          <w:sz w:val="22"/>
        </w:rPr>
        <w:t>146</w:t>
      </w:r>
      <w:r w:rsidRPr="00DE399E">
        <w:rPr>
          <w:sz w:val="22"/>
        </w:rPr>
        <w:fldChar w:fldCharType="end"/>
      </w:r>
    </w:p>
    <w:p w14:paraId="3C2CD0A3" w14:textId="27D82EC8" w:rsidR="001B3F90" w:rsidRPr="001B3F90" w:rsidRDefault="001B3F90">
      <w:pPr>
        <w:pStyle w:val="TOC2"/>
        <w:rPr>
          <w:rFonts w:eastAsiaTheme="minorEastAsia" w:cstheme="minorBidi"/>
          <w:bCs w:val="0"/>
          <w:sz w:val="22"/>
        </w:rPr>
      </w:pPr>
      <w:r w:rsidRPr="001B3F90">
        <w:rPr>
          <w:sz w:val="22"/>
        </w:rPr>
        <w:t>Form of Bid Security- Bid Bond</w:t>
      </w:r>
      <w:r w:rsidRPr="001B3F90">
        <w:rPr>
          <w:sz w:val="22"/>
        </w:rPr>
        <w:tab/>
      </w:r>
      <w:r w:rsidRPr="001B3F90">
        <w:rPr>
          <w:sz w:val="22"/>
        </w:rPr>
        <w:fldChar w:fldCharType="begin"/>
      </w:r>
      <w:r w:rsidRPr="001B3F90">
        <w:rPr>
          <w:sz w:val="22"/>
        </w:rPr>
        <w:instrText xml:space="preserve"> PAGEREF _Toc88745227 \h </w:instrText>
      </w:r>
      <w:r w:rsidRPr="001B3F90">
        <w:rPr>
          <w:sz w:val="22"/>
        </w:rPr>
      </w:r>
      <w:r w:rsidRPr="001B3F90">
        <w:rPr>
          <w:sz w:val="22"/>
        </w:rPr>
        <w:fldChar w:fldCharType="separate"/>
      </w:r>
      <w:r w:rsidR="00490F68">
        <w:rPr>
          <w:sz w:val="22"/>
        </w:rPr>
        <w:t>148</w:t>
      </w:r>
      <w:r w:rsidRPr="001B3F90">
        <w:rPr>
          <w:sz w:val="22"/>
        </w:rPr>
        <w:fldChar w:fldCharType="end"/>
      </w:r>
    </w:p>
    <w:p w14:paraId="1E4CCF0A" w14:textId="04DAB7DF" w:rsidR="001B3F90" w:rsidRPr="001B3F90" w:rsidRDefault="001B3F90">
      <w:pPr>
        <w:pStyle w:val="TOC2"/>
        <w:rPr>
          <w:rFonts w:eastAsiaTheme="minorEastAsia" w:cstheme="minorBidi"/>
          <w:bCs w:val="0"/>
          <w:sz w:val="22"/>
        </w:rPr>
      </w:pPr>
      <w:r w:rsidRPr="001B3F90">
        <w:rPr>
          <w:sz w:val="22"/>
        </w:rPr>
        <w:t>Form of Bid-Securing Declaration</w:t>
      </w:r>
      <w:r w:rsidRPr="001B3F90">
        <w:rPr>
          <w:sz w:val="22"/>
        </w:rPr>
        <w:tab/>
      </w:r>
      <w:r w:rsidRPr="001B3F90">
        <w:rPr>
          <w:sz w:val="22"/>
        </w:rPr>
        <w:fldChar w:fldCharType="begin"/>
      </w:r>
      <w:r w:rsidRPr="001B3F90">
        <w:rPr>
          <w:sz w:val="22"/>
        </w:rPr>
        <w:instrText xml:space="preserve"> PAGEREF _Toc88745228 \h </w:instrText>
      </w:r>
      <w:r w:rsidRPr="001B3F90">
        <w:rPr>
          <w:sz w:val="22"/>
        </w:rPr>
      </w:r>
      <w:r w:rsidRPr="001B3F90">
        <w:rPr>
          <w:sz w:val="22"/>
        </w:rPr>
        <w:fldChar w:fldCharType="separate"/>
      </w:r>
      <w:r w:rsidR="00490F68">
        <w:rPr>
          <w:sz w:val="22"/>
        </w:rPr>
        <w:t>150</w:t>
      </w:r>
      <w:r w:rsidRPr="001B3F90">
        <w:rPr>
          <w:sz w:val="22"/>
        </w:rPr>
        <w:fldChar w:fldCharType="end"/>
      </w:r>
    </w:p>
    <w:p w14:paraId="03AF739A" w14:textId="24882954" w:rsidR="001B3F90" w:rsidRPr="001B3F90" w:rsidRDefault="001B3F90">
      <w:pPr>
        <w:pStyle w:val="TOC2"/>
        <w:rPr>
          <w:rFonts w:eastAsiaTheme="minorEastAsia" w:cstheme="minorBidi"/>
          <w:bCs w:val="0"/>
          <w:sz w:val="22"/>
        </w:rPr>
      </w:pPr>
      <w:r w:rsidRPr="001B3F90">
        <w:rPr>
          <w:sz w:val="22"/>
        </w:rPr>
        <w:t>Manufacturer’s Authorization</w:t>
      </w:r>
      <w:r w:rsidRPr="001B3F90">
        <w:rPr>
          <w:sz w:val="22"/>
        </w:rPr>
        <w:tab/>
      </w:r>
      <w:r w:rsidRPr="001B3F90">
        <w:rPr>
          <w:sz w:val="22"/>
        </w:rPr>
        <w:fldChar w:fldCharType="begin"/>
      </w:r>
      <w:r w:rsidRPr="001B3F90">
        <w:rPr>
          <w:sz w:val="22"/>
        </w:rPr>
        <w:instrText xml:space="preserve"> PAGEREF _Toc88745229 \h </w:instrText>
      </w:r>
      <w:r w:rsidRPr="001B3F90">
        <w:rPr>
          <w:sz w:val="22"/>
        </w:rPr>
      </w:r>
      <w:r w:rsidRPr="001B3F90">
        <w:rPr>
          <w:sz w:val="22"/>
        </w:rPr>
        <w:fldChar w:fldCharType="separate"/>
      </w:r>
      <w:r w:rsidR="00490F68">
        <w:rPr>
          <w:sz w:val="22"/>
        </w:rPr>
        <w:t>152</w:t>
      </w:r>
      <w:r w:rsidRPr="001B3F90">
        <w:rPr>
          <w:sz w:val="22"/>
        </w:rPr>
        <w:fldChar w:fldCharType="end"/>
      </w:r>
    </w:p>
    <w:p w14:paraId="07E7C927" w14:textId="7CF27A90" w:rsidR="00E878CB" w:rsidRPr="00CE45E0" w:rsidRDefault="002D1078" w:rsidP="001D5093">
      <w:pPr>
        <w:rPr>
          <w:rFonts w:ascii="Segoe UI Symbol" w:hAnsi="Segoe UI Symbol"/>
          <w:lang w:val="en-GB"/>
        </w:rPr>
      </w:pPr>
      <w:r w:rsidRPr="001B3F90">
        <w:rPr>
          <w:rFonts w:ascii="Segoe UI Symbol" w:hAnsi="Segoe UI Symbol"/>
          <w:bCs/>
          <w:iCs/>
          <w:sz w:val="22"/>
          <w:szCs w:val="22"/>
        </w:rPr>
        <w:fldChar w:fldCharType="end"/>
      </w:r>
    </w:p>
    <w:p w14:paraId="621C8DF2" w14:textId="77777777" w:rsidR="005B4A5F" w:rsidRPr="00D5087F" w:rsidRDefault="005B4A5F" w:rsidP="00D5087F">
      <w:pPr>
        <w:pStyle w:val="Heading2"/>
        <w:rPr>
          <w:rFonts w:ascii="Segoe UI Symbol" w:hAnsi="Segoe UI Symbol"/>
        </w:rPr>
      </w:pPr>
      <w:r w:rsidRPr="00CE45E0">
        <w:rPr>
          <w:rFonts w:ascii="Segoe UI Symbol" w:hAnsi="Segoe UI Symbol"/>
          <w:lang w:val="en-GB"/>
        </w:rPr>
        <w:br w:type="page"/>
      </w:r>
      <w:bookmarkStart w:id="429" w:name="_Toc437968868"/>
      <w:bookmarkStart w:id="430" w:name="_Toc59197184"/>
      <w:bookmarkStart w:id="431" w:name="_Toc88745167"/>
      <w:bookmarkStart w:id="432" w:name="SectionIV"/>
      <w:r w:rsidRPr="00D5087F">
        <w:rPr>
          <w:rFonts w:ascii="Segoe UI Symbol" w:hAnsi="Segoe UI Symbol"/>
        </w:rPr>
        <w:lastRenderedPageBreak/>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bookmarkEnd w:id="429"/>
      <w:bookmarkEnd w:id="430"/>
      <w:bookmarkEnd w:id="4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0"/>
      </w:tblGrid>
      <w:tr w:rsidR="005B4A5F" w:rsidRPr="00143E6E" w14:paraId="285D5EFE" w14:textId="77777777" w:rsidTr="00F35BE0">
        <w:tc>
          <w:tcPr>
            <w:tcW w:w="8990" w:type="dxa"/>
          </w:tcPr>
          <w:p w14:paraId="7C7E6044" w14:textId="77777777" w:rsidR="005B4A5F" w:rsidRPr="00AD1257" w:rsidRDefault="005B4A5F" w:rsidP="001D5093">
            <w:pPr>
              <w:spacing w:before="120"/>
              <w:jc w:val="left"/>
              <w:rPr>
                <w:rFonts w:ascii="Segoe UI Symbol" w:hAnsi="Segoe UI Symbol"/>
                <w:i/>
              </w:rPr>
            </w:pPr>
            <w:r w:rsidRPr="00AD1257">
              <w:rPr>
                <w:rFonts w:ascii="Segoe UI Symbol" w:hAnsi="Segoe UI Symbol"/>
                <w:i/>
              </w:rPr>
              <w:t>INSTRUCTIONS</w:t>
            </w:r>
            <w:r w:rsidR="007E703B" w:rsidRPr="00AD1257">
              <w:rPr>
                <w:rFonts w:ascii="Segoe UI Symbol" w:hAnsi="Segoe UI Symbol"/>
                <w:i/>
              </w:rPr>
              <w:t xml:space="preserve"> </w:t>
            </w:r>
            <w:r w:rsidRPr="00AD1257">
              <w:rPr>
                <w:rFonts w:ascii="Segoe UI Symbol" w:hAnsi="Segoe UI Symbol"/>
                <w:i/>
              </w:rPr>
              <w:t>TO</w:t>
            </w:r>
            <w:r w:rsidR="007E703B" w:rsidRPr="00AD1257">
              <w:rPr>
                <w:rFonts w:ascii="Segoe UI Symbol" w:hAnsi="Segoe UI Symbol"/>
                <w:i/>
              </w:rPr>
              <w:t xml:space="preserve"> </w:t>
            </w:r>
            <w:r w:rsidRPr="00AD1257">
              <w:rPr>
                <w:rFonts w:ascii="Segoe UI Symbol" w:hAnsi="Segoe UI Symbol"/>
                <w:i/>
              </w:rPr>
              <w:t>BIDDERS:</w:t>
            </w:r>
            <w:r w:rsidR="007E703B" w:rsidRPr="00AD1257">
              <w:rPr>
                <w:rFonts w:ascii="Segoe UI Symbol" w:hAnsi="Segoe UI Symbol"/>
                <w:i/>
              </w:rPr>
              <w:t xml:space="preserve"> </w:t>
            </w:r>
            <w:r w:rsidRPr="00AD1257">
              <w:rPr>
                <w:rFonts w:ascii="Segoe UI Symbol" w:hAnsi="Segoe UI Symbol"/>
                <w:i/>
              </w:rPr>
              <w:t>DELETE</w:t>
            </w:r>
            <w:r w:rsidR="007E703B" w:rsidRPr="00AD1257">
              <w:rPr>
                <w:rFonts w:ascii="Segoe UI Symbol" w:hAnsi="Segoe UI Symbol"/>
                <w:i/>
              </w:rPr>
              <w:t xml:space="preserve"> </w:t>
            </w:r>
            <w:r w:rsidRPr="00AD1257">
              <w:rPr>
                <w:rFonts w:ascii="Segoe UI Symbol" w:hAnsi="Segoe UI Symbol"/>
                <w:i/>
              </w:rPr>
              <w:t>THIS</w:t>
            </w:r>
            <w:r w:rsidR="007E703B" w:rsidRPr="00AD1257">
              <w:rPr>
                <w:rFonts w:ascii="Segoe UI Symbol" w:hAnsi="Segoe UI Symbol"/>
                <w:i/>
              </w:rPr>
              <w:t xml:space="preserve"> </w:t>
            </w:r>
            <w:r w:rsidRPr="00AD1257">
              <w:rPr>
                <w:rFonts w:ascii="Segoe UI Symbol" w:hAnsi="Segoe UI Symbol"/>
                <w:i/>
              </w:rPr>
              <w:t>BOX</w:t>
            </w:r>
            <w:r w:rsidR="007E703B" w:rsidRPr="00AD1257">
              <w:rPr>
                <w:rFonts w:ascii="Segoe UI Symbol" w:hAnsi="Segoe UI Symbol"/>
                <w:i/>
              </w:rPr>
              <w:t xml:space="preserve"> </w:t>
            </w:r>
            <w:r w:rsidRPr="00AD1257">
              <w:rPr>
                <w:rFonts w:ascii="Segoe UI Symbol" w:hAnsi="Segoe UI Symbol"/>
                <w:i/>
              </w:rPr>
              <w:t>ONCE</w:t>
            </w:r>
            <w:r w:rsidR="007E703B" w:rsidRPr="00AD1257">
              <w:rPr>
                <w:rFonts w:ascii="Segoe UI Symbol" w:hAnsi="Segoe UI Symbol"/>
                <w:i/>
              </w:rPr>
              <w:t xml:space="preserve"> </w:t>
            </w:r>
            <w:r w:rsidRPr="00AD1257">
              <w:rPr>
                <w:rFonts w:ascii="Segoe UI Symbol" w:hAnsi="Segoe UI Symbol"/>
                <w:i/>
              </w:rPr>
              <w:t>YOU</w:t>
            </w:r>
            <w:r w:rsidR="007E703B" w:rsidRPr="00AD1257">
              <w:rPr>
                <w:rFonts w:ascii="Segoe UI Symbol" w:hAnsi="Segoe UI Symbol"/>
                <w:i/>
              </w:rPr>
              <w:t xml:space="preserve"> </w:t>
            </w:r>
            <w:r w:rsidRPr="00AD1257">
              <w:rPr>
                <w:rFonts w:ascii="Segoe UI Symbol" w:hAnsi="Segoe UI Symbol"/>
                <w:i/>
              </w:rPr>
              <w:t>HAVE</w:t>
            </w:r>
            <w:r w:rsidR="007E703B" w:rsidRPr="00AD1257">
              <w:rPr>
                <w:rFonts w:ascii="Segoe UI Symbol" w:hAnsi="Segoe UI Symbol"/>
                <w:i/>
              </w:rPr>
              <w:t xml:space="preserve"> </w:t>
            </w:r>
            <w:r w:rsidRPr="00AD1257">
              <w:rPr>
                <w:rFonts w:ascii="Segoe UI Symbol" w:hAnsi="Segoe UI Symbol"/>
                <w:i/>
              </w:rPr>
              <w:t>COMPLETED</w:t>
            </w:r>
            <w:r w:rsidR="007E703B" w:rsidRPr="00AD1257">
              <w:rPr>
                <w:rFonts w:ascii="Segoe UI Symbol" w:hAnsi="Segoe UI Symbol"/>
                <w:i/>
              </w:rPr>
              <w:t xml:space="preserve"> </w:t>
            </w:r>
            <w:r w:rsidRPr="00AD1257">
              <w:rPr>
                <w:rFonts w:ascii="Segoe UI Symbol" w:hAnsi="Segoe UI Symbol"/>
                <w:i/>
              </w:rPr>
              <w:t>THE</w:t>
            </w:r>
            <w:r w:rsidR="007E703B" w:rsidRPr="00AD1257">
              <w:rPr>
                <w:rFonts w:ascii="Segoe UI Symbol" w:hAnsi="Segoe UI Symbol"/>
                <w:i/>
              </w:rPr>
              <w:t xml:space="preserve"> </w:t>
            </w:r>
            <w:r w:rsidRPr="00AD1257">
              <w:rPr>
                <w:rFonts w:ascii="Segoe UI Symbol" w:hAnsi="Segoe UI Symbol"/>
                <w:i/>
              </w:rPr>
              <w:t>DOCUMENT</w:t>
            </w:r>
          </w:p>
          <w:p w14:paraId="17400B5D" w14:textId="77777777" w:rsidR="005B4A5F" w:rsidRPr="00AD1257" w:rsidRDefault="005B4A5F" w:rsidP="001D5093">
            <w:pPr>
              <w:jc w:val="left"/>
              <w:rPr>
                <w:rFonts w:ascii="Segoe UI Symbol" w:hAnsi="Segoe UI Symbol"/>
                <w:i/>
              </w:rPr>
            </w:pPr>
            <w:r w:rsidRPr="00AD1257">
              <w:rPr>
                <w:rFonts w:ascii="Segoe UI Symbol" w:hAnsi="Segoe UI Symbol"/>
                <w:i/>
              </w:rPr>
              <w:t>The</w:t>
            </w:r>
            <w:r w:rsidR="007E703B" w:rsidRPr="00AD1257">
              <w:rPr>
                <w:rFonts w:ascii="Segoe UI Symbol" w:hAnsi="Segoe UI Symbol"/>
                <w:i/>
              </w:rPr>
              <w:t xml:space="preserve"> </w:t>
            </w:r>
            <w:r w:rsidRPr="00AD1257">
              <w:rPr>
                <w:rFonts w:ascii="Segoe UI Symbol" w:hAnsi="Segoe UI Symbol"/>
                <w:i/>
              </w:rPr>
              <w:t>Bidder</w:t>
            </w:r>
            <w:r w:rsidR="007E703B" w:rsidRPr="00AD1257">
              <w:rPr>
                <w:rFonts w:ascii="Segoe UI Symbol" w:hAnsi="Segoe UI Symbol"/>
                <w:i/>
              </w:rPr>
              <w:t xml:space="preserve"> </w:t>
            </w:r>
            <w:r w:rsidRPr="00AD1257">
              <w:rPr>
                <w:rFonts w:ascii="Segoe UI Symbol" w:hAnsi="Segoe UI Symbol"/>
                <w:i/>
              </w:rPr>
              <w:t>must</w:t>
            </w:r>
            <w:r w:rsidR="007E703B" w:rsidRPr="00AD1257">
              <w:rPr>
                <w:rFonts w:ascii="Segoe UI Symbol" w:hAnsi="Segoe UI Symbol"/>
                <w:i/>
              </w:rPr>
              <w:t xml:space="preserve"> </w:t>
            </w:r>
            <w:r w:rsidRPr="00AD1257">
              <w:rPr>
                <w:rFonts w:ascii="Segoe UI Symbol" w:hAnsi="Segoe UI Symbol"/>
                <w:i/>
              </w:rPr>
              <w:t>prepare</w:t>
            </w:r>
            <w:r w:rsidR="007E703B" w:rsidRPr="00AD1257">
              <w:rPr>
                <w:rFonts w:ascii="Segoe UI Symbol" w:hAnsi="Segoe UI Symbol"/>
                <w:i/>
              </w:rPr>
              <w:t xml:space="preserve"> </w:t>
            </w:r>
            <w:r w:rsidRPr="00AD1257">
              <w:rPr>
                <w:rFonts w:ascii="Segoe UI Symbol" w:hAnsi="Segoe UI Symbol"/>
                <w:i/>
              </w:rPr>
              <w:t>this</w:t>
            </w:r>
            <w:r w:rsidR="007E703B" w:rsidRPr="00AD1257">
              <w:rPr>
                <w:rFonts w:ascii="Segoe UI Symbol" w:hAnsi="Segoe UI Symbol"/>
                <w:i/>
              </w:rPr>
              <w:t xml:space="preserve"> </w:t>
            </w:r>
            <w:r w:rsidRPr="00AD1257">
              <w:rPr>
                <w:rFonts w:ascii="Segoe UI Symbol" w:hAnsi="Segoe UI Symbol"/>
                <w:i/>
              </w:rPr>
              <w:t>Letter</w:t>
            </w:r>
            <w:r w:rsidR="007E703B" w:rsidRPr="00AD1257">
              <w:rPr>
                <w:rFonts w:ascii="Segoe UI Symbol" w:hAnsi="Segoe UI Symbol"/>
                <w:i/>
              </w:rPr>
              <w:t xml:space="preserve"> </w:t>
            </w:r>
            <w:r w:rsidRPr="00AD1257">
              <w:rPr>
                <w:rFonts w:ascii="Segoe UI Symbol" w:hAnsi="Segoe UI Symbol"/>
                <w:i/>
              </w:rPr>
              <w:t>of</w:t>
            </w:r>
            <w:r w:rsidR="007E703B" w:rsidRPr="00AD1257">
              <w:rPr>
                <w:rFonts w:ascii="Segoe UI Symbol" w:hAnsi="Segoe UI Symbol"/>
                <w:i/>
              </w:rPr>
              <w:t xml:space="preserve"> </w:t>
            </w:r>
            <w:r w:rsidRPr="00AD1257">
              <w:rPr>
                <w:rFonts w:ascii="Segoe UI Symbol" w:hAnsi="Segoe UI Symbol"/>
                <w:i/>
              </w:rPr>
              <w:t>Bid</w:t>
            </w:r>
            <w:r w:rsidR="007E703B" w:rsidRPr="00AD1257">
              <w:rPr>
                <w:rFonts w:ascii="Segoe UI Symbol" w:hAnsi="Segoe UI Symbol"/>
                <w:i/>
              </w:rPr>
              <w:t xml:space="preserve"> </w:t>
            </w:r>
            <w:r w:rsidRPr="00AD1257">
              <w:rPr>
                <w:rFonts w:ascii="Segoe UI Symbol" w:hAnsi="Segoe UI Symbol"/>
                <w:i/>
              </w:rPr>
              <w:t>on</w:t>
            </w:r>
            <w:r w:rsidR="007E703B" w:rsidRPr="00AD1257">
              <w:rPr>
                <w:rFonts w:ascii="Segoe UI Symbol" w:hAnsi="Segoe UI Symbol"/>
                <w:i/>
              </w:rPr>
              <w:t xml:space="preserve"> </w:t>
            </w:r>
            <w:r w:rsidRPr="00AD1257">
              <w:rPr>
                <w:rFonts w:ascii="Segoe UI Symbol" w:hAnsi="Segoe UI Symbol"/>
                <w:i/>
              </w:rPr>
              <w:t>stationery</w:t>
            </w:r>
            <w:r w:rsidR="007E703B" w:rsidRPr="00AD1257">
              <w:rPr>
                <w:rFonts w:ascii="Segoe UI Symbol" w:hAnsi="Segoe UI Symbol"/>
                <w:i/>
              </w:rPr>
              <w:t xml:space="preserve"> </w:t>
            </w:r>
            <w:r w:rsidRPr="00AD1257">
              <w:rPr>
                <w:rFonts w:ascii="Segoe UI Symbol" w:hAnsi="Segoe UI Symbol"/>
                <w:i/>
              </w:rPr>
              <w:t>with</w:t>
            </w:r>
            <w:r w:rsidR="007E703B" w:rsidRPr="00AD1257">
              <w:rPr>
                <w:rFonts w:ascii="Segoe UI Symbol" w:hAnsi="Segoe UI Symbol"/>
                <w:i/>
              </w:rPr>
              <w:t xml:space="preserve"> </w:t>
            </w:r>
            <w:r w:rsidRPr="00AD1257">
              <w:rPr>
                <w:rFonts w:ascii="Segoe UI Symbol" w:hAnsi="Segoe UI Symbol"/>
                <w:i/>
              </w:rPr>
              <w:t>its</w:t>
            </w:r>
            <w:r w:rsidR="007E703B" w:rsidRPr="00AD1257">
              <w:rPr>
                <w:rFonts w:ascii="Segoe UI Symbol" w:hAnsi="Segoe UI Symbol"/>
                <w:i/>
              </w:rPr>
              <w:t xml:space="preserve"> </w:t>
            </w:r>
            <w:r w:rsidRPr="00AD1257">
              <w:rPr>
                <w:rFonts w:ascii="Segoe UI Symbol" w:hAnsi="Segoe UI Symbol"/>
                <w:i/>
              </w:rPr>
              <w:t>letterhead</w:t>
            </w:r>
            <w:r w:rsidR="007E703B" w:rsidRPr="00AD1257">
              <w:rPr>
                <w:rFonts w:ascii="Segoe UI Symbol" w:hAnsi="Segoe UI Symbol"/>
                <w:i/>
              </w:rPr>
              <w:t xml:space="preserve"> </w:t>
            </w:r>
            <w:r w:rsidRPr="00AD1257">
              <w:rPr>
                <w:rFonts w:ascii="Segoe UI Symbol" w:hAnsi="Segoe UI Symbol"/>
                <w:i/>
              </w:rPr>
              <w:t>clearly</w:t>
            </w:r>
            <w:r w:rsidR="007E703B" w:rsidRPr="00AD1257">
              <w:rPr>
                <w:rFonts w:ascii="Segoe UI Symbol" w:hAnsi="Segoe UI Symbol"/>
                <w:i/>
              </w:rPr>
              <w:t xml:space="preserve"> </w:t>
            </w:r>
            <w:r w:rsidRPr="00AD1257">
              <w:rPr>
                <w:rFonts w:ascii="Segoe UI Symbol" w:hAnsi="Segoe UI Symbol"/>
                <w:i/>
              </w:rPr>
              <w:t>showing</w:t>
            </w:r>
            <w:r w:rsidR="007E703B" w:rsidRPr="00AD1257">
              <w:rPr>
                <w:rFonts w:ascii="Segoe UI Symbol" w:hAnsi="Segoe UI Symbol"/>
                <w:i/>
              </w:rPr>
              <w:t xml:space="preserve"> </w:t>
            </w:r>
            <w:r w:rsidRPr="00AD1257">
              <w:rPr>
                <w:rFonts w:ascii="Segoe UI Symbol" w:hAnsi="Segoe UI Symbol"/>
                <w:i/>
              </w:rPr>
              <w:t>the</w:t>
            </w:r>
            <w:r w:rsidR="007E703B" w:rsidRPr="00AD1257">
              <w:rPr>
                <w:rFonts w:ascii="Segoe UI Symbol" w:hAnsi="Segoe UI Symbol"/>
                <w:i/>
              </w:rPr>
              <w:t xml:space="preserve"> </w:t>
            </w:r>
            <w:r w:rsidRPr="00AD1257">
              <w:rPr>
                <w:rFonts w:ascii="Segoe UI Symbol" w:hAnsi="Segoe UI Symbol"/>
                <w:i/>
              </w:rPr>
              <w:t>Bidder’s</w:t>
            </w:r>
            <w:r w:rsidR="007E703B" w:rsidRPr="00AD1257">
              <w:rPr>
                <w:rFonts w:ascii="Segoe UI Symbol" w:hAnsi="Segoe UI Symbol"/>
                <w:i/>
              </w:rPr>
              <w:t xml:space="preserve"> </w:t>
            </w:r>
            <w:r w:rsidRPr="00AD1257">
              <w:rPr>
                <w:rFonts w:ascii="Segoe UI Symbol" w:hAnsi="Segoe UI Symbol"/>
                <w:i/>
              </w:rPr>
              <w:t>complete</w:t>
            </w:r>
            <w:r w:rsidR="007E703B" w:rsidRPr="00AD1257">
              <w:rPr>
                <w:rFonts w:ascii="Segoe UI Symbol" w:hAnsi="Segoe UI Symbol"/>
                <w:i/>
              </w:rPr>
              <w:t xml:space="preserve"> </w:t>
            </w:r>
            <w:r w:rsidRPr="00AD1257">
              <w:rPr>
                <w:rFonts w:ascii="Segoe UI Symbol" w:hAnsi="Segoe UI Symbol"/>
                <w:i/>
              </w:rPr>
              <w:t>name</w:t>
            </w:r>
            <w:r w:rsidR="007E703B" w:rsidRPr="00AD1257">
              <w:rPr>
                <w:rFonts w:ascii="Segoe UI Symbol" w:hAnsi="Segoe UI Symbol"/>
                <w:i/>
              </w:rPr>
              <w:t xml:space="preserve"> </w:t>
            </w:r>
            <w:r w:rsidRPr="00AD1257">
              <w:rPr>
                <w:rFonts w:ascii="Segoe UI Symbol" w:hAnsi="Segoe UI Symbol"/>
                <w:i/>
              </w:rPr>
              <w:t>and</w:t>
            </w:r>
            <w:r w:rsidR="007E703B" w:rsidRPr="00AD1257">
              <w:rPr>
                <w:rFonts w:ascii="Segoe UI Symbol" w:hAnsi="Segoe UI Symbol"/>
                <w:i/>
              </w:rPr>
              <w:t xml:space="preserve"> </w:t>
            </w:r>
            <w:r w:rsidRPr="00AD1257">
              <w:rPr>
                <w:rFonts w:ascii="Segoe UI Symbol" w:hAnsi="Segoe UI Symbol"/>
                <w:i/>
              </w:rPr>
              <w:t>business</w:t>
            </w:r>
            <w:r w:rsidR="007E703B" w:rsidRPr="00AD1257">
              <w:rPr>
                <w:rFonts w:ascii="Segoe UI Symbol" w:hAnsi="Segoe UI Symbol"/>
                <w:i/>
              </w:rPr>
              <w:t xml:space="preserve"> </w:t>
            </w:r>
            <w:r w:rsidRPr="00AD1257">
              <w:rPr>
                <w:rFonts w:ascii="Segoe UI Symbol" w:hAnsi="Segoe UI Symbol"/>
                <w:i/>
              </w:rPr>
              <w:t>address.</w:t>
            </w:r>
          </w:p>
          <w:p w14:paraId="0F00AF9A" w14:textId="77777777" w:rsidR="00F07D31" w:rsidRPr="00AD1257" w:rsidRDefault="005B4A5F" w:rsidP="001D5093">
            <w:pPr>
              <w:tabs>
                <w:tab w:val="left" w:pos="6670"/>
              </w:tabs>
              <w:jc w:val="left"/>
              <w:rPr>
                <w:rFonts w:ascii="Segoe UI Symbol" w:hAnsi="Segoe UI Symbol"/>
                <w:i/>
              </w:rPr>
            </w:pPr>
            <w:r w:rsidRPr="00AD1257">
              <w:rPr>
                <w:rFonts w:ascii="Segoe UI Symbol" w:hAnsi="Segoe UI Symbol"/>
                <w:i/>
                <w:u w:val="single"/>
              </w:rPr>
              <w:t>Note</w:t>
            </w:r>
            <w:r w:rsidRPr="00AD1257">
              <w:rPr>
                <w:rFonts w:ascii="Segoe UI Symbol" w:hAnsi="Segoe UI Symbol"/>
                <w:i/>
              </w:rPr>
              <w:t>:</w:t>
            </w:r>
            <w:r w:rsidR="007E703B" w:rsidRPr="00AD1257">
              <w:rPr>
                <w:rFonts w:ascii="Segoe UI Symbol" w:hAnsi="Segoe UI Symbol"/>
                <w:i/>
              </w:rPr>
              <w:t xml:space="preserve"> </w:t>
            </w:r>
            <w:r w:rsidRPr="00AD1257">
              <w:rPr>
                <w:rFonts w:ascii="Segoe UI Symbol" w:hAnsi="Segoe UI Symbol"/>
                <w:i/>
              </w:rPr>
              <w:t>All</w:t>
            </w:r>
            <w:r w:rsidR="007E703B" w:rsidRPr="00AD1257">
              <w:rPr>
                <w:rFonts w:ascii="Segoe UI Symbol" w:hAnsi="Segoe UI Symbol"/>
                <w:i/>
              </w:rPr>
              <w:t xml:space="preserve"> </w:t>
            </w:r>
            <w:r w:rsidRPr="00AD1257">
              <w:rPr>
                <w:rFonts w:ascii="Segoe UI Symbol" w:hAnsi="Segoe UI Symbol"/>
                <w:i/>
              </w:rPr>
              <w:t>italicized</w:t>
            </w:r>
            <w:r w:rsidR="007E703B" w:rsidRPr="00AD1257">
              <w:rPr>
                <w:rFonts w:ascii="Segoe UI Symbol" w:hAnsi="Segoe UI Symbol"/>
                <w:i/>
              </w:rPr>
              <w:t xml:space="preserve"> </w:t>
            </w:r>
            <w:r w:rsidRPr="00AD1257">
              <w:rPr>
                <w:rFonts w:ascii="Segoe UI Symbol" w:hAnsi="Segoe UI Symbol"/>
                <w:i/>
              </w:rPr>
              <w:t>text</w:t>
            </w:r>
            <w:r w:rsidR="007E703B" w:rsidRPr="00AD1257">
              <w:rPr>
                <w:rFonts w:ascii="Segoe UI Symbol" w:hAnsi="Segoe UI Symbol"/>
                <w:i/>
              </w:rPr>
              <w:t xml:space="preserve"> </w:t>
            </w:r>
            <w:r w:rsidRPr="00AD1257">
              <w:rPr>
                <w:rFonts w:ascii="Segoe UI Symbol" w:hAnsi="Segoe UI Symbol"/>
                <w:i/>
              </w:rPr>
              <w:t>is</w:t>
            </w:r>
            <w:r w:rsidR="007E703B" w:rsidRPr="00AD1257">
              <w:rPr>
                <w:rFonts w:ascii="Segoe UI Symbol" w:hAnsi="Segoe UI Symbol"/>
                <w:i/>
              </w:rPr>
              <w:t xml:space="preserve"> </w:t>
            </w:r>
            <w:r w:rsidRPr="00AD1257">
              <w:rPr>
                <w:rFonts w:ascii="Segoe UI Symbol" w:hAnsi="Segoe UI Symbol"/>
                <w:i/>
              </w:rPr>
              <w:t>to</w:t>
            </w:r>
            <w:r w:rsidR="007E703B" w:rsidRPr="00AD1257">
              <w:rPr>
                <w:rFonts w:ascii="Segoe UI Symbol" w:hAnsi="Segoe UI Symbol"/>
                <w:i/>
              </w:rPr>
              <w:t xml:space="preserve"> </w:t>
            </w:r>
            <w:r w:rsidRPr="00AD1257">
              <w:rPr>
                <w:rFonts w:ascii="Segoe UI Symbol" w:hAnsi="Segoe UI Symbol"/>
                <w:i/>
              </w:rPr>
              <w:t>help</w:t>
            </w:r>
            <w:r w:rsidR="007E703B" w:rsidRPr="00AD1257">
              <w:rPr>
                <w:rFonts w:ascii="Segoe UI Symbol" w:hAnsi="Segoe UI Symbol"/>
                <w:i/>
              </w:rPr>
              <w:t xml:space="preserve"> </w:t>
            </w:r>
            <w:r w:rsidRPr="00AD1257">
              <w:rPr>
                <w:rFonts w:ascii="Segoe UI Symbol" w:hAnsi="Segoe UI Symbol"/>
                <w:i/>
              </w:rPr>
              <w:t>Bidders</w:t>
            </w:r>
            <w:r w:rsidR="007E703B" w:rsidRPr="00AD1257">
              <w:rPr>
                <w:rFonts w:ascii="Segoe UI Symbol" w:hAnsi="Segoe UI Symbol"/>
                <w:i/>
              </w:rPr>
              <w:t xml:space="preserve"> </w:t>
            </w:r>
            <w:r w:rsidRPr="00AD1257">
              <w:rPr>
                <w:rFonts w:ascii="Segoe UI Symbol" w:hAnsi="Segoe UI Symbol"/>
                <w:i/>
              </w:rPr>
              <w:t>in</w:t>
            </w:r>
            <w:r w:rsidR="007E703B" w:rsidRPr="00AD1257">
              <w:rPr>
                <w:rFonts w:ascii="Segoe UI Symbol" w:hAnsi="Segoe UI Symbol"/>
                <w:i/>
              </w:rPr>
              <w:t xml:space="preserve"> </w:t>
            </w:r>
            <w:r w:rsidRPr="00AD1257">
              <w:rPr>
                <w:rFonts w:ascii="Segoe UI Symbol" w:hAnsi="Segoe UI Symbol"/>
                <w:i/>
              </w:rPr>
              <w:t>preparing</w:t>
            </w:r>
            <w:r w:rsidR="007E703B" w:rsidRPr="00AD1257">
              <w:rPr>
                <w:rFonts w:ascii="Segoe UI Symbol" w:hAnsi="Segoe UI Symbol"/>
                <w:i/>
              </w:rPr>
              <w:t xml:space="preserve"> </w:t>
            </w:r>
            <w:r w:rsidRPr="00AD1257">
              <w:rPr>
                <w:rFonts w:ascii="Segoe UI Symbol" w:hAnsi="Segoe UI Symbol"/>
                <w:i/>
              </w:rPr>
              <w:t>this</w:t>
            </w:r>
            <w:r w:rsidR="007E703B" w:rsidRPr="00AD1257">
              <w:rPr>
                <w:rFonts w:ascii="Segoe UI Symbol" w:hAnsi="Segoe UI Symbol"/>
                <w:i/>
              </w:rPr>
              <w:t xml:space="preserve"> </w:t>
            </w:r>
            <w:r w:rsidRPr="00AD1257">
              <w:rPr>
                <w:rFonts w:ascii="Segoe UI Symbol" w:hAnsi="Segoe UI Symbol"/>
                <w:i/>
              </w:rPr>
              <w:t>form</w:t>
            </w:r>
            <w:r w:rsidR="00FE3DE5" w:rsidRPr="00AD1257">
              <w:rPr>
                <w:rFonts w:ascii="Segoe UI Symbol" w:hAnsi="Segoe UI Symbol"/>
                <w:i/>
              </w:rPr>
              <w:t>.</w:t>
            </w:r>
            <w:r w:rsidR="00FE3DE5" w:rsidRPr="00AD1257">
              <w:rPr>
                <w:rFonts w:ascii="Segoe UI Symbol" w:hAnsi="Segoe UI Symbol"/>
                <w:i/>
              </w:rPr>
              <w:tab/>
            </w:r>
          </w:p>
        </w:tc>
      </w:tr>
    </w:tbl>
    <w:p w14:paraId="21120B05" w14:textId="77777777" w:rsidR="005B4A5F" w:rsidRPr="00D5087F" w:rsidRDefault="005B4A5F" w:rsidP="001D5093">
      <w:pPr>
        <w:jc w:val="left"/>
        <w:rPr>
          <w:rFonts w:ascii="Segoe UI Symbol" w:hAnsi="Segoe UI Symbol"/>
        </w:rPr>
      </w:pPr>
      <w:bookmarkStart w:id="433" w:name="_Hlt139095454"/>
      <w:bookmarkEnd w:id="433"/>
    </w:p>
    <w:p w14:paraId="4C3D8300" w14:textId="77777777" w:rsidR="005B4A5F" w:rsidRPr="00D5087F" w:rsidRDefault="005B4A5F" w:rsidP="001D5093">
      <w:pPr>
        <w:tabs>
          <w:tab w:val="right" w:pos="9000"/>
        </w:tabs>
        <w:jc w:val="left"/>
        <w:rPr>
          <w:rFonts w:ascii="Segoe UI Symbol" w:hAnsi="Segoe UI Symbol"/>
        </w:rPr>
      </w:pPr>
      <w:r w:rsidRPr="00D5087F">
        <w:rPr>
          <w:rFonts w:ascii="Segoe UI Symbol" w:hAnsi="Segoe UI Symbol"/>
          <w:b/>
        </w:rPr>
        <w:t>Date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00150BEE" w:rsidRPr="00D5087F">
        <w:rPr>
          <w:rFonts w:ascii="Segoe UI Symbol" w:hAnsi="Segoe UI Symbol"/>
          <w:b/>
        </w:rPr>
        <w:t>this</w:t>
      </w:r>
      <w:r w:rsidR="007E703B" w:rsidRPr="00D5087F">
        <w:rPr>
          <w:rFonts w:ascii="Segoe UI Symbol" w:hAnsi="Segoe UI Symbol"/>
          <w:b/>
        </w:rPr>
        <w:t xml:space="preserve"> </w:t>
      </w:r>
      <w:r w:rsidRPr="00D5087F">
        <w:rPr>
          <w:rFonts w:ascii="Segoe UI Symbol" w:hAnsi="Segoe UI Symbol"/>
          <w:b/>
        </w:rPr>
        <w:t>Bid</w:t>
      </w:r>
      <w:r w:rsidR="007E703B" w:rsidRPr="00D5087F">
        <w:rPr>
          <w:rFonts w:ascii="Segoe UI Symbol" w:hAnsi="Segoe UI Symbol"/>
          <w:b/>
        </w:rPr>
        <w:t xml:space="preserve"> </w:t>
      </w:r>
      <w:r w:rsidR="006A7A5A" w:rsidRPr="00D5087F">
        <w:rPr>
          <w:rFonts w:ascii="Segoe UI Symbol" w:hAnsi="Segoe UI Symbol"/>
          <w:b/>
        </w:rPr>
        <w:t>s</w:t>
      </w:r>
      <w:r w:rsidRPr="00D5087F">
        <w:rPr>
          <w:rFonts w:ascii="Segoe UI Symbol" w:hAnsi="Segoe UI Symbol"/>
          <w:b/>
        </w:rPr>
        <w:t>ubmission</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date</w:t>
      </w:r>
      <w:r w:rsidR="007E703B" w:rsidRPr="00D5087F">
        <w:rPr>
          <w:rFonts w:ascii="Segoe UI Symbol" w:hAnsi="Segoe UI Symbol"/>
          <w:i/>
        </w:rPr>
        <w:t xml:space="preserve"> </w:t>
      </w:r>
      <w:r w:rsidR="006A7A5A" w:rsidRPr="00D5087F">
        <w:rPr>
          <w:rFonts w:ascii="Segoe UI Symbol" w:hAnsi="Segoe UI Symbol"/>
          <w:i/>
        </w:rPr>
        <w:t>(as</w:t>
      </w:r>
      <w:r w:rsidR="007E703B" w:rsidRPr="00D5087F">
        <w:rPr>
          <w:rFonts w:ascii="Segoe UI Symbol" w:hAnsi="Segoe UI Symbol"/>
          <w:i/>
        </w:rPr>
        <w:t xml:space="preserve"> </w:t>
      </w:r>
      <w:r w:rsidR="006A7A5A" w:rsidRPr="00D5087F">
        <w:rPr>
          <w:rFonts w:ascii="Segoe UI Symbol" w:hAnsi="Segoe UI Symbol"/>
          <w:i/>
        </w:rPr>
        <w:t>day,</w:t>
      </w:r>
      <w:r w:rsidR="007E703B" w:rsidRPr="00D5087F">
        <w:rPr>
          <w:rFonts w:ascii="Segoe UI Symbol" w:hAnsi="Segoe UI Symbol"/>
          <w:i/>
        </w:rPr>
        <w:t xml:space="preserve"> </w:t>
      </w:r>
      <w:r w:rsidR="006A7A5A" w:rsidRPr="00D5087F">
        <w:rPr>
          <w:rFonts w:ascii="Segoe UI Symbol" w:hAnsi="Segoe UI Symbol"/>
          <w:i/>
        </w:rPr>
        <w:t>month</w:t>
      </w:r>
      <w:r w:rsidR="007E703B" w:rsidRPr="00D5087F">
        <w:rPr>
          <w:rFonts w:ascii="Segoe UI Symbol" w:hAnsi="Segoe UI Symbol"/>
          <w:i/>
        </w:rPr>
        <w:t xml:space="preserve"> </w:t>
      </w:r>
      <w:r w:rsidR="006A7A5A" w:rsidRPr="00D5087F">
        <w:rPr>
          <w:rFonts w:ascii="Segoe UI Symbol" w:hAnsi="Segoe UI Symbol"/>
          <w:i/>
        </w:rPr>
        <w:t>and</w:t>
      </w:r>
      <w:r w:rsidR="007E703B" w:rsidRPr="00D5087F">
        <w:rPr>
          <w:rFonts w:ascii="Segoe UI Symbol" w:hAnsi="Segoe UI Symbol"/>
          <w:i/>
        </w:rPr>
        <w:t xml:space="preserve"> </w:t>
      </w:r>
      <w:r w:rsidR="006A7A5A" w:rsidRPr="00D5087F">
        <w:rPr>
          <w:rFonts w:ascii="Segoe UI Symbol" w:hAnsi="Segoe UI Symbol"/>
          <w:i/>
        </w:rPr>
        <w:t>year)</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Bid</w:t>
      </w:r>
      <w:r w:rsidR="007E703B" w:rsidRPr="00D5087F">
        <w:rPr>
          <w:rFonts w:ascii="Segoe UI Symbol" w:hAnsi="Segoe UI Symbol"/>
          <w:i/>
        </w:rPr>
        <w:t xml:space="preserve"> </w:t>
      </w:r>
      <w:r w:rsidR="006A7A5A" w:rsidRPr="00D5087F">
        <w:rPr>
          <w:rFonts w:ascii="Segoe UI Symbol" w:hAnsi="Segoe UI Symbol"/>
          <w:i/>
        </w:rPr>
        <w:t>submission</w:t>
      </w:r>
      <w:r w:rsidR="006A7A5A" w:rsidRPr="00D5087F">
        <w:rPr>
          <w:rFonts w:ascii="Segoe UI Symbol" w:hAnsi="Segoe UI Symbol"/>
        </w:rPr>
        <w:t>]</w:t>
      </w:r>
    </w:p>
    <w:p w14:paraId="6ED77C13" w14:textId="1A22D2B1" w:rsidR="005B4A5F" w:rsidRPr="00D5087F" w:rsidRDefault="00A12D87" w:rsidP="001D5093">
      <w:pPr>
        <w:tabs>
          <w:tab w:val="right" w:pos="9000"/>
        </w:tabs>
        <w:jc w:val="left"/>
        <w:rPr>
          <w:rFonts w:ascii="Segoe UI Symbol" w:hAnsi="Segoe UI Symbol"/>
        </w:rPr>
      </w:pPr>
      <w:r w:rsidRPr="00D5087F">
        <w:rPr>
          <w:rFonts w:ascii="Segoe UI Symbol" w:hAnsi="Segoe UI Symbol"/>
          <w:b/>
        </w:rPr>
        <w:t>OCBI</w:t>
      </w:r>
      <w:r w:rsidR="007E703B" w:rsidRPr="00D5087F">
        <w:rPr>
          <w:rFonts w:ascii="Segoe UI Symbol" w:hAnsi="Segoe UI Symbol"/>
          <w:b/>
        </w:rPr>
        <w:t xml:space="preserve"> </w:t>
      </w:r>
      <w:r w:rsidR="005B4A5F" w:rsidRPr="00D5087F">
        <w:rPr>
          <w:rFonts w:ascii="Segoe UI Symbol" w:hAnsi="Segoe UI Symbol"/>
          <w:b/>
        </w:rPr>
        <w:t>No.:</w:t>
      </w:r>
      <w:r w:rsidR="007E703B" w:rsidRPr="00D5087F">
        <w:rPr>
          <w:rFonts w:ascii="Segoe UI Symbol" w:hAnsi="Segoe UI Symbol"/>
        </w:rPr>
        <w:t xml:space="preserve"> </w:t>
      </w:r>
      <w:r w:rsidR="005B4A5F" w:rsidRPr="0021035B">
        <w:rPr>
          <w:rFonts w:ascii="Segoe UI Symbol" w:hAnsi="Segoe UI Symbol"/>
          <w:i/>
          <w:iCs/>
        </w:rPr>
        <w:t>[</w:t>
      </w:r>
      <w:r w:rsidR="006A7A5A" w:rsidRPr="0021035B">
        <w:rPr>
          <w:rFonts w:ascii="Segoe UI Symbol" w:hAnsi="Segoe UI Symbol"/>
          <w:i/>
          <w:iCs/>
        </w:rPr>
        <w:t>insert</w:t>
      </w:r>
      <w:r w:rsidR="007E703B" w:rsidRPr="0021035B">
        <w:rPr>
          <w:rFonts w:ascii="Segoe UI Symbol" w:hAnsi="Segoe UI Symbol"/>
          <w:i/>
          <w:iCs/>
        </w:rPr>
        <w:t xml:space="preserve"> </w:t>
      </w:r>
      <w:r w:rsidR="006A7A5A" w:rsidRPr="0021035B">
        <w:rPr>
          <w:rFonts w:ascii="Segoe UI Symbol" w:hAnsi="Segoe UI Symbol"/>
          <w:i/>
          <w:iCs/>
        </w:rPr>
        <w:t>number</w:t>
      </w:r>
      <w:r w:rsidR="007E703B" w:rsidRPr="0021035B">
        <w:rPr>
          <w:rFonts w:ascii="Segoe UI Symbol" w:hAnsi="Segoe UI Symbol"/>
          <w:i/>
          <w:iCs/>
        </w:rPr>
        <w:t xml:space="preserve"> </w:t>
      </w:r>
      <w:r w:rsidR="006A7A5A" w:rsidRPr="0021035B">
        <w:rPr>
          <w:rFonts w:ascii="Segoe UI Symbol" w:hAnsi="Segoe UI Symbol"/>
          <w:i/>
          <w:iCs/>
        </w:rPr>
        <w:t>of</w:t>
      </w:r>
      <w:r w:rsidR="007E703B" w:rsidRPr="0021035B">
        <w:rPr>
          <w:rFonts w:ascii="Segoe UI Symbol" w:hAnsi="Segoe UI Symbol"/>
          <w:i/>
          <w:iCs/>
        </w:rPr>
        <w:t xml:space="preserve"> </w:t>
      </w:r>
      <w:r w:rsidRPr="0021035B">
        <w:rPr>
          <w:rFonts w:ascii="Segoe UI Symbol" w:hAnsi="Segoe UI Symbol"/>
          <w:i/>
          <w:iCs/>
        </w:rPr>
        <w:t xml:space="preserve">bidding </w:t>
      </w:r>
      <w:r w:rsidR="006A7A5A" w:rsidRPr="0021035B">
        <w:rPr>
          <w:rFonts w:ascii="Segoe UI Symbol" w:hAnsi="Segoe UI Symbol"/>
          <w:i/>
          <w:iCs/>
        </w:rPr>
        <w:t>process</w:t>
      </w:r>
      <w:r w:rsidRPr="0021035B">
        <w:rPr>
          <w:rFonts w:ascii="Segoe UI Symbol" w:hAnsi="Segoe UI Symbol"/>
          <w:i/>
          <w:iCs/>
        </w:rPr>
        <w:t xml:space="preserve"> as per procurement plan</w:t>
      </w:r>
      <w:r w:rsidR="006A7A5A" w:rsidRPr="0021035B">
        <w:rPr>
          <w:rFonts w:ascii="Segoe UI Symbol" w:hAnsi="Segoe UI Symbol"/>
          <w:i/>
          <w:iCs/>
        </w:rPr>
        <w:t>]</w:t>
      </w:r>
    </w:p>
    <w:p w14:paraId="5138CBCF" w14:textId="5E92A4A3" w:rsidR="00A12D87" w:rsidRPr="00D5087F" w:rsidRDefault="00A12D87" w:rsidP="00522924">
      <w:pPr>
        <w:tabs>
          <w:tab w:val="right" w:pos="9000"/>
        </w:tabs>
        <w:spacing w:after="0"/>
        <w:rPr>
          <w:rFonts w:ascii="Segoe UI Symbol" w:hAnsi="Segoe UI Symbol"/>
        </w:rPr>
      </w:pPr>
      <w:r w:rsidRPr="00D5087F">
        <w:rPr>
          <w:rFonts w:ascii="Segoe UI Symbol" w:hAnsi="Segoe UI Symbol"/>
          <w:b/>
        </w:rPr>
        <w:t>Invitation for Bid No</w:t>
      </w:r>
      <w:r w:rsidRPr="00D5087F">
        <w:rPr>
          <w:rFonts w:ascii="Segoe UI Symbol" w:hAnsi="Segoe UI Symbol"/>
        </w:rPr>
        <w:t>.: [</w:t>
      </w:r>
      <w:r w:rsidRPr="00D5087F">
        <w:rPr>
          <w:rFonts w:ascii="Segoe UI Symbol" w:hAnsi="Segoe UI Symbol"/>
          <w:i/>
        </w:rPr>
        <w:t>insert same IFB No. as advertised</w:t>
      </w:r>
      <w:r w:rsidRPr="00D5087F">
        <w:rPr>
          <w:rFonts w:ascii="Segoe UI Symbol" w:hAnsi="Segoe UI Symbol"/>
        </w:rPr>
        <w:t>]</w:t>
      </w:r>
    </w:p>
    <w:p w14:paraId="5BBFE661" w14:textId="4E454F94" w:rsidR="005B4A5F" w:rsidRPr="00D5087F" w:rsidRDefault="005B4A5F" w:rsidP="001D5093">
      <w:pPr>
        <w:jc w:val="left"/>
        <w:rPr>
          <w:rFonts w:ascii="Segoe UI Symbol" w:hAnsi="Segoe UI Symbol"/>
        </w:rPr>
      </w:pPr>
      <w:r w:rsidRPr="00D5087F">
        <w:rPr>
          <w:rFonts w:ascii="Segoe UI Symbol" w:hAnsi="Segoe UI Symbol"/>
          <w:b/>
          <w:iCs/>
        </w:rPr>
        <w:t>Alternative</w:t>
      </w:r>
      <w:r w:rsidR="007E703B" w:rsidRPr="00D5087F">
        <w:rPr>
          <w:rFonts w:ascii="Segoe UI Symbol" w:hAnsi="Segoe UI Symbol"/>
          <w:b/>
          <w:iCs/>
        </w:rPr>
        <w:t xml:space="preserve"> </w:t>
      </w:r>
      <w:r w:rsidRPr="00D5087F">
        <w:rPr>
          <w:rFonts w:ascii="Segoe UI Symbol" w:hAnsi="Segoe UI Symbol"/>
          <w:b/>
          <w:iCs/>
        </w:rPr>
        <w:t>No.</w:t>
      </w:r>
      <w:r w:rsidRPr="00D5087F">
        <w:rPr>
          <w:rFonts w:ascii="Segoe UI Symbol" w:hAnsi="Segoe UI Symbol"/>
          <w:iCs/>
        </w:rPr>
        <w:t>:</w:t>
      </w:r>
      <w:r w:rsidR="00C43096">
        <w:rPr>
          <w:rFonts w:ascii="Segoe UI Symbol" w:hAnsi="Segoe UI Symbol"/>
          <w:iCs/>
        </w:rPr>
        <w:t xml:space="preserve"> </w:t>
      </w:r>
      <w:r w:rsidR="006A7A5A" w:rsidRPr="00D5087F">
        <w:rPr>
          <w:rFonts w:ascii="Segoe UI Symbol" w:hAnsi="Segoe UI Symbol"/>
          <w:iCs/>
        </w:rPr>
        <w:t>[</w:t>
      </w:r>
      <w:r w:rsidR="006A7A5A" w:rsidRPr="00D5087F">
        <w:rPr>
          <w:rFonts w:ascii="Segoe UI Symbol" w:hAnsi="Segoe UI Symbol"/>
          <w:i/>
          <w:iCs/>
        </w:rPr>
        <w:t>insert</w:t>
      </w:r>
      <w:r w:rsidR="007E703B" w:rsidRPr="00D5087F">
        <w:rPr>
          <w:rFonts w:ascii="Segoe UI Symbol" w:hAnsi="Segoe UI Symbol"/>
          <w:i/>
          <w:iCs/>
        </w:rPr>
        <w:t xml:space="preserve"> </w:t>
      </w:r>
      <w:r w:rsidR="006A7A5A" w:rsidRPr="00D5087F">
        <w:rPr>
          <w:rFonts w:ascii="Segoe UI Symbol" w:hAnsi="Segoe UI Symbol"/>
          <w:i/>
          <w:iCs/>
        </w:rPr>
        <w:t>identification</w:t>
      </w:r>
      <w:r w:rsidR="007E703B" w:rsidRPr="00D5087F">
        <w:rPr>
          <w:rFonts w:ascii="Segoe UI Symbol" w:hAnsi="Segoe UI Symbol"/>
          <w:i/>
          <w:iCs/>
        </w:rPr>
        <w:t xml:space="preserve"> </w:t>
      </w:r>
      <w:r w:rsidR="006A7A5A" w:rsidRPr="00D5087F">
        <w:rPr>
          <w:rFonts w:ascii="Segoe UI Symbol" w:hAnsi="Segoe UI Symbol"/>
          <w:i/>
          <w:iCs/>
        </w:rPr>
        <w:t>No</w:t>
      </w:r>
      <w:r w:rsidR="007E703B" w:rsidRPr="00D5087F">
        <w:rPr>
          <w:rFonts w:ascii="Segoe UI Symbol" w:hAnsi="Segoe UI Symbol"/>
          <w:i/>
          <w:iCs/>
        </w:rPr>
        <w:t xml:space="preserve"> </w:t>
      </w:r>
      <w:r w:rsidR="006A7A5A" w:rsidRPr="00D5087F">
        <w:rPr>
          <w:rFonts w:ascii="Segoe UI Symbol" w:hAnsi="Segoe UI Symbol"/>
          <w:i/>
          <w:iCs/>
        </w:rPr>
        <w:t>if</w:t>
      </w:r>
      <w:r w:rsidR="007E703B" w:rsidRPr="00D5087F">
        <w:rPr>
          <w:rFonts w:ascii="Segoe UI Symbol" w:hAnsi="Segoe UI Symbol"/>
          <w:i/>
          <w:iCs/>
        </w:rPr>
        <w:t xml:space="preserve"> </w:t>
      </w:r>
      <w:r w:rsidR="006A7A5A" w:rsidRPr="00D5087F">
        <w:rPr>
          <w:rFonts w:ascii="Segoe UI Symbol" w:hAnsi="Segoe UI Symbol"/>
          <w:i/>
          <w:iCs/>
        </w:rPr>
        <w:t>this</w:t>
      </w:r>
      <w:r w:rsidR="007E703B" w:rsidRPr="00D5087F">
        <w:rPr>
          <w:rFonts w:ascii="Segoe UI Symbol" w:hAnsi="Segoe UI Symbol"/>
          <w:i/>
          <w:iCs/>
        </w:rPr>
        <w:t xml:space="preserve"> </w:t>
      </w:r>
      <w:r w:rsidR="006A7A5A" w:rsidRPr="00D5087F">
        <w:rPr>
          <w:rFonts w:ascii="Segoe UI Symbol" w:hAnsi="Segoe UI Symbol"/>
          <w:i/>
          <w:iCs/>
        </w:rPr>
        <w:t>is</w:t>
      </w:r>
      <w:r w:rsidR="007E703B" w:rsidRPr="00D5087F">
        <w:rPr>
          <w:rFonts w:ascii="Segoe UI Symbol" w:hAnsi="Segoe UI Symbol"/>
          <w:i/>
          <w:iCs/>
        </w:rPr>
        <w:t xml:space="preserve"> </w:t>
      </w:r>
      <w:r w:rsidR="006A7A5A" w:rsidRPr="00D5087F">
        <w:rPr>
          <w:rFonts w:ascii="Segoe UI Symbol" w:hAnsi="Segoe UI Symbol"/>
          <w:i/>
          <w:iCs/>
        </w:rPr>
        <w:t>a</w:t>
      </w:r>
      <w:r w:rsidR="007E703B" w:rsidRPr="00D5087F">
        <w:rPr>
          <w:rFonts w:ascii="Segoe UI Symbol" w:hAnsi="Segoe UI Symbol"/>
          <w:i/>
          <w:iCs/>
        </w:rPr>
        <w:t xml:space="preserve"> </w:t>
      </w:r>
      <w:r w:rsidR="006A7A5A" w:rsidRPr="00D5087F">
        <w:rPr>
          <w:rFonts w:ascii="Segoe UI Symbol" w:hAnsi="Segoe UI Symbol"/>
          <w:i/>
          <w:iCs/>
        </w:rPr>
        <w:t>Bid</w:t>
      </w:r>
      <w:r w:rsidR="007E703B" w:rsidRPr="00D5087F">
        <w:rPr>
          <w:rFonts w:ascii="Segoe UI Symbol" w:hAnsi="Segoe UI Symbol"/>
          <w:i/>
          <w:iCs/>
        </w:rPr>
        <w:t xml:space="preserve"> </w:t>
      </w:r>
      <w:r w:rsidR="006A7A5A" w:rsidRPr="00D5087F">
        <w:rPr>
          <w:rFonts w:ascii="Segoe UI Symbol" w:hAnsi="Segoe UI Symbol"/>
          <w:i/>
          <w:iCs/>
        </w:rPr>
        <w:t>for</w:t>
      </w:r>
      <w:r w:rsidR="007E703B" w:rsidRPr="00D5087F">
        <w:rPr>
          <w:rFonts w:ascii="Segoe UI Symbol" w:hAnsi="Segoe UI Symbol"/>
          <w:i/>
          <w:iCs/>
        </w:rPr>
        <w:t xml:space="preserve"> </w:t>
      </w:r>
      <w:r w:rsidR="006A7A5A" w:rsidRPr="00D5087F">
        <w:rPr>
          <w:rFonts w:ascii="Segoe UI Symbol" w:hAnsi="Segoe UI Symbol"/>
          <w:i/>
          <w:iCs/>
        </w:rPr>
        <w:t>an</w:t>
      </w:r>
      <w:r w:rsidR="007E703B" w:rsidRPr="00D5087F">
        <w:rPr>
          <w:rFonts w:ascii="Segoe UI Symbol" w:hAnsi="Segoe UI Symbol"/>
          <w:i/>
          <w:iCs/>
        </w:rPr>
        <w:t xml:space="preserve"> </w:t>
      </w:r>
      <w:r w:rsidR="006A7A5A" w:rsidRPr="00D5087F">
        <w:rPr>
          <w:rFonts w:ascii="Segoe UI Symbol" w:hAnsi="Segoe UI Symbol"/>
          <w:i/>
          <w:iCs/>
        </w:rPr>
        <w:t>alternative</w:t>
      </w:r>
      <w:r w:rsidR="006A7A5A" w:rsidRPr="00D5087F">
        <w:rPr>
          <w:rFonts w:ascii="Segoe UI Symbol" w:hAnsi="Segoe UI Symbol"/>
          <w:iCs/>
        </w:rPr>
        <w:t>]</w:t>
      </w:r>
    </w:p>
    <w:p w14:paraId="6BF5EC48" w14:textId="77777777" w:rsidR="005B4A5F" w:rsidRPr="00D5087F" w:rsidRDefault="005B4A5F" w:rsidP="001D5093">
      <w:pPr>
        <w:jc w:val="left"/>
        <w:rPr>
          <w:rFonts w:ascii="Segoe UI Symbol" w:hAnsi="Segoe UI Symbol"/>
        </w:rPr>
      </w:pPr>
    </w:p>
    <w:p w14:paraId="54766637" w14:textId="49BBDB43" w:rsidR="005B4A5F" w:rsidRDefault="005B4A5F" w:rsidP="001D5093">
      <w:pPr>
        <w:rPr>
          <w:rFonts w:ascii="Segoe UI Symbol" w:hAnsi="Segoe UI Symbol"/>
          <w:b/>
        </w:rPr>
      </w:pPr>
      <w:r w:rsidRPr="00D5087F">
        <w:rPr>
          <w:rFonts w:ascii="Segoe UI Symbol" w:hAnsi="Segoe UI Symbol"/>
        </w:rPr>
        <w:t>To:</w:t>
      </w:r>
      <w:r w:rsidR="007E703B" w:rsidRPr="00D5087F">
        <w:rPr>
          <w:rFonts w:ascii="Segoe UI Symbol" w:hAnsi="Segoe UI Symbol"/>
        </w:rPr>
        <w:t xml:space="preserve"> </w:t>
      </w:r>
      <w:r w:rsidR="006A7A5A" w:rsidRPr="00D5087F">
        <w:rPr>
          <w:rFonts w:ascii="Segoe UI Symbol" w:hAnsi="Segoe UI Symbol"/>
          <w:b/>
        </w:rPr>
        <w:t>[</w:t>
      </w:r>
      <w:r w:rsidR="006A7A5A" w:rsidRPr="00D5087F">
        <w:rPr>
          <w:rFonts w:ascii="Segoe UI Symbol" w:hAnsi="Segoe UI Symbol"/>
          <w:b/>
          <w:i/>
        </w:rPr>
        <w:t>insert</w:t>
      </w:r>
      <w:r w:rsidR="007E703B" w:rsidRPr="00D5087F">
        <w:rPr>
          <w:rFonts w:ascii="Segoe UI Symbol" w:hAnsi="Segoe UI Symbol"/>
          <w:b/>
          <w:i/>
        </w:rPr>
        <w:t xml:space="preserve"> </w:t>
      </w:r>
      <w:r w:rsidR="006A7A5A" w:rsidRPr="00D5087F">
        <w:rPr>
          <w:rFonts w:ascii="Segoe UI Symbol" w:hAnsi="Segoe UI Symbol"/>
          <w:b/>
          <w:i/>
        </w:rPr>
        <w:t>complete</w:t>
      </w:r>
      <w:r w:rsidR="007E703B" w:rsidRPr="00D5087F">
        <w:rPr>
          <w:rFonts w:ascii="Segoe UI Symbol" w:hAnsi="Segoe UI Symbol"/>
          <w:b/>
          <w:i/>
        </w:rPr>
        <w:t xml:space="preserve"> </w:t>
      </w:r>
      <w:r w:rsidR="006A7A5A" w:rsidRPr="00D5087F">
        <w:rPr>
          <w:rFonts w:ascii="Segoe UI Symbol" w:hAnsi="Segoe UI Symbol"/>
          <w:b/>
          <w:i/>
        </w:rPr>
        <w:t>name</w:t>
      </w:r>
      <w:r w:rsidR="007E703B" w:rsidRPr="00D5087F">
        <w:rPr>
          <w:rFonts w:ascii="Segoe UI Symbol" w:hAnsi="Segoe UI Symbol"/>
          <w:b/>
          <w:i/>
        </w:rPr>
        <w:t xml:space="preserve"> </w:t>
      </w:r>
      <w:r w:rsidR="006A7A5A" w:rsidRPr="00D5087F">
        <w:rPr>
          <w:rFonts w:ascii="Segoe UI Symbol" w:hAnsi="Segoe UI Symbol"/>
          <w:b/>
          <w:i/>
        </w:rPr>
        <w:t>of</w:t>
      </w:r>
      <w:r w:rsidR="007E703B" w:rsidRPr="00D5087F">
        <w:rPr>
          <w:rFonts w:ascii="Segoe UI Symbol" w:hAnsi="Segoe UI Symbol"/>
          <w:b/>
          <w:i/>
        </w:rPr>
        <w:t xml:space="preserve"> </w:t>
      </w:r>
      <w:r w:rsidR="006A7A5A" w:rsidRPr="00D5087F">
        <w:rPr>
          <w:rFonts w:ascii="Segoe UI Symbol" w:hAnsi="Segoe UI Symbol"/>
          <w:b/>
          <w:i/>
        </w:rPr>
        <w:t>Employer</w:t>
      </w:r>
      <w:r w:rsidR="006A7A5A" w:rsidRPr="00D5087F">
        <w:rPr>
          <w:rFonts w:ascii="Segoe UI Symbol" w:hAnsi="Segoe UI Symbol"/>
          <w:b/>
        </w:rPr>
        <w:t>]</w:t>
      </w:r>
    </w:p>
    <w:p w14:paraId="46D78011" w14:textId="77777777" w:rsidR="0032077A" w:rsidRPr="00D5087F" w:rsidRDefault="0032077A" w:rsidP="001D5093">
      <w:pPr>
        <w:rPr>
          <w:rFonts w:ascii="Segoe UI Symbol" w:hAnsi="Segoe UI Symbol"/>
          <w:b/>
        </w:rPr>
      </w:pPr>
    </w:p>
    <w:p w14:paraId="5D3C20B9" w14:textId="77777777" w:rsidR="005B4A5F" w:rsidRPr="00D5087F" w:rsidRDefault="009B6928" w:rsidP="00565B8F">
      <w:pPr>
        <w:numPr>
          <w:ilvl w:val="0"/>
          <w:numId w:val="19"/>
        </w:numPr>
        <w:spacing w:after="200"/>
        <w:ind w:left="576" w:hanging="576"/>
        <w:rPr>
          <w:rFonts w:ascii="Segoe UI Symbol" w:hAnsi="Segoe UI Symbol"/>
        </w:rPr>
      </w:pPr>
      <w:r w:rsidRPr="00D5087F">
        <w:rPr>
          <w:rFonts w:ascii="Segoe UI Symbol" w:hAnsi="Segoe UI Symbol"/>
          <w:b/>
        </w:rPr>
        <w:t>No</w:t>
      </w:r>
      <w:r w:rsidR="007E703B" w:rsidRPr="00D5087F">
        <w:rPr>
          <w:rFonts w:ascii="Segoe UI Symbol" w:hAnsi="Segoe UI Symbol"/>
          <w:b/>
        </w:rPr>
        <w:t xml:space="preserve"> </w:t>
      </w:r>
      <w:r w:rsidRPr="00D5087F">
        <w:rPr>
          <w:rFonts w:ascii="Segoe UI Symbol" w:hAnsi="Segoe UI Symbol"/>
          <w:b/>
        </w:rPr>
        <w:t>reservations:</w:t>
      </w:r>
      <w:r w:rsidR="00E878CB" w:rsidRPr="00D5087F">
        <w:rPr>
          <w:rFonts w:ascii="Segoe UI Symbol" w:hAnsi="Segoe UI Symbol"/>
          <w:b/>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have</w:t>
      </w:r>
      <w:r w:rsidR="007E703B" w:rsidRPr="00D5087F">
        <w:rPr>
          <w:rFonts w:ascii="Segoe UI Symbol" w:hAnsi="Segoe UI Symbol"/>
        </w:rPr>
        <w:t xml:space="preserve"> </w:t>
      </w:r>
      <w:r w:rsidR="005B4A5F" w:rsidRPr="00D5087F">
        <w:rPr>
          <w:rFonts w:ascii="Segoe UI Symbol" w:hAnsi="Segoe UI Symbol"/>
        </w:rPr>
        <w:t>examined</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r w:rsidR="005B4A5F" w:rsidRPr="00D5087F">
        <w:rPr>
          <w:rFonts w:ascii="Segoe UI Symbol" w:hAnsi="Segoe UI Symbol"/>
        </w:rPr>
        <w:t>have</w:t>
      </w:r>
      <w:r w:rsidR="007E703B" w:rsidRPr="00D5087F">
        <w:rPr>
          <w:rFonts w:ascii="Segoe UI Symbol" w:hAnsi="Segoe UI Symbol"/>
        </w:rPr>
        <w:t xml:space="preserve"> </w:t>
      </w:r>
      <w:r w:rsidR="005B4A5F" w:rsidRPr="00D5087F">
        <w:rPr>
          <w:rFonts w:ascii="Segoe UI Symbol" w:hAnsi="Segoe UI Symbol"/>
        </w:rPr>
        <w:t>no</w:t>
      </w:r>
      <w:r w:rsidR="007E703B" w:rsidRPr="00D5087F">
        <w:rPr>
          <w:rFonts w:ascii="Segoe UI Symbol" w:hAnsi="Segoe UI Symbol"/>
        </w:rPr>
        <w:t xml:space="preserve"> </w:t>
      </w:r>
      <w:r w:rsidR="005B4A5F" w:rsidRPr="00D5087F">
        <w:rPr>
          <w:rFonts w:ascii="Segoe UI Symbol" w:hAnsi="Segoe UI Symbol"/>
        </w:rPr>
        <w:t>reservations</w:t>
      </w:r>
      <w:r w:rsidR="007E703B" w:rsidRPr="00D5087F">
        <w:rPr>
          <w:rFonts w:ascii="Segoe UI Symbol" w:hAnsi="Segoe UI Symbol"/>
        </w:rPr>
        <w:t xml:space="preserve"> </w:t>
      </w:r>
      <w:proofErr w:type="gramStart"/>
      <w:r w:rsidR="005B4A5F" w:rsidRPr="00D5087F">
        <w:rPr>
          <w:rFonts w:ascii="Segoe UI Symbol" w:hAnsi="Segoe UI Symbol"/>
        </w:rPr>
        <w:t>to</w:t>
      </w:r>
      <w:proofErr w:type="gramEnd"/>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D71DAF" w:rsidRPr="00D5087F">
        <w:rPr>
          <w:rFonts w:ascii="Segoe UI Symbol" w:hAnsi="Segoe UI Symbol"/>
        </w:rPr>
        <w:t>bidding document</w:t>
      </w:r>
      <w:r w:rsidR="005B4A5F"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including</w:t>
      </w:r>
      <w:r w:rsidR="007E703B" w:rsidRPr="00D5087F">
        <w:rPr>
          <w:rFonts w:ascii="Segoe UI Symbol" w:hAnsi="Segoe UI Symbol"/>
        </w:rPr>
        <w:t xml:space="preserve"> </w:t>
      </w:r>
      <w:r w:rsidR="005B4A5F" w:rsidRPr="00D5087F">
        <w:rPr>
          <w:rFonts w:ascii="Segoe UI Symbol" w:hAnsi="Segoe UI Symbol"/>
        </w:rPr>
        <w:t>Addenda</w:t>
      </w:r>
      <w:r w:rsidR="007E703B" w:rsidRPr="00D5087F">
        <w:rPr>
          <w:rFonts w:ascii="Segoe UI Symbol" w:hAnsi="Segoe UI Symbol"/>
        </w:rPr>
        <w:t xml:space="preserve"> </w:t>
      </w:r>
      <w:r w:rsidR="005B4A5F" w:rsidRPr="00D5087F">
        <w:rPr>
          <w:rFonts w:ascii="Segoe UI Symbol" w:hAnsi="Segoe UI Symbol"/>
        </w:rPr>
        <w:t>issued</w:t>
      </w:r>
      <w:r w:rsidR="007E703B" w:rsidRPr="00D5087F">
        <w:rPr>
          <w:rFonts w:ascii="Segoe UI Symbol" w:hAnsi="Segoe UI Symbol"/>
        </w:rPr>
        <w:t xml:space="preserve"> </w:t>
      </w:r>
      <w:r w:rsidR="005B4A5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accordance</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ITB</w:t>
      </w:r>
      <w:r w:rsidR="007E703B" w:rsidRPr="00D5087F">
        <w:rPr>
          <w:rFonts w:ascii="Segoe UI Symbol" w:hAnsi="Segoe UI Symbol"/>
        </w:rPr>
        <w:t xml:space="preserve"> </w:t>
      </w:r>
      <w:proofErr w:type="gramStart"/>
      <w:r w:rsidR="005B4A5F" w:rsidRPr="00D5087F">
        <w:rPr>
          <w:rFonts w:ascii="Segoe UI Symbol" w:hAnsi="Segoe UI Symbol"/>
        </w:rPr>
        <w:t>8</w:t>
      </w:r>
      <w:r w:rsidR="006A7A5A" w:rsidRPr="00D5087F">
        <w:rPr>
          <w:rFonts w:ascii="Segoe UI Symbol" w:hAnsi="Segoe UI Symbol"/>
        </w:rPr>
        <w:t>;</w:t>
      </w:r>
      <w:proofErr w:type="gramEnd"/>
    </w:p>
    <w:p w14:paraId="0F9B40E6" w14:textId="2C8DF0A6" w:rsidR="00135194" w:rsidRPr="00D5087F" w:rsidRDefault="001B75CA" w:rsidP="00565B8F">
      <w:pPr>
        <w:numPr>
          <w:ilvl w:val="0"/>
          <w:numId w:val="19"/>
        </w:numPr>
        <w:spacing w:after="200"/>
        <w:ind w:left="576" w:hanging="576"/>
        <w:rPr>
          <w:rFonts w:ascii="Segoe UI Symbol" w:hAnsi="Segoe UI Symbol"/>
        </w:rPr>
      </w:pPr>
      <w:r w:rsidRPr="00D5087F">
        <w:rPr>
          <w:rFonts w:ascii="Segoe UI Symbol" w:hAnsi="Segoe UI Symbol"/>
          <w:b/>
          <w:bCs/>
        </w:rPr>
        <w:t>Eligibility</w:t>
      </w:r>
      <w:r w:rsidR="00135194" w:rsidRPr="00D5087F">
        <w:rPr>
          <w:rFonts w:ascii="Segoe UI Symbol" w:hAnsi="Segoe UI Symbol"/>
          <w:b/>
          <w:bCs/>
        </w:rPr>
        <w:t xml:space="preserve"> of Bidders</w:t>
      </w:r>
      <w:r w:rsidRPr="00D5087F">
        <w:rPr>
          <w:rFonts w:ascii="Segoe UI Symbol" w:hAnsi="Segoe UI Symbol"/>
          <w:bCs/>
        </w:rPr>
        <w:t>:</w:t>
      </w:r>
      <w:r w:rsidR="007E703B" w:rsidRPr="00D5087F">
        <w:rPr>
          <w:rFonts w:ascii="Segoe UI Symbol" w:hAnsi="Segoe UI Symbol"/>
          <w:bCs/>
        </w:rPr>
        <w:t xml:space="preserve"> </w:t>
      </w:r>
      <w:r w:rsidRPr="00D5087F">
        <w:rPr>
          <w:rFonts w:ascii="Segoe UI Symbol" w:hAnsi="Segoe UI Symbol"/>
          <w:bCs/>
        </w:rPr>
        <w:t>We</w:t>
      </w:r>
      <w:r w:rsidR="00135194" w:rsidRPr="00D5087F">
        <w:rPr>
          <w:rFonts w:ascii="Segoe UI Symbol" w:hAnsi="Segoe UI Symbol"/>
          <w:bCs/>
        </w:rPr>
        <w:t xml:space="preserve">, including any subcontractors or suppliers for any part of the Contract, have nationalities from eligible countries and </w:t>
      </w:r>
      <w:r w:rsidR="005B4A5F" w:rsidRPr="00D5087F">
        <w:rPr>
          <w:rFonts w:ascii="Segoe UI Symbol" w:hAnsi="Segoe UI Symbol"/>
        </w:rPr>
        <w:t>meet</w:t>
      </w:r>
      <w:r w:rsidR="007E703B" w:rsidRPr="00D5087F">
        <w:rPr>
          <w:rFonts w:ascii="Segoe UI Symbol" w:hAnsi="Segoe UI Symbol"/>
          <w:bCs/>
        </w:rPr>
        <w:t xml:space="preserve"> </w:t>
      </w:r>
      <w:r w:rsidR="005B4A5F" w:rsidRPr="00D5087F">
        <w:rPr>
          <w:rFonts w:ascii="Segoe UI Symbol" w:hAnsi="Segoe UI Symbol"/>
          <w:bCs/>
        </w:rPr>
        <w:t>the</w:t>
      </w:r>
      <w:r w:rsidR="007E703B" w:rsidRPr="00D5087F">
        <w:rPr>
          <w:rFonts w:ascii="Segoe UI Symbol" w:hAnsi="Segoe UI Symbol"/>
          <w:bCs/>
        </w:rPr>
        <w:t xml:space="preserve"> </w:t>
      </w:r>
      <w:r w:rsidR="005B4A5F" w:rsidRPr="00D5087F">
        <w:rPr>
          <w:rFonts w:ascii="Segoe UI Symbol" w:hAnsi="Segoe UI Symbol"/>
          <w:bCs/>
        </w:rPr>
        <w:t>eligibility</w:t>
      </w:r>
      <w:r w:rsidR="007E703B" w:rsidRPr="00D5087F">
        <w:rPr>
          <w:rFonts w:ascii="Segoe UI Symbol" w:hAnsi="Segoe UI Symbol"/>
          <w:bCs/>
        </w:rPr>
        <w:t xml:space="preserve"> </w:t>
      </w:r>
      <w:r w:rsidR="005B4A5F" w:rsidRPr="00D5087F">
        <w:rPr>
          <w:rFonts w:ascii="Segoe UI Symbol" w:hAnsi="Segoe UI Symbol"/>
          <w:bCs/>
        </w:rPr>
        <w:t>requirements</w:t>
      </w:r>
      <w:r w:rsidR="007E703B" w:rsidRPr="00D5087F">
        <w:rPr>
          <w:rFonts w:ascii="Segoe UI Symbol" w:hAnsi="Segoe UI Symbol"/>
          <w:bCs/>
        </w:rPr>
        <w:t xml:space="preserve"> </w:t>
      </w:r>
      <w:r w:rsidR="005B4A5F" w:rsidRPr="00D5087F">
        <w:rPr>
          <w:rFonts w:ascii="Segoe UI Symbol" w:hAnsi="Segoe UI Symbol"/>
          <w:bCs/>
        </w:rPr>
        <w:t>and</w:t>
      </w:r>
      <w:r w:rsidR="007E703B" w:rsidRPr="00D5087F">
        <w:rPr>
          <w:rFonts w:ascii="Segoe UI Symbol" w:hAnsi="Segoe UI Symbol"/>
          <w:bCs/>
        </w:rPr>
        <w:t xml:space="preserve"> </w:t>
      </w:r>
      <w:r w:rsidR="005B4A5F" w:rsidRPr="00D5087F">
        <w:rPr>
          <w:rFonts w:ascii="Segoe UI Symbol" w:hAnsi="Segoe UI Symbol"/>
          <w:bCs/>
        </w:rPr>
        <w:t>have</w:t>
      </w:r>
      <w:r w:rsidR="007E703B" w:rsidRPr="00D5087F">
        <w:rPr>
          <w:rFonts w:ascii="Segoe UI Symbol" w:hAnsi="Segoe UI Symbol"/>
          <w:bCs/>
        </w:rPr>
        <w:t xml:space="preserve"> </w:t>
      </w:r>
      <w:r w:rsidR="005B4A5F" w:rsidRPr="00D5087F">
        <w:rPr>
          <w:rFonts w:ascii="Segoe UI Symbol" w:hAnsi="Segoe UI Symbol"/>
          <w:bCs/>
        </w:rPr>
        <w:t>no</w:t>
      </w:r>
      <w:r w:rsidR="007E703B" w:rsidRPr="00D5087F">
        <w:rPr>
          <w:rFonts w:ascii="Segoe UI Symbol" w:hAnsi="Segoe UI Symbol"/>
          <w:bCs/>
        </w:rPr>
        <w:t xml:space="preserve"> </w:t>
      </w:r>
      <w:r w:rsidR="005B4A5F" w:rsidRPr="00D5087F">
        <w:rPr>
          <w:rFonts w:ascii="Segoe UI Symbol" w:hAnsi="Segoe UI Symbol"/>
          <w:bCs/>
        </w:rPr>
        <w:t>conflict</w:t>
      </w:r>
      <w:r w:rsidR="007E703B" w:rsidRPr="00D5087F">
        <w:rPr>
          <w:rFonts w:ascii="Segoe UI Symbol" w:hAnsi="Segoe UI Symbol"/>
          <w:bCs/>
        </w:rPr>
        <w:t xml:space="preserve"> </w:t>
      </w:r>
      <w:r w:rsidR="005B4A5F" w:rsidRPr="00D5087F">
        <w:rPr>
          <w:rFonts w:ascii="Segoe UI Symbol" w:hAnsi="Segoe UI Symbol"/>
          <w:bCs/>
        </w:rPr>
        <w:t>of</w:t>
      </w:r>
      <w:r w:rsidR="007E703B" w:rsidRPr="00D5087F">
        <w:rPr>
          <w:rFonts w:ascii="Segoe UI Symbol" w:hAnsi="Segoe UI Symbol"/>
          <w:bCs/>
        </w:rPr>
        <w:t xml:space="preserve"> </w:t>
      </w:r>
      <w:r w:rsidR="005B4A5F" w:rsidRPr="00D5087F">
        <w:rPr>
          <w:rFonts w:ascii="Segoe UI Symbol" w:hAnsi="Segoe UI Symbol"/>
          <w:bCs/>
        </w:rPr>
        <w:t>interest</w:t>
      </w:r>
      <w:r w:rsidR="007E703B" w:rsidRPr="00D5087F">
        <w:rPr>
          <w:rFonts w:ascii="Segoe UI Symbol" w:hAnsi="Segoe UI Symbol"/>
          <w:bCs/>
        </w:rPr>
        <w:t xml:space="preserve"> </w:t>
      </w:r>
      <w:r w:rsidR="005B4A5F" w:rsidRPr="00D5087F">
        <w:rPr>
          <w:rFonts w:ascii="Segoe UI Symbol" w:hAnsi="Segoe UI Symbol"/>
          <w:bCs/>
        </w:rPr>
        <w:t>in</w:t>
      </w:r>
      <w:r w:rsidR="007E703B" w:rsidRPr="00D5087F">
        <w:rPr>
          <w:rFonts w:ascii="Segoe UI Symbol" w:hAnsi="Segoe UI Symbol"/>
          <w:bCs/>
        </w:rPr>
        <w:t xml:space="preserve"> </w:t>
      </w:r>
      <w:r w:rsidR="005B4A5F" w:rsidRPr="00D5087F">
        <w:rPr>
          <w:rFonts w:ascii="Segoe UI Symbol" w:hAnsi="Segoe UI Symbol"/>
          <w:bCs/>
        </w:rPr>
        <w:t>accordance</w:t>
      </w:r>
      <w:r w:rsidR="007E703B" w:rsidRPr="00D5087F">
        <w:rPr>
          <w:rFonts w:ascii="Segoe UI Symbol" w:hAnsi="Segoe UI Symbol"/>
          <w:bCs/>
        </w:rPr>
        <w:t xml:space="preserve"> </w:t>
      </w:r>
      <w:r w:rsidR="005B4A5F" w:rsidRPr="00D5087F">
        <w:rPr>
          <w:rFonts w:ascii="Segoe UI Symbol" w:hAnsi="Segoe UI Symbol"/>
          <w:bCs/>
        </w:rPr>
        <w:t>with</w:t>
      </w:r>
      <w:r w:rsidR="007E703B" w:rsidRPr="00D5087F">
        <w:rPr>
          <w:rFonts w:ascii="Segoe UI Symbol" w:hAnsi="Segoe UI Symbol"/>
          <w:bCs/>
        </w:rPr>
        <w:t xml:space="preserve"> </w:t>
      </w:r>
      <w:r w:rsidR="005B4A5F" w:rsidRPr="00D5087F">
        <w:rPr>
          <w:rFonts w:ascii="Segoe UI Symbol" w:hAnsi="Segoe UI Symbol"/>
          <w:bCs/>
        </w:rPr>
        <w:t>ITB</w:t>
      </w:r>
      <w:r w:rsidR="007E703B" w:rsidRPr="00D5087F">
        <w:rPr>
          <w:rFonts w:ascii="Segoe UI Symbol" w:hAnsi="Segoe UI Symbol"/>
          <w:bCs/>
        </w:rPr>
        <w:t xml:space="preserve"> </w:t>
      </w:r>
      <w:proofErr w:type="gramStart"/>
      <w:r w:rsidR="005B4A5F" w:rsidRPr="00D5087F">
        <w:rPr>
          <w:rFonts w:ascii="Segoe UI Symbol" w:hAnsi="Segoe UI Symbol"/>
          <w:bCs/>
        </w:rPr>
        <w:t>4;</w:t>
      </w:r>
      <w:proofErr w:type="gramEnd"/>
    </w:p>
    <w:p w14:paraId="645343BF" w14:textId="6EE7BE7F" w:rsidR="00135194" w:rsidRPr="00D5087F" w:rsidRDefault="00135194" w:rsidP="00565B8F">
      <w:pPr>
        <w:numPr>
          <w:ilvl w:val="0"/>
          <w:numId w:val="19"/>
        </w:numPr>
        <w:spacing w:after="200"/>
        <w:ind w:left="576" w:hanging="576"/>
        <w:rPr>
          <w:rFonts w:ascii="Segoe UI Symbol" w:hAnsi="Segoe UI Symbol"/>
        </w:rPr>
      </w:pPr>
      <w:r w:rsidRPr="00D5087F">
        <w:rPr>
          <w:rFonts w:ascii="Segoe UI Symbol" w:hAnsi="Segoe UI Symbol"/>
          <w:b/>
          <w:bCs/>
        </w:rPr>
        <w:t>Eligibility of Plant and Equipment, Installation and Other Services:</w:t>
      </w:r>
      <w:r w:rsidRPr="00D5087F">
        <w:rPr>
          <w:rFonts w:ascii="Segoe UI Symbol" w:hAnsi="Segoe UI Symbol"/>
        </w:rPr>
        <w:t xml:space="preserve"> We meet the eligibility requirements for Plant and Equipment, Installation and Other Services in accordance with ITB </w:t>
      </w:r>
      <w:proofErr w:type="gramStart"/>
      <w:r w:rsidRPr="00D5087F">
        <w:rPr>
          <w:rFonts w:ascii="Segoe UI Symbol" w:hAnsi="Segoe UI Symbol"/>
        </w:rPr>
        <w:t>5;</w:t>
      </w:r>
      <w:proofErr w:type="gramEnd"/>
    </w:p>
    <w:p w14:paraId="4BA805FC" w14:textId="50587C06" w:rsidR="00135194" w:rsidRPr="00D5087F" w:rsidRDefault="006A7A5A" w:rsidP="00565B8F">
      <w:pPr>
        <w:numPr>
          <w:ilvl w:val="0"/>
          <w:numId w:val="19"/>
        </w:numPr>
        <w:spacing w:after="200"/>
        <w:ind w:left="576" w:hanging="576"/>
        <w:rPr>
          <w:rFonts w:ascii="Segoe UI Symbol" w:hAnsi="Segoe UI Symbol"/>
        </w:rPr>
      </w:pPr>
      <w:r w:rsidRPr="00D5087F">
        <w:rPr>
          <w:rFonts w:ascii="Segoe UI Symbol" w:hAnsi="Segoe UI Symbol"/>
          <w:b/>
          <w:bCs/>
        </w:rPr>
        <w:t>Bid-Securing</w:t>
      </w:r>
      <w:r w:rsidR="007E703B" w:rsidRPr="00D5087F">
        <w:rPr>
          <w:rFonts w:ascii="Segoe UI Symbol" w:hAnsi="Segoe UI Symbol"/>
          <w:b/>
          <w:bCs/>
        </w:rPr>
        <w:t xml:space="preserve"> </w:t>
      </w:r>
      <w:r w:rsidRPr="00D5087F">
        <w:rPr>
          <w:rFonts w:ascii="Segoe UI Symbol" w:hAnsi="Segoe UI Symbol"/>
          <w:b/>
          <w:bCs/>
        </w:rPr>
        <w:t>Declaration:</w:t>
      </w:r>
      <w:r w:rsidR="00E878CB" w:rsidRPr="00D5087F">
        <w:rPr>
          <w:rFonts w:ascii="Segoe UI Symbol" w:hAnsi="Segoe UI Symbol"/>
          <w:b/>
          <w:bCs/>
        </w:rPr>
        <w:t xml:space="preserve"> </w:t>
      </w:r>
      <w:r w:rsidR="005B4A5F" w:rsidRPr="00D5087F">
        <w:rPr>
          <w:rFonts w:ascii="Segoe UI Symbol" w:hAnsi="Segoe UI Symbol"/>
          <w:bCs/>
        </w:rPr>
        <w:t>We</w:t>
      </w:r>
      <w:r w:rsidR="007E703B" w:rsidRPr="00D5087F">
        <w:rPr>
          <w:rFonts w:ascii="Segoe UI Symbol" w:hAnsi="Segoe UI Symbol"/>
          <w:bCs/>
        </w:rPr>
        <w:t xml:space="preserve"> </w:t>
      </w:r>
      <w:r w:rsidR="005B4A5F" w:rsidRPr="00D5087F">
        <w:rPr>
          <w:rFonts w:ascii="Segoe UI Symbol" w:hAnsi="Segoe UI Symbol"/>
        </w:rPr>
        <w:t>have</w:t>
      </w:r>
      <w:r w:rsidR="00E878CB" w:rsidRPr="00D5087F">
        <w:rPr>
          <w:rFonts w:ascii="Segoe UI Symbol" w:hAnsi="Segoe UI Symbol"/>
        </w:rPr>
        <w:t xml:space="preserve"> </w:t>
      </w:r>
      <w:r w:rsidR="005B4A5F" w:rsidRPr="00D5087F">
        <w:rPr>
          <w:rFonts w:ascii="Segoe UI Symbol" w:hAnsi="Segoe UI Symbol"/>
        </w:rPr>
        <w:t>not</w:t>
      </w:r>
      <w:r w:rsidR="007E703B" w:rsidRPr="00D5087F">
        <w:rPr>
          <w:rFonts w:ascii="Segoe UI Symbol" w:hAnsi="Segoe UI Symbol"/>
          <w:bCs/>
        </w:rPr>
        <w:t xml:space="preserve"> </w:t>
      </w:r>
      <w:r w:rsidR="005B4A5F" w:rsidRPr="00D5087F">
        <w:rPr>
          <w:rFonts w:ascii="Segoe UI Symbol" w:hAnsi="Segoe UI Symbol"/>
          <w:bCs/>
        </w:rPr>
        <w:t>been</w:t>
      </w:r>
      <w:r w:rsidR="007E703B" w:rsidRPr="00D5087F">
        <w:rPr>
          <w:rFonts w:ascii="Segoe UI Symbol" w:hAnsi="Segoe UI Symbol"/>
          <w:bCs/>
        </w:rPr>
        <w:t xml:space="preserve"> </w:t>
      </w:r>
      <w:r w:rsidR="005B4A5F" w:rsidRPr="00D5087F">
        <w:rPr>
          <w:rFonts w:ascii="Segoe UI Symbol" w:hAnsi="Segoe UI Symbol"/>
          <w:bCs/>
        </w:rPr>
        <w:t>suspended</w:t>
      </w:r>
      <w:r w:rsidR="007E703B" w:rsidRPr="00D5087F">
        <w:rPr>
          <w:rFonts w:ascii="Segoe UI Symbol" w:hAnsi="Segoe UI Symbol"/>
          <w:bCs/>
        </w:rPr>
        <w:t xml:space="preserve"> </w:t>
      </w:r>
      <w:r w:rsidR="005B4A5F" w:rsidRPr="00D5087F">
        <w:rPr>
          <w:rFonts w:ascii="Segoe UI Symbol" w:hAnsi="Segoe UI Symbol"/>
          <w:bCs/>
        </w:rPr>
        <w:t>nor</w:t>
      </w:r>
      <w:r w:rsidR="007E703B" w:rsidRPr="00D5087F">
        <w:rPr>
          <w:rFonts w:ascii="Segoe UI Symbol" w:hAnsi="Segoe UI Symbol"/>
          <w:bCs/>
        </w:rPr>
        <w:t xml:space="preserve"> </w:t>
      </w:r>
      <w:r w:rsidR="005B4A5F" w:rsidRPr="00D5087F">
        <w:rPr>
          <w:rFonts w:ascii="Segoe UI Symbol" w:hAnsi="Segoe UI Symbol"/>
          <w:bCs/>
        </w:rPr>
        <w:t>declared</w:t>
      </w:r>
      <w:r w:rsidR="007E703B" w:rsidRPr="00D5087F">
        <w:rPr>
          <w:rFonts w:ascii="Segoe UI Symbol" w:hAnsi="Segoe UI Symbol"/>
          <w:bCs/>
        </w:rPr>
        <w:t xml:space="preserve"> </w:t>
      </w:r>
      <w:r w:rsidR="005B4A5F" w:rsidRPr="00D5087F">
        <w:rPr>
          <w:rFonts w:ascii="Segoe UI Symbol" w:hAnsi="Segoe UI Symbol"/>
          <w:bCs/>
        </w:rPr>
        <w:t>ineligible</w:t>
      </w:r>
      <w:r w:rsidR="007E703B" w:rsidRPr="00D5087F">
        <w:rPr>
          <w:rFonts w:ascii="Segoe UI Symbol" w:hAnsi="Segoe UI Symbol"/>
          <w:bCs/>
        </w:rPr>
        <w:t xml:space="preserve"> </w:t>
      </w:r>
      <w:r w:rsidR="005B4A5F" w:rsidRPr="00D5087F">
        <w:rPr>
          <w:rFonts w:ascii="Segoe UI Symbol" w:hAnsi="Segoe UI Symbol"/>
          <w:bCs/>
        </w:rPr>
        <w:t>by</w:t>
      </w:r>
      <w:r w:rsidR="007E703B" w:rsidRPr="00D5087F">
        <w:rPr>
          <w:rFonts w:ascii="Segoe UI Symbol" w:hAnsi="Segoe UI Symbol"/>
          <w:bCs/>
        </w:rPr>
        <w:t xml:space="preserve"> </w:t>
      </w:r>
      <w:r w:rsidR="005B4A5F" w:rsidRPr="00D5087F">
        <w:rPr>
          <w:rFonts w:ascii="Segoe UI Symbol" w:hAnsi="Segoe UI Symbol"/>
          <w:bCs/>
        </w:rPr>
        <w:t>the</w:t>
      </w:r>
      <w:r w:rsidR="007E703B" w:rsidRPr="00D5087F">
        <w:rPr>
          <w:rFonts w:ascii="Segoe UI Symbol" w:hAnsi="Segoe UI Symbol"/>
          <w:bCs/>
        </w:rPr>
        <w:t xml:space="preserve"> </w:t>
      </w:r>
      <w:r w:rsidR="005B4A5F" w:rsidRPr="00D5087F">
        <w:rPr>
          <w:rFonts w:ascii="Segoe UI Symbol" w:hAnsi="Segoe UI Symbol"/>
          <w:bCs/>
        </w:rPr>
        <w:t>Employer</w:t>
      </w:r>
      <w:r w:rsidR="007E703B" w:rsidRPr="00D5087F">
        <w:rPr>
          <w:rFonts w:ascii="Segoe UI Symbol" w:hAnsi="Segoe UI Symbol"/>
          <w:bCs/>
        </w:rPr>
        <w:t xml:space="preserve"> </w:t>
      </w:r>
      <w:r w:rsidR="005B4A5F" w:rsidRPr="00D5087F">
        <w:rPr>
          <w:rFonts w:ascii="Segoe UI Symbol" w:hAnsi="Segoe UI Symbol"/>
          <w:bCs/>
        </w:rPr>
        <w:t>based</w:t>
      </w:r>
      <w:r w:rsidR="007E703B" w:rsidRPr="00D5087F">
        <w:rPr>
          <w:rFonts w:ascii="Segoe UI Symbol" w:hAnsi="Segoe UI Symbol"/>
          <w:bCs/>
        </w:rPr>
        <w:t xml:space="preserve"> </w:t>
      </w:r>
      <w:r w:rsidR="005B4A5F" w:rsidRPr="00D5087F">
        <w:rPr>
          <w:rFonts w:ascii="Segoe UI Symbol" w:hAnsi="Segoe UI Symbol"/>
          <w:bCs/>
        </w:rPr>
        <w:t>on</w:t>
      </w:r>
      <w:r w:rsidR="007E703B" w:rsidRPr="00D5087F">
        <w:rPr>
          <w:rFonts w:ascii="Segoe UI Symbol" w:hAnsi="Segoe UI Symbol"/>
          <w:bCs/>
        </w:rPr>
        <w:t xml:space="preserve"> </w:t>
      </w:r>
      <w:r w:rsidR="005B4A5F" w:rsidRPr="00D5087F">
        <w:rPr>
          <w:rFonts w:ascii="Segoe UI Symbol" w:hAnsi="Segoe UI Symbol"/>
          <w:bCs/>
        </w:rPr>
        <w:t>execution</w:t>
      </w:r>
      <w:r w:rsidR="007E703B" w:rsidRPr="00D5087F">
        <w:rPr>
          <w:rFonts w:ascii="Segoe UI Symbol" w:hAnsi="Segoe UI Symbol"/>
          <w:bCs/>
        </w:rPr>
        <w:t xml:space="preserve"> </w:t>
      </w:r>
      <w:r w:rsidR="005B4A5F" w:rsidRPr="00D5087F">
        <w:rPr>
          <w:rFonts w:ascii="Segoe UI Symbol" w:hAnsi="Segoe UI Symbol"/>
          <w:bCs/>
        </w:rPr>
        <w:t>of</w:t>
      </w:r>
      <w:r w:rsidR="007E703B" w:rsidRPr="00D5087F">
        <w:rPr>
          <w:rFonts w:ascii="Segoe UI Symbol" w:hAnsi="Segoe UI Symbol"/>
          <w:bCs/>
        </w:rPr>
        <w:t xml:space="preserve"> </w:t>
      </w:r>
      <w:r w:rsidR="005B4A5F" w:rsidRPr="00D5087F">
        <w:rPr>
          <w:rFonts w:ascii="Segoe UI Symbol" w:hAnsi="Segoe UI Symbol"/>
          <w:bCs/>
        </w:rPr>
        <w:t>a</w:t>
      </w:r>
      <w:r w:rsidR="007E703B" w:rsidRPr="00D5087F">
        <w:rPr>
          <w:rFonts w:ascii="Segoe UI Symbol" w:hAnsi="Segoe UI Symbol"/>
          <w:bCs/>
        </w:rPr>
        <w:t xml:space="preserve"> </w:t>
      </w:r>
      <w:r w:rsidR="005B4A5F" w:rsidRPr="00D5087F">
        <w:rPr>
          <w:rFonts w:ascii="Segoe UI Symbol" w:hAnsi="Segoe UI Symbol"/>
          <w:bCs/>
        </w:rPr>
        <w:t>Bid</w:t>
      </w:r>
      <w:r w:rsidR="007E703B" w:rsidRPr="00D5087F">
        <w:rPr>
          <w:rFonts w:ascii="Segoe UI Symbol" w:hAnsi="Segoe UI Symbol"/>
          <w:bCs/>
        </w:rPr>
        <w:t xml:space="preserve"> </w:t>
      </w:r>
      <w:r w:rsidR="005B4A5F" w:rsidRPr="00D5087F">
        <w:rPr>
          <w:rFonts w:ascii="Segoe UI Symbol" w:hAnsi="Segoe UI Symbol"/>
          <w:bCs/>
        </w:rPr>
        <w:t>Securing</w:t>
      </w:r>
      <w:r w:rsidR="007E703B" w:rsidRPr="00D5087F">
        <w:rPr>
          <w:rFonts w:ascii="Segoe UI Symbol" w:hAnsi="Segoe UI Symbol"/>
          <w:bCs/>
        </w:rPr>
        <w:t xml:space="preserve"> </w:t>
      </w:r>
      <w:r w:rsidR="005B4A5F" w:rsidRPr="00D5087F">
        <w:rPr>
          <w:rFonts w:ascii="Segoe UI Symbol" w:hAnsi="Segoe UI Symbol"/>
          <w:bCs/>
        </w:rPr>
        <w:t>Declaration</w:t>
      </w:r>
      <w:r w:rsidR="00F33DB7" w:rsidRPr="00D5087F">
        <w:rPr>
          <w:rFonts w:ascii="Segoe UI Symbol" w:hAnsi="Segoe UI Symbol"/>
          <w:bCs/>
        </w:rPr>
        <w:t xml:space="preserve"> </w:t>
      </w:r>
      <w:r w:rsidR="005B4A5F" w:rsidRPr="00D5087F">
        <w:rPr>
          <w:rFonts w:ascii="Segoe UI Symbol" w:hAnsi="Segoe UI Symbol"/>
          <w:bCs/>
        </w:rPr>
        <w:t>in</w:t>
      </w:r>
      <w:r w:rsidR="007E703B" w:rsidRPr="00D5087F">
        <w:rPr>
          <w:rFonts w:ascii="Segoe UI Symbol" w:hAnsi="Segoe UI Symbol"/>
          <w:bCs/>
        </w:rPr>
        <w:t xml:space="preserve"> </w:t>
      </w:r>
      <w:r w:rsidR="005B4A5F" w:rsidRPr="00D5087F">
        <w:rPr>
          <w:rFonts w:ascii="Segoe UI Symbol" w:hAnsi="Segoe UI Symbol"/>
          <w:bCs/>
        </w:rPr>
        <w:t>the</w:t>
      </w:r>
      <w:r w:rsidR="007E703B" w:rsidRPr="00D5087F">
        <w:rPr>
          <w:rFonts w:ascii="Segoe UI Symbol" w:hAnsi="Segoe UI Symbol"/>
          <w:bCs/>
        </w:rPr>
        <w:t xml:space="preserve"> </w:t>
      </w:r>
      <w:r w:rsidR="0045771F" w:rsidRPr="00D5087F">
        <w:rPr>
          <w:rFonts w:ascii="Segoe UI Symbol" w:hAnsi="Segoe UI Symbol"/>
          <w:bCs/>
        </w:rPr>
        <w:t>Employer’s</w:t>
      </w:r>
      <w:r w:rsidR="007E703B" w:rsidRPr="00D5087F">
        <w:rPr>
          <w:rFonts w:ascii="Segoe UI Symbol" w:hAnsi="Segoe UI Symbol"/>
          <w:bCs/>
        </w:rPr>
        <w:t xml:space="preserve"> </w:t>
      </w:r>
      <w:r w:rsidR="0045771F" w:rsidRPr="00D5087F">
        <w:rPr>
          <w:rFonts w:ascii="Segoe UI Symbol" w:hAnsi="Segoe UI Symbol"/>
          <w:bCs/>
        </w:rPr>
        <w:t>Country</w:t>
      </w:r>
      <w:r w:rsidR="007E703B" w:rsidRPr="00D5087F">
        <w:rPr>
          <w:rFonts w:ascii="Segoe UI Symbol" w:hAnsi="Segoe UI Symbol"/>
        </w:rPr>
        <w:t xml:space="preserve"> </w:t>
      </w:r>
      <w:r w:rsidR="005B4A5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accordance</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ITB</w:t>
      </w:r>
      <w:r w:rsidR="007E703B" w:rsidRPr="00D5087F">
        <w:rPr>
          <w:rFonts w:ascii="Segoe UI Symbol" w:hAnsi="Segoe UI Symbol"/>
        </w:rPr>
        <w:t xml:space="preserve"> </w:t>
      </w:r>
      <w:proofErr w:type="gramStart"/>
      <w:r w:rsidR="005B4A5F" w:rsidRPr="00D5087F">
        <w:rPr>
          <w:rFonts w:ascii="Segoe UI Symbol" w:hAnsi="Segoe UI Symbol"/>
        </w:rPr>
        <w:t>4.</w:t>
      </w:r>
      <w:r w:rsidRPr="00D5087F">
        <w:rPr>
          <w:rFonts w:ascii="Segoe UI Symbol" w:hAnsi="Segoe UI Symbol"/>
        </w:rPr>
        <w:t>7;</w:t>
      </w:r>
      <w:proofErr w:type="gramEnd"/>
    </w:p>
    <w:p w14:paraId="6422F8DA" w14:textId="6D9ACAF8" w:rsidR="00184886" w:rsidRPr="00D5087F" w:rsidRDefault="00FA1ACF" w:rsidP="00565B8F">
      <w:pPr>
        <w:numPr>
          <w:ilvl w:val="0"/>
          <w:numId w:val="19"/>
        </w:numPr>
        <w:spacing w:after="200"/>
        <w:ind w:left="576" w:hanging="576"/>
        <w:rPr>
          <w:rFonts w:ascii="Segoe UI Symbol" w:hAnsi="Segoe UI Symbol"/>
        </w:rPr>
      </w:pPr>
      <w:r w:rsidRPr="00D5087F">
        <w:rPr>
          <w:rFonts w:ascii="Segoe UI Symbol" w:hAnsi="Segoe UI Symbol"/>
          <w:b/>
        </w:rPr>
        <w:t>Conformity</w:t>
      </w:r>
      <w:r w:rsidRPr="00D5087F">
        <w:rPr>
          <w:rFonts w:ascii="Segoe UI Symbol" w:hAnsi="Segoe UI Symbol"/>
        </w:rPr>
        <w:t>:</w:t>
      </w:r>
      <w:r w:rsidR="00E878CB" w:rsidRPr="00D5087F">
        <w:rPr>
          <w:rFonts w:ascii="Segoe UI Symbol" w:hAnsi="Segoe UI Symbol"/>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offer</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F759FF" w:rsidRPr="00D5087F">
        <w:rPr>
          <w:rFonts w:ascii="Segoe UI Symbol" w:hAnsi="Segoe UI Symbol"/>
        </w:rPr>
        <w:t>provide</w:t>
      </w:r>
      <w:r w:rsidR="007E703B" w:rsidRPr="00D5087F">
        <w:rPr>
          <w:rFonts w:ascii="Segoe UI Symbol" w:hAnsi="Segoe UI Symbol"/>
        </w:rPr>
        <w:t xml:space="preserve"> </w:t>
      </w:r>
      <w:r w:rsidR="00F759FF" w:rsidRPr="00D5087F">
        <w:rPr>
          <w:rFonts w:ascii="Segoe UI Symbol" w:hAnsi="Segoe UI Symbol"/>
        </w:rPr>
        <w:t>design,</w:t>
      </w:r>
      <w:r w:rsidR="007E703B" w:rsidRPr="00D5087F">
        <w:rPr>
          <w:rFonts w:ascii="Segoe UI Symbol" w:hAnsi="Segoe UI Symbol"/>
        </w:rPr>
        <w:t xml:space="preserve"> </w:t>
      </w:r>
      <w:r w:rsidR="00F759FF" w:rsidRPr="00D5087F">
        <w:rPr>
          <w:rFonts w:ascii="Segoe UI Symbol" w:hAnsi="Segoe UI Symbol"/>
        </w:rPr>
        <w:t>supply</w:t>
      </w:r>
      <w:r w:rsidR="007E703B" w:rsidRPr="00D5087F">
        <w:rPr>
          <w:rFonts w:ascii="Segoe UI Symbol" w:hAnsi="Segoe UI Symbol"/>
        </w:rPr>
        <w:t xml:space="preserve"> </w:t>
      </w:r>
      <w:r w:rsidR="00F759FF" w:rsidRPr="00D5087F">
        <w:rPr>
          <w:rFonts w:ascii="Segoe UI Symbol" w:hAnsi="Segoe UI Symbol"/>
        </w:rPr>
        <w:t>and</w:t>
      </w:r>
      <w:r w:rsidR="007E703B" w:rsidRPr="00D5087F">
        <w:rPr>
          <w:rFonts w:ascii="Segoe UI Symbol" w:hAnsi="Segoe UI Symbol"/>
        </w:rPr>
        <w:t xml:space="preserve"> </w:t>
      </w:r>
      <w:r w:rsidR="00F759FF" w:rsidRPr="00D5087F">
        <w:rPr>
          <w:rFonts w:ascii="Segoe UI Symbol" w:hAnsi="Segoe UI Symbol"/>
        </w:rPr>
        <w:t>installation</w:t>
      </w:r>
      <w:r w:rsidR="007E703B" w:rsidRPr="00D5087F">
        <w:rPr>
          <w:rFonts w:ascii="Segoe UI Symbol" w:hAnsi="Segoe UI Symbol"/>
        </w:rPr>
        <w:t xml:space="preserve"> </w:t>
      </w:r>
      <w:r w:rsidR="00F759FF" w:rsidRPr="00D5087F">
        <w:rPr>
          <w:rFonts w:ascii="Segoe UI Symbol" w:hAnsi="Segoe UI Symbol"/>
        </w:rPr>
        <w:t>services</w:t>
      </w:r>
      <w:r w:rsidR="007E703B" w:rsidRPr="00D5087F">
        <w:rPr>
          <w:rFonts w:ascii="Segoe UI Symbol" w:hAnsi="Segoe UI Symbol"/>
        </w:rPr>
        <w:t xml:space="preserve"> </w:t>
      </w:r>
      <w:r w:rsidR="00F759F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conformity</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D71DAF" w:rsidRPr="00D5087F">
        <w:rPr>
          <w:rFonts w:ascii="Segoe UI Symbol" w:hAnsi="Segoe UI Symbol"/>
        </w:rPr>
        <w:t>bidding document</w:t>
      </w:r>
      <w:r w:rsidR="007E703B" w:rsidRPr="00D5087F">
        <w:rPr>
          <w:rFonts w:ascii="Segoe UI Symbol" w:hAnsi="Segoe UI Symbol"/>
        </w:rPr>
        <w:t xml:space="preserve"> </w:t>
      </w:r>
      <w:r w:rsidR="00881041" w:rsidRPr="00D5087F">
        <w:rPr>
          <w:rFonts w:ascii="Segoe UI Symbol" w:hAnsi="Segoe UI Symbol"/>
        </w:rPr>
        <w:t>of</w:t>
      </w:r>
      <w:r w:rsidR="007E703B" w:rsidRPr="00D5087F">
        <w:rPr>
          <w:rFonts w:ascii="Segoe UI Symbol" w:hAnsi="Segoe UI Symbol"/>
        </w:rPr>
        <w:t xml:space="preserve"> </w:t>
      </w:r>
      <w:r w:rsidR="00881041" w:rsidRPr="00D5087F">
        <w:rPr>
          <w:rFonts w:ascii="Segoe UI Symbol" w:hAnsi="Segoe UI Symbol"/>
        </w:rPr>
        <w:t>the</w:t>
      </w:r>
      <w:r w:rsidR="007E703B" w:rsidRPr="00D5087F">
        <w:rPr>
          <w:rFonts w:ascii="Segoe UI Symbol" w:hAnsi="Segoe UI Symbol"/>
        </w:rPr>
        <w:t xml:space="preserve"> </w:t>
      </w:r>
      <w:r w:rsidR="00881041" w:rsidRPr="00D5087F">
        <w:rPr>
          <w:rFonts w:ascii="Segoe UI Symbol" w:hAnsi="Segoe UI Symbol"/>
        </w:rPr>
        <w:t>following:</w:t>
      </w:r>
      <w:r w:rsidR="007E703B" w:rsidRPr="00D5087F">
        <w:rPr>
          <w:rFonts w:ascii="Segoe UI Symbol" w:hAnsi="Segoe UI Symbol"/>
        </w:rPr>
        <w:t xml:space="preserve"> </w:t>
      </w:r>
      <w:r w:rsidR="005B4A5F"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a</w:t>
      </w:r>
      <w:r w:rsidR="007E703B" w:rsidRPr="00D5087F">
        <w:rPr>
          <w:rFonts w:ascii="Segoe UI Symbol" w:hAnsi="Segoe UI Symbol"/>
          <w:i/>
        </w:rPr>
        <w:t xml:space="preserve"> </w:t>
      </w:r>
      <w:r w:rsidR="006A7A5A" w:rsidRPr="00D5087F">
        <w:rPr>
          <w:rFonts w:ascii="Segoe UI Symbol" w:hAnsi="Segoe UI Symbol"/>
          <w:i/>
        </w:rPr>
        <w:t>brief</w:t>
      </w:r>
      <w:r w:rsidR="007E703B" w:rsidRPr="00D5087F">
        <w:rPr>
          <w:rFonts w:ascii="Segoe UI Symbol" w:hAnsi="Segoe UI Symbol"/>
          <w:i/>
        </w:rPr>
        <w:t xml:space="preserve"> </w:t>
      </w:r>
      <w:r w:rsidR="006A7A5A" w:rsidRPr="00D5087F">
        <w:rPr>
          <w:rFonts w:ascii="Segoe UI Symbol" w:hAnsi="Segoe UI Symbol"/>
          <w:i/>
        </w:rPr>
        <w:t>description</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Plant,</w:t>
      </w:r>
      <w:r w:rsidR="007E703B" w:rsidRPr="00D5087F">
        <w:rPr>
          <w:rFonts w:ascii="Segoe UI Symbol" w:hAnsi="Segoe UI Symbol"/>
          <w:i/>
        </w:rPr>
        <w:t xml:space="preserve"> </w:t>
      </w:r>
      <w:r w:rsidR="006A7A5A" w:rsidRPr="00D5087F">
        <w:rPr>
          <w:rFonts w:ascii="Segoe UI Symbol" w:hAnsi="Segoe UI Symbol"/>
          <w:i/>
        </w:rPr>
        <w:t>Design,</w:t>
      </w:r>
      <w:r w:rsidR="007E703B" w:rsidRPr="00D5087F">
        <w:rPr>
          <w:rFonts w:ascii="Segoe UI Symbol" w:hAnsi="Segoe UI Symbol"/>
          <w:i/>
        </w:rPr>
        <w:t xml:space="preserve"> </w:t>
      </w:r>
      <w:r w:rsidR="006A7A5A" w:rsidRPr="00D5087F">
        <w:rPr>
          <w:rFonts w:ascii="Segoe UI Symbol" w:hAnsi="Segoe UI Symbol"/>
          <w:i/>
        </w:rPr>
        <w:t>Supply</w:t>
      </w:r>
      <w:r w:rsidR="007E703B" w:rsidRPr="00D5087F">
        <w:rPr>
          <w:rFonts w:ascii="Segoe UI Symbol" w:hAnsi="Segoe UI Symbol"/>
          <w:i/>
        </w:rPr>
        <w:t xml:space="preserve"> </w:t>
      </w:r>
      <w:r w:rsidR="006A7A5A" w:rsidRPr="00D5087F">
        <w:rPr>
          <w:rFonts w:ascii="Segoe UI Symbol" w:hAnsi="Segoe UI Symbol"/>
          <w:i/>
        </w:rPr>
        <w:t>and</w:t>
      </w:r>
      <w:r w:rsidR="007E703B" w:rsidRPr="00D5087F">
        <w:rPr>
          <w:rFonts w:ascii="Segoe UI Symbol" w:hAnsi="Segoe UI Symbol"/>
          <w:i/>
        </w:rPr>
        <w:t xml:space="preserve"> </w:t>
      </w:r>
      <w:r w:rsidR="006A7A5A" w:rsidRPr="00D5087F">
        <w:rPr>
          <w:rFonts w:ascii="Segoe UI Symbol" w:hAnsi="Segoe UI Symbol"/>
          <w:i/>
        </w:rPr>
        <w:t>Installation</w:t>
      </w:r>
      <w:r w:rsidR="007E703B" w:rsidRPr="00D5087F">
        <w:rPr>
          <w:rFonts w:ascii="Segoe UI Symbol" w:hAnsi="Segoe UI Symbol"/>
          <w:i/>
        </w:rPr>
        <w:t xml:space="preserve"> </w:t>
      </w:r>
      <w:r w:rsidR="006A7A5A" w:rsidRPr="00D5087F">
        <w:rPr>
          <w:rFonts w:ascii="Segoe UI Symbol" w:hAnsi="Segoe UI Symbol"/>
          <w:i/>
        </w:rPr>
        <w:t>Services</w:t>
      </w:r>
      <w:proofErr w:type="gramStart"/>
      <w:r w:rsidR="006A7A5A" w:rsidRPr="00D5087F">
        <w:rPr>
          <w:rFonts w:ascii="Segoe UI Symbol" w:hAnsi="Segoe UI Symbol"/>
        </w:rPr>
        <w:t>];</w:t>
      </w:r>
      <w:proofErr w:type="gramEnd"/>
    </w:p>
    <w:p w14:paraId="709ADD70" w14:textId="66696F4C" w:rsidR="00184886" w:rsidRPr="00D5087F" w:rsidRDefault="006A7A5A" w:rsidP="00565B8F">
      <w:pPr>
        <w:numPr>
          <w:ilvl w:val="0"/>
          <w:numId w:val="19"/>
        </w:numPr>
        <w:spacing w:after="200"/>
        <w:ind w:left="576" w:hanging="576"/>
        <w:rPr>
          <w:rFonts w:ascii="Segoe UI Symbol" w:hAnsi="Segoe UI Symbol"/>
        </w:rPr>
      </w:pPr>
      <w:r w:rsidRPr="00D5087F">
        <w:rPr>
          <w:rFonts w:ascii="Segoe UI Symbol" w:hAnsi="Segoe UI Symbol"/>
          <w:b/>
          <w:bCs/>
        </w:rPr>
        <w:lastRenderedPageBreak/>
        <w:t>Bid</w:t>
      </w:r>
      <w:r w:rsidR="007E703B" w:rsidRPr="00D5087F">
        <w:rPr>
          <w:rFonts w:ascii="Segoe UI Symbol" w:hAnsi="Segoe UI Symbol"/>
          <w:b/>
          <w:bCs/>
        </w:rPr>
        <w:t xml:space="preserve"> </w:t>
      </w:r>
      <w:r w:rsidRPr="00D5087F">
        <w:rPr>
          <w:rFonts w:ascii="Segoe UI Symbol" w:hAnsi="Segoe UI Symbol"/>
          <w:b/>
          <w:bCs/>
        </w:rPr>
        <w:t>Price:</w:t>
      </w:r>
      <w:r w:rsidR="007E703B" w:rsidRPr="00D5087F">
        <w:rPr>
          <w:rFonts w:ascii="Segoe UI Symbol" w:hAnsi="Segoe UI Symbol"/>
          <w:bCs/>
        </w:rPr>
        <w:t xml:space="preserve"> </w:t>
      </w:r>
      <w:r w:rsidRPr="00D5087F">
        <w:rPr>
          <w:rFonts w:ascii="Segoe UI Symbol" w:hAnsi="Segoe UI Symbol"/>
          <w:bCs/>
        </w:rPr>
        <w:t>The</w:t>
      </w:r>
      <w:r w:rsidR="007E703B" w:rsidRPr="00D5087F">
        <w:rPr>
          <w:rFonts w:ascii="Segoe UI Symbol" w:hAnsi="Segoe UI Symbol"/>
          <w:bCs/>
        </w:rPr>
        <w:t xml:space="preserve"> </w:t>
      </w:r>
      <w:r w:rsidRPr="00D5087F">
        <w:rPr>
          <w:rFonts w:ascii="Segoe UI Symbol" w:hAnsi="Segoe UI Symbol"/>
          <w:bCs/>
        </w:rPr>
        <w:t>total</w:t>
      </w:r>
      <w:r w:rsidR="007E703B" w:rsidRPr="00D5087F">
        <w:rPr>
          <w:rFonts w:ascii="Segoe UI Symbol" w:hAnsi="Segoe UI Symbol"/>
          <w:bCs/>
        </w:rPr>
        <w:t xml:space="preserve"> </w:t>
      </w:r>
      <w:r w:rsidRPr="00D5087F">
        <w:rPr>
          <w:rFonts w:ascii="Segoe UI Symbol" w:hAnsi="Segoe UI Symbol"/>
          <w:bCs/>
        </w:rPr>
        <w:t>price</w:t>
      </w:r>
      <w:r w:rsidR="007E703B" w:rsidRPr="00D5087F">
        <w:rPr>
          <w:rFonts w:ascii="Segoe UI Symbol" w:hAnsi="Segoe UI Symbol"/>
          <w:bCs/>
        </w:rPr>
        <w:t xml:space="preserve"> </w:t>
      </w:r>
      <w:r w:rsidRPr="00D5087F">
        <w:rPr>
          <w:rFonts w:ascii="Segoe UI Symbol" w:hAnsi="Segoe UI Symbol"/>
          <w:bCs/>
        </w:rPr>
        <w:t>of</w:t>
      </w:r>
      <w:r w:rsidR="007E703B" w:rsidRPr="00D5087F">
        <w:rPr>
          <w:rFonts w:ascii="Segoe UI Symbol" w:hAnsi="Segoe UI Symbol"/>
          <w:bCs/>
        </w:rPr>
        <w:t xml:space="preserve"> </w:t>
      </w:r>
      <w:r w:rsidRPr="00D5087F">
        <w:rPr>
          <w:rFonts w:ascii="Segoe UI Symbol" w:hAnsi="Segoe UI Symbol"/>
          <w:bCs/>
        </w:rPr>
        <w:t>our</w:t>
      </w:r>
      <w:r w:rsidR="007E703B" w:rsidRPr="00D5087F">
        <w:rPr>
          <w:rFonts w:ascii="Segoe UI Symbol" w:hAnsi="Segoe UI Symbol"/>
          <w:bCs/>
        </w:rPr>
        <w:t xml:space="preserve"> </w:t>
      </w:r>
      <w:r w:rsidRPr="00D5087F">
        <w:rPr>
          <w:rFonts w:ascii="Segoe UI Symbol" w:hAnsi="Segoe UI Symbol"/>
          <w:bCs/>
        </w:rPr>
        <w:t>Bid,</w:t>
      </w:r>
      <w:r w:rsidR="007E703B" w:rsidRPr="00D5087F">
        <w:rPr>
          <w:rFonts w:ascii="Segoe UI Symbol" w:hAnsi="Segoe UI Symbol"/>
          <w:bCs/>
        </w:rPr>
        <w:t xml:space="preserve"> </w:t>
      </w:r>
      <w:r w:rsidRPr="00D5087F">
        <w:rPr>
          <w:rFonts w:ascii="Segoe UI Symbol" w:hAnsi="Segoe UI Symbol"/>
          <w:bCs/>
        </w:rPr>
        <w:t>excluding</w:t>
      </w:r>
      <w:r w:rsidR="007E703B" w:rsidRPr="00D5087F">
        <w:rPr>
          <w:rFonts w:ascii="Segoe UI Symbol" w:hAnsi="Segoe UI Symbol"/>
          <w:bCs/>
        </w:rPr>
        <w:t xml:space="preserve"> </w:t>
      </w:r>
      <w:r w:rsidRPr="00D5087F">
        <w:rPr>
          <w:rFonts w:ascii="Segoe UI Symbol" w:hAnsi="Segoe UI Symbol"/>
          <w:bCs/>
        </w:rPr>
        <w:t>any</w:t>
      </w:r>
      <w:r w:rsidR="007E703B" w:rsidRPr="00D5087F">
        <w:rPr>
          <w:rFonts w:ascii="Segoe UI Symbol" w:hAnsi="Segoe UI Symbol"/>
          <w:bCs/>
        </w:rPr>
        <w:t xml:space="preserve"> </w:t>
      </w:r>
      <w:r w:rsidRPr="00D5087F">
        <w:rPr>
          <w:rFonts w:ascii="Segoe UI Symbol" w:hAnsi="Segoe UI Symbol"/>
          <w:bCs/>
        </w:rPr>
        <w:t>discounts</w:t>
      </w:r>
      <w:r w:rsidR="007E703B" w:rsidRPr="00D5087F">
        <w:rPr>
          <w:rFonts w:ascii="Segoe UI Symbol" w:hAnsi="Segoe UI Symbol"/>
          <w:bCs/>
        </w:rPr>
        <w:t xml:space="preserve"> </w:t>
      </w:r>
      <w:r w:rsidRPr="00D5087F">
        <w:rPr>
          <w:rFonts w:ascii="Segoe UI Symbol" w:hAnsi="Segoe UI Symbol"/>
          <w:bCs/>
        </w:rPr>
        <w:t>offered</w:t>
      </w:r>
      <w:r w:rsidR="007E703B" w:rsidRPr="00D5087F">
        <w:rPr>
          <w:rFonts w:ascii="Segoe UI Symbol" w:hAnsi="Segoe UI Symbol"/>
          <w:bCs/>
        </w:rPr>
        <w:t xml:space="preserve"> </w:t>
      </w:r>
      <w:r w:rsidRPr="00D5087F">
        <w:rPr>
          <w:rFonts w:ascii="Segoe UI Symbol" w:hAnsi="Segoe UI Symbol"/>
          <w:bCs/>
        </w:rPr>
        <w:t>in</w:t>
      </w:r>
      <w:r w:rsidR="007E703B" w:rsidRPr="00D5087F">
        <w:rPr>
          <w:rFonts w:ascii="Segoe UI Symbol" w:hAnsi="Segoe UI Symbol"/>
          <w:bCs/>
        </w:rPr>
        <w:t xml:space="preserve"> </w:t>
      </w:r>
      <w:r w:rsidRPr="00D5087F">
        <w:rPr>
          <w:rFonts w:ascii="Segoe UI Symbol" w:hAnsi="Segoe UI Symbol"/>
          <w:bCs/>
        </w:rPr>
        <w:t>item</w:t>
      </w:r>
      <w:r w:rsidR="007E703B" w:rsidRPr="00D5087F">
        <w:rPr>
          <w:rFonts w:ascii="Segoe UI Symbol" w:hAnsi="Segoe UI Symbol"/>
          <w:bCs/>
        </w:rPr>
        <w:t xml:space="preserve"> </w:t>
      </w:r>
      <w:r w:rsidRPr="00D5087F">
        <w:rPr>
          <w:rFonts w:ascii="Segoe UI Symbol" w:hAnsi="Segoe UI Symbol"/>
          <w:bCs/>
        </w:rPr>
        <w:t>(</w:t>
      </w:r>
      <w:r w:rsidR="00184886" w:rsidRPr="00D5087F">
        <w:rPr>
          <w:rFonts w:ascii="Segoe UI Symbol" w:hAnsi="Segoe UI Symbol"/>
          <w:bCs/>
        </w:rPr>
        <w:t>g</w:t>
      </w:r>
      <w:r w:rsidRPr="00D5087F">
        <w:rPr>
          <w:rFonts w:ascii="Segoe UI Symbol" w:hAnsi="Segoe UI Symbol"/>
          <w:bCs/>
        </w:rPr>
        <w:t>)</w:t>
      </w:r>
      <w:r w:rsidR="007E703B" w:rsidRPr="00D5087F">
        <w:rPr>
          <w:rFonts w:ascii="Segoe UI Symbol" w:hAnsi="Segoe UI Symbol"/>
          <w:bCs/>
        </w:rPr>
        <w:t xml:space="preserve"> </w:t>
      </w:r>
      <w:r w:rsidRPr="00D5087F">
        <w:rPr>
          <w:rFonts w:ascii="Segoe UI Symbol" w:hAnsi="Segoe UI Symbol"/>
          <w:bCs/>
        </w:rPr>
        <w:t>below</w:t>
      </w:r>
      <w:r w:rsidR="007E703B" w:rsidRPr="00D5087F">
        <w:rPr>
          <w:rFonts w:ascii="Segoe UI Symbol" w:hAnsi="Segoe UI Symbol"/>
          <w:bCs/>
        </w:rPr>
        <w:t xml:space="preserve"> </w:t>
      </w:r>
      <w:r w:rsidRPr="00D5087F">
        <w:rPr>
          <w:rFonts w:ascii="Segoe UI Symbol" w:hAnsi="Segoe UI Symbol"/>
          <w:bCs/>
        </w:rPr>
        <w:t>is:</w:t>
      </w:r>
      <w:r w:rsidR="007E703B" w:rsidRPr="00D5087F">
        <w:rPr>
          <w:rFonts w:ascii="Segoe UI Symbol" w:hAnsi="Segoe UI Symbol"/>
          <w:bCs/>
        </w:rPr>
        <w:t xml:space="preserve"> </w:t>
      </w:r>
      <w:r w:rsidRPr="00D5087F">
        <w:rPr>
          <w:rFonts w:ascii="Segoe UI Symbol" w:hAnsi="Segoe UI Symbol"/>
          <w:bCs/>
          <w:i/>
        </w:rPr>
        <w:t>[Insert</w:t>
      </w:r>
      <w:r w:rsidR="007E703B" w:rsidRPr="00D5087F">
        <w:rPr>
          <w:rFonts w:ascii="Segoe UI Symbol" w:hAnsi="Segoe UI Symbol"/>
          <w:bCs/>
          <w:i/>
        </w:rPr>
        <w:t xml:space="preserve"> </w:t>
      </w:r>
      <w:r w:rsidRPr="00D5087F">
        <w:rPr>
          <w:rFonts w:ascii="Segoe UI Symbol" w:hAnsi="Segoe UI Symbol"/>
          <w:bCs/>
          <w:i/>
        </w:rPr>
        <w:t>one</w:t>
      </w:r>
      <w:r w:rsidR="007E703B" w:rsidRPr="00D5087F">
        <w:rPr>
          <w:rFonts w:ascii="Segoe UI Symbol" w:hAnsi="Segoe UI Symbol"/>
          <w:bCs/>
          <w:i/>
        </w:rPr>
        <w:t xml:space="preserve"> </w:t>
      </w:r>
      <w:r w:rsidRPr="00D5087F">
        <w:rPr>
          <w:rFonts w:ascii="Segoe UI Symbol" w:hAnsi="Segoe UI Symbol"/>
          <w:bCs/>
          <w:i/>
        </w:rPr>
        <w:t>of</w:t>
      </w:r>
      <w:r w:rsidR="007E703B" w:rsidRPr="00D5087F">
        <w:rPr>
          <w:rFonts w:ascii="Segoe UI Symbol" w:hAnsi="Segoe UI Symbol"/>
          <w:bCs/>
          <w:i/>
        </w:rPr>
        <w:t xml:space="preserve"> </w:t>
      </w:r>
      <w:r w:rsidRPr="00D5087F">
        <w:rPr>
          <w:rFonts w:ascii="Segoe UI Symbol" w:hAnsi="Segoe UI Symbol"/>
          <w:bCs/>
          <w:i/>
        </w:rPr>
        <w:t>the</w:t>
      </w:r>
      <w:r w:rsidR="007E703B" w:rsidRPr="00D5087F">
        <w:rPr>
          <w:rFonts w:ascii="Segoe UI Symbol" w:hAnsi="Segoe UI Symbol"/>
          <w:bCs/>
          <w:i/>
        </w:rPr>
        <w:t xml:space="preserve"> </w:t>
      </w:r>
      <w:r w:rsidRPr="00D5087F">
        <w:rPr>
          <w:rFonts w:ascii="Segoe UI Symbol" w:hAnsi="Segoe UI Symbol"/>
          <w:bCs/>
          <w:i/>
        </w:rPr>
        <w:t>options</w:t>
      </w:r>
      <w:r w:rsidR="007E703B" w:rsidRPr="00D5087F">
        <w:rPr>
          <w:rFonts w:ascii="Segoe UI Symbol" w:hAnsi="Segoe UI Symbol"/>
          <w:bCs/>
          <w:i/>
        </w:rPr>
        <w:t xml:space="preserve"> </w:t>
      </w:r>
      <w:r w:rsidRPr="00D5087F">
        <w:rPr>
          <w:rFonts w:ascii="Segoe UI Symbol" w:hAnsi="Segoe UI Symbol"/>
          <w:bCs/>
          <w:i/>
        </w:rPr>
        <w:t>below</w:t>
      </w:r>
      <w:r w:rsidR="007E703B" w:rsidRPr="00D5087F">
        <w:rPr>
          <w:rFonts w:ascii="Segoe UI Symbol" w:hAnsi="Segoe UI Symbol"/>
          <w:bCs/>
          <w:i/>
        </w:rPr>
        <w:t xml:space="preserve"> </w:t>
      </w:r>
      <w:r w:rsidRPr="00D5087F">
        <w:rPr>
          <w:rFonts w:ascii="Segoe UI Symbol" w:hAnsi="Segoe UI Symbol"/>
          <w:bCs/>
          <w:i/>
        </w:rPr>
        <w:t>as</w:t>
      </w:r>
      <w:r w:rsidR="007E703B" w:rsidRPr="00D5087F">
        <w:rPr>
          <w:rFonts w:ascii="Segoe UI Symbol" w:hAnsi="Segoe UI Symbol"/>
          <w:bCs/>
          <w:i/>
        </w:rPr>
        <w:t xml:space="preserve"> </w:t>
      </w:r>
      <w:r w:rsidRPr="00D5087F">
        <w:rPr>
          <w:rFonts w:ascii="Segoe UI Symbol" w:hAnsi="Segoe UI Symbol"/>
          <w:bCs/>
          <w:i/>
        </w:rPr>
        <w:t>appropriate</w:t>
      </w:r>
      <w:r w:rsidR="00184886" w:rsidRPr="00D5087F">
        <w:rPr>
          <w:rFonts w:ascii="Segoe UI Symbol" w:hAnsi="Segoe UI Symbol"/>
          <w:bCs/>
          <w:i/>
        </w:rPr>
        <w:t xml:space="preserve"> </w:t>
      </w:r>
      <w:r w:rsidR="00184886" w:rsidRPr="00D5087F">
        <w:rPr>
          <w:rFonts w:ascii="Segoe UI Symbol" w:hAnsi="Segoe UI Symbol"/>
          <w:i/>
          <w:noProof/>
        </w:rPr>
        <w:t>in accordance with ITB 17.10]</w:t>
      </w:r>
    </w:p>
    <w:p w14:paraId="25636AC8" w14:textId="1F89BCDD" w:rsidR="00164E4D" w:rsidRPr="00D5087F" w:rsidRDefault="00B12F57" w:rsidP="00284021">
      <w:pPr>
        <w:spacing w:after="200"/>
        <w:ind w:left="576" w:hanging="9"/>
        <w:rPr>
          <w:rFonts w:ascii="Segoe UI Symbol" w:hAnsi="Segoe UI Symbol"/>
          <w:noProof/>
          <w:u w:val="single"/>
        </w:rPr>
      </w:pPr>
      <w:r w:rsidRPr="00D5087F">
        <w:rPr>
          <w:rFonts w:ascii="Segoe UI Symbol" w:hAnsi="Segoe UI Symbol"/>
          <w:bCs/>
          <w:i/>
        </w:rPr>
        <w:t>[</w:t>
      </w:r>
      <w:r w:rsidR="006A7A5A" w:rsidRPr="00D5087F">
        <w:rPr>
          <w:rFonts w:ascii="Segoe UI Symbol" w:hAnsi="Segoe UI Symbol"/>
          <w:i/>
          <w:noProof/>
        </w:rPr>
        <w:t>Option</w:t>
      </w:r>
      <w:r w:rsidR="007E703B" w:rsidRPr="00D5087F">
        <w:rPr>
          <w:rFonts w:ascii="Segoe UI Symbol" w:hAnsi="Segoe UI Symbol"/>
          <w:i/>
          <w:noProof/>
        </w:rPr>
        <w:t xml:space="preserve"> </w:t>
      </w:r>
      <w:r w:rsidR="006A7A5A" w:rsidRPr="00D5087F">
        <w:rPr>
          <w:rFonts w:ascii="Segoe UI Symbol" w:hAnsi="Segoe UI Symbol"/>
          <w:i/>
          <w:noProof/>
        </w:rPr>
        <w:t>1,</w:t>
      </w:r>
      <w:r w:rsidR="007E703B" w:rsidRPr="00D5087F">
        <w:rPr>
          <w:rFonts w:ascii="Segoe UI Symbol" w:hAnsi="Segoe UI Symbol"/>
          <w:i/>
          <w:noProof/>
        </w:rPr>
        <w:t xml:space="preserve"> </w:t>
      </w:r>
      <w:r w:rsidR="006A7A5A" w:rsidRPr="00D5087F">
        <w:rPr>
          <w:rFonts w:ascii="Segoe UI Symbol" w:hAnsi="Segoe UI Symbol"/>
          <w:i/>
          <w:noProof/>
        </w:rPr>
        <w:t>in</w:t>
      </w:r>
      <w:r w:rsidR="007E703B" w:rsidRPr="00D5087F">
        <w:rPr>
          <w:rFonts w:ascii="Segoe UI Symbol" w:hAnsi="Segoe UI Symbol"/>
          <w:i/>
          <w:noProof/>
        </w:rPr>
        <w:t xml:space="preserve"> </w:t>
      </w:r>
      <w:r w:rsidR="006A7A5A" w:rsidRPr="00D5087F">
        <w:rPr>
          <w:rFonts w:ascii="Segoe UI Symbol" w:hAnsi="Segoe UI Symbol"/>
          <w:i/>
          <w:noProof/>
        </w:rPr>
        <w:t>case</w:t>
      </w:r>
      <w:r w:rsidR="007E703B" w:rsidRPr="00D5087F">
        <w:rPr>
          <w:rFonts w:ascii="Segoe UI Symbol" w:hAnsi="Segoe UI Symbol"/>
          <w:i/>
          <w:noProof/>
        </w:rPr>
        <w:t xml:space="preserve"> </w:t>
      </w:r>
      <w:r w:rsidR="006A7A5A" w:rsidRPr="00D5087F">
        <w:rPr>
          <w:rFonts w:ascii="Segoe UI Symbol" w:hAnsi="Segoe UI Symbol"/>
          <w:i/>
          <w:noProof/>
        </w:rPr>
        <w:t>of</w:t>
      </w:r>
      <w:r w:rsidR="007E703B" w:rsidRPr="00D5087F">
        <w:rPr>
          <w:rFonts w:ascii="Segoe UI Symbol" w:hAnsi="Segoe UI Symbol"/>
          <w:i/>
          <w:noProof/>
        </w:rPr>
        <w:t xml:space="preserve"> </w:t>
      </w:r>
      <w:r w:rsidR="006A7A5A" w:rsidRPr="00D5087F">
        <w:rPr>
          <w:rFonts w:ascii="Segoe UI Symbol" w:hAnsi="Segoe UI Symbol"/>
          <w:i/>
          <w:noProof/>
        </w:rPr>
        <w:t>one</w:t>
      </w:r>
      <w:r w:rsidR="007E703B" w:rsidRPr="00D5087F">
        <w:rPr>
          <w:rFonts w:ascii="Segoe UI Symbol" w:hAnsi="Segoe UI Symbol"/>
          <w:i/>
          <w:noProof/>
        </w:rPr>
        <w:t xml:space="preserve"> </w:t>
      </w:r>
      <w:r w:rsidR="006A7A5A" w:rsidRPr="00D5087F">
        <w:rPr>
          <w:rFonts w:ascii="Segoe UI Symbol" w:hAnsi="Segoe UI Symbol"/>
          <w:i/>
          <w:noProof/>
        </w:rPr>
        <w:t>lot</w:t>
      </w:r>
      <w:r w:rsidR="00184886" w:rsidRPr="00D5087F">
        <w:rPr>
          <w:rFonts w:ascii="Segoe UI Symbol" w:hAnsi="Segoe UI Symbol"/>
          <w:i/>
          <w:noProof/>
        </w:rPr>
        <w:t xml:space="preserve"> (c</w:t>
      </w:r>
      <w:r w:rsidR="00EC5376" w:rsidRPr="00D5087F">
        <w:rPr>
          <w:rFonts w:ascii="Segoe UI Symbol" w:hAnsi="Segoe UI Symbol"/>
          <w:i/>
          <w:noProof/>
        </w:rPr>
        <w:t>o</w:t>
      </w:r>
      <w:r w:rsidR="00184886" w:rsidRPr="00D5087F">
        <w:rPr>
          <w:rFonts w:ascii="Segoe UI Symbol" w:hAnsi="Segoe UI Symbol"/>
          <w:i/>
          <w:noProof/>
        </w:rPr>
        <w:t>ntract)</w:t>
      </w:r>
      <w:r w:rsidRPr="00D5087F">
        <w:rPr>
          <w:rFonts w:ascii="Segoe UI Symbol" w:hAnsi="Segoe UI Symbol"/>
          <w:i/>
          <w:noProof/>
        </w:rPr>
        <w:t xml:space="preserve"> i.e.</w:t>
      </w:r>
      <w:r w:rsidR="00EC5376" w:rsidRPr="00D5087F">
        <w:rPr>
          <w:rFonts w:ascii="Segoe UI Symbol" w:hAnsi="Segoe UI Symbol"/>
          <w:i/>
          <w:noProof/>
          <w:color w:val="000000" w:themeColor="text1"/>
        </w:rPr>
        <w:t xml:space="preserve"> ‘Plant’ </w:t>
      </w:r>
      <w:r w:rsidRPr="00D5087F">
        <w:rPr>
          <w:rFonts w:ascii="Segoe UI Symbol" w:hAnsi="Segoe UI Symbol"/>
          <w:i/>
          <w:noProof/>
        </w:rPr>
        <w:t>as a Single Contract</w:t>
      </w:r>
      <w:r w:rsidR="006A7A5A" w:rsidRPr="00D5087F">
        <w:rPr>
          <w:rFonts w:ascii="Segoe UI Symbol" w:hAnsi="Segoe UI Symbol"/>
          <w:i/>
          <w:iCs/>
          <w:noProof/>
        </w:rPr>
        <w:t>:</w:t>
      </w:r>
      <w:r w:rsidRPr="00D5087F">
        <w:rPr>
          <w:rFonts w:ascii="Segoe UI Symbol" w:hAnsi="Segoe UI Symbol"/>
          <w:i/>
          <w:iCs/>
          <w:noProof/>
        </w:rPr>
        <w:t>]</w:t>
      </w:r>
      <w:r w:rsidR="007E703B" w:rsidRPr="00D5087F">
        <w:rPr>
          <w:rFonts w:ascii="Segoe UI Symbol" w:hAnsi="Segoe UI Symbol"/>
          <w:noProof/>
        </w:rPr>
        <w:t xml:space="preserve">  </w:t>
      </w:r>
      <w:r w:rsidR="006A7A5A" w:rsidRPr="00D5087F">
        <w:rPr>
          <w:rFonts w:ascii="Segoe UI Symbol" w:hAnsi="Segoe UI Symbol"/>
          <w:noProof/>
        </w:rPr>
        <w:t>Total</w:t>
      </w:r>
      <w:r w:rsidR="007E703B" w:rsidRPr="00D5087F">
        <w:rPr>
          <w:rFonts w:ascii="Segoe UI Symbol" w:hAnsi="Segoe UI Symbol"/>
          <w:noProof/>
        </w:rPr>
        <w:t xml:space="preserve"> </w:t>
      </w:r>
      <w:r w:rsidR="006A7A5A" w:rsidRPr="00D5087F">
        <w:rPr>
          <w:rFonts w:ascii="Segoe UI Symbol" w:hAnsi="Segoe UI Symbol"/>
          <w:noProof/>
        </w:rPr>
        <w:t>price</w:t>
      </w:r>
      <w:r w:rsidR="007E703B" w:rsidRPr="00D5087F">
        <w:rPr>
          <w:rFonts w:ascii="Segoe UI Symbol" w:hAnsi="Segoe UI Symbol"/>
          <w:noProof/>
        </w:rPr>
        <w:t xml:space="preserve"> </w:t>
      </w:r>
      <w:r w:rsidR="006A7A5A" w:rsidRPr="00D5087F">
        <w:rPr>
          <w:rFonts w:ascii="Segoe UI Symbol" w:hAnsi="Segoe UI Symbol"/>
          <w:noProof/>
        </w:rPr>
        <w:t>is:</w:t>
      </w:r>
      <w:r w:rsidR="007E703B" w:rsidRPr="00D5087F">
        <w:rPr>
          <w:rFonts w:ascii="Segoe UI Symbol" w:hAnsi="Segoe UI Symbol"/>
          <w:noProof/>
        </w:rPr>
        <w:t xml:space="preserve"> </w:t>
      </w:r>
      <w:r w:rsidR="006A7A5A" w:rsidRPr="00D5087F">
        <w:rPr>
          <w:rFonts w:ascii="Segoe UI Symbol" w:hAnsi="Segoe UI Symbol"/>
          <w:i/>
          <w:iCs/>
          <w:noProof/>
          <w:u w:val="single"/>
        </w:rPr>
        <w:t>[insert</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the</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total</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price</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of</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the</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Bid</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in</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words</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and</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figures,</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indicating</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the</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various</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amounts</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and</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the</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respective</w:t>
      </w:r>
      <w:r w:rsidR="007E703B" w:rsidRPr="00D5087F">
        <w:rPr>
          <w:rFonts w:ascii="Segoe UI Symbol" w:hAnsi="Segoe UI Symbol"/>
          <w:i/>
          <w:iCs/>
          <w:noProof/>
          <w:u w:val="single"/>
        </w:rPr>
        <w:t xml:space="preserve"> </w:t>
      </w:r>
      <w:r w:rsidR="006A7A5A" w:rsidRPr="00D5087F">
        <w:rPr>
          <w:rFonts w:ascii="Segoe UI Symbol" w:hAnsi="Segoe UI Symbol"/>
          <w:i/>
          <w:iCs/>
          <w:noProof/>
          <w:u w:val="single"/>
        </w:rPr>
        <w:t>currencies];</w:t>
      </w:r>
    </w:p>
    <w:p w14:paraId="1DE7F4E2" w14:textId="021F1AC5" w:rsidR="008D2D12" w:rsidRPr="00D5087F" w:rsidRDefault="006A7A5A" w:rsidP="00284021">
      <w:pPr>
        <w:spacing w:after="200"/>
        <w:ind w:left="576" w:hanging="9"/>
        <w:rPr>
          <w:rFonts w:ascii="Segoe UI Symbol" w:hAnsi="Segoe UI Symbol"/>
          <w:noProof/>
        </w:rPr>
      </w:pPr>
      <w:r w:rsidRPr="00D5087F">
        <w:rPr>
          <w:rFonts w:ascii="Segoe UI Symbol" w:hAnsi="Segoe UI Symbol"/>
          <w:noProof/>
        </w:rPr>
        <w:t>Or</w:t>
      </w:r>
      <w:r w:rsidR="007E703B" w:rsidRPr="00D5087F">
        <w:rPr>
          <w:rFonts w:ascii="Segoe UI Symbol" w:hAnsi="Segoe UI Symbol"/>
          <w:noProof/>
        </w:rPr>
        <w:t xml:space="preserve"> </w:t>
      </w:r>
    </w:p>
    <w:p w14:paraId="51AB0E0C" w14:textId="0B0036C2" w:rsidR="00B12F57" w:rsidRPr="00D5087F" w:rsidRDefault="00B12F57" w:rsidP="00284021">
      <w:pPr>
        <w:spacing w:before="240" w:after="240"/>
        <w:ind w:left="576" w:hanging="9"/>
        <w:jc w:val="left"/>
        <w:rPr>
          <w:rFonts w:ascii="Segoe UI Symbol" w:hAnsi="Segoe UI Symbol"/>
          <w:i/>
          <w:iCs/>
          <w:noProof/>
        </w:rPr>
      </w:pPr>
      <w:r w:rsidRPr="00D5087F">
        <w:rPr>
          <w:rFonts w:ascii="Segoe UI Symbol" w:hAnsi="Segoe UI Symbol"/>
          <w:i/>
          <w:iCs/>
          <w:noProof/>
        </w:rPr>
        <w:t>[</w:t>
      </w:r>
      <w:r w:rsidR="006A7A5A" w:rsidRPr="00D5087F">
        <w:rPr>
          <w:rFonts w:ascii="Segoe UI Symbol" w:hAnsi="Segoe UI Symbol"/>
          <w:i/>
          <w:iCs/>
          <w:noProof/>
        </w:rPr>
        <w:t>Option</w:t>
      </w:r>
      <w:r w:rsidR="007E703B" w:rsidRPr="00D5087F">
        <w:rPr>
          <w:rFonts w:ascii="Segoe UI Symbol" w:hAnsi="Segoe UI Symbol"/>
          <w:i/>
          <w:iCs/>
          <w:noProof/>
        </w:rPr>
        <w:t xml:space="preserve"> </w:t>
      </w:r>
      <w:r w:rsidR="006A7A5A" w:rsidRPr="00D5087F">
        <w:rPr>
          <w:rFonts w:ascii="Segoe UI Symbol" w:hAnsi="Segoe UI Symbol"/>
          <w:i/>
          <w:iCs/>
          <w:noProof/>
        </w:rPr>
        <w:t>2,</w:t>
      </w:r>
      <w:r w:rsidR="007E703B" w:rsidRPr="00D5087F">
        <w:rPr>
          <w:rFonts w:ascii="Segoe UI Symbol" w:hAnsi="Segoe UI Symbol"/>
          <w:i/>
          <w:iCs/>
          <w:noProof/>
        </w:rPr>
        <w:t xml:space="preserve"> </w:t>
      </w:r>
      <w:r w:rsidR="006A7A5A" w:rsidRPr="00D5087F">
        <w:rPr>
          <w:rFonts w:ascii="Segoe UI Symbol" w:hAnsi="Segoe UI Symbol"/>
          <w:i/>
          <w:iCs/>
          <w:noProof/>
        </w:rPr>
        <w:t>in</w:t>
      </w:r>
      <w:r w:rsidR="007E703B" w:rsidRPr="00D5087F">
        <w:rPr>
          <w:rFonts w:ascii="Segoe UI Symbol" w:hAnsi="Segoe UI Symbol"/>
          <w:i/>
          <w:iCs/>
          <w:noProof/>
        </w:rPr>
        <w:t xml:space="preserve"> </w:t>
      </w:r>
      <w:r w:rsidR="006A7A5A" w:rsidRPr="00D5087F">
        <w:rPr>
          <w:rFonts w:ascii="Segoe UI Symbol" w:hAnsi="Segoe UI Symbol"/>
          <w:i/>
          <w:iCs/>
          <w:noProof/>
        </w:rPr>
        <w:t>case</w:t>
      </w:r>
      <w:r w:rsidR="007E703B" w:rsidRPr="00D5087F">
        <w:rPr>
          <w:rFonts w:ascii="Segoe UI Symbol" w:hAnsi="Segoe UI Symbol"/>
          <w:i/>
          <w:iCs/>
          <w:noProof/>
        </w:rPr>
        <w:t xml:space="preserve"> </w:t>
      </w:r>
      <w:r w:rsidR="006A7A5A" w:rsidRPr="00D5087F">
        <w:rPr>
          <w:rFonts w:ascii="Segoe UI Symbol" w:hAnsi="Segoe UI Symbol"/>
          <w:i/>
          <w:iCs/>
          <w:noProof/>
        </w:rPr>
        <w:t>of</w:t>
      </w:r>
      <w:r w:rsidR="007E703B" w:rsidRPr="00D5087F">
        <w:rPr>
          <w:rFonts w:ascii="Segoe UI Symbol" w:hAnsi="Segoe UI Symbol"/>
          <w:i/>
          <w:iCs/>
          <w:noProof/>
        </w:rPr>
        <w:t xml:space="preserve"> </w:t>
      </w:r>
      <w:r w:rsidR="006A7A5A" w:rsidRPr="00D5087F">
        <w:rPr>
          <w:rFonts w:ascii="Segoe UI Symbol" w:hAnsi="Segoe UI Symbol"/>
          <w:i/>
          <w:iCs/>
          <w:noProof/>
        </w:rPr>
        <w:t>multiple</w:t>
      </w:r>
      <w:r w:rsidR="007E703B" w:rsidRPr="00D5087F">
        <w:rPr>
          <w:rFonts w:ascii="Segoe UI Symbol" w:hAnsi="Segoe UI Symbol"/>
          <w:i/>
          <w:iCs/>
          <w:noProof/>
        </w:rPr>
        <w:t xml:space="preserve"> </w:t>
      </w:r>
      <w:r w:rsidR="006A7A5A" w:rsidRPr="00D5087F">
        <w:rPr>
          <w:rFonts w:ascii="Segoe UI Symbol" w:hAnsi="Segoe UI Symbol"/>
          <w:i/>
          <w:iCs/>
          <w:noProof/>
        </w:rPr>
        <w:t>lots</w:t>
      </w:r>
      <w:r w:rsidRPr="00D5087F">
        <w:rPr>
          <w:rFonts w:ascii="Segoe UI Symbol" w:hAnsi="Segoe UI Symbol"/>
          <w:i/>
          <w:iCs/>
          <w:noProof/>
        </w:rPr>
        <w:t xml:space="preserve"> i.e. </w:t>
      </w:r>
      <w:r w:rsidR="00EC5376" w:rsidRPr="00D5087F">
        <w:rPr>
          <w:rFonts w:ascii="Segoe UI Symbol" w:hAnsi="Segoe UI Symbol"/>
          <w:i/>
          <w:iCs/>
          <w:noProof/>
        </w:rPr>
        <w:t xml:space="preserve">‘Plant’(s) </w:t>
      </w:r>
      <w:r w:rsidRPr="00D5087F">
        <w:rPr>
          <w:rFonts w:ascii="Segoe UI Symbol" w:hAnsi="Segoe UI Symbol"/>
          <w:i/>
          <w:iCs/>
          <w:noProof/>
        </w:rPr>
        <w:t>are divided into lots (contracts)]</w:t>
      </w:r>
    </w:p>
    <w:p w14:paraId="42B488EE" w14:textId="33003003" w:rsidR="00B12F57" w:rsidRPr="00D5087F" w:rsidRDefault="00B12F57" w:rsidP="00284021">
      <w:pPr>
        <w:spacing w:before="240" w:after="240"/>
        <w:ind w:left="576" w:hanging="9"/>
        <w:jc w:val="left"/>
        <w:rPr>
          <w:rFonts w:ascii="Segoe UI Symbol" w:hAnsi="Segoe UI Symbol"/>
          <w:i/>
          <w:noProof/>
        </w:rPr>
      </w:pPr>
      <w:r w:rsidRPr="00D5087F">
        <w:rPr>
          <w:rFonts w:ascii="Segoe UI Symbol" w:hAnsi="Segoe UI Symbol"/>
          <w:i/>
          <w:noProof/>
        </w:rPr>
        <w:t>Or</w:t>
      </w:r>
    </w:p>
    <w:p w14:paraId="3668A929" w14:textId="5038C297" w:rsidR="00B12F57" w:rsidRPr="00D5087F" w:rsidRDefault="00B12F57" w:rsidP="00284021">
      <w:pPr>
        <w:spacing w:before="240" w:after="240"/>
        <w:ind w:left="576" w:hanging="9"/>
        <w:rPr>
          <w:rFonts w:ascii="Segoe UI Symbol" w:hAnsi="Segoe UI Symbol"/>
          <w:i/>
          <w:noProof/>
        </w:rPr>
      </w:pPr>
      <w:r w:rsidRPr="00D5087F">
        <w:rPr>
          <w:rFonts w:ascii="Segoe UI Symbol" w:hAnsi="Segoe UI Symbol"/>
          <w:i/>
          <w:noProof/>
        </w:rPr>
        <w:t xml:space="preserve">[Option 3, in case of Packages </w:t>
      </w:r>
      <w:r w:rsidRPr="00D5087F">
        <w:rPr>
          <w:rFonts w:ascii="Segoe UI Symbol" w:hAnsi="Segoe UI Symbol"/>
          <w:i/>
          <w:iCs/>
          <w:color w:val="000000" w:themeColor="text1"/>
        </w:rPr>
        <w:t xml:space="preserve">when </w:t>
      </w:r>
      <w:r w:rsidR="00EC5376" w:rsidRPr="00D5087F">
        <w:rPr>
          <w:rFonts w:ascii="Segoe UI Symbol" w:hAnsi="Segoe UI Symbol"/>
          <w:i/>
          <w:iCs/>
          <w:color w:val="000000" w:themeColor="text1"/>
        </w:rPr>
        <w:t>‘</w:t>
      </w:r>
      <w:r w:rsidRPr="00D5087F">
        <w:rPr>
          <w:rFonts w:ascii="Segoe UI Symbol" w:hAnsi="Segoe UI Symbol"/>
          <w:i/>
          <w:iCs/>
          <w:color w:val="000000" w:themeColor="text1"/>
        </w:rPr>
        <w:t>Plant</w:t>
      </w:r>
      <w:r w:rsidR="00EC5376" w:rsidRPr="00D5087F">
        <w:rPr>
          <w:rFonts w:ascii="Segoe UI Symbol" w:hAnsi="Segoe UI Symbol"/>
          <w:i/>
          <w:iCs/>
          <w:color w:val="000000" w:themeColor="text1"/>
        </w:rPr>
        <w:t>’(</w:t>
      </w:r>
      <w:r w:rsidRPr="00D5087F">
        <w:rPr>
          <w:rFonts w:ascii="Segoe UI Symbol" w:hAnsi="Segoe UI Symbol"/>
          <w:i/>
          <w:iCs/>
          <w:color w:val="000000" w:themeColor="text1"/>
        </w:rPr>
        <w:t>s</w:t>
      </w:r>
      <w:r w:rsidR="00EC5376" w:rsidRPr="00D5087F">
        <w:rPr>
          <w:rFonts w:ascii="Segoe UI Symbol" w:hAnsi="Segoe UI Symbol"/>
          <w:i/>
          <w:iCs/>
          <w:color w:val="000000" w:themeColor="text1"/>
        </w:rPr>
        <w:t>)</w:t>
      </w:r>
      <w:r w:rsidRPr="00D5087F">
        <w:rPr>
          <w:rFonts w:ascii="Segoe UI Symbol" w:hAnsi="Segoe UI Symbol"/>
          <w:i/>
          <w:iCs/>
          <w:color w:val="000000" w:themeColor="text1"/>
        </w:rPr>
        <w:t xml:space="preserve"> are divided into Packages each package comprising of one or more lots (contracts)]</w:t>
      </w:r>
    </w:p>
    <w:p w14:paraId="1792CD85" w14:textId="57D5B74D" w:rsidR="00135194" w:rsidRPr="00D5087F" w:rsidRDefault="00B12F57" w:rsidP="00284021">
      <w:pPr>
        <w:spacing w:after="200"/>
        <w:ind w:left="576" w:hanging="9"/>
        <w:rPr>
          <w:rFonts w:ascii="Segoe UI Symbol" w:hAnsi="Segoe UI Symbol"/>
          <w:noProof/>
        </w:rPr>
      </w:pPr>
      <w:r w:rsidRPr="00D5087F">
        <w:rPr>
          <w:rFonts w:ascii="Segoe UI Symbol" w:hAnsi="Segoe UI Symbol"/>
          <w:noProof/>
        </w:rPr>
        <w:t xml:space="preserve">For both Options 2 and 3: </w:t>
      </w:r>
      <w:r w:rsidR="006A7A5A" w:rsidRPr="00D5087F">
        <w:rPr>
          <w:rFonts w:ascii="Segoe UI Symbol" w:hAnsi="Segoe UI Symbol"/>
          <w:noProof/>
        </w:rPr>
        <w:t>(a)</w:t>
      </w:r>
      <w:r w:rsidR="007E703B" w:rsidRPr="00D5087F">
        <w:rPr>
          <w:rFonts w:ascii="Segoe UI Symbol" w:hAnsi="Segoe UI Symbol"/>
          <w:noProof/>
        </w:rPr>
        <w:t xml:space="preserve"> </w:t>
      </w:r>
      <w:r w:rsidR="006A7A5A" w:rsidRPr="00D5087F">
        <w:rPr>
          <w:rFonts w:ascii="Segoe UI Symbol" w:hAnsi="Segoe UI Symbol"/>
          <w:noProof/>
        </w:rPr>
        <w:t>Total</w:t>
      </w:r>
      <w:r w:rsidR="007E703B" w:rsidRPr="00D5087F">
        <w:rPr>
          <w:rFonts w:ascii="Segoe UI Symbol" w:hAnsi="Segoe UI Symbol"/>
          <w:noProof/>
        </w:rPr>
        <w:t xml:space="preserve"> </w:t>
      </w:r>
      <w:r w:rsidR="006A7A5A" w:rsidRPr="00D5087F">
        <w:rPr>
          <w:rFonts w:ascii="Segoe UI Symbol" w:hAnsi="Segoe UI Symbol"/>
          <w:noProof/>
        </w:rPr>
        <w:t>price</w:t>
      </w:r>
      <w:r w:rsidR="007E703B" w:rsidRPr="00D5087F">
        <w:rPr>
          <w:rFonts w:ascii="Segoe UI Symbol" w:hAnsi="Segoe UI Symbol"/>
          <w:noProof/>
        </w:rPr>
        <w:t xml:space="preserve"> </w:t>
      </w:r>
      <w:r w:rsidR="006A7A5A" w:rsidRPr="00D5087F">
        <w:rPr>
          <w:rFonts w:ascii="Segoe UI Symbol" w:hAnsi="Segoe UI Symbol"/>
          <w:noProof/>
        </w:rPr>
        <w:t>of</w:t>
      </w:r>
      <w:r w:rsidR="007E703B" w:rsidRPr="00D5087F">
        <w:rPr>
          <w:rFonts w:ascii="Segoe UI Symbol" w:hAnsi="Segoe UI Symbol"/>
          <w:noProof/>
        </w:rPr>
        <w:t xml:space="preserve"> </w:t>
      </w:r>
      <w:r w:rsidR="006A7A5A" w:rsidRPr="00D5087F">
        <w:rPr>
          <w:rFonts w:ascii="Segoe UI Symbol" w:hAnsi="Segoe UI Symbol"/>
          <w:noProof/>
        </w:rPr>
        <w:t>each</w:t>
      </w:r>
      <w:r w:rsidR="007E703B" w:rsidRPr="00D5087F">
        <w:rPr>
          <w:rFonts w:ascii="Segoe UI Symbol" w:hAnsi="Segoe UI Symbol"/>
          <w:noProof/>
        </w:rPr>
        <w:t xml:space="preserve"> </w:t>
      </w:r>
      <w:r w:rsidR="006A7A5A" w:rsidRPr="00D5087F">
        <w:rPr>
          <w:rFonts w:ascii="Segoe UI Symbol" w:hAnsi="Segoe UI Symbol"/>
          <w:noProof/>
        </w:rPr>
        <w:t>lot</w:t>
      </w:r>
      <w:r w:rsidR="007E703B" w:rsidRPr="00D5087F">
        <w:rPr>
          <w:rFonts w:ascii="Segoe UI Symbol" w:hAnsi="Segoe UI Symbol"/>
          <w:noProof/>
        </w:rPr>
        <w:t xml:space="preserve"> </w:t>
      </w:r>
      <w:r w:rsidR="006A7A5A" w:rsidRPr="00D5087F">
        <w:rPr>
          <w:rFonts w:ascii="Segoe UI Symbol" w:hAnsi="Segoe UI Symbol"/>
          <w:noProof/>
        </w:rPr>
        <w:t>[</w:t>
      </w:r>
      <w:r w:rsidR="006A7A5A" w:rsidRPr="00D5087F">
        <w:rPr>
          <w:rFonts w:ascii="Segoe UI Symbol" w:hAnsi="Segoe UI Symbol"/>
          <w:i/>
          <w:noProof/>
        </w:rPr>
        <w:t>insert</w:t>
      </w:r>
      <w:r w:rsidR="007E703B" w:rsidRPr="00D5087F">
        <w:rPr>
          <w:rFonts w:ascii="Segoe UI Symbol" w:hAnsi="Segoe UI Symbol"/>
          <w:i/>
          <w:noProof/>
        </w:rPr>
        <w:t xml:space="preserve"> </w:t>
      </w:r>
      <w:r w:rsidR="006A7A5A" w:rsidRPr="00D5087F">
        <w:rPr>
          <w:rFonts w:ascii="Segoe UI Symbol" w:hAnsi="Segoe UI Symbol"/>
          <w:i/>
          <w:noProof/>
        </w:rPr>
        <w:t>the</w:t>
      </w:r>
      <w:r w:rsidR="007E703B" w:rsidRPr="00D5087F">
        <w:rPr>
          <w:rFonts w:ascii="Segoe UI Symbol" w:hAnsi="Segoe UI Symbol"/>
          <w:i/>
          <w:noProof/>
        </w:rPr>
        <w:t xml:space="preserve"> </w:t>
      </w:r>
      <w:r w:rsidR="006A7A5A" w:rsidRPr="00D5087F">
        <w:rPr>
          <w:rFonts w:ascii="Segoe UI Symbol" w:hAnsi="Segoe UI Symbol"/>
          <w:i/>
          <w:noProof/>
        </w:rPr>
        <w:t>total</w:t>
      </w:r>
      <w:r w:rsidR="007E703B" w:rsidRPr="00D5087F">
        <w:rPr>
          <w:rFonts w:ascii="Segoe UI Symbol" w:hAnsi="Segoe UI Symbol"/>
          <w:i/>
          <w:noProof/>
        </w:rPr>
        <w:t xml:space="preserve"> </w:t>
      </w:r>
      <w:r w:rsidR="006A7A5A" w:rsidRPr="00D5087F">
        <w:rPr>
          <w:rFonts w:ascii="Segoe UI Symbol" w:hAnsi="Segoe UI Symbol"/>
          <w:i/>
          <w:noProof/>
        </w:rPr>
        <w:t>price</w:t>
      </w:r>
      <w:r w:rsidR="007E703B" w:rsidRPr="00D5087F">
        <w:rPr>
          <w:rFonts w:ascii="Segoe UI Symbol" w:hAnsi="Segoe UI Symbol"/>
          <w:i/>
          <w:noProof/>
        </w:rPr>
        <w:t xml:space="preserve"> </w:t>
      </w:r>
      <w:r w:rsidR="006A7A5A" w:rsidRPr="00D5087F">
        <w:rPr>
          <w:rFonts w:ascii="Segoe UI Symbol" w:hAnsi="Segoe UI Symbol"/>
          <w:i/>
          <w:noProof/>
        </w:rPr>
        <w:t>of</w:t>
      </w:r>
      <w:r w:rsidR="007E703B" w:rsidRPr="00D5087F">
        <w:rPr>
          <w:rFonts w:ascii="Segoe UI Symbol" w:hAnsi="Segoe UI Symbol"/>
          <w:i/>
          <w:noProof/>
        </w:rPr>
        <w:t xml:space="preserve"> </w:t>
      </w:r>
      <w:r w:rsidR="006A7A5A" w:rsidRPr="00D5087F">
        <w:rPr>
          <w:rFonts w:ascii="Segoe UI Symbol" w:hAnsi="Segoe UI Symbol"/>
          <w:i/>
          <w:noProof/>
        </w:rPr>
        <w:t>each</w:t>
      </w:r>
      <w:r w:rsidR="007E703B" w:rsidRPr="00D5087F">
        <w:rPr>
          <w:rFonts w:ascii="Segoe UI Symbol" w:hAnsi="Segoe UI Symbol"/>
          <w:i/>
          <w:noProof/>
        </w:rPr>
        <w:t xml:space="preserve"> </w:t>
      </w:r>
      <w:r w:rsidR="006A7A5A" w:rsidRPr="00D5087F">
        <w:rPr>
          <w:rFonts w:ascii="Segoe UI Symbol" w:hAnsi="Segoe UI Symbol"/>
          <w:i/>
          <w:noProof/>
        </w:rPr>
        <w:t>lot</w:t>
      </w:r>
      <w:r w:rsidR="007E703B" w:rsidRPr="00D5087F">
        <w:rPr>
          <w:rFonts w:ascii="Segoe UI Symbol" w:hAnsi="Segoe UI Symbol"/>
          <w:i/>
          <w:noProof/>
        </w:rPr>
        <w:t xml:space="preserve"> </w:t>
      </w:r>
      <w:r w:rsidR="006A7A5A" w:rsidRPr="00D5087F">
        <w:rPr>
          <w:rFonts w:ascii="Segoe UI Symbol" w:hAnsi="Segoe UI Symbol"/>
          <w:i/>
          <w:noProof/>
        </w:rPr>
        <w:t>in</w:t>
      </w:r>
      <w:r w:rsidR="007E703B" w:rsidRPr="00D5087F">
        <w:rPr>
          <w:rFonts w:ascii="Segoe UI Symbol" w:hAnsi="Segoe UI Symbol"/>
          <w:i/>
          <w:noProof/>
        </w:rPr>
        <w:t xml:space="preserve"> </w:t>
      </w:r>
      <w:r w:rsidR="006A7A5A" w:rsidRPr="00D5087F">
        <w:rPr>
          <w:rFonts w:ascii="Segoe UI Symbol" w:hAnsi="Segoe UI Symbol"/>
          <w:i/>
          <w:noProof/>
        </w:rPr>
        <w:t>words</w:t>
      </w:r>
      <w:r w:rsidR="007E703B" w:rsidRPr="00D5087F">
        <w:rPr>
          <w:rFonts w:ascii="Segoe UI Symbol" w:hAnsi="Segoe UI Symbol"/>
          <w:i/>
          <w:noProof/>
        </w:rPr>
        <w:t xml:space="preserve"> </w:t>
      </w:r>
      <w:r w:rsidR="006A7A5A" w:rsidRPr="00D5087F">
        <w:rPr>
          <w:rFonts w:ascii="Segoe UI Symbol" w:hAnsi="Segoe UI Symbol"/>
          <w:i/>
          <w:noProof/>
        </w:rPr>
        <w:t>and</w:t>
      </w:r>
      <w:r w:rsidR="007E703B" w:rsidRPr="00D5087F">
        <w:rPr>
          <w:rFonts w:ascii="Segoe UI Symbol" w:hAnsi="Segoe UI Symbol"/>
          <w:i/>
          <w:noProof/>
        </w:rPr>
        <w:t xml:space="preserve"> </w:t>
      </w:r>
      <w:r w:rsidR="006A7A5A" w:rsidRPr="00D5087F">
        <w:rPr>
          <w:rFonts w:ascii="Segoe UI Symbol" w:hAnsi="Segoe UI Symbol"/>
          <w:i/>
          <w:noProof/>
        </w:rPr>
        <w:t>figures,</w:t>
      </w:r>
      <w:r w:rsidR="007E703B" w:rsidRPr="00D5087F">
        <w:rPr>
          <w:rFonts w:ascii="Segoe UI Symbol" w:hAnsi="Segoe UI Symbol"/>
          <w:i/>
          <w:noProof/>
        </w:rPr>
        <w:t xml:space="preserve"> </w:t>
      </w:r>
      <w:r w:rsidR="006A7A5A" w:rsidRPr="00D5087F">
        <w:rPr>
          <w:rFonts w:ascii="Segoe UI Symbol" w:hAnsi="Segoe UI Symbol"/>
          <w:i/>
          <w:noProof/>
        </w:rPr>
        <w:t>indicating</w:t>
      </w:r>
      <w:r w:rsidR="007E703B" w:rsidRPr="00D5087F">
        <w:rPr>
          <w:rFonts w:ascii="Segoe UI Symbol" w:hAnsi="Segoe UI Symbol"/>
          <w:i/>
          <w:noProof/>
        </w:rPr>
        <w:t xml:space="preserve"> </w:t>
      </w:r>
      <w:r w:rsidR="006A7A5A" w:rsidRPr="00D5087F">
        <w:rPr>
          <w:rFonts w:ascii="Segoe UI Symbol" w:hAnsi="Segoe UI Symbol"/>
          <w:i/>
          <w:noProof/>
        </w:rPr>
        <w:t>the</w:t>
      </w:r>
      <w:r w:rsidR="007E703B" w:rsidRPr="00D5087F">
        <w:rPr>
          <w:rFonts w:ascii="Segoe UI Symbol" w:hAnsi="Segoe UI Symbol"/>
          <w:i/>
          <w:noProof/>
        </w:rPr>
        <w:t xml:space="preserve"> </w:t>
      </w:r>
      <w:r w:rsidR="006A7A5A" w:rsidRPr="00D5087F">
        <w:rPr>
          <w:rFonts w:ascii="Segoe UI Symbol" w:hAnsi="Segoe UI Symbol"/>
          <w:i/>
          <w:noProof/>
        </w:rPr>
        <w:t>various</w:t>
      </w:r>
      <w:r w:rsidR="007E703B" w:rsidRPr="00D5087F">
        <w:rPr>
          <w:rFonts w:ascii="Segoe UI Symbol" w:hAnsi="Segoe UI Symbol"/>
          <w:i/>
          <w:noProof/>
        </w:rPr>
        <w:t xml:space="preserve"> </w:t>
      </w:r>
      <w:r w:rsidR="006A7A5A" w:rsidRPr="00D5087F">
        <w:rPr>
          <w:rFonts w:ascii="Segoe UI Symbol" w:hAnsi="Segoe UI Symbol"/>
          <w:i/>
          <w:noProof/>
        </w:rPr>
        <w:t>amounts</w:t>
      </w:r>
      <w:r w:rsidR="007E703B" w:rsidRPr="00D5087F">
        <w:rPr>
          <w:rFonts w:ascii="Segoe UI Symbol" w:hAnsi="Segoe UI Symbol"/>
          <w:i/>
          <w:noProof/>
        </w:rPr>
        <w:t xml:space="preserve"> </w:t>
      </w:r>
      <w:r w:rsidR="006A7A5A" w:rsidRPr="00D5087F">
        <w:rPr>
          <w:rFonts w:ascii="Segoe UI Symbol" w:hAnsi="Segoe UI Symbol"/>
          <w:i/>
          <w:noProof/>
        </w:rPr>
        <w:t>and</w:t>
      </w:r>
      <w:r w:rsidR="007E703B" w:rsidRPr="00D5087F">
        <w:rPr>
          <w:rFonts w:ascii="Segoe UI Symbol" w:hAnsi="Segoe UI Symbol"/>
          <w:i/>
          <w:noProof/>
        </w:rPr>
        <w:t xml:space="preserve"> </w:t>
      </w:r>
      <w:r w:rsidR="006A7A5A" w:rsidRPr="00D5087F">
        <w:rPr>
          <w:rFonts w:ascii="Segoe UI Symbol" w:hAnsi="Segoe UI Symbol"/>
          <w:i/>
          <w:noProof/>
        </w:rPr>
        <w:t>the</w:t>
      </w:r>
      <w:r w:rsidR="007E703B" w:rsidRPr="00D5087F">
        <w:rPr>
          <w:rFonts w:ascii="Segoe UI Symbol" w:hAnsi="Segoe UI Symbol"/>
          <w:i/>
          <w:noProof/>
        </w:rPr>
        <w:t xml:space="preserve"> </w:t>
      </w:r>
      <w:r w:rsidR="006A7A5A" w:rsidRPr="00D5087F">
        <w:rPr>
          <w:rFonts w:ascii="Segoe UI Symbol" w:hAnsi="Segoe UI Symbol"/>
          <w:i/>
          <w:noProof/>
        </w:rPr>
        <w:t>respective</w:t>
      </w:r>
      <w:r w:rsidR="007E703B" w:rsidRPr="00D5087F">
        <w:rPr>
          <w:rFonts w:ascii="Segoe UI Symbol" w:hAnsi="Segoe UI Symbol"/>
          <w:i/>
          <w:noProof/>
        </w:rPr>
        <w:t xml:space="preserve"> </w:t>
      </w:r>
      <w:r w:rsidR="006A7A5A" w:rsidRPr="00D5087F">
        <w:rPr>
          <w:rFonts w:ascii="Segoe UI Symbol" w:hAnsi="Segoe UI Symbol"/>
          <w:i/>
          <w:noProof/>
        </w:rPr>
        <w:t>currencies</w:t>
      </w:r>
      <w:r w:rsidRPr="00D5087F">
        <w:rPr>
          <w:rFonts w:ascii="Segoe UI Symbol" w:hAnsi="Segoe UI Symbol"/>
          <w:i/>
          <w:noProof/>
        </w:rPr>
        <w:t>, identifying corresponding Package number, if applicable</w:t>
      </w:r>
      <w:r w:rsidR="006A7A5A" w:rsidRPr="00D5087F">
        <w:rPr>
          <w:rFonts w:ascii="Segoe UI Symbol" w:hAnsi="Segoe UI Symbol"/>
          <w:noProof/>
        </w:rPr>
        <w:t>];</w:t>
      </w:r>
      <w:r w:rsidR="007E703B" w:rsidRPr="00D5087F">
        <w:rPr>
          <w:rFonts w:ascii="Segoe UI Symbol" w:hAnsi="Segoe UI Symbol"/>
          <w:noProof/>
        </w:rPr>
        <w:t xml:space="preserve"> </w:t>
      </w:r>
      <w:r w:rsidR="006A7A5A" w:rsidRPr="00D5087F">
        <w:rPr>
          <w:rFonts w:ascii="Segoe UI Symbol" w:hAnsi="Segoe UI Symbol"/>
          <w:noProof/>
        </w:rPr>
        <w:t>and</w:t>
      </w:r>
      <w:r w:rsidR="007E703B" w:rsidRPr="00D5087F">
        <w:rPr>
          <w:rFonts w:ascii="Segoe UI Symbol" w:hAnsi="Segoe UI Symbol"/>
          <w:noProof/>
        </w:rPr>
        <w:t xml:space="preserve"> </w:t>
      </w:r>
      <w:r w:rsidR="006A7A5A" w:rsidRPr="00D5087F">
        <w:rPr>
          <w:rFonts w:ascii="Segoe UI Symbol" w:hAnsi="Segoe UI Symbol"/>
          <w:noProof/>
        </w:rPr>
        <w:t>(b)</w:t>
      </w:r>
      <w:r w:rsidR="007E703B" w:rsidRPr="00D5087F">
        <w:rPr>
          <w:rFonts w:ascii="Segoe UI Symbol" w:hAnsi="Segoe UI Symbol"/>
          <w:noProof/>
        </w:rPr>
        <w:t xml:space="preserve"> </w:t>
      </w:r>
      <w:r w:rsidR="006A7A5A" w:rsidRPr="00D5087F">
        <w:rPr>
          <w:rFonts w:ascii="Segoe UI Symbol" w:hAnsi="Segoe UI Symbol"/>
          <w:noProof/>
        </w:rPr>
        <w:t>Total</w:t>
      </w:r>
      <w:r w:rsidR="007E703B" w:rsidRPr="00D5087F">
        <w:rPr>
          <w:rFonts w:ascii="Segoe UI Symbol" w:hAnsi="Segoe UI Symbol"/>
          <w:noProof/>
        </w:rPr>
        <w:t xml:space="preserve"> </w:t>
      </w:r>
      <w:r w:rsidR="006A7A5A" w:rsidRPr="00D5087F">
        <w:rPr>
          <w:rFonts w:ascii="Segoe UI Symbol" w:hAnsi="Segoe UI Symbol"/>
          <w:noProof/>
        </w:rPr>
        <w:t>price</w:t>
      </w:r>
      <w:r w:rsidR="007E703B" w:rsidRPr="00D5087F">
        <w:rPr>
          <w:rFonts w:ascii="Segoe UI Symbol" w:hAnsi="Segoe UI Symbol"/>
          <w:noProof/>
        </w:rPr>
        <w:t xml:space="preserve"> </w:t>
      </w:r>
      <w:r w:rsidR="006A7A5A" w:rsidRPr="00D5087F">
        <w:rPr>
          <w:rFonts w:ascii="Segoe UI Symbol" w:hAnsi="Segoe UI Symbol"/>
          <w:noProof/>
        </w:rPr>
        <w:t>of</w:t>
      </w:r>
      <w:r w:rsidR="007E703B" w:rsidRPr="00D5087F">
        <w:rPr>
          <w:rFonts w:ascii="Segoe UI Symbol" w:hAnsi="Segoe UI Symbol"/>
          <w:noProof/>
        </w:rPr>
        <w:t xml:space="preserve"> </w:t>
      </w:r>
      <w:r w:rsidR="006A7A5A" w:rsidRPr="00D5087F">
        <w:rPr>
          <w:rFonts w:ascii="Segoe UI Symbol" w:hAnsi="Segoe UI Symbol"/>
          <w:noProof/>
        </w:rPr>
        <w:t>all</w:t>
      </w:r>
      <w:r w:rsidR="007E703B" w:rsidRPr="00D5087F">
        <w:rPr>
          <w:rFonts w:ascii="Segoe UI Symbol" w:hAnsi="Segoe UI Symbol"/>
          <w:noProof/>
        </w:rPr>
        <w:t xml:space="preserve"> </w:t>
      </w:r>
      <w:r w:rsidR="006A7A5A" w:rsidRPr="00D5087F">
        <w:rPr>
          <w:rFonts w:ascii="Segoe UI Symbol" w:hAnsi="Segoe UI Symbol"/>
          <w:noProof/>
        </w:rPr>
        <w:t>lots</w:t>
      </w:r>
      <w:r w:rsidR="007E703B" w:rsidRPr="00D5087F">
        <w:rPr>
          <w:rFonts w:ascii="Segoe UI Symbol" w:hAnsi="Segoe UI Symbol"/>
          <w:noProof/>
        </w:rPr>
        <w:t xml:space="preserve"> </w:t>
      </w:r>
      <w:r w:rsidR="006A7A5A" w:rsidRPr="00D5087F">
        <w:rPr>
          <w:rFonts w:ascii="Segoe UI Symbol" w:hAnsi="Segoe UI Symbol"/>
          <w:noProof/>
        </w:rPr>
        <w:t>(sum</w:t>
      </w:r>
      <w:r w:rsidR="007E703B" w:rsidRPr="00D5087F">
        <w:rPr>
          <w:rFonts w:ascii="Segoe UI Symbol" w:hAnsi="Segoe UI Symbol"/>
          <w:noProof/>
        </w:rPr>
        <w:t xml:space="preserve"> </w:t>
      </w:r>
      <w:r w:rsidR="006A7A5A" w:rsidRPr="00D5087F">
        <w:rPr>
          <w:rFonts w:ascii="Segoe UI Symbol" w:hAnsi="Segoe UI Symbol"/>
          <w:noProof/>
        </w:rPr>
        <w:t>of</w:t>
      </w:r>
      <w:r w:rsidR="007E703B" w:rsidRPr="00D5087F">
        <w:rPr>
          <w:rFonts w:ascii="Segoe UI Symbol" w:hAnsi="Segoe UI Symbol"/>
          <w:noProof/>
        </w:rPr>
        <w:t xml:space="preserve"> </w:t>
      </w:r>
      <w:r w:rsidR="006A7A5A" w:rsidRPr="00D5087F">
        <w:rPr>
          <w:rFonts w:ascii="Segoe UI Symbol" w:hAnsi="Segoe UI Symbol"/>
          <w:noProof/>
        </w:rPr>
        <w:t>all</w:t>
      </w:r>
      <w:r w:rsidR="007E703B" w:rsidRPr="00D5087F">
        <w:rPr>
          <w:rFonts w:ascii="Segoe UI Symbol" w:hAnsi="Segoe UI Symbol"/>
          <w:noProof/>
        </w:rPr>
        <w:t xml:space="preserve"> </w:t>
      </w:r>
      <w:r w:rsidR="006A7A5A" w:rsidRPr="00D5087F">
        <w:rPr>
          <w:rFonts w:ascii="Segoe UI Symbol" w:hAnsi="Segoe UI Symbol"/>
          <w:noProof/>
        </w:rPr>
        <w:t>lots)</w:t>
      </w:r>
      <w:r w:rsidR="007E703B" w:rsidRPr="00D5087F">
        <w:rPr>
          <w:rFonts w:ascii="Segoe UI Symbol" w:hAnsi="Segoe UI Symbol"/>
          <w:noProof/>
        </w:rPr>
        <w:t xml:space="preserve"> </w:t>
      </w:r>
      <w:r w:rsidR="006A7A5A" w:rsidRPr="00D5087F">
        <w:rPr>
          <w:rFonts w:ascii="Segoe UI Symbol" w:hAnsi="Segoe UI Symbol"/>
          <w:noProof/>
        </w:rPr>
        <w:t>[</w:t>
      </w:r>
      <w:r w:rsidR="006A7A5A" w:rsidRPr="00D5087F">
        <w:rPr>
          <w:rFonts w:ascii="Segoe UI Symbol" w:hAnsi="Segoe UI Symbol"/>
          <w:i/>
          <w:noProof/>
        </w:rPr>
        <w:t>insert</w:t>
      </w:r>
      <w:r w:rsidR="007E703B" w:rsidRPr="00D5087F">
        <w:rPr>
          <w:rFonts w:ascii="Segoe UI Symbol" w:hAnsi="Segoe UI Symbol"/>
          <w:i/>
          <w:noProof/>
        </w:rPr>
        <w:t xml:space="preserve"> </w:t>
      </w:r>
      <w:r w:rsidR="006A7A5A" w:rsidRPr="00D5087F">
        <w:rPr>
          <w:rFonts w:ascii="Segoe UI Symbol" w:hAnsi="Segoe UI Symbol"/>
          <w:i/>
          <w:noProof/>
        </w:rPr>
        <w:t>the</w:t>
      </w:r>
      <w:r w:rsidR="007E703B" w:rsidRPr="00D5087F">
        <w:rPr>
          <w:rFonts w:ascii="Segoe UI Symbol" w:hAnsi="Segoe UI Symbol"/>
          <w:i/>
          <w:noProof/>
        </w:rPr>
        <w:t xml:space="preserve"> </w:t>
      </w:r>
      <w:r w:rsidR="006A7A5A" w:rsidRPr="00D5087F">
        <w:rPr>
          <w:rFonts w:ascii="Segoe UI Symbol" w:hAnsi="Segoe UI Symbol"/>
          <w:i/>
          <w:noProof/>
        </w:rPr>
        <w:t>total</w:t>
      </w:r>
      <w:r w:rsidR="007E703B" w:rsidRPr="00D5087F">
        <w:rPr>
          <w:rFonts w:ascii="Segoe UI Symbol" w:hAnsi="Segoe UI Symbol"/>
          <w:i/>
          <w:noProof/>
        </w:rPr>
        <w:t xml:space="preserve"> </w:t>
      </w:r>
      <w:r w:rsidR="006A7A5A" w:rsidRPr="00D5087F">
        <w:rPr>
          <w:rFonts w:ascii="Segoe UI Symbol" w:hAnsi="Segoe UI Symbol"/>
          <w:i/>
          <w:noProof/>
        </w:rPr>
        <w:t>price</w:t>
      </w:r>
      <w:r w:rsidR="007E703B" w:rsidRPr="00D5087F">
        <w:rPr>
          <w:rFonts w:ascii="Segoe UI Symbol" w:hAnsi="Segoe UI Symbol"/>
          <w:i/>
          <w:noProof/>
        </w:rPr>
        <w:t xml:space="preserve"> </w:t>
      </w:r>
      <w:r w:rsidR="006A7A5A" w:rsidRPr="00D5087F">
        <w:rPr>
          <w:rFonts w:ascii="Segoe UI Symbol" w:hAnsi="Segoe UI Symbol"/>
          <w:i/>
          <w:noProof/>
        </w:rPr>
        <w:t>of</w:t>
      </w:r>
      <w:r w:rsidR="007E703B" w:rsidRPr="00D5087F">
        <w:rPr>
          <w:rFonts w:ascii="Segoe UI Symbol" w:hAnsi="Segoe UI Symbol"/>
          <w:i/>
          <w:noProof/>
        </w:rPr>
        <w:t xml:space="preserve"> </w:t>
      </w:r>
      <w:r w:rsidR="006A7A5A" w:rsidRPr="00D5087F">
        <w:rPr>
          <w:rFonts w:ascii="Segoe UI Symbol" w:hAnsi="Segoe UI Symbol"/>
          <w:i/>
          <w:noProof/>
        </w:rPr>
        <w:t>all</w:t>
      </w:r>
      <w:r w:rsidR="007E703B" w:rsidRPr="00D5087F">
        <w:rPr>
          <w:rFonts w:ascii="Segoe UI Symbol" w:hAnsi="Segoe UI Symbol"/>
          <w:i/>
          <w:noProof/>
        </w:rPr>
        <w:t xml:space="preserve"> </w:t>
      </w:r>
      <w:r w:rsidR="006A7A5A" w:rsidRPr="00D5087F">
        <w:rPr>
          <w:rFonts w:ascii="Segoe UI Symbol" w:hAnsi="Segoe UI Symbol"/>
          <w:i/>
          <w:noProof/>
        </w:rPr>
        <w:t>lots</w:t>
      </w:r>
      <w:r w:rsidR="007E703B" w:rsidRPr="00D5087F">
        <w:rPr>
          <w:rFonts w:ascii="Segoe UI Symbol" w:hAnsi="Segoe UI Symbol"/>
          <w:i/>
          <w:noProof/>
        </w:rPr>
        <w:t xml:space="preserve"> </w:t>
      </w:r>
      <w:r w:rsidR="006A7A5A" w:rsidRPr="00D5087F">
        <w:rPr>
          <w:rFonts w:ascii="Segoe UI Symbol" w:hAnsi="Segoe UI Symbol"/>
          <w:i/>
          <w:noProof/>
        </w:rPr>
        <w:t>in</w:t>
      </w:r>
      <w:r w:rsidR="007E703B" w:rsidRPr="00D5087F">
        <w:rPr>
          <w:rFonts w:ascii="Segoe UI Symbol" w:hAnsi="Segoe UI Symbol"/>
          <w:i/>
          <w:noProof/>
        </w:rPr>
        <w:t xml:space="preserve"> </w:t>
      </w:r>
      <w:r w:rsidR="006A7A5A" w:rsidRPr="00D5087F">
        <w:rPr>
          <w:rFonts w:ascii="Segoe UI Symbol" w:hAnsi="Segoe UI Symbol"/>
          <w:i/>
          <w:noProof/>
        </w:rPr>
        <w:t>words</w:t>
      </w:r>
      <w:r w:rsidR="007E703B" w:rsidRPr="00D5087F">
        <w:rPr>
          <w:rFonts w:ascii="Segoe UI Symbol" w:hAnsi="Segoe UI Symbol"/>
          <w:i/>
          <w:noProof/>
        </w:rPr>
        <w:t xml:space="preserve"> </w:t>
      </w:r>
      <w:r w:rsidR="006A7A5A" w:rsidRPr="00D5087F">
        <w:rPr>
          <w:rFonts w:ascii="Segoe UI Symbol" w:hAnsi="Segoe UI Symbol"/>
          <w:i/>
          <w:noProof/>
        </w:rPr>
        <w:t>and</w:t>
      </w:r>
      <w:r w:rsidR="007E703B" w:rsidRPr="00D5087F">
        <w:rPr>
          <w:rFonts w:ascii="Segoe UI Symbol" w:hAnsi="Segoe UI Symbol"/>
          <w:i/>
          <w:noProof/>
        </w:rPr>
        <w:t xml:space="preserve"> </w:t>
      </w:r>
      <w:r w:rsidR="006A7A5A" w:rsidRPr="00D5087F">
        <w:rPr>
          <w:rFonts w:ascii="Segoe UI Symbol" w:hAnsi="Segoe UI Symbol"/>
          <w:i/>
          <w:noProof/>
        </w:rPr>
        <w:t>figures,</w:t>
      </w:r>
      <w:r w:rsidR="007E703B" w:rsidRPr="00D5087F">
        <w:rPr>
          <w:rFonts w:ascii="Segoe UI Symbol" w:hAnsi="Segoe UI Symbol"/>
          <w:i/>
          <w:noProof/>
        </w:rPr>
        <w:t xml:space="preserve"> </w:t>
      </w:r>
      <w:r w:rsidR="006A7A5A" w:rsidRPr="00D5087F">
        <w:rPr>
          <w:rFonts w:ascii="Segoe UI Symbol" w:hAnsi="Segoe UI Symbol"/>
          <w:i/>
          <w:noProof/>
        </w:rPr>
        <w:t>indicating</w:t>
      </w:r>
      <w:r w:rsidR="007E703B" w:rsidRPr="00D5087F">
        <w:rPr>
          <w:rFonts w:ascii="Segoe UI Symbol" w:hAnsi="Segoe UI Symbol"/>
          <w:i/>
          <w:noProof/>
        </w:rPr>
        <w:t xml:space="preserve"> </w:t>
      </w:r>
      <w:r w:rsidR="006A7A5A" w:rsidRPr="00D5087F">
        <w:rPr>
          <w:rFonts w:ascii="Segoe UI Symbol" w:hAnsi="Segoe UI Symbol"/>
          <w:i/>
          <w:noProof/>
        </w:rPr>
        <w:t>the</w:t>
      </w:r>
      <w:r w:rsidR="007E703B" w:rsidRPr="00D5087F">
        <w:rPr>
          <w:rFonts w:ascii="Segoe UI Symbol" w:hAnsi="Segoe UI Symbol"/>
          <w:i/>
          <w:noProof/>
        </w:rPr>
        <w:t xml:space="preserve"> </w:t>
      </w:r>
      <w:r w:rsidR="006A7A5A" w:rsidRPr="00D5087F">
        <w:rPr>
          <w:rFonts w:ascii="Segoe UI Symbol" w:hAnsi="Segoe UI Symbol"/>
          <w:i/>
          <w:noProof/>
        </w:rPr>
        <w:t>various</w:t>
      </w:r>
      <w:r w:rsidR="007E703B" w:rsidRPr="00D5087F">
        <w:rPr>
          <w:rFonts w:ascii="Segoe UI Symbol" w:hAnsi="Segoe UI Symbol"/>
          <w:i/>
          <w:noProof/>
        </w:rPr>
        <w:t xml:space="preserve"> </w:t>
      </w:r>
      <w:r w:rsidR="006A7A5A" w:rsidRPr="00D5087F">
        <w:rPr>
          <w:rFonts w:ascii="Segoe UI Symbol" w:hAnsi="Segoe UI Symbol"/>
          <w:i/>
          <w:noProof/>
        </w:rPr>
        <w:t>amounts</w:t>
      </w:r>
      <w:r w:rsidR="007E703B" w:rsidRPr="00D5087F">
        <w:rPr>
          <w:rFonts w:ascii="Segoe UI Symbol" w:hAnsi="Segoe UI Symbol"/>
          <w:i/>
          <w:noProof/>
        </w:rPr>
        <w:t xml:space="preserve"> </w:t>
      </w:r>
      <w:r w:rsidR="006A7A5A" w:rsidRPr="00D5087F">
        <w:rPr>
          <w:rFonts w:ascii="Segoe UI Symbol" w:hAnsi="Segoe UI Symbol"/>
          <w:i/>
          <w:noProof/>
        </w:rPr>
        <w:t>and</w:t>
      </w:r>
      <w:r w:rsidR="007E703B" w:rsidRPr="00D5087F">
        <w:rPr>
          <w:rFonts w:ascii="Segoe UI Symbol" w:hAnsi="Segoe UI Symbol"/>
          <w:i/>
          <w:noProof/>
        </w:rPr>
        <w:t xml:space="preserve"> </w:t>
      </w:r>
      <w:r w:rsidR="006A7A5A" w:rsidRPr="00D5087F">
        <w:rPr>
          <w:rFonts w:ascii="Segoe UI Symbol" w:hAnsi="Segoe UI Symbol"/>
          <w:i/>
          <w:noProof/>
        </w:rPr>
        <w:t>the</w:t>
      </w:r>
      <w:r w:rsidR="007E703B" w:rsidRPr="00D5087F">
        <w:rPr>
          <w:rFonts w:ascii="Segoe UI Symbol" w:hAnsi="Segoe UI Symbol"/>
          <w:i/>
          <w:noProof/>
        </w:rPr>
        <w:t xml:space="preserve"> </w:t>
      </w:r>
      <w:r w:rsidR="006A7A5A" w:rsidRPr="00D5087F">
        <w:rPr>
          <w:rFonts w:ascii="Segoe UI Symbol" w:hAnsi="Segoe UI Symbol"/>
          <w:i/>
          <w:noProof/>
        </w:rPr>
        <w:t>respective</w:t>
      </w:r>
      <w:r w:rsidR="007E703B" w:rsidRPr="00D5087F">
        <w:rPr>
          <w:rFonts w:ascii="Segoe UI Symbol" w:hAnsi="Segoe UI Symbol"/>
          <w:i/>
          <w:noProof/>
        </w:rPr>
        <w:t xml:space="preserve"> </w:t>
      </w:r>
      <w:r w:rsidR="006A7A5A" w:rsidRPr="00D5087F">
        <w:rPr>
          <w:rFonts w:ascii="Segoe UI Symbol" w:hAnsi="Segoe UI Symbol"/>
          <w:i/>
          <w:noProof/>
        </w:rPr>
        <w:t>currencies</w:t>
      </w:r>
      <w:r w:rsidR="006A7A5A" w:rsidRPr="00D5087F">
        <w:rPr>
          <w:rFonts w:ascii="Segoe UI Symbol" w:hAnsi="Segoe UI Symbol"/>
          <w:noProof/>
        </w:rPr>
        <w:t>];</w:t>
      </w:r>
      <w:r w:rsidRPr="00D5087F">
        <w:rPr>
          <w:rFonts w:ascii="Segoe UI Symbol" w:hAnsi="Segoe UI Symbol"/>
          <w:noProof/>
        </w:rPr>
        <w:t xml:space="preserve"> </w:t>
      </w:r>
    </w:p>
    <w:p w14:paraId="6F8F2B9D" w14:textId="44F9A160" w:rsidR="005B4A5F" w:rsidRPr="00D5087F" w:rsidRDefault="009F3834" w:rsidP="00565B8F">
      <w:pPr>
        <w:numPr>
          <w:ilvl w:val="0"/>
          <w:numId w:val="19"/>
        </w:numPr>
        <w:spacing w:after="200"/>
        <w:ind w:left="576" w:hanging="576"/>
        <w:rPr>
          <w:rFonts w:ascii="Segoe UI Symbol" w:hAnsi="Segoe UI Symbol"/>
        </w:rPr>
      </w:pPr>
      <w:bookmarkStart w:id="434" w:name="_Hlt236460747"/>
      <w:bookmarkEnd w:id="434"/>
      <w:r w:rsidRPr="00D5087F">
        <w:rPr>
          <w:rFonts w:ascii="Segoe UI Symbol" w:hAnsi="Segoe UI Symbol"/>
          <w:b/>
        </w:rPr>
        <w:t>Discounts:</w:t>
      </w:r>
      <w:r w:rsidR="00E878CB" w:rsidRPr="00D5087F">
        <w:rPr>
          <w:rFonts w:ascii="Segoe UI Symbol" w:hAnsi="Segoe UI Symbol"/>
          <w:b/>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discounts</w:t>
      </w:r>
      <w:r w:rsidR="007E703B" w:rsidRPr="00D5087F">
        <w:rPr>
          <w:rFonts w:ascii="Segoe UI Symbol" w:hAnsi="Segoe UI Symbol"/>
        </w:rPr>
        <w:t xml:space="preserve"> </w:t>
      </w:r>
      <w:r w:rsidR="005B4A5F" w:rsidRPr="00D5087F">
        <w:rPr>
          <w:rFonts w:ascii="Segoe UI Symbol" w:hAnsi="Segoe UI Symbol"/>
        </w:rPr>
        <w:t>offered</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methodology</w:t>
      </w:r>
      <w:r w:rsidR="007E703B" w:rsidRPr="00D5087F">
        <w:rPr>
          <w:rFonts w:ascii="Segoe UI Symbol" w:hAnsi="Segoe UI Symbol"/>
        </w:rPr>
        <w:t xml:space="preserve"> </w:t>
      </w:r>
      <w:r w:rsidR="005B4A5F" w:rsidRPr="00D5087F">
        <w:rPr>
          <w:rFonts w:ascii="Segoe UI Symbol" w:hAnsi="Segoe UI Symbol"/>
        </w:rPr>
        <w:t>for</w:t>
      </w:r>
      <w:r w:rsidR="007E703B" w:rsidRPr="00D5087F">
        <w:rPr>
          <w:rFonts w:ascii="Segoe UI Symbol" w:hAnsi="Segoe UI Symbol"/>
        </w:rPr>
        <w:t xml:space="preserve"> </w:t>
      </w:r>
      <w:r w:rsidR="005B4A5F" w:rsidRPr="00D5087F">
        <w:rPr>
          <w:rFonts w:ascii="Segoe UI Symbol" w:hAnsi="Segoe UI Symbol"/>
        </w:rPr>
        <w:t>their</w:t>
      </w:r>
      <w:r w:rsidR="007E703B" w:rsidRPr="00D5087F">
        <w:rPr>
          <w:rFonts w:ascii="Segoe UI Symbol" w:hAnsi="Segoe UI Symbol"/>
        </w:rPr>
        <w:t xml:space="preserve"> </w:t>
      </w:r>
      <w:r w:rsidR="005B4A5F" w:rsidRPr="00D5087F">
        <w:rPr>
          <w:rFonts w:ascii="Segoe UI Symbol" w:hAnsi="Segoe UI Symbol"/>
        </w:rPr>
        <w:t>application</w:t>
      </w:r>
      <w:r w:rsidR="007E703B" w:rsidRPr="00D5087F">
        <w:rPr>
          <w:rFonts w:ascii="Segoe UI Symbol" w:hAnsi="Segoe UI Symbol"/>
        </w:rPr>
        <w:t xml:space="preserve"> </w:t>
      </w:r>
      <w:r w:rsidR="005B4A5F" w:rsidRPr="00D5087F">
        <w:rPr>
          <w:rFonts w:ascii="Segoe UI Symbol" w:hAnsi="Segoe UI Symbol"/>
        </w:rPr>
        <w:t>are:</w:t>
      </w:r>
      <w:r w:rsidR="007E703B" w:rsidRPr="00D5087F">
        <w:rPr>
          <w:rFonts w:ascii="Segoe UI Symbol" w:hAnsi="Segoe UI Symbol"/>
        </w:rPr>
        <w:t xml:space="preserve"> </w:t>
      </w:r>
    </w:p>
    <w:p w14:paraId="0B82FF31" w14:textId="3CE5E16F" w:rsidR="00D12EE5" w:rsidRPr="00D5087F" w:rsidRDefault="005B4A5F" w:rsidP="008B1660">
      <w:pPr>
        <w:spacing w:after="200"/>
        <w:ind w:left="1170"/>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discounts</w:t>
      </w:r>
      <w:r w:rsidR="007E703B" w:rsidRPr="00D5087F">
        <w:rPr>
          <w:rFonts w:ascii="Segoe UI Symbol" w:hAnsi="Segoe UI Symbol"/>
        </w:rPr>
        <w:t xml:space="preserve"> </w:t>
      </w:r>
      <w:r w:rsidRPr="00D5087F">
        <w:rPr>
          <w:rFonts w:ascii="Segoe UI Symbol" w:hAnsi="Segoe UI Symbol"/>
        </w:rPr>
        <w:t>offered</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Specify</w:t>
      </w:r>
      <w:r w:rsidR="007E703B" w:rsidRPr="00D5087F">
        <w:rPr>
          <w:rFonts w:ascii="Segoe UI Symbol" w:hAnsi="Segoe UI Symbol"/>
          <w:i/>
        </w:rPr>
        <w:t xml:space="preserve"> </w:t>
      </w:r>
      <w:r w:rsidR="006A7A5A" w:rsidRPr="00D5087F">
        <w:rPr>
          <w:rFonts w:ascii="Segoe UI Symbol" w:hAnsi="Segoe UI Symbol"/>
          <w:i/>
        </w:rPr>
        <w:t>in</w:t>
      </w:r>
      <w:r w:rsidR="007E703B" w:rsidRPr="00D5087F">
        <w:rPr>
          <w:rFonts w:ascii="Segoe UI Symbol" w:hAnsi="Segoe UI Symbol"/>
          <w:i/>
        </w:rPr>
        <w:t xml:space="preserve"> </w:t>
      </w:r>
      <w:r w:rsidR="006A7A5A" w:rsidRPr="00D5087F">
        <w:rPr>
          <w:rFonts w:ascii="Segoe UI Symbol" w:hAnsi="Segoe UI Symbol"/>
          <w:i/>
        </w:rPr>
        <w:t>detail</w:t>
      </w:r>
      <w:r w:rsidR="007E703B" w:rsidRPr="00D5087F">
        <w:rPr>
          <w:rFonts w:ascii="Segoe UI Symbol" w:hAnsi="Segoe UI Symbol"/>
          <w:i/>
        </w:rPr>
        <w:t xml:space="preserve"> </w:t>
      </w:r>
      <w:r w:rsidR="006A7A5A" w:rsidRPr="00D5087F">
        <w:rPr>
          <w:rFonts w:ascii="Segoe UI Symbol" w:hAnsi="Segoe UI Symbol"/>
          <w:i/>
        </w:rPr>
        <w:t>each</w:t>
      </w:r>
      <w:r w:rsidR="007E703B" w:rsidRPr="00D5087F">
        <w:rPr>
          <w:rFonts w:ascii="Segoe UI Symbol" w:hAnsi="Segoe UI Symbol"/>
          <w:i/>
        </w:rPr>
        <w:t xml:space="preserve"> </w:t>
      </w:r>
      <w:r w:rsidR="006A7A5A" w:rsidRPr="00D5087F">
        <w:rPr>
          <w:rFonts w:ascii="Segoe UI Symbol" w:hAnsi="Segoe UI Symbol"/>
          <w:i/>
        </w:rPr>
        <w:t>discount</w:t>
      </w:r>
      <w:r w:rsidR="007E703B" w:rsidRPr="00D5087F">
        <w:rPr>
          <w:rFonts w:ascii="Segoe UI Symbol" w:hAnsi="Segoe UI Symbol"/>
          <w:i/>
        </w:rPr>
        <w:t xml:space="preserve"> </w:t>
      </w:r>
      <w:r w:rsidR="006A7A5A" w:rsidRPr="00D5087F">
        <w:rPr>
          <w:rFonts w:ascii="Segoe UI Symbol" w:hAnsi="Segoe UI Symbol"/>
          <w:i/>
        </w:rPr>
        <w:t>offered.</w:t>
      </w:r>
      <w:r w:rsidR="006A7A5A" w:rsidRPr="00D5087F">
        <w:rPr>
          <w:rFonts w:ascii="Segoe UI Symbol" w:hAnsi="Segoe UI Symbol"/>
        </w:rPr>
        <w:t>]</w:t>
      </w:r>
    </w:p>
    <w:p w14:paraId="31E69D12" w14:textId="35272172" w:rsidR="00D12EE5" w:rsidRPr="00D5087F" w:rsidRDefault="005B4A5F" w:rsidP="008B1660">
      <w:pPr>
        <w:spacing w:after="200"/>
        <w:ind w:left="1170"/>
        <w:rPr>
          <w:rFonts w:ascii="Segoe UI Symbol" w:hAnsi="Segoe UI Symbol"/>
        </w:rPr>
      </w:pP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exact</w:t>
      </w:r>
      <w:r w:rsidR="007E703B" w:rsidRPr="00D5087F">
        <w:rPr>
          <w:rFonts w:ascii="Segoe UI Symbol" w:hAnsi="Segoe UI Symbol"/>
        </w:rPr>
        <w:t xml:space="preserve"> </w:t>
      </w:r>
      <w:r w:rsidRPr="00D5087F">
        <w:rPr>
          <w:rFonts w:ascii="Segoe UI Symbol" w:hAnsi="Segoe UI Symbol"/>
        </w:rPr>
        <w:t>method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calculations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determine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net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00B12F57" w:rsidRPr="00D5087F">
        <w:rPr>
          <w:rFonts w:ascii="Segoe UI Symbol" w:hAnsi="Segoe UI Symbol"/>
        </w:rPr>
        <w:t xml:space="preserve">of each item, and in case of multiple lots or multiple packages, net price of each item, each lot and each package, as applicable,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application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discounts</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shown</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Specify</w:t>
      </w:r>
      <w:r w:rsidR="007E703B" w:rsidRPr="00D5087F">
        <w:rPr>
          <w:rFonts w:ascii="Segoe UI Symbol" w:hAnsi="Segoe UI Symbol"/>
          <w:i/>
        </w:rPr>
        <w:t xml:space="preserve"> </w:t>
      </w:r>
      <w:r w:rsidR="006A7A5A" w:rsidRPr="00D5087F">
        <w:rPr>
          <w:rFonts w:ascii="Segoe UI Symbol" w:hAnsi="Segoe UI Symbol"/>
          <w:i/>
        </w:rPr>
        <w:t>in</w:t>
      </w:r>
      <w:r w:rsidR="007E703B" w:rsidRPr="00D5087F">
        <w:rPr>
          <w:rFonts w:ascii="Segoe UI Symbol" w:hAnsi="Segoe UI Symbol"/>
          <w:i/>
        </w:rPr>
        <w:t xml:space="preserve"> </w:t>
      </w:r>
      <w:r w:rsidR="006A7A5A" w:rsidRPr="00D5087F">
        <w:rPr>
          <w:rFonts w:ascii="Segoe UI Symbol" w:hAnsi="Segoe UI Symbol"/>
          <w:i/>
        </w:rPr>
        <w:t>detail</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method</w:t>
      </w:r>
      <w:r w:rsidR="007E703B" w:rsidRPr="00D5087F">
        <w:rPr>
          <w:rFonts w:ascii="Segoe UI Symbol" w:hAnsi="Segoe UI Symbol"/>
          <w:i/>
        </w:rPr>
        <w:t xml:space="preserve"> </w:t>
      </w:r>
      <w:r w:rsidR="006A7A5A" w:rsidRPr="00D5087F">
        <w:rPr>
          <w:rFonts w:ascii="Segoe UI Symbol" w:hAnsi="Segoe UI Symbol"/>
          <w:i/>
        </w:rPr>
        <w:t>that</w:t>
      </w:r>
      <w:r w:rsidR="007E703B" w:rsidRPr="00D5087F">
        <w:rPr>
          <w:rFonts w:ascii="Segoe UI Symbol" w:hAnsi="Segoe UI Symbol"/>
          <w:i/>
        </w:rPr>
        <w:t xml:space="preserve"> </w:t>
      </w:r>
      <w:r w:rsidR="006A7A5A" w:rsidRPr="00D5087F">
        <w:rPr>
          <w:rFonts w:ascii="Segoe UI Symbol" w:hAnsi="Segoe UI Symbol"/>
          <w:i/>
        </w:rPr>
        <w:t>shall</w:t>
      </w:r>
      <w:r w:rsidR="007E703B" w:rsidRPr="00D5087F">
        <w:rPr>
          <w:rFonts w:ascii="Segoe UI Symbol" w:hAnsi="Segoe UI Symbol"/>
          <w:i/>
        </w:rPr>
        <w:t xml:space="preserve"> </w:t>
      </w:r>
      <w:r w:rsidR="006A7A5A" w:rsidRPr="00D5087F">
        <w:rPr>
          <w:rFonts w:ascii="Segoe UI Symbol" w:hAnsi="Segoe UI Symbol"/>
          <w:i/>
        </w:rPr>
        <w:t>be</w:t>
      </w:r>
      <w:r w:rsidR="007E703B" w:rsidRPr="00D5087F">
        <w:rPr>
          <w:rFonts w:ascii="Segoe UI Symbol" w:hAnsi="Segoe UI Symbol"/>
          <w:i/>
        </w:rPr>
        <w:t xml:space="preserve"> </w:t>
      </w:r>
      <w:r w:rsidR="006A7A5A" w:rsidRPr="00D5087F">
        <w:rPr>
          <w:rFonts w:ascii="Segoe UI Symbol" w:hAnsi="Segoe UI Symbol"/>
          <w:i/>
        </w:rPr>
        <w:t>used</w:t>
      </w:r>
      <w:r w:rsidR="007E703B" w:rsidRPr="00D5087F">
        <w:rPr>
          <w:rFonts w:ascii="Segoe UI Symbol" w:hAnsi="Segoe UI Symbol"/>
          <w:i/>
        </w:rPr>
        <w:t xml:space="preserve"> </w:t>
      </w:r>
      <w:r w:rsidR="006A7A5A" w:rsidRPr="00D5087F">
        <w:rPr>
          <w:rFonts w:ascii="Segoe UI Symbol" w:hAnsi="Segoe UI Symbol"/>
          <w:i/>
        </w:rPr>
        <w:t>to</w:t>
      </w:r>
      <w:r w:rsidR="007E703B" w:rsidRPr="00D5087F">
        <w:rPr>
          <w:rFonts w:ascii="Segoe UI Symbol" w:hAnsi="Segoe UI Symbol"/>
          <w:i/>
        </w:rPr>
        <w:t xml:space="preserve"> </w:t>
      </w:r>
      <w:r w:rsidR="006A7A5A" w:rsidRPr="00D5087F">
        <w:rPr>
          <w:rFonts w:ascii="Segoe UI Symbol" w:hAnsi="Segoe UI Symbol"/>
          <w:i/>
        </w:rPr>
        <w:t>apply</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discounts</w:t>
      </w:r>
      <w:r w:rsidR="00B12F57" w:rsidRPr="00D5087F">
        <w:rPr>
          <w:rFonts w:ascii="Segoe UI Symbol" w:hAnsi="Segoe UI Symbol"/>
          <w:i/>
        </w:rPr>
        <w:t xml:space="preserve"> </w:t>
      </w:r>
      <w:bookmarkStart w:id="435" w:name="_Hlk5297672"/>
      <w:r w:rsidR="00B12F57" w:rsidRPr="00D5087F">
        <w:rPr>
          <w:rFonts w:ascii="Segoe UI Symbol" w:hAnsi="Segoe UI Symbol"/>
          <w:i/>
        </w:rPr>
        <w:t xml:space="preserve">and ensure clarity, unambiguity, etc. in accordance with ITB </w:t>
      </w:r>
      <w:bookmarkEnd w:id="435"/>
      <w:r w:rsidR="00B12F57" w:rsidRPr="00D5087F">
        <w:rPr>
          <w:rFonts w:ascii="Segoe UI Symbol" w:hAnsi="Segoe UI Symbol"/>
          <w:i/>
        </w:rPr>
        <w:t>17.12</w:t>
      </w:r>
      <w:r w:rsidR="006A7A5A" w:rsidRPr="00D5087F">
        <w:rPr>
          <w:rFonts w:ascii="Segoe UI Symbol" w:hAnsi="Segoe UI Symbol"/>
        </w:rPr>
        <w:t>];</w:t>
      </w:r>
    </w:p>
    <w:p w14:paraId="1B9357A0" w14:textId="37B0A7E2" w:rsidR="00D12EE5" w:rsidRPr="00D5087F" w:rsidRDefault="009B6928" w:rsidP="00565B8F">
      <w:pPr>
        <w:numPr>
          <w:ilvl w:val="0"/>
          <w:numId w:val="19"/>
        </w:numPr>
        <w:spacing w:after="200"/>
        <w:ind w:left="576" w:hanging="576"/>
        <w:rPr>
          <w:rFonts w:ascii="Segoe UI Symbol" w:hAnsi="Segoe UI Symbol"/>
        </w:rPr>
      </w:pPr>
      <w:r w:rsidRPr="00D5087F">
        <w:rPr>
          <w:rFonts w:ascii="Segoe UI Symbol" w:hAnsi="Segoe UI Symbol"/>
          <w:b/>
        </w:rPr>
        <w:t>Bid</w:t>
      </w:r>
      <w:r w:rsidR="007E703B" w:rsidRPr="00D5087F">
        <w:rPr>
          <w:rFonts w:ascii="Segoe UI Symbol" w:hAnsi="Segoe UI Symbol"/>
          <w:b/>
        </w:rPr>
        <w:t xml:space="preserve"> </w:t>
      </w:r>
      <w:r w:rsidRPr="00D5087F">
        <w:rPr>
          <w:rFonts w:ascii="Segoe UI Symbol" w:hAnsi="Segoe UI Symbol"/>
          <w:b/>
        </w:rPr>
        <w:t>Validity</w:t>
      </w:r>
      <w:r w:rsidR="007E703B" w:rsidRPr="00D5087F">
        <w:rPr>
          <w:rFonts w:ascii="Segoe UI Symbol" w:hAnsi="Segoe UI Symbol"/>
          <w:b/>
        </w:rPr>
        <w:t xml:space="preserve"> </w:t>
      </w:r>
      <w:r w:rsidRPr="00D5087F">
        <w:rPr>
          <w:rFonts w:ascii="Segoe UI Symbol" w:hAnsi="Segoe UI Symbol"/>
          <w:b/>
        </w:rPr>
        <w:t>Period:</w:t>
      </w:r>
      <w:r w:rsidR="00E878CB" w:rsidRPr="00D5087F">
        <w:rPr>
          <w:rFonts w:ascii="Segoe UI Symbol" w:hAnsi="Segoe UI Symbol"/>
          <w:b/>
        </w:rPr>
        <w:t xml:space="preserve"> </w:t>
      </w:r>
      <w:r w:rsidR="005B4A5F" w:rsidRPr="00D5087F">
        <w:rPr>
          <w:rFonts w:ascii="Segoe UI Symbol" w:hAnsi="Segoe UI Symbol"/>
        </w:rPr>
        <w:t>Our</w:t>
      </w:r>
      <w:r w:rsidR="007E703B" w:rsidRPr="00D5087F">
        <w:rPr>
          <w:rFonts w:ascii="Segoe UI Symbol" w:hAnsi="Segoe UI Symbol"/>
        </w:rPr>
        <w:t xml:space="preserve"> </w:t>
      </w:r>
      <w:r w:rsidR="005B4A5F" w:rsidRPr="00D5087F">
        <w:rPr>
          <w:rFonts w:ascii="Segoe UI Symbol" w:hAnsi="Segoe UI Symbol"/>
        </w:rPr>
        <w:t>Bid</w:t>
      </w:r>
      <w:r w:rsidR="007E703B" w:rsidRPr="00D5087F">
        <w:rPr>
          <w:rFonts w:ascii="Segoe UI Symbol" w:hAnsi="Segoe UI Symbol"/>
        </w:rPr>
        <w:t xml:space="preserve"> </w:t>
      </w:r>
      <w:r w:rsidR="005B4A5F" w:rsidRPr="00D5087F">
        <w:rPr>
          <w:rFonts w:ascii="Segoe UI Symbol" w:hAnsi="Segoe UI Symbol"/>
        </w:rPr>
        <w:t>shall</w:t>
      </w:r>
      <w:r w:rsidR="007E703B" w:rsidRPr="00D5087F">
        <w:rPr>
          <w:rFonts w:ascii="Segoe UI Symbol" w:hAnsi="Segoe UI Symbol"/>
        </w:rPr>
        <w:t xml:space="preserve"> </w:t>
      </w:r>
      <w:r w:rsidR="005B4A5F" w:rsidRPr="00D5087F">
        <w:rPr>
          <w:rFonts w:ascii="Segoe UI Symbol" w:hAnsi="Segoe UI Symbol"/>
        </w:rPr>
        <w:t>be</w:t>
      </w:r>
      <w:r w:rsidR="007E703B" w:rsidRPr="00D5087F">
        <w:rPr>
          <w:rFonts w:ascii="Segoe UI Symbol" w:hAnsi="Segoe UI Symbol"/>
        </w:rPr>
        <w:t xml:space="preserve"> </w:t>
      </w:r>
      <w:r w:rsidR="005B4A5F" w:rsidRPr="00D5087F">
        <w:rPr>
          <w:rFonts w:ascii="Segoe UI Symbol" w:hAnsi="Segoe UI Symbol"/>
        </w:rPr>
        <w:t>valid</w:t>
      </w:r>
      <w:r w:rsidR="007E703B" w:rsidRPr="00D5087F">
        <w:rPr>
          <w:rFonts w:ascii="Segoe UI Symbol" w:hAnsi="Segoe UI Symbol"/>
        </w:rPr>
        <w:t xml:space="preserve"> </w:t>
      </w:r>
      <w:r w:rsidR="005B4A5F" w:rsidRPr="00D5087F">
        <w:rPr>
          <w:rFonts w:ascii="Segoe UI Symbol" w:hAnsi="Segoe UI Symbol"/>
        </w:rPr>
        <w:t>for</w:t>
      </w:r>
      <w:r w:rsidR="007E703B" w:rsidRPr="00D5087F">
        <w:rPr>
          <w:rFonts w:ascii="Segoe UI Symbol" w:hAnsi="Segoe UI Symbol"/>
        </w:rPr>
        <w:t xml:space="preserve"> </w:t>
      </w:r>
      <w:r w:rsidR="004E722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period</w:t>
      </w:r>
      <w:r w:rsidR="007E703B" w:rsidRPr="00D5087F">
        <w:rPr>
          <w:rFonts w:ascii="Segoe UI Symbol" w:hAnsi="Segoe UI Symbol"/>
        </w:rPr>
        <w:t xml:space="preserve"> </w:t>
      </w:r>
      <w:r w:rsidR="006A7A5A" w:rsidRPr="00D5087F">
        <w:rPr>
          <w:rFonts w:ascii="Segoe UI Symbol" w:hAnsi="Segoe UI Symbol"/>
        </w:rPr>
        <w:t>specified</w:t>
      </w:r>
      <w:r w:rsidR="007E703B" w:rsidRPr="00D5087F">
        <w:rPr>
          <w:rFonts w:ascii="Segoe UI Symbol" w:hAnsi="Segoe UI Symbol"/>
        </w:rPr>
        <w:t xml:space="preserve"> </w:t>
      </w:r>
      <w:r w:rsidR="006A7A5A" w:rsidRPr="00D5087F">
        <w:rPr>
          <w:rFonts w:ascii="Segoe UI Symbol" w:hAnsi="Segoe UI Symbol"/>
        </w:rPr>
        <w:t>in</w:t>
      </w:r>
      <w:r w:rsidR="007E703B" w:rsidRPr="00D5087F">
        <w:rPr>
          <w:rFonts w:ascii="Segoe UI Symbol" w:hAnsi="Segoe UI Symbol"/>
        </w:rPr>
        <w:t xml:space="preserve"> </w:t>
      </w:r>
      <w:r w:rsidR="006A7A5A" w:rsidRPr="00D5087F">
        <w:rPr>
          <w:rFonts w:ascii="Segoe UI Symbol" w:hAnsi="Segoe UI Symbol"/>
        </w:rPr>
        <w:t>BDS</w:t>
      </w:r>
      <w:r w:rsidR="007E703B" w:rsidRPr="00D5087F">
        <w:rPr>
          <w:rFonts w:ascii="Segoe UI Symbol" w:hAnsi="Segoe UI Symbol"/>
        </w:rPr>
        <w:t xml:space="preserve"> </w:t>
      </w:r>
      <w:r w:rsidR="006A7A5A" w:rsidRPr="00D5087F">
        <w:rPr>
          <w:rFonts w:ascii="Segoe UI Symbol" w:hAnsi="Segoe UI Symbol"/>
        </w:rPr>
        <w:t>19.1</w:t>
      </w:r>
      <w:r w:rsidR="007E703B" w:rsidRPr="00D5087F">
        <w:rPr>
          <w:rFonts w:ascii="Segoe UI Symbol" w:hAnsi="Segoe UI Symbol"/>
        </w:rPr>
        <w:t xml:space="preserve"> </w:t>
      </w:r>
      <w:r w:rsidR="006A7A5A" w:rsidRPr="00D5087F">
        <w:rPr>
          <w:rFonts w:ascii="Segoe UI Symbol" w:hAnsi="Segoe UI Symbol"/>
        </w:rPr>
        <w:t>(</w:t>
      </w:r>
      <w:r w:rsidR="00D12EE5" w:rsidRPr="00D5087F">
        <w:rPr>
          <w:rFonts w:ascii="Segoe UI Symbol" w:hAnsi="Segoe UI Symbol"/>
        </w:rPr>
        <w:t xml:space="preserve">or </w:t>
      </w:r>
      <w:r w:rsidR="006A7A5A" w:rsidRPr="00D5087F">
        <w:rPr>
          <w:rFonts w:ascii="Segoe UI Symbol" w:hAnsi="Segoe UI Symbol"/>
        </w:rPr>
        <w:t>as</w:t>
      </w:r>
      <w:r w:rsidR="007E703B" w:rsidRPr="00D5087F">
        <w:rPr>
          <w:rFonts w:ascii="Segoe UI Symbol" w:hAnsi="Segoe UI Symbol"/>
        </w:rPr>
        <w:t xml:space="preserve"> </w:t>
      </w:r>
      <w:r w:rsidR="006A7A5A" w:rsidRPr="00D5087F">
        <w:rPr>
          <w:rFonts w:ascii="Segoe UI Symbol" w:hAnsi="Segoe UI Symbol"/>
        </w:rPr>
        <w:t>amended</w:t>
      </w:r>
      <w:r w:rsidR="007E703B" w:rsidRPr="00D5087F">
        <w:rPr>
          <w:rFonts w:ascii="Segoe UI Symbol" w:hAnsi="Segoe UI Symbol"/>
        </w:rPr>
        <w:t xml:space="preserve"> </w:t>
      </w:r>
      <w:r w:rsidR="006A7A5A" w:rsidRPr="00D5087F">
        <w:rPr>
          <w:rFonts w:ascii="Segoe UI Symbol" w:hAnsi="Segoe UI Symbol"/>
        </w:rPr>
        <w:t>if</w:t>
      </w:r>
      <w:r w:rsidR="007E703B" w:rsidRPr="00D5087F">
        <w:rPr>
          <w:rFonts w:ascii="Segoe UI Symbol" w:hAnsi="Segoe UI Symbol"/>
        </w:rPr>
        <w:t xml:space="preserve"> </w:t>
      </w:r>
      <w:r w:rsidR="00D64370" w:rsidRPr="00D5087F">
        <w:rPr>
          <w:rFonts w:ascii="Segoe UI Symbol" w:hAnsi="Segoe UI Symbol"/>
        </w:rPr>
        <w:t>applicable) from</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date</w:t>
      </w:r>
      <w:r w:rsidR="007E703B" w:rsidRPr="00D5087F">
        <w:rPr>
          <w:rFonts w:ascii="Segoe UI Symbol" w:hAnsi="Segoe UI Symbol"/>
        </w:rPr>
        <w:t xml:space="preserve"> </w:t>
      </w:r>
      <w:r w:rsidR="005B4A5F" w:rsidRPr="00D5087F">
        <w:rPr>
          <w:rFonts w:ascii="Segoe UI Symbol" w:hAnsi="Segoe UI Symbol"/>
        </w:rPr>
        <w:t>fixed</w:t>
      </w:r>
      <w:r w:rsidR="007E703B" w:rsidRPr="00D5087F">
        <w:rPr>
          <w:rFonts w:ascii="Segoe UI Symbol" w:hAnsi="Segoe UI Symbol"/>
        </w:rPr>
        <w:t xml:space="preserve"> </w:t>
      </w:r>
      <w:r w:rsidR="005B4A5F" w:rsidRPr="00D5087F">
        <w:rPr>
          <w:rFonts w:ascii="Segoe UI Symbol" w:hAnsi="Segoe UI Symbol"/>
        </w:rPr>
        <w:t>for</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Bid</w:t>
      </w:r>
      <w:r w:rsidR="007E703B" w:rsidRPr="00D5087F">
        <w:rPr>
          <w:rFonts w:ascii="Segoe UI Symbol" w:hAnsi="Segoe UI Symbol"/>
        </w:rPr>
        <w:t xml:space="preserve"> </w:t>
      </w:r>
      <w:r w:rsidR="005B4A5F" w:rsidRPr="00D5087F">
        <w:rPr>
          <w:rFonts w:ascii="Segoe UI Symbol" w:hAnsi="Segoe UI Symbol"/>
        </w:rPr>
        <w:t>submission</w:t>
      </w:r>
      <w:r w:rsidR="007E703B" w:rsidRPr="00D5087F">
        <w:rPr>
          <w:rFonts w:ascii="Segoe UI Symbol" w:hAnsi="Segoe UI Symbol"/>
        </w:rPr>
        <w:t xml:space="preserve"> </w:t>
      </w:r>
      <w:r w:rsidR="005B4A5F" w:rsidRPr="00D5087F">
        <w:rPr>
          <w:rFonts w:ascii="Segoe UI Symbol" w:hAnsi="Segoe UI Symbol"/>
        </w:rPr>
        <w:t>deadline</w:t>
      </w:r>
      <w:r w:rsidR="007E703B" w:rsidRPr="00D5087F">
        <w:rPr>
          <w:rFonts w:ascii="Segoe UI Symbol" w:hAnsi="Segoe UI Symbol"/>
        </w:rPr>
        <w:t xml:space="preserve"> </w:t>
      </w:r>
      <w:r w:rsidR="004E722F" w:rsidRPr="00D5087F">
        <w:rPr>
          <w:rFonts w:ascii="Segoe UI Symbol" w:hAnsi="Segoe UI Symbol"/>
        </w:rPr>
        <w:t>specified</w:t>
      </w:r>
      <w:r w:rsidR="007E703B" w:rsidRPr="00D5087F">
        <w:rPr>
          <w:rFonts w:ascii="Segoe UI Symbol" w:hAnsi="Segoe UI Symbol"/>
        </w:rPr>
        <w:t xml:space="preserve"> </w:t>
      </w:r>
      <w:r w:rsidR="004E722F" w:rsidRPr="00D5087F">
        <w:rPr>
          <w:rFonts w:ascii="Segoe UI Symbol" w:hAnsi="Segoe UI Symbol"/>
        </w:rPr>
        <w:t>in</w:t>
      </w:r>
      <w:r w:rsidR="007E703B" w:rsidRPr="00D5087F">
        <w:rPr>
          <w:rFonts w:ascii="Segoe UI Symbol" w:hAnsi="Segoe UI Symbol"/>
        </w:rPr>
        <w:t xml:space="preserve"> </w:t>
      </w:r>
      <w:r w:rsidR="004E722F" w:rsidRPr="00D5087F">
        <w:rPr>
          <w:rFonts w:ascii="Segoe UI Symbol" w:hAnsi="Segoe UI Symbol"/>
        </w:rPr>
        <w:t>BDS</w:t>
      </w:r>
      <w:r w:rsidR="007E703B" w:rsidRPr="00D5087F">
        <w:rPr>
          <w:rFonts w:ascii="Segoe UI Symbol" w:hAnsi="Segoe UI Symbol"/>
        </w:rPr>
        <w:t xml:space="preserve"> </w:t>
      </w:r>
      <w:r w:rsidR="004E722F" w:rsidRPr="00D5087F">
        <w:rPr>
          <w:rFonts w:ascii="Segoe UI Symbol" w:hAnsi="Segoe UI Symbol"/>
        </w:rPr>
        <w:t>23.1</w:t>
      </w:r>
      <w:r w:rsidR="007E703B" w:rsidRPr="00D5087F">
        <w:rPr>
          <w:rFonts w:ascii="Segoe UI Symbol" w:hAnsi="Segoe UI Symbol"/>
        </w:rPr>
        <w:t xml:space="preserve"> </w:t>
      </w:r>
      <w:r w:rsidR="004E722F" w:rsidRPr="00D5087F">
        <w:rPr>
          <w:rFonts w:ascii="Segoe UI Symbol" w:hAnsi="Segoe UI Symbol"/>
        </w:rPr>
        <w:t>(as</w:t>
      </w:r>
      <w:r w:rsidR="007E703B" w:rsidRPr="00D5087F">
        <w:rPr>
          <w:rFonts w:ascii="Segoe UI Symbol" w:hAnsi="Segoe UI Symbol"/>
        </w:rPr>
        <w:t xml:space="preserve"> </w:t>
      </w:r>
      <w:r w:rsidR="004E722F" w:rsidRPr="00D5087F">
        <w:rPr>
          <w:rFonts w:ascii="Segoe UI Symbol" w:hAnsi="Segoe UI Symbol"/>
        </w:rPr>
        <w:t>amended</w:t>
      </w:r>
      <w:r w:rsidR="007E703B" w:rsidRPr="00D5087F">
        <w:rPr>
          <w:rFonts w:ascii="Segoe UI Symbol" w:hAnsi="Segoe UI Symbol"/>
        </w:rPr>
        <w:t xml:space="preserve"> </w:t>
      </w:r>
      <w:r w:rsidR="004E722F" w:rsidRPr="00D5087F">
        <w:rPr>
          <w:rFonts w:ascii="Segoe UI Symbol" w:hAnsi="Segoe UI Symbol"/>
        </w:rPr>
        <w:t>if</w:t>
      </w:r>
      <w:r w:rsidR="007E703B" w:rsidRPr="00D5087F">
        <w:rPr>
          <w:rFonts w:ascii="Segoe UI Symbol" w:hAnsi="Segoe UI Symbol"/>
        </w:rPr>
        <w:t xml:space="preserve"> </w:t>
      </w:r>
      <w:r w:rsidR="004E722F" w:rsidRPr="00D5087F">
        <w:rPr>
          <w:rFonts w:ascii="Segoe UI Symbol" w:hAnsi="Segoe UI Symbol"/>
        </w:rPr>
        <w:t>applicable</w:t>
      </w:r>
      <w:r w:rsidR="00D64370" w:rsidRPr="00D5087F">
        <w:rPr>
          <w:rFonts w:ascii="Segoe UI Symbol" w:hAnsi="Segoe UI Symbol"/>
        </w:rPr>
        <w:t>), and</w:t>
      </w:r>
      <w:r w:rsidR="007E703B" w:rsidRPr="00D5087F">
        <w:rPr>
          <w:rFonts w:ascii="Segoe UI Symbol" w:hAnsi="Segoe UI Symbol"/>
        </w:rPr>
        <w:t xml:space="preserve"> </w:t>
      </w:r>
      <w:r w:rsidR="005B4A5F" w:rsidRPr="00D5087F">
        <w:rPr>
          <w:rFonts w:ascii="Segoe UI Symbol" w:hAnsi="Segoe UI Symbol"/>
        </w:rPr>
        <w:t>it</w:t>
      </w:r>
      <w:r w:rsidR="007E703B" w:rsidRPr="00D5087F">
        <w:rPr>
          <w:rFonts w:ascii="Segoe UI Symbol" w:hAnsi="Segoe UI Symbol"/>
        </w:rPr>
        <w:t xml:space="preserve"> </w:t>
      </w:r>
      <w:r w:rsidR="005B4A5F" w:rsidRPr="00D5087F">
        <w:rPr>
          <w:rFonts w:ascii="Segoe UI Symbol" w:hAnsi="Segoe UI Symbol"/>
        </w:rPr>
        <w:t>shall</w:t>
      </w:r>
      <w:r w:rsidR="007E703B" w:rsidRPr="00D5087F">
        <w:rPr>
          <w:rFonts w:ascii="Segoe UI Symbol" w:hAnsi="Segoe UI Symbol"/>
        </w:rPr>
        <w:t xml:space="preserve"> </w:t>
      </w:r>
      <w:r w:rsidR="005B4A5F" w:rsidRPr="00D5087F">
        <w:rPr>
          <w:rFonts w:ascii="Segoe UI Symbol" w:hAnsi="Segoe UI Symbol"/>
        </w:rPr>
        <w:t>remain</w:t>
      </w:r>
      <w:r w:rsidR="007E703B" w:rsidRPr="00D5087F">
        <w:rPr>
          <w:rFonts w:ascii="Segoe UI Symbol" w:hAnsi="Segoe UI Symbol"/>
        </w:rPr>
        <w:t xml:space="preserve"> </w:t>
      </w:r>
      <w:r w:rsidR="005B4A5F" w:rsidRPr="00D5087F">
        <w:rPr>
          <w:rFonts w:ascii="Segoe UI Symbol" w:hAnsi="Segoe UI Symbol"/>
        </w:rPr>
        <w:t>binding</w:t>
      </w:r>
      <w:r w:rsidR="007E703B" w:rsidRPr="00D5087F">
        <w:rPr>
          <w:rFonts w:ascii="Segoe UI Symbol" w:hAnsi="Segoe UI Symbol"/>
        </w:rPr>
        <w:t xml:space="preserve"> </w:t>
      </w:r>
      <w:r w:rsidR="005B4A5F" w:rsidRPr="00D5087F">
        <w:rPr>
          <w:rFonts w:ascii="Segoe UI Symbol" w:hAnsi="Segoe UI Symbol"/>
        </w:rPr>
        <w:t>upon</w:t>
      </w:r>
      <w:r w:rsidR="007E703B" w:rsidRPr="00D5087F">
        <w:rPr>
          <w:rFonts w:ascii="Segoe UI Symbol" w:hAnsi="Segoe UI Symbol"/>
        </w:rPr>
        <w:t xml:space="preserve"> </w:t>
      </w:r>
      <w:r w:rsidR="005B4A5F" w:rsidRPr="00D5087F">
        <w:rPr>
          <w:rFonts w:ascii="Segoe UI Symbol" w:hAnsi="Segoe UI Symbol"/>
        </w:rPr>
        <w:t>us</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r w:rsidR="005B4A5F" w:rsidRPr="00D5087F">
        <w:rPr>
          <w:rFonts w:ascii="Segoe UI Symbol" w:hAnsi="Segoe UI Symbol"/>
        </w:rPr>
        <w:t>may</w:t>
      </w:r>
      <w:r w:rsidR="007E703B" w:rsidRPr="00D5087F">
        <w:rPr>
          <w:rFonts w:ascii="Segoe UI Symbol" w:hAnsi="Segoe UI Symbol"/>
        </w:rPr>
        <w:t xml:space="preserve"> </w:t>
      </w:r>
      <w:r w:rsidR="005B4A5F" w:rsidRPr="00D5087F">
        <w:rPr>
          <w:rFonts w:ascii="Segoe UI Symbol" w:hAnsi="Segoe UI Symbol"/>
        </w:rPr>
        <w:t>be</w:t>
      </w:r>
      <w:r w:rsidR="007E703B" w:rsidRPr="00D5087F">
        <w:rPr>
          <w:rFonts w:ascii="Segoe UI Symbol" w:hAnsi="Segoe UI Symbol"/>
        </w:rPr>
        <w:t xml:space="preserve"> </w:t>
      </w:r>
      <w:r w:rsidR="005B4A5F" w:rsidRPr="00D5087F">
        <w:rPr>
          <w:rFonts w:ascii="Segoe UI Symbol" w:hAnsi="Segoe UI Symbol"/>
        </w:rPr>
        <w:t>accepted</w:t>
      </w:r>
      <w:r w:rsidR="007E703B" w:rsidRPr="00D5087F">
        <w:rPr>
          <w:rFonts w:ascii="Segoe UI Symbol" w:hAnsi="Segoe UI Symbol"/>
        </w:rPr>
        <w:t xml:space="preserve"> </w:t>
      </w:r>
      <w:r w:rsidR="005B4A5F" w:rsidRPr="00D5087F">
        <w:rPr>
          <w:rFonts w:ascii="Segoe UI Symbol" w:hAnsi="Segoe UI Symbol"/>
        </w:rPr>
        <w:t>at</w:t>
      </w:r>
      <w:r w:rsidR="007E703B" w:rsidRPr="00D5087F">
        <w:rPr>
          <w:rFonts w:ascii="Segoe UI Symbol" w:hAnsi="Segoe UI Symbol"/>
        </w:rPr>
        <w:t xml:space="preserve"> </w:t>
      </w:r>
      <w:r w:rsidR="005B4A5F" w:rsidRPr="00D5087F">
        <w:rPr>
          <w:rFonts w:ascii="Segoe UI Symbol" w:hAnsi="Segoe UI Symbol"/>
        </w:rPr>
        <w:t>any</w:t>
      </w:r>
      <w:r w:rsidR="007E703B" w:rsidRPr="00D5087F">
        <w:rPr>
          <w:rFonts w:ascii="Segoe UI Symbol" w:hAnsi="Segoe UI Symbol"/>
        </w:rPr>
        <w:t xml:space="preserve"> </w:t>
      </w:r>
      <w:r w:rsidR="005B4A5F" w:rsidRPr="00D5087F">
        <w:rPr>
          <w:rFonts w:ascii="Segoe UI Symbol" w:hAnsi="Segoe UI Symbol"/>
        </w:rPr>
        <w:t>time</w:t>
      </w:r>
      <w:r w:rsidR="007E703B" w:rsidRPr="00D5087F">
        <w:rPr>
          <w:rFonts w:ascii="Segoe UI Symbol" w:hAnsi="Segoe UI Symbol"/>
        </w:rPr>
        <w:t xml:space="preserve"> </w:t>
      </w:r>
      <w:r w:rsidR="005B4A5F" w:rsidRPr="00D5087F">
        <w:rPr>
          <w:rFonts w:ascii="Segoe UI Symbol" w:hAnsi="Segoe UI Symbol"/>
        </w:rPr>
        <w:t>before</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expiration</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proofErr w:type="gramStart"/>
      <w:r w:rsidR="005B4A5F" w:rsidRPr="00D5087F">
        <w:rPr>
          <w:rFonts w:ascii="Segoe UI Symbol" w:hAnsi="Segoe UI Symbol"/>
        </w:rPr>
        <w:t>period;</w:t>
      </w:r>
      <w:proofErr w:type="gramEnd"/>
    </w:p>
    <w:p w14:paraId="1611CA2D" w14:textId="2041FC6E" w:rsidR="008D2D12" w:rsidRPr="00D5087F" w:rsidRDefault="009B6928" w:rsidP="00565B8F">
      <w:pPr>
        <w:numPr>
          <w:ilvl w:val="0"/>
          <w:numId w:val="19"/>
        </w:numPr>
        <w:spacing w:after="200"/>
        <w:ind w:left="576" w:hanging="576"/>
        <w:rPr>
          <w:rFonts w:ascii="Segoe UI Symbol" w:hAnsi="Segoe UI Symbol"/>
        </w:rPr>
      </w:pPr>
      <w:r w:rsidRPr="00D5087F">
        <w:rPr>
          <w:rFonts w:ascii="Segoe UI Symbol" w:hAnsi="Segoe UI Symbol"/>
          <w:b/>
        </w:rPr>
        <w:t>Performance</w:t>
      </w:r>
      <w:r w:rsidR="007E703B" w:rsidRPr="00D5087F">
        <w:rPr>
          <w:rFonts w:ascii="Segoe UI Symbol" w:hAnsi="Segoe UI Symbol"/>
          <w:b/>
        </w:rPr>
        <w:t xml:space="preserve"> </w:t>
      </w:r>
      <w:r w:rsidRPr="00D5087F">
        <w:rPr>
          <w:rFonts w:ascii="Segoe UI Symbol" w:hAnsi="Segoe UI Symbol"/>
          <w:b/>
        </w:rPr>
        <w:t>Security:</w:t>
      </w:r>
      <w:r w:rsidR="007E703B" w:rsidRPr="00D5087F">
        <w:rPr>
          <w:rFonts w:ascii="Segoe UI Symbol" w:hAnsi="Segoe UI Symbol"/>
          <w:b/>
        </w:rPr>
        <w:t xml:space="preserve"> </w:t>
      </w:r>
      <w:r w:rsidR="005B4A5F" w:rsidRPr="00D5087F">
        <w:rPr>
          <w:rFonts w:ascii="Segoe UI Symbol" w:hAnsi="Segoe UI Symbol"/>
        </w:rPr>
        <w:t>If</w:t>
      </w:r>
      <w:r w:rsidR="007E703B" w:rsidRPr="00D5087F">
        <w:rPr>
          <w:rFonts w:ascii="Segoe UI Symbol" w:hAnsi="Segoe UI Symbol"/>
        </w:rPr>
        <w:t xml:space="preserve"> </w:t>
      </w:r>
      <w:r w:rsidR="005B4A5F" w:rsidRPr="00D5087F">
        <w:rPr>
          <w:rFonts w:ascii="Segoe UI Symbol" w:hAnsi="Segoe UI Symbol"/>
        </w:rPr>
        <w:t>our</w:t>
      </w:r>
      <w:r w:rsidR="007E703B" w:rsidRPr="00D5087F">
        <w:rPr>
          <w:rFonts w:ascii="Segoe UI Symbol" w:hAnsi="Segoe UI Symbol"/>
        </w:rPr>
        <w:t xml:space="preserve"> </w:t>
      </w:r>
      <w:r w:rsidR="005B4A5F" w:rsidRPr="00D5087F">
        <w:rPr>
          <w:rFonts w:ascii="Segoe UI Symbol" w:hAnsi="Segoe UI Symbol"/>
        </w:rPr>
        <w:t>Bid</w:t>
      </w:r>
      <w:r w:rsidR="007E703B" w:rsidRPr="00D5087F">
        <w:rPr>
          <w:rFonts w:ascii="Segoe UI Symbol" w:hAnsi="Segoe UI Symbol"/>
        </w:rPr>
        <w:t xml:space="preserve"> </w:t>
      </w:r>
      <w:r w:rsidR="005B4A5F" w:rsidRPr="00D5087F">
        <w:rPr>
          <w:rFonts w:ascii="Segoe UI Symbol" w:hAnsi="Segoe UI Symbol"/>
        </w:rPr>
        <w:t>is</w:t>
      </w:r>
      <w:r w:rsidR="007E703B" w:rsidRPr="00D5087F">
        <w:rPr>
          <w:rFonts w:ascii="Segoe UI Symbol" w:hAnsi="Segoe UI Symbol"/>
        </w:rPr>
        <w:t xml:space="preserve"> </w:t>
      </w:r>
      <w:r w:rsidR="005B4A5F" w:rsidRPr="00D5087F">
        <w:rPr>
          <w:rFonts w:ascii="Segoe UI Symbol" w:hAnsi="Segoe UI Symbol"/>
        </w:rPr>
        <w:t>accepted,</w:t>
      </w:r>
      <w:r w:rsidR="007E703B" w:rsidRPr="00D5087F">
        <w:rPr>
          <w:rFonts w:ascii="Segoe UI Symbol" w:hAnsi="Segoe UI Symbol"/>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commit</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proofErr w:type="gramStart"/>
      <w:r w:rsidR="005B4A5F" w:rsidRPr="00D5087F">
        <w:rPr>
          <w:rFonts w:ascii="Segoe UI Symbol" w:hAnsi="Segoe UI Symbol"/>
        </w:rPr>
        <w:t>obtain</w:t>
      </w:r>
      <w:proofErr w:type="gramEnd"/>
      <w:r w:rsidR="007E703B" w:rsidRPr="00D5087F">
        <w:rPr>
          <w:rFonts w:ascii="Segoe UI Symbol" w:hAnsi="Segoe UI Symbol"/>
        </w:rPr>
        <w:t xml:space="preserve"> </w:t>
      </w:r>
      <w:proofErr w:type="gramStart"/>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Performance</w:t>
      </w:r>
      <w:proofErr w:type="gramEnd"/>
      <w:r w:rsidR="007E703B" w:rsidRPr="00D5087F">
        <w:rPr>
          <w:rFonts w:ascii="Segoe UI Symbol" w:hAnsi="Segoe UI Symbol"/>
        </w:rPr>
        <w:t xml:space="preserve"> </w:t>
      </w:r>
      <w:r w:rsidR="005B4A5F" w:rsidRPr="00D5087F">
        <w:rPr>
          <w:rFonts w:ascii="Segoe UI Symbol" w:hAnsi="Segoe UI Symbol"/>
        </w:rPr>
        <w:t>Security</w:t>
      </w:r>
      <w:r w:rsidR="007E703B" w:rsidRPr="00D5087F">
        <w:rPr>
          <w:rFonts w:ascii="Segoe UI Symbol" w:hAnsi="Segoe UI Symbol"/>
        </w:rPr>
        <w:t xml:space="preserve"> </w:t>
      </w:r>
      <w:r w:rsidR="005B4A5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accordance</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D71DAF" w:rsidRPr="00D5087F">
        <w:rPr>
          <w:rFonts w:ascii="Segoe UI Symbol" w:hAnsi="Segoe UI Symbol"/>
        </w:rPr>
        <w:t xml:space="preserve">bidding </w:t>
      </w:r>
      <w:proofErr w:type="gramStart"/>
      <w:r w:rsidR="00D71DAF" w:rsidRPr="00D5087F">
        <w:rPr>
          <w:rFonts w:ascii="Segoe UI Symbol" w:hAnsi="Segoe UI Symbol"/>
        </w:rPr>
        <w:t>document</w:t>
      </w:r>
      <w:r w:rsidR="005B4A5F" w:rsidRPr="00D5087F">
        <w:rPr>
          <w:rFonts w:ascii="Segoe UI Symbol" w:hAnsi="Segoe UI Symbol"/>
        </w:rPr>
        <w:t>;</w:t>
      </w:r>
      <w:proofErr w:type="gramEnd"/>
    </w:p>
    <w:p w14:paraId="6C07F6FE" w14:textId="1E7DDA76" w:rsidR="008D2D12" w:rsidRPr="00D5087F" w:rsidRDefault="009B6928" w:rsidP="00565B8F">
      <w:pPr>
        <w:numPr>
          <w:ilvl w:val="0"/>
          <w:numId w:val="19"/>
        </w:numPr>
        <w:spacing w:after="200"/>
        <w:ind w:left="576" w:hanging="576"/>
        <w:rPr>
          <w:rFonts w:ascii="Segoe UI Symbol" w:hAnsi="Segoe UI Symbol"/>
          <w:b/>
        </w:rPr>
      </w:pPr>
      <w:r w:rsidRPr="00D5087F">
        <w:rPr>
          <w:rFonts w:ascii="Segoe UI Symbol" w:hAnsi="Segoe UI Symbol"/>
          <w:b/>
        </w:rPr>
        <w:lastRenderedPageBreak/>
        <w:t>One</w:t>
      </w:r>
      <w:r w:rsidR="007E703B" w:rsidRPr="00D5087F">
        <w:rPr>
          <w:rFonts w:ascii="Segoe UI Symbol" w:hAnsi="Segoe UI Symbol"/>
          <w:b/>
        </w:rPr>
        <w:t xml:space="preserve"> </w:t>
      </w:r>
      <w:r w:rsidRPr="00D5087F">
        <w:rPr>
          <w:rFonts w:ascii="Segoe UI Symbol" w:hAnsi="Segoe UI Symbol"/>
          <w:b/>
        </w:rPr>
        <w:t>Bid</w:t>
      </w:r>
      <w:r w:rsidR="007E703B" w:rsidRPr="00D5087F">
        <w:rPr>
          <w:rFonts w:ascii="Segoe UI Symbol" w:hAnsi="Segoe UI Symbol"/>
          <w:b/>
        </w:rPr>
        <w:t xml:space="preserve"> </w:t>
      </w:r>
      <w:r w:rsidRPr="00D5087F">
        <w:rPr>
          <w:rFonts w:ascii="Segoe UI Symbol" w:hAnsi="Segoe UI Symbol"/>
          <w:b/>
        </w:rPr>
        <w:t>Per</w:t>
      </w:r>
      <w:r w:rsidR="007E703B" w:rsidRPr="00D5087F">
        <w:rPr>
          <w:rFonts w:ascii="Segoe UI Symbol" w:hAnsi="Segoe UI Symbol"/>
          <w:b/>
        </w:rPr>
        <w:t xml:space="preserve"> </w:t>
      </w:r>
      <w:r w:rsidRPr="00D5087F">
        <w:rPr>
          <w:rFonts w:ascii="Segoe UI Symbol" w:hAnsi="Segoe UI Symbol"/>
          <w:b/>
        </w:rPr>
        <w:t>Bidder:</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submitting</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Bid(s)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individual</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participating</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Bid(s)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Joint</w:t>
      </w:r>
      <w:r w:rsidR="007E703B" w:rsidRPr="00D5087F">
        <w:rPr>
          <w:rFonts w:ascii="Segoe UI Symbol" w:hAnsi="Segoe UI Symbol"/>
        </w:rPr>
        <w:t xml:space="preserve"> </w:t>
      </w:r>
      <w:r w:rsidRPr="00D5087F">
        <w:rPr>
          <w:rFonts w:ascii="Segoe UI Symbol" w:hAnsi="Segoe UI Symbol"/>
        </w:rPr>
        <w:t>Venture</w:t>
      </w:r>
      <w:r w:rsidR="007E703B" w:rsidRPr="00D5087F">
        <w:rPr>
          <w:rFonts w:ascii="Segoe UI Symbol" w:hAnsi="Segoe UI Symbol"/>
        </w:rPr>
        <w:t xml:space="preserve"> </w:t>
      </w:r>
      <w:r w:rsidR="0045771F" w:rsidRPr="00D5087F">
        <w:rPr>
          <w:rFonts w:ascii="Segoe UI Symbol" w:hAnsi="Segoe UI Symbol"/>
        </w:rPr>
        <w:t>member</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meet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requirements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ITB</w:t>
      </w:r>
      <w:r w:rsidR="007E703B" w:rsidRPr="00D5087F">
        <w:rPr>
          <w:rFonts w:ascii="Segoe UI Symbol" w:hAnsi="Segoe UI Symbol"/>
        </w:rPr>
        <w:t xml:space="preserve"> </w:t>
      </w:r>
      <w:r w:rsidRPr="00D5087F">
        <w:rPr>
          <w:rFonts w:ascii="Segoe UI Symbol" w:hAnsi="Segoe UI Symbol"/>
        </w:rPr>
        <w:t>4.3,</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alternative</w:t>
      </w:r>
      <w:r w:rsidR="007E703B" w:rsidRPr="00D5087F">
        <w:rPr>
          <w:rFonts w:ascii="Segoe UI Symbol" w:hAnsi="Segoe UI Symbol"/>
        </w:rPr>
        <w:t xml:space="preserve"> </w:t>
      </w:r>
      <w:r w:rsidRPr="00D5087F">
        <w:rPr>
          <w:rFonts w:ascii="Segoe UI Symbol" w:hAnsi="Segoe UI Symbol"/>
        </w:rPr>
        <w:t>Bids</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ITB</w:t>
      </w:r>
      <w:r w:rsidR="007E703B" w:rsidRPr="00D5087F">
        <w:rPr>
          <w:rFonts w:ascii="Segoe UI Symbol" w:hAnsi="Segoe UI Symbol"/>
        </w:rPr>
        <w:t xml:space="preserve"> </w:t>
      </w:r>
      <w:proofErr w:type="gramStart"/>
      <w:r w:rsidRPr="00D5087F">
        <w:rPr>
          <w:rFonts w:ascii="Segoe UI Symbol" w:hAnsi="Segoe UI Symbol"/>
        </w:rPr>
        <w:t>13;</w:t>
      </w:r>
      <w:bookmarkStart w:id="436" w:name="_Toc482500892"/>
      <w:proofErr w:type="gramEnd"/>
    </w:p>
    <w:p w14:paraId="53177C52" w14:textId="29F61B8C" w:rsidR="008D2D12" w:rsidRPr="00D5087F" w:rsidRDefault="009B6928" w:rsidP="00565B8F">
      <w:pPr>
        <w:numPr>
          <w:ilvl w:val="0"/>
          <w:numId w:val="19"/>
        </w:numPr>
        <w:spacing w:after="200"/>
        <w:ind w:left="576" w:hanging="576"/>
        <w:rPr>
          <w:rFonts w:ascii="Segoe UI Symbol" w:hAnsi="Segoe UI Symbol"/>
        </w:rPr>
      </w:pPr>
      <w:r w:rsidRPr="00D5087F">
        <w:rPr>
          <w:rFonts w:ascii="Segoe UI Symbol" w:hAnsi="Segoe UI Symbol"/>
          <w:b/>
        </w:rPr>
        <w:t>Suspension</w:t>
      </w:r>
      <w:r w:rsidR="007E703B" w:rsidRPr="00D5087F">
        <w:rPr>
          <w:rFonts w:ascii="Segoe UI Symbol" w:hAnsi="Segoe UI Symbol"/>
          <w:b/>
        </w:rPr>
        <w:t xml:space="preserve"> </w:t>
      </w:r>
      <w:r w:rsidRPr="00D5087F">
        <w:rPr>
          <w:rFonts w:ascii="Segoe UI Symbol" w:hAnsi="Segoe UI Symbol"/>
          <w:b/>
        </w:rPr>
        <w:t>and</w:t>
      </w:r>
      <w:r w:rsidR="007E703B" w:rsidRPr="00D5087F">
        <w:rPr>
          <w:rFonts w:ascii="Segoe UI Symbol" w:hAnsi="Segoe UI Symbol"/>
          <w:b/>
        </w:rPr>
        <w:t xml:space="preserve"> </w:t>
      </w:r>
      <w:r w:rsidR="001B75CA" w:rsidRPr="00D5087F">
        <w:rPr>
          <w:rFonts w:ascii="Segoe UI Symbol" w:hAnsi="Segoe UI Symbol"/>
          <w:b/>
        </w:rPr>
        <w:t>Debarment</w:t>
      </w:r>
      <w:r w:rsidR="001B75CA" w:rsidRPr="00D5087F">
        <w:rPr>
          <w:rFonts w:ascii="Segoe UI Symbol" w:hAnsi="Segoe UI Symbol"/>
        </w:rPr>
        <w:t>:</w:t>
      </w:r>
      <w:r w:rsidR="007E703B" w:rsidRPr="00D5087F">
        <w:rPr>
          <w:rFonts w:ascii="Segoe UI Symbol" w:hAnsi="Segoe UI Symbol"/>
        </w:rPr>
        <w:t xml:space="preserve"> </w:t>
      </w:r>
      <w:r w:rsidR="001B75CA" w:rsidRPr="00D5087F">
        <w:rPr>
          <w:rFonts w:ascii="Segoe UI Symbol" w:hAnsi="Segoe UI Symbol"/>
        </w:rPr>
        <w:t>We</w:t>
      </w:r>
      <w:r w:rsidR="005B4A5F"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along</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any</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5B4A5F" w:rsidRPr="00D5087F">
        <w:rPr>
          <w:rFonts w:ascii="Segoe UI Symbol" w:hAnsi="Segoe UI Symbol"/>
        </w:rPr>
        <w:t>our</w:t>
      </w:r>
      <w:r w:rsidR="007E703B" w:rsidRPr="00D5087F">
        <w:rPr>
          <w:rFonts w:ascii="Segoe UI Symbol" w:hAnsi="Segoe UI Symbol"/>
        </w:rPr>
        <w:t xml:space="preserve"> </w:t>
      </w:r>
      <w:r w:rsidR="005B4A5F" w:rsidRPr="00D5087F">
        <w:rPr>
          <w:rFonts w:ascii="Segoe UI Symbol" w:hAnsi="Segoe UI Symbol"/>
        </w:rPr>
        <w:t>subcontractors,</w:t>
      </w:r>
      <w:r w:rsidR="007E703B" w:rsidRPr="00D5087F">
        <w:rPr>
          <w:rFonts w:ascii="Segoe UI Symbol" w:hAnsi="Segoe UI Symbol"/>
        </w:rPr>
        <w:t xml:space="preserve"> </w:t>
      </w:r>
      <w:r w:rsidR="005B4A5F" w:rsidRPr="00D5087F">
        <w:rPr>
          <w:rFonts w:ascii="Segoe UI Symbol" w:hAnsi="Segoe UI Symbol"/>
        </w:rPr>
        <w:t>suppliers,</w:t>
      </w:r>
      <w:r w:rsidR="007E703B" w:rsidRPr="00D5087F">
        <w:rPr>
          <w:rFonts w:ascii="Segoe UI Symbol" w:hAnsi="Segoe UI Symbol"/>
        </w:rPr>
        <w:t xml:space="preserve"> </w:t>
      </w:r>
      <w:r w:rsidR="005B4A5F" w:rsidRPr="00D5087F">
        <w:rPr>
          <w:rFonts w:ascii="Segoe UI Symbol" w:hAnsi="Segoe UI Symbol"/>
        </w:rPr>
        <w:t>consultants,</w:t>
      </w:r>
      <w:r w:rsidR="007E703B" w:rsidRPr="00D5087F">
        <w:rPr>
          <w:rFonts w:ascii="Segoe UI Symbol" w:hAnsi="Segoe UI Symbol"/>
        </w:rPr>
        <w:t xml:space="preserve"> </w:t>
      </w:r>
      <w:r w:rsidR="005B4A5F" w:rsidRPr="00D5087F">
        <w:rPr>
          <w:rFonts w:ascii="Segoe UI Symbol" w:hAnsi="Segoe UI Symbol"/>
        </w:rPr>
        <w:t>manufacturers,</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service</w:t>
      </w:r>
      <w:r w:rsidR="007E703B" w:rsidRPr="00D5087F">
        <w:rPr>
          <w:rFonts w:ascii="Segoe UI Symbol" w:hAnsi="Segoe UI Symbol"/>
        </w:rPr>
        <w:t xml:space="preserve"> </w:t>
      </w:r>
      <w:r w:rsidR="005B4A5F" w:rsidRPr="00D5087F">
        <w:rPr>
          <w:rFonts w:ascii="Segoe UI Symbol" w:hAnsi="Segoe UI Symbol"/>
        </w:rPr>
        <w:t>providers</w:t>
      </w:r>
      <w:r w:rsidR="007E703B" w:rsidRPr="00D5087F">
        <w:rPr>
          <w:rFonts w:ascii="Segoe UI Symbol" w:hAnsi="Segoe UI Symbol"/>
        </w:rPr>
        <w:t xml:space="preserve"> </w:t>
      </w:r>
      <w:r w:rsidR="005B4A5F" w:rsidRPr="00D5087F">
        <w:rPr>
          <w:rFonts w:ascii="Segoe UI Symbol" w:hAnsi="Segoe UI Symbol"/>
        </w:rPr>
        <w:t>for</w:t>
      </w:r>
      <w:r w:rsidR="007E703B" w:rsidRPr="00D5087F">
        <w:rPr>
          <w:rFonts w:ascii="Segoe UI Symbol" w:hAnsi="Segoe UI Symbol"/>
        </w:rPr>
        <w:t xml:space="preserve"> </w:t>
      </w:r>
      <w:r w:rsidR="005B4A5F" w:rsidRPr="00D5087F">
        <w:rPr>
          <w:rFonts w:ascii="Segoe UI Symbol" w:hAnsi="Segoe UI Symbol"/>
        </w:rPr>
        <w:t>any</w:t>
      </w:r>
      <w:r w:rsidR="007E703B" w:rsidRPr="00D5087F">
        <w:rPr>
          <w:rFonts w:ascii="Segoe UI Symbol" w:hAnsi="Segoe UI Symbol"/>
        </w:rPr>
        <w:t xml:space="preserve"> </w:t>
      </w:r>
      <w:r w:rsidR="005B4A5F" w:rsidRPr="00D5087F">
        <w:rPr>
          <w:rFonts w:ascii="Segoe UI Symbol" w:hAnsi="Segoe UI Symbol"/>
        </w:rPr>
        <w:t>part</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contract,</w:t>
      </w:r>
      <w:r w:rsidR="007E703B" w:rsidRPr="00D5087F">
        <w:rPr>
          <w:rFonts w:ascii="Segoe UI Symbol" w:hAnsi="Segoe UI Symbol"/>
        </w:rPr>
        <w:t xml:space="preserve"> </w:t>
      </w:r>
      <w:r w:rsidR="005B4A5F" w:rsidRPr="00D5087F">
        <w:rPr>
          <w:rFonts w:ascii="Segoe UI Symbol" w:hAnsi="Segoe UI Symbol"/>
        </w:rPr>
        <w:t>are</w:t>
      </w:r>
      <w:r w:rsidR="007E703B" w:rsidRPr="00D5087F">
        <w:rPr>
          <w:rFonts w:ascii="Segoe UI Symbol" w:hAnsi="Segoe UI Symbol"/>
        </w:rPr>
        <w:t xml:space="preserve"> </w:t>
      </w:r>
      <w:r w:rsidR="005B4A5F" w:rsidRPr="00D5087F">
        <w:rPr>
          <w:rFonts w:ascii="Segoe UI Symbol" w:hAnsi="Segoe UI Symbol"/>
        </w:rPr>
        <w:t>not</w:t>
      </w:r>
      <w:r w:rsidR="007E703B" w:rsidRPr="00D5087F">
        <w:rPr>
          <w:rFonts w:ascii="Segoe UI Symbol" w:hAnsi="Segoe UI Symbol"/>
        </w:rPr>
        <w:t xml:space="preserve"> </w:t>
      </w:r>
      <w:r w:rsidR="005B4A5F" w:rsidRPr="00D5087F">
        <w:rPr>
          <w:rFonts w:ascii="Segoe UI Symbol" w:hAnsi="Segoe UI Symbol"/>
        </w:rPr>
        <w:t>subject</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r w:rsidR="005B4A5F" w:rsidRPr="00D5087F">
        <w:rPr>
          <w:rFonts w:ascii="Segoe UI Symbol" w:hAnsi="Segoe UI Symbol"/>
        </w:rPr>
        <w:t>not</w:t>
      </w:r>
      <w:r w:rsidR="007E703B" w:rsidRPr="00D5087F">
        <w:rPr>
          <w:rFonts w:ascii="Segoe UI Symbol" w:hAnsi="Segoe UI Symbol"/>
        </w:rPr>
        <w:t xml:space="preserve"> </w:t>
      </w:r>
      <w:r w:rsidR="005B4A5F" w:rsidRPr="00D5087F">
        <w:rPr>
          <w:rFonts w:ascii="Segoe UI Symbol" w:hAnsi="Segoe UI Symbol"/>
        </w:rPr>
        <w:t>controlled</w:t>
      </w:r>
      <w:r w:rsidR="007E703B" w:rsidRPr="00D5087F">
        <w:rPr>
          <w:rFonts w:ascii="Segoe UI Symbol" w:hAnsi="Segoe UI Symbol"/>
        </w:rPr>
        <w:t xml:space="preserve"> </w:t>
      </w:r>
      <w:r w:rsidR="005B4A5F" w:rsidRPr="00D5087F">
        <w:rPr>
          <w:rFonts w:ascii="Segoe UI Symbol" w:hAnsi="Segoe UI Symbol"/>
        </w:rPr>
        <w:t>by</w:t>
      </w:r>
      <w:r w:rsidR="007E703B" w:rsidRPr="00D5087F">
        <w:rPr>
          <w:rFonts w:ascii="Segoe UI Symbol" w:hAnsi="Segoe UI Symbol"/>
        </w:rPr>
        <w:t xml:space="preserve"> </w:t>
      </w:r>
      <w:r w:rsidR="005B4A5F" w:rsidRPr="00D5087F">
        <w:rPr>
          <w:rFonts w:ascii="Segoe UI Symbol" w:hAnsi="Segoe UI Symbol"/>
        </w:rPr>
        <w:t>any</w:t>
      </w:r>
      <w:r w:rsidR="007E703B" w:rsidRPr="00D5087F">
        <w:rPr>
          <w:rFonts w:ascii="Segoe UI Symbol" w:hAnsi="Segoe UI Symbol"/>
        </w:rPr>
        <w:t xml:space="preserve"> </w:t>
      </w:r>
      <w:r w:rsidR="005B4A5F" w:rsidRPr="00D5087F">
        <w:rPr>
          <w:rFonts w:ascii="Segoe UI Symbol" w:hAnsi="Segoe UI Symbol"/>
        </w:rPr>
        <w:t>entity</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individual</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r w:rsidR="005B4A5F" w:rsidRPr="00D5087F">
        <w:rPr>
          <w:rFonts w:ascii="Segoe UI Symbol" w:hAnsi="Segoe UI Symbol"/>
        </w:rPr>
        <w:t>is</w:t>
      </w:r>
      <w:r w:rsidR="007E703B" w:rsidRPr="00D5087F">
        <w:rPr>
          <w:rFonts w:ascii="Segoe UI Symbol" w:hAnsi="Segoe UI Symbol"/>
        </w:rPr>
        <w:t xml:space="preserve"> </w:t>
      </w:r>
      <w:r w:rsidR="005B4A5F" w:rsidRPr="00D5087F">
        <w:rPr>
          <w:rFonts w:ascii="Segoe UI Symbol" w:hAnsi="Segoe UI Symbol"/>
        </w:rPr>
        <w:t>subject</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temporary</w:t>
      </w:r>
      <w:r w:rsidR="007E703B" w:rsidRPr="00D5087F">
        <w:rPr>
          <w:rFonts w:ascii="Segoe UI Symbol" w:hAnsi="Segoe UI Symbol"/>
        </w:rPr>
        <w:t xml:space="preserve"> </w:t>
      </w:r>
      <w:r w:rsidR="005B4A5F" w:rsidRPr="00D5087F">
        <w:rPr>
          <w:rFonts w:ascii="Segoe UI Symbol" w:hAnsi="Segoe UI Symbol"/>
        </w:rPr>
        <w:t>suspension</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debarment</w:t>
      </w:r>
      <w:r w:rsidR="007E703B" w:rsidRPr="00D5087F">
        <w:rPr>
          <w:rFonts w:ascii="Segoe UI Symbol" w:hAnsi="Segoe UI Symbol"/>
        </w:rPr>
        <w:t xml:space="preserve"> </w:t>
      </w:r>
      <w:r w:rsidR="005B4A5F" w:rsidRPr="00D5087F">
        <w:rPr>
          <w:rFonts w:ascii="Segoe UI Symbol" w:hAnsi="Segoe UI Symbol"/>
        </w:rPr>
        <w:t>imposed</w:t>
      </w:r>
      <w:r w:rsidR="007E703B" w:rsidRPr="00D5087F">
        <w:rPr>
          <w:rFonts w:ascii="Segoe UI Symbol" w:hAnsi="Segoe UI Symbol"/>
        </w:rPr>
        <w:t xml:space="preserve"> </w:t>
      </w:r>
      <w:r w:rsidR="005B4A5F" w:rsidRPr="00D5087F">
        <w:rPr>
          <w:rFonts w:ascii="Segoe UI Symbol" w:hAnsi="Segoe UI Symbol"/>
        </w:rPr>
        <w:t>by</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Bank</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debarment</w:t>
      </w:r>
      <w:r w:rsidR="007E703B" w:rsidRPr="00D5087F">
        <w:rPr>
          <w:rFonts w:ascii="Segoe UI Symbol" w:hAnsi="Segoe UI Symbol"/>
        </w:rPr>
        <w:t xml:space="preserve"> </w:t>
      </w:r>
      <w:r w:rsidR="005B4A5F" w:rsidRPr="00D5087F">
        <w:rPr>
          <w:rFonts w:ascii="Segoe UI Symbol" w:hAnsi="Segoe UI Symbol"/>
        </w:rPr>
        <w:t>imposed</w:t>
      </w:r>
      <w:r w:rsidR="007E703B" w:rsidRPr="00D5087F">
        <w:rPr>
          <w:rFonts w:ascii="Segoe UI Symbol" w:hAnsi="Segoe UI Symbol"/>
        </w:rPr>
        <w:t xml:space="preserve"> </w:t>
      </w:r>
      <w:r w:rsidR="005B4A5F" w:rsidRPr="00D5087F">
        <w:rPr>
          <w:rFonts w:ascii="Segoe UI Symbol" w:hAnsi="Segoe UI Symbol"/>
        </w:rPr>
        <w:t>by</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Bank</w:t>
      </w:r>
      <w:r w:rsidR="007E703B" w:rsidRPr="00D5087F">
        <w:rPr>
          <w:rFonts w:ascii="Segoe UI Symbol" w:hAnsi="Segoe UI Symbol"/>
        </w:rPr>
        <w:t xml:space="preserve"> </w:t>
      </w:r>
      <w:r w:rsidR="005B4A5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accordance</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Agreement</w:t>
      </w:r>
      <w:r w:rsidR="007E703B" w:rsidRPr="00D5087F">
        <w:rPr>
          <w:rFonts w:ascii="Segoe UI Symbol" w:hAnsi="Segoe UI Symbol"/>
        </w:rPr>
        <w:t xml:space="preserve"> </w:t>
      </w:r>
      <w:r w:rsidR="005B4A5F" w:rsidRPr="00D5087F">
        <w:rPr>
          <w:rFonts w:ascii="Segoe UI Symbol" w:hAnsi="Segoe UI Symbol"/>
        </w:rPr>
        <w:t>for</w:t>
      </w:r>
      <w:r w:rsidR="007E703B" w:rsidRPr="00D5087F">
        <w:rPr>
          <w:rFonts w:ascii="Segoe UI Symbol" w:hAnsi="Segoe UI Symbol"/>
        </w:rPr>
        <w:t xml:space="preserve"> </w:t>
      </w:r>
      <w:r w:rsidR="005B4A5F" w:rsidRPr="00D5087F">
        <w:rPr>
          <w:rFonts w:ascii="Segoe UI Symbol" w:hAnsi="Segoe UI Symbol"/>
        </w:rPr>
        <w:t>Mutual</w:t>
      </w:r>
      <w:r w:rsidR="007E703B" w:rsidRPr="00D5087F">
        <w:rPr>
          <w:rFonts w:ascii="Segoe UI Symbol" w:hAnsi="Segoe UI Symbol"/>
        </w:rPr>
        <w:t xml:space="preserve"> </w:t>
      </w:r>
      <w:r w:rsidR="005B4A5F" w:rsidRPr="00D5087F">
        <w:rPr>
          <w:rFonts w:ascii="Segoe UI Symbol" w:hAnsi="Segoe UI Symbol"/>
        </w:rPr>
        <w:t>Enforcement</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5B4A5F" w:rsidRPr="00D5087F">
        <w:rPr>
          <w:rFonts w:ascii="Segoe UI Symbol" w:hAnsi="Segoe UI Symbol"/>
        </w:rPr>
        <w:t>Debarment</w:t>
      </w:r>
      <w:r w:rsidR="007E703B" w:rsidRPr="00D5087F">
        <w:rPr>
          <w:rFonts w:ascii="Segoe UI Symbol" w:hAnsi="Segoe UI Symbol"/>
        </w:rPr>
        <w:t xml:space="preserve"> </w:t>
      </w:r>
      <w:r w:rsidR="005B4A5F" w:rsidRPr="00D5087F">
        <w:rPr>
          <w:rFonts w:ascii="Segoe UI Symbol" w:hAnsi="Segoe UI Symbol"/>
        </w:rPr>
        <w:t>Decisions</w:t>
      </w:r>
      <w:r w:rsidR="007E703B" w:rsidRPr="00D5087F">
        <w:rPr>
          <w:rFonts w:ascii="Segoe UI Symbol" w:hAnsi="Segoe UI Symbol"/>
        </w:rPr>
        <w:t xml:space="preserve"> </w:t>
      </w:r>
      <w:r w:rsidR="005B4A5F" w:rsidRPr="00D5087F">
        <w:rPr>
          <w:rFonts w:ascii="Segoe UI Symbol" w:hAnsi="Segoe UI Symbol"/>
        </w:rPr>
        <w:t>between</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Bank</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r w:rsidR="005B4A5F" w:rsidRPr="00D5087F">
        <w:rPr>
          <w:rFonts w:ascii="Segoe UI Symbol" w:hAnsi="Segoe UI Symbol"/>
        </w:rPr>
        <w:t>other</w:t>
      </w:r>
      <w:r w:rsidR="007E703B" w:rsidRPr="00D5087F">
        <w:rPr>
          <w:rFonts w:ascii="Segoe UI Symbol" w:hAnsi="Segoe UI Symbol"/>
        </w:rPr>
        <w:t xml:space="preserve"> </w:t>
      </w:r>
      <w:r w:rsidR="005B4A5F" w:rsidRPr="00D5087F">
        <w:rPr>
          <w:rFonts w:ascii="Segoe UI Symbol" w:hAnsi="Segoe UI Symbol"/>
        </w:rPr>
        <w:t>development</w:t>
      </w:r>
      <w:r w:rsidR="007E703B" w:rsidRPr="00D5087F">
        <w:rPr>
          <w:rFonts w:ascii="Segoe UI Symbol" w:hAnsi="Segoe UI Symbol"/>
        </w:rPr>
        <w:t xml:space="preserve"> </w:t>
      </w:r>
      <w:r w:rsidR="005B4A5F" w:rsidRPr="00D5087F">
        <w:rPr>
          <w:rFonts w:ascii="Segoe UI Symbol" w:hAnsi="Segoe UI Symbol"/>
        </w:rPr>
        <w:t>banks.</w:t>
      </w:r>
      <w:r w:rsidR="007E703B" w:rsidRPr="00D5087F">
        <w:rPr>
          <w:rFonts w:ascii="Segoe UI Symbol" w:hAnsi="Segoe UI Symbol"/>
        </w:rPr>
        <w:t xml:space="preserve"> </w:t>
      </w:r>
      <w:r w:rsidR="005B4A5F" w:rsidRPr="00D5087F">
        <w:rPr>
          <w:rFonts w:ascii="Segoe UI Symbol" w:hAnsi="Segoe UI Symbol"/>
        </w:rPr>
        <w:t>Further,</w:t>
      </w:r>
      <w:r w:rsidR="007E703B" w:rsidRPr="00D5087F">
        <w:rPr>
          <w:rFonts w:ascii="Segoe UI Symbol" w:hAnsi="Segoe UI Symbol"/>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are</w:t>
      </w:r>
      <w:r w:rsidR="007E703B" w:rsidRPr="00D5087F">
        <w:rPr>
          <w:rFonts w:ascii="Segoe UI Symbol" w:hAnsi="Segoe UI Symbol"/>
        </w:rPr>
        <w:t xml:space="preserve"> </w:t>
      </w:r>
      <w:r w:rsidR="005B4A5F" w:rsidRPr="00D5087F">
        <w:rPr>
          <w:rFonts w:ascii="Segoe UI Symbol" w:hAnsi="Segoe UI Symbol"/>
        </w:rPr>
        <w:t>not</w:t>
      </w:r>
      <w:r w:rsidR="007E703B" w:rsidRPr="00D5087F">
        <w:rPr>
          <w:rFonts w:ascii="Segoe UI Symbol" w:hAnsi="Segoe UI Symbol"/>
        </w:rPr>
        <w:t xml:space="preserve"> </w:t>
      </w:r>
      <w:r w:rsidR="005B4A5F" w:rsidRPr="00D5087F">
        <w:rPr>
          <w:rFonts w:ascii="Segoe UI Symbol" w:hAnsi="Segoe UI Symbol"/>
        </w:rPr>
        <w:t>ineligible</w:t>
      </w:r>
      <w:r w:rsidR="007E703B" w:rsidRPr="00D5087F">
        <w:rPr>
          <w:rFonts w:ascii="Segoe UI Symbol" w:hAnsi="Segoe UI Symbol"/>
        </w:rPr>
        <w:t xml:space="preserve"> </w:t>
      </w:r>
      <w:r w:rsidR="005B4A5F" w:rsidRPr="00D5087F">
        <w:rPr>
          <w:rFonts w:ascii="Segoe UI Symbol" w:hAnsi="Segoe UI Symbol"/>
        </w:rPr>
        <w:t>under</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45771F" w:rsidRPr="00D5087F">
        <w:rPr>
          <w:rFonts w:ascii="Segoe UI Symbol" w:hAnsi="Segoe UI Symbol"/>
        </w:rPr>
        <w:t>Employer’s</w:t>
      </w:r>
      <w:r w:rsidR="007E703B" w:rsidRPr="00D5087F">
        <w:rPr>
          <w:rFonts w:ascii="Segoe UI Symbol" w:hAnsi="Segoe UI Symbol"/>
        </w:rPr>
        <w:t xml:space="preserve"> </w:t>
      </w:r>
      <w:r w:rsidR="0045771F" w:rsidRPr="00D5087F">
        <w:rPr>
          <w:rFonts w:ascii="Segoe UI Symbol" w:hAnsi="Segoe UI Symbol"/>
        </w:rPr>
        <w:t>Country</w:t>
      </w:r>
      <w:r w:rsidR="007E703B" w:rsidRPr="00D5087F">
        <w:rPr>
          <w:rFonts w:ascii="Segoe UI Symbol" w:hAnsi="Segoe UI Symbol"/>
        </w:rPr>
        <w:t xml:space="preserve"> </w:t>
      </w:r>
      <w:r w:rsidR="005B4A5F" w:rsidRPr="00D5087F">
        <w:rPr>
          <w:rFonts w:ascii="Segoe UI Symbol" w:hAnsi="Segoe UI Symbol"/>
        </w:rPr>
        <w:t>laws</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official</w:t>
      </w:r>
      <w:r w:rsidR="007E703B" w:rsidRPr="00D5087F">
        <w:rPr>
          <w:rFonts w:ascii="Segoe UI Symbol" w:hAnsi="Segoe UI Symbol"/>
        </w:rPr>
        <w:t xml:space="preserve"> </w:t>
      </w:r>
      <w:r w:rsidR="005B4A5F" w:rsidRPr="00D5087F">
        <w:rPr>
          <w:rFonts w:ascii="Segoe UI Symbol" w:hAnsi="Segoe UI Symbol"/>
        </w:rPr>
        <w:t>regulations</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pursuant</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decision</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United</w:t>
      </w:r>
      <w:r w:rsidR="007E703B" w:rsidRPr="00D5087F">
        <w:rPr>
          <w:rFonts w:ascii="Segoe UI Symbol" w:hAnsi="Segoe UI Symbol"/>
        </w:rPr>
        <w:t xml:space="preserve"> </w:t>
      </w:r>
      <w:r w:rsidR="005B4A5F" w:rsidRPr="00D5087F">
        <w:rPr>
          <w:rFonts w:ascii="Segoe UI Symbol" w:hAnsi="Segoe UI Symbol"/>
        </w:rPr>
        <w:t>Nations</w:t>
      </w:r>
      <w:r w:rsidR="007E703B" w:rsidRPr="00D5087F">
        <w:rPr>
          <w:rFonts w:ascii="Segoe UI Symbol" w:hAnsi="Segoe UI Symbol"/>
        </w:rPr>
        <w:t xml:space="preserve"> </w:t>
      </w:r>
      <w:r w:rsidR="005B4A5F" w:rsidRPr="00D5087F">
        <w:rPr>
          <w:rFonts w:ascii="Segoe UI Symbol" w:hAnsi="Segoe UI Symbol"/>
        </w:rPr>
        <w:t>Security</w:t>
      </w:r>
      <w:r w:rsidR="007E703B" w:rsidRPr="00D5087F">
        <w:rPr>
          <w:rFonts w:ascii="Segoe UI Symbol" w:hAnsi="Segoe UI Symbol"/>
        </w:rPr>
        <w:t xml:space="preserve"> </w:t>
      </w:r>
      <w:proofErr w:type="gramStart"/>
      <w:r w:rsidR="005B4A5F" w:rsidRPr="00D5087F">
        <w:rPr>
          <w:rFonts w:ascii="Segoe UI Symbol" w:hAnsi="Segoe UI Symbol"/>
        </w:rPr>
        <w:t>Council;</w:t>
      </w:r>
      <w:proofErr w:type="gramEnd"/>
    </w:p>
    <w:p w14:paraId="7A9CA385" w14:textId="618B9EE7" w:rsidR="008D2D12" w:rsidRPr="00D5087F" w:rsidRDefault="009B6928" w:rsidP="00565B8F">
      <w:pPr>
        <w:numPr>
          <w:ilvl w:val="0"/>
          <w:numId w:val="19"/>
        </w:numPr>
        <w:spacing w:after="200"/>
        <w:ind w:left="576" w:hanging="576"/>
        <w:rPr>
          <w:rFonts w:ascii="Segoe UI Symbol" w:hAnsi="Segoe UI Symbol"/>
          <w:b/>
        </w:rPr>
      </w:pPr>
      <w:r w:rsidRPr="00D5087F">
        <w:rPr>
          <w:rFonts w:ascii="Segoe UI Symbol" w:hAnsi="Segoe UI Symbol"/>
          <w:b/>
        </w:rPr>
        <w:t>State-owned</w:t>
      </w:r>
      <w:r w:rsidR="007E703B" w:rsidRPr="00D5087F">
        <w:rPr>
          <w:rFonts w:ascii="Segoe UI Symbol" w:hAnsi="Segoe UI Symbol"/>
          <w:b/>
        </w:rPr>
        <w:t xml:space="preserve"> </w:t>
      </w:r>
      <w:r w:rsidR="006A7A5A" w:rsidRPr="00D5087F">
        <w:rPr>
          <w:rFonts w:ascii="Segoe UI Symbol" w:hAnsi="Segoe UI Symbol"/>
          <w:b/>
        </w:rPr>
        <w:t>enterprise</w:t>
      </w:r>
      <w:r w:rsidR="007E703B" w:rsidRPr="00D5087F">
        <w:rPr>
          <w:rFonts w:ascii="Segoe UI Symbol" w:hAnsi="Segoe UI Symbol"/>
          <w:b/>
        </w:rPr>
        <w:t xml:space="preserve"> </w:t>
      </w:r>
      <w:r w:rsidR="006A7A5A" w:rsidRPr="00D5087F">
        <w:rPr>
          <w:rFonts w:ascii="Segoe UI Symbol" w:hAnsi="Segoe UI Symbol"/>
          <w:b/>
        </w:rPr>
        <w:t>or</w:t>
      </w:r>
      <w:r w:rsidR="007E703B" w:rsidRPr="00D5087F">
        <w:rPr>
          <w:rFonts w:ascii="Segoe UI Symbol" w:hAnsi="Segoe UI Symbol"/>
          <w:b/>
        </w:rPr>
        <w:t xml:space="preserve"> </w:t>
      </w:r>
      <w:r w:rsidR="006A7A5A" w:rsidRPr="00D5087F">
        <w:rPr>
          <w:rFonts w:ascii="Segoe UI Symbol" w:hAnsi="Segoe UI Symbol"/>
          <w:b/>
        </w:rPr>
        <w:t>institution</w:t>
      </w:r>
      <w:r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w:t>
      </w:r>
      <w:r w:rsidR="005B4A5F" w:rsidRPr="00D5087F">
        <w:rPr>
          <w:rFonts w:ascii="Segoe UI Symbol" w:hAnsi="Segoe UI Symbol"/>
          <w:i/>
        </w:rPr>
        <w:t>select</w:t>
      </w:r>
      <w:r w:rsidR="007E703B" w:rsidRPr="00D5087F">
        <w:rPr>
          <w:rFonts w:ascii="Segoe UI Symbol" w:hAnsi="Segoe UI Symbol"/>
          <w:i/>
        </w:rPr>
        <w:t xml:space="preserve"> </w:t>
      </w:r>
      <w:r w:rsidR="005B4A5F" w:rsidRPr="00D5087F">
        <w:rPr>
          <w:rFonts w:ascii="Segoe UI Symbol" w:hAnsi="Segoe UI Symbol"/>
          <w:i/>
        </w:rPr>
        <w:t>the</w:t>
      </w:r>
      <w:r w:rsidR="007E703B" w:rsidRPr="00D5087F">
        <w:rPr>
          <w:rFonts w:ascii="Segoe UI Symbol" w:hAnsi="Segoe UI Symbol"/>
          <w:i/>
        </w:rPr>
        <w:t xml:space="preserve"> </w:t>
      </w:r>
      <w:r w:rsidR="005B4A5F" w:rsidRPr="00D5087F">
        <w:rPr>
          <w:rFonts w:ascii="Segoe UI Symbol" w:hAnsi="Segoe UI Symbol"/>
          <w:i/>
        </w:rPr>
        <w:t>appropriate</w:t>
      </w:r>
      <w:r w:rsidR="007E703B" w:rsidRPr="00D5087F">
        <w:rPr>
          <w:rFonts w:ascii="Segoe UI Symbol" w:hAnsi="Segoe UI Symbol"/>
          <w:i/>
        </w:rPr>
        <w:t xml:space="preserve"> </w:t>
      </w:r>
      <w:r w:rsidR="005B4A5F" w:rsidRPr="00D5087F">
        <w:rPr>
          <w:rFonts w:ascii="Segoe UI Symbol" w:hAnsi="Segoe UI Symbol"/>
          <w:i/>
        </w:rPr>
        <w:t>option</w:t>
      </w:r>
      <w:r w:rsidR="007E703B" w:rsidRPr="00D5087F">
        <w:rPr>
          <w:rFonts w:ascii="Segoe UI Symbol" w:hAnsi="Segoe UI Symbol"/>
          <w:i/>
        </w:rPr>
        <w:t xml:space="preserve"> </w:t>
      </w:r>
      <w:r w:rsidR="005B4A5F" w:rsidRPr="00D5087F">
        <w:rPr>
          <w:rFonts w:ascii="Segoe UI Symbol" w:hAnsi="Segoe UI Symbol"/>
          <w:i/>
        </w:rPr>
        <w:t>and</w:t>
      </w:r>
      <w:r w:rsidR="007E703B" w:rsidRPr="00D5087F">
        <w:rPr>
          <w:rFonts w:ascii="Segoe UI Symbol" w:hAnsi="Segoe UI Symbol"/>
          <w:i/>
        </w:rPr>
        <w:t xml:space="preserve"> </w:t>
      </w:r>
      <w:r w:rsidR="005B4A5F" w:rsidRPr="00D5087F">
        <w:rPr>
          <w:rFonts w:ascii="Segoe UI Symbol" w:hAnsi="Segoe UI Symbol"/>
          <w:i/>
        </w:rPr>
        <w:t>delete</w:t>
      </w:r>
      <w:r w:rsidR="007E703B" w:rsidRPr="00D5087F">
        <w:rPr>
          <w:rFonts w:ascii="Segoe UI Symbol" w:hAnsi="Segoe UI Symbol"/>
          <w:i/>
        </w:rPr>
        <w:t xml:space="preserve"> </w:t>
      </w:r>
      <w:r w:rsidR="005B4A5F" w:rsidRPr="00D5087F">
        <w:rPr>
          <w:rFonts w:ascii="Segoe UI Symbol" w:hAnsi="Segoe UI Symbol"/>
          <w:i/>
        </w:rPr>
        <w:t>the</w:t>
      </w:r>
      <w:r w:rsidR="007E703B" w:rsidRPr="00D5087F">
        <w:rPr>
          <w:rFonts w:ascii="Segoe UI Symbol" w:hAnsi="Segoe UI Symbol"/>
          <w:i/>
        </w:rPr>
        <w:t xml:space="preserve"> </w:t>
      </w:r>
      <w:r w:rsidR="005B4A5F" w:rsidRPr="00D5087F">
        <w:rPr>
          <w:rFonts w:ascii="Segoe UI Symbol" w:hAnsi="Segoe UI Symbol"/>
          <w:i/>
        </w:rPr>
        <w:t>other</w:t>
      </w:r>
      <w:r w:rsidR="005B4A5F"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w:t>
      </w:r>
      <w:r w:rsidR="006A7A5A" w:rsidRPr="00D5087F">
        <w:rPr>
          <w:rFonts w:ascii="Segoe UI Symbol" w:hAnsi="Segoe UI Symbol"/>
          <w:i/>
        </w:rPr>
        <w:t>We</w:t>
      </w:r>
      <w:r w:rsidR="007E703B" w:rsidRPr="00D5087F">
        <w:rPr>
          <w:rFonts w:ascii="Segoe UI Symbol" w:hAnsi="Segoe UI Symbol"/>
          <w:i/>
        </w:rPr>
        <w:t xml:space="preserve"> </w:t>
      </w:r>
      <w:r w:rsidR="006A7A5A" w:rsidRPr="00D5087F">
        <w:rPr>
          <w:rFonts w:ascii="Segoe UI Symbol" w:hAnsi="Segoe UI Symbol"/>
          <w:i/>
        </w:rPr>
        <w:t>are</w:t>
      </w:r>
      <w:r w:rsidR="007E703B" w:rsidRPr="00D5087F">
        <w:rPr>
          <w:rFonts w:ascii="Segoe UI Symbol" w:hAnsi="Segoe UI Symbol"/>
          <w:i/>
        </w:rPr>
        <w:t xml:space="preserve"> </w:t>
      </w:r>
      <w:r w:rsidR="006A7A5A" w:rsidRPr="00D5087F">
        <w:rPr>
          <w:rFonts w:ascii="Segoe UI Symbol" w:hAnsi="Segoe UI Symbol"/>
          <w:i/>
        </w:rPr>
        <w:t>not</w:t>
      </w:r>
      <w:r w:rsidR="007E703B" w:rsidRPr="00D5087F">
        <w:rPr>
          <w:rFonts w:ascii="Segoe UI Symbol" w:hAnsi="Segoe UI Symbol"/>
          <w:i/>
        </w:rPr>
        <w:t xml:space="preserve"> </w:t>
      </w:r>
      <w:r w:rsidR="006A7A5A" w:rsidRPr="00D5087F">
        <w:rPr>
          <w:rFonts w:ascii="Segoe UI Symbol" w:hAnsi="Segoe UI Symbol"/>
          <w:i/>
        </w:rPr>
        <w:t>a</w:t>
      </w:r>
      <w:r w:rsidR="007E703B" w:rsidRPr="00D5087F">
        <w:rPr>
          <w:rFonts w:ascii="Segoe UI Symbol" w:hAnsi="Segoe UI Symbol"/>
          <w:i/>
        </w:rPr>
        <w:t xml:space="preserve"> </w:t>
      </w:r>
      <w:r w:rsidR="006A7A5A" w:rsidRPr="00D5087F">
        <w:rPr>
          <w:rFonts w:ascii="Segoe UI Symbol" w:hAnsi="Segoe UI Symbol"/>
          <w:i/>
        </w:rPr>
        <w:t>state-owned</w:t>
      </w:r>
      <w:r w:rsidR="007E703B" w:rsidRPr="00D5087F">
        <w:rPr>
          <w:rFonts w:ascii="Segoe UI Symbol" w:hAnsi="Segoe UI Symbol"/>
          <w:i/>
        </w:rPr>
        <w:t xml:space="preserve"> </w:t>
      </w:r>
      <w:r w:rsidR="006A7A5A" w:rsidRPr="00D5087F">
        <w:rPr>
          <w:rFonts w:ascii="Segoe UI Symbol" w:hAnsi="Segoe UI Symbol"/>
          <w:i/>
        </w:rPr>
        <w:t>enterprise</w:t>
      </w:r>
      <w:r w:rsidR="007E703B" w:rsidRPr="00D5087F">
        <w:rPr>
          <w:rFonts w:ascii="Segoe UI Symbol" w:hAnsi="Segoe UI Symbol"/>
          <w:i/>
        </w:rPr>
        <w:t xml:space="preserve"> </w:t>
      </w:r>
      <w:r w:rsidR="006A7A5A" w:rsidRPr="00D5087F">
        <w:rPr>
          <w:rFonts w:ascii="Segoe UI Symbol" w:hAnsi="Segoe UI Symbol"/>
          <w:i/>
        </w:rPr>
        <w:t>or</w:t>
      </w:r>
      <w:r w:rsidR="007E703B" w:rsidRPr="00D5087F">
        <w:rPr>
          <w:rFonts w:ascii="Segoe UI Symbol" w:hAnsi="Segoe UI Symbol"/>
          <w:i/>
        </w:rPr>
        <w:t xml:space="preserve"> </w:t>
      </w:r>
      <w:r w:rsidR="006A7A5A" w:rsidRPr="00D5087F">
        <w:rPr>
          <w:rFonts w:ascii="Segoe UI Symbol" w:hAnsi="Segoe UI Symbol"/>
          <w:i/>
        </w:rPr>
        <w:t>institution</w:t>
      </w:r>
      <w:r w:rsidR="006A7A5A" w:rsidRPr="00D5087F">
        <w:rPr>
          <w:rFonts w:ascii="Segoe UI Symbol" w:hAnsi="Segoe UI Symbol"/>
        </w:rPr>
        <w:t>]</w:t>
      </w:r>
      <w:r w:rsidR="007E703B" w:rsidRPr="00D5087F">
        <w:rPr>
          <w:rFonts w:ascii="Segoe UI Symbol" w:hAnsi="Segoe UI Symbol"/>
        </w:rPr>
        <w:t xml:space="preserve"> </w:t>
      </w:r>
      <w:r w:rsidR="006A7A5A" w:rsidRPr="00D5087F">
        <w:rPr>
          <w:rFonts w:ascii="Segoe UI Symbol" w:hAnsi="Segoe UI Symbol"/>
        </w:rPr>
        <w:t>/</w:t>
      </w:r>
      <w:r w:rsidR="007E703B" w:rsidRPr="00D5087F">
        <w:rPr>
          <w:rFonts w:ascii="Segoe UI Symbol" w:hAnsi="Segoe UI Symbol"/>
        </w:rPr>
        <w:t xml:space="preserve"> </w:t>
      </w:r>
      <w:r w:rsidR="006A7A5A" w:rsidRPr="00D5087F">
        <w:rPr>
          <w:rFonts w:ascii="Segoe UI Symbol" w:hAnsi="Segoe UI Symbol"/>
        </w:rPr>
        <w:t>[</w:t>
      </w:r>
      <w:r w:rsidR="006A7A5A" w:rsidRPr="00D5087F">
        <w:rPr>
          <w:rFonts w:ascii="Segoe UI Symbol" w:hAnsi="Segoe UI Symbol"/>
          <w:i/>
        </w:rPr>
        <w:t>We</w:t>
      </w:r>
      <w:r w:rsidR="007E703B" w:rsidRPr="00D5087F">
        <w:rPr>
          <w:rFonts w:ascii="Segoe UI Symbol" w:hAnsi="Segoe UI Symbol"/>
          <w:i/>
        </w:rPr>
        <w:t xml:space="preserve"> </w:t>
      </w:r>
      <w:r w:rsidR="006A7A5A" w:rsidRPr="00D5087F">
        <w:rPr>
          <w:rFonts w:ascii="Segoe UI Symbol" w:hAnsi="Segoe UI Symbol"/>
          <w:i/>
        </w:rPr>
        <w:t>are</w:t>
      </w:r>
      <w:r w:rsidR="007E703B" w:rsidRPr="00D5087F">
        <w:rPr>
          <w:rFonts w:ascii="Segoe UI Symbol" w:hAnsi="Segoe UI Symbol"/>
          <w:i/>
        </w:rPr>
        <w:t xml:space="preserve"> </w:t>
      </w:r>
      <w:r w:rsidR="006A7A5A" w:rsidRPr="00D5087F">
        <w:rPr>
          <w:rFonts w:ascii="Segoe UI Symbol" w:hAnsi="Segoe UI Symbol"/>
          <w:i/>
        </w:rPr>
        <w:t>a</w:t>
      </w:r>
      <w:r w:rsidR="007E703B" w:rsidRPr="00D5087F">
        <w:rPr>
          <w:rFonts w:ascii="Segoe UI Symbol" w:hAnsi="Segoe UI Symbol"/>
          <w:i/>
        </w:rPr>
        <w:t xml:space="preserve"> </w:t>
      </w:r>
      <w:r w:rsidR="006A7A5A" w:rsidRPr="00D5087F">
        <w:rPr>
          <w:rFonts w:ascii="Segoe UI Symbol" w:hAnsi="Segoe UI Symbol"/>
          <w:i/>
        </w:rPr>
        <w:t>state-owned</w:t>
      </w:r>
      <w:r w:rsidR="007E703B" w:rsidRPr="00D5087F">
        <w:rPr>
          <w:rFonts w:ascii="Segoe UI Symbol" w:hAnsi="Segoe UI Symbol"/>
          <w:i/>
        </w:rPr>
        <w:t xml:space="preserve"> </w:t>
      </w:r>
      <w:r w:rsidR="006A7A5A" w:rsidRPr="00D5087F">
        <w:rPr>
          <w:rFonts w:ascii="Segoe UI Symbol" w:hAnsi="Segoe UI Symbol"/>
          <w:i/>
        </w:rPr>
        <w:t>enterprise</w:t>
      </w:r>
      <w:r w:rsidR="00E878CB" w:rsidRPr="00D5087F">
        <w:rPr>
          <w:rFonts w:ascii="Segoe UI Symbol" w:hAnsi="Segoe UI Symbol"/>
          <w:i/>
        </w:rPr>
        <w:t xml:space="preserve"> </w:t>
      </w:r>
      <w:r w:rsidR="006A7A5A" w:rsidRPr="00D5087F">
        <w:rPr>
          <w:rFonts w:ascii="Segoe UI Symbol" w:hAnsi="Segoe UI Symbol"/>
          <w:i/>
        </w:rPr>
        <w:t>or</w:t>
      </w:r>
      <w:r w:rsidR="007E703B" w:rsidRPr="00D5087F">
        <w:rPr>
          <w:rFonts w:ascii="Segoe UI Symbol" w:hAnsi="Segoe UI Symbol"/>
          <w:i/>
        </w:rPr>
        <w:t xml:space="preserve"> </w:t>
      </w:r>
      <w:r w:rsidR="006A7A5A" w:rsidRPr="00D5087F">
        <w:rPr>
          <w:rFonts w:ascii="Segoe UI Symbol" w:hAnsi="Segoe UI Symbol"/>
          <w:i/>
        </w:rPr>
        <w:t>institution</w:t>
      </w:r>
      <w:r w:rsidR="007E703B" w:rsidRPr="00D5087F">
        <w:rPr>
          <w:rFonts w:ascii="Segoe UI Symbol" w:hAnsi="Segoe UI Symbol"/>
          <w:i/>
        </w:rPr>
        <w:t xml:space="preserve"> </w:t>
      </w:r>
      <w:r w:rsidR="006A7A5A" w:rsidRPr="00D5087F">
        <w:rPr>
          <w:rFonts w:ascii="Segoe UI Symbol" w:hAnsi="Segoe UI Symbol"/>
          <w:i/>
        </w:rPr>
        <w:t>but</w:t>
      </w:r>
      <w:r w:rsidR="007E703B" w:rsidRPr="00D5087F">
        <w:rPr>
          <w:rFonts w:ascii="Segoe UI Symbol" w:hAnsi="Segoe UI Symbol"/>
          <w:i/>
        </w:rPr>
        <w:t xml:space="preserve"> </w:t>
      </w:r>
      <w:r w:rsidR="006A7A5A" w:rsidRPr="00D5087F">
        <w:rPr>
          <w:rFonts w:ascii="Segoe UI Symbol" w:hAnsi="Segoe UI Symbol"/>
          <w:i/>
        </w:rPr>
        <w:t>meet</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requirements</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ITB</w:t>
      </w:r>
      <w:r w:rsidR="007E703B" w:rsidRPr="00D5087F">
        <w:rPr>
          <w:rFonts w:ascii="Segoe UI Symbol" w:hAnsi="Segoe UI Symbol"/>
          <w:i/>
        </w:rPr>
        <w:t xml:space="preserve"> </w:t>
      </w:r>
      <w:r w:rsidR="006A7A5A" w:rsidRPr="00D5087F">
        <w:rPr>
          <w:rFonts w:ascii="Segoe UI Symbol" w:hAnsi="Segoe UI Symbol"/>
          <w:i/>
        </w:rPr>
        <w:t>4.6</w:t>
      </w:r>
      <w:proofErr w:type="gramStart"/>
      <w:r w:rsidR="006A7A5A" w:rsidRPr="00D5087F">
        <w:rPr>
          <w:rFonts w:ascii="Segoe UI Symbol" w:hAnsi="Segoe UI Symbol"/>
        </w:rPr>
        <w:t>];</w:t>
      </w:r>
      <w:proofErr w:type="gramEnd"/>
    </w:p>
    <w:p w14:paraId="79AB7FA5" w14:textId="66618CB8" w:rsidR="005B4A5F" w:rsidRPr="00D5087F" w:rsidRDefault="006A7A5A" w:rsidP="00565B8F">
      <w:pPr>
        <w:numPr>
          <w:ilvl w:val="0"/>
          <w:numId w:val="19"/>
        </w:numPr>
        <w:spacing w:after="200"/>
        <w:ind w:left="576" w:hanging="576"/>
        <w:rPr>
          <w:rFonts w:ascii="Segoe UI Symbol" w:hAnsi="Segoe UI Symbol"/>
          <w:iCs/>
        </w:rPr>
      </w:pPr>
      <w:r w:rsidRPr="00D5087F">
        <w:rPr>
          <w:rFonts w:ascii="Segoe UI Symbol" w:hAnsi="Segoe UI Symbol"/>
          <w:b/>
        </w:rPr>
        <w:t>Commissions,</w:t>
      </w:r>
      <w:r w:rsidR="007E703B" w:rsidRPr="00D5087F">
        <w:rPr>
          <w:rFonts w:ascii="Segoe UI Symbol" w:hAnsi="Segoe UI Symbol"/>
          <w:b/>
        </w:rPr>
        <w:t xml:space="preserve"> </w:t>
      </w:r>
      <w:r w:rsidRPr="00D5087F">
        <w:rPr>
          <w:rFonts w:ascii="Segoe UI Symbol" w:hAnsi="Segoe UI Symbol"/>
          <w:b/>
        </w:rPr>
        <w:t>gratuities</w:t>
      </w:r>
      <w:r w:rsidR="007E703B" w:rsidRPr="00D5087F">
        <w:rPr>
          <w:rFonts w:ascii="Segoe UI Symbol" w:hAnsi="Segoe UI Symbol"/>
          <w:b/>
        </w:rPr>
        <w:t xml:space="preserve"> </w:t>
      </w:r>
      <w:r w:rsidRPr="00D5087F">
        <w:rPr>
          <w:rFonts w:ascii="Segoe UI Symbol" w:hAnsi="Segoe UI Symbol"/>
          <w:b/>
        </w:rPr>
        <w:t>and</w:t>
      </w:r>
      <w:r w:rsidR="007E703B" w:rsidRPr="00D5087F">
        <w:rPr>
          <w:rFonts w:ascii="Segoe UI Symbol" w:hAnsi="Segoe UI Symbol"/>
          <w:b/>
        </w:rPr>
        <w:t xml:space="preserve"> </w:t>
      </w:r>
      <w:r w:rsidRPr="00D5087F">
        <w:rPr>
          <w:rFonts w:ascii="Segoe UI Symbol" w:hAnsi="Segoe UI Symbol"/>
          <w:b/>
        </w:rPr>
        <w:t>fees</w:t>
      </w:r>
      <w:r w:rsidR="003438DA"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have</w:t>
      </w:r>
      <w:r w:rsidR="007E703B" w:rsidRPr="00D5087F">
        <w:rPr>
          <w:rFonts w:ascii="Segoe UI Symbol" w:hAnsi="Segoe UI Symbol"/>
        </w:rPr>
        <w:t xml:space="preserve"> </w:t>
      </w:r>
      <w:r w:rsidR="005B4A5F" w:rsidRPr="00D5087F">
        <w:rPr>
          <w:rFonts w:ascii="Segoe UI Symbol" w:hAnsi="Segoe UI Symbol"/>
        </w:rPr>
        <w:t>paid,</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will</w:t>
      </w:r>
      <w:r w:rsidR="007E703B" w:rsidRPr="00D5087F">
        <w:rPr>
          <w:rFonts w:ascii="Segoe UI Symbol" w:hAnsi="Segoe UI Symbol"/>
        </w:rPr>
        <w:t xml:space="preserve"> </w:t>
      </w:r>
      <w:r w:rsidR="005B4A5F" w:rsidRPr="00D5087F">
        <w:rPr>
          <w:rFonts w:ascii="Segoe UI Symbol" w:hAnsi="Segoe UI Symbol"/>
        </w:rPr>
        <w:t>pay</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following</w:t>
      </w:r>
      <w:r w:rsidR="007E703B" w:rsidRPr="00D5087F">
        <w:rPr>
          <w:rFonts w:ascii="Segoe UI Symbol" w:hAnsi="Segoe UI Symbol"/>
        </w:rPr>
        <w:t xml:space="preserve"> </w:t>
      </w:r>
      <w:r w:rsidR="005B4A5F" w:rsidRPr="00D5087F">
        <w:rPr>
          <w:rFonts w:ascii="Segoe UI Symbol" w:hAnsi="Segoe UI Symbol"/>
        </w:rPr>
        <w:t>commissions,</w:t>
      </w:r>
      <w:r w:rsidR="007E703B" w:rsidRPr="00D5087F">
        <w:rPr>
          <w:rFonts w:ascii="Segoe UI Symbol" w:hAnsi="Segoe UI Symbol"/>
        </w:rPr>
        <w:t xml:space="preserve"> </w:t>
      </w:r>
      <w:r w:rsidR="005B4A5F" w:rsidRPr="00D5087F">
        <w:rPr>
          <w:rFonts w:ascii="Segoe UI Symbol" w:hAnsi="Segoe UI Symbol"/>
        </w:rPr>
        <w:t>gratuities,</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fees</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respect</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Bidding</w:t>
      </w:r>
      <w:r w:rsidR="007E703B" w:rsidRPr="00D5087F">
        <w:rPr>
          <w:rFonts w:ascii="Segoe UI Symbol" w:hAnsi="Segoe UI Symbol"/>
        </w:rPr>
        <w:t xml:space="preserve"> </w:t>
      </w:r>
      <w:r w:rsidR="005B4A5F" w:rsidRPr="00D5087F">
        <w:rPr>
          <w:rFonts w:ascii="Segoe UI Symbol" w:hAnsi="Segoe UI Symbol"/>
        </w:rPr>
        <w:t>process</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execution</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i/>
        </w:rPr>
        <w:t>[insert</w:t>
      </w:r>
      <w:r w:rsidR="007E703B" w:rsidRPr="00D5087F">
        <w:rPr>
          <w:rFonts w:ascii="Segoe UI Symbol" w:hAnsi="Segoe UI Symbol"/>
          <w:i/>
        </w:rPr>
        <w:t xml:space="preserve"> </w:t>
      </w:r>
      <w:r w:rsidRPr="00D5087F">
        <w:rPr>
          <w:rFonts w:ascii="Segoe UI Symbol" w:hAnsi="Segoe UI Symbol"/>
          <w:i/>
        </w:rPr>
        <w:t>complete</w:t>
      </w:r>
      <w:r w:rsidR="007E703B" w:rsidRPr="00D5087F">
        <w:rPr>
          <w:rFonts w:ascii="Segoe UI Symbol" w:hAnsi="Segoe UI Symbol"/>
          <w:i/>
        </w:rPr>
        <w:t xml:space="preserve"> </w:t>
      </w:r>
      <w:r w:rsidRPr="00D5087F">
        <w:rPr>
          <w:rFonts w:ascii="Segoe UI Symbol" w:hAnsi="Segoe UI Symbol"/>
          <w:i/>
        </w:rPr>
        <w:t>name</w:t>
      </w:r>
      <w:r w:rsidR="007E703B" w:rsidRPr="00D5087F">
        <w:rPr>
          <w:rFonts w:ascii="Segoe UI Symbol" w:hAnsi="Segoe UI Symbol"/>
          <w:i/>
        </w:rPr>
        <w:t xml:space="preserve"> </w:t>
      </w:r>
      <w:r w:rsidRPr="00D5087F">
        <w:rPr>
          <w:rFonts w:ascii="Segoe UI Symbol" w:hAnsi="Segoe UI Symbol"/>
          <w:i/>
        </w:rPr>
        <w:t>of</w:t>
      </w:r>
      <w:r w:rsidR="007E703B" w:rsidRPr="00D5087F">
        <w:rPr>
          <w:rFonts w:ascii="Segoe UI Symbol" w:hAnsi="Segoe UI Symbol"/>
          <w:i/>
        </w:rPr>
        <w:t xml:space="preserve"> </w:t>
      </w:r>
      <w:r w:rsidRPr="00D5087F">
        <w:rPr>
          <w:rFonts w:ascii="Segoe UI Symbol" w:hAnsi="Segoe UI Symbol"/>
          <w:i/>
        </w:rPr>
        <w:t>each</w:t>
      </w:r>
      <w:r w:rsidR="007E703B" w:rsidRPr="00D5087F">
        <w:rPr>
          <w:rFonts w:ascii="Segoe UI Symbol" w:hAnsi="Segoe UI Symbol"/>
          <w:i/>
        </w:rPr>
        <w:t xml:space="preserve"> </w:t>
      </w:r>
      <w:r w:rsidRPr="00D5087F">
        <w:rPr>
          <w:rFonts w:ascii="Segoe UI Symbol" w:hAnsi="Segoe UI Symbol"/>
          <w:i/>
        </w:rPr>
        <w:t>Recipient,</w:t>
      </w:r>
      <w:r w:rsidR="007E703B" w:rsidRPr="00D5087F">
        <w:rPr>
          <w:rFonts w:ascii="Segoe UI Symbol" w:hAnsi="Segoe UI Symbol"/>
          <w:i/>
        </w:rPr>
        <w:t xml:space="preserve"> </w:t>
      </w:r>
      <w:r w:rsidRPr="00D5087F">
        <w:rPr>
          <w:rFonts w:ascii="Segoe UI Symbol" w:hAnsi="Segoe UI Symbol"/>
          <w:i/>
        </w:rPr>
        <w:t>its</w:t>
      </w:r>
      <w:r w:rsidR="007E703B" w:rsidRPr="00D5087F">
        <w:rPr>
          <w:rFonts w:ascii="Segoe UI Symbol" w:hAnsi="Segoe UI Symbol"/>
          <w:i/>
        </w:rPr>
        <w:t xml:space="preserve"> </w:t>
      </w:r>
      <w:r w:rsidRPr="00D5087F">
        <w:rPr>
          <w:rFonts w:ascii="Segoe UI Symbol" w:hAnsi="Segoe UI Symbol"/>
          <w:i/>
        </w:rPr>
        <w:t>full</w:t>
      </w:r>
      <w:r w:rsidR="007E703B" w:rsidRPr="00D5087F">
        <w:rPr>
          <w:rFonts w:ascii="Segoe UI Symbol" w:hAnsi="Segoe UI Symbol"/>
          <w:i/>
        </w:rPr>
        <w:t xml:space="preserve"> </w:t>
      </w:r>
      <w:r w:rsidRPr="00D5087F">
        <w:rPr>
          <w:rFonts w:ascii="Segoe UI Symbol" w:hAnsi="Segoe UI Symbol"/>
          <w:i/>
        </w:rPr>
        <w:t>address,</w:t>
      </w:r>
      <w:r w:rsidR="007E703B" w:rsidRPr="00D5087F">
        <w:rPr>
          <w:rFonts w:ascii="Segoe UI Symbol" w:hAnsi="Segoe UI Symbol"/>
          <w:i/>
        </w:rPr>
        <w:t xml:space="preserve"> </w:t>
      </w:r>
      <w:r w:rsidRPr="00D5087F">
        <w:rPr>
          <w:rFonts w:ascii="Segoe UI Symbol" w:hAnsi="Segoe UI Symbol"/>
          <w:i/>
        </w:rPr>
        <w:t>the</w:t>
      </w:r>
      <w:r w:rsidR="007E703B" w:rsidRPr="00D5087F">
        <w:rPr>
          <w:rFonts w:ascii="Segoe UI Symbol" w:hAnsi="Segoe UI Symbol"/>
          <w:i/>
        </w:rPr>
        <w:t xml:space="preserve"> </w:t>
      </w:r>
      <w:r w:rsidRPr="00D5087F">
        <w:rPr>
          <w:rFonts w:ascii="Segoe UI Symbol" w:hAnsi="Segoe UI Symbol"/>
          <w:i/>
        </w:rPr>
        <w:t>reason</w:t>
      </w:r>
      <w:r w:rsidR="007E703B" w:rsidRPr="00D5087F">
        <w:rPr>
          <w:rFonts w:ascii="Segoe UI Symbol" w:hAnsi="Segoe UI Symbol"/>
          <w:i/>
        </w:rPr>
        <w:t xml:space="preserve"> </w:t>
      </w:r>
      <w:r w:rsidRPr="00D5087F">
        <w:rPr>
          <w:rFonts w:ascii="Segoe UI Symbol" w:hAnsi="Segoe UI Symbol"/>
          <w:i/>
        </w:rPr>
        <w:t>for</w:t>
      </w:r>
      <w:r w:rsidR="007E703B" w:rsidRPr="00D5087F">
        <w:rPr>
          <w:rFonts w:ascii="Segoe UI Symbol" w:hAnsi="Segoe UI Symbol"/>
          <w:i/>
        </w:rPr>
        <w:t xml:space="preserve"> </w:t>
      </w:r>
      <w:r w:rsidRPr="00D5087F">
        <w:rPr>
          <w:rFonts w:ascii="Segoe UI Symbol" w:hAnsi="Segoe UI Symbol"/>
          <w:i/>
        </w:rPr>
        <w:t>which</w:t>
      </w:r>
      <w:r w:rsidR="007E703B" w:rsidRPr="00D5087F">
        <w:rPr>
          <w:rFonts w:ascii="Segoe UI Symbol" w:hAnsi="Segoe UI Symbol"/>
          <w:i/>
        </w:rPr>
        <w:t xml:space="preserve"> </w:t>
      </w:r>
      <w:r w:rsidRPr="00D5087F">
        <w:rPr>
          <w:rFonts w:ascii="Segoe UI Symbol" w:hAnsi="Segoe UI Symbol"/>
          <w:i/>
        </w:rPr>
        <w:t>each</w:t>
      </w:r>
      <w:r w:rsidR="007E703B" w:rsidRPr="00D5087F">
        <w:rPr>
          <w:rFonts w:ascii="Segoe UI Symbol" w:hAnsi="Segoe UI Symbol"/>
          <w:i/>
        </w:rPr>
        <w:t xml:space="preserve"> </w:t>
      </w:r>
      <w:r w:rsidRPr="00D5087F">
        <w:rPr>
          <w:rFonts w:ascii="Segoe UI Symbol" w:hAnsi="Segoe UI Symbol"/>
          <w:i/>
        </w:rPr>
        <w:t>commission</w:t>
      </w:r>
      <w:r w:rsidR="007E703B" w:rsidRPr="00D5087F">
        <w:rPr>
          <w:rFonts w:ascii="Segoe UI Symbol" w:hAnsi="Segoe UI Symbol"/>
          <w:i/>
        </w:rPr>
        <w:t xml:space="preserve"> </w:t>
      </w:r>
      <w:r w:rsidRPr="00D5087F">
        <w:rPr>
          <w:rFonts w:ascii="Segoe UI Symbol" w:hAnsi="Segoe UI Symbol"/>
          <w:i/>
        </w:rPr>
        <w:t>or</w:t>
      </w:r>
      <w:r w:rsidR="007E703B" w:rsidRPr="00D5087F">
        <w:rPr>
          <w:rFonts w:ascii="Segoe UI Symbol" w:hAnsi="Segoe UI Symbol"/>
          <w:i/>
        </w:rPr>
        <w:t xml:space="preserve"> </w:t>
      </w:r>
      <w:r w:rsidRPr="00D5087F">
        <w:rPr>
          <w:rFonts w:ascii="Segoe UI Symbol" w:hAnsi="Segoe UI Symbol"/>
          <w:i/>
        </w:rPr>
        <w:t>gratuity</w:t>
      </w:r>
      <w:r w:rsidR="007E703B" w:rsidRPr="00D5087F">
        <w:rPr>
          <w:rFonts w:ascii="Segoe UI Symbol" w:hAnsi="Segoe UI Symbol"/>
          <w:i/>
        </w:rPr>
        <w:t xml:space="preserve"> </w:t>
      </w:r>
      <w:r w:rsidRPr="00D5087F">
        <w:rPr>
          <w:rFonts w:ascii="Segoe UI Symbol" w:hAnsi="Segoe UI Symbol"/>
          <w:i/>
        </w:rPr>
        <w:t>was</w:t>
      </w:r>
      <w:r w:rsidR="007E703B" w:rsidRPr="00D5087F">
        <w:rPr>
          <w:rFonts w:ascii="Segoe UI Symbol" w:hAnsi="Segoe UI Symbol"/>
          <w:i/>
        </w:rPr>
        <w:t xml:space="preserve"> </w:t>
      </w:r>
      <w:r w:rsidRPr="00D5087F">
        <w:rPr>
          <w:rFonts w:ascii="Segoe UI Symbol" w:hAnsi="Segoe UI Symbol"/>
          <w:i/>
        </w:rPr>
        <w:t>paid</w:t>
      </w:r>
      <w:r w:rsidR="007E703B" w:rsidRPr="00D5087F">
        <w:rPr>
          <w:rFonts w:ascii="Segoe UI Symbol" w:hAnsi="Segoe UI Symbol"/>
          <w:i/>
        </w:rPr>
        <w:t xml:space="preserve"> </w:t>
      </w:r>
      <w:r w:rsidRPr="00D5087F">
        <w:rPr>
          <w:rFonts w:ascii="Segoe UI Symbol" w:hAnsi="Segoe UI Symbol"/>
          <w:i/>
        </w:rPr>
        <w:t>and</w:t>
      </w:r>
      <w:r w:rsidR="007E703B" w:rsidRPr="00D5087F">
        <w:rPr>
          <w:rFonts w:ascii="Segoe UI Symbol" w:hAnsi="Segoe UI Symbol"/>
          <w:i/>
        </w:rPr>
        <w:t xml:space="preserve"> </w:t>
      </w:r>
      <w:r w:rsidRPr="00D5087F">
        <w:rPr>
          <w:rFonts w:ascii="Segoe UI Symbol" w:hAnsi="Segoe UI Symbol"/>
          <w:i/>
        </w:rPr>
        <w:t>the</w:t>
      </w:r>
      <w:r w:rsidR="007E703B" w:rsidRPr="00D5087F">
        <w:rPr>
          <w:rFonts w:ascii="Segoe UI Symbol" w:hAnsi="Segoe UI Symbol"/>
          <w:i/>
        </w:rPr>
        <w:t xml:space="preserve"> </w:t>
      </w:r>
      <w:r w:rsidRPr="00D5087F">
        <w:rPr>
          <w:rFonts w:ascii="Segoe UI Symbol" w:hAnsi="Segoe UI Symbol"/>
          <w:i/>
        </w:rPr>
        <w:t>amount</w:t>
      </w:r>
      <w:r w:rsidR="007E703B" w:rsidRPr="00D5087F">
        <w:rPr>
          <w:rFonts w:ascii="Segoe UI Symbol" w:hAnsi="Segoe UI Symbol"/>
          <w:i/>
        </w:rPr>
        <w:t xml:space="preserve"> </w:t>
      </w:r>
      <w:r w:rsidRPr="00D5087F">
        <w:rPr>
          <w:rFonts w:ascii="Segoe UI Symbol" w:hAnsi="Segoe UI Symbol"/>
          <w:i/>
        </w:rPr>
        <w:t>and</w:t>
      </w:r>
      <w:r w:rsidR="007E703B" w:rsidRPr="00D5087F">
        <w:rPr>
          <w:rFonts w:ascii="Segoe UI Symbol" w:hAnsi="Segoe UI Symbol"/>
          <w:i/>
        </w:rPr>
        <w:t xml:space="preserve"> </w:t>
      </w:r>
      <w:r w:rsidRPr="00D5087F">
        <w:rPr>
          <w:rFonts w:ascii="Segoe UI Symbol" w:hAnsi="Segoe UI Symbol"/>
          <w:i/>
        </w:rPr>
        <w:t>currency</w:t>
      </w:r>
      <w:r w:rsidR="007E703B" w:rsidRPr="00D5087F">
        <w:rPr>
          <w:rFonts w:ascii="Segoe UI Symbol" w:hAnsi="Segoe UI Symbol"/>
          <w:i/>
        </w:rPr>
        <w:t xml:space="preserve"> </w:t>
      </w:r>
      <w:r w:rsidRPr="00D5087F">
        <w:rPr>
          <w:rFonts w:ascii="Segoe UI Symbol" w:hAnsi="Segoe UI Symbol"/>
          <w:i/>
        </w:rPr>
        <w:t>of</w:t>
      </w:r>
      <w:r w:rsidR="007E703B" w:rsidRPr="00D5087F">
        <w:rPr>
          <w:rFonts w:ascii="Segoe UI Symbol" w:hAnsi="Segoe UI Symbol"/>
          <w:i/>
        </w:rPr>
        <w:t xml:space="preserve"> </w:t>
      </w:r>
      <w:r w:rsidRPr="00D5087F">
        <w:rPr>
          <w:rFonts w:ascii="Segoe UI Symbol" w:hAnsi="Segoe UI Symbol"/>
          <w:i/>
        </w:rPr>
        <w:t>each</w:t>
      </w:r>
      <w:r w:rsidR="007E703B" w:rsidRPr="00D5087F">
        <w:rPr>
          <w:rFonts w:ascii="Segoe UI Symbol" w:hAnsi="Segoe UI Symbol"/>
          <w:i/>
        </w:rPr>
        <w:t xml:space="preserve"> </w:t>
      </w:r>
      <w:r w:rsidRPr="00D5087F">
        <w:rPr>
          <w:rFonts w:ascii="Segoe UI Symbol" w:hAnsi="Segoe UI Symbol"/>
          <w:i/>
        </w:rPr>
        <w:t>such</w:t>
      </w:r>
      <w:r w:rsidR="007E703B" w:rsidRPr="00D5087F">
        <w:rPr>
          <w:rFonts w:ascii="Segoe UI Symbol" w:hAnsi="Segoe UI Symbol"/>
          <w:i/>
        </w:rPr>
        <w:t xml:space="preserve"> </w:t>
      </w:r>
      <w:r w:rsidRPr="00D5087F">
        <w:rPr>
          <w:rFonts w:ascii="Segoe UI Symbol" w:hAnsi="Segoe UI Symbol"/>
          <w:i/>
        </w:rPr>
        <w:t>commission</w:t>
      </w:r>
      <w:r w:rsidR="007E703B" w:rsidRPr="00D5087F">
        <w:rPr>
          <w:rFonts w:ascii="Segoe UI Symbol" w:hAnsi="Segoe UI Symbol"/>
          <w:i/>
        </w:rPr>
        <w:t xml:space="preserve"> </w:t>
      </w:r>
      <w:r w:rsidRPr="00D5087F">
        <w:rPr>
          <w:rFonts w:ascii="Segoe UI Symbol" w:hAnsi="Segoe UI Symbol"/>
          <w:i/>
        </w:rPr>
        <w:t>or</w:t>
      </w:r>
      <w:r w:rsidR="007E703B" w:rsidRPr="00D5087F">
        <w:rPr>
          <w:rFonts w:ascii="Segoe UI Symbol" w:hAnsi="Segoe UI Symbol"/>
          <w:i/>
        </w:rPr>
        <w:t xml:space="preserve"> </w:t>
      </w:r>
      <w:r w:rsidRPr="00D5087F">
        <w:rPr>
          <w:rFonts w:ascii="Segoe UI Symbol" w:hAnsi="Segoe UI Symbol"/>
          <w:i/>
        </w:rPr>
        <w:t>gratuity]</w:t>
      </w:r>
    </w:p>
    <w:tbl>
      <w:tblPr>
        <w:tblW w:w="865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6"/>
        <w:gridCol w:w="2520"/>
        <w:gridCol w:w="2070"/>
        <w:gridCol w:w="1548"/>
      </w:tblGrid>
      <w:tr w:rsidR="005B4A5F" w:rsidRPr="00143E6E" w14:paraId="7CD4C74E" w14:textId="77777777" w:rsidTr="008B1660">
        <w:tc>
          <w:tcPr>
            <w:tcW w:w="2516" w:type="dxa"/>
          </w:tcPr>
          <w:p w14:paraId="434CD547" w14:textId="77777777" w:rsidR="005B4A5F" w:rsidRPr="00D5087F" w:rsidRDefault="005B4A5F" w:rsidP="008B1660">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Recipient</w:t>
            </w:r>
          </w:p>
        </w:tc>
        <w:tc>
          <w:tcPr>
            <w:tcW w:w="2520" w:type="dxa"/>
          </w:tcPr>
          <w:p w14:paraId="759ED3D7" w14:textId="77777777" w:rsidR="005B4A5F" w:rsidRPr="00D5087F" w:rsidRDefault="005B4A5F" w:rsidP="008B1660">
            <w:pPr>
              <w:rPr>
                <w:rFonts w:ascii="Segoe UI Symbol" w:hAnsi="Segoe UI Symbol"/>
              </w:rPr>
            </w:pPr>
            <w:r w:rsidRPr="00D5087F">
              <w:rPr>
                <w:rFonts w:ascii="Segoe UI Symbol" w:hAnsi="Segoe UI Symbol"/>
              </w:rPr>
              <w:t>Address</w:t>
            </w:r>
          </w:p>
        </w:tc>
        <w:tc>
          <w:tcPr>
            <w:tcW w:w="2070" w:type="dxa"/>
          </w:tcPr>
          <w:p w14:paraId="6931D125" w14:textId="77777777" w:rsidR="005B4A5F" w:rsidRPr="00D5087F" w:rsidRDefault="005B4A5F" w:rsidP="008B1660">
            <w:pPr>
              <w:rPr>
                <w:rFonts w:ascii="Segoe UI Symbol" w:hAnsi="Segoe UI Symbol"/>
              </w:rPr>
            </w:pPr>
            <w:r w:rsidRPr="00D5087F">
              <w:rPr>
                <w:rFonts w:ascii="Segoe UI Symbol" w:hAnsi="Segoe UI Symbol"/>
              </w:rPr>
              <w:t>Reason</w:t>
            </w:r>
          </w:p>
        </w:tc>
        <w:tc>
          <w:tcPr>
            <w:tcW w:w="1548" w:type="dxa"/>
          </w:tcPr>
          <w:p w14:paraId="373163F7" w14:textId="77777777" w:rsidR="005B4A5F" w:rsidRPr="00D5087F" w:rsidRDefault="005B4A5F" w:rsidP="008B1660">
            <w:pPr>
              <w:rPr>
                <w:rFonts w:ascii="Segoe UI Symbol" w:hAnsi="Segoe UI Symbol"/>
              </w:rPr>
            </w:pPr>
            <w:r w:rsidRPr="00D5087F">
              <w:rPr>
                <w:rFonts w:ascii="Segoe UI Symbol" w:hAnsi="Segoe UI Symbol"/>
              </w:rPr>
              <w:t>Amount</w:t>
            </w:r>
          </w:p>
        </w:tc>
      </w:tr>
      <w:tr w:rsidR="005B4A5F" w:rsidRPr="00143E6E" w14:paraId="3C5405EF" w14:textId="77777777" w:rsidTr="008B1660">
        <w:tc>
          <w:tcPr>
            <w:tcW w:w="2516" w:type="dxa"/>
          </w:tcPr>
          <w:p w14:paraId="09EEED9B" w14:textId="77777777" w:rsidR="005B4A5F" w:rsidRPr="00D5087F" w:rsidRDefault="005B4A5F" w:rsidP="008B1660">
            <w:pPr>
              <w:rPr>
                <w:rFonts w:ascii="Segoe UI Symbol" w:hAnsi="Segoe UI Symbol"/>
                <w:u w:val="single"/>
              </w:rPr>
            </w:pPr>
          </w:p>
        </w:tc>
        <w:tc>
          <w:tcPr>
            <w:tcW w:w="2520" w:type="dxa"/>
          </w:tcPr>
          <w:p w14:paraId="2E1E06F0" w14:textId="77777777" w:rsidR="005B4A5F" w:rsidRPr="00D5087F" w:rsidRDefault="005B4A5F" w:rsidP="008B1660">
            <w:pPr>
              <w:rPr>
                <w:rFonts w:ascii="Segoe UI Symbol" w:hAnsi="Segoe UI Symbol"/>
                <w:u w:val="single"/>
              </w:rPr>
            </w:pPr>
          </w:p>
        </w:tc>
        <w:tc>
          <w:tcPr>
            <w:tcW w:w="2070" w:type="dxa"/>
          </w:tcPr>
          <w:p w14:paraId="50FCDE6F" w14:textId="77777777" w:rsidR="005B4A5F" w:rsidRPr="00D5087F" w:rsidRDefault="005B4A5F" w:rsidP="008B1660">
            <w:pPr>
              <w:rPr>
                <w:rFonts w:ascii="Segoe UI Symbol" w:hAnsi="Segoe UI Symbol"/>
                <w:u w:val="single"/>
              </w:rPr>
            </w:pPr>
          </w:p>
        </w:tc>
        <w:tc>
          <w:tcPr>
            <w:tcW w:w="1548" w:type="dxa"/>
          </w:tcPr>
          <w:p w14:paraId="0FEE197A" w14:textId="77777777" w:rsidR="005B4A5F" w:rsidRPr="00D5087F" w:rsidRDefault="005B4A5F" w:rsidP="008B1660">
            <w:pPr>
              <w:rPr>
                <w:rFonts w:ascii="Segoe UI Symbol" w:hAnsi="Segoe UI Symbol"/>
                <w:u w:val="single"/>
              </w:rPr>
            </w:pPr>
          </w:p>
        </w:tc>
      </w:tr>
      <w:tr w:rsidR="005B4A5F" w:rsidRPr="00143E6E" w14:paraId="28416C6F" w14:textId="77777777" w:rsidTr="008B1660">
        <w:tc>
          <w:tcPr>
            <w:tcW w:w="2516" w:type="dxa"/>
          </w:tcPr>
          <w:p w14:paraId="7E746688" w14:textId="77777777" w:rsidR="005B4A5F" w:rsidRPr="00D5087F" w:rsidRDefault="005B4A5F" w:rsidP="008B1660">
            <w:pPr>
              <w:rPr>
                <w:rFonts w:ascii="Segoe UI Symbol" w:hAnsi="Segoe UI Symbol"/>
                <w:u w:val="single"/>
              </w:rPr>
            </w:pPr>
          </w:p>
        </w:tc>
        <w:tc>
          <w:tcPr>
            <w:tcW w:w="2520" w:type="dxa"/>
          </w:tcPr>
          <w:p w14:paraId="528E5EE6" w14:textId="77777777" w:rsidR="005B4A5F" w:rsidRPr="00D5087F" w:rsidRDefault="005B4A5F" w:rsidP="008B1660">
            <w:pPr>
              <w:rPr>
                <w:rFonts w:ascii="Segoe UI Symbol" w:hAnsi="Segoe UI Symbol"/>
                <w:u w:val="single"/>
              </w:rPr>
            </w:pPr>
          </w:p>
        </w:tc>
        <w:tc>
          <w:tcPr>
            <w:tcW w:w="2070" w:type="dxa"/>
          </w:tcPr>
          <w:p w14:paraId="3ADB822F" w14:textId="77777777" w:rsidR="005B4A5F" w:rsidRPr="00D5087F" w:rsidRDefault="005B4A5F" w:rsidP="008B1660">
            <w:pPr>
              <w:rPr>
                <w:rFonts w:ascii="Segoe UI Symbol" w:hAnsi="Segoe UI Symbol"/>
                <w:u w:val="single"/>
              </w:rPr>
            </w:pPr>
          </w:p>
        </w:tc>
        <w:tc>
          <w:tcPr>
            <w:tcW w:w="1548" w:type="dxa"/>
          </w:tcPr>
          <w:p w14:paraId="121E1CBE" w14:textId="77777777" w:rsidR="005B4A5F" w:rsidRPr="00D5087F" w:rsidRDefault="005B4A5F" w:rsidP="008B1660">
            <w:pPr>
              <w:rPr>
                <w:rFonts w:ascii="Segoe UI Symbol" w:hAnsi="Segoe UI Symbol"/>
                <w:u w:val="single"/>
              </w:rPr>
            </w:pPr>
          </w:p>
        </w:tc>
      </w:tr>
      <w:tr w:rsidR="005B4A5F" w:rsidRPr="00143E6E" w14:paraId="6E60D282" w14:textId="77777777" w:rsidTr="008B1660">
        <w:tc>
          <w:tcPr>
            <w:tcW w:w="2516" w:type="dxa"/>
          </w:tcPr>
          <w:p w14:paraId="70E995C5" w14:textId="77777777" w:rsidR="005B4A5F" w:rsidRPr="00D5087F" w:rsidRDefault="005B4A5F" w:rsidP="008B1660">
            <w:pPr>
              <w:rPr>
                <w:rFonts w:ascii="Segoe UI Symbol" w:hAnsi="Segoe UI Symbol"/>
                <w:u w:val="single"/>
              </w:rPr>
            </w:pPr>
          </w:p>
        </w:tc>
        <w:tc>
          <w:tcPr>
            <w:tcW w:w="2520" w:type="dxa"/>
          </w:tcPr>
          <w:p w14:paraId="4C23904A" w14:textId="77777777" w:rsidR="005B4A5F" w:rsidRPr="00D5087F" w:rsidRDefault="005B4A5F" w:rsidP="008B1660">
            <w:pPr>
              <w:rPr>
                <w:rFonts w:ascii="Segoe UI Symbol" w:hAnsi="Segoe UI Symbol"/>
                <w:u w:val="single"/>
              </w:rPr>
            </w:pPr>
          </w:p>
        </w:tc>
        <w:tc>
          <w:tcPr>
            <w:tcW w:w="2070" w:type="dxa"/>
          </w:tcPr>
          <w:p w14:paraId="0B634C1D" w14:textId="77777777" w:rsidR="005B4A5F" w:rsidRPr="00D5087F" w:rsidRDefault="005B4A5F" w:rsidP="008B1660">
            <w:pPr>
              <w:rPr>
                <w:rFonts w:ascii="Segoe UI Symbol" w:hAnsi="Segoe UI Symbol"/>
                <w:u w:val="single"/>
              </w:rPr>
            </w:pPr>
          </w:p>
        </w:tc>
        <w:tc>
          <w:tcPr>
            <w:tcW w:w="1548" w:type="dxa"/>
          </w:tcPr>
          <w:p w14:paraId="7B6BB738" w14:textId="77777777" w:rsidR="005B4A5F" w:rsidRPr="00D5087F" w:rsidRDefault="005B4A5F" w:rsidP="008B1660">
            <w:pPr>
              <w:rPr>
                <w:rFonts w:ascii="Segoe UI Symbol" w:hAnsi="Segoe UI Symbol"/>
                <w:u w:val="single"/>
              </w:rPr>
            </w:pPr>
          </w:p>
        </w:tc>
      </w:tr>
      <w:tr w:rsidR="005B4A5F" w:rsidRPr="00143E6E" w14:paraId="02C96778" w14:textId="77777777" w:rsidTr="008B1660">
        <w:tc>
          <w:tcPr>
            <w:tcW w:w="2516" w:type="dxa"/>
          </w:tcPr>
          <w:p w14:paraId="1378A61D" w14:textId="77777777" w:rsidR="005B4A5F" w:rsidRPr="00D5087F" w:rsidRDefault="005B4A5F" w:rsidP="008B1660">
            <w:pPr>
              <w:rPr>
                <w:rFonts w:ascii="Segoe UI Symbol" w:hAnsi="Segoe UI Symbol"/>
                <w:u w:val="single"/>
              </w:rPr>
            </w:pPr>
          </w:p>
        </w:tc>
        <w:tc>
          <w:tcPr>
            <w:tcW w:w="2520" w:type="dxa"/>
          </w:tcPr>
          <w:p w14:paraId="168954C5" w14:textId="77777777" w:rsidR="005B4A5F" w:rsidRPr="00D5087F" w:rsidRDefault="005B4A5F" w:rsidP="008B1660">
            <w:pPr>
              <w:rPr>
                <w:rFonts w:ascii="Segoe UI Symbol" w:hAnsi="Segoe UI Symbol"/>
                <w:u w:val="single"/>
              </w:rPr>
            </w:pPr>
          </w:p>
        </w:tc>
        <w:tc>
          <w:tcPr>
            <w:tcW w:w="2070" w:type="dxa"/>
          </w:tcPr>
          <w:p w14:paraId="2D85BFD1" w14:textId="77777777" w:rsidR="005B4A5F" w:rsidRPr="00D5087F" w:rsidRDefault="005B4A5F" w:rsidP="008B1660">
            <w:pPr>
              <w:rPr>
                <w:rFonts w:ascii="Segoe UI Symbol" w:hAnsi="Segoe UI Symbol"/>
                <w:u w:val="single"/>
              </w:rPr>
            </w:pPr>
          </w:p>
        </w:tc>
        <w:tc>
          <w:tcPr>
            <w:tcW w:w="1548" w:type="dxa"/>
          </w:tcPr>
          <w:p w14:paraId="7F1C7BE1" w14:textId="77777777" w:rsidR="005B4A5F" w:rsidRPr="00D5087F" w:rsidRDefault="005B4A5F" w:rsidP="008B1660">
            <w:pPr>
              <w:rPr>
                <w:rFonts w:ascii="Segoe UI Symbol" w:hAnsi="Segoe UI Symbol"/>
                <w:u w:val="single"/>
              </w:rPr>
            </w:pPr>
          </w:p>
        </w:tc>
      </w:tr>
    </w:tbl>
    <w:p w14:paraId="03931C79" w14:textId="77777777" w:rsidR="005B4A5F" w:rsidRPr="00D5087F" w:rsidRDefault="006A7A5A" w:rsidP="008B1660">
      <w:pPr>
        <w:ind w:left="540"/>
        <w:rPr>
          <w:rFonts w:ascii="Segoe UI Symbol" w:hAnsi="Segoe UI Symbol"/>
          <w:i/>
        </w:rPr>
      </w:pPr>
      <w:r w:rsidRPr="00D5087F">
        <w:rPr>
          <w:rFonts w:ascii="Segoe UI Symbol" w:hAnsi="Segoe UI Symbol"/>
          <w:i/>
        </w:rPr>
        <w:t>(If</w:t>
      </w:r>
      <w:r w:rsidR="007E703B" w:rsidRPr="00D5087F">
        <w:rPr>
          <w:rFonts w:ascii="Segoe UI Symbol" w:hAnsi="Segoe UI Symbol"/>
          <w:i/>
        </w:rPr>
        <w:t xml:space="preserve"> </w:t>
      </w:r>
      <w:r w:rsidRPr="00D5087F">
        <w:rPr>
          <w:rFonts w:ascii="Segoe UI Symbol" w:hAnsi="Segoe UI Symbol"/>
          <w:i/>
        </w:rPr>
        <w:t>none</w:t>
      </w:r>
      <w:r w:rsidR="007E703B" w:rsidRPr="00D5087F">
        <w:rPr>
          <w:rFonts w:ascii="Segoe UI Symbol" w:hAnsi="Segoe UI Symbol"/>
          <w:i/>
        </w:rPr>
        <w:t xml:space="preserve"> </w:t>
      </w:r>
      <w:r w:rsidRPr="00D5087F">
        <w:rPr>
          <w:rFonts w:ascii="Segoe UI Symbol" w:hAnsi="Segoe UI Symbol"/>
          <w:i/>
        </w:rPr>
        <w:t>has</w:t>
      </w:r>
      <w:r w:rsidR="007E703B" w:rsidRPr="00D5087F">
        <w:rPr>
          <w:rFonts w:ascii="Segoe UI Symbol" w:hAnsi="Segoe UI Symbol"/>
          <w:i/>
        </w:rPr>
        <w:t xml:space="preserve"> </w:t>
      </w:r>
      <w:r w:rsidRPr="00D5087F">
        <w:rPr>
          <w:rFonts w:ascii="Segoe UI Symbol" w:hAnsi="Segoe UI Symbol"/>
          <w:i/>
        </w:rPr>
        <w:t>been</w:t>
      </w:r>
      <w:r w:rsidR="007E703B" w:rsidRPr="00D5087F">
        <w:rPr>
          <w:rFonts w:ascii="Segoe UI Symbol" w:hAnsi="Segoe UI Symbol"/>
          <w:i/>
        </w:rPr>
        <w:t xml:space="preserve"> </w:t>
      </w:r>
      <w:r w:rsidRPr="00D5087F">
        <w:rPr>
          <w:rFonts w:ascii="Segoe UI Symbol" w:hAnsi="Segoe UI Symbol"/>
          <w:i/>
        </w:rPr>
        <w:t>paid</w:t>
      </w:r>
      <w:r w:rsidR="007E703B" w:rsidRPr="00D5087F">
        <w:rPr>
          <w:rFonts w:ascii="Segoe UI Symbol" w:hAnsi="Segoe UI Symbol"/>
          <w:i/>
        </w:rPr>
        <w:t xml:space="preserve"> </w:t>
      </w:r>
      <w:r w:rsidRPr="00D5087F">
        <w:rPr>
          <w:rFonts w:ascii="Segoe UI Symbol" w:hAnsi="Segoe UI Symbol"/>
          <w:i/>
        </w:rPr>
        <w:t>or</w:t>
      </w:r>
      <w:r w:rsidR="007E703B" w:rsidRPr="00D5087F">
        <w:rPr>
          <w:rFonts w:ascii="Segoe UI Symbol" w:hAnsi="Segoe UI Symbol"/>
          <w:i/>
        </w:rPr>
        <w:t xml:space="preserve"> </w:t>
      </w:r>
      <w:r w:rsidRPr="00D5087F">
        <w:rPr>
          <w:rFonts w:ascii="Segoe UI Symbol" w:hAnsi="Segoe UI Symbol"/>
          <w:i/>
        </w:rPr>
        <w:t>is</w:t>
      </w:r>
      <w:r w:rsidR="007E703B" w:rsidRPr="00D5087F">
        <w:rPr>
          <w:rFonts w:ascii="Segoe UI Symbol" w:hAnsi="Segoe UI Symbol"/>
          <w:i/>
        </w:rPr>
        <w:t xml:space="preserve"> </w:t>
      </w:r>
      <w:r w:rsidRPr="00D5087F">
        <w:rPr>
          <w:rFonts w:ascii="Segoe UI Symbol" w:hAnsi="Segoe UI Symbol"/>
          <w:i/>
        </w:rPr>
        <w:t>to</w:t>
      </w:r>
      <w:r w:rsidR="007E703B" w:rsidRPr="00D5087F">
        <w:rPr>
          <w:rFonts w:ascii="Segoe UI Symbol" w:hAnsi="Segoe UI Symbol"/>
          <w:i/>
        </w:rPr>
        <w:t xml:space="preserve"> </w:t>
      </w:r>
      <w:r w:rsidRPr="00D5087F">
        <w:rPr>
          <w:rFonts w:ascii="Segoe UI Symbol" w:hAnsi="Segoe UI Symbol"/>
          <w:i/>
        </w:rPr>
        <w:t>be</w:t>
      </w:r>
      <w:r w:rsidR="007E703B" w:rsidRPr="00D5087F">
        <w:rPr>
          <w:rFonts w:ascii="Segoe UI Symbol" w:hAnsi="Segoe UI Symbol"/>
          <w:i/>
        </w:rPr>
        <w:t xml:space="preserve"> </w:t>
      </w:r>
      <w:r w:rsidRPr="00D5087F">
        <w:rPr>
          <w:rFonts w:ascii="Segoe UI Symbol" w:hAnsi="Segoe UI Symbol"/>
          <w:i/>
        </w:rPr>
        <w:t>paid,</w:t>
      </w:r>
      <w:r w:rsidR="007E703B" w:rsidRPr="00D5087F">
        <w:rPr>
          <w:rFonts w:ascii="Segoe UI Symbol" w:hAnsi="Segoe UI Symbol"/>
          <w:i/>
        </w:rPr>
        <w:t xml:space="preserve"> </w:t>
      </w:r>
      <w:r w:rsidRPr="00D5087F">
        <w:rPr>
          <w:rFonts w:ascii="Segoe UI Symbol" w:hAnsi="Segoe UI Symbol"/>
          <w:i/>
        </w:rPr>
        <w:t>indicate</w:t>
      </w:r>
      <w:r w:rsidR="007E703B" w:rsidRPr="00D5087F">
        <w:rPr>
          <w:rFonts w:ascii="Segoe UI Symbol" w:hAnsi="Segoe UI Symbol"/>
          <w:i/>
        </w:rPr>
        <w:t xml:space="preserve"> </w:t>
      </w:r>
      <w:r w:rsidRPr="00D5087F">
        <w:rPr>
          <w:rFonts w:ascii="Segoe UI Symbol" w:hAnsi="Segoe UI Symbol"/>
          <w:i/>
        </w:rPr>
        <w:t>“none.”)</w:t>
      </w:r>
    </w:p>
    <w:p w14:paraId="3DB7F213" w14:textId="71A8172F" w:rsidR="005B4A5F" w:rsidRPr="00D5087F" w:rsidRDefault="009B6928" w:rsidP="00565B8F">
      <w:pPr>
        <w:numPr>
          <w:ilvl w:val="0"/>
          <w:numId w:val="19"/>
        </w:numPr>
        <w:spacing w:after="200"/>
        <w:ind w:left="576" w:hanging="576"/>
        <w:rPr>
          <w:rFonts w:ascii="Segoe UI Symbol" w:hAnsi="Segoe UI Symbol"/>
        </w:rPr>
      </w:pPr>
      <w:r w:rsidRPr="00D5087F">
        <w:rPr>
          <w:rFonts w:ascii="Segoe UI Symbol" w:hAnsi="Segoe UI Symbol"/>
          <w:b/>
        </w:rPr>
        <w:t>Binding</w:t>
      </w:r>
      <w:r w:rsidR="007E703B" w:rsidRPr="00D5087F">
        <w:rPr>
          <w:rFonts w:ascii="Segoe UI Symbol" w:hAnsi="Segoe UI Symbol"/>
          <w:b/>
        </w:rPr>
        <w:t xml:space="preserve"> </w:t>
      </w:r>
      <w:r w:rsidRPr="00D5087F">
        <w:rPr>
          <w:rFonts w:ascii="Segoe UI Symbol" w:hAnsi="Segoe UI Symbol"/>
          <w:b/>
        </w:rPr>
        <w:t>Contract</w:t>
      </w:r>
      <w:r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understand</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r w:rsidR="005B4A5F" w:rsidRPr="00D5087F">
        <w:rPr>
          <w:rFonts w:ascii="Segoe UI Symbol" w:hAnsi="Segoe UI Symbol"/>
        </w:rPr>
        <w:t>this</w:t>
      </w:r>
      <w:r w:rsidR="007E703B" w:rsidRPr="00D5087F">
        <w:rPr>
          <w:rFonts w:ascii="Segoe UI Symbol" w:hAnsi="Segoe UI Symbol"/>
        </w:rPr>
        <w:t xml:space="preserve"> </w:t>
      </w:r>
      <w:r w:rsidR="005B4A5F" w:rsidRPr="00D5087F">
        <w:rPr>
          <w:rFonts w:ascii="Segoe UI Symbol" w:hAnsi="Segoe UI Symbol"/>
        </w:rPr>
        <w:t>Bid,</w:t>
      </w:r>
      <w:r w:rsidR="007E703B" w:rsidRPr="00D5087F">
        <w:rPr>
          <w:rFonts w:ascii="Segoe UI Symbol" w:hAnsi="Segoe UI Symbol"/>
        </w:rPr>
        <w:t xml:space="preserve"> </w:t>
      </w:r>
      <w:r w:rsidR="005B4A5F" w:rsidRPr="00D5087F">
        <w:rPr>
          <w:rFonts w:ascii="Segoe UI Symbol" w:hAnsi="Segoe UI Symbol"/>
        </w:rPr>
        <w:t>together</w:t>
      </w:r>
      <w:r w:rsidR="007E703B" w:rsidRPr="00D5087F">
        <w:rPr>
          <w:rFonts w:ascii="Segoe UI Symbol" w:hAnsi="Segoe UI Symbol"/>
        </w:rPr>
        <w:t xml:space="preserve"> </w:t>
      </w:r>
      <w:r w:rsidR="005B4A5F" w:rsidRPr="00D5087F">
        <w:rPr>
          <w:rFonts w:ascii="Segoe UI Symbol" w:hAnsi="Segoe UI Symbol"/>
        </w:rPr>
        <w:t>with</w:t>
      </w:r>
      <w:r w:rsidR="007E703B" w:rsidRPr="00D5087F">
        <w:rPr>
          <w:rFonts w:ascii="Segoe UI Symbol" w:hAnsi="Segoe UI Symbol"/>
        </w:rPr>
        <w:t xml:space="preserve"> </w:t>
      </w:r>
      <w:r w:rsidR="005B4A5F" w:rsidRPr="00D5087F">
        <w:rPr>
          <w:rFonts w:ascii="Segoe UI Symbol" w:hAnsi="Segoe UI Symbol"/>
        </w:rPr>
        <w:t>your</w:t>
      </w:r>
      <w:r w:rsidR="007E703B" w:rsidRPr="00D5087F">
        <w:rPr>
          <w:rFonts w:ascii="Segoe UI Symbol" w:hAnsi="Segoe UI Symbol"/>
        </w:rPr>
        <w:t xml:space="preserve"> </w:t>
      </w:r>
      <w:r w:rsidR="005B4A5F" w:rsidRPr="00D5087F">
        <w:rPr>
          <w:rFonts w:ascii="Segoe UI Symbol" w:hAnsi="Segoe UI Symbol"/>
        </w:rPr>
        <w:t>written</w:t>
      </w:r>
      <w:r w:rsidR="007E703B" w:rsidRPr="00D5087F">
        <w:rPr>
          <w:rFonts w:ascii="Segoe UI Symbol" w:hAnsi="Segoe UI Symbol"/>
        </w:rPr>
        <w:t xml:space="preserve"> </w:t>
      </w:r>
      <w:r w:rsidR="005B4A5F" w:rsidRPr="00D5087F">
        <w:rPr>
          <w:rFonts w:ascii="Segoe UI Symbol" w:hAnsi="Segoe UI Symbol"/>
        </w:rPr>
        <w:t>acceptance</w:t>
      </w:r>
      <w:r w:rsidR="007E703B" w:rsidRPr="00D5087F">
        <w:rPr>
          <w:rFonts w:ascii="Segoe UI Symbol" w:hAnsi="Segoe UI Symbol"/>
        </w:rPr>
        <w:t xml:space="preserve"> </w:t>
      </w:r>
      <w:r w:rsidR="005B4A5F" w:rsidRPr="00D5087F">
        <w:rPr>
          <w:rFonts w:ascii="Segoe UI Symbol" w:hAnsi="Segoe UI Symbol"/>
        </w:rPr>
        <w:t>thereof</w:t>
      </w:r>
      <w:r w:rsidR="007E703B" w:rsidRPr="00D5087F">
        <w:rPr>
          <w:rFonts w:ascii="Segoe UI Symbol" w:hAnsi="Segoe UI Symbol"/>
        </w:rPr>
        <w:t xml:space="preserve"> </w:t>
      </w:r>
      <w:r w:rsidR="005B4A5F" w:rsidRPr="00D5087F">
        <w:rPr>
          <w:rFonts w:ascii="Segoe UI Symbol" w:hAnsi="Segoe UI Symbol"/>
        </w:rPr>
        <w:t>included</w:t>
      </w:r>
      <w:r w:rsidR="007E703B" w:rsidRPr="00D5087F">
        <w:rPr>
          <w:rFonts w:ascii="Segoe UI Symbol" w:hAnsi="Segoe UI Symbol"/>
        </w:rPr>
        <w:t xml:space="preserve"> </w:t>
      </w:r>
      <w:r w:rsidR="005B4A5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your</w:t>
      </w:r>
      <w:r w:rsidR="007E703B" w:rsidRPr="00D5087F">
        <w:rPr>
          <w:rFonts w:ascii="Segoe UI Symbol" w:hAnsi="Segoe UI Symbol"/>
        </w:rPr>
        <w:t xml:space="preserve"> </w:t>
      </w:r>
      <w:r w:rsidR="00255A80" w:rsidRPr="00D5087F">
        <w:rPr>
          <w:rFonts w:ascii="Segoe UI Symbol" w:hAnsi="Segoe UI Symbol"/>
        </w:rPr>
        <w:t>Letter</w:t>
      </w:r>
      <w:r w:rsidR="007E703B" w:rsidRPr="00D5087F">
        <w:rPr>
          <w:rFonts w:ascii="Segoe UI Symbol" w:hAnsi="Segoe UI Symbol"/>
        </w:rPr>
        <w:t xml:space="preserve"> </w:t>
      </w:r>
      <w:r w:rsidR="00255A80" w:rsidRPr="00D5087F">
        <w:rPr>
          <w:rFonts w:ascii="Segoe UI Symbol" w:hAnsi="Segoe UI Symbol"/>
        </w:rPr>
        <w:t>of</w:t>
      </w:r>
      <w:r w:rsidR="007E703B" w:rsidRPr="00D5087F">
        <w:rPr>
          <w:rFonts w:ascii="Segoe UI Symbol" w:hAnsi="Segoe UI Symbol"/>
        </w:rPr>
        <w:t xml:space="preserve"> </w:t>
      </w:r>
      <w:r w:rsidR="00255A80" w:rsidRPr="00D5087F">
        <w:rPr>
          <w:rFonts w:ascii="Segoe UI Symbol" w:hAnsi="Segoe UI Symbol"/>
        </w:rPr>
        <w:t>Acceptance</w:t>
      </w:r>
      <w:r w:rsidR="005B4A5F"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shall</w:t>
      </w:r>
      <w:r w:rsidR="007E703B" w:rsidRPr="00D5087F">
        <w:rPr>
          <w:rFonts w:ascii="Segoe UI Symbol" w:hAnsi="Segoe UI Symbol"/>
        </w:rPr>
        <w:t xml:space="preserve"> </w:t>
      </w:r>
      <w:r w:rsidR="005B4A5F" w:rsidRPr="00D5087F">
        <w:rPr>
          <w:rFonts w:ascii="Segoe UI Symbol" w:hAnsi="Segoe UI Symbol"/>
        </w:rPr>
        <w:t>constitute</w:t>
      </w:r>
      <w:r w:rsidR="007E703B" w:rsidRPr="00D5087F">
        <w:rPr>
          <w:rFonts w:ascii="Segoe UI Symbol" w:hAnsi="Segoe UI Symbol"/>
        </w:rPr>
        <w:t xml:space="preserve"> </w:t>
      </w:r>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binding</w:t>
      </w:r>
      <w:r w:rsidR="007E703B" w:rsidRPr="00D5087F">
        <w:rPr>
          <w:rFonts w:ascii="Segoe UI Symbol" w:hAnsi="Segoe UI Symbol"/>
        </w:rPr>
        <w:t xml:space="preserve"> </w:t>
      </w:r>
      <w:r w:rsidR="005B4A5F" w:rsidRPr="00D5087F">
        <w:rPr>
          <w:rFonts w:ascii="Segoe UI Symbol" w:hAnsi="Segoe UI Symbol"/>
        </w:rPr>
        <w:t>contract</w:t>
      </w:r>
      <w:r w:rsidR="007E703B" w:rsidRPr="00D5087F">
        <w:rPr>
          <w:rFonts w:ascii="Segoe UI Symbol" w:hAnsi="Segoe UI Symbol"/>
        </w:rPr>
        <w:t xml:space="preserve"> </w:t>
      </w:r>
      <w:r w:rsidR="005B4A5F" w:rsidRPr="00D5087F">
        <w:rPr>
          <w:rFonts w:ascii="Segoe UI Symbol" w:hAnsi="Segoe UI Symbol"/>
        </w:rPr>
        <w:t>between</w:t>
      </w:r>
      <w:r w:rsidR="007E703B" w:rsidRPr="00D5087F">
        <w:rPr>
          <w:rFonts w:ascii="Segoe UI Symbol" w:hAnsi="Segoe UI Symbol"/>
        </w:rPr>
        <w:t xml:space="preserve"> </w:t>
      </w:r>
      <w:r w:rsidR="005B4A5F" w:rsidRPr="00D5087F">
        <w:rPr>
          <w:rFonts w:ascii="Segoe UI Symbol" w:hAnsi="Segoe UI Symbol"/>
        </w:rPr>
        <w:t>us,</w:t>
      </w:r>
      <w:r w:rsidR="007E703B" w:rsidRPr="00D5087F">
        <w:rPr>
          <w:rFonts w:ascii="Segoe UI Symbol" w:hAnsi="Segoe UI Symbol"/>
        </w:rPr>
        <w:t xml:space="preserve"> </w:t>
      </w:r>
      <w:r w:rsidR="005B4A5F" w:rsidRPr="00D5087F">
        <w:rPr>
          <w:rFonts w:ascii="Segoe UI Symbol" w:hAnsi="Segoe UI Symbol"/>
        </w:rPr>
        <w:t>until</w:t>
      </w:r>
      <w:r w:rsidR="007E703B" w:rsidRPr="00D5087F">
        <w:rPr>
          <w:rFonts w:ascii="Segoe UI Symbol" w:hAnsi="Segoe UI Symbol"/>
        </w:rPr>
        <w:t xml:space="preserve"> </w:t>
      </w:r>
      <w:r w:rsidR="005B4A5F" w:rsidRPr="00D5087F">
        <w:rPr>
          <w:rFonts w:ascii="Segoe UI Symbol" w:hAnsi="Segoe UI Symbol"/>
        </w:rPr>
        <w:t>a</w:t>
      </w:r>
      <w:r w:rsidR="007E703B" w:rsidRPr="00D5087F">
        <w:rPr>
          <w:rFonts w:ascii="Segoe UI Symbol" w:hAnsi="Segoe UI Symbol"/>
        </w:rPr>
        <w:t xml:space="preserve"> </w:t>
      </w:r>
      <w:r w:rsidR="005B4A5F" w:rsidRPr="00D5087F">
        <w:rPr>
          <w:rFonts w:ascii="Segoe UI Symbol" w:hAnsi="Segoe UI Symbol"/>
        </w:rPr>
        <w:t>formal</w:t>
      </w:r>
      <w:r w:rsidR="007E703B" w:rsidRPr="00D5087F">
        <w:rPr>
          <w:rFonts w:ascii="Segoe UI Symbol" w:hAnsi="Segoe UI Symbol"/>
        </w:rPr>
        <w:t xml:space="preserve"> </w:t>
      </w:r>
      <w:r w:rsidR="005B4A5F" w:rsidRPr="00D5087F">
        <w:rPr>
          <w:rFonts w:ascii="Segoe UI Symbol" w:hAnsi="Segoe UI Symbol"/>
        </w:rPr>
        <w:t>contract</w:t>
      </w:r>
      <w:r w:rsidR="007E703B" w:rsidRPr="00D5087F">
        <w:rPr>
          <w:rFonts w:ascii="Segoe UI Symbol" w:hAnsi="Segoe UI Symbol"/>
        </w:rPr>
        <w:t xml:space="preserve"> </w:t>
      </w:r>
      <w:r w:rsidR="005B4A5F" w:rsidRPr="00D5087F">
        <w:rPr>
          <w:rFonts w:ascii="Segoe UI Symbol" w:hAnsi="Segoe UI Symbol"/>
        </w:rPr>
        <w:t>is</w:t>
      </w:r>
      <w:r w:rsidR="007E703B" w:rsidRPr="00D5087F">
        <w:rPr>
          <w:rFonts w:ascii="Segoe UI Symbol" w:hAnsi="Segoe UI Symbol"/>
        </w:rPr>
        <w:t xml:space="preserve"> </w:t>
      </w:r>
      <w:r w:rsidR="005B4A5F" w:rsidRPr="00D5087F">
        <w:rPr>
          <w:rFonts w:ascii="Segoe UI Symbol" w:hAnsi="Segoe UI Symbol"/>
        </w:rPr>
        <w:t>prepared</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proofErr w:type="gramStart"/>
      <w:r w:rsidR="005B4A5F" w:rsidRPr="00D5087F">
        <w:rPr>
          <w:rFonts w:ascii="Segoe UI Symbol" w:hAnsi="Segoe UI Symbol"/>
        </w:rPr>
        <w:t>executed;</w:t>
      </w:r>
      <w:proofErr w:type="gramEnd"/>
      <w:r w:rsidR="007E703B" w:rsidRPr="00D5087F">
        <w:rPr>
          <w:rFonts w:ascii="Segoe UI Symbol" w:hAnsi="Segoe UI Symbol"/>
        </w:rPr>
        <w:t xml:space="preserve"> </w:t>
      </w:r>
    </w:p>
    <w:p w14:paraId="54CEA280" w14:textId="1DBE2D07" w:rsidR="005B4A5F" w:rsidRPr="00D5087F" w:rsidRDefault="009B6928" w:rsidP="00565B8F">
      <w:pPr>
        <w:numPr>
          <w:ilvl w:val="0"/>
          <w:numId w:val="19"/>
        </w:numPr>
        <w:spacing w:after="200"/>
        <w:ind w:left="576" w:hanging="576"/>
        <w:rPr>
          <w:rFonts w:ascii="Segoe UI Symbol" w:hAnsi="Segoe UI Symbol"/>
        </w:rPr>
      </w:pPr>
      <w:r w:rsidRPr="00D5087F">
        <w:rPr>
          <w:rFonts w:ascii="Segoe UI Symbol" w:hAnsi="Segoe UI Symbol"/>
          <w:b/>
        </w:rPr>
        <w:t>Not</w:t>
      </w:r>
      <w:r w:rsidR="007E703B" w:rsidRPr="00D5087F">
        <w:rPr>
          <w:rFonts w:ascii="Segoe UI Symbol" w:hAnsi="Segoe UI Symbol"/>
          <w:b/>
        </w:rPr>
        <w:t xml:space="preserve"> </w:t>
      </w:r>
      <w:r w:rsidRPr="00D5087F">
        <w:rPr>
          <w:rFonts w:ascii="Segoe UI Symbol" w:hAnsi="Segoe UI Symbol"/>
          <w:b/>
        </w:rPr>
        <w:t>Bound</w:t>
      </w:r>
      <w:r w:rsidR="007E703B" w:rsidRPr="00D5087F">
        <w:rPr>
          <w:rFonts w:ascii="Segoe UI Symbol" w:hAnsi="Segoe UI Symbol"/>
          <w:b/>
        </w:rPr>
        <w:t xml:space="preserve"> </w:t>
      </w:r>
      <w:r w:rsidRPr="00D5087F">
        <w:rPr>
          <w:rFonts w:ascii="Segoe UI Symbol" w:hAnsi="Segoe UI Symbol"/>
          <w:b/>
        </w:rPr>
        <w:t>to</w:t>
      </w:r>
      <w:r w:rsidR="007E703B" w:rsidRPr="00D5087F">
        <w:rPr>
          <w:rFonts w:ascii="Segoe UI Symbol" w:hAnsi="Segoe UI Symbol"/>
          <w:b/>
        </w:rPr>
        <w:t xml:space="preserve"> </w:t>
      </w:r>
      <w:r w:rsidR="001B75CA" w:rsidRPr="00D5087F">
        <w:rPr>
          <w:rFonts w:ascii="Segoe UI Symbol" w:hAnsi="Segoe UI Symbol"/>
          <w:b/>
        </w:rPr>
        <w:t>Accept:</w:t>
      </w:r>
      <w:r w:rsidR="007E703B" w:rsidRPr="00D5087F">
        <w:rPr>
          <w:rFonts w:ascii="Segoe UI Symbol" w:hAnsi="Segoe UI Symbol"/>
        </w:rPr>
        <w:t xml:space="preserve"> </w:t>
      </w:r>
      <w:r w:rsidR="001B75CA"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understand</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r w:rsidR="005B4A5F" w:rsidRPr="00D5087F">
        <w:rPr>
          <w:rFonts w:ascii="Segoe UI Symbol" w:hAnsi="Segoe UI Symbol"/>
        </w:rPr>
        <w:t>you</w:t>
      </w:r>
      <w:r w:rsidR="007E703B" w:rsidRPr="00D5087F">
        <w:rPr>
          <w:rFonts w:ascii="Segoe UI Symbol" w:hAnsi="Segoe UI Symbol"/>
        </w:rPr>
        <w:t xml:space="preserve"> </w:t>
      </w:r>
      <w:r w:rsidR="005B4A5F" w:rsidRPr="00D5087F">
        <w:rPr>
          <w:rFonts w:ascii="Segoe UI Symbol" w:hAnsi="Segoe UI Symbol"/>
        </w:rPr>
        <w:t>are</w:t>
      </w:r>
      <w:r w:rsidR="007E703B" w:rsidRPr="00D5087F">
        <w:rPr>
          <w:rFonts w:ascii="Segoe UI Symbol" w:hAnsi="Segoe UI Symbol"/>
        </w:rPr>
        <w:t xml:space="preserve"> </w:t>
      </w:r>
      <w:r w:rsidR="005B4A5F" w:rsidRPr="00D5087F">
        <w:rPr>
          <w:rFonts w:ascii="Segoe UI Symbol" w:hAnsi="Segoe UI Symbol"/>
        </w:rPr>
        <w:t>not</w:t>
      </w:r>
      <w:r w:rsidR="007E703B" w:rsidRPr="00D5087F">
        <w:rPr>
          <w:rFonts w:ascii="Segoe UI Symbol" w:hAnsi="Segoe UI Symbol"/>
        </w:rPr>
        <w:t xml:space="preserve"> </w:t>
      </w:r>
      <w:r w:rsidR="005B4A5F" w:rsidRPr="00D5087F">
        <w:rPr>
          <w:rFonts w:ascii="Segoe UI Symbol" w:hAnsi="Segoe UI Symbol"/>
        </w:rPr>
        <w:t>bound</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5B4A5F" w:rsidRPr="00D5087F">
        <w:rPr>
          <w:rFonts w:ascii="Segoe UI Symbol" w:hAnsi="Segoe UI Symbol"/>
        </w:rPr>
        <w:t>accept</w:t>
      </w:r>
      <w:r w:rsidR="007E703B" w:rsidRPr="00D5087F">
        <w:rPr>
          <w:rFonts w:ascii="Segoe UI Symbol" w:hAnsi="Segoe UI Symbol"/>
        </w:rPr>
        <w:t xml:space="preserve"> </w:t>
      </w:r>
      <w:r w:rsidR="005B4A5F" w:rsidRPr="00D5087F">
        <w:rPr>
          <w:rFonts w:ascii="Segoe UI Symbol" w:hAnsi="Segoe UI Symbol"/>
        </w:rPr>
        <w:t>the</w:t>
      </w:r>
      <w:r w:rsidR="007E703B" w:rsidRPr="00D5087F">
        <w:rPr>
          <w:rFonts w:ascii="Segoe UI Symbol" w:hAnsi="Segoe UI Symbol"/>
        </w:rPr>
        <w:t xml:space="preserve"> </w:t>
      </w:r>
      <w:r w:rsidR="005B4A5F" w:rsidRPr="00D5087F">
        <w:rPr>
          <w:rFonts w:ascii="Segoe UI Symbol" w:hAnsi="Segoe UI Symbol"/>
        </w:rPr>
        <w:t>lowest</w:t>
      </w:r>
      <w:r w:rsidR="007E703B" w:rsidRPr="00D5087F">
        <w:rPr>
          <w:rFonts w:ascii="Segoe UI Symbol" w:hAnsi="Segoe UI Symbol"/>
        </w:rPr>
        <w:t xml:space="preserve"> </w:t>
      </w:r>
      <w:r w:rsidR="005B4A5F" w:rsidRPr="00D5087F">
        <w:rPr>
          <w:rFonts w:ascii="Segoe UI Symbol" w:hAnsi="Segoe UI Symbol"/>
        </w:rPr>
        <w:t>evaluated</w:t>
      </w:r>
      <w:r w:rsidR="007E703B" w:rsidRPr="00D5087F">
        <w:rPr>
          <w:rFonts w:ascii="Segoe UI Symbol" w:hAnsi="Segoe UI Symbol"/>
        </w:rPr>
        <w:t xml:space="preserve"> </w:t>
      </w:r>
      <w:r w:rsidR="005B4A5F" w:rsidRPr="00D5087F">
        <w:rPr>
          <w:rFonts w:ascii="Segoe UI Symbol" w:hAnsi="Segoe UI Symbol"/>
        </w:rPr>
        <w:t>cost</w:t>
      </w:r>
      <w:r w:rsidR="007E703B" w:rsidRPr="00D5087F">
        <w:rPr>
          <w:rFonts w:ascii="Segoe UI Symbol" w:hAnsi="Segoe UI Symbol"/>
        </w:rPr>
        <w:t xml:space="preserve"> </w:t>
      </w:r>
      <w:r w:rsidR="005B4A5F" w:rsidRPr="00D5087F">
        <w:rPr>
          <w:rFonts w:ascii="Segoe UI Symbol" w:hAnsi="Segoe UI Symbol"/>
        </w:rPr>
        <w:t>Bid,</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any</w:t>
      </w:r>
      <w:r w:rsidR="007E703B" w:rsidRPr="00D5087F">
        <w:rPr>
          <w:rFonts w:ascii="Segoe UI Symbol" w:hAnsi="Segoe UI Symbol"/>
        </w:rPr>
        <w:t xml:space="preserve"> </w:t>
      </w:r>
      <w:r w:rsidR="005B4A5F" w:rsidRPr="00D5087F">
        <w:rPr>
          <w:rFonts w:ascii="Segoe UI Symbol" w:hAnsi="Segoe UI Symbol"/>
        </w:rPr>
        <w:t>other</w:t>
      </w:r>
      <w:r w:rsidR="007E703B" w:rsidRPr="00D5087F">
        <w:rPr>
          <w:rFonts w:ascii="Segoe UI Symbol" w:hAnsi="Segoe UI Symbol"/>
        </w:rPr>
        <w:t xml:space="preserve"> </w:t>
      </w:r>
      <w:r w:rsidR="005B4A5F" w:rsidRPr="00D5087F">
        <w:rPr>
          <w:rFonts w:ascii="Segoe UI Symbol" w:hAnsi="Segoe UI Symbol"/>
        </w:rPr>
        <w:t>Bid</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r w:rsidR="005B4A5F" w:rsidRPr="00D5087F">
        <w:rPr>
          <w:rFonts w:ascii="Segoe UI Symbol" w:hAnsi="Segoe UI Symbol"/>
        </w:rPr>
        <w:t>you</w:t>
      </w:r>
      <w:r w:rsidR="007E703B" w:rsidRPr="00D5087F">
        <w:rPr>
          <w:rFonts w:ascii="Segoe UI Symbol" w:hAnsi="Segoe UI Symbol"/>
        </w:rPr>
        <w:t xml:space="preserve"> </w:t>
      </w:r>
      <w:r w:rsidR="005B4A5F" w:rsidRPr="00D5087F">
        <w:rPr>
          <w:rFonts w:ascii="Segoe UI Symbol" w:hAnsi="Segoe UI Symbol"/>
        </w:rPr>
        <w:t>may</w:t>
      </w:r>
      <w:r w:rsidR="007E703B" w:rsidRPr="00D5087F">
        <w:rPr>
          <w:rFonts w:ascii="Segoe UI Symbol" w:hAnsi="Segoe UI Symbol"/>
        </w:rPr>
        <w:t xml:space="preserve"> </w:t>
      </w:r>
      <w:r w:rsidR="005B4A5F" w:rsidRPr="00D5087F">
        <w:rPr>
          <w:rFonts w:ascii="Segoe UI Symbol" w:hAnsi="Segoe UI Symbol"/>
        </w:rPr>
        <w:t>receive;</w:t>
      </w:r>
      <w:r w:rsidR="007E703B" w:rsidRPr="00D5087F">
        <w:rPr>
          <w:rFonts w:ascii="Segoe UI Symbol" w:hAnsi="Segoe UI Symbol"/>
        </w:rPr>
        <w:t xml:space="preserve"> </w:t>
      </w:r>
      <w:r w:rsidR="005B4A5F" w:rsidRPr="00D5087F">
        <w:rPr>
          <w:rFonts w:ascii="Segoe UI Symbol" w:hAnsi="Segoe UI Symbol"/>
        </w:rPr>
        <w:t>and</w:t>
      </w:r>
    </w:p>
    <w:p w14:paraId="163CF0BA" w14:textId="747FBBB8" w:rsidR="005B4A5F" w:rsidRPr="00D5087F" w:rsidRDefault="00184886" w:rsidP="00565B8F">
      <w:pPr>
        <w:numPr>
          <w:ilvl w:val="0"/>
          <w:numId w:val="19"/>
        </w:numPr>
        <w:spacing w:after="200"/>
        <w:ind w:left="576" w:hanging="576"/>
        <w:rPr>
          <w:rFonts w:ascii="Segoe UI Symbol" w:hAnsi="Segoe UI Symbol"/>
        </w:rPr>
      </w:pPr>
      <w:r w:rsidRPr="00D5087F">
        <w:rPr>
          <w:rFonts w:ascii="Segoe UI Symbol" w:hAnsi="Segoe UI Symbol"/>
          <w:b/>
        </w:rPr>
        <w:lastRenderedPageBreak/>
        <w:t xml:space="preserve"> </w:t>
      </w:r>
      <w:r w:rsidR="009B6928" w:rsidRPr="00D5087F">
        <w:rPr>
          <w:rFonts w:ascii="Segoe UI Symbol" w:hAnsi="Segoe UI Symbol"/>
          <w:b/>
        </w:rPr>
        <w:t>Fraud</w:t>
      </w:r>
      <w:r w:rsidR="007E703B" w:rsidRPr="00D5087F">
        <w:rPr>
          <w:rFonts w:ascii="Segoe UI Symbol" w:hAnsi="Segoe UI Symbol"/>
          <w:b/>
        </w:rPr>
        <w:t xml:space="preserve"> </w:t>
      </w:r>
      <w:r w:rsidR="009B6928" w:rsidRPr="00D5087F">
        <w:rPr>
          <w:rFonts w:ascii="Segoe UI Symbol" w:hAnsi="Segoe UI Symbol"/>
          <w:b/>
        </w:rPr>
        <w:t>and</w:t>
      </w:r>
      <w:r w:rsidR="007E703B" w:rsidRPr="00D5087F">
        <w:rPr>
          <w:rFonts w:ascii="Segoe UI Symbol" w:hAnsi="Segoe UI Symbol"/>
          <w:b/>
        </w:rPr>
        <w:t xml:space="preserve"> </w:t>
      </w:r>
      <w:r w:rsidR="009B6928" w:rsidRPr="00D5087F">
        <w:rPr>
          <w:rFonts w:ascii="Segoe UI Symbol" w:hAnsi="Segoe UI Symbol"/>
          <w:b/>
        </w:rPr>
        <w:t>Corruption:</w:t>
      </w:r>
      <w:r w:rsidR="007E703B" w:rsidRPr="00D5087F">
        <w:rPr>
          <w:rFonts w:ascii="Segoe UI Symbol" w:hAnsi="Segoe UI Symbol"/>
          <w:b/>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hereby</w:t>
      </w:r>
      <w:r w:rsidR="007E703B" w:rsidRPr="00D5087F">
        <w:rPr>
          <w:rFonts w:ascii="Segoe UI Symbol" w:hAnsi="Segoe UI Symbol"/>
        </w:rPr>
        <w:t xml:space="preserve"> </w:t>
      </w:r>
      <w:r w:rsidR="005B4A5F" w:rsidRPr="00D5087F">
        <w:rPr>
          <w:rFonts w:ascii="Segoe UI Symbol" w:hAnsi="Segoe UI Symbol"/>
        </w:rPr>
        <w:t>certify</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r w:rsidR="005B4A5F" w:rsidRPr="00D5087F">
        <w:rPr>
          <w:rFonts w:ascii="Segoe UI Symbol" w:hAnsi="Segoe UI Symbol"/>
        </w:rPr>
        <w:t>we</w:t>
      </w:r>
      <w:r w:rsidR="007E703B" w:rsidRPr="00D5087F">
        <w:rPr>
          <w:rFonts w:ascii="Segoe UI Symbol" w:hAnsi="Segoe UI Symbol"/>
        </w:rPr>
        <w:t xml:space="preserve"> </w:t>
      </w:r>
      <w:r w:rsidR="005B4A5F" w:rsidRPr="00D5087F">
        <w:rPr>
          <w:rFonts w:ascii="Segoe UI Symbol" w:hAnsi="Segoe UI Symbol"/>
        </w:rPr>
        <w:t>have</w:t>
      </w:r>
      <w:r w:rsidR="007E703B" w:rsidRPr="00D5087F">
        <w:rPr>
          <w:rFonts w:ascii="Segoe UI Symbol" w:hAnsi="Segoe UI Symbol"/>
        </w:rPr>
        <w:t xml:space="preserve"> </w:t>
      </w:r>
      <w:r w:rsidR="005B4A5F" w:rsidRPr="00D5087F">
        <w:rPr>
          <w:rFonts w:ascii="Segoe UI Symbol" w:hAnsi="Segoe UI Symbol"/>
        </w:rPr>
        <w:t>taken</w:t>
      </w:r>
      <w:r w:rsidR="007E703B" w:rsidRPr="00D5087F">
        <w:rPr>
          <w:rFonts w:ascii="Segoe UI Symbol" w:hAnsi="Segoe UI Symbol"/>
        </w:rPr>
        <w:t xml:space="preserve"> </w:t>
      </w:r>
      <w:r w:rsidR="005B4A5F" w:rsidRPr="00D5087F">
        <w:rPr>
          <w:rFonts w:ascii="Segoe UI Symbol" w:hAnsi="Segoe UI Symbol"/>
        </w:rPr>
        <w:t>steps</w:t>
      </w:r>
      <w:r w:rsidR="007E703B" w:rsidRPr="00D5087F">
        <w:rPr>
          <w:rFonts w:ascii="Segoe UI Symbol" w:hAnsi="Segoe UI Symbol"/>
        </w:rPr>
        <w:t xml:space="preserve"> </w:t>
      </w:r>
      <w:r w:rsidR="005B4A5F" w:rsidRPr="00D5087F">
        <w:rPr>
          <w:rFonts w:ascii="Segoe UI Symbol" w:hAnsi="Segoe UI Symbol"/>
        </w:rPr>
        <w:t>to</w:t>
      </w:r>
      <w:r w:rsidR="007E703B" w:rsidRPr="00D5087F">
        <w:rPr>
          <w:rFonts w:ascii="Segoe UI Symbol" w:hAnsi="Segoe UI Symbol"/>
        </w:rPr>
        <w:t xml:space="preserve"> </w:t>
      </w:r>
      <w:r w:rsidR="005B4A5F" w:rsidRPr="00D5087F">
        <w:rPr>
          <w:rFonts w:ascii="Segoe UI Symbol" w:hAnsi="Segoe UI Symbol"/>
        </w:rPr>
        <w:t>ensure</w:t>
      </w:r>
      <w:r w:rsidR="007E703B" w:rsidRPr="00D5087F">
        <w:rPr>
          <w:rFonts w:ascii="Segoe UI Symbol" w:hAnsi="Segoe UI Symbol"/>
        </w:rPr>
        <w:t xml:space="preserve"> </w:t>
      </w:r>
      <w:r w:rsidR="005B4A5F" w:rsidRPr="00D5087F">
        <w:rPr>
          <w:rFonts w:ascii="Segoe UI Symbol" w:hAnsi="Segoe UI Symbol"/>
        </w:rPr>
        <w:t>that</w:t>
      </w:r>
      <w:r w:rsidR="007E703B" w:rsidRPr="00D5087F">
        <w:rPr>
          <w:rFonts w:ascii="Segoe UI Symbol" w:hAnsi="Segoe UI Symbol"/>
        </w:rPr>
        <w:t xml:space="preserve"> </w:t>
      </w:r>
      <w:r w:rsidR="005B4A5F" w:rsidRPr="00D5087F">
        <w:rPr>
          <w:rFonts w:ascii="Segoe UI Symbol" w:hAnsi="Segoe UI Symbol"/>
        </w:rPr>
        <w:t>no</w:t>
      </w:r>
      <w:r w:rsidR="007E703B" w:rsidRPr="00D5087F">
        <w:rPr>
          <w:rFonts w:ascii="Segoe UI Symbol" w:hAnsi="Segoe UI Symbol"/>
        </w:rPr>
        <w:t xml:space="preserve"> </w:t>
      </w:r>
      <w:r w:rsidR="005B4A5F" w:rsidRPr="00D5087F">
        <w:rPr>
          <w:rFonts w:ascii="Segoe UI Symbol" w:hAnsi="Segoe UI Symbol"/>
        </w:rPr>
        <w:t>person</w:t>
      </w:r>
      <w:r w:rsidR="007E703B" w:rsidRPr="00D5087F">
        <w:rPr>
          <w:rFonts w:ascii="Segoe UI Symbol" w:hAnsi="Segoe UI Symbol"/>
        </w:rPr>
        <w:t xml:space="preserve"> </w:t>
      </w:r>
      <w:r w:rsidR="005B4A5F" w:rsidRPr="00D5087F">
        <w:rPr>
          <w:rFonts w:ascii="Segoe UI Symbol" w:hAnsi="Segoe UI Symbol"/>
        </w:rPr>
        <w:t>acting</w:t>
      </w:r>
      <w:r w:rsidR="007E703B" w:rsidRPr="00D5087F">
        <w:rPr>
          <w:rFonts w:ascii="Segoe UI Symbol" w:hAnsi="Segoe UI Symbol"/>
        </w:rPr>
        <w:t xml:space="preserve"> </w:t>
      </w:r>
      <w:proofErr w:type="gramStart"/>
      <w:r w:rsidR="005B4A5F" w:rsidRPr="00D5087F">
        <w:rPr>
          <w:rFonts w:ascii="Segoe UI Symbol" w:hAnsi="Segoe UI Symbol"/>
        </w:rPr>
        <w:t>for</w:t>
      </w:r>
      <w:proofErr w:type="gramEnd"/>
      <w:r w:rsidR="007E703B" w:rsidRPr="00D5087F">
        <w:rPr>
          <w:rFonts w:ascii="Segoe UI Symbol" w:hAnsi="Segoe UI Symbol"/>
        </w:rPr>
        <w:t xml:space="preserve"> </w:t>
      </w:r>
      <w:r w:rsidR="005B4A5F" w:rsidRPr="00D5087F">
        <w:rPr>
          <w:rFonts w:ascii="Segoe UI Symbol" w:hAnsi="Segoe UI Symbol"/>
        </w:rPr>
        <w:t>us</w:t>
      </w:r>
      <w:r w:rsidR="007E703B" w:rsidRPr="00D5087F">
        <w:rPr>
          <w:rFonts w:ascii="Segoe UI Symbol" w:hAnsi="Segoe UI Symbol"/>
        </w:rPr>
        <w:t xml:space="preserve"> </w:t>
      </w:r>
      <w:r w:rsidR="005B4A5F" w:rsidRPr="00D5087F">
        <w:rPr>
          <w:rFonts w:ascii="Segoe UI Symbol" w:hAnsi="Segoe UI Symbol"/>
        </w:rPr>
        <w:t>or</w:t>
      </w:r>
      <w:r w:rsidR="007E703B" w:rsidRPr="00D5087F">
        <w:rPr>
          <w:rFonts w:ascii="Segoe UI Symbol" w:hAnsi="Segoe UI Symbol"/>
        </w:rPr>
        <w:t xml:space="preserve"> </w:t>
      </w:r>
      <w:r w:rsidR="005B4A5F" w:rsidRPr="00D5087F">
        <w:rPr>
          <w:rFonts w:ascii="Segoe UI Symbol" w:hAnsi="Segoe UI Symbol"/>
        </w:rPr>
        <w:t>on</w:t>
      </w:r>
      <w:r w:rsidR="007E703B" w:rsidRPr="00D5087F">
        <w:rPr>
          <w:rFonts w:ascii="Segoe UI Symbol" w:hAnsi="Segoe UI Symbol"/>
        </w:rPr>
        <w:t xml:space="preserve"> </w:t>
      </w:r>
      <w:r w:rsidR="005B4A5F" w:rsidRPr="00D5087F">
        <w:rPr>
          <w:rFonts w:ascii="Segoe UI Symbol" w:hAnsi="Segoe UI Symbol"/>
        </w:rPr>
        <w:t>our</w:t>
      </w:r>
      <w:r w:rsidR="007E703B" w:rsidRPr="00D5087F">
        <w:rPr>
          <w:rFonts w:ascii="Segoe UI Symbol" w:hAnsi="Segoe UI Symbol"/>
        </w:rPr>
        <w:t xml:space="preserve"> </w:t>
      </w:r>
      <w:r w:rsidR="005B4A5F" w:rsidRPr="00D5087F">
        <w:rPr>
          <w:rFonts w:ascii="Segoe UI Symbol" w:hAnsi="Segoe UI Symbol"/>
        </w:rPr>
        <w:t>behalf</w:t>
      </w:r>
      <w:r w:rsidR="007E703B" w:rsidRPr="00D5087F">
        <w:rPr>
          <w:rFonts w:ascii="Segoe UI Symbol" w:hAnsi="Segoe UI Symbol"/>
        </w:rPr>
        <w:t xml:space="preserve"> </w:t>
      </w:r>
      <w:r w:rsidR="005B4A5F" w:rsidRPr="00D5087F">
        <w:rPr>
          <w:rFonts w:ascii="Segoe UI Symbol" w:hAnsi="Segoe UI Symbol"/>
        </w:rPr>
        <w:t>engage</w:t>
      </w:r>
      <w:r w:rsidR="004C4EF7" w:rsidRPr="00D5087F">
        <w:rPr>
          <w:rFonts w:ascii="Segoe UI Symbol" w:hAnsi="Segoe UI Symbol"/>
        </w:rPr>
        <w:t>s</w:t>
      </w:r>
      <w:r w:rsidR="007E703B" w:rsidRPr="00D5087F">
        <w:rPr>
          <w:rFonts w:ascii="Segoe UI Symbol" w:hAnsi="Segoe UI Symbol"/>
        </w:rPr>
        <w:t xml:space="preserve"> </w:t>
      </w:r>
      <w:r w:rsidR="005B4A5F" w:rsidRPr="00D5087F">
        <w:rPr>
          <w:rFonts w:ascii="Segoe UI Symbol" w:hAnsi="Segoe UI Symbol"/>
        </w:rPr>
        <w:t>in</w:t>
      </w:r>
      <w:r w:rsidR="007E703B" w:rsidRPr="00D5087F">
        <w:rPr>
          <w:rFonts w:ascii="Segoe UI Symbol" w:hAnsi="Segoe UI Symbol"/>
        </w:rPr>
        <w:t xml:space="preserve"> </w:t>
      </w:r>
      <w:r w:rsidR="005B4A5F" w:rsidRPr="00D5087F">
        <w:rPr>
          <w:rFonts w:ascii="Segoe UI Symbol" w:hAnsi="Segoe UI Symbol"/>
        </w:rPr>
        <w:t>any</w:t>
      </w:r>
      <w:r w:rsidR="007E703B" w:rsidRPr="00D5087F">
        <w:rPr>
          <w:rFonts w:ascii="Segoe UI Symbol" w:hAnsi="Segoe UI Symbol"/>
        </w:rPr>
        <w:t xml:space="preserve"> </w:t>
      </w:r>
      <w:r w:rsidR="005B4A5F" w:rsidRPr="00D5087F">
        <w:rPr>
          <w:rFonts w:ascii="Segoe UI Symbol" w:hAnsi="Segoe UI Symbol"/>
        </w:rPr>
        <w:t>type</w:t>
      </w:r>
      <w:r w:rsidR="007E703B" w:rsidRPr="00D5087F">
        <w:rPr>
          <w:rFonts w:ascii="Segoe UI Symbol" w:hAnsi="Segoe UI Symbol"/>
        </w:rPr>
        <w:t xml:space="preserve"> </w:t>
      </w:r>
      <w:r w:rsidR="005B4A5F" w:rsidRPr="00D5087F">
        <w:rPr>
          <w:rFonts w:ascii="Segoe UI Symbol" w:hAnsi="Segoe UI Symbol"/>
        </w:rPr>
        <w:t>of</w:t>
      </w:r>
      <w:r w:rsidR="007E703B" w:rsidRPr="00D5087F">
        <w:rPr>
          <w:rFonts w:ascii="Segoe UI Symbol" w:hAnsi="Segoe UI Symbol"/>
        </w:rPr>
        <w:t xml:space="preserve"> </w:t>
      </w:r>
      <w:r w:rsidR="0039633F" w:rsidRPr="00D5087F">
        <w:rPr>
          <w:rFonts w:ascii="Segoe UI Symbol" w:hAnsi="Segoe UI Symbol"/>
        </w:rPr>
        <w:t>F</w:t>
      </w:r>
      <w:r w:rsidR="005B4A5F" w:rsidRPr="00D5087F">
        <w:rPr>
          <w:rFonts w:ascii="Segoe UI Symbol" w:hAnsi="Segoe UI Symbol"/>
        </w:rPr>
        <w:t>raud</w:t>
      </w:r>
      <w:r w:rsidR="007E703B" w:rsidRPr="00D5087F">
        <w:rPr>
          <w:rFonts w:ascii="Segoe UI Symbol" w:hAnsi="Segoe UI Symbol"/>
        </w:rPr>
        <w:t xml:space="preserve"> </w:t>
      </w:r>
      <w:r w:rsidR="005B4A5F" w:rsidRPr="00D5087F">
        <w:rPr>
          <w:rFonts w:ascii="Segoe UI Symbol" w:hAnsi="Segoe UI Symbol"/>
        </w:rPr>
        <w:t>and</w:t>
      </w:r>
      <w:r w:rsidR="007E703B" w:rsidRPr="00D5087F">
        <w:rPr>
          <w:rFonts w:ascii="Segoe UI Symbol" w:hAnsi="Segoe UI Symbol"/>
        </w:rPr>
        <w:t xml:space="preserve"> </w:t>
      </w:r>
      <w:r w:rsidR="0039633F" w:rsidRPr="00D5087F">
        <w:rPr>
          <w:rFonts w:ascii="Segoe UI Symbol" w:hAnsi="Segoe UI Symbol"/>
        </w:rPr>
        <w:t>C</w:t>
      </w:r>
      <w:r w:rsidR="005B4A5F" w:rsidRPr="00D5087F">
        <w:rPr>
          <w:rFonts w:ascii="Segoe UI Symbol" w:hAnsi="Segoe UI Symbol"/>
        </w:rPr>
        <w:t>orruption.</w:t>
      </w:r>
    </w:p>
    <w:p w14:paraId="50D061BA" w14:textId="77777777" w:rsidR="00DE399E" w:rsidRDefault="00DE399E" w:rsidP="008B1660">
      <w:pPr>
        <w:rPr>
          <w:rFonts w:ascii="Segoe UI Symbol" w:hAnsi="Segoe UI Symbol"/>
          <w:b/>
        </w:rPr>
      </w:pPr>
    </w:p>
    <w:p w14:paraId="3AEBDC73" w14:textId="046C7BA7" w:rsidR="005B4A5F" w:rsidRPr="00D5087F" w:rsidRDefault="005B4A5F" w:rsidP="008B1660">
      <w:pPr>
        <w:rPr>
          <w:rFonts w:ascii="Segoe UI Symbol" w:hAnsi="Segoe UI Symbol"/>
        </w:rPr>
      </w:pPr>
      <w:r w:rsidRPr="00D5087F">
        <w:rPr>
          <w:rFonts w:ascii="Segoe UI Symbol" w:hAnsi="Segoe UI Symbol"/>
          <w:b/>
        </w:rPr>
        <w:t>Name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00036E05" w:rsidRPr="00D5087F">
        <w:rPr>
          <w:rFonts w:ascii="Segoe UI Symbol" w:hAnsi="Segoe UI Symbol"/>
          <w:b/>
        </w:rPr>
        <w:t>Bidder</w:t>
      </w:r>
      <w:r w:rsidR="00036E05" w:rsidRPr="00D5087F">
        <w:rPr>
          <w:rFonts w:ascii="Segoe UI Symbol" w:hAnsi="Segoe UI Symbol"/>
        </w:rPr>
        <w:t>:</w:t>
      </w:r>
      <w:r w:rsidR="007E703B" w:rsidRPr="00D5087F">
        <w:rPr>
          <w:rFonts w:ascii="Segoe UI Symbol" w:hAnsi="Segoe UI Symbol"/>
          <w:bCs/>
          <w:iCs/>
        </w:rPr>
        <w:t xml:space="preserve"> </w:t>
      </w:r>
      <w:r w:rsidR="00036E05" w:rsidRPr="00D5087F">
        <w:rPr>
          <w:rFonts w:ascii="Segoe UI Symbol" w:hAnsi="Segoe UI Symbol"/>
          <w:bCs/>
          <w:iCs/>
        </w:rPr>
        <w:t>*</w:t>
      </w:r>
      <w:r w:rsidR="006A7A5A"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complete</w:t>
      </w:r>
      <w:r w:rsidR="007E703B" w:rsidRPr="00D5087F">
        <w:rPr>
          <w:rFonts w:ascii="Segoe UI Symbol" w:hAnsi="Segoe UI Symbol"/>
          <w:i/>
        </w:rPr>
        <w:t xml:space="preserve"> </w:t>
      </w:r>
      <w:r w:rsidR="006A7A5A" w:rsidRPr="00D5087F">
        <w:rPr>
          <w:rFonts w:ascii="Segoe UI Symbol" w:hAnsi="Segoe UI Symbol"/>
          <w:i/>
        </w:rPr>
        <w:t>name</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person</w:t>
      </w:r>
      <w:r w:rsidR="007E703B" w:rsidRPr="00D5087F">
        <w:rPr>
          <w:rFonts w:ascii="Segoe UI Symbol" w:hAnsi="Segoe UI Symbol"/>
          <w:i/>
        </w:rPr>
        <w:t xml:space="preserve"> </w:t>
      </w:r>
      <w:r w:rsidR="006A7A5A" w:rsidRPr="00D5087F">
        <w:rPr>
          <w:rFonts w:ascii="Segoe UI Symbol" w:hAnsi="Segoe UI Symbol"/>
          <w:i/>
        </w:rPr>
        <w:t>signing</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Bid</w:t>
      </w:r>
      <w:r w:rsidR="006A7A5A" w:rsidRPr="00D5087F">
        <w:rPr>
          <w:rFonts w:ascii="Segoe UI Symbol" w:hAnsi="Segoe UI Symbol"/>
        </w:rPr>
        <w:t>]</w:t>
      </w:r>
    </w:p>
    <w:p w14:paraId="0574E932" w14:textId="77777777" w:rsidR="005B4A5F" w:rsidRPr="00D5087F" w:rsidRDefault="005B4A5F" w:rsidP="008B1660">
      <w:pPr>
        <w:rPr>
          <w:rFonts w:ascii="Segoe UI Symbol" w:hAnsi="Segoe UI Symbol"/>
        </w:rPr>
      </w:pPr>
      <w:r w:rsidRPr="00D5087F">
        <w:rPr>
          <w:rFonts w:ascii="Segoe UI Symbol" w:hAnsi="Segoe UI Symbol"/>
          <w:b/>
        </w:rPr>
        <w:t>Name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person</w:t>
      </w:r>
      <w:r w:rsidR="007E703B" w:rsidRPr="00D5087F">
        <w:rPr>
          <w:rFonts w:ascii="Segoe UI Symbol" w:hAnsi="Segoe UI Symbol"/>
          <w:b/>
        </w:rPr>
        <w:t xml:space="preserve"> </w:t>
      </w:r>
      <w:r w:rsidRPr="00D5087F">
        <w:rPr>
          <w:rFonts w:ascii="Segoe UI Symbol" w:hAnsi="Segoe UI Symbol"/>
          <w:b/>
        </w:rPr>
        <w:t>duly</w:t>
      </w:r>
      <w:r w:rsidR="007E703B" w:rsidRPr="00D5087F">
        <w:rPr>
          <w:rFonts w:ascii="Segoe UI Symbol" w:hAnsi="Segoe UI Symbol"/>
          <w:b/>
        </w:rPr>
        <w:t xml:space="preserve"> </w:t>
      </w:r>
      <w:r w:rsidRPr="00D5087F">
        <w:rPr>
          <w:rFonts w:ascii="Segoe UI Symbol" w:hAnsi="Segoe UI Symbol"/>
          <w:b/>
        </w:rPr>
        <w:t>authorized</w:t>
      </w:r>
      <w:r w:rsidR="007E703B" w:rsidRPr="00D5087F">
        <w:rPr>
          <w:rFonts w:ascii="Segoe UI Symbol" w:hAnsi="Segoe UI Symbol"/>
          <w:b/>
        </w:rPr>
        <w:t xml:space="preserve"> </w:t>
      </w:r>
      <w:r w:rsidRPr="00D5087F">
        <w:rPr>
          <w:rFonts w:ascii="Segoe UI Symbol" w:hAnsi="Segoe UI Symbol"/>
          <w:b/>
        </w:rPr>
        <w:t>to</w:t>
      </w:r>
      <w:r w:rsidR="007E703B" w:rsidRPr="00D5087F">
        <w:rPr>
          <w:rFonts w:ascii="Segoe UI Symbol" w:hAnsi="Segoe UI Symbol"/>
          <w:b/>
        </w:rPr>
        <w:t xml:space="preserve"> </w:t>
      </w:r>
      <w:r w:rsidRPr="00D5087F">
        <w:rPr>
          <w:rFonts w:ascii="Segoe UI Symbol" w:hAnsi="Segoe UI Symbol"/>
          <w:b/>
        </w:rPr>
        <w:t>sign</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Bid</w:t>
      </w:r>
      <w:r w:rsidR="007E703B" w:rsidRPr="00D5087F">
        <w:rPr>
          <w:rFonts w:ascii="Segoe UI Symbol" w:hAnsi="Segoe UI Symbol"/>
          <w:b/>
        </w:rPr>
        <w:t xml:space="preserve"> </w:t>
      </w:r>
      <w:r w:rsidRPr="00D5087F">
        <w:rPr>
          <w:rFonts w:ascii="Segoe UI Symbol" w:hAnsi="Segoe UI Symbol"/>
          <w:b/>
        </w:rPr>
        <w:t>on</w:t>
      </w:r>
      <w:r w:rsidR="007E703B" w:rsidRPr="00D5087F">
        <w:rPr>
          <w:rFonts w:ascii="Segoe UI Symbol" w:hAnsi="Segoe UI Symbol"/>
          <w:b/>
        </w:rPr>
        <w:t xml:space="preserve"> </w:t>
      </w:r>
      <w:r w:rsidRPr="00D5087F">
        <w:rPr>
          <w:rFonts w:ascii="Segoe UI Symbol" w:hAnsi="Segoe UI Symbol"/>
          <w:b/>
        </w:rPr>
        <w:t>behalf</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004E2A35" w:rsidRPr="00D5087F">
        <w:rPr>
          <w:rFonts w:ascii="Segoe UI Symbol" w:hAnsi="Segoe UI Symbol"/>
          <w:b/>
        </w:rPr>
        <w:t>Bidder</w:t>
      </w:r>
      <w:r w:rsidR="004E2A35" w:rsidRPr="00D5087F">
        <w:rPr>
          <w:rFonts w:ascii="Segoe UI Symbol" w:hAnsi="Segoe UI Symbol"/>
        </w:rPr>
        <w:t>:</w:t>
      </w:r>
      <w:r w:rsidR="007E703B" w:rsidRPr="00D5087F">
        <w:rPr>
          <w:rFonts w:ascii="Segoe UI Symbol" w:hAnsi="Segoe UI Symbol"/>
          <w:bCs/>
          <w:iCs/>
        </w:rPr>
        <w:t xml:space="preserve"> </w:t>
      </w:r>
      <w:r w:rsidR="004E2A35" w:rsidRPr="00D5087F">
        <w:rPr>
          <w:rFonts w:ascii="Segoe UI Symbol" w:hAnsi="Segoe UI Symbol"/>
          <w:bCs/>
          <w:iCs/>
        </w:rPr>
        <w:t>*</w:t>
      </w:r>
      <w:r w:rsidRPr="00D5087F">
        <w:rPr>
          <w:rFonts w:ascii="Segoe UI Symbol" w:hAnsi="Segoe UI Symbol"/>
          <w:bCs/>
          <w:iCs/>
        </w:rPr>
        <w:t>*[</w:t>
      </w:r>
      <w:r w:rsidR="006A7A5A" w:rsidRPr="00D5087F">
        <w:rPr>
          <w:rFonts w:ascii="Segoe UI Symbol" w:hAnsi="Segoe UI Symbol"/>
          <w:bCs/>
          <w:i/>
          <w:iCs/>
        </w:rPr>
        <w:t>insert</w:t>
      </w:r>
      <w:r w:rsidR="007E703B" w:rsidRPr="00D5087F">
        <w:rPr>
          <w:rFonts w:ascii="Segoe UI Symbol" w:hAnsi="Segoe UI Symbol"/>
          <w:bCs/>
          <w:i/>
          <w:iCs/>
        </w:rPr>
        <w:t xml:space="preserve"> </w:t>
      </w:r>
      <w:r w:rsidR="006A7A5A" w:rsidRPr="00D5087F">
        <w:rPr>
          <w:rFonts w:ascii="Segoe UI Symbol" w:hAnsi="Segoe UI Symbol"/>
          <w:bCs/>
          <w:i/>
          <w:iCs/>
        </w:rPr>
        <w:t>complete</w:t>
      </w:r>
      <w:r w:rsidR="007E703B" w:rsidRPr="00D5087F">
        <w:rPr>
          <w:rFonts w:ascii="Segoe UI Symbol" w:hAnsi="Segoe UI Symbol"/>
          <w:bCs/>
          <w:i/>
          <w:iCs/>
        </w:rPr>
        <w:t xml:space="preserve"> </w:t>
      </w:r>
      <w:r w:rsidR="006A7A5A" w:rsidRPr="00D5087F">
        <w:rPr>
          <w:rFonts w:ascii="Segoe UI Symbol" w:hAnsi="Segoe UI Symbol"/>
          <w:bCs/>
          <w:i/>
          <w:iCs/>
        </w:rPr>
        <w:t>name</w:t>
      </w:r>
      <w:r w:rsidR="007E703B" w:rsidRPr="00D5087F">
        <w:rPr>
          <w:rFonts w:ascii="Segoe UI Symbol" w:hAnsi="Segoe UI Symbol"/>
          <w:bCs/>
          <w:i/>
          <w:iCs/>
        </w:rPr>
        <w:t xml:space="preserve"> </w:t>
      </w:r>
      <w:r w:rsidR="006A7A5A" w:rsidRPr="00D5087F">
        <w:rPr>
          <w:rFonts w:ascii="Segoe UI Symbol" w:hAnsi="Segoe UI Symbol"/>
          <w:bCs/>
          <w:i/>
          <w:iCs/>
        </w:rPr>
        <w:t>of</w:t>
      </w:r>
      <w:r w:rsidR="007E703B" w:rsidRPr="00D5087F">
        <w:rPr>
          <w:rFonts w:ascii="Segoe UI Symbol" w:hAnsi="Segoe UI Symbol"/>
          <w:bCs/>
          <w:i/>
          <w:iCs/>
        </w:rPr>
        <w:t xml:space="preserve"> </w:t>
      </w:r>
      <w:r w:rsidR="006A7A5A" w:rsidRPr="00D5087F">
        <w:rPr>
          <w:rFonts w:ascii="Segoe UI Symbol" w:hAnsi="Segoe UI Symbol"/>
          <w:bCs/>
          <w:i/>
          <w:iCs/>
        </w:rPr>
        <w:t>person</w:t>
      </w:r>
      <w:r w:rsidR="007E703B" w:rsidRPr="00D5087F">
        <w:rPr>
          <w:rFonts w:ascii="Segoe UI Symbol" w:hAnsi="Segoe UI Symbol"/>
          <w:bCs/>
          <w:i/>
          <w:iCs/>
        </w:rPr>
        <w:t xml:space="preserve"> </w:t>
      </w:r>
      <w:r w:rsidR="006A7A5A" w:rsidRPr="00D5087F">
        <w:rPr>
          <w:rFonts w:ascii="Segoe UI Symbol" w:hAnsi="Segoe UI Symbol"/>
          <w:bCs/>
          <w:i/>
          <w:iCs/>
        </w:rPr>
        <w:t>duly</w:t>
      </w:r>
      <w:r w:rsidR="007E703B" w:rsidRPr="00D5087F">
        <w:rPr>
          <w:rFonts w:ascii="Segoe UI Symbol" w:hAnsi="Segoe UI Symbol"/>
          <w:bCs/>
          <w:i/>
          <w:iCs/>
        </w:rPr>
        <w:t xml:space="preserve"> </w:t>
      </w:r>
      <w:r w:rsidR="006A7A5A" w:rsidRPr="00D5087F">
        <w:rPr>
          <w:rFonts w:ascii="Segoe UI Symbol" w:hAnsi="Segoe UI Symbol"/>
          <w:bCs/>
          <w:i/>
          <w:iCs/>
        </w:rPr>
        <w:t>authorized</w:t>
      </w:r>
      <w:r w:rsidR="007E703B" w:rsidRPr="00D5087F">
        <w:rPr>
          <w:rFonts w:ascii="Segoe UI Symbol" w:hAnsi="Segoe UI Symbol"/>
          <w:bCs/>
          <w:i/>
          <w:iCs/>
        </w:rPr>
        <w:t xml:space="preserve"> </w:t>
      </w:r>
      <w:r w:rsidR="006A7A5A" w:rsidRPr="00D5087F">
        <w:rPr>
          <w:rFonts w:ascii="Segoe UI Symbol" w:hAnsi="Segoe UI Symbol"/>
          <w:bCs/>
          <w:i/>
          <w:iCs/>
        </w:rPr>
        <w:t>to</w:t>
      </w:r>
      <w:r w:rsidR="007E703B" w:rsidRPr="00D5087F">
        <w:rPr>
          <w:rFonts w:ascii="Segoe UI Symbol" w:hAnsi="Segoe UI Symbol"/>
          <w:bCs/>
          <w:i/>
          <w:iCs/>
        </w:rPr>
        <w:t xml:space="preserve"> </w:t>
      </w:r>
      <w:r w:rsidR="006A7A5A" w:rsidRPr="00D5087F">
        <w:rPr>
          <w:rFonts w:ascii="Segoe UI Symbol" w:hAnsi="Segoe UI Symbol"/>
          <w:bCs/>
          <w:i/>
          <w:iCs/>
        </w:rPr>
        <w:t>sign</w:t>
      </w:r>
      <w:r w:rsidR="007E703B" w:rsidRPr="00D5087F">
        <w:rPr>
          <w:rFonts w:ascii="Segoe UI Symbol" w:hAnsi="Segoe UI Symbol"/>
          <w:bCs/>
          <w:i/>
          <w:iCs/>
        </w:rPr>
        <w:t xml:space="preserve"> </w:t>
      </w:r>
      <w:r w:rsidR="006A7A5A" w:rsidRPr="00D5087F">
        <w:rPr>
          <w:rFonts w:ascii="Segoe UI Symbol" w:hAnsi="Segoe UI Symbol"/>
          <w:bCs/>
          <w:i/>
          <w:iCs/>
        </w:rPr>
        <w:t>the</w:t>
      </w:r>
      <w:r w:rsidR="007E703B" w:rsidRPr="00D5087F">
        <w:rPr>
          <w:rFonts w:ascii="Segoe UI Symbol" w:hAnsi="Segoe UI Symbol"/>
          <w:bCs/>
          <w:i/>
          <w:iCs/>
        </w:rPr>
        <w:t xml:space="preserve"> </w:t>
      </w:r>
      <w:r w:rsidR="006A7A5A" w:rsidRPr="00D5087F">
        <w:rPr>
          <w:rFonts w:ascii="Segoe UI Symbol" w:hAnsi="Segoe UI Symbol"/>
          <w:bCs/>
          <w:i/>
          <w:iCs/>
        </w:rPr>
        <w:t>Bid</w:t>
      </w:r>
      <w:r w:rsidR="006A7A5A" w:rsidRPr="00D5087F">
        <w:rPr>
          <w:rFonts w:ascii="Segoe UI Symbol" w:hAnsi="Segoe UI Symbol"/>
          <w:bCs/>
          <w:iCs/>
        </w:rPr>
        <w:t>]</w:t>
      </w:r>
    </w:p>
    <w:p w14:paraId="7122C63A" w14:textId="77777777" w:rsidR="005B4A5F" w:rsidRPr="00D5087F" w:rsidRDefault="005B4A5F" w:rsidP="008B1660">
      <w:pPr>
        <w:rPr>
          <w:rFonts w:ascii="Segoe UI Symbol" w:hAnsi="Segoe UI Symbol"/>
        </w:rPr>
      </w:pPr>
      <w:r w:rsidRPr="00D5087F">
        <w:rPr>
          <w:rFonts w:ascii="Segoe UI Symbol" w:hAnsi="Segoe UI Symbol"/>
          <w:b/>
        </w:rPr>
        <w:t>Title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person</w:t>
      </w:r>
      <w:r w:rsidR="007E703B" w:rsidRPr="00D5087F">
        <w:rPr>
          <w:rFonts w:ascii="Segoe UI Symbol" w:hAnsi="Segoe UI Symbol"/>
          <w:b/>
        </w:rPr>
        <w:t xml:space="preserve"> </w:t>
      </w:r>
      <w:r w:rsidRPr="00D5087F">
        <w:rPr>
          <w:rFonts w:ascii="Segoe UI Symbol" w:hAnsi="Segoe UI Symbol"/>
          <w:b/>
        </w:rPr>
        <w:t>signing</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Bid</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complete</w:t>
      </w:r>
      <w:r w:rsidR="007E703B" w:rsidRPr="00D5087F">
        <w:rPr>
          <w:rFonts w:ascii="Segoe UI Symbol" w:hAnsi="Segoe UI Symbol"/>
          <w:i/>
        </w:rPr>
        <w:t xml:space="preserve"> </w:t>
      </w:r>
      <w:r w:rsidR="006A7A5A" w:rsidRPr="00D5087F">
        <w:rPr>
          <w:rFonts w:ascii="Segoe UI Symbol" w:hAnsi="Segoe UI Symbol"/>
          <w:i/>
        </w:rPr>
        <w:t>title</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person</w:t>
      </w:r>
      <w:r w:rsidR="007E703B" w:rsidRPr="00D5087F">
        <w:rPr>
          <w:rFonts w:ascii="Segoe UI Symbol" w:hAnsi="Segoe UI Symbol"/>
          <w:i/>
        </w:rPr>
        <w:t xml:space="preserve"> </w:t>
      </w:r>
      <w:r w:rsidR="006A7A5A" w:rsidRPr="00D5087F">
        <w:rPr>
          <w:rFonts w:ascii="Segoe UI Symbol" w:hAnsi="Segoe UI Symbol"/>
          <w:i/>
        </w:rPr>
        <w:t>signing</w:t>
      </w:r>
      <w:r w:rsidR="007E703B" w:rsidRPr="00D5087F">
        <w:rPr>
          <w:rFonts w:ascii="Segoe UI Symbol" w:hAnsi="Segoe UI Symbol"/>
          <w:i/>
        </w:rPr>
        <w:t xml:space="preserve"> </w:t>
      </w:r>
      <w:r w:rsidR="006A7A5A" w:rsidRPr="00D5087F">
        <w:rPr>
          <w:rFonts w:ascii="Segoe UI Symbol" w:hAnsi="Segoe UI Symbol"/>
          <w:i/>
        </w:rPr>
        <w:t>the</w:t>
      </w:r>
      <w:r w:rsidR="007E703B" w:rsidRPr="00D5087F">
        <w:rPr>
          <w:rFonts w:ascii="Segoe UI Symbol" w:hAnsi="Segoe UI Symbol"/>
          <w:i/>
        </w:rPr>
        <w:t xml:space="preserve"> </w:t>
      </w:r>
      <w:r w:rsidR="006A7A5A" w:rsidRPr="00D5087F">
        <w:rPr>
          <w:rFonts w:ascii="Segoe UI Symbol" w:hAnsi="Segoe UI Symbol"/>
          <w:i/>
        </w:rPr>
        <w:t>Bid</w:t>
      </w:r>
      <w:r w:rsidR="006A7A5A" w:rsidRPr="00D5087F">
        <w:rPr>
          <w:rFonts w:ascii="Segoe UI Symbol" w:hAnsi="Segoe UI Symbol"/>
        </w:rPr>
        <w:t>]</w:t>
      </w:r>
    </w:p>
    <w:p w14:paraId="5E1B9F92" w14:textId="77777777" w:rsidR="005B4A5F" w:rsidRPr="00D5087F" w:rsidRDefault="005B4A5F" w:rsidP="008B1660">
      <w:pPr>
        <w:rPr>
          <w:rFonts w:ascii="Segoe UI Symbol" w:hAnsi="Segoe UI Symbol"/>
        </w:rPr>
      </w:pPr>
      <w:r w:rsidRPr="00D5087F">
        <w:rPr>
          <w:rFonts w:ascii="Segoe UI Symbol" w:hAnsi="Segoe UI Symbol"/>
          <w:b/>
        </w:rPr>
        <w:t>Signature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person</w:t>
      </w:r>
      <w:r w:rsidR="007E703B" w:rsidRPr="00D5087F">
        <w:rPr>
          <w:rFonts w:ascii="Segoe UI Symbol" w:hAnsi="Segoe UI Symbol"/>
          <w:b/>
        </w:rPr>
        <w:t xml:space="preserve"> </w:t>
      </w:r>
      <w:r w:rsidRPr="00D5087F">
        <w:rPr>
          <w:rFonts w:ascii="Segoe UI Symbol" w:hAnsi="Segoe UI Symbol"/>
          <w:b/>
        </w:rPr>
        <w:t>named</w:t>
      </w:r>
      <w:r w:rsidR="007E703B" w:rsidRPr="00D5087F">
        <w:rPr>
          <w:rFonts w:ascii="Segoe UI Symbol" w:hAnsi="Segoe UI Symbol"/>
          <w:b/>
        </w:rPr>
        <w:t xml:space="preserve"> </w:t>
      </w:r>
      <w:r w:rsidRPr="00D5087F">
        <w:rPr>
          <w:rFonts w:ascii="Segoe UI Symbol" w:hAnsi="Segoe UI Symbol"/>
          <w:b/>
        </w:rPr>
        <w:t>above</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signature</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person</w:t>
      </w:r>
      <w:r w:rsidR="007E703B" w:rsidRPr="00D5087F">
        <w:rPr>
          <w:rFonts w:ascii="Segoe UI Symbol" w:hAnsi="Segoe UI Symbol"/>
          <w:i/>
        </w:rPr>
        <w:t xml:space="preserve"> </w:t>
      </w:r>
      <w:r w:rsidR="006A7A5A" w:rsidRPr="00D5087F">
        <w:rPr>
          <w:rFonts w:ascii="Segoe UI Symbol" w:hAnsi="Segoe UI Symbol"/>
          <w:i/>
        </w:rPr>
        <w:t>whose</w:t>
      </w:r>
      <w:r w:rsidR="007E703B" w:rsidRPr="00D5087F">
        <w:rPr>
          <w:rFonts w:ascii="Segoe UI Symbol" w:hAnsi="Segoe UI Symbol"/>
          <w:i/>
        </w:rPr>
        <w:t xml:space="preserve"> </w:t>
      </w:r>
      <w:r w:rsidR="006A7A5A" w:rsidRPr="00D5087F">
        <w:rPr>
          <w:rFonts w:ascii="Segoe UI Symbol" w:hAnsi="Segoe UI Symbol"/>
          <w:i/>
        </w:rPr>
        <w:t>name</w:t>
      </w:r>
      <w:r w:rsidR="007E703B" w:rsidRPr="00D5087F">
        <w:rPr>
          <w:rFonts w:ascii="Segoe UI Symbol" w:hAnsi="Segoe UI Symbol"/>
          <w:i/>
        </w:rPr>
        <w:t xml:space="preserve"> </w:t>
      </w:r>
      <w:r w:rsidR="006A7A5A" w:rsidRPr="00D5087F">
        <w:rPr>
          <w:rFonts w:ascii="Segoe UI Symbol" w:hAnsi="Segoe UI Symbol"/>
          <w:i/>
        </w:rPr>
        <w:t>and</w:t>
      </w:r>
      <w:r w:rsidR="007E703B" w:rsidRPr="00D5087F">
        <w:rPr>
          <w:rFonts w:ascii="Segoe UI Symbol" w:hAnsi="Segoe UI Symbol"/>
          <w:i/>
        </w:rPr>
        <w:t xml:space="preserve"> </w:t>
      </w:r>
      <w:r w:rsidR="006A7A5A" w:rsidRPr="00D5087F">
        <w:rPr>
          <w:rFonts w:ascii="Segoe UI Symbol" w:hAnsi="Segoe UI Symbol"/>
          <w:i/>
        </w:rPr>
        <w:t>capacity</w:t>
      </w:r>
      <w:r w:rsidR="007E703B" w:rsidRPr="00D5087F">
        <w:rPr>
          <w:rFonts w:ascii="Segoe UI Symbol" w:hAnsi="Segoe UI Symbol"/>
          <w:i/>
        </w:rPr>
        <w:t xml:space="preserve"> </w:t>
      </w:r>
      <w:r w:rsidR="006A7A5A" w:rsidRPr="00D5087F">
        <w:rPr>
          <w:rFonts w:ascii="Segoe UI Symbol" w:hAnsi="Segoe UI Symbol"/>
          <w:i/>
        </w:rPr>
        <w:t>are</w:t>
      </w:r>
      <w:r w:rsidR="007E703B" w:rsidRPr="00D5087F">
        <w:rPr>
          <w:rFonts w:ascii="Segoe UI Symbol" w:hAnsi="Segoe UI Symbol"/>
          <w:i/>
        </w:rPr>
        <w:t xml:space="preserve"> </w:t>
      </w:r>
      <w:r w:rsidR="006A7A5A" w:rsidRPr="00D5087F">
        <w:rPr>
          <w:rFonts w:ascii="Segoe UI Symbol" w:hAnsi="Segoe UI Symbol"/>
          <w:i/>
        </w:rPr>
        <w:t>shown</w:t>
      </w:r>
      <w:r w:rsidR="007E703B" w:rsidRPr="00D5087F">
        <w:rPr>
          <w:rFonts w:ascii="Segoe UI Symbol" w:hAnsi="Segoe UI Symbol"/>
          <w:i/>
        </w:rPr>
        <w:t xml:space="preserve"> </w:t>
      </w:r>
      <w:r w:rsidR="006A7A5A" w:rsidRPr="00D5087F">
        <w:rPr>
          <w:rFonts w:ascii="Segoe UI Symbol" w:hAnsi="Segoe UI Symbol"/>
          <w:i/>
        </w:rPr>
        <w:t>above</w:t>
      </w:r>
      <w:r w:rsidR="006A7A5A" w:rsidRPr="00D5087F">
        <w:rPr>
          <w:rFonts w:ascii="Segoe UI Symbol" w:hAnsi="Segoe UI Symbol"/>
        </w:rPr>
        <w:t>]</w:t>
      </w:r>
    </w:p>
    <w:p w14:paraId="64C591A8" w14:textId="77777777" w:rsidR="005B4A5F" w:rsidRPr="00D5087F" w:rsidRDefault="005B4A5F" w:rsidP="008B1660">
      <w:pPr>
        <w:rPr>
          <w:rFonts w:ascii="Segoe UI Symbol" w:hAnsi="Segoe UI Symbol"/>
        </w:rPr>
      </w:pPr>
      <w:r w:rsidRPr="00D5087F">
        <w:rPr>
          <w:rFonts w:ascii="Segoe UI Symbol" w:hAnsi="Segoe UI Symbol"/>
          <w:b/>
        </w:rPr>
        <w:t>Date</w:t>
      </w:r>
      <w:bookmarkStart w:id="437" w:name="_Toc197236025"/>
      <w:r w:rsidR="007E703B" w:rsidRPr="00D5087F">
        <w:rPr>
          <w:rFonts w:ascii="Segoe UI Symbol" w:hAnsi="Segoe UI Symbol"/>
          <w:b/>
        </w:rPr>
        <w:t xml:space="preserve"> </w:t>
      </w:r>
      <w:r w:rsidRPr="00D5087F">
        <w:rPr>
          <w:rFonts w:ascii="Segoe UI Symbol" w:hAnsi="Segoe UI Symbol"/>
          <w:b/>
        </w:rPr>
        <w:t>signed</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date</w:t>
      </w:r>
      <w:r w:rsidR="007E703B" w:rsidRPr="00D5087F">
        <w:rPr>
          <w:rFonts w:ascii="Segoe UI Symbol" w:hAnsi="Segoe UI Symbol"/>
          <w:i/>
        </w:rPr>
        <w:t xml:space="preserve"> </w:t>
      </w:r>
      <w:r w:rsidR="006A7A5A" w:rsidRPr="00D5087F">
        <w:rPr>
          <w:rFonts w:ascii="Segoe UI Symbol" w:hAnsi="Segoe UI Symbol"/>
          <w:i/>
        </w:rPr>
        <w:t>of</w:t>
      </w:r>
      <w:r w:rsidR="007E703B" w:rsidRPr="00D5087F">
        <w:rPr>
          <w:rFonts w:ascii="Segoe UI Symbol" w:hAnsi="Segoe UI Symbol"/>
          <w:i/>
        </w:rPr>
        <w:t xml:space="preserve"> </w:t>
      </w:r>
      <w:r w:rsidR="006A7A5A" w:rsidRPr="00D5087F">
        <w:rPr>
          <w:rFonts w:ascii="Segoe UI Symbol" w:hAnsi="Segoe UI Symbol"/>
          <w:i/>
        </w:rPr>
        <w:t>signing</w:t>
      </w:r>
      <w:r w:rsidR="006A7A5A"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b/>
        </w:rPr>
        <w:t>day</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rPr>
        <w:t xml:space="preserve"> </w:t>
      </w:r>
      <w:r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month</w:t>
      </w:r>
      <w:r w:rsidR="006A7A5A" w:rsidRPr="00D5087F">
        <w:rPr>
          <w:rFonts w:ascii="Segoe UI Symbol" w:hAnsi="Segoe UI Symbol"/>
        </w:rPr>
        <w:t>],</w:t>
      </w:r>
      <w:r w:rsidR="007E703B" w:rsidRPr="00D5087F">
        <w:rPr>
          <w:rFonts w:ascii="Segoe UI Symbol" w:hAnsi="Segoe UI Symbol"/>
        </w:rPr>
        <w:t xml:space="preserve"> </w:t>
      </w:r>
      <w:r w:rsidR="006A7A5A" w:rsidRPr="00D5087F">
        <w:rPr>
          <w:rFonts w:ascii="Segoe UI Symbol" w:hAnsi="Segoe UI Symbol"/>
        </w:rPr>
        <w:t>[</w:t>
      </w:r>
      <w:r w:rsidR="006A7A5A" w:rsidRPr="00D5087F">
        <w:rPr>
          <w:rFonts w:ascii="Segoe UI Symbol" w:hAnsi="Segoe UI Symbol"/>
          <w:i/>
        </w:rPr>
        <w:t>insert</w:t>
      </w:r>
      <w:r w:rsidR="007E703B" w:rsidRPr="00D5087F">
        <w:rPr>
          <w:rFonts w:ascii="Segoe UI Symbol" w:hAnsi="Segoe UI Symbol"/>
          <w:i/>
        </w:rPr>
        <w:t xml:space="preserve"> </w:t>
      </w:r>
      <w:r w:rsidR="006A7A5A" w:rsidRPr="00D5087F">
        <w:rPr>
          <w:rFonts w:ascii="Segoe UI Symbol" w:hAnsi="Segoe UI Symbol"/>
          <w:i/>
        </w:rPr>
        <w:t>year</w:t>
      </w:r>
      <w:r w:rsidR="006A7A5A" w:rsidRPr="00D5087F">
        <w:rPr>
          <w:rFonts w:ascii="Segoe UI Symbol" w:hAnsi="Segoe UI Symbol"/>
        </w:rPr>
        <w:t>]</w:t>
      </w:r>
    </w:p>
    <w:p w14:paraId="0A71D046" w14:textId="77777777" w:rsidR="005B4A5F" w:rsidRPr="00D5087F" w:rsidRDefault="005B4A5F" w:rsidP="001D5093">
      <w:pPr>
        <w:jc w:val="left"/>
        <w:rPr>
          <w:rFonts w:ascii="Segoe UI Symbol" w:hAnsi="Segoe UI Symbol"/>
        </w:rPr>
      </w:pPr>
    </w:p>
    <w:p w14:paraId="4B4FB2AB" w14:textId="77777777" w:rsidR="005B4A5F" w:rsidRPr="00D5087F" w:rsidRDefault="005B4A5F" w:rsidP="001D5093">
      <w:pPr>
        <w:jc w:val="left"/>
        <w:rPr>
          <w:rFonts w:ascii="Segoe UI Symbol" w:hAnsi="Segoe UI Symbol"/>
        </w:rPr>
      </w:pPr>
    </w:p>
    <w:p w14:paraId="4B862E86" w14:textId="77777777" w:rsidR="005B4A5F" w:rsidRPr="00D5087F" w:rsidRDefault="005B4A5F" w:rsidP="001D5093">
      <w:pPr>
        <w:pStyle w:val="S4-header1"/>
        <w:rPr>
          <w:rFonts w:ascii="Segoe UI Symbol" w:hAnsi="Segoe UI Symbol"/>
        </w:rPr>
      </w:pPr>
    </w:p>
    <w:p w14:paraId="75B3B3CD" w14:textId="77777777" w:rsidR="00EB165E" w:rsidRPr="00D5087F" w:rsidRDefault="00EB165E" w:rsidP="001D5093">
      <w:pPr>
        <w:pStyle w:val="S4Header"/>
        <w:rPr>
          <w:rFonts w:ascii="Segoe UI Symbol" w:hAnsi="Segoe UI Symbol"/>
          <w:sz w:val="36"/>
        </w:rPr>
        <w:sectPr w:rsidR="00EB165E" w:rsidRPr="00D5087F" w:rsidSect="002A2E66">
          <w:headerReference w:type="even" r:id="rId52"/>
          <w:headerReference w:type="default" r:id="rId53"/>
          <w:footerReference w:type="even" r:id="rId54"/>
          <w:footerReference w:type="default" r:id="rId55"/>
          <w:headerReference w:type="first" r:id="rId56"/>
          <w:footnotePr>
            <w:numRestart w:val="eachSect"/>
          </w:footnotePr>
          <w:type w:val="oddPage"/>
          <w:pgSz w:w="12240" w:h="15840" w:code="1"/>
          <w:pgMar w:top="1440" w:right="1440" w:bottom="1440" w:left="1800" w:header="720" w:footer="720" w:gutter="0"/>
          <w:cols w:space="720"/>
          <w:titlePg/>
          <w:docGrid w:linePitch="326"/>
        </w:sectPr>
      </w:pPr>
    </w:p>
    <w:p w14:paraId="0A05B99C" w14:textId="77777777" w:rsidR="005B4A5F" w:rsidRPr="00D5087F" w:rsidRDefault="00830394" w:rsidP="00D5087F">
      <w:pPr>
        <w:pStyle w:val="Heading2"/>
        <w:rPr>
          <w:rFonts w:ascii="Segoe UI Symbol" w:hAnsi="Segoe UI Symbol"/>
        </w:rPr>
      </w:pPr>
      <w:bookmarkStart w:id="438" w:name="_Toc437968869"/>
      <w:bookmarkStart w:id="439" w:name="_Toc59197185"/>
      <w:bookmarkStart w:id="440" w:name="_Toc88745168"/>
      <w:r w:rsidRPr="00D5087F">
        <w:rPr>
          <w:rFonts w:ascii="Segoe UI Symbol" w:hAnsi="Segoe UI Symbol"/>
        </w:rPr>
        <w:lastRenderedPageBreak/>
        <w:t>Schedule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Rates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Prices</w:t>
      </w:r>
      <w:bookmarkEnd w:id="437"/>
      <w:bookmarkEnd w:id="438"/>
      <w:r w:rsidR="000954C3" w:rsidRPr="00D5087F">
        <w:rPr>
          <w:rFonts w:ascii="Segoe UI Symbol" w:hAnsi="Segoe UI Symbol"/>
        </w:rPr>
        <w:t xml:space="preserve"> (Price Schedules)</w:t>
      </w:r>
      <w:bookmarkEnd w:id="439"/>
      <w:bookmarkEnd w:id="440"/>
    </w:p>
    <w:p w14:paraId="18AE4C26" w14:textId="77777777" w:rsidR="005B4A5F" w:rsidRPr="00D5087F" w:rsidRDefault="005B4A5F" w:rsidP="00D5087F">
      <w:pPr>
        <w:pStyle w:val="Heading3"/>
        <w:jc w:val="center"/>
        <w:rPr>
          <w:rFonts w:ascii="Segoe UI Symbol" w:hAnsi="Segoe UI Symbol"/>
          <w:szCs w:val="32"/>
        </w:rPr>
      </w:pPr>
      <w:bookmarkStart w:id="441" w:name="_Toc437968870"/>
      <w:bookmarkStart w:id="442" w:name="_Toc197236026"/>
      <w:bookmarkStart w:id="443" w:name="_Toc59197186"/>
      <w:bookmarkStart w:id="444" w:name="_Toc88745169"/>
      <w:r w:rsidRPr="00D5087F">
        <w:rPr>
          <w:rFonts w:ascii="Segoe UI Symbol" w:hAnsi="Segoe UI Symbol"/>
          <w:b/>
          <w:sz w:val="32"/>
          <w:szCs w:val="32"/>
        </w:rPr>
        <w:t>Schedule</w:t>
      </w:r>
      <w:r w:rsidR="007E703B" w:rsidRPr="00D5087F">
        <w:rPr>
          <w:rFonts w:ascii="Segoe UI Symbol" w:hAnsi="Segoe UI Symbol"/>
          <w:b/>
          <w:sz w:val="32"/>
          <w:szCs w:val="32"/>
        </w:rPr>
        <w:t xml:space="preserve"> </w:t>
      </w:r>
      <w:r w:rsidRPr="00D5087F">
        <w:rPr>
          <w:rFonts w:ascii="Segoe UI Symbol" w:hAnsi="Segoe UI Symbol"/>
          <w:b/>
          <w:sz w:val="32"/>
          <w:szCs w:val="32"/>
        </w:rPr>
        <w:t>No.</w:t>
      </w:r>
      <w:r w:rsidR="007E703B" w:rsidRPr="00D5087F">
        <w:rPr>
          <w:rFonts w:ascii="Segoe UI Symbol" w:hAnsi="Segoe UI Symbol"/>
          <w:b/>
          <w:sz w:val="32"/>
          <w:szCs w:val="32"/>
        </w:rPr>
        <w:t xml:space="preserve"> </w:t>
      </w:r>
      <w:r w:rsidRPr="00D5087F">
        <w:rPr>
          <w:rFonts w:ascii="Segoe UI Symbol" w:hAnsi="Segoe UI Symbol"/>
          <w:b/>
          <w:sz w:val="32"/>
          <w:szCs w:val="32"/>
        </w:rPr>
        <w:t>1.</w:t>
      </w:r>
      <w:r w:rsidR="007E703B" w:rsidRPr="00D5087F">
        <w:rPr>
          <w:rFonts w:ascii="Segoe UI Symbol" w:hAnsi="Segoe UI Symbol"/>
          <w:b/>
          <w:sz w:val="32"/>
          <w:szCs w:val="32"/>
        </w:rPr>
        <w:t xml:space="preserve">  </w:t>
      </w:r>
      <w:r w:rsidRPr="00D5087F">
        <w:rPr>
          <w:rFonts w:ascii="Segoe UI Symbol" w:hAnsi="Segoe UI Symbol"/>
          <w:b/>
          <w:sz w:val="32"/>
          <w:szCs w:val="32"/>
        </w:rPr>
        <w:t>Plant</w:t>
      </w:r>
      <w:r w:rsidR="007E703B" w:rsidRPr="00D5087F">
        <w:rPr>
          <w:rFonts w:ascii="Segoe UI Symbol" w:hAnsi="Segoe UI Symbol"/>
          <w:b/>
          <w:sz w:val="32"/>
          <w:szCs w:val="32"/>
        </w:rPr>
        <w:t xml:space="preserve"> </w:t>
      </w:r>
      <w:r w:rsidRPr="00D5087F">
        <w:rPr>
          <w:rFonts w:ascii="Segoe UI Symbol" w:hAnsi="Segoe UI Symbol"/>
          <w:b/>
          <w:sz w:val="32"/>
          <w:szCs w:val="32"/>
        </w:rPr>
        <w:t>and</w:t>
      </w:r>
      <w:r w:rsidR="007E703B" w:rsidRPr="00D5087F">
        <w:rPr>
          <w:rFonts w:ascii="Segoe UI Symbol" w:hAnsi="Segoe UI Symbol"/>
          <w:b/>
          <w:sz w:val="32"/>
          <w:szCs w:val="32"/>
        </w:rPr>
        <w:t xml:space="preserve"> </w:t>
      </w:r>
      <w:r w:rsidRPr="00D5087F">
        <w:rPr>
          <w:rFonts w:ascii="Segoe UI Symbol" w:hAnsi="Segoe UI Symbol"/>
          <w:b/>
          <w:sz w:val="32"/>
          <w:szCs w:val="32"/>
        </w:rPr>
        <w:t>Mandatory</w:t>
      </w:r>
      <w:r w:rsidR="007E703B" w:rsidRPr="00D5087F">
        <w:rPr>
          <w:rFonts w:ascii="Segoe UI Symbol" w:hAnsi="Segoe UI Symbol"/>
          <w:b/>
          <w:sz w:val="32"/>
          <w:szCs w:val="32"/>
        </w:rPr>
        <w:t xml:space="preserve"> </w:t>
      </w:r>
      <w:r w:rsidRPr="00D5087F">
        <w:rPr>
          <w:rFonts w:ascii="Segoe UI Symbol" w:hAnsi="Segoe UI Symbol"/>
          <w:b/>
          <w:sz w:val="32"/>
          <w:szCs w:val="32"/>
        </w:rPr>
        <w:t>Spare</w:t>
      </w:r>
      <w:r w:rsidR="007E703B" w:rsidRPr="00D5087F">
        <w:rPr>
          <w:rFonts w:ascii="Segoe UI Symbol" w:hAnsi="Segoe UI Symbol"/>
          <w:b/>
          <w:sz w:val="32"/>
          <w:szCs w:val="32"/>
        </w:rPr>
        <w:t xml:space="preserve"> </w:t>
      </w:r>
      <w:r w:rsidRPr="00D5087F">
        <w:rPr>
          <w:rFonts w:ascii="Segoe UI Symbol" w:hAnsi="Segoe UI Symbol"/>
          <w:b/>
          <w:sz w:val="32"/>
          <w:szCs w:val="32"/>
        </w:rPr>
        <w:t>Parts</w:t>
      </w:r>
      <w:r w:rsidR="007E703B" w:rsidRPr="00D5087F">
        <w:rPr>
          <w:rFonts w:ascii="Segoe UI Symbol" w:hAnsi="Segoe UI Symbol"/>
          <w:b/>
          <w:sz w:val="32"/>
          <w:szCs w:val="32"/>
        </w:rPr>
        <w:t xml:space="preserve"> </w:t>
      </w:r>
      <w:r w:rsidRPr="00D5087F">
        <w:rPr>
          <w:rFonts w:ascii="Segoe UI Symbol" w:hAnsi="Segoe UI Symbol"/>
          <w:b/>
          <w:sz w:val="32"/>
          <w:szCs w:val="32"/>
        </w:rPr>
        <w:t>Supplied</w:t>
      </w:r>
      <w:r w:rsidR="007E703B" w:rsidRPr="00D5087F">
        <w:rPr>
          <w:rFonts w:ascii="Segoe UI Symbol" w:hAnsi="Segoe UI Symbol"/>
          <w:b/>
          <w:sz w:val="32"/>
          <w:szCs w:val="32"/>
        </w:rPr>
        <w:t xml:space="preserve"> </w:t>
      </w:r>
      <w:r w:rsidRPr="00D5087F">
        <w:rPr>
          <w:rFonts w:ascii="Segoe UI Symbol" w:hAnsi="Segoe UI Symbol"/>
          <w:b/>
          <w:sz w:val="32"/>
          <w:szCs w:val="32"/>
        </w:rPr>
        <w:t>from</w:t>
      </w:r>
      <w:r w:rsidR="007E703B" w:rsidRPr="00D5087F">
        <w:rPr>
          <w:rFonts w:ascii="Segoe UI Symbol" w:hAnsi="Segoe UI Symbol"/>
          <w:b/>
          <w:sz w:val="32"/>
          <w:szCs w:val="32"/>
        </w:rPr>
        <w:t xml:space="preserve"> </w:t>
      </w:r>
      <w:r w:rsidRPr="00D5087F">
        <w:rPr>
          <w:rFonts w:ascii="Segoe UI Symbol" w:hAnsi="Segoe UI Symbol"/>
          <w:b/>
          <w:sz w:val="32"/>
          <w:szCs w:val="32"/>
        </w:rPr>
        <w:t>Abroad</w:t>
      </w:r>
      <w:bookmarkEnd w:id="441"/>
      <w:bookmarkEnd w:id="442"/>
      <w:bookmarkEnd w:id="443"/>
      <w:bookmarkEnd w:id="444"/>
    </w:p>
    <w:p w14:paraId="1E5ACBF3" w14:textId="77777777" w:rsidR="0032301B" w:rsidRDefault="0032301B" w:rsidP="0032077A">
      <w:pPr>
        <w:jc w:val="center"/>
        <w:rPr>
          <w:rFonts w:ascii="Segoe UI Symbol" w:hAnsi="Segoe UI Symbol"/>
          <w:sz w:val="20"/>
        </w:rPr>
        <w:sectPr w:rsidR="0032301B" w:rsidSect="002A2E66">
          <w:headerReference w:type="even" r:id="rId57"/>
          <w:footnotePr>
            <w:numRestart w:val="eachSect"/>
          </w:footnotePr>
          <w:pgSz w:w="12240" w:h="15840" w:code="1"/>
          <w:pgMar w:top="1080" w:right="1440" w:bottom="1080" w:left="1440" w:header="720" w:footer="720" w:gutter="0"/>
          <w:cols w:space="720"/>
          <w:docGrid w:linePitch="326"/>
        </w:sectPr>
      </w:pPr>
    </w:p>
    <w:p w14:paraId="1AB0D02E" w14:textId="77777777" w:rsidR="0032301B" w:rsidRDefault="0032301B" w:rsidP="0032077A">
      <w:pPr>
        <w:jc w:val="center"/>
        <w:rPr>
          <w:rFonts w:ascii="Segoe UI Symbol" w:hAnsi="Segoe UI Symbol"/>
          <w:sz w:val="20"/>
        </w:rPr>
        <w:sectPr w:rsidR="0032301B" w:rsidSect="002A2E66">
          <w:footnotePr>
            <w:numRestart w:val="eachSect"/>
          </w:footnotePr>
          <w:type w:val="continuous"/>
          <w:pgSz w:w="12240" w:h="15840" w:code="1"/>
          <w:pgMar w:top="1080" w:right="1440" w:bottom="1080" w:left="1440" w:header="720" w:footer="720" w:gutter="0"/>
          <w:cols w:space="720"/>
          <w:docGrid w:linePitch="326"/>
        </w:sectPr>
      </w:pPr>
    </w:p>
    <w:tbl>
      <w:tblPr>
        <w:tblW w:w="9948" w:type="dxa"/>
        <w:tblInd w:w="-15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88"/>
        <w:gridCol w:w="2002"/>
        <w:gridCol w:w="562"/>
        <w:gridCol w:w="242"/>
        <w:gridCol w:w="759"/>
        <w:gridCol w:w="683"/>
        <w:gridCol w:w="26"/>
        <w:gridCol w:w="236"/>
        <w:gridCol w:w="447"/>
        <w:gridCol w:w="1359"/>
        <w:gridCol w:w="18"/>
        <w:gridCol w:w="934"/>
        <w:gridCol w:w="18"/>
        <w:gridCol w:w="935"/>
        <w:gridCol w:w="18"/>
        <w:gridCol w:w="1003"/>
        <w:gridCol w:w="18"/>
      </w:tblGrid>
      <w:tr w:rsidR="0032077A" w:rsidRPr="00143E6E" w14:paraId="0B9B9250" w14:textId="77777777" w:rsidTr="0032077A">
        <w:trPr>
          <w:gridAfter w:val="1"/>
          <w:wAfter w:w="18" w:type="dxa"/>
          <w:trHeight w:val="375"/>
        </w:trPr>
        <w:tc>
          <w:tcPr>
            <w:tcW w:w="688" w:type="dxa"/>
            <w:tcBorders>
              <w:top w:val="single" w:sz="6" w:space="0" w:color="auto"/>
              <w:bottom w:val="nil"/>
              <w:right w:val="nil"/>
            </w:tcBorders>
            <w:vAlign w:val="center"/>
          </w:tcPr>
          <w:p w14:paraId="71AC034D" w14:textId="1C4EEB97" w:rsidR="0032077A" w:rsidRPr="00D5087F" w:rsidRDefault="0032077A" w:rsidP="0032077A">
            <w:pPr>
              <w:jc w:val="center"/>
              <w:rPr>
                <w:rFonts w:ascii="Segoe UI Symbol" w:hAnsi="Segoe UI Symbol"/>
                <w:sz w:val="20"/>
              </w:rPr>
            </w:pPr>
            <w:r w:rsidRPr="00D5087F">
              <w:rPr>
                <w:rFonts w:ascii="Segoe UI Symbol" w:hAnsi="Segoe UI Symbol"/>
                <w:sz w:val="20"/>
              </w:rPr>
              <w:t>Item</w:t>
            </w:r>
          </w:p>
        </w:tc>
        <w:tc>
          <w:tcPr>
            <w:tcW w:w="2806" w:type="dxa"/>
            <w:gridSpan w:val="3"/>
            <w:tcBorders>
              <w:top w:val="single" w:sz="6" w:space="0" w:color="auto"/>
              <w:left w:val="single" w:sz="6" w:space="0" w:color="auto"/>
              <w:bottom w:val="nil"/>
              <w:right w:val="single" w:sz="6" w:space="0" w:color="auto"/>
            </w:tcBorders>
            <w:vAlign w:val="center"/>
          </w:tcPr>
          <w:p w14:paraId="6F079555" w14:textId="77777777" w:rsidR="0032077A" w:rsidRPr="00D5087F" w:rsidRDefault="0032077A" w:rsidP="0032077A">
            <w:pPr>
              <w:jc w:val="center"/>
              <w:rPr>
                <w:rFonts w:ascii="Segoe UI Symbol" w:hAnsi="Segoe UI Symbol"/>
                <w:sz w:val="20"/>
              </w:rPr>
            </w:pPr>
            <w:r w:rsidRPr="00D5087F">
              <w:rPr>
                <w:rFonts w:ascii="Segoe UI Symbol" w:hAnsi="Segoe UI Symbol"/>
                <w:sz w:val="20"/>
              </w:rPr>
              <w:t>Description</w:t>
            </w:r>
          </w:p>
        </w:tc>
        <w:tc>
          <w:tcPr>
            <w:tcW w:w="759" w:type="dxa"/>
            <w:tcBorders>
              <w:top w:val="single" w:sz="6" w:space="0" w:color="auto"/>
              <w:left w:val="nil"/>
              <w:bottom w:val="nil"/>
              <w:right w:val="nil"/>
            </w:tcBorders>
            <w:vAlign w:val="center"/>
          </w:tcPr>
          <w:p w14:paraId="10F8E188" w14:textId="02A4C174" w:rsidR="0032077A" w:rsidRPr="00D5087F" w:rsidRDefault="0032077A" w:rsidP="0032077A">
            <w:pPr>
              <w:jc w:val="center"/>
              <w:rPr>
                <w:rFonts w:ascii="Segoe UI Symbol" w:hAnsi="Segoe UI Symbol"/>
                <w:sz w:val="20"/>
              </w:rPr>
            </w:pPr>
            <w:r w:rsidRPr="00D5087F">
              <w:rPr>
                <w:rFonts w:ascii="Segoe UI Symbol" w:hAnsi="Segoe UI Symbol"/>
                <w:sz w:val="20"/>
              </w:rPr>
              <w:t>Code</w:t>
            </w:r>
            <w:r w:rsidR="0032301B">
              <w:rPr>
                <w:rStyle w:val="FootnoteReference"/>
                <w:rFonts w:ascii="Segoe UI Symbol" w:hAnsi="Segoe UI Symbol"/>
                <w:sz w:val="20"/>
              </w:rPr>
              <w:footnoteReference w:id="10"/>
            </w:r>
          </w:p>
        </w:tc>
        <w:tc>
          <w:tcPr>
            <w:tcW w:w="683" w:type="dxa"/>
            <w:tcBorders>
              <w:top w:val="single" w:sz="6" w:space="0" w:color="auto"/>
              <w:left w:val="single" w:sz="6" w:space="0" w:color="auto"/>
              <w:bottom w:val="nil"/>
              <w:right w:val="single" w:sz="6" w:space="0" w:color="auto"/>
            </w:tcBorders>
            <w:vAlign w:val="center"/>
          </w:tcPr>
          <w:p w14:paraId="36F0D76D" w14:textId="77777777" w:rsidR="0032077A" w:rsidRPr="00D5087F" w:rsidRDefault="0032077A" w:rsidP="0032077A">
            <w:pPr>
              <w:jc w:val="center"/>
              <w:rPr>
                <w:rFonts w:ascii="Segoe UI Symbol" w:hAnsi="Segoe UI Symbol"/>
                <w:sz w:val="20"/>
              </w:rPr>
            </w:pPr>
          </w:p>
        </w:tc>
        <w:tc>
          <w:tcPr>
            <w:tcW w:w="709" w:type="dxa"/>
            <w:gridSpan w:val="3"/>
            <w:tcBorders>
              <w:top w:val="single" w:sz="6" w:space="0" w:color="auto"/>
              <w:left w:val="single" w:sz="6" w:space="0" w:color="auto"/>
              <w:bottom w:val="nil"/>
              <w:right w:val="single" w:sz="6" w:space="0" w:color="auto"/>
            </w:tcBorders>
            <w:vAlign w:val="center"/>
          </w:tcPr>
          <w:p w14:paraId="50855334" w14:textId="77777777" w:rsidR="0032077A" w:rsidRPr="00D5087F" w:rsidRDefault="0032077A" w:rsidP="0032077A">
            <w:pPr>
              <w:jc w:val="center"/>
              <w:rPr>
                <w:rFonts w:ascii="Segoe UI Symbol" w:hAnsi="Segoe UI Symbol"/>
                <w:sz w:val="20"/>
              </w:rPr>
            </w:pPr>
            <w:r w:rsidRPr="00D5087F">
              <w:rPr>
                <w:rFonts w:ascii="Segoe UI Symbol" w:hAnsi="Segoe UI Symbol"/>
                <w:sz w:val="20"/>
              </w:rPr>
              <w:t>Qty.</w:t>
            </w:r>
          </w:p>
        </w:tc>
        <w:tc>
          <w:tcPr>
            <w:tcW w:w="3264" w:type="dxa"/>
            <w:gridSpan w:val="5"/>
            <w:tcBorders>
              <w:top w:val="single" w:sz="6" w:space="0" w:color="auto"/>
              <w:left w:val="nil"/>
              <w:bottom w:val="nil"/>
              <w:right w:val="nil"/>
            </w:tcBorders>
            <w:vAlign w:val="center"/>
          </w:tcPr>
          <w:p w14:paraId="162F1406" w14:textId="059E2056" w:rsidR="0032077A" w:rsidRPr="00D5087F" w:rsidRDefault="0032077A" w:rsidP="0032077A">
            <w:pPr>
              <w:jc w:val="center"/>
              <w:rPr>
                <w:rFonts w:ascii="Segoe UI Symbol" w:hAnsi="Segoe UI Symbol"/>
                <w:sz w:val="20"/>
              </w:rPr>
            </w:pPr>
            <w:r w:rsidRPr="00D5087F">
              <w:rPr>
                <w:rFonts w:ascii="Segoe UI Symbol" w:hAnsi="Segoe UI Symbol"/>
                <w:sz w:val="20"/>
              </w:rPr>
              <w:t>Unit Price</w:t>
            </w:r>
            <w:r w:rsidR="0032301B">
              <w:rPr>
                <w:rStyle w:val="FootnoteReference"/>
                <w:rFonts w:ascii="Segoe UI Symbol" w:hAnsi="Segoe UI Symbol"/>
                <w:sz w:val="20"/>
              </w:rPr>
              <w:footnoteReference w:id="11"/>
            </w:r>
          </w:p>
        </w:tc>
        <w:tc>
          <w:tcPr>
            <w:tcW w:w="1021" w:type="dxa"/>
            <w:gridSpan w:val="2"/>
            <w:tcBorders>
              <w:top w:val="single" w:sz="6" w:space="0" w:color="auto"/>
              <w:left w:val="single" w:sz="6" w:space="0" w:color="auto"/>
              <w:bottom w:val="nil"/>
            </w:tcBorders>
            <w:vAlign w:val="center"/>
          </w:tcPr>
          <w:p w14:paraId="271FD783" w14:textId="492E1A9A" w:rsidR="0032077A" w:rsidRPr="00D5087F" w:rsidRDefault="0032077A" w:rsidP="0032077A">
            <w:pPr>
              <w:jc w:val="center"/>
              <w:rPr>
                <w:rFonts w:ascii="Segoe UI Symbol" w:hAnsi="Segoe UI Symbol"/>
                <w:sz w:val="20"/>
              </w:rPr>
            </w:pPr>
            <w:r w:rsidRPr="00D5087F">
              <w:rPr>
                <w:rFonts w:ascii="Segoe UI Symbol" w:hAnsi="Segoe UI Symbol"/>
                <w:sz w:val="20"/>
              </w:rPr>
              <w:t>Total Price</w:t>
            </w:r>
          </w:p>
        </w:tc>
      </w:tr>
      <w:tr w:rsidR="00A230B2" w:rsidRPr="00143E6E" w14:paraId="2295FF8E" w14:textId="77777777" w:rsidTr="0032077A">
        <w:trPr>
          <w:gridAfter w:val="1"/>
          <w:wAfter w:w="18" w:type="dxa"/>
          <w:trHeight w:val="457"/>
        </w:trPr>
        <w:tc>
          <w:tcPr>
            <w:tcW w:w="688" w:type="dxa"/>
            <w:tcBorders>
              <w:top w:val="nil"/>
              <w:bottom w:val="nil"/>
              <w:right w:val="nil"/>
            </w:tcBorders>
            <w:vAlign w:val="center"/>
          </w:tcPr>
          <w:p w14:paraId="6A48B2BE" w14:textId="77777777" w:rsidR="00EB165E" w:rsidRPr="00D5087F" w:rsidRDefault="00EB165E" w:rsidP="0032077A">
            <w:pPr>
              <w:jc w:val="center"/>
              <w:rPr>
                <w:rFonts w:ascii="Segoe UI Symbol" w:hAnsi="Segoe UI Symbol"/>
                <w:sz w:val="20"/>
              </w:rPr>
            </w:pPr>
          </w:p>
        </w:tc>
        <w:tc>
          <w:tcPr>
            <w:tcW w:w="2806" w:type="dxa"/>
            <w:gridSpan w:val="3"/>
            <w:tcBorders>
              <w:top w:val="nil"/>
              <w:left w:val="single" w:sz="6" w:space="0" w:color="auto"/>
              <w:bottom w:val="nil"/>
              <w:right w:val="single" w:sz="6" w:space="0" w:color="auto"/>
            </w:tcBorders>
            <w:vAlign w:val="center"/>
          </w:tcPr>
          <w:p w14:paraId="01FE1F42" w14:textId="77777777" w:rsidR="00EB165E" w:rsidRPr="00D5087F" w:rsidRDefault="00EB165E" w:rsidP="0032077A">
            <w:pPr>
              <w:jc w:val="center"/>
              <w:rPr>
                <w:rFonts w:ascii="Segoe UI Symbol" w:hAnsi="Segoe UI Symbol"/>
                <w:sz w:val="20"/>
              </w:rPr>
            </w:pPr>
          </w:p>
        </w:tc>
        <w:tc>
          <w:tcPr>
            <w:tcW w:w="759" w:type="dxa"/>
            <w:tcBorders>
              <w:top w:val="nil"/>
              <w:left w:val="nil"/>
              <w:bottom w:val="nil"/>
              <w:right w:val="nil"/>
            </w:tcBorders>
            <w:vAlign w:val="center"/>
          </w:tcPr>
          <w:p w14:paraId="0D01E09A" w14:textId="77777777" w:rsidR="00EB165E" w:rsidRPr="00D5087F" w:rsidRDefault="00EB165E" w:rsidP="0032077A">
            <w:pPr>
              <w:jc w:val="center"/>
              <w:rPr>
                <w:rFonts w:ascii="Segoe UI Symbol" w:hAnsi="Segoe UI Symbol"/>
                <w:sz w:val="20"/>
              </w:rPr>
            </w:pPr>
          </w:p>
        </w:tc>
        <w:tc>
          <w:tcPr>
            <w:tcW w:w="683" w:type="dxa"/>
            <w:tcBorders>
              <w:top w:val="nil"/>
              <w:left w:val="single" w:sz="6" w:space="0" w:color="auto"/>
              <w:bottom w:val="nil"/>
              <w:right w:val="single" w:sz="6" w:space="0" w:color="auto"/>
            </w:tcBorders>
            <w:vAlign w:val="center"/>
          </w:tcPr>
          <w:p w14:paraId="1C121B36" w14:textId="77777777" w:rsidR="00EB165E" w:rsidRPr="00D5087F" w:rsidRDefault="00EB165E" w:rsidP="0032077A">
            <w:pPr>
              <w:jc w:val="center"/>
              <w:rPr>
                <w:rFonts w:ascii="Segoe UI Symbol" w:hAnsi="Segoe UI Symbol"/>
                <w:sz w:val="20"/>
              </w:rPr>
            </w:pPr>
          </w:p>
        </w:tc>
        <w:tc>
          <w:tcPr>
            <w:tcW w:w="709" w:type="dxa"/>
            <w:gridSpan w:val="3"/>
            <w:tcBorders>
              <w:top w:val="nil"/>
              <w:left w:val="single" w:sz="6" w:space="0" w:color="auto"/>
              <w:bottom w:val="nil"/>
              <w:right w:val="single" w:sz="6" w:space="0" w:color="auto"/>
            </w:tcBorders>
            <w:vAlign w:val="center"/>
          </w:tcPr>
          <w:p w14:paraId="7DAAB7FA" w14:textId="77777777" w:rsidR="00EB165E" w:rsidRPr="00D5087F" w:rsidRDefault="00EB165E" w:rsidP="0032077A">
            <w:pPr>
              <w:jc w:val="center"/>
              <w:rPr>
                <w:rFonts w:ascii="Segoe UI Symbol" w:hAnsi="Segoe UI Symbol"/>
                <w:sz w:val="20"/>
              </w:rPr>
            </w:pPr>
          </w:p>
        </w:tc>
        <w:tc>
          <w:tcPr>
            <w:tcW w:w="1359" w:type="dxa"/>
            <w:tcBorders>
              <w:top w:val="single" w:sz="6" w:space="0" w:color="auto"/>
              <w:left w:val="nil"/>
              <w:bottom w:val="nil"/>
              <w:right w:val="nil"/>
            </w:tcBorders>
            <w:vAlign w:val="center"/>
          </w:tcPr>
          <w:p w14:paraId="1960ECD1" w14:textId="77777777" w:rsidR="00EB165E" w:rsidRPr="00D5087F" w:rsidRDefault="00EB165E" w:rsidP="0032077A">
            <w:pPr>
              <w:jc w:val="center"/>
              <w:rPr>
                <w:rFonts w:ascii="Segoe UI Symbol" w:hAnsi="Segoe UI Symbol"/>
                <w:sz w:val="20"/>
              </w:rPr>
            </w:pPr>
          </w:p>
        </w:tc>
        <w:tc>
          <w:tcPr>
            <w:tcW w:w="952" w:type="dxa"/>
            <w:gridSpan w:val="2"/>
            <w:tcBorders>
              <w:top w:val="single" w:sz="6" w:space="0" w:color="auto"/>
              <w:left w:val="nil"/>
              <w:bottom w:val="nil"/>
              <w:right w:val="nil"/>
            </w:tcBorders>
            <w:vAlign w:val="center"/>
          </w:tcPr>
          <w:p w14:paraId="3669DAE1" w14:textId="77777777" w:rsidR="00EB165E" w:rsidRPr="00D5087F" w:rsidRDefault="00EB165E" w:rsidP="0032077A">
            <w:pPr>
              <w:jc w:val="center"/>
              <w:rPr>
                <w:rFonts w:ascii="Segoe UI Symbol" w:hAnsi="Segoe UI Symbol"/>
                <w:sz w:val="20"/>
              </w:rPr>
            </w:pPr>
          </w:p>
        </w:tc>
        <w:tc>
          <w:tcPr>
            <w:tcW w:w="953" w:type="dxa"/>
            <w:gridSpan w:val="2"/>
            <w:tcBorders>
              <w:top w:val="single" w:sz="6" w:space="0" w:color="auto"/>
              <w:left w:val="single" w:sz="6" w:space="0" w:color="auto"/>
              <w:bottom w:val="nil"/>
              <w:right w:val="single" w:sz="6" w:space="0" w:color="auto"/>
            </w:tcBorders>
            <w:vAlign w:val="center"/>
          </w:tcPr>
          <w:p w14:paraId="15FEB21F" w14:textId="1E4B48A1" w:rsidR="00EB165E" w:rsidRPr="00D5087F" w:rsidRDefault="00EB165E" w:rsidP="0032077A">
            <w:pPr>
              <w:jc w:val="center"/>
              <w:rPr>
                <w:rFonts w:ascii="Segoe UI Symbol" w:hAnsi="Segoe UI Symbol"/>
                <w:i/>
                <w:sz w:val="20"/>
                <w:vertAlign w:val="superscript"/>
              </w:rPr>
            </w:pPr>
            <w:r w:rsidRPr="00D5087F">
              <w:rPr>
                <w:rFonts w:ascii="Segoe UI Symbol" w:hAnsi="Segoe UI Symbol"/>
                <w:i/>
                <w:sz w:val="20"/>
              </w:rPr>
              <w:t>CIP</w:t>
            </w:r>
            <w:r w:rsidR="0032301B">
              <w:rPr>
                <w:rStyle w:val="FootnoteReference"/>
                <w:rFonts w:ascii="Segoe UI Symbol" w:hAnsi="Segoe UI Symbol"/>
                <w:i/>
                <w:sz w:val="20"/>
              </w:rPr>
              <w:footnoteReference w:id="12"/>
            </w:r>
          </w:p>
        </w:tc>
        <w:tc>
          <w:tcPr>
            <w:tcW w:w="1021" w:type="dxa"/>
            <w:gridSpan w:val="2"/>
            <w:tcBorders>
              <w:top w:val="nil"/>
              <w:left w:val="nil"/>
              <w:bottom w:val="nil"/>
            </w:tcBorders>
            <w:vAlign w:val="center"/>
          </w:tcPr>
          <w:p w14:paraId="67041491" w14:textId="77777777" w:rsidR="00EB165E" w:rsidRPr="00D5087F" w:rsidRDefault="00EB165E" w:rsidP="0032077A">
            <w:pPr>
              <w:jc w:val="center"/>
              <w:rPr>
                <w:rFonts w:ascii="Segoe UI Symbol" w:hAnsi="Segoe UI Symbol"/>
                <w:sz w:val="20"/>
              </w:rPr>
            </w:pPr>
          </w:p>
        </w:tc>
      </w:tr>
      <w:tr w:rsidR="00A230B2" w:rsidRPr="00143E6E" w14:paraId="0FB0DE3B" w14:textId="77777777" w:rsidTr="0032077A">
        <w:trPr>
          <w:gridAfter w:val="1"/>
          <w:wAfter w:w="18" w:type="dxa"/>
          <w:trHeight w:val="80"/>
        </w:trPr>
        <w:tc>
          <w:tcPr>
            <w:tcW w:w="688" w:type="dxa"/>
            <w:tcBorders>
              <w:top w:val="nil"/>
              <w:bottom w:val="single" w:sz="6" w:space="0" w:color="auto"/>
              <w:right w:val="nil"/>
            </w:tcBorders>
            <w:vAlign w:val="center"/>
          </w:tcPr>
          <w:p w14:paraId="6F79AE3E" w14:textId="77777777" w:rsidR="00EB165E" w:rsidRPr="00D5087F" w:rsidRDefault="00EB165E" w:rsidP="0032077A">
            <w:pPr>
              <w:jc w:val="center"/>
              <w:rPr>
                <w:rFonts w:ascii="Segoe UI Symbol" w:hAnsi="Segoe UI Symbol"/>
                <w:sz w:val="20"/>
              </w:rPr>
            </w:pPr>
          </w:p>
        </w:tc>
        <w:tc>
          <w:tcPr>
            <w:tcW w:w="2806" w:type="dxa"/>
            <w:gridSpan w:val="3"/>
            <w:tcBorders>
              <w:top w:val="nil"/>
              <w:left w:val="single" w:sz="6" w:space="0" w:color="auto"/>
              <w:bottom w:val="single" w:sz="6" w:space="0" w:color="auto"/>
              <w:right w:val="single" w:sz="6" w:space="0" w:color="auto"/>
            </w:tcBorders>
            <w:vAlign w:val="center"/>
          </w:tcPr>
          <w:p w14:paraId="2A1E818D" w14:textId="77777777" w:rsidR="00EB165E" w:rsidRPr="00D5087F" w:rsidRDefault="00EB165E" w:rsidP="0032077A">
            <w:pPr>
              <w:jc w:val="center"/>
              <w:rPr>
                <w:rFonts w:ascii="Segoe UI Symbol" w:hAnsi="Segoe UI Symbol"/>
                <w:sz w:val="20"/>
              </w:rPr>
            </w:pPr>
          </w:p>
        </w:tc>
        <w:tc>
          <w:tcPr>
            <w:tcW w:w="759" w:type="dxa"/>
            <w:tcBorders>
              <w:top w:val="nil"/>
              <w:left w:val="nil"/>
              <w:bottom w:val="single" w:sz="6" w:space="0" w:color="auto"/>
              <w:right w:val="nil"/>
            </w:tcBorders>
            <w:vAlign w:val="center"/>
          </w:tcPr>
          <w:p w14:paraId="6F5CCFF8" w14:textId="77777777" w:rsidR="00EB165E" w:rsidRPr="00D5087F" w:rsidRDefault="00EB165E" w:rsidP="0032077A">
            <w:pPr>
              <w:jc w:val="center"/>
              <w:rPr>
                <w:rFonts w:ascii="Segoe UI Symbol" w:hAnsi="Segoe UI Symbol"/>
                <w:sz w:val="20"/>
              </w:rPr>
            </w:pPr>
          </w:p>
        </w:tc>
        <w:tc>
          <w:tcPr>
            <w:tcW w:w="683" w:type="dxa"/>
            <w:tcBorders>
              <w:top w:val="nil"/>
              <w:left w:val="single" w:sz="6" w:space="0" w:color="auto"/>
              <w:bottom w:val="single" w:sz="6" w:space="0" w:color="auto"/>
              <w:right w:val="single" w:sz="6" w:space="0" w:color="auto"/>
            </w:tcBorders>
            <w:vAlign w:val="center"/>
          </w:tcPr>
          <w:p w14:paraId="56A33D73" w14:textId="77777777" w:rsidR="00EB165E" w:rsidRPr="00D5087F" w:rsidRDefault="00EB165E" w:rsidP="0032077A">
            <w:pPr>
              <w:jc w:val="center"/>
              <w:rPr>
                <w:rFonts w:ascii="Segoe UI Symbol" w:hAnsi="Segoe UI Symbol"/>
                <w:i/>
                <w:sz w:val="20"/>
              </w:rPr>
            </w:pPr>
          </w:p>
        </w:tc>
        <w:tc>
          <w:tcPr>
            <w:tcW w:w="709" w:type="dxa"/>
            <w:gridSpan w:val="3"/>
            <w:tcBorders>
              <w:top w:val="nil"/>
              <w:left w:val="single" w:sz="6" w:space="0" w:color="auto"/>
              <w:bottom w:val="single" w:sz="6" w:space="0" w:color="auto"/>
              <w:right w:val="single" w:sz="6" w:space="0" w:color="auto"/>
            </w:tcBorders>
            <w:vAlign w:val="center"/>
          </w:tcPr>
          <w:p w14:paraId="4F795565" w14:textId="77777777" w:rsidR="00EB165E" w:rsidRPr="00D5087F" w:rsidRDefault="00EB165E" w:rsidP="0032077A">
            <w:pPr>
              <w:jc w:val="center"/>
              <w:rPr>
                <w:rFonts w:ascii="Segoe UI Symbol" w:hAnsi="Segoe UI Symbol"/>
                <w:i/>
                <w:sz w:val="20"/>
              </w:rPr>
            </w:pPr>
            <w:r w:rsidRPr="00D5087F">
              <w:rPr>
                <w:rFonts w:ascii="Segoe UI Symbol" w:hAnsi="Segoe UI Symbol"/>
                <w:i/>
                <w:sz w:val="20"/>
              </w:rPr>
              <w:t>(1)</w:t>
            </w:r>
          </w:p>
        </w:tc>
        <w:tc>
          <w:tcPr>
            <w:tcW w:w="1359" w:type="dxa"/>
            <w:tcBorders>
              <w:top w:val="nil"/>
              <w:left w:val="nil"/>
              <w:bottom w:val="single" w:sz="6" w:space="0" w:color="auto"/>
              <w:right w:val="nil"/>
            </w:tcBorders>
            <w:vAlign w:val="center"/>
          </w:tcPr>
          <w:p w14:paraId="7CCDDDC0" w14:textId="77777777" w:rsidR="00EB165E" w:rsidRPr="00D5087F" w:rsidRDefault="00EB165E" w:rsidP="0032077A">
            <w:pPr>
              <w:jc w:val="center"/>
              <w:rPr>
                <w:rFonts w:ascii="Segoe UI Symbol" w:hAnsi="Segoe UI Symbol"/>
                <w:i/>
                <w:sz w:val="20"/>
              </w:rPr>
            </w:pPr>
          </w:p>
        </w:tc>
        <w:tc>
          <w:tcPr>
            <w:tcW w:w="952" w:type="dxa"/>
            <w:gridSpan w:val="2"/>
            <w:tcBorders>
              <w:top w:val="nil"/>
              <w:left w:val="nil"/>
              <w:bottom w:val="single" w:sz="6" w:space="0" w:color="auto"/>
              <w:right w:val="nil"/>
            </w:tcBorders>
            <w:vAlign w:val="center"/>
          </w:tcPr>
          <w:p w14:paraId="00C11BB2" w14:textId="77777777" w:rsidR="00EB165E" w:rsidRPr="00D5087F" w:rsidRDefault="00EB165E" w:rsidP="0032077A">
            <w:pPr>
              <w:jc w:val="center"/>
              <w:rPr>
                <w:rFonts w:ascii="Segoe UI Symbol" w:hAnsi="Segoe UI Symbol"/>
                <w:i/>
                <w:sz w:val="20"/>
              </w:rPr>
            </w:pPr>
            <w:r w:rsidRPr="00D5087F">
              <w:rPr>
                <w:rFonts w:ascii="Segoe UI Symbol" w:hAnsi="Segoe UI Symbol"/>
                <w:i/>
                <w:sz w:val="20"/>
              </w:rPr>
              <w:t>(2)</w:t>
            </w:r>
          </w:p>
        </w:tc>
        <w:tc>
          <w:tcPr>
            <w:tcW w:w="953" w:type="dxa"/>
            <w:gridSpan w:val="2"/>
            <w:tcBorders>
              <w:top w:val="nil"/>
              <w:left w:val="single" w:sz="6" w:space="0" w:color="auto"/>
              <w:bottom w:val="single" w:sz="6" w:space="0" w:color="auto"/>
              <w:right w:val="single" w:sz="6" w:space="0" w:color="auto"/>
            </w:tcBorders>
            <w:vAlign w:val="center"/>
          </w:tcPr>
          <w:p w14:paraId="0B502268" w14:textId="77777777" w:rsidR="00EB165E" w:rsidRPr="00D5087F" w:rsidRDefault="00EB165E" w:rsidP="0032077A">
            <w:pPr>
              <w:jc w:val="center"/>
              <w:rPr>
                <w:rFonts w:ascii="Segoe UI Symbol" w:hAnsi="Segoe UI Symbol"/>
                <w:i/>
                <w:sz w:val="20"/>
              </w:rPr>
            </w:pPr>
            <w:r w:rsidRPr="00D5087F">
              <w:rPr>
                <w:rFonts w:ascii="Segoe UI Symbol" w:hAnsi="Segoe UI Symbol"/>
                <w:i/>
                <w:sz w:val="20"/>
              </w:rPr>
              <w:t>(3)</w:t>
            </w:r>
          </w:p>
        </w:tc>
        <w:tc>
          <w:tcPr>
            <w:tcW w:w="1021" w:type="dxa"/>
            <w:gridSpan w:val="2"/>
            <w:tcBorders>
              <w:top w:val="nil"/>
              <w:left w:val="nil"/>
              <w:bottom w:val="single" w:sz="6" w:space="0" w:color="auto"/>
            </w:tcBorders>
            <w:vAlign w:val="center"/>
          </w:tcPr>
          <w:p w14:paraId="1C449FBD" w14:textId="77777777" w:rsidR="00EB165E" w:rsidRPr="00D5087F" w:rsidRDefault="00EB165E" w:rsidP="0032077A">
            <w:pPr>
              <w:jc w:val="center"/>
              <w:rPr>
                <w:rFonts w:ascii="Segoe UI Symbol" w:hAnsi="Segoe UI Symbol"/>
                <w:i/>
                <w:sz w:val="20"/>
              </w:rPr>
            </w:pPr>
            <w:r w:rsidRPr="00D5087F">
              <w:rPr>
                <w:rFonts w:ascii="Segoe UI Symbol" w:hAnsi="Segoe UI Symbol"/>
                <w:i/>
                <w:sz w:val="20"/>
              </w:rPr>
              <w:t>(1)</w:t>
            </w:r>
            <w:r w:rsidR="007E703B" w:rsidRPr="00D5087F">
              <w:rPr>
                <w:rFonts w:ascii="Segoe UI Symbol" w:hAnsi="Segoe UI Symbol"/>
                <w:i/>
                <w:sz w:val="20"/>
              </w:rPr>
              <w:t xml:space="preserve"> </w:t>
            </w:r>
            <w:r w:rsidRPr="00D5087F">
              <w:rPr>
                <w:rFonts w:ascii="Segoe UI Symbol" w:hAnsi="Segoe UI Symbol"/>
                <w:i/>
                <w:sz w:val="20"/>
              </w:rPr>
              <w:t>x</w:t>
            </w:r>
            <w:r w:rsidR="007E703B" w:rsidRPr="00D5087F">
              <w:rPr>
                <w:rFonts w:ascii="Segoe UI Symbol" w:hAnsi="Segoe UI Symbol"/>
                <w:i/>
                <w:sz w:val="20"/>
              </w:rPr>
              <w:t xml:space="preserve"> </w:t>
            </w:r>
            <w:r w:rsidRPr="00D5087F">
              <w:rPr>
                <w:rFonts w:ascii="Segoe UI Symbol" w:hAnsi="Segoe UI Symbol"/>
                <w:i/>
                <w:sz w:val="20"/>
              </w:rPr>
              <w:t>(3)</w:t>
            </w:r>
          </w:p>
        </w:tc>
      </w:tr>
      <w:tr w:rsidR="00A230B2" w:rsidRPr="00143E6E" w14:paraId="2B189725" w14:textId="77777777" w:rsidTr="0032077A">
        <w:trPr>
          <w:gridAfter w:val="1"/>
          <w:wAfter w:w="18" w:type="dxa"/>
          <w:trHeight w:val="476"/>
        </w:trPr>
        <w:tc>
          <w:tcPr>
            <w:tcW w:w="688" w:type="dxa"/>
            <w:tcBorders>
              <w:top w:val="nil"/>
              <w:right w:val="nil"/>
            </w:tcBorders>
          </w:tcPr>
          <w:p w14:paraId="0F4A40FC" w14:textId="77777777" w:rsidR="00EB165E" w:rsidRPr="00D5087F" w:rsidRDefault="00EB165E" w:rsidP="001D5093">
            <w:pPr>
              <w:jc w:val="left"/>
              <w:rPr>
                <w:rFonts w:ascii="Segoe UI Symbol" w:hAnsi="Segoe UI Symbol"/>
                <w:sz w:val="20"/>
              </w:rPr>
            </w:pPr>
          </w:p>
        </w:tc>
        <w:tc>
          <w:tcPr>
            <w:tcW w:w="2806" w:type="dxa"/>
            <w:gridSpan w:val="3"/>
            <w:tcBorders>
              <w:top w:val="nil"/>
              <w:left w:val="single" w:sz="6" w:space="0" w:color="auto"/>
              <w:right w:val="single" w:sz="6" w:space="0" w:color="auto"/>
            </w:tcBorders>
          </w:tcPr>
          <w:p w14:paraId="2EABC094" w14:textId="77777777" w:rsidR="00EB165E" w:rsidRPr="00D5087F" w:rsidRDefault="00EB165E" w:rsidP="001D5093">
            <w:pPr>
              <w:jc w:val="left"/>
              <w:rPr>
                <w:rFonts w:ascii="Segoe UI Symbol" w:hAnsi="Segoe UI Symbol"/>
                <w:sz w:val="20"/>
              </w:rPr>
            </w:pPr>
          </w:p>
        </w:tc>
        <w:tc>
          <w:tcPr>
            <w:tcW w:w="759" w:type="dxa"/>
            <w:tcBorders>
              <w:top w:val="nil"/>
              <w:left w:val="nil"/>
              <w:right w:val="nil"/>
            </w:tcBorders>
          </w:tcPr>
          <w:p w14:paraId="0E07B25E" w14:textId="77777777" w:rsidR="00EB165E" w:rsidRPr="00D5087F" w:rsidRDefault="00EB165E" w:rsidP="001D5093">
            <w:pPr>
              <w:jc w:val="left"/>
              <w:rPr>
                <w:rFonts w:ascii="Segoe UI Symbol" w:hAnsi="Segoe UI Symbol"/>
                <w:sz w:val="20"/>
              </w:rPr>
            </w:pPr>
          </w:p>
        </w:tc>
        <w:tc>
          <w:tcPr>
            <w:tcW w:w="683" w:type="dxa"/>
            <w:tcBorders>
              <w:top w:val="nil"/>
              <w:left w:val="single" w:sz="6" w:space="0" w:color="auto"/>
              <w:right w:val="single" w:sz="6" w:space="0" w:color="auto"/>
            </w:tcBorders>
          </w:tcPr>
          <w:p w14:paraId="58526BA5" w14:textId="77777777" w:rsidR="00EB165E" w:rsidRPr="00D5087F" w:rsidRDefault="00EB165E" w:rsidP="001D5093">
            <w:pPr>
              <w:jc w:val="left"/>
              <w:rPr>
                <w:rFonts w:ascii="Segoe UI Symbol" w:hAnsi="Segoe UI Symbol"/>
                <w:sz w:val="20"/>
              </w:rPr>
            </w:pPr>
          </w:p>
        </w:tc>
        <w:tc>
          <w:tcPr>
            <w:tcW w:w="709" w:type="dxa"/>
            <w:gridSpan w:val="3"/>
            <w:tcBorders>
              <w:top w:val="nil"/>
              <w:left w:val="single" w:sz="6" w:space="0" w:color="auto"/>
              <w:right w:val="single" w:sz="6" w:space="0" w:color="auto"/>
            </w:tcBorders>
          </w:tcPr>
          <w:p w14:paraId="6CF87091" w14:textId="77777777" w:rsidR="00EB165E" w:rsidRPr="00D5087F" w:rsidRDefault="00EB165E" w:rsidP="001D5093">
            <w:pPr>
              <w:jc w:val="left"/>
              <w:rPr>
                <w:rFonts w:ascii="Segoe UI Symbol" w:hAnsi="Segoe UI Symbol"/>
                <w:sz w:val="20"/>
              </w:rPr>
            </w:pPr>
          </w:p>
        </w:tc>
        <w:tc>
          <w:tcPr>
            <w:tcW w:w="1359" w:type="dxa"/>
            <w:tcBorders>
              <w:top w:val="nil"/>
              <w:left w:val="nil"/>
              <w:right w:val="nil"/>
            </w:tcBorders>
          </w:tcPr>
          <w:p w14:paraId="1203681C" w14:textId="77777777" w:rsidR="00EB165E" w:rsidRPr="00D5087F" w:rsidRDefault="00EB165E" w:rsidP="001D5093">
            <w:pPr>
              <w:jc w:val="left"/>
              <w:rPr>
                <w:rFonts w:ascii="Segoe UI Symbol" w:hAnsi="Segoe UI Symbol"/>
                <w:sz w:val="20"/>
              </w:rPr>
            </w:pPr>
          </w:p>
        </w:tc>
        <w:tc>
          <w:tcPr>
            <w:tcW w:w="952" w:type="dxa"/>
            <w:gridSpan w:val="2"/>
            <w:tcBorders>
              <w:top w:val="nil"/>
              <w:left w:val="nil"/>
              <w:right w:val="nil"/>
            </w:tcBorders>
          </w:tcPr>
          <w:p w14:paraId="27BDB059" w14:textId="77777777" w:rsidR="00EB165E" w:rsidRPr="00D5087F" w:rsidRDefault="00EB165E" w:rsidP="001D5093">
            <w:pPr>
              <w:jc w:val="left"/>
              <w:rPr>
                <w:rFonts w:ascii="Segoe UI Symbol" w:hAnsi="Segoe UI Symbol"/>
                <w:sz w:val="20"/>
              </w:rPr>
            </w:pPr>
          </w:p>
        </w:tc>
        <w:tc>
          <w:tcPr>
            <w:tcW w:w="953" w:type="dxa"/>
            <w:gridSpan w:val="2"/>
            <w:tcBorders>
              <w:top w:val="nil"/>
              <w:left w:val="single" w:sz="6" w:space="0" w:color="auto"/>
              <w:right w:val="single" w:sz="6" w:space="0" w:color="auto"/>
            </w:tcBorders>
          </w:tcPr>
          <w:p w14:paraId="33230652" w14:textId="77777777" w:rsidR="00EB165E" w:rsidRPr="00D5087F" w:rsidRDefault="00EB165E" w:rsidP="001D5093">
            <w:pPr>
              <w:jc w:val="left"/>
              <w:rPr>
                <w:rFonts w:ascii="Segoe UI Symbol" w:hAnsi="Segoe UI Symbol"/>
                <w:sz w:val="20"/>
              </w:rPr>
            </w:pPr>
          </w:p>
        </w:tc>
        <w:tc>
          <w:tcPr>
            <w:tcW w:w="1021" w:type="dxa"/>
            <w:gridSpan w:val="2"/>
            <w:tcBorders>
              <w:top w:val="nil"/>
              <w:left w:val="nil"/>
            </w:tcBorders>
          </w:tcPr>
          <w:p w14:paraId="61B65646" w14:textId="77777777" w:rsidR="00EB165E" w:rsidRPr="00D5087F" w:rsidRDefault="00EB165E" w:rsidP="001D5093">
            <w:pPr>
              <w:jc w:val="left"/>
              <w:rPr>
                <w:rFonts w:ascii="Segoe UI Symbol" w:hAnsi="Segoe UI Symbol"/>
                <w:sz w:val="20"/>
              </w:rPr>
            </w:pPr>
          </w:p>
        </w:tc>
      </w:tr>
      <w:tr w:rsidR="00A230B2" w:rsidRPr="00143E6E" w14:paraId="2764B44B" w14:textId="77777777" w:rsidTr="0032077A">
        <w:trPr>
          <w:gridAfter w:val="1"/>
          <w:wAfter w:w="18" w:type="dxa"/>
          <w:trHeight w:val="539"/>
        </w:trPr>
        <w:tc>
          <w:tcPr>
            <w:tcW w:w="688" w:type="dxa"/>
            <w:tcBorders>
              <w:right w:val="nil"/>
            </w:tcBorders>
          </w:tcPr>
          <w:p w14:paraId="696B2681"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4EB10851"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7898E304"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1C49F742"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5C9F5A8B"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68616FD8"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7D0C9A24" w14:textId="77777777" w:rsidR="00EB165E" w:rsidRPr="00D5087F" w:rsidRDefault="00EB165E" w:rsidP="00D5087F">
            <w:pPr>
              <w:pStyle w:val="Heading2"/>
              <w:rPr>
                <w:rFonts w:ascii="Segoe UI Symbol" w:hAnsi="Segoe UI Symbol"/>
                <w:sz w:val="20"/>
              </w:rPr>
            </w:pPr>
          </w:p>
        </w:tc>
        <w:tc>
          <w:tcPr>
            <w:tcW w:w="953" w:type="dxa"/>
            <w:gridSpan w:val="2"/>
            <w:tcBorders>
              <w:left w:val="single" w:sz="6" w:space="0" w:color="auto"/>
              <w:right w:val="single" w:sz="6" w:space="0" w:color="auto"/>
            </w:tcBorders>
          </w:tcPr>
          <w:p w14:paraId="67824DC3"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0CEE2742" w14:textId="77777777" w:rsidR="00EB165E" w:rsidRPr="00D5087F" w:rsidRDefault="00EB165E" w:rsidP="001D5093">
            <w:pPr>
              <w:jc w:val="left"/>
              <w:rPr>
                <w:rFonts w:ascii="Segoe UI Symbol" w:hAnsi="Segoe UI Symbol"/>
                <w:sz w:val="20"/>
              </w:rPr>
            </w:pPr>
          </w:p>
        </w:tc>
      </w:tr>
      <w:tr w:rsidR="00A230B2" w:rsidRPr="00143E6E" w14:paraId="07C8DC26" w14:textId="77777777" w:rsidTr="0032077A">
        <w:trPr>
          <w:gridAfter w:val="1"/>
          <w:wAfter w:w="18" w:type="dxa"/>
          <w:trHeight w:val="457"/>
        </w:trPr>
        <w:tc>
          <w:tcPr>
            <w:tcW w:w="688" w:type="dxa"/>
            <w:tcBorders>
              <w:right w:val="nil"/>
            </w:tcBorders>
          </w:tcPr>
          <w:p w14:paraId="5D656641"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1610B09F"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1954718C"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5794BAA9"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7FC9C513"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7A9A6861"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10A34275"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right w:val="single" w:sz="6" w:space="0" w:color="auto"/>
            </w:tcBorders>
          </w:tcPr>
          <w:p w14:paraId="623947A9"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4A7F1156" w14:textId="77777777" w:rsidR="00EB165E" w:rsidRPr="00D5087F" w:rsidRDefault="00EB165E" w:rsidP="001D5093">
            <w:pPr>
              <w:jc w:val="left"/>
              <w:rPr>
                <w:rFonts w:ascii="Segoe UI Symbol" w:hAnsi="Segoe UI Symbol"/>
                <w:sz w:val="20"/>
              </w:rPr>
            </w:pPr>
          </w:p>
        </w:tc>
      </w:tr>
      <w:tr w:rsidR="00A230B2" w:rsidRPr="00143E6E" w14:paraId="10CCD438" w14:textId="77777777" w:rsidTr="0032077A">
        <w:trPr>
          <w:gridAfter w:val="1"/>
          <w:wAfter w:w="18" w:type="dxa"/>
          <w:trHeight w:val="457"/>
        </w:trPr>
        <w:tc>
          <w:tcPr>
            <w:tcW w:w="688" w:type="dxa"/>
            <w:tcBorders>
              <w:right w:val="nil"/>
            </w:tcBorders>
          </w:tcPr>
          <w:p w14:paraId="3FB2515B"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36E7E8B3"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79D6F04B"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45CD6236"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733D79EC"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187B3771"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4A0AA252"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right w:val="single" w:sz="6" w:space="0" w:color="auto"/>
            </w:tcBorders>
          </w:tcPr>
          <w:p w14:paraId="15020D71"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0ACA5FE0" w14:textId="77777777" w:rsidR="00EB165E" w:rsidRPr="00D5087F" w:rsidRDefault="00EB165E" w:rsidP="001D5093">
            <w:pPr>
              <w:jc w:val="left"/>
              <w:rPr>
                <w:rFonts w:ascii="Segoe UI Symbol" w:hAnsi="Segoe UI Symbol"/>
                <w:sz w:val="20"/>
              </w:rPr>
            </w:pPr>
          </w:p>
        </w:tc>
      </w:tr>
      <w:tr w:rsidR="00A230B2" w:rsidRPr="00143E6E" w14:paraId="65DD8F43" w14:textId="77777777" w:rsidTr="0032077A">
        <w:trPr>
          <w:gridAfter w:val="1"/>
          <w:wAfter w:w="18" w:type="dxa"/>
          <w:trHeight w:val="476"/>
        </w:trPr>
        <w:tc>
          <w:tcPr>
            <w:tcW w:w="688" w:type="dxa"/>
            <w:tcBorders>
              <w:right w:val="nil"/>
            </w:tcBorders>
          </w:tcPr>
          <w:p w14:paraId="1CF61288"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2731A900"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372D2451"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59D6FD8F"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27CA3164"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12D58606"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24834C9A"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right w:val="single" w:sz="6" w:space="0" w:color="auto"/>
            </w:tcBorders>
          </w:tcPr>
          <w:p w14:paraId="5C1E812B"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194E2491" w14:textId="77777777" w:rsidR="00EB165E" w:rsidRPr="00D5087F" w:rsidRDefault="00EB165E" w:rsidP="001D5093">
            <w:pPr>
              <w:jc w:val="left"/>
              <w:rPr>
                <w:rFonts w:ascii="Segoe UI Symbol" w:hAnsi="Segoe UI Symbol"/>
                <w:sz w:val="20"/>
              </w:rPr>
            </w:pPr>
          </w:p>
        </w:tc>
      </w:tr>
      <w:tr w:rsidR="00A230B2" w:rsidRPr="00143E6E" w14:paraId="56FB9C42" w14:textId="77777777" w:rsidTr="0032077A">
        <w:trPr>
          <w:gridAfter w:val="1"/>
          <w:wAfter w:w="18" w:type="dxa"/>
          <w:trHeight w:val="457"/>
        </w:trPr>
        <w:tc>
          <w:tcPr>
            <w:tcW w:w="688" w:type="dxa"/>
            <w:tcBorders>
              <w:right w:val="nil"/>
            </w:tcBorders>
          </w:tcPr>
          <w:p w14:paraId="6AEDFC29"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46EF9287"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6FD51297"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5C372AFB"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4B78D066"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74DFC480"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47824E79"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right w:val="single" w:sz="6" w:space="0" w:color="auto"/>
            </w:tcBorders>
          </w:tcPr>
          <w:p w14:paraId="6D09480E"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181E2199" w14:textId="77777777" w:rsidR="00EB165E" w:rsidRPr="00D5087F" w:rsidRDefault="00EB165E" w:rsidP="001D5093">
            <w:pPr>
              <w:jc w:val="left"/>
              <w:rPr>
                <w:rFonts w:ascii="Segoe UI Symbol" w:hAnsi="Segoe UI Symbol"/>
                <w:sz w:val="20"/>
              </w:rPr>
            </w:pPr>
          </w:p>
        </w:tc>
      </w:tr>
      <w:tr w:rsidR="00A230B2" w:rsidRPr="00143E6E" w14:paraId="5338B294" w14:textId="77777777" w:rsidTr="0032077A">
        <w:trPr>
          <w:gridAfter w:val="1"/>
          <w:wAfter w:w="18" w:type="dxa"/>
          <w:trHeight w:val="457"/>
        </w:trPr>
        <w:tc>
          <w:tcPr>
            <w:tcW w:w="688" w:type="dxa"/>
            <w:tcBorders>
              <w:right w:val="nil"/>
            </w:tcBorders>
          </w:tcPr>
          <w:p w14:paraId="0DA67A3A"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46ABCC46"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47C88507"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72A43116"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1FFC0724"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22AAA428"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07684F3A"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right w:val="single" w:sz="6" w:space="0" w:color="auto"/>
            </w:tcBorders>
          </w:tcPr>
          <w:p w14:paraId="47B41C7E"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63B5DEFE" w14:textId="77777777" w:rsidR="00EB165E" w:rsidRPr="00D5087F" w:rsidRDefault="00EB165E" w:rsidP="001D5093">
            <w:pPr>
              <w:jc w:val="left"/>
              <w:rPr>
                <w:rFonts w:ascii="Segoe UI Symbol" w:hAnsi="Segoe UI Symbol"/>
                <w:sz w:val="20"/>
              </w:rPr>
            </w:pPr>
          </w:p>
        </w:tc>
      </w:tr>
      <w:tr w:rsidR="00A230B2" w:rsidRPr="00143E6E" w14:paraId="6C1DDC8E" w14:textId="77777777" w:rsidTr="0032077A">
        <w:trPr>
          <w:gridAfter w:val="1"/>
          <w:wAfter w:w="18" w:type="dxa"/>
          <w:trHeight w:val="476"/>
        </w:trPr>
        <w:tc>
          <w:tcPr>
            <w:tcW w:w="688" w:type="dxa"/>
            <w:tcBorders>
              <w:right w:val="nil"/>
            </w:tcBorders>
          </w:tcPr>
          <w:p w14:paraId="4127BEB8"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right w:val="single" w:sz="6" w:space="0" w:color="auto"/>
            </w:tcBorders>
          </w:tcPr>
          <w:p w14:paraId="2CCC625A" w14:textId="77777777" w:rsidR="00EB165E" w:rsidRPr="00D5087F" w:rsidRDefault="00EB165E" w:rsidP="001D5093">
            <w:pPr>
              <w:jc w:val="left"/>
              <w:rPr>
                <w:rFonts w:ascii="Segoe UI Symbol" w:hAnsi="Segoe UI Symbol"/>
                <w:sz w:val="20"/>
              </w:rPr>
            </w:pPr>
          </w:p>
        </w:tc>
        <w:tc>
          <w:tcPr>
            <w:tcW w:w="759" w:type="dxa"/>
            <w:tcBorders>
              <w:left w:val="nil"/>
              <w:right w:val="nil"/>
            </w:tcBorders>
          </w:tcPr>
          <w:p w14:paraId="37E5D171" w14:textId="77777777" w:rsidR="00EB165E" w:rsidRPr="00D5087F" w:rsidRDefault="00EB165E" w:rsidP="001D5093">
            <w:pPr>
              <w:jc w:val="left"/>
              <w:rPr>
                <w:rFonts w:ascii="Segoe UI Symbol" w:hAnsi="Segoe UI Symbol"/>
                <w:sz w:val="20"/>
              </w:rPr>
            </w:pPr>
          </w:p>
        </w:tc>
        <w:tc>
          <w:tcPr>
            <w:tcW w:w="683" w:type="dxa"/>
            <w:tcBorders>
              <w:left w:val="single" w:sz="6" w:space="0" w:color="auto"/>
              <w:right w:val="single" w:sz="6" w:space="0" w:color="auto"/>
            </w:tcBorders>
          </w:tcPr>
          <w:p w14:paraId="06A09F1E"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right w:val="single" w:sz="6" w:space="0" w:color="auto"/>
            </w:tcBorders>
          </w:tcPr>
          <w:p w14:paraId="5B04E4D0" w14:textId="77777777" w:rsidR="00EB165E" w:rsidRPr="00D5087F" w:rsidRDefault="00EB165E" w:rsidP="001D5093">
            <w:pPr>
              <w:jc w:val="left"/>
              <w:rPr>
                <w:rFonts w:ascii="Segoe UI Symbol" w:hAnsi="Segoe UI Symbol"/>
                <w:sz w:val="20"/>
              </w:rPr>
            </w:pPr>
          </w:p>
        </w:tc>
        <w:tc>
          <w:tcPr>
            <w:tcW w:w="1359" w:type="dxa"/>
            <w:tcBorders>
              <w:left w:val="nil"/>
              <w:right w:val="nil"/>
            </w:tcBorders>
          </w:tcPr>
          <w:p w14:paraId="65CAF220" w14:textId="77777777" w:rsidR="00EB165E" w:rsidRPr="00D5087F" w:rsidRDefault="00EB165E" w:rsidP="001D5093">
            <w:pPr>
              <w:jc w:val="left"/>
              <w:rPr>
                <w:rFonts w:ascii="Segoe UI Symbol" w:hAnsi="Segoe UI Symbol"/>
                <w:sz w:val="20"/>
              </w:rPr>
            </w:pPr>
          </w:p>
        </w:tc>
        <w:tc>
          <w:tcPr>
            <w:tcW w:w="952" w:type="dxa"/>
            <w:gridSpan w:val="2"/>
            <w:tcBorders>
              <w:left w:val="nil"/>
              <w:right w:val="nil"/>
            </w:tcBorders>
          </w:tcPr>
          <w:p w14:paraId="35B7AB6A"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right w:val="single" w:sz="6" w:space="0" w:color="auto"/>
            </w:tcBorders>
          </w:tcPr>
          <w:p w14:paraId="6237C9A9" w14:textId="77777777" w:rsidR="00EB165E" w:rsidRPr="00D5087F" w:rsidRDefault="00EB165E" w:rsidP="001D5093">
            <w:pPr>
              <w:jc w:val="left"/>
              <w:rPr>
                <w:rFonts w:ascii="Segoe UI Symbol" w:hAnsi="Segoe UI Symbol"/>
                <w:sz w:val="20"/>
              </w:rPr>
            </w:pPr>
          </w:p>
        </w:tc>
        <w:tc>
          <w:tcPr>
            <w:tcW w:w="1021" w:type="dxa"/>
            <w:gridSpan w:val="2"/>
            <w:tcBorders>
              <w:left w:val="nil"/>
            </w:tcBorders>
          </w:tcPr>
          <w:p w14:paraId="11405587" w14:textId="77777777" w:rsidR="00EB165E" w:rsidRPr="00D5087F" w:rsidRDefault="00EB165E" w:rsidP="001D5093">
            <w:pPr>
              <w:jc w:val="left"/>
              <w:rPr>
                <w:rFonts w:ascii="Segoe UI Symbol" w:hAnsi="Segoe UI Symbol"/>
                <w:sz w:val="20"/>
              </w:rPr>
            </w:pPr>
          </w:p>
        </w:tc>
      </w:tr>
      <w:tr w:rsidR="00A230B2" w:rsidRPr="00143E6E" w14:paraId="6FBA0653" w14:textId="77777777" w:rsidTr="0032077A">
        <w:trPr>
          <w:gridAfter w:val="1"/>
          <w:wAfter w:w="18" w:type="dxa"/>
          <w:trHeight w:val="67"/>
        </w:trPr>
        <w:tc>
          <w:tcPr>
            <w:tcW w:w="688" w:type="dxa"/>
            <w:tcBorders>
              <w:bottom w:val="nil"/>
              <w:right w:val="nil"/>
            </w:tcBorders>
          </w:tcPr>
          <w:p w14:paraId="50A31C7C" w14:textId="77777777" w:rsidR="00EB165E" w:rsidRPr="00D5087F" w:rsidRDefault="00EB165E" w:rsidP="001D5093">
            <w:pPr>
              <w:jc w:val="left"/>
              <w:rPr>
                <w:rFonts w:ascii="Segoe UI Symbol" w:hAnsi="Segoe UI Symbol"/>
                <w:sz w:val="20"/>
              </w:rPr>
            </w:pPr>
          </w:p>
        </w:tc>
        <w:tc>
          <w:tcPr>
            <w:tcW w:w="2806" w:type="dxa"/>
            <w:gridSpan w:val="3"/>
            <w:tcBorders>
              <w:left w:val="single" w:sz="6" w:space="0" w:color="auto"/>
              <w:bottom w:val="single" w:sz="6" w:space="0" w:color="auto"/>
              <w:right w:val="single" w:sz="6" w:space="0" w:color="auto"/>
            </w:tcBorders>
          </w:tcPr>
          <w:p w14:paraId="1C88A647" w14:textId="77777777" w:rsidR="00EB165E" w:rsidRPr="00D5087F" w:rsidRDefault="00EB165E" w:rsidP="001D5093">
            <w:pPr>
              <w:jc w:val="left"/>
              <w:rPr>
                <w:rFonts w:ascii="Segoe UI Symbol" w:hAnsi="Segoe UI Symbol"/>
                <w:sz w:val="20"/>
              </w:rPr>
            </w:pPr>
          </w:p>
        </w:tc>
        <w:tc>
          <w:tcPr>
            <w:tcW w:w="759" w:type="dxa"/>
            <w:tcBorders>
              <w:left w:val="nil"/>
              <w:bottom w:val="nil"/>
              <w:right w:val="nil"/>
            </w:tcBorders>
          </w:tcPr>
          <w:p w14:paraId="415FB47B" w14:textId="77777777" w:rsidR="00EB165E" w:rsidRPr="00D5087F" w:rsidRDefault="00EB165E" w:rsidP="001D5093">
            <w:pPr>
              <w:jc w:val="left"/>
              <w:rPr>
                <w:rFonts w:ascii="Segoe UI Symbol" w:hAnsi="Segoe UI Symbol"/>
                <w:sz w:val="20"/>
              </w:rPr>
            </w:pPr>
          </w:p>
        </w:tc>
        <w:tc>
          <w:tcPr>
            <w:tcW w:w="683" w:type="dxa"/>
            <w:tcBorders>
              <w:left w:val="single" w:sz="6" w:space="0" w:color="auto"/>
              <w:bottom w:val="single" w:sz="6" w:space="0" w:color="auto"/>
              <w:right w:val="single" w:sz="6" w:space="0" w:color="auto"/>
            </w:tcBorders>
          </w:tcPr>
          <w:p w14:paraId="0F9B9F7D" w14:textId="77777777" w:rsidR="00EB165E" w:rsidRPr="00D5087F" w:rsidRDefault="00EB165E" w:rsidP="001D5093">
            <w:pPr>
              <w:jc w:val="left"/>
              <w:rPr>
                <w:rFonts w:ascii="Segoe UI Symbol" w:hAnsi="Segoe UI Symbol"/>
                <w:sz w:val="20"/>
              </w:rPr>
            </w:pPr>
          </w:p>
        </w:tc>
        <w:tc>
          <w:tcPr>
            <w:tcW w:w="709" w:type="dxa"/>
            <w:gridSpan w:val="3"/>
            <w:tcBorders>
              <w:left w:val="single" w:sz="6" w:space="0" w:color="auto"/>
              <w:bottom w:val="single" w:sz="6" w:space="0" w:color="auto"/>
              <w:right w:val="single" w:sz="6" w:space="0" w:color="auto"/>
            </w:tcBorders>
          </w:tcPr>
          <w:p w14:paraId="604238DA" w14:textId="77777777" w:rsidR="00EB165E" w:rsidRPr="00D5087F" w:rsidRDefault="00EB165E" w:rsidP="001D5093">
            <w:pPr>
              <w:jc w:val="left"/>
              <w:rPr>
                <w:rFonts w:ascii="Segoe UI Symbol" w:hAnsi="Segoe UI Symbol"/>
                <w:sz w:val="20"/>
              </w:rPr>
            </w:pPr>
          </w:p>
        </w:tc>
        <w:tc>
          <w:tcPr>
            <w:tcW w:w="1359" w:type="dxa"/>
            <w:tcBorders>
              <w:left w:val="nil"/>
              <w:bottom w:val="nil"/>
              <w:right w:val="nil"/>
            </w:tcBorders>
          </w:tcPr>
          <w:p w14:paraId="678BF71B" w14:textId="77777777" w:rsidR="00EB165E" w:rsidRPr="00D5087F" w:rsidRDefault="00EB165E" w:rsidP="001D5093">
            <w:pPr>
              <w:jc w:val="left"/>
              <w:rPr>
                <w:rFonts w:ascii="Segoe UI Symbol" w:hAnsi="Segoe UI Symbol"/>
                <w:sz w:val="20"/>
              </w:rPr>
            </w:pPr>
          </w:p>
        </w:tc>
        <w:tc>
          <w:tcPr>
            <w:tcW w:w="952" w:type="dxa"/>
            <w:gridSpan w:val="2"/>
            <w:tcBorders>
              <w:left w:val="nil"/>
              <w:bottom w:val="nil"/>
              <w:right w:val="nil"/>
            </w:tcBorders>
          </w:tcPr>
          <w:p w14:paraId="7F93C6EF" w14:textId="77777777" w:rsidR="00EB165E" w:rsidRPr="00D5087F" w:rsidRDefault="00EB165E" w:rsidP="001D5093">
            <w:pPr>
              <w:jc w:val="left"/>
              <w:rPr>
                <w:rFonts w:ascii="Segoe UI Symbol" w:hAnsi="Segoe UI Symbol"/>
                <w:sz w:val="20"/>
              </w:rPr>
            </w:pPr>
          </w:p>
        </w:tc>
        <w:tc>
          <w:tcPr>
            <w:tcW w:w="953" w:type="dxa"/>
            <w:gridSpan w:val="2"/>
            <w:tcBorders>
              <w:left w:val="single" w:sz="6" w:space="0" w:color="auto"/>
              <w:bottom w:val="single" w:sz="6" w:space="0" w:color="auto"/>
              <w:right w:val="single" w:sz="6" w:space="0" w:color="auto"/>
            </w:tcBorders>
          </w:tcPr>
          <w:p w14:paraId="6343AFE4" w14:textId="77777777" w:rsidR="00EB165E" w:rsidRPr="00D5087F" w:rsidRDefault="00EB165E" w:rsidP="001D5093">
            <w:pPr>
              <w:jc w:val="left"/>
              <w:rPr>
                <w:rFonts w:ascii="Segoe UI Symbol" w:hAnsi="Segoe UI Symbol"/>
                <w:sz w:val="20"/>
              </w:rPr>
            </w:pPr>
          </w:p>
        </w:tc>
        <w:tc>
          <w:tcPr>
            <w:tcW w:w="1021" w:type="dxa"/>
            <w:gridSpan w:val="2"/>
            <w:tcBorders>
              <w:left w:val="nil"/>
              <w:bottom w:val="nil"/>
            </w:tcBorders>
          </w:tcPr>
          <w:p w14:paraId="36BF9B6A" w14:textId="77777777" w:rsidR="00EB165E" w:rsidRPr="00D5087F" w:rsidRDefault="00EB165E" w:rsidP="001D5093">
            <w:pPr>
              <w:jc w:val="left"/>
              <w:rPr>
                <w:rFonts w:ascii="Segoe UI Symbol" w:hAnsi="Segoe UI Symbol"/>
                <w:sz w:val="20"/>
              </w:rPr>
            </w:pPr>
          </w:p>
        </w:tc>
      </w:tr>
      <w:tr w:rsidR="00A230B2" w:rsidRPr="00143E6E" w14:paraId="4CF49FDF" w14:textId="77777777" w:rsidTr="0032077A">
        <w:trPr>
          <w:gridAfter w:val="1"/>
          <w:wAfter w:w="18" w:type="dxa"/>
          <w:trHeight w:val="457"/>
        </w:trPr>
        <w:tc>
          <w:tcPr>
            <w:tcW w:w="2690" w:type="dxa"/>
            <w:gridSpan w:val="2"/>
            <w:tcBorders>
              <w:top w:val="single" w:sz="6" w:space="0" w:color="auto"/>
              <w:bottom w:val="single" w:sz="6" w:space="0" w:color="auto"/>
              <w:right w:val="nil"/>
            </w:tcBorders>
            <w:vAlign w:val="center"/>
          </w:tcPr>
          <w:p w14:paraId="4E918FAB" w14:textId="77777777" w:rsidR="00EB165E" w:rsidRPr="00D5087F" w:rsidRDefault="00EB165E" w:rsidP="0032077A">
            <w:pPr>
              <w:spacing w:after="0"/>
              <w:ind w:right="-11"/>
              <w:jc w:val="right"/>
              <w:rPr>
                <w:rFonts w:ascii="Segoe UI Symbol" w:hAnsi="Segoe UI Symbol"/>
                <w:sz w:val="20"/>
              </w:rPr>
            </w:pPr>
          </w:p>
        </w:tc>
        <w:tc>
          <w:tcPr>
            <w:tcW w:w="562" w:type="dxa"/>
            <w:tcBorders>
              <w:top w:val="single" w:sz="6" w:space="0" w:color="auto"/>
              <w:bottom w:val="single" w:sz="6" w:space="0" w:color="auto"/>
            </w:tcBorders>
            <w:vAlign w:val="center"/>
          </w:tcPr>
          <w:p w14:paraId="41417427" w14:textId="77777777" w:rsidR="00EB165E" w:rsidRPr="00D5087F" w:rsidRDefault="00EB165E" w:rsidP="0032077A">
            <w:pPr>
              <w:spacing w:after="0"/>
              <w:ind w:right="-11"/>
              <w:jc w:val="right"/>
              <w:rPr>
                <w:rFonts w:ascii="Segoe UI Symbol" w:hAnsi="Segoe UI Symbol"/>
                <w:sz w:val="20"/>
              </w:rPr>
            </w:pPr>
          </w:p>
        </w:tc>
        <w:tc>
          <w:tcPr>
            <w:tcW w:w="5657" w:type="dxa"/>
            <w:gridSpan w:val="11"/>
            <w:tcBorders>
              <w:top w:val="single" w:sz="6" w:space="0" w:color="auto"/>
              <w:bottom w:val="single" w:sz="6" w:space="0" w:color="auto"/>
              <w:right w:val="nil"/>
            </w:tcBorders>
            <w:vAlign w:val="center"/>
          </w:tcPr>
          <w:p w14:paraId="0711DEA1" w14:textId="77777777" w:rsidR="00EB165E" w:rsidRPr="00D5087F" w:rsidRDefault="00EB165E" w:rsidP="0032077A">
            <w:pPr>
              <w:spacing w:after="0"/>
              <w:ind w:right="-11"/>
              <w:jc w:val="right"/>
              <w:rPr>
                <w:rFonts w:ascii="Segoe UI Symbol" w:hAnsi="Segoe UI Symbol"/>
                <w:sz w:val="20"/>
              </w:rPr>
            </w:pPr>
            <w:r w:rsidRPr="00D5087F">
              <w:rPr>
                <w:rFonts w:ascii="Segoe UI Symbol" w:hAnsi="Segoe UI Symbol"/>
                <w:sz w:val="20"/>
              </w:rPr>
              <w:t>TOTAL</w:t>
            </w:r>
            <w:r w:rsidR="007E703B" w:rsidRPr="00D5087F">
              <w:rPr>
                <w:rFonts w:ascii="Segoe UI Symbol" w:hAnsi="Segoe UI Symbol"/>
                <w:sz w:val="20"/>
              </w:rPr>
              <w:t xml:space="preserve"> </w:t>
            </w:r>
            <w:r w:rsidRPr="00D5087F">
              <w:rPr>
                <w:rFonts w:ascii="Segoe UI Symbol" w:hAnsi="Segoe UI Symbol"/>
                <w:sz w:val="20"/>
              </w:rPr>
              <w:t>(to</w:t>
            </w:r>
            <w:r w:rsidR="007E703B" w:rsidRPr="00D5087F">
              <w:rPr>
                <w:rFonts w:ascii="Segoe UI Symbol" w:hAnsi="Segoe UI Symbol"/>
                <w:sz w:val="20"/>
              </w:rPr>
              <w:t xml:space="preserve"> </w:t>
            </w:r>
            <w:r w:rsidRPr="00D5087F">
              <w:rPr>
                <w:rFonts w:ascii="Segoe UI Symbol" w:hAnsi="Segoe UI Symbol"/>
                <w:sz w:val="20"/>
              </w:rPr>
              <w:t>Schedule</w:t>
            </w:r>
            <w:r w:rsidR="007E703B" w:rsidRPr="00D5087F">
              <w:rPr>
                <w:rFonts w:ascii="Segoe UI Symbol" w:hAnsi="Segoe UI Symbol"/>
                <w:sz w:val="20"/>
              </w:rPr>
              <w:t xml:space="preserve"> </w:t>
            </w:r>
            <w:r w:rsidRPr="00D5087F">
              <w:rPr>
                <w:rFonts w:ascii="Segoe UI Symbol" w:hAnsi="Segoe UI Symbol"/>
                <w:sz w:val="20"/>
              </w:rPr>
              <w:t>No.</w:t>
            </w:r>
            <w:r w:rsidR="007E703B" w:rsidRPr="00D5087F">
              <w:rPr>
                <w:rFonts w:ascii="Segoe UI Symbol" w:hAnsi="Segoe UI Symbol"/>
                <w:sz w:val="20"/>
              </w:rPr>
              <w:t xml:space="preserve"> </w:t>
            </w:r>
            <w:r w:rsidRPr="00D5087F">
              <w:rPr>
                <w:rFonts w:ascii="Segoe UI Symbol" w:hAnsi="Segoe UI Symbol"/>
                <w:sz w:val="20"/>
              </w:rPr>
              <w:t>5.</w:t>
            </w:r>
            <w:r w:rsidR="007E703B" w:rsidRPr="00D5087F">
              <w:rPr>
                <w:rFonts w:ascii="Segoe UI Symbol" w:hAnsi="Segoe UI Symbol"/>
                <w:sz w:val="20"/>
              </w:rPr>
              <w:t xml:space="preserve"> </w:t>
            </w:r>
            <w:r w:rsidRPr="00D5087F">
              <w:rPr>
                <w:rFonts w:ascii="Segoe UI Symbol" w:hAnsi="Segoe UI Symbol"/>
                <w:sz w:val="20"/>
              </w:rPr>
              <w:t>Grand</w:t>
            </w:r>
            <w:r w:rsidR="007E703B" w:rsidRPr="00D5087F">
              <w:rPr>
                <w:rFonts w:ascii="Segoe UI Symbol" w:hAnsi="Segoe UI Symbol"/>
                <w:sz w:val="20"/>
              </w:rPr>
              <w:t xml:space="preserve"> </w:t>
            </w:r>
            <w:r w:rsidRPr="00D5087F">
              <w:rPr>
                <w:rFonts w:ascii="Segoe UI Symbol" w:hAnsi="Segoe UI Symbol"/>
                <w:sz w:val="20"/>
              </w:rPr>
              <w:t>Summary)</w:t>
            </w:r>
          </w:p>
        </w:tc>
        <w:tc>
          <w:tcPr>
            <w:tcW w:w="1021" w:type="dxa"/>
            <w:gridSpan w:val="2"/>
            <w:tcBorders>
              <w:top w:val="single" w:sz="6" w:space="0" w:color="auto"/>
              <w:left w:val="single" w:sz="6" w:space="0" w:color="auto"/>
              <w:bottom w:val="single" w:sz="6" w:space="0" w:color="auto"/>
            </w:tcBorders>
            <w:vAlign w:val="center"/>
          </w:tcPr>
          <w:p w14:paraId="53966D86" w14:textId="77777777" w:rsidR="00EB165E" w:rsidRPr="00D5087F" w:rsidRDefault="00EB165E" w:rsidP="0032077A">
            <w:pPr>
              <w:spacing w:after="0"/>
              <w:ind w:right="-11"/>
              <w:jc w:val="right"/>
              <w:rPr>
                <w:rFonts w:ascii="Segoe UI Symbol" w:hAnsi="Segoe UI Symbol"/>
                <w:sz w:val="20"/>
              </w:rPr>
            </w:pPr>
          </w:p>
        </w:tc>
      </w:tr>
      <w:tr w:rsidR="0032077A" w:rsidRPr="00143E6E" w14:paraId="448F64C5" w14:textId="77777777">
        <w:trPr>
          <w:gridAfter w:val="1"/>
          <w:wAfter w:w="18" w:type="dxa"/>
          <w:trHeight w:val="476"/>
        </w:trPr>
        <w:tc>
          <w:tcPr>
            <w:tcW w:w="688" w:type="dxa"/>
            <w:tcBorders>
              <w:top w:val="nil"/>
              <w:left w:val="nil"/>
              <w:bottom w:val="nil"/>
              <w:right w:val="nil"/>
            </w:tcBorders>
          </w:tcPr>
          <w:p w14:paraId="5FA600F5" w14:textId="77777777" w:rsidR="0032077A" w:rsidRPr="00D5087F" w:rsidRDefault="0032077A" w:rsidP="001D5093">
            <w:pPr>
              <w:jc w:val="left"/>
              <w:rPr>
                <w:rFonts w:ascii="Segoe UI Symbol" w:hAnsi="Segoe UI Symbol"/>
                <w:sz w:val="20"/>
              </w:rPr>
            </w:pPr>
          </w:p>
        </w:tc>
        <w:tc>
          <w:tcPr>
            <w:tcW w:w="2806" w:type="dxa"/>
            <w:gridSpan w:val="3"/>
            <w:tcBorders>
              <w:top w:val="nil"/>
              <w:left w:val="nil"/>
              <w:bottom w:val="nil"/>
              <w:right w:val="nil"/>
            </w:tcBorders>
          </w:tcPr>
          <w:p w14:paraId="7E7F93C3" w14:textId="77777777" w:rsidR="0032077A" w:rsidRPr="00D5087F" w:rsidRDefault="0032077A" w:rsidP="001D5093">
            <w:pPr>
              <w:jc w:val="left"/>
              <w:rPr>
                <w:rFonts w:ascii="Segoe UI Symbol" w:hAnsi="Segoe UI Symbol"/>
                <w:sz w:val="20"/>
              </w:rPr>
            </w:pPr>
          </w:p>
        </w:tc>
        <w:tc>
          <w:tcPr>
            <w:tcW w:w="759" w:type="dxa"/>
            <w:tcBorders>
              <w:top w:val="nil"/>
              <w:left w:val="nil"/>
              <w:bottom w:val="nil"/>
              <w:right w:val="single" w:sz="6" w:space="0" w:color="auto"/>
            </w:tcBorders>
          </w:tcPr>
          <w:p w14:paraId="7F549B18" w14:textId="77777777" w:rsidR="0032077A" w:rsidRPr="00D5087F" w:rsidRDefault="0032077A" w:rsidP="001D5093">
            <w:pPr>
              <w:jc w:val="left"/>
              <w:rPr>
                <w:rFonts w:ascii="Segoe UI Symbol" w:hAnsi="Segoe UI Symbol"/>
                <w:sz w:val="20"/>
              </w:rPr>
            </w:pPr>
          </w:p>
        </w:tc>
        <w:tc>
          <w:tcPr>
            <w:tcW w:w="709" w:type="dxa"/>
            <w:gridSpan w:val="2"/>
            <w:tcBorders>
              <w:top w:val="nil"/>
              <w:left w:val="single" w:sz="6" w:space="0" w:color="auto"/>
              <w:bottom w:val="nil"/>
              <w:right w:val="single" w:sz="6" w:space="0" w:color="auto"/>
            </w:tcBorders>
          </w:tcPr>
          <w:p w14:paraId="6BCEE047" w14:textId="77777777" w:rsidR="0032077A" w:rsidRPr="00D5087F" w:rsidRDefault="0032077A" w:rsidP="001D5093">
            <w:pPr>
              <w:jc w:val="right"/>
              <w:rPr>
                <w:rFonts w:ascii="Segoe UI Symbol" w:hAnsi="Segoe UI Symbol"/>
                <w:sz w:val="20"/>
              </w:rPr>
            </w:pPr>
          </w:p>
        </w:tc>
        <w:tc>
          <w:tcPr>
            <w:tcW w:w="4968" w:type="dxa"/>
            <w:gridSpan w:val="9"/>
            <w:vMerge w:val="restart"/>
            <w:tcBorders>
              <w:top w:val="nil"/>
              <w:left w:val="single" w:sz="6" w:space="0" w:color="auto"/>
              <w:right w:val="single" w:sz="6" w:space="0" w:color="auto"/>
            </w:tcBorders>
          </w:tcPr>
          <w:p w14:paraId="046131BA" w14:textId="77777777" w:rsidR="0032077A" w:rsidRPr="00D5087F" w:rsidRDefault="0032077A" w:rsidP="0032077A">
            <w:pPr>
              <w:jc w:val="left"/>
              <w:rPr>
                <w:rFonts w:ascii="Segoe UI Symbol" w:hAnsi="Segoe UI Symbol"/>
                <w:sz w:val="20"/>
              </w:rPr>
            </w:pPr>
            <w:r w:rsidRPr="00D5087F">
              <w:rPr>
                <w:rFonts w:ascii="Segoe UI Symbol" w:hAnsi="Segoe UI Symbol"/>
                <w:sz w:val="20"/>
              </w:rPr>
              <w:t>Name of Bidder</w:t>
            </w:r>
          </w:p>
          <w:p w14:paraId="1B34FDDC" w14:textId="5AFBAE79" w:rsidR="0032077A" w:rsidRPr="00D5087F" w:rsidRDefault="0032077A" w:rsidP="0032077A">
            <w:pPr>
              <w:tabs>
                <w:tab w:val="left" w:pos="2297"/>
              </w:tabs>
              <w:jc w:val="left"/>
              <w:rPr>
                <w:rFonts w:ascii="Segoe UI Symbol" w:hAnsi="Segoe UI Symbol"/>
                <w:sz w:val="20"/>
              </w:rPr>
            </w:pPr>
            <w:r w:rsidRPr="00D5087F">
              <w:rPr>
                <w:rFonts w:ascii="Segoe UI Symbol" w:hAnsi="Segoe UI Symbol"/>
                <w:sz w:val="20"/>
                <w:u w:val="single"/>
              </w:rPr>
              <w:tab/>
            </w:r>
          </w:p>
          <w:p w14:paraId="1FBD50EA" w14:textId="77777777" w:rsidR="0032077A" w:rsidRPr="00D5087F" w:rsidRDefault="0032077A" w:rsidP="0032077A">
            <w:pPr>
              <w:jc w:val="left"/>
              <w:rPr>
                <w:rFonts w:ascii="Segoe UI Symbol" w:hAnsi="Segoe UI Symbol"/>
                <w:sz w:val="20"/>
              </w:rPr>
            </w:pPr>
            <w:r w:rsidRPr="00D5087F">
              <w:rPr>
                <w:rFonts w:ascii="Segoe UI Symbol" w:hAnsi="Segoe UI Symbol"/>
                <w:sz w:val="20"/>
              </w:rPr>
              <w:t>Signature of Bidder</w:t>
            </w:r>
          </w:p>
          <w:p w14:paraId="6BCD785C" w14:textId="3CD5D828" w:rsidR="0032077A" w:rsidRPr="00D5087F" w:rsidRDefault="0032077A" w:rsidP="0032077A">
            <w:pPr>
              <w:tabs>
                <w:tab w:val="left" w:pos="2297"/>
              </w:tabs>
              <w:jc w:val="left"/>
              <w:rPr>
                <w:rFonts w:ascii="Segoe UI Symbol" w:hAnsi="Segoe UI Symbol"/>
                <w:sz w:val="20"/>
              </w:rPr>
            </w:pPr>
            <w:r w:rsidRPr="00D5087F">
              <w:rPr>
                <w:rFonts w:ascii="Segoe UI Symbol" w:hAnsi="Segoe UI Symbol"/>
                <w:sz w:val="20"/>
                <w:u w:val="single"/>
              </w:rPr>
              <w:tab/>
            </w:r>
          </w:p>
        </w:tc>
      </w:tr>
      <w:tr w:rsidR="0032077A" w:rsidRPr="00143E6E" w14:paraId="21838A7C" w14:textId="77777777">
        <w:trPr>
          <w:gridAfter w:val="1"/>
          <w:wAfter w:w="18" w:type="dxa"/>
          <w:trHeight w:val="457"/>
        </w:trPr>
        <w:tc>
          <w:tcPr>
            <w:tcW w:w="688" w:type="dxa"/>
            <w:tcBorders>
              <w:top w:val="nil"/>
              <w:left w:val="nil"/>
              <w:bottom w:val="nil"/>
              <w:right w:val="nil"/>
            </w:tcBorders>
          </w:tcPr>
          <w:p w14:paraId="4C19C371" w14:textId="77777777" w:rsidR="0032077A" w:rsidRPr="00D5087F" w:rsidRDefault="0032077A" w:rsidP="001D5093">
            <w:pPr>
              <w:jc w:val="left"/>
              <w:rPr>
                <w:rFonts w:ascii="Segoe UI Symbol" w:hAnsi="Segoe UI Symbol"/>
                <w:sz w:val="20"/>
              </w:rPr>
            </w:pPr>
          </w:p>
        </w:tc>
        <w:tc>
          <w:tcPr>
            <w:tcW w:w="2806" w:type="dxa"/>
            <w:gridSpan w:val="3"/>
            <w:tcBorders>
              <w:top w:val="nil"/>
              <w:left w:val="nil"/>
              <w:bottom w:val="nil"/>
              <w:right w:val="nil"/>
            </w:tcBorders>
          </w:tcPr>
          <w:p w14:paraId="136B92C8" w14:textId="77777777" w:rsidR="0032077A" w:rsidRPr="00D5087F" w:rsidRDefault="0032077A" w:rsidP="001D5093">
            <w:pPr>
              <w:jc w:val="left"/>
              <w:rPr>
                <w:rFonts w:ascii="Segoe UI Symbol" w:hAnsi="Segoe UI Symbol"/>
                <w:sz w:val="20"/>
              </w:rPr>
            </w:pPr>
          </w:p>
        </w:tc>
        <w:tc>
          <w:tcPr>
            <w:tcW w:w="759" w:type="dxa"/>
            <w:tcBorders>
              <w:top w:val="nil"/>
              <w:left w:val="nil"/>
              <w:bottom w:val="nil"/>
              <w:right w:val="single" w:sz="6" w:space="0" w:color="auto"/>
            </w:tcBorders>
          </w:tcPr>
          <w:p w14:paraId="20EAB622" w14:textId="77777777" w:rsidR="0032077A" w:rsidRPr="00D5087F" w:rsidRDefault="0032077A" w:rsidP="001D5093">
            <w:pPr>
              <w:jc w:val="left"/>
              <w:rPr>
                <w:rFonts w:ascii="Segoe UI Symbol" w:hAnsi="Segoe UI Symbol"/>
                <w:sz w:val="20"/>
              </w:rPr>
            </w:pPr>
          </w:p>
        </w:tc>
        <w:tc>
          <w:tcPr>
            <w:tcW w:w="709" w:type="dxa"/>
            <w:gridSpan w:val="2"/>
            <w:tcBorders>
              <w:top w:val="nil"/>
              <w:left w:val="single" w:sz="6" w:space="0" w:color="auto"/>
              <w:bottom w:val="nil"/>
              <w:right w:val="single" w:sz="6" w:space="0" w:color="auto"/>
            </w:tcBorders>
          </w:tcPr>
          <w:p w14:paraId="675A0805" w14:textId="77777777" w:rsidR="0032077A" w:rsidRPr="00D5087F" w:rsidRDefault="0032077A" w:rsidP="001D5093">
            <w:pPr>
              <w:jc w:val="right"/>
              <w:rPr>
                <w:rFonts w:ascii="Segoe UI Symbol" w:hAnsi="Segoe UI Symbol"/>
                <w:sz w:val="20"/>
              </w:rPr>
            </w:pPr>
          </w:p>
        </w:tc>
        <w:tc>
          <w:tcPr>
            <w:tcW w:w="4968" w:type="dxa"/>
            <w:gridSpan w:val="9"/>
            <w:vMerge/>
            <w:tcBorders>
              <w:left w:val="single" w:sz="6" w:space="0" w:color="auto"/>
              <w:bottom w:val="nil"/>
              <w:right w:val="single" w:sz="6" w:space="0" w:color="auto"/>
            </w:tcBorders>
          </w:tcPr>
          <w:p w14:paraId="747AAE74" w14:textId="06E50672" w:rsidR="0032077A" w:rsidRPr="00D5087F" w:rsidRDefault="0032077A" w:rsidP="001D5093">
            <w:pPr>
              <w:tabs>
                <w:tab w:val="left" w:pos="2297"/>
              </w:tabs>
              <w:jc w:val="left"/>
              <w:rPr>
                <w:rFonts w:ascii="Segoe UI Symbol" w:hAnsi="Segoe UI Symbol"/>
                <w:sz w:val="20"/>
              </w:rPr>
            </w:pPr>
          </w:p>
        </w:tc>
      </w:tr>
      <w:tr w:rsidR="00A230B2" w:rsidRPr="00143E6E" w14:paraId="188F98CF" w14:textId="77777777" w:rsidTr="0032077A">
        <w:trPr>
          <w:trHeight w:val="457"/>
        </w:trPr>
        <w:tc>
          <w:tcPr>
            <w:tcW w:w="688" w:type="dxa"/>
            <w:tcBorders>
              <w:top w:val="nil"/>
              <w:left w:val="nil"/>
              <w:bottom w:val="nil"/>
              <w:right w:val="nil"/>
            </w:tcBorders>
          </w:tcPr>
          <w:p w14:paraId="4E6471B7" w14:textId="77777777" w:rsidR="00EB165E" w:rsidRPr="00D5087F" w:rsidRDefault="00EB165E" w:rsidP="001D5093">
            <w:pPr>
              <w:jc w:val="left"/>
              <w:rPr>
                <w:rFonts w:ascii="Segoe UI Symbol" w:hAnsi="Segoe UI Symbol"/>
                <w:sz w:val="20"/>
              </w:rPr>
            </w:pPr>
          </w:p>
        </w:tc>
        <w:tc>
          <w:tcPr>
            <w:tcW w:w="2806" w:type="dxa"/>
            <w:gridSpan w:val="3"/>
            <w:tcBorders>
              <w:top w:val="nil"/>
              <w:left w:val="nil"/>
              <w:bottom w:val="nil"/>
              <w:right w:val="nil"/>
            </w:tcBorders>
          </w:tcPr>
          <w:p w14:paraId="7E6B5BEF" w14:textId="77777777" w:rsidR="00EB165E" w:rsidRPr="00D5087F" w:rsidRDefault="00EB165E" w:rsidP="001D5093">
            <w:pPr>
              <w:jc w:val="left"/>
              <w:rPr>
                <w:rFonts w:ascii="Segoe UI Symbol" w:hAnsi="Segoe UI Symbol"/>
                <w:sz w:val="20"/>
              </w:rPr>
            </w:pPr>
          </w:p>
        </w:tc>
        <w:tc>
          <w:tcPr>
            <w:tcW w:w="759" w:type="dxa"/>
            <w:tcBorders>
              <w:top w:val="nil"/>
              <w:left w:val="nil"/>
              <w:bottom w:val="nil"/>
              <w:right w:val="single" w:sz="6" w:space="0" w:color="auto"/>
            </w:tcBorders>
          </w:tcPr>
          <w:p w14:paraId="77B2D396" w14:textId="77777777" w:rsidR="00EB165E" w:rsidRPr="00D5087F" w:rsidRDefault="00EB165E" w:rsidP="001D5093">
            <w:pPr>
              <w:jc w:val="left"/>
              <w:rPr>
                <w:rFonts w:ascii="Segoe UI Symbol" w:hAnsi="Segoe UI Symbol"/>
                <w:sz w:val="20"/>
              </w:rPr>
            </w:pPr>
          </w:p>
        </w:tc>
        <w:tc>
          <w:tcPr>
            <w:tcW w:w="709" w:type="dxa"/>
            <w:gridSpan w:val="2"/>
            <w:tcBorders>
              <w:top w:val="nil"/>
              <w:left w:val="single" w:sz="6" w:space="0" w:color="auto"/>
              <w:bottom w:val="single" w:sz="6" w:space="0" w:color="auto"/>
              <w:right w:val="single" w:sz="6" w:space="0" w:color="auto"/>
            </w:tcBorders>
          </w:tcPr>
          <w:p w14:paraId="226C13C3" w14:textId="77777777" w:rsidR="00EB165E" w:rsidRPr="00D5087F" w:rsidRDefault="00EB165E" w:rsidP="001D5093">
            <w:pPr>
              <w:jc w:val="left"/>
              <w:rPr>
                <w:rFonts w:ascii="Segoe UI Symbol" w:hAnsi="Segoe UI Symbol"/>
                <w:sz w:val="20"/>
              </w:rPr>
            </w:pPr>
          </w:p>
        </w:tc>
        <w:tc>
          <w:tcPr>
            <w:tcW w:w="236" w:type="dxa"/>
            <w:tcBorders>
              <w:top w:val="nil"/>
              <w:left w:val="single" w:sz="6" w:space="0" w:color="auto"/>
              <w:bottom w:val="single" w:sz="6" w:space="0" w:color="auto"/>
              <w:right w:val="nil"/>
            </w:tcBorders>
          </w:tcPr>
          <w:p w14:paraId="273ED378" w14:textId="77777777" w:rsidR="00EB165E" w:rsidRPr="00D5087F" w:rsidRDefault="00EB165E" w:rsidP="001D5093">
            <w:pPr>
              <w:jc w:val="left"/>
              <w:rPr>
                <w:rFonts w:ascii="Segoe UI Symbol" w:hAnsi="Segoe UI Symbol"/>
                <w:sz w:val="20"/>
              </w:rPr>
            </w:pPr>
          </w:p>
        </w:tc>
        <w:tc>
          <w:tcPr>
            <w:tcW w:w="1824" w:type="dxa"/>
            <w:gridSpan w:val="3"/>
            <w:tcBorders>
              <w:top w:val="nil"/>
              <w:left w:val="nil"/>
              <w:bottom w:val="single" w:sz="6" w:space="0" w:color="auto"/>
              <w:right w:val="nil"/>
            </w:tcBorders>
          </w:tcPr>
          <w:p w14:paraId="30435BD7" w14:textId="77777777" w:rsidR="00EB165E" w:rsidRPr="00D5087F" w:rsidRDefault="00EB165E" w:rsidP="001D5093">
            <w:pPr>
              <w:jc w:val="left"/>
              <w:rPr>
                <w:rFonts w:ascii="Segoe UI Symbol" w:hAnsi="Segoe UI Symbol"/>
                <w:sz w:val="20"/>
              </w:rPr>
            </w:pPr>
          </w:p>
        </w:tc>
        <w:tc>
          <w:tcPr>
            <w:tcW w:w="952" w:type="dxa"/>
            <w:gridSpan w:val="2"/>
            <w:tcBorders>
              <w:top w:val="nil"/>
              <w:left w:val="nil"/>
              <w:bottom w:val="single" w:sz="6" w:space="0" w:color="auto"/>
              <w:right w:val="nil"/>
            </w:tcBorders>
          </w:tcPr>
          <w:p w14:paraId="23271841" w14:textId="77777777" w:rsidR="00EB165E" w:rsidRPr="00D5087F" w:rsidRDefault="00EB165E" w:rsidP="001D5093">
            <w:pPr>
              <w:jc w:val="left"/>
              <w:rPr>
                <w:rFonts w:ascii="Segoe UI Symbol" w:hAnsi="Segoe UI Symbol"/>
                <w:sz w:val="20"/>
              </w:rPr>
            </w:pPr>
          </w:p>
        </w:tc>
        <w:tc>
          <w:tcPr>
            <w:tcW w:w="953" w:type="dxa"/>
            <w:gridSpan w:val="2"/>
            <w:tcBorders>
              <w:top w:val="nil"/>
              <w:left w:val="nil"/>
              <w:bottom w:val="single" w:sz="6" w:space="0" w:color="auto"/>
              <w:right w:val="nil"/>
            </w:tcBorders>
          </w:tcPr>
          <w:p w14:paraId="2DDA4497" w14:textId="77777777" w:rsidR="00EB165E" w:rsidRPr="00D5087F" w:rsidRDefault="00EB165E" w:rsidP="001D5093">
            <w:pPr>
              <w:jc w:val="left"/>
              <w:rPr>
                <w:rFonts w:ascii="Segoe UI Symbol" w:hAnsi="Segoe UI Symbol"/>
                <w:sz w:val="20"/>
              </w:rPr>
            </w:pPr>
          </w:p>
        </w:tc>
        <w:tc>
          <w:tcPr>
            <w:tcW w:w="1021" w:type="dxa"/>
            <w:gridSpan w:val="2"/>
            <w:tcBorders>
              <w:top w:val="nil"/>
              <w:left w:val="nil"/>
              <w:bottom w:val="single" w:sz="6" w:space="0" w:color="auto"/>
              <w:right w:val="single" w:sz="6" w:space="0" w:color="auto"/>
            </w:tcBorders>
          </w:tcPr>
          <w:p w14:paraId="29861991" w14:textId="77777777" w:rsidR="00EB165E" w:rsidRPr="00D5087F" w:rsidRDefault="00EB165E" w:rsidP="001D5093">
            <w:pPr>
              <w:jc w:val="left"/>
              <w:rPr>
                <w:rFonts w:ascii="Segoe UI Symbol" w:hAnsi="Segoe UI Symbol"/>
                <w:sz w:val="20"/>
              </w:rPr>
            </w:pPr>
          </w:p>
        </w:tc>
      </w:tr>
      <w:tr w:rsidR="0032077A" w:rsidRPr="00143E6E" w14:paraId="59294A68" w14:textId="77777777" w:rsidTr="0032077A">
        <w:trPr>
          <w:gridAfter w:val="1"/>
          <w:wAfter w:w="18" w:type="dxa"/>
          <w:trHeight w:val="875"/>
        </w:trPr>
        <w:tc>
          <w:tcPr>
            <w:tcW w:w="9930" w:type="dxa"/>
            <w:gridSpan w:val="16"/>
            <w:tcBorders>
              <w:top w:val="nil"/>
              <w:left w:val="nil"/>
              <w:bottom w:val="nil"/>
              <w:right w:val="nil"/>
            </w:tcBorders>
          </w:tcPr>
          <w:p w14:paraId="6F0620E8" w14:textId="77777777" w:rsidR="0032077A" w:rsidRPr="00D5087F" w:rsidRDefault="0032077A" w:rsidP="001D5093">
            <w:pPr>
              <w:jc w:val="left"/>
              <w:rPr>
                <w:rFonts w:ascii="Segoe UI Symbol" w:hAnsi="Segoe UI Symbol"/>
                <w:sz w:val="18"/>
                <w:szCs w:val="18"/>
              </w:rPr>
            </w:pPr>
          </w:p>
        </w:tc>
      </w:tr>
    </w:tbl>
    <w:p w14:paraId="36612F62" w14:textId="77777777" w:rsidR="00EB165E" w:rsidRPr="00D5087F" w:rsidRDefault="00EB165E" w:rsidP="001D5093">
      <w:pPr>
        <w:rPr>
          <w:rFonts w:ascii="Segoe UI Symbol" w:hAnsi="Segoe UI Symbol"/>
        </w:rPr>
        <w:sectPr w:rsidR="00EB165E" w:rsidRPr="00D5087F" w:rsidSect="002A2E66">
          <w:footnotePr>
            <w:numRestart w:val="eachSect"/>
          </w:footnotePr>
          <w:type w:val="continuous"/>
          <w:pgSz w:w="12240" w:h="15840" w:code="1"/>
          <w:pgMar w:top="1080" w:right="1440" w:bottom="1080" w:left="1440" w:header="720" w:footer="720" w:gutter="0"/>
          <w:cols w:space="720"/>
          <w:docGrid w:linePitch="326"/>
        </w:sectPr>
      </w:pPr>
    </w:p>
    <w:p w14:paraId="49639386" w14:textId="77777777" w:rsidR="005B4A5F" w:rsidRPr="00D5087F" w:rsidRDefault="005B4A5F" w:rsidP="001D5093">
      <w:pPr>
        <w:pStyle w:val="S4-Heading2"/>
        <w:rPr>
          <w:rFonts w:ascii="Segoe UI Symbol" w:hAnsi="Segoe UI Symbol"/>
        </w:rPr>
      </w:pPr>
      <w:r w:rsidRPr="00D5087F">
        <w:rPr>
          <w:rFonts w:ascii="Segoe UI Symbol" w:hAnsi="Segoe UI Symbol"/>
        </w:rPr>
        <w:lastRenderedPageBreak/>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Declaration</w:t>
      </w:r>
      <w:r w:rsidR="007E703B" w:rsidRPr="00D5087F">
        <w:rPr>
          <w:rFonts w:ascii="Segoe UI Symbol" w:hAnsi="Segoe UI Symbol"/>
        </w:rPr>
        <w:t xml:space="preserve"> </w:t>
      </w:r>
      <w:r w:rsidRPr="00D5087F">
        <w:rPr>
          <w:rFonts w:ascii="Segoe UI Symbol" w:hAnsi="Segoe UI Symbol"/>
        </w:rPr>
        <w:t>Form</w:t>
      </w:r>
    </w:p>
    <w:p w14:paraId="0C1F5C1E" w14:textId="77777777" w:rsidR="005B4A5F" w:rsidRPr="00D5087F" w:rsidRDefault="005B4A5F" w:rsidP="001D5093">
      <w:pPr>
        <w:rPr>
          <w:rFonts w:ascii="Segoe UI Symbol" w:hAnsi="Segoe UI Symbol"/>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5B4A5F" w:rsidRPr="00143E6E" w14:paraId="61B8CCE6" w14:textId="77777777" w:rsidTr="0032077A">
        <w:trPr>
          <w:trHeight w:val="710"/>
        </w:trPr>
        <w:tc>
          <w:tcPr>
            <w:tcW w:w="720" w:type="dxa"/>
            <w:tcBorders>
              <w:top w:val="single" w:sz="6" w:space="0" w:color="auto"/>
              <w:left w:val="single" w:sz="6" w:space="0" w:color="auto"/>
              <w:bottom w:val="single" w:sz="6" w:space="0" w:color="auto"/>
              <w:right w:val="single" w:sz="6" w:space="0" w:color="auto"/>
            </w:tcBorders>
            <w:vAlign w:val="center"/>
          </w:tcPr>
          <w:p w14:paraId="2A1D959C" w14:textId="77777777" w:rsidR="005B4A5F" w:rsidRPr="00D5087F" w:rsidRDefault="005B4A5F" w:rsidP="0032077A">
            <w:pPr>
              <w:spacing w:after="0"/>
              <w:ind w:right="-11"/>
              <w:jc w:val="center"/>
              <w:rPr>
                <w:rFonts w:ascii="Segoe UI Symbol" w:hAnsi="Segoe UI Symbol"/>
                <w:sz w:val="20"/>
              </w:rPr>
            </w:pPr>
            <w:r w:rsidRPr="00D5087F">
              <w:rPr>
                <w:rFonts w:ascii="Segoe UI Symbol" w:hAnsi="Segoe UI Symbol"/>
                <w:sz w:val="20"/>
              </w:rPr>
              <w:t>Item</w:t>
            </w:r>
          </w:p>
        </w:tc>
        <w:tc>
          <w:tcPr>
            <w:tcW w:w="2952" w:type="dxa"/>
            <w:tcBorders>
              <w:top w:val="single" w:sz="6" w:space="0" w:color="auto"/>
              <w:left w:val="nil"/>
              <w:bottom w:val="single" w:sz="6" w:space="0" w:color="auto"/>
              <w:right w:val="single" w:sz="6" w:space="0" w:color="auto"/>
            </w:tcBorders>
            <w:vAlign w:val="center"/>
          </w:tcPr>
          <w:p w14:paraId="4C0149AD" w14:textId="77777777" w:rsidR="005B4A5F" w:rsidRPr="00D5087F" w:rsidRDefault="005B4A5F" w:rsidP="0032077A">
            <w:pPr>
              <w:spacing w:after="0"/>
              <w:ind w:right="-11"/>
              <w:jc w:val="center"/>
              <w:rPr>
                <w:rFonts w:ascii="Segoe UI Symbol" w:hAnsi="Segoe UI Symbol"/>
                <w:sz w:val="20"/>
              </w:rPr>
            </w:pPr>
            <w:r w:rsidRPr="00D5087F">
              <w:rPr>
                <w:rFonts w:ascii="Segoe UI Symbol" w:hAnsi="Segoe UI Symbol"/>
                <w:sz w:val="20"/>
              </w:rPr>
              <w:t>Description</w:t>
            </w:r>
          </w:p>
        </w:tc>
        <w:tc>
          <w:tcPr>
            <w:tcW w:w="1631" w:type="dxa"/>
            <w:tcBorders>
              <w:top w:val="single" w:sz="6" w:space="0" w:color="auto"/>
              <w:left w:val="nil"/>
              <w:bottom w:val="single" w:sz="6" w:space="0" w:color="auto"/>
              <w:right w:val="single" w:sz="6" w:space="0" w:color="auto"/>
            </w:tcBorders>
            <w:vAlign w:val="center"/>
          </w:tcPr>
          <w:p w14:paraId="6874610A" w14:textId="77777777" w:rsidR="005B4A5F" w:rsidRPr="00D5087F" w:rsidRDefault="005B4A5F" w:rsidP="0032077A">
            <w:pPr>
              <w:spacing w:after="0"/>
              <w:ind w:right="-11"/>
              <w:jc w:val="center"/>
              <w:rPr>
                <w:rFonts w:ascii="Segoe UI Symbol" w:hAnsi="Segoe UI Symbol"/>
                <w:sz w:val="20"/>
              </w:rPr>
            </w:pPr>
            <w:r w:rsidRPr="00D5087F">
              <w:rPr>
                <w:rFonts w:ascii="Segoe UI Symbol" w:hAnsi="Segoe UI Symbol"/>
                <w:sz w:val="20"/>
              </w:rPr>
              <w:t>Code</w:t>
            </w:r>
          </w:p>
        </w:tc>
        <w:tc>
          <w:tcPr>
            <w:tcW w:w="3690" w:type="dxa"/>
            <w:tcBorders>
              <w:top w:val="single" w:sz="6" w:space="0" w:color="auto"/>
              <w:left w:val="single" w:sz="6" w:space="0" w:color="auto"/>
              <w:bottom w:val="single" w:sz="6" w:space="0" w:color="auto"/>
              <w:right w:val="single" w:sz="6" w:space="0" w:color="auto"/>
            </w:tcBorders>
            <w:vAlign w:val="center"/>
          </w:tcPr>
          <w:p w14:paraId="53BBABC0" w14:textId="77777777" w:rsidR="005B4A5F" w:rsidRPr="00D5087F" w:rsidRDefault="005B4A5F" w:rsidP="0032077A">
            <w:pPr>
              <w:spacing w:after="0"/>
              <w:ind w:right="-11"/>
              <w:jc w:val="center"/>
              <w:rPr>
                <w:rFonts w:ascii="Segoe UI Symbol" w:hAnsi="Segoe UI Symbol"/>
                <w:sz w:val="20"/>
              </w:rPr>
            </w:pPr>
            <w:r w:rsidRPr="00D5087F">
              <w:rPr>
                <w:rFonts w:ascii="Segoe UI Symbol" w:hAnsi="Segoe UI Symbol"/>
                <w:sz w:val="20"/>
              </w:rPr>
              <w:t>Country</w:t>
            </w:r>
          </w:p>
        </w:tc>
      </w:tr>
      <w:tr w:rsidR="005B4A5F" w:rsidRPr="00143E6E" w14:paraId="674935ED" w14:textId="77777777" w:rsidTr="00F35BE0">
        <w:tc>
          <w:tcPr>
            <w:tcW w:w="720" w:type="dxa"/>
            <w:tcBorders>
              <w:top w:val="single" w:sz="6" w:space="0" w:color="auto"/>
              <w:left w:val="single" w:sz="6" w:space="0" w:color="auto"/>
              <w:right w:val="single" w:sz="6" w:space="0" w:color="auto"/>
            </w:tcBorders>
          </w:tcPr>
          <w:p w14:paraId="09997FD4" w14:textId="77777777" w:rsidR="005B4A5F" w:rsidRPr="00D5087F" w:rsidRDefault="005B4A5F" w:rsidP="001D5093">
            <w:pPr>
              <w:jc w:val="left"/>
              <w:rPr>
                <w:rFonts w:ascii="Segoe UI Symbol" w:hAnsi="Segoe UI Symbol"/>
                <w:sz w:val="20"/>
              </w:rPr>
            </w:pPr>
          </w:p>
        </w:tc>
        <w:tc>
          <w:tcPr>
            <w:tcW w:w="2952" w:type="dxa"/>
            <w:tcBorders>
              <w:top w:val="single" w:sz="6" w:space="0" w:color="auto"/>
              <w:left w:val="nil"/>
              <w:right w:val="single" w:sz="6" w:space="0" w:color="auto"/>
            </w:tcBorders>
          </w:tcPr>
          <w:p w14:paraId="60C9AD8C" w14:textId="77777777" w:rsidR="005B4A5F" w:rsidRPr="00D5087F" w:rsidRDefault="005B4A5F" w:rsidP="001D5093">
            <w:pPr>
              <w:jc w:val="left"/>
              <w:rPr>
                <w:rFonts w:ascii="Segoe UI Symbol" w:hAnsi="Segoe UI Symbol"/>
                <w:sz w:val="20"/>
              </w:rPr>
            </w:pPr>
          </w:p>
        </w:tc>
        <w:tc>
          <w:tcPr>
            <w:tcW w:w="1631" w:type="dxa"/>
            <w:tcBorders>
              <w:top w:val="single" w:sz="6" w:space="0" w:color="auto"/>
              <w:left w:val="nil"/>
              <w:right w:val="single" w:sz="6" w:space="0" w:color="auto"/>
            </w:tcBorders>
          </w:tcPr>
          <w:p w14:paraId="3413C347" w14:textId="77777777" w:rsidR="005B4A5F" w:rsidRPr="00D5087F" w:rsidRDefault="005B4A5F" w:rsidP="001D5093">
            <w:pPr>
              <w:jc w:val="left"/>
              <w:rPr>
                <w:rFonts w:ascii="Segoe UI Symbol" w:hAnsi="Segoe UI Symbol"/>
                <w:sz w:val="20"/>
              </w:rPr>
            </w:pPr>
          </w:p>
        </w:tc>
        <w:tc>
          <w:tcPr>
            <w:tcW w:w="3690" w:type="dxa"/>
            <w:tcBorders>
              <w:top w:val="single" w:sz="6" w:space="0" w:color="auto"/>
              <w:left w:val="single" w:sz="6" w:space="0" w:color="auto"/>
              <w:right w:val="single" w:sz="6" w:space="0" w:color="auto"/>
            </w:tcBorders>
          </w:tcPr>
          <w:p w14:paraId="75375873" w14:textId="77777777" w:rsidR="005B4A5F" w:rsidRPr="00D5087F" w:rsidRDefault="005B4A5F" w:rsidP="001D5093">
            <w:pPr>
              <w:jc w:val="left"/>
              <w:rPr>
                <w:rFonts w:ascii="Segoe UI Symbol" w:hAnsi="Segoe UI Symbol"/>
                <w:sz w:val="20"/>
              </w:rPr>
            </w:pPr>
          </w:p>
        </w:tc>
      </w:tr>
      <w:tr w:rsidR="005B4A5F" w:rsidRPr="00143E6E" w14:paraId="2EEB0B77" w14:textId="77777777" w:rsidTr="00F35BE0">
        <w:tc>
          <w:tcPr>
            <w:tcW w:w="720" w:type="dxa"/>
            <w:tcBorders>
              <w:left w:val="single" w:sz="6" w:space="0" w:color="auto"/>
              <w:right w:val="single" w:sz="6" w:space="0" w:color="auto"/>
            </w:tcBorders>
          </w:tcPr>
          <w:p w14:paraId="7EA6B290" w14:textId="77777777" w:rsidR="005B4A5F" w:rsidRPr="00D5087F" w:rsidRDefault="005B4A5F" w:rsidP="001D5093">
            <w:pPr>
              <w:jc w:val="left"/>
              <w:rPr>
                <w:rFonts w:ascii="Segoe UI Symbol" w:hAnsi="Segoe UI Symbol"/>
                <w:sz w:val="20"/>
              </w:rPr>
            </w:pPr>
          </w:p>
        </w:tc>
        <w:tc>
          <w:tcPr>
            <w:tcW w:w="2952" w:type="dxa"/>
            <w:tcBorders>
              <w:left w:val="nil"/>
              <w:right w:val="single" w:sz="6" w:space="0" w:color="auto"/>
            </w:tcBorders>
          </w:tcPr>
          <w:p w14:paraId="5C1D4CF9" w14:textId="77777777" w:rsidR="005B4A5F" w:rsidRPr="00D5087F" w:rsidRDefault="005B4A5F" w:rsidP="001D5093">
            <w:pPr>
              <w:jc w:val="left"/>
              <w:rPr>
                <w:rFonts w:ascii="Segoe UI Symbol" w:hAnsi="Segoe UI Symbol"/>
                <w:sz w:val="20"/>
              </w:rPr>
            </w:pPr>
          </w:p>
        </w:tc>
        <w:tc>
          <w:tcPr>
            <w:tcW w:w="1631" w:type="dxa"/>
            <w:tcBorders>
              <w:left w:val="nil"/>
              <w:right w:val="single" w:sz="6" w:space="0" w:color="auto"/>
            </w:tcBorders>
          </w:tcPr>
          <w:p w14:paraId="6B1EE6AA" w14:textId="77777777" w:rsidR="005B4A5F" w:rsidRPr="00D5087F" w:rsidRDefault="005B4A5F" w:rsidP="001D5093">
            <w:pPr>
              <w:jc w:val="left"/>
              <w:rPr>
                <w:rFonts w:ascii="Segoe UI Symbol" w:hAnsi="Segoe UI Symbol"/>
                <w:sz w:val="20"/>
              </w:rPr>
            </w:pPr>
          </w:p>
        </w:tc>
        <w:tc>
          <w:tcPr>
            <w:tcW w:w="3690" w:type="dxa"/>
            <w:tcBorders>
              <w:left w:val="single" w:sz="6" w:space="0" w:color="auto"/>
              <w:right w:val="single" w:sz="6" w:space="0" w:color="auto"/>
            </w:tcBorders>
          </w:tcPr>
          <w:p w14:paraId="1B83EB6A" w14:textId="77777777" w:rsidR="005B4A5F" w:rsidRPr="00D5087F" w:rsidRDefault="005B4A5F" w:rsidP="001D5093">
            <w:pPr>
              <w:jc w:val="left"/>
              <w:rPr>
                <w:rFonts w:ascii="Segoe UI Symbol" w:hAnsi="Segoe UI Symbol"/>
                <w:sz w:val="20"/>
              </w:rPr>
            </w:pPr>
          </w:p>
        </w:tc>
      </w:tr>
      <w:tr w:rsidR="005B4A5F" w:rsidRPr="00143E6E" w14:paraId="2FE83A3C" w14:textId="77777777" w:rsidTr="00F35BE0">
        <w:tc>
          <w:tcPr>
            <w:tcW w:w="720" w:type="dxa"/>
            <w:tcBorders>
              <w:left w:val="single" w:sz="6" w:space="0" w:color="auto"/>
              <w:right w:val="single" w:sz="6" w:space="0" w:color="auto"/>
            </w:tcBorders>
          </w:tcPr>
          <w:p w14:paraId="0A23926D" w14:textId="77777777" w:rsidR="005B4A5F" w:rsidRPr="00D5087F" w:rsidRDefault="005B4A5F" w:rsidP="001D5093">
            <w:pPr>
              <w:jc w:val="left"/>
              <w:rPr>
                <w:rFonts w:ascii="Segoe UI Symbol" w:hAnsi="Segoe UI Symbol"/>
                <w:sz w:val="20"/>
              </w:rPr>
            </w:pPr>
          </w:p>
        </w:tc>
        <w:tc>
          <w:tcPr>
            <w:tcW w:w="2952" w:type="dxa"/>
            <w:tcBorders>
              <w:left w:val="nil"/>
              <w:right w:val="single" w:sz="6" w:space="0" w:color="auto"/>
            </w:tcBorders>
          </w:tcPr>
          <w:p w14:paraId="11B509EF" w14:textId="77777777" w:rsidR="005B4A5F" w:rsidRPr="00D5087F" w:rsidRDefault="005B4A5F" w:rsidP="001D5093">
            <w:pPr>
              <w:jc w:val="left"/>
              <w:rPr>
                <w:rFonts w:ascii="Segoe UI Symbol" w:hAnsi="Segoe UI Symbol"/>
                <w:sz w:val="20"/>
              </w:rPr>
            </w:pPr>
          </w:p>
        </w:tc>
        <w:tc>
          <w:tcPr>
            <w:tcW w:w="1631" w:type="dxa"/>
            <w:tcBorders>
              <w:left w:val="nil"/>
              <w:right w:val="single" w:sz="6" w:space="0" w:color="auto"/>
            </w:tcBorders>
          </w:tcPr>
          <w:p w14:paraId="694AE15A" w14:textId="77777777" w:rsidR="005B4A5F" w:rsidRPr="00D5087F" w:rsidRDefault="005B4A5F" w:rsidP="001D5093">
            <w:pPr>
              <w:jc w:val="left"/>
              <w:rPr>
                <w:rFonts w:ascii="Segoe UI Symbol" w:hAnsi="Segoe UI Symbol"/>
                <w:sz w:val="20"/>
              </w:rPr>
            </w:pPr>
          </w:p>
        </w:tc>
        <w:tc>
          <w:tcPr>
            <w:tcW w:w="3690" w:type="dxa"/>
            <w:tcBorders>
              <w:left w:val="single" w:sz="6" w:space="0" w:color="auto"/>
              <w:right w:val="single" w:sz="6" w:space="0" w:color="auto"/>
            </w:tcBorders>
          </w:tcPr>
          <w:p w14:paraId="78B41721" w14:textId="77777777" w:rsidR="005B4A5F" w:rsidRPr="00D5087F" w:rsidRDefault="005B4A5F" w:rsidP="001D5093">
            <w:pPr>
              <w:jc w:val="left"/>
              <w:rPr>
                <w:rFonts w:ascii="Segoe UI Symbol" w:hAnsi="Segoe UI Symbol"/>
                <w:sz w:val="20"/>
              </w:rPr>
            </w:pPr>
          </w:p>
        </w:tc>
      </w:tr>
      <w:tr w:rsidR="005B4A5F" w:rsidRPr="00143E6E" w14:paraId="1527CA90" w14:textId="77777777" w:rsidTr="00F35BE0">
        <w:tc>
          <w:tcPr>
            <w:tcW w:w="720" w:type="dxa"/>
            <w:tcBorders>
              <w:left w:val="single" w:sz="6" w:space="0" w:color="auto"/>
              <w:right w:val="single" w:sz="6" w:space="0" w:color="auto"/>
            </w:tcBorders>
          </w:tcPr>
          <w:p w14:paraId="7B0EE357" w14:textId="77777777" w:rsidR="005B4A5F" w:rsidRPr="00D5087F" w:rsidRDefault="005B4A5F" w:rsidP="001D5093">
            <w:pPr>
              <w:jc w:val="left"/>
              <w:rPr>
                <w:rFonts w:ascii="Segoe UI Symbol" w:hAnsi="Segoe UI Symbol"/>
                <w:sz w:val="20"/>
              </w:rPr>
            </w:pPr>
          </w:p>
        </w:tc>
        <w:tc>
          <w:tcPr>
            <w:tcW w:w="2952" w:type="dxa"/>
            <w:tcBorders>
              <w:left w:val="nil"/>
              <w:right w:val="single" w:sz="6" w:space="0" w:color="auto"/>
            </w:tcBorders>
          </w:tcPr>
          <w:p w14:paraId="05346EC1" w14:textId="77777777" w:rsidR="005B4A5F" w:rsidRPr="00D5087F" w:rsidRDefault="005B4A5F" w:rsidP="001D5093">
            <w:pPr>
              <w:jc w:val="left"/>
              <w:rPr>
                <w:rFonts w:ascii="Segoe UI Symbol" w:hAnsi="Segoe UI Symbol"/>
                <w:sz w:val="20"/>
              </w:rPr>
            </w:pPr>
          </w:p>
        </w:tc>
        <w:tc>
          <w:tcPr>
            <w:tcW w:w="1631" w:type="dxa"/>
            <w:tcBorders>
              <w:left w:val="nil"/>
              <w:right w:val="single" w:sz="6" w:space="0" w:color="auto"/>
            </w:tcBorders>
          </w:tcPr>
          <w:p w14:paraId="47899630" w14:textId="77777777" w:rsidR="005B4A5F" w:rsidRPr="00D5087F" w:rsidRDefault="005B4A5F" w:rsidP="001D5093">
            <w:pPr>
              <w:jc w:val="left"/>
              <w:rPr>
                <w:rFonts w:ascii="Segoe UI Symbol" w:hAnsi="Segoe UI Symbol"/>
                <w:sz w:val="20"/>
              </w:rPr>
            </w:pPr>
          </w:p>
        </w:tc>
        <w:tc>
          <w:tcPr>
            <w:tcW w:w="3690" w:type="dxa"/>
            <w:tcBorders>
              <w:left w:val="single" w:sz="6" w:space="0" w:color="auto"/>
              <w:right w:val="single" w:sz="6" w:space="0" w:color="auto"/>
            </w:tcBorders>
          </w:tcPr>
          <w:p w14:paraId="0453927F" w14:textId="77777777" w:rsidR="005B4A5F" w:rsidRPr="00D5087F" w:rsidRDefault="005B4A5F" w:rsidP="001D5093">
            <w:pPr>
              <w:jc w:val="left"/>
              <w:rPr>
                <w:rFonts w:ascii="Segoe UI Symbol" w:hAnsi="Segoe UI Symbol"/>
                <w:sz w:val="20"/>
              </w:rPr>
            </w:pPr>
          </w:p>
        </w:tc>
      </w:tr>
      <w:tr w:rsidR="005B4A5F" w:rsidRPr="00143E6E" w14:paraId="0060732E" w14:textId="77777777" w:rsidTr="00F35BE0">
        <w:tc>
          <w:tcPr>
            <w:tcW w:w="720" w:type="dxa"/>
            <w:tcBorders>
              <w:left w:val="single" w:sz="6" w:space="0" w:color="auto"/>
              <w:bottom w:val="single" w:sz="6" w:space="0" w:color="auto"/>
              <w:right w:val="single" w:sz="6" w:space="0" w:color="auto"/>
            </w:tcBorders>
          </w:tcPr>
          <w:p w14:paraId="3292A12C" w14:textId="77777777" w:rsidR="005B4A5F" w:rsidRPr="00D5087F" w:rsidRDefault="005B4A5F" w:rsidP="001D5093">
            <w:pPr>
              <w:jc w:val="left"/>
              <w:rPr>
                <w:rFonts w:ascii="Segoe UI Symbol" w:hAnsi="Segoe UI Symbol"/>
                <w:sz w:val="20"/>
              </w:rPr>
            </w:pPr>
          </w:p>
        </w:tc>
        <w:tc>
          <w:tcPr>
            <w:tcW w:w="2952" w:type="dxa"/>
            <w:tcBorders>
              <w:left w:val="nil"/>
              <w:bottom w:val="single" w:sz="6" w:space="0" w:color="auto"/>
              <w:right w:val="single" w:sz="6" w:space="0" w:color="auto"/>
            </w:tcBorders>
          </w:tcPr>
          <w:p w14:paraId="3E3DEAED" w14:textId="77777777" w:rsidR="005B4A5F" w:rsidRPr="00D5087F" w:rsidRDefault="005B4A5F" w:rsidP="001D5093">
            <w:pPr>
              <w:jc w:val="left"/>
              <w:rPr>
                <w:rFonts w:ascii="Segoe UI Symbol" w:hAnsi="Segoe UI Symbol"/>
                <w:sz w:val="20"/>
              </w:rPr>
            </w:pPr>
          </w:p>
        </w:tc>
        <w:tc>
          <w:tcPr>
            <w:tcW w:w="1631" w:type="dxa"/>
            <w:tcBorders>
              <w:left w:val="nil"/>
              <w:bottom w:val="single" w:sz="6" w:space="0" w:color="auto"/>
              <w:right w:val="single" w:sz="6" w:space="0" w:color="auto"/>
            </w:tcBorders>
          </w:tcPr>
          <w:p w14:paraId="686A6D0C" w14:textId="77777777" w:rsidR="005B4A5F" w:rsidRPr="00D5087F" w:rsidRDefault="005B4A5F" w:rsidP="001D5093">
            <w:pPr>
              <w:jc w:val="left"/>
              <w:rPr>
                <w:rFonts w:ascii="Segoe UI Symbol" w:hAnsi="Segoe UI Symbol"/>
                <w:sz w:val="20"/>
              </w:rPr>
            </w:pPr>
          </w:p>
        </w:tc>
        <w:tc>
          <w:tcPr>
            <w:tcW w:w="3690" w:type="dxa"/>
            <w:tcBorders>
              <w:left w:val="single" w:sz="6" w:space="0" w:color="auto"/>
              <w:bottom w:val="single" w:sz="6" w:space="0" w:color="auto"/>
              <w:right w:val="single" w:sz="6" w:space="0" w:color="auto"/>
            </w:tcBorders>
          </w:tcPr>
          <w:p w14:paraId="55E6553A" w14:textId="77777777" w:rsidR="005B4A5F" w:rsidRPr="00D5087F" w:rsidRDefault="005B4A5F" w:rsidP="001D5093">
            <w:pPr>
              <w:jc w:val="left"/>
              <w:rPr>
                <w:rFonts w:ascii="Segoe UI Symbol" w:hAnsi="Segoe UI Symbol"/>
                <w:sz w:val="20"/>
              </w:rPr>
            </w:pPr>
          </w:p>
        </w:tc>
      </w:tr>
    </w:tbl>
    <w:p w14:paraId="0F2F6EC6" w14:textId="77777777" w:rsidR="005B4A5F" w:rsidRPr="00D5087F" w:rsidRDefault="005B4A5F" w:rsidP="00D5087F">
      <w:pPr>
        <w:pStyle w:val="Heading3"/>
        <w:jc w:val="center"/>
        <w:rPr>
          <w:rFonts w:ascii="Segoe UI Symbol" w:hAnsi="Segoe UI Symbol"/>
        </w:rPr>
      </w:pPr>
      <w:r w:rsidRPr="00D5087F">
        <w:rPr>
          <w:rFonts w:ascii="Segoe UI Symbol" w:hAnsi="Segoe UI Symbol"/>
        </w:rPr>
        <w:br w:type="page"/>
      </w:r>
      <w:bookmarkStart w:id="445" w:name="_Toc437968871"/>
      <w:bookmarkStart w:id="446" w:name="_Toc197236027"/>
      <w:bookmarkStart w:id="447" w:name="_Toc59197187"/>
      <w:bookmarkStart w:id="448" w:name="_Toc88745170"/>
      <w:r w:rsidRPr="00D5087F">
        <w:rPr>
          <w:rFonts w:ascii="Segoe UI Symbol" w:hAnsi="Segoe UI Symbol"/>
          <w:b/>
          <w:sz w:val="32"/>
          <w:szCs w:val="32"/>
        </w:rPr>
        <w:lastRenderedPageBreak/>
        <w:t>Schedule</w:t>
      </w:r>
      <w:r w:rsidR="007E703B" w:rsidRPr="00D5087F">
        <w:rPr>
          <w:rFonts w:ascii="Segoe UI Symbol" w:hAnsi="Segoe UI Symbol"/>
          <w:b/>
          <w:sz w:val="32"/>
          <w:szCs w:val="32"/>
        </w:rPr>
        <w:t xml:space="preserve"> </w:t>
      </w:r>
      <w:r w:rsidRPr="00D5087F">
        <w:rPr>
          <w:rFonts w:ascii="Segoe UI Symbol" w:hAnsi="Segoe UI Symbol"/>
          <w:b/>
          <w:sz w:val="32"/>
          <w:szCs w:val="32"/>
        </w:rPr>
        <w:t>No.</w:t>
      </w:r>
      <w:r w:rsidR="007E703B" w:rsidRPr="00D5087F">
        <w:rPr>
          <w:rFonts w:ascii="Segoe UI Symbol" w:hAnsi="Segoe UI Symbol"/>
          <w:b/>
          <w:sz w:val="32"/>
          <w:szCs w:val="32"/>
        </w:rPr>
        <w:t xml:space="preserve"> </w:t>
      </w:r>
      <w:r w:rsidRPr="00D5087F">
        <w:rPr>
          <w:rFonts w:ascii="Segoe UI Symbol" w:hAnsi="Segoe UI Symbol"/>
          <w:b/>
          <w:sz w:val="32"/>
          <w:szCs w:val="32"/>
        </w:rPr>
        <w:t>2.</w:t>
      </w:r>
      <w:r w:rsidR="007E703B" w:rsidRPr="00D5087F">
        <w:rPr>
          <w:rFonts w:ascii="Segoe UI Symbol" w:hAnsi="Segoe UI Symbol"/>
          <w:b/>
          <w:sz w:val="32"/>
          <w:szCs w:val="32"/>
        </w:rPr>
        <w:t xml:space="preserve">  </w:t>
      </w:r>
      <w:r w:rsidRPr="00D5087F">
        <w:rPr>
          <w:rFonts w:ascii="Segoe UI Symbol" w:hAnsi="Segoe UI Symbol"/>
          <w:b/>
          <w:sz w:val="32"/>
          <w:szCs w:val="32"/>
        </w:rPr>
        <w:t>Plant</w:t>
      </w:r>
      <w:r w:rsidR="007E703B" w:rsidRPr="00D5087F">
        <w:rPr>
          <w:rFonts w:ascii="Segoe UI Symbol" w:hAnsi="Segoe UI Symbol"/>
          <w:b/>
          <w:sz w:val="32"/>
          <w:szCs w:val="32"/>
        </w:rPr>
        <w:t xml:space="preserve"> </w:t>
      </w:r>
      <w:r w:rsidRPr="00D5087F">
        <w:rPr>
          <w:rFonts w:ascii="Segoe UI Symbol" w:hAnsi="Segoe UI Symbol"/>
          <w:b/>
          <w:sz w:val="32"/>
          <w:szCs w:val="32"/>
        </w:rPr>
        <w:t>and</w:t>
      </w:r>
      <w:r w:rsidR="007E703B" w:rsidRPr="00D5087F">
        <w:rPr>
          <w:rFonts w:ascii="Segoe UI Symbol" w:hAnsi="Segoe UI Symbol"/>
          <w:b/>
          <w:sz w:val="32"/>
          <w:szCs w:val="32"/>
        </w:rPr>
        <w:t xml:space="preserve"> </w:t>
      </w:r>
      <w:r w:rsidRPr="00D5087F">
        <w:rPr>
          <w:rFonts w:ascii="Segoe UI Symbol" w:hAnsi="Segoe UI Symbol"/>
          <w:b/>
          <w:sz w:val="32"/>
          <w:szCs w:val="32"/>
        </w:rPr>
        <w:t>Mandatory</w:t>
      </w:r>
      <w:r w:rsidR="007E703B" w:rsidRPr="00D5087F">
        <w:rPr>
          <w:rFonts w:ascii="Segoe UI Symbol" w:hAnsi="Segoe UI Symbol"/>
          <w:b/>
          <w:sz w:val="32"/>
          <w:szCs w:val="32"/>
        </w:rPr>
        <w:t xml:space="preserve"> </w:t>
      </w:r>
      <w:r w:rsidRPr="00D5087F">
        <w:rPr>
          <w:rFonts w:ascii="Segoe UI Symbol" w:hAnsi="Segoe UI Symbol"/>
          <w:b/>
          <w:sz w:val="32"/>
          <w:szCs w:val="32"/>
        </w:rPr>
        <w:t>Spare</w:t>
      </w:r>
      <w:r w:rsidR="007E703B" w:rsidRPr="00D5087F">
        <w:rPr>
          <w:rFonts w:ascii="Segoe UI Symbol" w:hAnsi="Segoe UI Symbol"/>
          <w:b/>
          <w:sz w:val="32"/>
          <w:szCs w:val="32"/>
        </w:rPr>
        <w:t xml:space="preserve"> </w:t>
      </w:r>
      <w:r w:rsidRPr="00D5087F">
        <w:rPr>
          <w:rFonts w:ascii="Segoe UI Symbol" w:hAnsi="Segoe UI Symbol"/>
          <w:b/>
          <w:sz w:val="32"/>
          <w:szCs w:val="32"/>
        </w:rPr>
        <w:t>Parts</w:t>
      </w:r>
      <w:r w:rsidR="007E703B" w:rsidRPr="00D5087F">
        <w:rPr>
          <w:rFonts w:ascii="Segoe UI Symbol" w:hAnsi="Segoe UI Symbol"/>
          <w:b/>
          <w:sz w:val="32"/>
          <w:szCs w:val="32"/>
        </w:rPr>
        <w:t xml:space="preserve"> </w:t>
      </w:r>
      <w:r w:rsidRPr="00D5087F">
        <w:rPr>
          <w:rFonts w:ascii="Segoe UI Symbol" w:hAnsi="Segoe UI Symbol"/>
          <w:b/>
          <w:sz w:val="32"/>
          <w:szCs w:val="32"/>
        </w:rPr>
        <w:t>Supplied</w:t>
      </w:r>
      <w:r w:rsidR="007E703B" w:rsidRPr="00D5087F">
        <w:rPr>
          <w:rFonts w:ascii="Segoe UI Symbol" w:hAnsi="Segoe UI Symbol"/>
          <w:b/>
          <w:sz w:val="32"/>
          <w:szCs w:val="32"/>
        </w:rPr>
        <w:t xml:space="preserve"> </w:t>
      </w:r>
      <w:r w:rsidRPr="00D5087F">
        <w:rPr>
          <w:rFonts w:ascii="Segoe UI Symbol" w:hAnsi="Segoe UI Symbol"/>
          <w:b/>
          <w:sz w:val="32"/>
          <w:szCs w:val="32"/>
        </w:rPr>
        <w:t>from</w:t>
      </w:r>
      <w:r w:rsidR="007E703B" w:rsidRPr="00D5087F">
        <w:rPr>
          <w:rFonts w:ascii="Segoe UI Symbol" w:hAnsi="Segoe UI Symbol"/>
          <w:b/>
          <w:sz w:val="32"/>
          <w:szCs w:val="32"/>
        </w:rPr>
        <w:t xml:space="preserve"> </w:t>
      </w:r>
      <w:r w:rsidRPr="00D5087F">
        <w:rPr>
          <w:rFonts w:ascii="Segoe UI Symbol" w:hAnsi="Segoe UI Symbol"/>
          <w:b/>
          <w:sz w:val="32"/>
          <w:szCs w:val="32"/>
        </w:rPr>
        <w:t>Within</w:t>
      </w:r>
      <w:r w:rsidR="007E703B" w:rsidRPr="00D5087F">
        <w:rPr>
          <w:rFonts w:ascii="Segoe UI Symbol" w:hAnsi="Segoe UI Symbol"/>
          <w:b/>
          <w:sz w:val="32"/>
          <w:szCs w:val="32"/>
        </w:rPr>
        <w:t xml:space="preserve"> </w:t>
      </w:r>
      <w:r w:rsidRPr="00D5087F">
        <w:rPr>
          <w:rFonts w:ascii="Segoe UI Symbol" w:hAnsi="Segoe UI Symbol"/>
          <w:b/>
          <w:sz w:val="32"/>
          <w:szCs w:val="32"/>
        </w:rPr>
        <w:t>the</w:t>
      </w:r>
      <w:r w:rsidR="007E703B" w:rsidRPr="00D5087F">
        <w:rPr>
          <w:rFonts w:ascii="Segoe UI Symbol" w:hAnsi="Segoe UI Symbol"/>
          <w:b/>
          <w:sz w:val="32"/>
          <w:szCs w:val="32"/>
        </w:rPr>
        <w:t xml:space="preserve"> </w:t>
      </w:r>
      <w:r w:rsidRPr="00D5087F">
        <w:rPr>
          <w:rFonts w:ascii="Segoe UI Symbol" w:hAnsi="Segoe UI Symbol"/>
          <w:b/>
          <w:sz w:val="32"/>
          <w:szCs w:val="32"/>
        </w:rPr>
        <w:t>Employer’s</w:t>
      </w:r>
      <w:r w:rsidR="007E703B" w:rsidRPr="00D5087F">
        <w:rPr>
          <w:rFonts w:ascii="Segoe UI Symbol" w:hAnsi="Segoe UI Symbol"/>
          <w:b/>
          <w:sz w:val="32"/>
          <w:szCs w:val="32"/>
        </w:rPr>
        <w:t xml:space="preserve"> </w:t>
      </w:r>
      <w:r w:rsidRPr="00D5087F">
        <w:rPr>
          <w:rFonts w:ascii="Segoe UI Symbol" w:hAnsi="Segoe UI Symbol"/>
          <w:b/>
          <w:sz w:val="32"/>
          <w:szCs w:val="32"/>
        </w:rPr>
        <w:t>Country</w:t>
      </w:r>
      <w:bookmarkEnd w:id="445"/>
      <w:bookmarkEnd w:id="446"/>
      <w:bookmarkEnd w:id="447"/>
      <w:bookmarkEnd w:id="448"/>
    </w:p>
    <w:p w14:paraId="313505AD" w14:textId="77777777" w:rsidR="0032301B" w:rsidRDefault="0032301B" w:rsidP="00164F25">
      <w:pPr>
        <w:spacing w:after="0"/>
        <w:ind w:right="0"/>
        <w:jc w:val="center"/>
        <w:rPr>
          <w:rFonts w:ascii="Segoe UI Symbol" w:hAnsi="Segoe UI Symbol"/>
          <w:sz w:val="20"/>
        </w:rPr>
        <w:sectPr w:rsidR="0032301B" w:rsidSect="002A2E66">
          <w:headerReference w:type="first" r:id="rId58"/>
          <w:footnotePr>
            <w:numRestart w:val="eachSect"/>
          </w:footnotePr>
          <w:pgSz w:w="12240" w:h="15840" w:code="1"/>
          <w:pgMar w:top="1440" w:right="1440" w:bottom="1440" w:left="1800" w:header="720" w:footer="720" w:gutter="0"/>
          <w:cols w:space="720"/>
          <w:docGrid w:linePitch="326"/>
        </w:sectPr>
      </w:pPr>
    </w:p>
    <w:p w14:paraId="3BD92DC6" w14:textId="77777777" w:rsidR="0032301B" w:rsidRDefault="0032301B" w:rsidP="00164F25">
      <w:pPr>
        <w:spacing w:after="0"/>
        <w:ind w:right="0"/>
        <w:jc w:val="center"/>
        <w:rPr>
          <w:rFonts w:ascii="Segoe UI Symbol" w:hAnsi="Segoe UI Symbol"/>
          <w:sz w:val="20"/>
        </w:rPr>
        <w:sectPr w:rsidR="0032301B" w:rsidSect="002A2E66">
          <w:footnotePr>
            <w:numRestart w:val="eachSect"/>
          </w:footnotePr>
          <w:type w:val="continuous"/>
          <w:pgSz w:w="12240" w:h="15840" w:code="1"/>
          <w:pgMar w:top="1440" w:right="1440" w:bottom="1440" w:left="1800" w:header="720" w:footer="720" w:gutter="0"/>
          <w:cols w:space="720"/>
          <w:docGrid w:linePitch="326"/>
        </w:sect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371"/>
        <w:gridCol w:w="471"/>
        <w:gridCol w:w="295"/>
        <w:gridCol w:w="1084"/>
        <w:gridCol w:w="310"/>
        <w:gridCol w:w="1395"/>
        <w:gridCol w:w="1395"/>
      </w:tblGrid>
      <w:tr w:rsidR="00164F25" w:rsidRPr="00143E6E" w14:paraId="7E2D680A" w14:textId="77777777" w:rsidTr="00452A92">
        <w:tc>
          <w:tcPr>
            <w:tcW w:w="720" w:type="dxa"/>
            <w:tcBorders>
              <w:top w:val="single" w:sz="6" w:space="0" w:color="auto"/>
              <w:bottom w:val="nil"/>
              <w:right w:val="nil"/>
            </w:tcBorders>
          </w:tcPr>
          <w:p w14:paraId="29B96B36" w14:textId="5A279703" w:rsidR="00164F25" w:rsidRPr="0032077A" w:rsidRDefault="00164F25" w:rsidP="00164F25">
            <w:pPr>
              <w:spacing w:after="0"/>
              <w:ind w:right="0"/>
              <w:jc w:val="center"/>
              <w:rPr>
                <w:rFonts w:ascii="Segoe UI Symbol" w:hAnsi="Segoe UI Symbol"/>
                <w:sz w:val="20"/>
              </w:rPr>
            </w:pPr>
            <w:r w:rsidRPr="0032077A">
              <w:rPr>
                <w:rFonts w:ascii="Segoe UI Symbol" w:hAnsi="Segoe UI Symbol"/>
                <w:sz w:val="20"/>
              </w:rPr>
              <w:t>Item</w:t>
            </w:r>
          </w:p>
        </w:tc>
        <w:tc>
          <w:tcPr>
            <w:tcW w:w="3323" w:type="dxa"/>
            <w:gridSpan w:val="2"/>
            <w:tcBorders>
              <w:top w:val="single" w:sz="6" w:space="0" w:color="auto"/>
              <w:left w:val="single" w:sz="6" w:space="0" w:color="auto"/>
              <w:bottom w:val="nil"/>
              <w:right w:val="single" w:sz="6" w:space="0" w:color="auto"/>
            </w:tcBorders>
          </w:tcPr>
          <w:p w14:paraId="4952D130" w14:textId="77777777" w:rsidR="00164F25" w:rsidRPr="0032077A" w:rsidRDefault="00164F25" w:rsidP="00164F25">
            <w:pPr>
              <w:spacing w:after="0"/>
              <w:ind w:right="0"/>
              <w:jc w:val="center"/>
              <w:rPr>
                <w:rFonts w:ascii="Segoe UI Symbol" w:hAnsi="Segoe UI Symbol"/>
                <w:sz w:val="20"/>
              </w:rPr>
            </w:pPr>
            <w:r w:rsidRPr="0032077A">
              <w:rPr>
                <w:rFonts w:ascii="Segoe UI Symbol" w:hAnsi="Segoe UI Symbol"/>
                <w:sz w:val="20"/>
              </w:rPr>
              <w:t>Description</w:t>
            </w:r>
          </w:p>
        </w:tc>
        <w:tc>
          <w:tcPr>
            <w:tcW w:w="766" w:type="dxa"/>
            <w:gridSpan w:val="2"/>
            <w:tcBorders>
              <w:top w:val="single" w:sz="6" w:space="0" w:color="auto"/>
              <w:left w:val="single" w:sz="6" w:space="0" w:color="auto"/>
              <w:bottom w:val="nil"/>
              <w:right w:val="single" w:sz="6" w:space="0" w:color="auto"/>
            </w:tcBorders>
          </w:tcPr>
          <w:p w14:paraId="092FF0F0" w14:textId="77777777" w:rsidR="00164F25" w:rsidRPr="0032077A" w:rsidRDefault="00164F25" w:rsidP="00164F25">
            <w:pPr>
              <w:spacing w:after="0"/>
              <w:ind w:right="0"/>
              <w:jc w:val="center"/>
              <w:rPr>
                <w:rFonts w:ascii="Segoe UI Symbol" w:hAnsi="Segoe UI Symbol"/>
                <w:sz w:val="20"/>
              </w:rPr>
            </w:pPr>
            <w:r w:rsidRPr="0032077A">
              <w:rPr>
                <w:rFonts w:ascii="Segoe UI Symbol" w:hAnsi="Segoe UI Symbol"/>
                <w:sz w:val="20"/>
              </w:rPr>
              <w:t>Qty.</w:t>
            </w:r>
          </w:p>
        </w:tc>
        <w:tc>
          <w:tcPr>
            <w:tcW w:w="1394" w:type="dxa"/>
            <w:gridSpan w:val="2"/>
            <w:tcBorders>
              <w:top w:val="single" w:sz="6" w:space="0" w:color="auto"/>
              <w:left w:val="nil"/>
              <w:bottom w:val="nil"/>
              <w:right w:val="nil"/>
            </w:tcBorders>
          </w:tcPr>
          <w:p w14:paraId="0F3ADA24" w14:textId="363F4D10" w:rsidR="00164F25" w:rsidRPr="0032077A" w:rsidRDefault="00164F25" w:rsidP="00164F25">
            <w:pPr>
              <w:spacing w:after="0"/>
              <w:ind w:right="0"/>
              <w:jc w:val="center"/>
              <w:rPr>
                <w:rFonts w:ascii="Segoe UI Symbol" w:hAnsi="Segoe UI Symbol"/>
                <w:sz w:val="20"/>
              </w:rPr>
            </w:pPr>
            <w:r w:rsidRPr="0032077A">
              <w:rPr>
                <w:rFonts w:ascii="Segoe UI Symbol" w:hAnsi="Segoe UI Symbol"/>
                <w:sz w:val="20"/>
              </w:rPr>
              <w:t>EXW Unit Price</w:t>
            </w:r>
            <w:r w:rsidR="0032301B">
              <w:rPr>
                <w:rStyle w:val="FootnoteReference"/>
                <w:rFonts w:ascii="Segoe UI Symbol" w:hAnsi="Segoe UI Symbol"/>
                <w:sz w:val="20"/>
              </w:rPr>
              <w:footnoteReference w:id="13"/>
            </w:r>
          </w:p>
        </w:tc>
        <w:tc>
          <w:tcPr>
            <w:tcW w:w="1395" w:type="dxa"/>
            <w:tcBorders>
              <w:top w:val="single" w:sz="6" w:space="0" w:color="auto"/>
              <w:left w:val="single" w:sz="6" w:space="0" w:color="auto"/>
              <w:bottom w:val="nil"/>
              <w:right w:val="single" w:sz="6" w:space="0" w:color="auto"/>
            </w:tcBorders>
          </w:tcPr>
          <w:p w14:paraId="5FCF5E55" w14:textId="77777777" w:rsidR="00452A92" w:rsidRPr="0032077A" w:rsidRDefault="00452A92" w:rsidP="00164F25">
            <w:pPr>
              <w:spacing w:after="0"/>
              <w:ind w:right="0"/>
              <w:jc w:val="center"/>
              <w:rPr>
                <w:rFonts w:ascii="Segoe UI Symbol" w:hAnsi="Segoe UI Symbol"/>
                <w:sz w:val="20"/>
              </w:rPr>
            </w:pPr>
            <w:r w:rsidRPr="0032077A">
              <w:rPr>
                <w:rFonts w:ascii="Segoe UI Symbol" w:hAnsi="Segoe UI Symbol"/>
                <w:sz w:val="20"/>
              </w:rPr>
              <w:t>Sales and other taxes payable per line item if Contract is awarded (in accordance with ITB 17.5 (b) (ii)</w:t>
            </w:r>
          </w:p>
          <w:p w14:paraId="3162D91E" w14:textId="77777777" w:rsidR="00452A92" w:rsidRPr="0032077A" w:rsidRDefault="00452A92" w:rsidP="00164F25">
            <w:pPr>
              <w:spacing w:after="0"/>
              <w:ind w:right="0"/>
              <w:jc w:val="center"/>
              <w:rPr>
                <w:rFonts w:ascii="Segoe UI Symbol" w:hAnsi="Segoe UI Symbol"/>
                <w:sz w:val="20"/>
              </w:rPr>
            </w:pPr>
          </w:p>
          <w:p w14:paraId="38301F80" w14:textId="77777777" w:rsidR="00164F25" w:rsidRPr="0032077A" w:rsidRDefault="00164F25" w:rsidP="00164F25">
            <w:pPr>
              <w:spacing w:after="0"/>
              <w:ind w:right="0"/>
              <w:jc w:val="center"/>
              <w:rPr>
                <w:rFonts w:ascii="Segoe UI Symbol" w:hAnsi="Segoe UI Symbol"/>
                <w:sz w:val="20"/>
              </w:rPr>
            </w:pPr>
          </w:p>
        </w:tc>
        <w:tc>
          <w:tcPr>
            <w:tcW w:w="1395" w:type="dxa"/>
            <w:tcBorders>
              <w:top w:val="single" w:sz="6" w:space="0" w:color="auto"/>
              <w:left w:val="single" w:sz="6" w:space="0" w:color="auto"/>
              <w:bottom w:val="nil"/>
            </w:tcBorders>
          </w:tcPr>
          <w:p w14:paraId="293555E8" w14:textId="51900996" w:rsidR="00164F25" w:rsidRPr="0032077A" w:rsidRDefault="00452A92" w:rsidP="00164F25">
            <w:pPr>
              <w:spacing w:after="0"/>
              <w:ind w:right="0"/>
              <w:jc w:val="center"/>
              <w:rPr>
                <w:rFonts w:ascii="Segoe UI Symbol" w:hAnsi="Segoe UI Symbol"/>
                <w:sz w:val="20"/>
              </w:rPr>
            </w:pPr>
            <w:r w:rsidRPr="0032077A">
              <w:rPr>
                <w:rFonts w:ascii="Segoe UI Symbol" w:hAnsi="Segoe UI Symbol"/>
                <w:sz w:val="20"/>
              </w:rPr>
              <w:t>EXW Total Price</w:t>
            </w:r>
          </w:p>
        </w:tc>
      </w:tr>
      <w:tr w:rsidR="00164F25" w:rsidRPr="00143E6E" w14:paraId="0656A573" w14:textId="77777777" w:rsidTr="0032301B">
        <w:trPr>
          <w:trHeight w:val="80"/>
        </w:trPr>
        <w:tc>
          <w:tcPr>
            <w:tcW w:w="720" w:type="dxa"/>
            <w:tcBorders>
              <w:top w:val="nil"/>
              <w:bottom w:val="single" w:sz="6" w:space="0" w:color="auto"/>
              <w:right w:val="nil"/>
            </w:tcBorders>
          </w:tcPr>
          <w:p w14:paraId="2EFD41C4" w14:textId="77777777" w:rsidR="00164F25" w:rsidRPr="0032077A" w:rsidRDefault="00164F25" w:rsidP="00164F25">
            <w:pPr>
              <w:spacing w:after="0"/>
              <w:ind w:right="0"/>
              <w:rPr>
                <w:rFonts w:ascii="Segoe UI Symbol" w:hAnsi="Segoe UI Symbol"/>
                <w:sz w:val="20"/>
              </w:rPr>
            </w:pPr>
          </w:p>
        </w:tc>
        <w:tc>
          <w:tcPr>
            <w:tcW w:w="3323" w:type="dxa"/>
            <w:gridSpan w:val="2"/>
            <w:tcBorders>
              <w:top w:val="nil"/>
              <w:left w:val="single" w:sz="6" w:space="0" w:color="auto"/>
              <w:bottom w:val="single" w:sz="6" w:space="0" w:color="auto"/>
              <w:right w:val="single" w:sz="6" w:space="0" w:color="auto"/>
            </w:tcBorders>
          </w:tcPr>
          <w:p w14:paraId="44D0D90A" w14:textId="77777777" w:rsidR="00164F25" w:rsidRPr="0032077A" w:rsidRDefault="00164F25" w:rsidP="00164F25">
            <w:pPr>
              <w:spacing w:after="0"/>
              <w:ind w:right="0"/>
              <w:rPr>
                <w:rFonts w:ascii="Segoe UI Symbol" w:hAnsi="Segoe UI Symbol"/>
                <w:sz w:val="20"/>
              </w:rPr>
            </w:pPr>
          </w:p>
        </w:tc>
        <w:tc>
          <w:tcPr>
            <w:tcW w:w="766" w:type="dxa"/>
            <w:gridSpan w:val="2"/>
            <w:tcBorders>
              <w:top w:val="nil"/>
              <w:left w:val="single" w:sz="6" w:space="0" w:color="auto"/>
              <w:bottom w:val="single" w:sz="6" w:space="0" w:color="auto"/>
              <w:right w:val="single" w:sz="6" w:space="0" w:color="auto"/>
            </w:tcBorders>
          </w:tcPr>
          <w:p w14:paraId="1B23307F" w14:textId="77777777" w:rsidR="00164F25" w:rsidRPr="0032077A" w:rsidRDefault="00164F25" w:rsidP="00164F25">
            <w:pPr>
              <w:spacing w:after="0"/>
              <w:ind w:right="0"/>
              <w:jc w:val="center"/>
              <w:rPr>
                <w:rFonts w:ascii="Segoe UI Symbol" w:hAnsi="Segoe UI Symbol"/>
                <w:i/>
                <w:sz w:val="20"/>
              </w:rPr>
            </w:pPr>
            <w:r w:rsidRPr="0032077A">
              <w:rPr>
                <w:rFonts w:ascii="Segoe UI Symbol" w:hAnsi="Segoe UI Symbol"/>
                <w:i/>
                <w:sz w:val="20"/>
              </w:rPr>
              <w:t>(1)</w:t>
            </w:r>
          </w:p>
        </w:tc>
        <w:tc>
          <w:tcPr>
            <w:tcW w:w="1394" w:type="dxa"/>
            <w:gridSpan w:val="2"/>
            <w:tcBorders>
              <w:top w:val="nil"/>
              <w:left w:val="nil"/>
              <w:bottom w:val="nil"/>
              <w:right w:val="single" w:sz="6" w:space="0" w:color="auto"/>
            </w:tcBorders>
          </w:tcPr>
          <w:p w14:paraId="30084623" w14:textId="77777777" w:rsidR="00164F25" w:rsidRPr="0032077A" w:rsidRDefault="00164F25" w:rsidP="00164F25">
            <w:pPr>
              <w:spacing w:after="0"/>
              <w:ind w:right="0"/>
              <w:jc w:val="center"/>
              <w:rPr>
                <w:rFonts w:ascii="Segoe UI Symbol" w:hAnsi="Segoe UI Symbol"/>
                <w:i/>
                <w:sz w:val="20"/>
              </w:rPr>
            </w:pPr>
            <w:r w:rsidRPr="0032077A">
              <w:rPr>
                <w:rFonts w:ascii="Segoe UI Symbol" w:hAnsi="Segoe UI Symbol"/>
                <w:i/>
                <w:sz w:val="20"/>
              </w:rPr>
              <w:t>(2)</w:t>
            </w:r>
          </w:p>
        </w:tc>
        <w:tc>
          <w:tcPr>
            <w:tcW w:w="1395" w:type="dxa"/>
            <w:tcBorders>
              <w:top w:val="nil"/>
              <w:left w:val="nil"/>
              <w:bottom w:val="single" w:sz="6" w:space="0" w:color="auto"/>
              <w:right w:val="single" w:sz="6" w:space="0" w:color="auto"/>
            </w:tcBorders>
          </w:tcPr>
          <w:p w14:paraId="487789ED" w14:textId="77777777" w:rsidR="00164F25" w:rsidRPr="0032077A" w:rsidRDefault="00164F25" w:rsidP="00164F25">
            <w:pPr>
              <w:spacing w:after="0"/>
              <w:ind w:right="0"/>
              <w:jc w:val="center"/>
              <w:rPr>
                <w:rFonts w:ascii="Segoe UI Symbol" w:hAnsi="Segoe UI Symbol"/>
                <w:i/>
                <w:sz w:val="20"/>
              </w:rPr>
            </w:pPr>
            <w:r w:rsidRPr="0032077A">
              <w:rPr>
                <w:rFonts w:ascii="Segoe UI Symbol" w:hAnsi="Segoe UI Symbol"/>
                <w:i/>
                <w:sz w:val="20"/>
              </w:rPr>
              <w:t xml:space="preserve">(3) </w:t>
            </w:r>
          </w:p>
        </w:tc>
        <w:tc>
          <w:tcPr>
            <w:tcW w:w="1395" w:type="dxa"/>
            <w:tcBorders>
              <w:top w:val="nil"/>
              <w:left w:val="single" w:sz="6" w:space="0" w:color="auto"/>
              <w:bottom w:val="single" w:sz="6" w:space="0" w:color="auto"/>
            </w:tcBorders>
          </w:tcPr>
          <w:p w14:paraId="2CF32171" w14:textId="77777777" w:rsidR="00164F25" w:rsidRPr="0032077A" w:rsidRDefault="00452A92">
            <w:pPr>
              <w:spacing w:after="0"/>
              <w:ind w:right="0"/>
              <w:jc w:val="center"/>
              <w:rPr>
                <w:rFonts w:ascii="Segoe UI Symbol" w:hAnsi="Segoe UI Symbol"/>
                <w:i/>
                <w:sz w:val="20"/>
              </w:rPr>
            </w:pPr>
            <w:r w:rsidRPr="0032077A">
              <w:rPr>
                <w:rFonts w:ascii="Segoe UI Symbol" w:hAnsi="Segoe UI Symbol"/>
                <w:i/>
                <w:sz w:val="20"/>
              </w:rPr>
              <w:t>(1) x (2)</w:t>
            </w:r>
          </w:p>
        </w:tc>
      </w:tr>
      <w:tr w:rsidR="00164F25" w:rsidRPr="00143E6E" w14:paraId="182F0380" w14:textId="77777777" w:rsidTr="00452A92">
        <w:tc>
          <w:tcPr>
            <w:tcW w:w="720" w:type="dxa"/>
            <w:tcBorders>
              <w:top w:val="nil"/>
              <w:right w:val="nil"/>
            </w:tcBorders>
          </w:tcPr>
          <w:p w14:paraId="4515E580"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top w:val="nil"/>
              <w:left w:val="single" w:sz="6" w:space="0" w:color="auto"/>
              <w:right w:val="single" w:sz="6" w:space="0" w:color="auto"/>
            </w:tcBorders>
          </w:tcPr>
          <w:p w14:paraId="7412263B" w14:textId="77777777" w:rsidR="00164F25" w:rsidRPr="0032077A" w:rsidRDefault="00164F25" w:rsidP="00164F25">
            <w:pPr>
              <w:spacing w:after="0"/>
              <w:ind w:right="0"/>
              <w:jc w:val="left"/>
              <w:rPr>
                <w:rFonts w:ascii="Segoe UI Symbol" w:hAnsi="Segoe UI Symbol"/>
                <w:sz w:val="20"/>
              </w:rPr>
            </w:pPr>
          </w:p>
        </w:tc>
        <w:tc>
          <w:tcPr>
            <w:tcW w:w="766" w:type="dxa"/>
            <w:gridSpan w:val="2"/>
            <w:tcBorders>
              <w:top w:val="nil"/>
              <w:left w:val="single" w:sz="6" w:space="0" w:color="auto"/>
              <w:right w:val="single" w:sz="6" w:space="0" w:color="auto"/>
            </w:tcBorders>
          </w:tcPr>
          <w:p w14:paraId="77519141"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top w:val="single" w:sz="6" w:space="0" w:color="auto"/>
              <w:left w:val="nil"/>
              <w:right w:val="single" w:sz="6" w:space="0" w:color="auto"/>
            </w:tcBorders>
          </w:tcPr>
          <w:p w14:paraId="0F3E5324" w14:textId="77777777" w:rsidR="00164F25" w:rsidRPr="0032077A" w:rsidRDefault="00164F25" w:rsidP="00164F25">
            <w:pPr>
              <w:spacing w:after="0"/>
              <w:ind w:right="0"/>
              <w:jc w:val="left"/>
              <w:rPr>
                <w:rFonts w:ascii="Segoe UI Symbol" w:hAnsi="Segoe UI Symbol"/>
                <w:sz w:val="20"/>
              </w:rPr>
            </w:pPr>
          </w:p>
        </w:tc>
        <w:tc>
          <w:tcPr>
            <w:tcW w:w="1395" w:type="dxa"/>
            <w:tcBorders>
              <w:top w:val="nil"/>
              <w:left w:val="nil"/>
              <w:right w:val="single" w:sz="6" w:space="0" w:color="auto"/>
            </w:tcBorders>
          </w:tcPr>
          <w:p w14:paraId="65084E8A" w14:textId="77777777" w:rsidR="00164F25" w:rsidRPr="0032077A" w:rsidRDefault="00164F25" w:rsidP="00164F25">
            <w:pPr>
              <w:spacing w:after="0"/>
              <w:ind w:right="0"/>
              <w:jc w:val="left"/>
              <w:rPr>
                <w:rFonts w:ascii="Segoe UI Symbol" w:hAnsi="Segoe UI Symbol"/>
                <w:sz w:val="20"/>
              </w:rPr>
            </w:pPr>
          </w:p>
        </w:tc>
        <w:tc>
          <w:tcPr>
            <w:tcW w:w="1395" w:type="dxa"/>
            <w:tcBorders>
              <w:top w:val="nil"/>
              <w:left w:val="single" w:sz="6" w:space="0" w:color="auto"/>
            </w:tcBorders>
          </w:tcPr>
          <w:p w14:paraId="0AB9E265" w14:textId="77777777" w:rsidR="00164F25" w:rsidRPr="0032077A" w:rsidRDefault="00164F25" w:rsidP="00164F25">
            <w:pPr>
              <w:spacing w:after="0"/>
              <w:ind w:right="0"/>
              <w:jc w:val="left"/>
              <w:rPr>
                <w:rFonts w:ascii="Segoe UI Symbol" w:hAnsi="Segoe UI Symbol"/>
                <w:sz w:val="20"/>
              </w:rPr>
            </w:pPr>
          </w:p>
        </w:tc>
      </w:tr>
      <w:tr w:rsidR="00164F25" w:rsidRPr="00143E6E" w14:paraId="70336C17" w14:textId="77777777" w:rsidTr="00452A92">
        <w:tc>
          <w:tcPr>
            <w:tcW w:w="720" w:type="dxa"/>
            <w:tcBorders>
              <w:right w:val="nil"/>
            </w:tcBorders>
          </w:tcPr>
          <w:p w14:paraId="5EA611ED"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240A956E"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451358C1"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1240BC02"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58794EAC"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40CC144C" w14:textId="77777777" w:rsidR="00164F25" w:rsidRPr="0032077A" w:rsidRDefault="00164F25" w:rsidP="00164F25">
            <w:pPr>
              <w:spacing w:after="0"/>
              <w:ind w:right="0"/>
              <w:jc w:val="left"/>
              <w:rPr>
                <w:rFonts w:ascii="Segoe UI Symbol" w:hAnsi="Segoe UI Symbol"/>
                <w:sz w:val="20"/>
              </w:rPr>
            </w:pPr>
          </w:p>
        </w:tc>
      </w:tr>
      <w:tr w:rsidR="00164F25" w:rsidRPr="00143E6E" w14:paraId="562FE008" w14:textId="77777777" w:rsidTr="00452A92">
        <w:tc>
          <w:tcPr>
            <w:tcW w:w="720" w:type="dxa"/>
            <w:tcBorders>
              <w:right w:val="nil"/>
            </w:tcBorders>
          </w:tcPr>
          <w:p w14:paraId="7FC6AF4E"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04403468"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2E273101"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308FC82F"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16FF7E3B"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629A5807" w14:textId="77777777" w:rsidR="00164F25" w:rsidRPr="0032077A" w:rsidRDefault="00164F25" w:rsidP="00164F25">
            <w:pPr>
              <w:spacing w:after="0"/>
              <w:ind w:right="0"/>
              <w:jc w:val="left"/>
              <w:rPr>
                <w:rFonts w:ascii="Segoe UI Symbol" w:hAnsi="Segoe UI Symbol"/>
                <w:sz w:val="20"/>
              </w:rPr>
            </w:pPr>
          </w:p>
        </w:tc>
      </w:tr>
      <w:tr w:rsidR="00164F25" w:rsidRPr="00143E6E" w14:paraId="07D685C2" w14:textId="77777777" w:rsidTr="00452A92">
        <w:tc>
          <w:tcPr>
            <w:tcW w:w="720" w:type="dxa"/>
            <w:tcBorders>
              <w:right w:val="nil"/>
            </w:tcBorders>
          </w:tcPr>
          <w:p w14:paraId="05B2646F"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27C39B6A"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162E07FA"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7EF4CCD2"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10628DAD"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2FE1E337" w14:textId="77777777" w:rsidR="00164F25" w:rsidRPr="0032077A" w:rsidRDefault="00164F25" w:rsidP="00164F25">
            <w:pPr>
              <w:spacing w:after="0"/>
              <w:ind w:right="0"/>
              <w:jc w:val="left"/>
              <w:rPr>
                <w:rFonts w:ascii="Segoe UI Symbol" w:hAnsi="Segoe UI Symbol"/>
                <w:sz w:val="20"/>
              </w:rPr>
            </w:pPr>
          </w:p>
        </w:tc>
      </w:tr>
      <w:tr w:rsidR="00164F25" w:rsidRPr="00143E6E" w14:paraId="48804724" w14:textId="77777777" w:rsidTr="00452A92">
        <w:tc>
          <w:tcPr>
            <w:tcW w:w="720" w:type="dxa"/>
            <w:tcBorders>
              <w:right w:val="nil"/>
            </w:tcBorders>
          </w:tcPr>
          <w:p w14:paraId="4BD60F9C"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6E21ACFC" w14:textId="77777777" w:rsidR="00164F25" w:rsidRPr="0032077A" w:rsidRDefault="00164F25" w:rsidP="00164F25">
            <w:pPr>
              <w:spacing w:after="0"/>
              <w:ind w:right="438"/>
              <w:jc w:val="left"/>
              <w:rPr>
                <w:rFonts w:ascii="Segoe UI Symbol" w:hAnsi="Segoe UI Symbol"/>
                <w:sz w:val="20"/>
              </w:rPr>
            </w:pPr>
          </w:p>
        </w:tc>
        <w:tc>
          <w:tcPr>
            <w:tcW w:w="766" w:type="dxa"/>
            <w:gridSpan w:val="2"/>
            <w:tcBorders>
              <w:left w:val="single" w:sz="6" w:space="0" w:color="auto"/>
              <w:right w:val="single" w:sz="6" w:space="0" w:color="auto"/>
            </w:tcBorders>
          </w:tcPr>
          <w:p w14:paraId="1CF62D2B" w14:textId="77777777" w:rsidR="00164F25" w:rsidRPr="0032077A" w:rsidRDefault="00164F25" w:rsidP="00164F25">
            <w:pPr>
              <w:spacing w:after="0"/>
              <w:ind w:right="438"/>
              <w:jc w:val="left"/>
              <w:rPr>
                <w:rFonts w:ascii="Segoe UI Symbol" w:hAnsi="Segoe UI Symbol"/>
                <w:sz w:val="20"/>
              </w:rPr>
            </w:pPr>
          </w:p>
        </w:tc>
        <w:tc>
          <w:tcPr>
            <w:tcW w:w="1394" w:type="dxa"/>
            <w:gridSpan w:val="2"/>
            <w:tcBorders>
              <w:left w:val="nil"/>
              <w:right w:val="single" w:sz="6" w:space="0" w:color="auto"/>
            </w:tcBorders>
          </w:tcPr>
          <w:p w14:paraId="2B2F9A92"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5C49A59C"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106331F5" w14:textId="77777777" w:rsidR="00164F25" w:rsidRPr="0032077A" w:rsidRDefault="00164F25" w:rsidP="00164F25">
            <w:pPr>
              <w:spacing w:after="0"/>
              <w:ind w:right="0"/>
              <w:jc w:val="left"/>
              <w:rPr>
                <w:rFonts w:ascii="Segoe UI Symbol" w:hAnsi="Segoe UI Symbol"/>
                <w:sz w:val="20"/>
              </w:rPr>
            </w:pPr>
          </w:p>
        </w:tc>
      </w:tr>
      <w:tr w:rsidR="00164F25" w:rsidRPr="00143E6E" w14:paraId="23218B2A" w14:textId="77777777" w:rsidTr="00452A92">
        <w:tc>
          <w:tcPr>
            <w:tcW w:w="720" w:type="dxa"/>
            <w:tcBorders>
              <w:right w:val="nil"/>
            </w:tcBorders>
          </w:tcPr>
          <w:p w14:paraId="7C360053"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3EB75E99"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1BB4E388"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0589AAFB"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0D71191B"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46DCE3F2" w14:textId="77777777" w:rsidR="00164F25" w:rsidRPr="0032077A" w:rsidRDefault="00164F25" w:rsidP="00164F25">
            <w:pPr>
              <w:spacing w:after="0"/>
              <w:ind w:right="0"/>
              <w:jc w:val="left"/>
              <w:rPr>
                <w:rFonts w:ascii="Segoe UI Symbol" w:hAnsi="Segoe UI Symbol"/>
                <w:sz w:val="20"/>
              </w:rPr>
            </w:pPr>
          </w:p>
        </w:tc>
      </w:tr>
      <w:tr w:rsidR="00164F25" w:rsidRPr="00143E6E" w14:paraId="5A427A27" w14:textId="77777777" w:rsidTr="00452A92">
        <w:tc>
          <w:tcPr>
            <w:tcW w:w="720" w:type="dxa"/>
            <w:tcBorders>
              <w:right w:val="nil"/>
            </w:tcBorders>
          </w:tcPr>
          <w:p w14:paraId="58E49256"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53CEE367"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42F6D16A"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11CCB809"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75BCF3A7"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6CDC4B52" w14:textId="77777777" w:rsidR="00164F25" w:rsidRPr="0032077A" w:rsidRDefault="00164F25" w:rsidP="00164F25">
            <w:pPr>
              <w:spacing w:after="0"/>
              <w:ind w:right="0"/>
              <w:jc w:val="left"/>
              <w:rPr>
                <w:rFonts w:ascii="Segoe UI Symbol" w:hAnsi="Segoe UI Symbol"/>
                <w:sz w:val="20"/>
              </w:rPr>
            </w:pPr>
          </w:p>
        </w:tc>
      </w:tr>
      <w:tr w:rsidR="00164F25" w:rsidRPr="00143E6E" w14:paraId="38FD0645" w14:textId="77777777" w:rsidTr="00452A92">
        <w:tc>
          <w:tcPr>
            <w:tcW w:w="720" w:type="dxa"/>
            <w:tcBorders>
              <w:right w:val="nil"/>
            </w:tcBorders>
          </w:tcPr>
          <w:p w14:paraId="4C499FF9"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3F8AE08F"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4DD5A444"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180BA823"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123DFB9E"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6EEA9903" w14:textId="77777777" w:rsidR="00164F25" w:rsidRPr="0032077A" w:rsidRDefault="00164F25" w:rsidP="00164F25">
            <w:pPr>
              <w:spacing w:after="0"/>
              <w:ind w:right="0"/>
              <w:jc w:val="left"/>
              <w:rPr>
                <w:rFonts w:ascii="Segoe UI Symbol" w:hAnsi="Segoe UI Symbol"/>
                <w:sz w:val="20"/>
              </w:rPr>
            </w:pPr>
          </w:p>
        </w:tc>
      </w:tr>
      <w:tr w:rsidR="00164F25" w:rsidRPr="00143E6E" w14:paraId="5A1CA394" w14:textId="77777777" w:rsidTr="00452A92">
        <w:tc>
          <w:tcPr>
            <w:tcW w:w="720" w:type="dxa"/>
            <w:tcBorders>
              <w:right w:val="nil"/>
            </w:tcBorders>
          </w:tcPr>
          <w:p w14:paraId="5DE65A69"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692743B6"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225D8798"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792789F6"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7CE4A7F6"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6B0C8379" w14:textId="77777777" w:rsidR="00164F25" w:rsidRPr="0032077A" w:rsidRDefault="00164F25" w:rsidP="00164F25">
            <w:pPr>
              <w:spacing w:after="0"/>
              <w:ind w:right="0"/>
              <w:jc w:val="left"/>
              <w:rPr>
                <w:rFonts w:ascii="Segoe UI Symbol" w:hAnsi="Segoe UI Symbol"/>
                <w:sz w:val="20"/>
              </w:rPr>
            </w:pPr>
          </w:p>
        </w:tc>
      </w:tr>
      <w:tr w:rsidR="00164F25" w:rsidRPr="00143E6E" w14:paraId="0FED2ACE" w14:textId="77777777" w:rsidTr="00452A92">
        <w:tc>
          <w:tcPr>
            <w:tcW w:w="720" w:type="dxa"/>
            <w:tcBorders>
              <w:right w:val="nil"/>
            </w:tcBorders>
          </w:tcPr>
          <w:p w14:paraId="0F23F670"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71B1D271"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4DE33C40"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218B3F30"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7603E967"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0F1E13E0" w14:textId="77777777" w:rsidR="00164F25" w:rsidRPr="0032077A" w:rsidRDefault="00164F25" w:rsidP="00164F25">
            <w:pPr>
              <w:spacing w:after="0"/>
              <w:ind w:right="0"/>
              <w:jc w:val="left"/>
              <w:rPr>
                <w:rFonts w:ascii="Segoe UI Symbol" w:hAnsi="Segoe UI Symbol"/>
                <w:sz w:val="20"/>
              </w:rPr>
            </w:pPr>
          </w:p>
        </w:tc>
      </w:tr>
      <w:tr w:rsidR="00164F25" w:rsidRPr="00143E6E" w14:paraId="15119771" w14:textId="77777777" w:rsidTr="00452A92">
        <w:tc>
          <w:tcPr>
            <w:tcW w:w="720" w:type="dxa"/>
            <w:tcBorders>
              <w:right w:val="nil"/>
            </w:tcBorders>
          </w:tcPr>
          <w:p w14:paraId="188FDDAE"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62382291"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1E930406"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090E0A83"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7AB5FD22"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32BCEE60" w14:textId="77777777" w:rsidR="00164F25" w:rsidRPr="0032077A" w:rsidRDefault="00164F25" w:rsidP="00164F25">
            <w:pPr>
              <w:spacing w:after="0"/>
              <w:ind w:right="0"/>
              <w:jc w:val="left"/>
              <w:rPr>
                <w:rFonts w:ascii="Segoe UI Symbol" w:hAnsi="Segoe UI Symbol"/>
                <w:sz w:val="20"/>
              </w:rPr>
            </w:pPr>
          </w:p>
        </w:tc>
      </w:tr>
      <w:tr w:rsidR="00164F25" w:rsidRPr="00143E6E" w14:paraId="7AC06F68" w14:textId="77777777" w:rsidTr="00452A92">
        <w:tc>
          <w:tcPr>
            <w:tcW w:w="720" w:type="dxa"/>
            <w:tcBorders>
              <w:right w:val="nil"/>
            </w:tcBorders>
          </w:tcPr>
          <w:p w14:paraId="5EEB973A"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0F15695C"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4377A75E"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605C9CC9"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5BF7AA7A"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4753F3E5" w14:textId="77777777" w:rsidR="00164F25" w:rsidRPr="0032077A" w:rsidRDefault="00164F25" w:rsidP="00164F25">
            <w:pPr>
              <w:spacing w:after="0"/>
              <w:ind w:right="0"/>
              <w:jc w:val="left"/>
              <w:rPr>
                <w:rFonts w:ascii="Segoe UI Symbol" w:hAnsi="Segoe UI Symbol"/>
                <w:sz w:val="20"/>
              </w:rPr>
            </w:pPr>
          </w:p>
        </w:tc>
      </w:tr>
      <w:tr w:rsidR="00164F25" w:rsidRPr="00143E6E" w14:paraId="0868908A" w14:textId="77777777" w:rsidTr="00452A92">
        <w:tc>
          <w:tcPr>
            <w:tcW w:w="720" w:type="dxa"/>
            <w:tcBorders>
              <w:right w:val="nil"/>
            </w:tcBorders>
          </w:tcPr>
          <w:p w14:paraId="5F52FE1F"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0DEBE65F"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2DF18EB3"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26FC27BF"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328D7F23"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795336C1" w14:textId="77777777" w:rsidR="00164F25" w:rsidRPr="0032077A" w:rsidRDefault="00164F25" w:rsidP="00164F25">
            <w:pPr>
              <w:spacing w:after="0"/>
              <w:ind w:right="0"/>
              <w:jc w:val="left"/>
              <w:rPr>
                <w:rFonts w:ascii="Segoe UI Symbol" w:hAnsi="Segoe UI Symbol"/>
                <w:sz w:val="20"/>
              </w:rPr>
            </w:pPr>
          </w:p>
        </w:tc>
      </w:tr>
      <w:tr w:rsidR="00164F25" w:rsidRPr="00143E6E" w14:paraId="3AF115FA" w14:textId="77777777" w:rsidTr="00452A92">
        <w:tc>
          <w:tcPr>
            <w:tcW w:w="720" w:type="dxa"/>
            <w:tcBorders>
              <w:right w:val="nil"/>
            </w:tcBorders>
          </w:tcPr>
          <w:p w14:paraId="2E7DAC84"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right w:val="single" w:sz="6" w:space="0" w:color="auto"/>
            </w:tcBorders>
          </w:tcPr>
          <w:p w14:paraId="26500824"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right w:val="single" w:sz="6" w:space="0" w:color="auto"/>
            </w:tcBorders>
          </w:tcPr>
          <w:p w14:paraId="67550BCB"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right w:val="single" w:sz="6" w:space="0" w:color="auto"/>
            </w:tcBorders>
          </w:tcPr>
          <w:p w14:paraId="44B245DC" w14:textId="77777777" w:rsidR="00164F25" w:rsidRPr="0032077A" w:rsidRDefault="00164F25" w:rsidP="00164F25">
            <w:pPr>
              <w:spacing w:after="0"/>
              <w:ind w:right="0"/>
              <w:jc w:val="left"/>
              <w:rPr>
                <w:rFonts w:ascii="Segoe UI Symbol" w:hAnsi="Segoe UI Symbol"/>
                <w:sz w:val="20"/>
              </w:rPr>
            </w:pPr>
          </w:p>
        </w:tc>
        <w:tc>
          <w:tcPr>
            <w:tcW w:w="1395" w:type="dxa"/>
            <w:tcBorders>
              <w:left w:val="nil"/>
              <w:right w:val="single" w:sz="6" w:space="0" w:color="auto"/>
            </w:tcBorders>
          </w:tcPr>
          <w:p w14:paraId="062EDDF8"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tcBorders>
          </w:tcPr>
          <w:p w14:paraId="4F062CCA" w14:textId="77777777" w:rsidR="00164F25" w:rsidRPr="0032077A" w:rsidRDefault="00164F25" w:rsidP="00164F25">
            <w:pPr>
              <w:spacing w:after="0"/>
              <w:ind w:right="0"/>
              <w:jc w:val="left"/>
              <w:rPr>
                <w:rFonts w:ascii="Segoe UI Symbol" w:hAnsi="Segoe UI Symbol"/>
                <w:sz w:val="20"/>
              </w:rPr>
            </w:pPr>
          </w:p>
        </w:tc>
      </w:tr>
      <w:tr w:rsidR="00164F25" w:rsidRPr="00143E6E" w14:paraId="4E54B777" w14:textId="77777777" w:rsidTr="00452A92">
        <w:tc>
          <w:tcPr>
            <w:tcW w:w="720" w:type="dxa"/>
            <w:tcBorders>
              <w:bottom w:val="nil"/>
              <w:right w:val="nil"/>
            </w:tcBorders>
          </w:tcPr>
          <w:p w14:paraId="4DE4F46E" w14:textId="77777777" w:rsidR="00164F25" w:rsidRPr="0032077A" w:rsidRDefault="00164F25" w:rsidP="00164F25">
            <w:pPr>
              <w:spacing w:after="0"/>
              <w:ind w:right="0"/>
              <w:jc w:val="left"/>
              <w:rPr>
                <w:rFonts w:ascii="Segoe UI Symbol" w:hAnsi="Segoe UI Symbol"/>
                <w:sz w:val="20"/>
              </w:rPr>
            </w:pPr>
          </w:p>
        </w:tc>
        <w:tc>
          <w:tcPr>
            <w:tcW w:w="3323" w:type="dxa"/>
            <w:gridSpan w:val="2"/>
            <w:tcBorders>
              <w:left w:val="single" w:sz="6" w:space="0" w:color="auto"/>
              <w:bottom w:val="single" w:sz="6" w:space="0" w:color="auto"/>
              <w:right w:val="single" w:sz="6" w:space="0" w:color="auto"/>
            </w:tcBorders>
          </w:tcPr>
          <w:p w14:paraId="63820D48" w14:textId="77777777" w:rsidR="00164F25" w:rsidRPr="0032077A" w:rsidRDefault="00164F25" w:rsidP="00164F25">
            <w:pPr>
              <w:spacing w:after="0"/>
              <w:ind w:right="0"/>
              <w:jc w:val="left"/>
              <w:rPr>
                <w:rFonts w:ascii="Segoe UI Symbol" w:hAnsi="Segoe UI Symbol"/>
                <w:sz w:val="20"/>
              </w:rPr>
            </w:pPr>
          </w:p>
        </w:tc>
        <w:tc>
          <w:tcPr>
            <w:tcW w:w="766" w:type="dxa"/>
            <w:gridSpan w:val="2"/>
            <w:tcBorders>
              <w:left w:val="single" w:sz="6" w:space="0" w:color="auto"/>
              <w:bottom w:val="single" w:sz="6" w:space="0" w:color="auto"/>
              <w:right w:val="single" w:sz="6" w:space="0" w:color="auto"/>
            </w:tcBorders>
          </w:tcPr>
          <w:p w14:paraId="0F445D86" w14:textId="77777777" w:rsidR="00164F25" w:rsidRPr="0032077A" w:rsidRDefault="00164F25" w:rsidP="00164F25">
            <w:pPr>
              <w:spacing w:after="0"/>
              <w:ind w:right="0"/>
              <w:jc w:val="left"/>
              <w:rPr>
                <w:rFonts w:ascii="Segoe UI Symbol" w:hAnsi="Segoe UI Symbol"/>
                <w:sz w:val="20"/>
              </w:rPr>
            </w:pPr>
          </w:p>
        </w:tc>
        <w:tc>
          <w:tcPr>
            <w:tcW w:w="1394" w:type="dxa"/>
            <w:gridSpan w:val="2"/>
            <w:tcBorders>
              <w:left w:val="nil"/>
              <w:bottom w:val="nil"/>
              <w:right w:val="single" w:sz="6" w:space="0" w:color="auto"/>
            </w:tcBorders>
          </w:tcPr>
          <w:p w14:paraId="4CC49367" w14:textId="77777777" w:rsidR="00164F25" w:rsidRPr="0032077A" w:rsidRDefault="00164F25" w:rsidP="00164F25">
            <w:pPr>
              <w:spacing w:after="0"/>
              <w:ind w:right="0"/>
              <w:jc w:val="left"/>
              <w:rPr>
                <w:rFonts w:ascii="Segoe UI Symbol" w:hAnsi="Segoe UI Symbol"/>
                <w:sz w:val="20"/>
              </w:rPr>
            </w:pPr>
          </w:p>
        </w:tc>
        <w:tc>
          <w:tcPr>
            <w:tcW w:w="1395" w:type="dxa"/>
            <w:tcBorders>
              <w:left w:val="nil"/>
              <w:bottom w:val="nil"/>
              <w:right w:val="single" w:sz="6" w:space="0" w:color="auto"/>
            </w:tcBorders>
          </w:tcPr>
          <w:p w14:paraId="2C57B953" w14:textId="77777777" w:rsidR="00164F25" w:rsidRPr="0032077A" w:rsidRDefault="00164F25" w:rsidP="00164F25">
            <w:pPr>
              <w:spacing w:after="0"/>
              <w:ind w:right="0"/>
              <w:jc w:val="left"/>
              <w:rPr>
                <w:rFonts w:ascii="Segoe UI Symbol" w:hAnsi="Segoe UI Symbol"/>
                <w:sz w:val="20"/>
              </w:rPr>
            </w:pPr>
          </w:p>
        </w:tc>
        <w:tc>
          <w:tcPr>
            <w:tcW w:w="1395" w:type="dxa"/>
            <w:tcBorders>
              <w:left w:val="single" w:sz="6" w:space="0" w:color="auto"/>
              <w:bottom w:val="nil"/>
            </w:tcBorders>
          </w:tcPr>
          <w:p w14:paraId="3C6D7600" w14:textId="77777777" w:rsidR="00164F25" w:rsidRPr="0032077A" w:rsidRDefault="00164F25" w:rsidP="00164F25">
            <w:pPr>
              <w:spacing w:after="0"/>
              <w:ind w:right="0"/>
              <w:jc w:val="left"/>
              <w:rPr>
                <w:rFonts w:ascii="Segoe UI Symbol" w:hAnsi="Segoe UI Symbol"/>
                <w:sz w:val="20"/>
              </w:rPr>
            </w:pPr>
          </w:p>
        </w:tc>
      </w:tr>
      <w:tr w:rsidR="00452A92" w:rsidRPr="00143E6E" w14:paraId="172C39CA" w14:textId="77777777" w:rsidTr="00BF37B5">
        <w:trPr>
          <w:trHeight w:val="567"/>
        </w:trPr>
        <w:tc>
          <w:tcPr>
            <w:tcW w:w="7598" w:type="dxa"/>
            <w:gridSpan w:val="8"/>
            <w:tcBorders>
              <w:top w:val="single" w:sz="6" w:space="0" w:color="auto"/>
              <w:bottom w:val="single" w:sz="6" w:space="0" w:color="auto"/>
            </w:tcBorders>
            <w:vAlign w:val="center"/>
          </w:tcPr>
          <w:p w14:paraId="230F256D" w14:textId="4D955C61" w:rsidR="00452A92" w:rsidRPr="0032077A" w:rsidRDefault="00452A92" w:rsidP="00BF37B5">
            <w:pPr>
              <w:spacing w:after="0"/>
              <w:ind w:right="0"/>
              <w:jc w:val="right"/>
              <w:rPr>
                <w:rFonts w:ascii="Segoe UI Symbol" w:hAnsi="Segoe UI Symbol"/>
                <w:sz w:val="20"/>
              </w:rPr>
            </w:pPr>
            <w:r w:rsidRPr="0032077A">
              <w:rPr>
                <w:rFonts w:ascii="Segoe UI Symbol" w:hAnsi="Segoe UI Symbol"/>
                <w:sz w:val="20"/>
              </w:rPr>
              <w:t xml:space="preserve">                                                           TOTAL (to Schedule No. 5.  Grand Summary)</w:t>
            </w:r>
          </w:p>
        </w:tc>
        <w:tc>
          <w:tcPr>
            <w:tcW w:w="1395" w:type="dxa"/>
            <w:tcBorders>
              <w:top w:val="single" w:sz="6" w:space="0" w:color="auto"/>
              <w:left w:val="single" w:sz="6" w:space="0" w:color="auto"/>
              <w:bottom w:val="single" w:sz="6" w:space="0" w:color="auto"/>
            </w:tcBorders>
            <w:shd w:val="clear" w:color="auto" w:fill="auto"/>
            <w:vAlign w:val="center"/>
          </w:tcPr>
          <w:p w14:paraId="171B8E3B" w14:textId="77777777" w:rsidR="00452A92" w:rsidRPr="0032077A" w:rsidRDefault="00452A92" w:rsidP="00BF37B5">
            <w:pPr>
              <w:spacing w:after="0"/>
              <w:ind w:right="0"/>
              <w:jc w:val="right"/>
              <w:rPr>
                <w:rFonts w:ascii="Segoe UI Symbol" w:hAnsi="Segoe UI Symbol"/>
                <w:sz w:val="20"/>
              </w:rPr>
            </w:pPr>
          </w:p>
        </w:tc>
      </w:tr>
      <w:tr w:rsidR="00164F25" w:rsidRPr="00143E6E" w14:paraId="7C8B09FC" w14:textId="77777777" w:rsidTr="00452A92">
        <w:tc>
          <w:tcPr>
            <w:tcW w:w="720" w:type="dxa"/>
            <w:tcBorders>
              <w:top w:val="nil"/>
              <w:left w:val="nil"/>
              <w:bottom w:val="nil"/>
              <w:right w:val="nil"/>
            </w:tcBorders>
          </w:tcPr>
          <w:p w14:paraId="16B1B162" w14:textId="77777777" w:rsidR="00164F25" w:rsidRPr="0032077A" w:rsidRDefault="00164F25" w:rsidP="00164F25">
            <w:pPr>
              <w:spacing w:after="0"/>
              <w:ind w:right="0"/>
              <w:jc w:val="left"/>
              <w:rPr>
                <w:rFonts w:ascii="Segoe UI Symbol" w:hAnsi="Segoe UI Symbol"/>
                <w:sz w:val="20"/>
              </w:rPr>
            </w:pPr>
          </w:p>
        </w:tc>
        <w:tc>
          <w:tcPr>
            <w:tcW w:w="2952" w:type="dxa"/>
            <w:tcBorders>
              <w:top w:val="nil"/>
              <w:left w:val="nil"/>
              <w:bottom w:val="nil"/>
              <w:right w:val="nil"/>
            </w:tcBorders>
          </w:tcPr>
          <w:p w14:paraId="39EEBC84" w14:textId="77777777" w:rsidR="00164F25" w:rsidRPr="0032077A" w:rsidRDefault="00164F25" w:rsidP="00164F25">
            <w:pPr>
              <w:spacing w:after="0"/>
              <w:ind w:right="0"/>
              <w:jc w:val="left"/>
              <w:rPr>
                <w:rFonts w:ascii="Segoe UI Symbol" w:hAnsi="Segoe UI Symbol"/>
                <w:sz w:val="20"/>
              </w:rPr>
            </w:pPr>
          </w:p>
        </w:tc>
        <w:tc>
          <w:tcPr>
            <w:tcW w:w="371" w:type="dxa"/>
            <w:tcBorders>
              <w:top w:val="nil"/>
              <w:left w:val="nil"/>
              <w:bottom w:val="nil"/>
              <w:right w:val="nil"/>
            </w:tcBorders>
          </w:tcPr>
          <w:p w14:paraId="16C2EB79" w14:textId="77777777" w:rsidR="00164F25" w:rsidRPr="0032077A" w:rsidRDefault="00164F25" w:rsidP="00164F25">
            <w:pPr>
              <w:spacing w:after="0"/>
              <w:ind w:right="0"/>
              <w:jc w:val="left"/>
              <w:rPr>
                <w:rFonts w:ascii="Segoe UI Symbol" w:hAnsi="Segoe UI Symbol"/>
                <w:sz w:val="20"/>
              </w:rPr>
            </w:pPr>
          </w:p>
        </w:tc>
        <w:tc>
          <w:tcPr>
            <w:tcW w:w="471" w:type="dxa"/>
            <w:tcBorders>
              <w:top w:val="single" w:sz="6" w:space="0" w:color="auto"/>
              <w:left w:val="single" w:sz="6" w:space="0" w:color="auto"/>
              <w:bottom w:val="nil"/>
              <w:right w:val="nil"/>
            </w:tcBorders>
          </w:tcPr>
          <w:p w14:paraId="4ED03A6D" w14:textId="77777777" w:rsidR="00164F25" w:rsidRPr="0032077A" w:rsidRDefault="00164F25" w:rsidP="00164F25">
            <w:pPr>
              <w:spacing w:after="0"/>
              <w:ind w:right="0"/>
              <w:jc w:val="left"/>
              <w:rPr>
                <w:rFonts w:ascii="Segoe UI Symbol" w:hAnsi="Segoe UI Symbol"/>
                <w:sz w:val="20"/>
              </w:rPr>
            </w:pPr>
          </w:p>
        </w:tc>
        <w:tc>
          <w:tcPr>
            <w:tcW w:w="1379" w:type="dxa"/>
            <w:gridSpan w:val="2"/>
            <w:tcBorders>
              <w:top w:val="single" w:sz="6" w:space="0" w:color="auto"/>
              <w:left w:val="nil"/>
              <w:bottom w:val="nil"/>
              <w:right w:val="nil"/>
            </w:tcBorders>
          </w:tcPr>
          <w:p w14:paraId="255E4DA7" w14:textId="77777777" w:rsidR="00164F25" w:rsidRPr="0032077A" w:rsidRDefault="00164F25" w:rsidP="00164F25">
            <w:pPr>
              <w:spacing w:after="0"/>
              <w:ind w:right="0"/>
              <w:jc w:val="left"/>
              <w:rPr>
                <w:rFonts w:ascii="Segoe UI Symbol" w:hAnsi="Segoe UI Symbol"/>
                <w:sz w:val="20"/>
              </w:rPr>
            </w:pPr>
          </w:p>
        </w:tc>
        <w:tc>
          <w:tcPr>
            <w:tcW w:w="3100" w:type="dxa"/>
            <w:gridSpan w:val="3"/>
            <w:tcBorders>
              <w:top w:val="single" w:sz="6" w:space="0" w:color="auto"/>
              <w:left w:val="nil"/>
              <w:bottom w:val="nil"/>
              <w:right w:val="single" w:sz="6" w:space="0" w:color="auto"/>
            </w:tcBorders>
          </w:tcPr>
          <w:p w14:paraId="2DD5C248" w14:textId="77777777" w:rsidR="00164F25" w:rsidRPr="0032077A" w:rsidRDefault="00164F25" w:rsidP="00164F25">
            <w:pPr>
              <w:spacing w:after="0"/>
              <w:ind w:right="0"/>
              <w:jc w:val="left"/>
              <w:rPr>
                <w:rFonts w:ascii="Segoe UI Symbol" w:hAnsi="Segoe UI Symbol"/>
                <w:sz w:val="20"/>
              </w:rPr>
            </w:pPr>
          </w:p>
        </w:tc>
      </w:tr>
      <w:tr w:rsidR="00164F25" w:rsidRPr="00143E6E" w14:paraId="5BCBF400" w14:textId="77777777" w:rsidTr="00452A92">
        <w:tc>
          <w:tcPr>
            <w:tcW w:w="720" w:type="dxa"/>
            <w:tcBorders>
              <w:top w:val="nil"/>
              <w:left w:val="nil"/>
              <w:bottom w:val="nil"/>
              <w:right w:val="nil"/>
            </w:tcBorders>
          </w:tcPr>
          <w:p w14:paraId="7D0B13D6" w14:textId="77777777" w:rsidR="00164F25" w:rsidRPr="0032077A" w:rsidRDefault="00164F25" w:rsidP="00164F25">
            <w:pPr>
              <w:spacing w:after="0"/>
              <w:ind w:right="0"/>
              <w:jc w:val="center"/>
              <w:rPr>
                <w:rFonts w:ascii="Segoe UI Symbol" w:hAnsi="Segoe UI Symbol"/>
                <w:sz w:val="20"/>
              </w:rPr>
            </w:pPr>
          </w:p>
        </w:tc>
        <w:tc>
          <w:tcPr>
            <w:tcW w:w="2952" w:type="dxa"/>
            <w:tcBorders>
              <w:top w:val="nil"/>
              <w:left w:val="nil"/>
              <w:bottom w:val="nil"/>
              <w:right w:val="nil"/>
            </w:tcBorders>
          </w:tcPr>
          <w:p w14:paraId="2D04EC5C" w14:textId="77777777" w:rsidR="00164F25" w:rsidRPr="0032077A" w:rsidRDefault="00164F25" w:rsidP="00164F25">
            <w:pPr>
              <w:spacing w:after="0"/>
              <w:ind w:right="0"/>
              <w:jc w:val="center"/>
              <w:rPr>
                <w:rFonts w:ascii="Segoe UI Symbol" w:hAnsi="Segoe UI Symbol"/>
                <w:sz w:val="20"/>
              </w:rPr>
            </w:pPr>
          </w:p>
        </w:tc>
        <w:tc>
          <w:tcPr>
            <w:tcW w:w="371" w:type="dxa"/>
            <w:tcBorders>
              <w:top w:val="nil"/>
              <w:left w:val="nil"/>
              <w:bottom w:val="nil"/>
              <w:right w:val="nil"/>
            </w:tcBorders>
          </w:tcPr>
          <w:p w14:paraId="30EC4364" w14:textId="77777777" w:rsidR="00164F25" w:rsidRPr="0032077A" w:rsidRDefault="00164F25" w:rsidP="00164F25">
            <w:pPr>
              <w:spacing w:after="0"/>
              <w:ind w:right="0"/>
              <w:jc w:val="left"/>
              <w:rPr>
                <w:rFonts w:ascii="Segoe UI Symbol" w:hAnsi="Segoe UI Symbol"/>
                <w:sz w:val="20"/>
              </w:rPr>
            </w:pPr>
          </w:p>
        </w:tc>
        <w:tc>
          <w:tcPr>
            <w:tcW w:w="471" w:type="dxa"/>
            <w:tcBorders>
              <w:top w:val="nil"/>
              <w:left w:val="single" w:sz="6" w:space="0" w:color="auto"/>
              <w:bottom w:val="nil"/>
              <w:right w:val="nil"/>
            </w:tcBorders>
          </w:tcPr>
          <w:p w14:paraId="72E20F1E" w14:textId="77777777" w:rsidR="00164F25" w:rsidRPr="0032077A" w:rsidRDefault="00164F25" w:rsidP="00164F25">
            <w:pPr>
              <w:spacing w:after="0"/>
              <w:ind w:right="0"/>
              <w:jc w:val="left"/>
              <w:rPr>
                <w:rFonts w:ascii="Segoe UI Symbol" w:hAnsi="Segoe UI Symbol"/>
                <w:sz w:val="20"/>
              </w:rPr>
            </w:pPr>
          </w:p>
        </w:tc>
        <w:tc>
          <w:tcPr>
            <w:tcW w:w="1379" w:type="dxa"/>
            <w:gridSpan w:val="2"/>
            <w:tcBorders>
              <w:top w:val="nil"/>
              <w:left w:val="nil"/>
              <w:bottom w:val="nil"/>
              <w:right w:val="nil"/>
            </w:tcBorders>
          </w:tcPr>
          <w:p w14:paraId="656AF027" w14:textId="77777777" w:rsidR="00164F25" w:rsidRPr="0032077A" w:rsidRDefault="00164F25" w:rsidP="00164F25">
            <w:pPr>
              <w:spacing w:after="0"/>
              <w:ind w:right="0"/>
              <w:jc w:val="left"/>
              <w:rPr>
                <w:rFonts w:ascii="Segoe UI Symbol" w:hAnsi="Segoe UI Symbol"/>
                <w:sz w:val="20"/>
              </w:rPr>
            </w:pPr>
          </w:p>
        </w:tc>
        <w:tc>
          <w:tcPr>
            <w:tcW w:w="3100" w:type="dxa"/>
            <w:gridSpan w:val="3"/>
            <w:tcBorders>
              <w:top w:val="nil"/>
              <w:left w:val="nil"/>
              <w:bottom w:val="nil"/>
              <w:right w:val="single" w:sz="6" w:space="0" w:color="auto"/>
            </w:tcBorders>
          </w:tcPr>
          <w:p w14:paraId="528BE48E" w14:textId="77777777" w:rsidR="00164F25" w:rsidRPr="0032077A" w:rsidRDefault="00164F25" w:rsidP="00164F25">
            <w:pPr>
              <w:spacing w:after="0"/>
              <w:ind w:right="0"/>
              <w:jc w:val="left"/>
              <w:rPr>
                <w:rFonts w:ascii="Segoe UI Symbol" w:hAnsi="Segoe UI Symbol"/>
                <w:sz w:val="20"/>
              </w:rPr>
            </w:pPr>
          </w:p>
        </w:tc>
      </w:tr>
      <w:tr w:rsidR="00164F25" w:rsidRPr="00143E6E" w14:paraId="153D4CF5" w14:textId="77777777" w:rsidTr="00452A92">
        <w:tc>
          <w:tcPr>
            <w:tcW w:w="720" w:type="dxa"/>
            <w:tcBorders>
              <w:top w:val="nil"/>
              <w:left w:val="nil"/>
              <w:bottom w:val="nil"/>
              <w:right w:val="nil"/>
            </w:tcBorders>
          </w:tcPr>
          <w:p w14:paraId="3A5C8ABA" w14:textId="77777777" w:rsidR="00164F25" w:rsidRPr="0032077A" w:rsidRDefault="00164F25" w:rsidP="00164F25">
            <w:pPr>
              <w:spacing w:after="0"/>
              <w:ind w:right="0"/>
              <w:jc w:val="left"/>
              <w:rPr>
                <w:rFonts w:ascii="Segoe UI Symbol" w:hAnsi="Segoe UI Symbol"/>
                <w:sz w:val="20"/>
              </w:rPr>
            </w:pPr>
          </w:p>
        </w:tc>
        <w:tc>
          <w:tcPr>
            <w:tcW w:w="2952" w:type="dxa"/>
            <w:tcBorders>
              <w:top w:val="nil"/>
              <w:left w:val="nil"/>
              <w:bottom w:val="nil"/>
              <w:right w:val="nil"/>
            </w:tcBorders>
          </w:tcPr>
          <w:p w14:paraId="0B42DC89" w14:textId="77777777" w:rsidR="00164F25" w:rsidRPr="0032077A" w:rsidRDefault="00164F25" w:rsidP="00164F25">
            <w:pPr>
              <w:spacing w:after="0"/>
              <w:ind w:right="0"/>
              <w:jc w:val="left"/>
              <w:rPr>
                <w:rFonts w:ascii="Segoe UI Symbol" w:hAnsi="Segoe UI Symbol"/>
                <w:sz w:val="20"/>
              </w:rPr>
            </w:pPr>
          </w:p>
        </w:tc>
        <w:tc>
          <w:tcPr>
            <w:tcW w:w="371" w:type="dxa"/>
            <w:tcBorders>
              <w:top w:val="nil"/>
              <w:left w:val="nil"/>
              <w:bottom w:val="nil"/>
              <w:right w:val="nil"/>
            </w:tcBorders>
          </w:tcPr>
          <w:p w14:paraId="1F133AE1" w14:textId="77777777" w:rsidR="00164F25" w:rsidRPr="0032077A" w:rsidRDefault="00164F25" w:rsidP="00164F25">
            <w:pPr>
              <w:spacing w:after="0"/>
              <w:ind w:right="0"/>
              <w:jc w:val="left"/>
              <w:rPr>
                <w:rFonts w:ascii="Segoe UI Symbol" w:hAnsi="Segoe UI Symbol"/>
                <w:sz w:val="20"/>
              </w:rPr>
            </w:pPr>
          </w:p>
        </w:tc>
        <w:tc>
          <w:tcPr>
            <w:tcW w:w="1850" w:type="dxa"/>
            <w:gridSpan w:val="3"/>
            <w:tcBorders>
              <w:top w:val="nil"/>
              <w:left w:val="single" w:sz="6" w:space="0" w:color="auto"/>
              <w:bottom w:val="nil"/>
              <w:right w:val="nil"/>
            </w:tcBorders>
          </w:tcPr>
          <w:p w14:paraId="3FC68BAD" w14:textId="77777777" w:rsidR="00164F25" w:rsidRPr="0032077A" w:rsidRDefault="00164F25" w:rsidP="00164F25">
            <w:pPr>
              <w:spacing w:after="0"/>
              <w:ind w:right="0"/>
              <w:jc w:val="right"/>
              <w:rPr>
                <w:rFonts w:ascii="Segoe UI Symbol" w:hAnsi="Segoe UI Symbol"/>
                <w:sz w:val="20"/>
              </w:rPr>
            </w:pPr>
            <w:r w:rsidRPr="0032077A">
              <w:rPr>
                <w:rFonts w:ascii="Segoe UI Symbol" w:hAnsi="Segoe UI Symbol"/>
                <w:sz w:val="20"/>
              </w:rPr>
              <w:t>Name of Bidder</w:t>
            </w:r>
          </w:p>
        </w:tc>
        <w:tc>
          <w:tcPr>
            <w:tcW w:w="3100" w:type="dxa"/>
            <w:gridSpan w:val="3"/>
            <w:tcBorders>
              <w:top w:val="nil"/>
              <w:left w:val="nil"/>
              <w:bottom w:val="nil"/>
              <w:right w:val="single" w:sz="6" w:space="0" w:color="auto"/>
            </w:tcBorders>
          </w:tcPr>
          <w:p w14:paraId="3EE93FB1" w14:textId="77777777" w:rsidR="00164F25" w:rsidRPr="0032077A" w:rsidRDefault="00164F25" w:rsidP="00164F25">
            <w:pPr>
              <w:tabs>
                <w:tab w:val="left" w:pos="2297"/>
              </w:tabs>
              <w:spacing w:after="0"/>
              <w:ind w:right="0"/>
              <w:jc w:val="left"/>
              <w:rPr>
                <w:rFonts w:ascii="Segoe UI Symbol" w:hAnsi="Segoe UI Symbol"/>
                <w:sz w:val="20"/>
                <w:u w:val="single"/>
              </w:rPr>
            </w:pPr>
            <w:r w:rsidRPr="0032077A">
              <w:rPr>
                <w:rFonts w:ascii="Segoe UI Symbol" w:hAnsi="Segoe UI Symbol"/>
                <w:sz w:val="20"/>
                <w:u w:val="single"/>
              </w:rPr>
              <w:tab/>
            </w:r>
          </w:p>
        </w:tc>
      </w:tr>
      <w:tr w:rsidR="00164F25" w:rsidRPr="00143E6E" w14:paraId="4200987D" w14:textId="77777777" w:rsidTr="00452A92">
        <w:tc>
          <w:tcPr>
            <w:tcW w:w="720" w:type="dxa"/>
            <w:tcBorders>
              <w:top w:val="nil"/>
              <w:left w:val="nil"/>
              <w:bottom w:val="nil"/>
              <w:right w:val="nil"/>
            </w:tcBorders>
          </w:tcPr>
          <w:p w14:paraId="6BBE1CCE" w14:textId="77777777" w:rsidR="00164F25" w:rsidRPr="0032077A" w:rsidRDefault="00164F25" w:rsidP="00164F25">
            <w:pPr>
              <w:spacing w:after="0"/>
              <w:ind w:right="0"/>
              <w:jc w:val="left"/>
              <w:rPr>
                <w:rFonts w:ascii="Segoe UI Symbol" w:hAnsi="Segoe UI Symbol"/>
                <w:sz w:val="20"/>
              </w:rPr>
            </w:pPr>
          </w:p>
        </w:tc>
        <w:tc>
          <w:tcPr>
            <w:tcW w:w="2952" w:type="dxa"/>
            <w:tcBorders>
              <w:top w:val="nil"/>
              <w:left w:val="nil"/>
              <w:bottom w:val="nil"/>
              <w:right w:val="nil"/>
            </w:tcBorders>
          </w:tcPr>
          <w:p w14:paraId="776407D0" w14:textId="77777777" w:rsidR="00164F25" w:rsidRPr="0032077A" w:rsidRDefault="00164F25" w:rsidP="00164F25">
            <w:pPr>
              <w:spacing w:after="0"/>
              <w:ind w:right="0"/>
              <w:jc w:val="left"/>
              <w:rPr>
                <w:rFonts w:ascii="Segoe UI Symbol" w:hAnsi="Segoe UI Symbol"/>
                <w:sz w:val="20"/>
              </w:rPr>
            </w:pPr>
          </w:p>
        </w:tc>
        <w:tc>
          <w:tcPr>
            <w:tcW w:w="371" w:type="dxa"/>
            <w:tcBorders>
              <w:top w:val="nil"/>
              <w:left w:val="nil"/>
              <w:bottom w:val="nil"/>
              <w:right w:val="nil"/>
            </w:tcBorders>
          </w:tcPr>
          <w:p w14:paraId="538CB5DD" w14:textId="77777777" w:rsidR="00164F25" w:rsidRPr="0032077A" w:rsidRDefault="00164F25" w:rsidP="00164F25">
            <w:pPr>
              <w:spacing w:after="0"/>
              <w:ind w:right="0"/>
              <w:jc w:val="left"/>
              <w:rPr>
                <w:rFonts w:ascii="Segoe UI Symbol" w:hAnsi="Segoe UI Symbol"/>
                <w:sz w:val="20"/>
              </w:rPr>
            </w:pPr>
          </w:p>
        </w:tc>
        <w:tc>
          <w:tcPr>
            <w:tcW w:w="471" w:type="dxa"/>
            <w:tcBorders>
              <w:top w:val="nil"/>
              <w:left w:val="single" w:sz="6" w:space="0" w:color="auto"/>
              <w:bottom w:val="nil"/>
              <w:right w:val="nil"/>
            </w:tcBorders>
          </w:tcPr>
          <w:p w14:paraId="5829D080" w14:textId="77777777" w:rsidR="00164F25" w:rsidRPr="0032077A" w:rsidRDefault="00164F25" w:rsidP="00164F25">
            <w:pPr>
              <w:spacing w:after="0"/>
              <w:ind w:right="0"/>
              <w:jc w:val="left"/>
              <w:rPr>
                <w:rFonts w:ascii="Segoe UI Symbol" w:hAnsi="Segoe UI Symbol"/>
                <w:sz w:val="20"/>
              </w:rPr>
            </w:pPr>
          </w:p>
        </w:tc>
        <w:tc>
          <w:tcPr>
            <w:tcW w:w="1379" w:type="dxa"/>
            <w:gridSpan w:val="2"/>
            <w:tcBorders>
              <w:top w:val="nil"/>
              <w:left w:val="nil"/>
              <w:bottom w:val="nil"/>
              <w:right w:val="nil"/>
            </w:tcBorders>
          </w:tcPr>
          <w:p w14:paraId="5730A9F2" w14:textId="77777777" w:rsidR="00164F25" w:rsidRPr="0032077A" w:rsidRDefault="00164F25" w:rsidP="00164F25">
            <w:pPr>
              <w:spacing w:after="0"/>
              <w:ind w:right="0"/>
              <w:jc w:val="left"/>
              <w:rPr>
                <w:rFonts w:ascii="Segoe UI Symbol" w:hAnsi="Segoe UI Symbol"/>
                <w:sz w:val="20"/>
              </w:rPr>
            </w:pPr>
          </w:p>
        </w:tc>
        <w:tc>
          <w:tcPr>
            <w:tcW w:w="3100" w:type="dxa"/>
            <w:gridSpan w:val="3"/>
            <w:tcBorders>
              <w:top w:val="nil"/>
              <w:left w:val="nil"/>
              <w:bottom w:val="nil"/>
              <w:right w:val="single" w:sz="6" w:space="0" w:color="auto"/>
            </w:tcBorders>
          </w:tcPr>
          <w:p w14:paraId="00F494E4" w14:textId="77777777" w:rsidR="00164F25" w:rsidRPr="0032077A" w:rsidRDefault="00164F25" w:rsidP="00164F25">
            <w:pPr>
              <w:spacing w:after="0"/>
              <w:ind w:right="0"/>
              <w:jc w:val="left"/>
              <w:rPr>
                <w:rFonts w:ascii="Segoe UI Symbol" w:hAnsi="Segoe UI Symbol"/>
                <w:sz w:val="20"/>
              </w:rPr>
            </w:pPr>
          </w:p>
        </w:tc>
      </w:tr>
      <w:tr w:rsidR="00164F25" w:rsidRPr="00143E6E" w14:paraId="772C0FA3" w14:textId="77777777" w:rsidTr="00452A92">
        <w:tc>
          <w:tcPr>
            <w:tcW w:w="720" w:type="dxa"/>
            <w:tcBorders>
              <w:top w:val="nil"/>
              <w:left w:val="nil"/>
              <w:bottom w:val="nil"/>
              <w:right w:val="nil"/>
            </w:tcBorders>
          </w:tcPr>
          <w:p w14:paraId="2BE6CCF4" w14:textId="77777777" w:rsidR="00164F25" w:rsidRPr="0032077A" w:rsidRDefault="00164F25" w:rsidP="00164F25">
            <w:pPr>
              <w:spacing w:after="0"/>
              <w:ind w:right="0"/>
              <w:jc w:val="left"/>
              <w:rPr>
                <w:rFonts w:ascii="Segoe UI Symbol" w:hAnsi="Segoe UI Symbol"/>
                <w:sz w:val="20"/>
              </w:rPr>
            </w:pPr>
          </w:p>
        </w:tc>
        <w:tc>
          <w:tcPr>
            <w:tcW w:w="2952" w:type="dxa"/>
            <w:tcBorders>
              <w:top w:val="nil"/>
              <w:left w:val="nil"/>
              <w:bottom w:val="nil"/>
              <w:right w:val="nil"/>
            </w:tcBorders>
          </w:tcPr>
          <w:p w14:paraId="50516DE7" w14:textId="77777777" w:rsidR="00164F25" w:rsidRPr="0032077A" w:rsidRDefault="00164F25" w:rsidP="00164F25">
            <w:pPr>
              <w:spacing w:after="0"/>
              <w:ind w:right="0"/>
              <w:jc w:val="left"/>
              <w:rPr>
                <w:rFonts w:ascii="Segoe UI Symbol" w:hAnsi="Segoe UI Symbol"/>
                <w:sz w:val="20"/>
              </w:rPr>
            </w:pPr>
          </w:p>
        </w:tc>
        <w:tc>
          <w:tcPr>
            <w:tcW w:w="371" w:type="dxa"/>
            <w:tcBorders>
              <w:top w:val="nil"/>
              <w:left w:val="nil"/>
              <w:bottom w:val="nil"/>
              <w:right w:val="nil"/>
            </w:tcBorders>
          </w:tcPr>
          <w:p w14:paraId="5EF218C6" w14:textId="77777777" w:rsidR="00164F25" w:rsidRPr="0032077A" w:rsidRDefault="00164F25" w:rsidP="00164F25">
            <w:pPr>
              <w:spacing w:after="0"/>
              <w:ind w:right="0"/>
              <w:jc w:val="left"/>
              <w:rPr>
                <w:rFonts w:ascii="Segoe UI Symbol" w:hAnsi="Segoe UI Symbol"/>
                <w:sz w:val="20"/>
              </w:rPr>
            </w:pPr>
          </w:p>
        </w:tc>
        <w:tc>
          <w:tcPr>
            <w:tcW w:w="471" w:type="dxa"/>
            <w:tcBorders>
              <w:top w:val="nil"/>
              <w:left w:val="single" w:sz="6" w:space="0" w:color="auto"/>
              <w:bottom w:val="nil"/>
              <w:right w:val="nil"/>
            </w:tcBorders>
          </w:tcPr>
          <w:p w14:paraId="08AD4650" w14:textId="77777777" w:rsidR="00164F25" w:rsidRPr="0032077A" w:rsidRDefault="00164F25" w:rsidP="00164F25">
            <w:pPr>
              <w:spacing w:after="0"/>
              <w:ind w:right="0"/>
              <w:jc w:val="left"/>
              <w:rPr>
                <w:rFonts w:ascii="Segoe UI Symbol" w:hAnsi="Segoe UI Symbol"/>
                <w:sz w:val="20"/>
              </w:rPr>
            </w:pPr>
          </w:p>
        </w:tc>
        <w:tc>
          <w:tcPr>
            <w:tcW w:w="1379" w:type="dxa"/>
            <w:gridSpan w:val="2"/>
            <w:tcBorders>
              <w:top w:val="nil"/>
              <w:left w:val="nil"/>
              <w:bottom w:val="nil"/>
              <w:right w:val="nil"/>
            </w:tcBorders>
          </w:tcPr>
          <w:p w14:paraId="7A6F317E" w14:textId="77777777" w:rsidR="00164F25" w:rsidRPr="0032077A" w:rsidRDefault="00164F25" w:rsidP="00164F25">
            <w:pPr>
              <w:spacing w:after="0"/>
              <w:ind w:right="0"/>
              <w:jc w:val="left"/>
              <w:rPr>
                <w:rFonts w:ascii="Segoe UI Symbol" w:hAnsi="Segoe UI Symbol"/>
                <w:sz w:val="20"/>
              </w:rPr>
            </w:pPr>
          </w:p>
        </w:tc>
        <w:tc>
          <w:tcPr>
            <w:tcW w:w="3100" w:type="dxa"/>
            <w:gridSpan w:val="3"/>
            <w:tcBorders>
              <w:top w:val="nil"/>
              <w:left w:val="nil"/>
              <w:bottom w:val="nil"/>
              <w:right w:val="single" w:sz="6" w:space="0" w:color="auto"/>
            </w:tcBorders>
          </w:tcPr>
          <w:p w14:paraId="16CAA517" w14:textId="77777777" w:rsidR="00164F25" w:rsidRPr="0032077A" w:rsidRDefault="00164F25" w:rsidP="00164F25">
            <w:pPr>
              <w:spacing w:after="0"/>
              <w:ind w:right="0"/>
              <w:jc w:val="left"/>
              <w:rPr>
                <w:rFonts w:ascii="Segoe UI Symbol" w:hAnsi="Segoe UI Symbol"/>
                <w:sz w:val="20"/>
              </w:rPr>
            </w:pPr>
          </w:p>
        </w:tc>
      </w:tr>
      <w:tr w:rsidR="00164F25" w:rsidRPr="00143E6E" w14:paraId="231D4329" w14:textId="77777777" w:rsidTr="00452A92">
        <w:tc>
          <w:tcPr>
            <w:tcW w:w="720" w:type="dxa"/>
            <w:tcBorders>
              <w:top w:val="nil"/>
              <w:left w:val="nil"/>
              <w:bottom w:val="nil"/>
              <w:right w:val="nil"/>
            </w:tcBorders>
          </w:tcPr>
          <w:p w14:paraId="7060C777" w14:textId="77777777" w:rsidR="00164F25" w:rsidRPr="0032077A" w:rsidRDefault="00164F25" w:rsidP="00164F25">
            <w:pPr>
              <w:spacing w:after="0"/>
              <w:ind w:right="0"/>
              <w:jc w:val="left"/>
              <w:rPr>
                <w:rFonts w:ascii="Segoe UI Symbol" w:hAnsi="Segoe UI Symbol"/>
                <w:sz w:val="20"/>
              </w:rPr>
            </w:pPr>
          </w:p>
        </w:tc>
        <w:tc>
          <w:tcPr>
            <w:tcW w:w="2952" w:type="dxa"/>
            <w:tcBorders>
              <w:top w:val="nil"/>
              <w:left w:val="nil"/>
              <w:bottom w:val="nil"/>
              <w:right w:val="nil"/>
            </w:tcBorders>
          </w:tcPr>
          <w:p w14:paraId="4BD105C2" w14:textId="77777777" w:rsidR="00164F25" w:rsidRPr="0032077A" w:rsidRDefault="00164F25" w:rsidP="00164F25">
            <w:pPr>
              <w:spacing w:after="0"/>
              <w:ind w:right="0"/>
              <w:jc w:val="left"/>
              <w:rPr>
                <w:rFonts w:ascii="Segoe UI Symbol" w:hAnsi="Segoe UI Symbol"/>
                <w:sz w:val="20"/>
              </w:rPr>
            </w:pPr>
          </w:p>
        </w:tc>
        <w:tc>
          <w:tcPr>
            <w:tcW w:w="371" w:type="dxa"/>
            <w:tcBorders>
              <w:top w:val="nil"/>
              <w:left w:val="nil"/>
              <w:bottom w:val="nil"/>
              <w:right w:val="nil"/>
            </w:tcBorders>
          </w:tcPr>
          <w:p w14:paraId="2CD6C21D" w14:textId="77777777" w:rsidR="00164F25" w:rsidRPr="0032077A" w:rsidRDefault="00164F25" w:rsidP="00164F25">
            <w:pPr>
              <w:spacing w:after="0"/>
              <w:ind w:right="0"/>
              <w:jc w:val="left"/>
              <w:rPr>
                <w:rFonts w:ascii="Segoe UI Symbol" w:hAnsi="Segoe UI Symbol"/>
                <w:sz w:val="20"/>
              </w:rPr>
            </w:pPr>
          </w:p>
        </w:tc>
        <w:tc>
          <w:tcPr>
            <w:tcW w:w="1850" w:type="dxa"/>
            <w:gridSpan w:val="3"/>
            <w:tcBorders>
              <w:top w:val="nil"/>
              <w:left w:val="single" w:sz="6" w:space="0" w:color="auto"/>
              <w:bottom w:val="nil"/>
              <w:right w:val="nil"/>
            </w:tcBorders>
          </w:tcPr>
          <w:p w14:paraId="45E195D2" w14:textId="77777777" w:rsidR="00164F25" w:rsidRPr="0032077A" w:rsidRDefault="00164F25" w:rsidP="00164F25">
            <w:pPr>
              <w:spacing w:after="0"/>
              <w:ind w:right="0"/>
              <w:jc w:val="right"/>
              <w:rPr>
                <w:rFonts w:ascii="Segoe UI Symbol" w:hAnsi="Segoe UI Symbol"/>
                <w:sz w:val="20"/>
              </w:rPr>
            </w:pPr>
            <w:r w:rsidRPr="0032077A">
              <w:rPr>
                <w:rFonts w:ascii="Segoe UI Symbol" w:hAnsi="Segoe UI Symbol"/>
                <w:sz w:val="20"/>
              </w:rPr>
              <w:t>Signature of Bidder</w:t>
            </w:r>
          </w:p>
        </w:tc>
        <w:tc>
          <w:tcPr>
            <w:tcW w:w="3100" w:type="dxa"/>
            <w:gridSpan w:val="3"/>
            <w:tcBorders>
              <w:top w:val="nil"/>
              <w:left w:val="nil"/>
              <w:bottom w:val="nil"/>
              <w:right w:val="single" w:sz="6" w:space="0" w:color="auto"/>
            </w:tcBorders>
          </w:tcPr>
          <w:p w14:paraId="7A3D7778" w14:textId="77777777" w:rsidR="00164F25" w:rsidRPr="0032077A" w:rsidRDefault="00164F25" w:rsidP="00164F25">
            <w:pPr>
              <w:tabs>
                <w:tab w:val="left" w:pos="2297"/>
              </w:tabs>
              <w:spacing w:after="0"/>
              <w:ind w:right="0"/>
              <w:jc w:val="left"/>
              <w:rPr>
                <w:rFonts w:ascii="Segoe UI Symbol" w:hAnsi="Segoe UI Symbol"/>
                <w:sz w:val="20"/>
                <w:u w:val="single"/>
              </w:rPr>
            </w:pPr>
            <w:r w:rsidRPr="0032077A">
              <w:rPr>
                <w:rFonts w:ascii="Segoe UI Symbol" w:hAnsi="Segoe UI Symbol"/>
                <w:sz w:val="20"/>
                <w:u w:val="single"/>
              </w:rPr>
              <w:tab/>
            </w:r>
          </w:p>
        </w:tc>
      </w:tr>
      <w:tr w:rsidR="00164F25" w:rsidRPr="00143E6E" w14:paraId="35A564A8" w14:textId="77777777" w:rsidTr="00452A92">
        <w:tc>
          <w:tcPr>
            <w:tcW w:w="720" w:type="dxa"/>
            <w:tcBorders>
              <w:top w:val="nil"/>
              <w:left w:val="nil"/>
              <w:bottom w:val="nil"/>
              <w:right w:val="nil"/>
            </w:tcBorders>
          </w:tcPr>
          <w:p w14:paraId="34A64C72" w14:textId="77777777" w:rsidR="00164F25" w:rsidRPr="00D5087F" w:rsidRDefault="00164F25" w:rsidP="00164F25">
            <w:pPr>
              <w:spacing w:after="0"/>
              <w:ind w:right="0"/>
              <w:jc w:val="left"/>
              <w:rPr>
                <w:rFonts w:ascii="Segoe UI Symbol" w:hAnsi="Segoe UI Symbol"/>
                <w:sz w:val="20"/>
              </w:rPr>
            </w:pPr>
          </w:p>
        </w:tc>
        <w:tc>
          <w:tcPr>
            <w:tcW w:w="2952" w:type="dxa"/>
            <w:tcBorders>
              <w:top w:val="nil"/>
              <w:left w:val="nil"/>
              <w:bottom w:val="nil"/>
              <w:right w:val="nil"/>
            </w:tcBorders>
          </w:tcPr>
          <w:p w14:paraId="6ACF6F01" w14:textId="77777777" w:rsidR="00164F25" w:rsidRPr="00D5087F" w:rsidRDefault="00164F25" w:rsidP="00164F25">
            <w:pPr>
              <w:spacing w:after="0"/>
              <w:ind w:right="0"/>
              <w:jc w:val="left"/>
              <w:rPr>
                <w:rFonts w:ascii="Segoe UI Symbol" w:hAnsi="Segoe UI Symbol"/>
                <w:sz w:val="20"/>
              </w:rPr>
            </w:pPr>
          </w:p>
        </w:tc>
        <w:tc>
          <w:tcPr>
            <w:tcW w:w="371" w:type="dxa"/>
            <w:tcBorders>
              <w:top w:val="nil"/>
              <w:left w:val="nil"/>
              <w:bottom w:val="nil"/>
              <w:right w:val="nil"/>
            </w:tcBorders>
          </w:tcPr>
          <w:p w14:paraId="32E25F0B" w14:textId="77777777" w:rsidR="00164F25" w:rsidRPr="00D5087F" w:rsidRDefault="00164F25" w:rsidP="00164F25">
            <w:pPr>
              <w:spacing w:after="0"/>
              <w:ind w:right="0"/>
              <w:jc w:val="left"/>
              <w:rPr>
                <w:rFonts w:ascii="Segoe UI Symbol" w:hAnsi="Segoe UI Symbol"/>
                <w:sz w:val="20"/>
              </w:rPr>
            </w:pPr>
          </w:p>
        </w:tc>
        <w:tc>
          <w:tcPr>
            <w:tcW w:w="471" w:type="dxa"/>
            <w:tcBorders>
              <w:top w:val="nil"/>
              <w:left w:val="single" w:sz="6" w:space="0" w:color="auto"/>
              <w:bottom w:val="single" w:sz="6" w:space="0" w:color="auto"/>
              <w:right w:val="nil"/>
            </w:tcBorders>
          </w:tcPr>
          <w:p w14:paraId="3164EF35" w14:textId="77777777" w:rsidR="00164F25" w:rsidRPr="00D5087F" w:rsidRDefault="00164F25" w:rsidP="00164F25">
            <w:pPr>
              <w:spacing w:after="0"/>
              <w:ind w:right="0"/>
              <w:jc w:val="left"/>
              <w:rPr>
                <w:rFonts w:ascii="Segoe UI Symbol" w:hAnsi="Segoe UI Symbol"/>
                <w:sz w:val="20"/>
              </w:rPr>
            </w:pPr>
          </w:p>
        </w:tc>
        <w:tc>
          <w:tcPr>
            <w:tcW w:w="1379" w:type="dxa"/>
            <w:gridSpan w:val="2"/>
            <w:tcBorders>
              <w:top w:val="nil"/>
              <w:left w:val="nil"/>
              <w:bottom w:val="single" w:sz="6" w:space="0" w:color="auto"/>
              <w:right w:val="nil"/>
            </w:tcBorders>
          </w:tcPr>
          <w:p w14:paraId="08397F4D" w14:textId="77777777" w:rsidR="00164F25" w:rsidRPr="00D5087F" w:rsidRDefault="00164F25" w:rsidP="00164F25">
            <w:pPr>
              <w:spacing w:after="0"/>
              <w:ind w:right="0"/>
              <w:jc w:val="left"/>
              <w:rPr>
                <w:rFonts w:ascii="Segoe UI Symbol" w:hAnsi="Segoe UI Symbol"/>
                <w:sz w:val="20"/>
              </w:rPr>
            </w:pPr>
          </w:p>
        </w:tc>
        <w:tc>
          <w:tcPr>
            <w:tcW w:w="3100" w:type="dxa"/>
            <w:gridSpan w:val="3"/>
            <w:tcBorders>
              <w:top w:val="nil"/>
              <w:left w:val="nil"/>
              <w:bottom w:val="single" w:sz="6" w:space="0" w:color="auto"/>
              <w:right w:val="single" w:sz="6" w:space="0" w:color="auto"/>
            </w:tcBorders>
          </w:tcPr>
          <w:p w14:paraId="20D5658C" w14:textId="77777777" w:rsidR="00164F25" w:rsidRPr="00D5087F" w:rsidRDefault="00164F25" w:rsidP="00164F25">
            <w:pPr>
              <w:spacing w:after="0"/>
              <w:ind w:right="0"/>
              <w:jc w:val="left"/>
              <w:rPr>
                <w:rFonts w:ascii="Segoe UI Symbol" w:hAnsi="Segoe UI Symbol"/>
                <w:sz w:val="20"/>
              </w:rPr>
            </w:pPr>
          </w:p>
        </w:tc>
      </w:tr>
    </w:tbl>
    <w:p w14:paraId="109F8ABD" w14:textId="78686F9F" w:rsidR="005B4A5F" w:rsidRPr="00D5087F" w:rsidRDefault="00164F25" w:rsidP="00182357">
      <w:pPr>
        <w:rPr>
          <w:rFonts w:ascii="Segoe UI Symbol" w:hAnsi="Segoe UI Symbol"/>
          <w:szCs w:val="32"/>
        </w:rPr>
      </w:pPr>
      <w:bookmarkStart w:id="449" w:name="_Hlt197238880"/>
      <w:bookmarkStart w:id="450" w:name="_Hlt210798234"/>
      <w:bookmarkStart w:id="451" w:name="_Toc437968872"/>
      <w:bookmarkStart w:id="452" w:name="_Toc197236028"/>
      <w:bookmarkEnd w:id="449"/>
      <w:bookmarkEnd w:id="450"/>
      <w:r w:rsidRPr="00D5087F">
        <w:rPr>
          <w:rFonts w:ascii="Segoe UI Symbol" w:hAnsi="Segoe UI Symbol"/>
        </w:rPr>
        <w:br w:type="page"/>
      </w:r>
      <w:bookmarkStart w:id="453" w:name="_Toc59197188"/>
      <w:bookmarkStart w:id="454" w:name="_Toc88745171"/>
      <w:r w:rsidR="005B4A5F" w:rsidRPr="00D5087F">
        <w:rPr>
          <w:rFonts w:ascii="Segoe UI Symbol" w:hAnsi="Segoe UI Symbol"/>
          <w:b/>
          <w:sz w:val="32"/>
          <w:szCs w:val="32"/>
        </w:rPr>
        <w:lastRenderedPageBreak/>
        <w:t>Schedule</w:t>
      </w:r>
      <w:r w:rsidR="007E703B" w:rsidRPr="00D5087F">
        <w:rPr>
          <w:rFonts w:ascii="Segoe UI Symbol" w:hAnsi="Segoe UI Symbol"/>
          <w:b/>
          <w:sz w:val="32"/>
          <w:szCs w:val="32"/>
        </w:rPr>
        <w:t xml:space="preserve"> </w:t>
      </w:r>
      <w:r w:rsidR="005B4A5F" w:rsidRPr="00D5087F">
        <w:rPr>
          <w:rFonts w:ascii="Segoe UI Symbol" w:hAnsi="Segoe UI Symbol"/>
          <w:b/>
          <w:sz w:val="32"/>
          <w:szCs w:val="32"/>
        </w:rPr>
        <w:t>No.</w:t>
      </w:r>
      <w:r w:rsidR="007E703B" w:rsidRPr="00D5087F">
        <w:rPr>
          <w:rFonts w:ascii="Segoe UI Symbol" w:hAnsi="Segoe UI Symbol"/>
          <w:b/>
          <w:sz w:val="32"/>
          <w:szCs w:val="32"/>
        </w:rPr>
        <w:t xml:space="preserve"> </w:t>
      </w:r>
      <w:r w:rsidR="005B4A5F" w:rsidRPr="00D5087F">
        <w:rPr>
          <w:rFonts w:ascii="Segoe UI Symbol" w:hAnsi="Segoe UI Symbol"/>
          <w:b/>
          <w:sz w:val="32"/>
          <w:szCs w:val="32"/>
        </w:rPr>
        <w:t>3.</w:t>
      </w:r>
      <w:r w:rsidR="007E703B" w:rsidRPr="00D5087F">
        <w:rPr>
          <w:rFonts w:ascii="Segoe UI Symbol" w:hAnsi="Segoe UI Symbol"/>
          <w:b/>
          <w:sz w:val="32"/>
          <w:szCs w:val="32"/>
        </w:rPr>
        <w:t xml:space="preserve">  </w:t>
      </w:r>
      <w:r w:rsidR="005B4A5F" w:rsidRPr="00D5087F">
        <w:rPr>
          <w:rFonts w:ascii="Segoe UI Symbol" w:hAnsi="Segoe UI Symbol"/>
          <w:b/>
          <w:sz w:val="32"/>
          <w:szCs w:val="32"/>
        </w:rPr>
        <w:t>Design</w:t>
      </w:r>
      <w:r w:rsidR="007E703B" w:rsidRPr="00D5087F">
        <w:rPr>
          <w:rFonts w:ascii="Segoe UI Symbol" w:hAnsi="Segoe UI Symbol"/>
          <w:b/>
          <w:sz w:val="32"/>
          <w:szCs w:val="32"/>
        </w:rPr>
        <w:t xml:space="preserve"> </w:t>
      </w:r>
      <w:r w:rsidR="005B4A5F" w:rsidRPr="00D5087F">
        <w:rPr>
          <w:rFonts w:ascii="Segoe UI Symbol" w:hAnsi="Segoe UI Symbol"/>
          <w:b/>
          <w:sz w:val="32"/>
          <w:szCs w:val="32"/>
        </w:rPr>
        <w:t>Services</w:t>
      </w:r>
      <w:bookmarkEnd w:id="451"/>
      <w:bookmarkEnd w:id="452"/>
      <w:bookmarkEnd w:id="453"/>
      <w:bookmarkEnd w:id="454"/>
    </w:p>
    <w:p w14:paraId="539A2570" w14:textId="77777777" w:rsidR="005B4A5F" w:rsidRPr="00D5087F" w:rsidRDefault="005B4A5F" w:rsidP="001D5093">
      <w:pPr>
        <w:rPr>
          <w:rFonts w:ascii="Segoe UI Symbol" w:hAnsi="Segoe UI Symbol"/>
        </w:rPr>
      </w:pPr>
    </w:p>
    <w:tbl>
      <w:tblPr>
        <w:tblW w:w="9098" w:type="dxa"/>
        <w:tblInd w:w="9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7"/>
        <w:gridCol w:w="2984"/>
        <w:gridCol w:w="145"/>
        <w:gridCol w:w="684"/>
        <w:gridCol w:w="587"/>
        <w:gridCol w:w="1029"/>
        <w:gridCol w:w="294"/>
        <w:gridCol w:w="1325"/>
        <w:gridCol w:w="1323"/>
      </w:tblGrid>
      <w:tr w:rsidR="005B4A5F" w:rsidRPr="00143E6E" w14:paraId="05C15E1B" w14:textId="77777777" w:rsidTr="00522924">
        <w:trPr>
          <w:trHeight w:val="352"/>
        </w:trPr>
        <w:tc>
          <w:tcPr>
            <w:tcW w:w="727" w:type="dxa"/>
            <w:tcBorders>
              <w:top w:val="single" w:sz="6" w:space="0" w:color="auto"/>
              <w:bottom w:val="nil"/>
              <w:right w:val="nil"/>
            </w:tcBorders>
          </w:tcPr>
          <w:p w14:paraId="5B9B1D0B"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Item</w:t>
            </w:r>
          </w:p>
        </w:tc>
        <w:tc>
          <w:tcPr>
            <w:tcW w:w="3129" w:type="dxa"/>
            <w:gridSpan w:val="2"/>
            <w:tcBorders>
              <w:top w:val="single" w:sz="6" w:space="0" w:color="auto"/>
              <w:left w:val="single" w:sz="6" w:space="0" w:color="auto"/>
              <w:bottom w:val="nil"/>
              <w:right w:val="single" w:sz="6" w:space="0" w:color="auto"/>
            </w:tcBorders>
          </w:tcPr>
          <w:p w14:paraId="68B6034A"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Description</w:t>
            </w:r>
          </w:p>
        </w:tc>
        <w:tc>
          <w:tcPr>
            <w:tcW w:w="684" w:type="dxa"/>
            <w:tcBorders>
              <w:top w:val="single" w:sz="6" w:space="0" w:color="auto"/>
              <w:left w:val="single" w:sz="6" w:space="0" w:color="auto"/>
              <w:bottom w:val="nil"/>
              <w:right w:val="single" w:sz="6" w:space="0" w:color="auto"/>
            </w:tcBorders>
          </w:tcPr>
          <w:p w14:paraId="29A914FC"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Qty.</w:t>
            </w:r>
          </w:p>
        </w:tc>
        <w:tc>
          <w:tcPr>
            <w:tcW w:w="3235" w:type="dxa"/>
            <w:gridSpan w:val="4"/>
            <w:tcBorders>
              <w:top w:val="single" w:sz="6" w:space="0" w:color="auto"/>
              <w:left w:val="nil"/>
              <w:bottom w:val="nil"/>
              <w:right w:val="nil"/>
            </w:tcBorders>
          </w:tcPr>
          <w:p w14:paraId="5696DEFD" w14:textId="6FEC7688" w:rsidR="005B4A5F" w:rsidRPr="00BF37B5" w:rsidRDefault="005B4A5F" w:rsidP="001D5093">
            <w:pPr>
              <w:jc w:val="center"/>
              <w:rPr>
                <w:rFonts w:ascii="Segoe UI Symbol" w:hAnsi="Segoe UI Symbol"/>
                <w:sz w:val="20"/>
              </w:rPr>
            </w:pPr>
            <w:r w:rsidRPr="00BF37B5">
              <w:rPr>
                <w:rFonts w:ascii="Segoe UI Symbol" w:hAnsi="Segoe UI Symbol"/>
                <w:sz w:val="20"/>
              </w:rPr>
              <w:t>Unit</w:t>
            </w:r>
            <w:r w:rsidR="007E703B" w:rsidRPr="00BF37B5">
              <w:rPr>
                <w:rFonts w:ascii="Segoe UI Symbol" w:hAnsi="Segoe UI Symbol"/>
                <w:sz w:val="20"/>
              </w:rPr>
              <w:t xml:space="preserve"> </w:t>
            </w:r>
            <w:r w:rsidRPr="00BF37B5">
              <w:rPr>
                <w:rFonts w:ascii="Segoe UI Symbol" w:hAnsi="Segoe UI Symbol"/>
                <w:sz w:val="20"/>
              </w:rPr>
              <w:t>Price</w:t>
            </w:r>
            <w:r w:rsidR="0032301B">
              <w:rPr>
                <w:rStyle w:val="FootnoteReference"/>
                <w:rFonts w:ascii="Segoe UI Symbol" w:hAnsi="Segoe UI Symbol"/>
                <w:sz w:val="20"/>
              </w:rPr>
              <w:footnoteReference w:id="14"/>
            </w:r>
          </w:p>
        </w:tc>
        <w:tc>
          <w:tcPr>
            <w:tcW w:w="1323" w:type="dxa"/>
            <w:tcBorders>
              <w:top w:val="single" w:sz="6" w:space="0" w:color="auto"/>
              <w:left w:val="single" w:sz="6" w:space="0" w:color="auto"/>
              <w:bottom w:val="nil"/>
            </w:tcBorders>
          </w:tcPr>
          <w:p w14:paraId="74F568C6" w14:textId="3CFC0861" w:rsidR="005B4A5F" w:rsidRPr="00BF37B5" w:rsidRDefault="005B4A5F" w:rsidP="001D5093">
            <w:pPr>
              <w:jc w:val="center"/>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Price</w:t>
            </w:r>
          </w:p>
        </w:tc>
      </w:tr>
      <w:tr w:rsidR="005B4A5F" w:rsidRPr="00143E6E" w14:paraId="4FB95AF5" w14:textId="77777777" w:rsidTr="00522924">
        <w:trPr>
          <w:trHeight w:val="588"/>
        </w:trPr>
        <w:tc>
          <w:tcPr>
            <w:tcW w:w="727" w:type="dxa"/>
            <w:tcBorders>
              <w:top w:val="nil"/>
              <w:bottom w:val="nil"/>
              <w:right w:val="nil"/>
            </w:tcBorders>
          </w:tcPr>
          <w:p w14:paraId="6643F41E" w14:textId="77777777" w:rsidR="005B4A5F" w:rsidRPr="00BF37B5" w:rsidRDefault="005B4A5F" w:rsidP="001D5093">
            <w:pPr>
              <w:rPr>
                <w:rFonts w:ascii="Segoe UI Symbol" w:hAnsi="Segoe UI Symbol"/>
                <w:sz w:val="20"/>
              </w:rPr>
            </w:pPr>
          </w:p>
        </w:tc>
        <w:tc>
          <w:tcPr>
            <w:tcW w:w="3129" w:type="dxa"/>
            <w:gridSpan w:val="2"/>
            <w:tcBorders>
              <w:top w:val="nil"/>
              <w:left w:val="single" w:sz="6" w:space="0" w:color="auto"/>
              <w:bottom w:val="nil"/>
              <w:right w:val="single" w:sz="6" w:space="0" w:color="auto"/>
            </w:tcBorders>
          </w:tcPr>
          <w:p w14:paraId="57F91995" w14:textId="77777777" w:rsidR="005B4A5F" w:rsidRPr="00BF37B5" w:rsidRDefault="005B4A5F" w:rsidP="001D5093">
            <w:pPr>
              <w:rPr>
                <w:rFonts w:ascii="Segoe UI Symbol" w:hAnsi="Segoe UI Symbol"/>
                <w:sz w:val="20"/>
              </w:rPr>
            </w:pPr>
          </w:p>
        </w:tc>
        <w:tc>
          <w:tcPr>
            <w:tcW w:w="684" w:type="dxa"/>
            <w:tcBorders>
              <w:top w:val="nil"/>
              <w:left w:val="single" w:sz="6" w:space="0" w:color="auto"/>
              <w:bottom w:val="nil"/>
              <w:right w:val="single" w:sz="6" w:space="0" w:color="auto"/>
            </w:tcBorders>
          </w:tcPr>
          <w:p w14:paraId="0A575E8C" w14:textId="77777777" w:rsidR="005B4A5F" w:rsidRPr="00BF37B5" w:rsidRDefault="005B4A5F" w:rsidP="001D5093">
            <w:pPr>
              <w:rPr>
                <w:rFonts w:ascii="Segoe UI Symbol" w:hAnsi="Segoe UI Symbol"/>
                <w:sz w:val="20"/>
              </w:rPr>
            </w:pPr>
          </w:p>
        </w:tc>
        <w:tc>
          <w:tcPr>
            <w:tcW w:w="1616" w:type="dxa"/>
            <w:gridSpan w:val="2"/>
            <w:tcBorders>
              <w:top w:val="single" w:sz="6" w:space="0" w:color="auto"/>
              <w:left w:val="nil"/>
              <w:bottom w:val="nil"/>
              <w:right w:val="nil"/>
            </w:tcBorders>
          </w:tcPr>
          <w:p w14:paraId="54D2C62C"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Local</w:t>
            </w:r>
            <w:r w:rsidR="007E703B" w:rsidRPr="00BF37B5">
              <w:rPr>
                <w:rFonts w:ascii="Segoe UI Symbol" w:hAnsi="Segoe UI Symbol"/>
                <w:sz w:val="20"/>
              </w:rPr>
              <w:t xml:space="preserve"> </w:t>
            </w:r>
            <w:r w:rsidRPr="00BF37B5">
              <w:rPr>
                <w:rFonts w:ascii="Segoe UI Symbol" w:hAnsi="Segoe UI Symbol"/>
                <w:sz w:val="20"/>
              </w:rPr>
              <w:t>Currency</w:t>
            </w:r>
            <w:r w:rsidR="007E703B" w:rsidRPr="00BF37B5">
              <w:rPr>
                <w:rFonts w:ascii="Segoe UI Symbol" w:hAnsi="Segoe UI Symbol"/>
                <w:sz w:val="20"/>
              </w:rPr>
              <w:t xml:space="preserve"> </w:t>
            </w:r>
            <w:r w:rsidRPr="00BF37B5">
              <w:rPr>
                <w:rFonts w:ascii="Segoe UI Symbol" w:hAnsi="Segoe UI Symbol"/>
                <w:sz w:val="20"/>
              </w:rPr>
              <w:t>Portion</w:t>
            </w:r>
          </w:p>
        </w:tc>
        <w:tc>
          <w:tcPr>
            <w:tcW w:w="1619" w:type="dxa"/>
            <w:gridSpan w:val="2"/>
            <w:tcBorders>
              <w:top w:val="single" w:sz="6" w:space="0" w:color="auto"/>
              <w:left w:val="single" w:sz="6" w:space="0" w:color="auto"/>
              <w:bottom w:val="nil"/>
              <w:right w:val="single" w:sz="6" w:space="0" w:color="auto"/>
            </w:tcBorders>
          </w:tcPr>
          <w:p w14:paraId="3509715C" w14:textId="77777777" w:rsidR="005B4A5F" w:rsidRPr="00BF37B5" w:rsidRDefault="005B4A5F" w:rsidP="001D5093">
            <w:pPr>
              <w:ind w:left="-115" w:right="-137"/>
              <w:jc w:val="center"/>
              <w:rPr>
                <w:rFonts w:ascii="Segoe UI Symbol" w:hAnsi="Segoe UI Symbol"/>
                <w:sz w:val="20"/>
              </w:rPr>
            </w:pPr>
            <w:r w:rsidRPr="00BF37B5">
              <w:rPr>
                <w:rFonts w:ascii="Segoe UI Symbol" w:hAnsi="Segoe UI Symbol"/>
                <w:sz w:val="20"/>
              </w:rPr>
              <w:t>Foreign</w:t>
            </w:r>
            <w:r w:rsidR="007E703B" w:rsidRPr="00BF37B5">
              <w:rPr>
                <w:rFonts w:ascii="Segoe UI Symbol" w:hAnsi="Segoe UI Symbol"/>
                <w:sz w:val="20"/>
              </w:rPr>
              <w:t xml:space="preserve"> </w:t>
            </w:r>
            <w:r w:rsidRPr="00BF37B5">
              <w:rPr>
                <w:rFonts w:ascii="Segoe UI Symbol" w:hAnsi="Segoe UI Symbol"/>
                <w:sz w:val="20"/>
              </w:rPr>
              <w:t>Currency</w:t>
            </w:r>
            <w:r w:rsidR="007E703B" w:rsidRPr="00BF37B5">
              <w:rPr>
                <w:rFonts w:ascii="Segoe UI Symbol" w:hAnsi="Segoe UI Symbol"/>
                <w:sz w:val="20"/>
              </w:rPr>
              <w:t xml:space="preserve"> </w:t>
            </w:r>
            <w:r w:rsidRPr="00BF37B5">
              <w:rPr>
                <w:rFonts w:ascii="Segoe UI Symbol" w:hAnsi="Segoe UI Symbol"/>
                <w:sz w:val="20"/>
              </w:rPr>
              <w:t>Portion</w:t>
            </w:r>
          </w:p>
        </w:tc>
        <w:tc>
          <w:tcPr>
            <w:tcW w:w="1323" w:type="dxa"/>
            <w:tcBorders>
              <w:top w:val="nil"/>
              <w:left w:val="nil"/>
              <w:bottom w:val="nil"/>
            </w:tcBorders>
          </w:tcPr>
          <w:p w14:paraId="464E9510" w14:textId="77777777" w:rsidR="005B4A5F" w:rsidRPr="00BF37B5" w:rsidRDefault="005B4A5F" w:rsidP="001D5093">
            <w:pPr>
              <w:rPr>
                <w:rFonts w:ascii="Segoe UI Symbol" w:hAnsi="Segoe UI Symbol"/>
                <w:sz w:val="20"/>
              </w:rPr>
            </w:pPr>
          </w:p>
        </w:tc>
      </w:tr>
      <w:tr w:rsidR="005B4A5F" w:rsidRPr="00143E6E" w14:paraId="62D14DF3" w14:textId="77777777" w:rsidTr="00522924">
        <w:trPr>
          <w:trHeight w:val="362"/>
        </w:trPr>
        <w:tc>
          <w:tcPr>
            <w:tcW w:w="727" w:type="dxa"/>
            <w:tcBorders>
              <w:top w:val="nil"/>
              <w:bottom w:val="single" w:sz="6" w:space="0" w:color="auto"/>
              <w:right w:val="nil"/>
            </w:tcBorders>
          </w:tcPr>
          <w:p w14:paraId="14E3422C" w14:textId="77777777" w:rsidR="005B4A5F" w:rsidRPr="00BF37B5" w:rsidRDefault="005B4A5F" w:rsidP="001D5093">
            <w:pPr>
              <w:rPr>
                <w:rFonts w:ascii="Segoe UI Symbol" w:hAnsi="Segoe UI Symbol"/>
                <w:sz w:val="20"/>
              </w:rPr>
            </w:pPr>
          </w:p>
        </w:tc>
        <w:tc>
          <w:tcPr>
            <w:tcW w:w="3129" w:type="dxa"/>
            <w:gridSpan w:val="2"/>
            <w:tcBorders>
              <w:top w:val="nil"/>
              <w:left w:val="single" w:sz="6" w:space="0" w:color="auto"/>
              <w:bottom w:val="single" w:sz="6" w:space="0" w:color="auto"/>
              <w:right w:val="single" w:sz="6" w:space="0" w:color="auto"/>
            </w:tcBorders>
          </w:tcPr>
          <w:p w14:paraId="6D6E4B4D" w14:textId="77777777" w:rsidR="005B4A5F" w:rsidRPr="00BF37B5" w:rsidRDefault="005B4A5F" w:rsidP="001D5093">
            <w:pPr>
              <w:rPr>
                <w:rFonts w:ascii="Segoe UI Symbol" w:hAnsi="Segoe UI Symbol"/>
                <w:sz w:val="20"/>
              </w:rPr>
            </w:pPr>
          </w:p>
        </w:tc>
        <w:tc>
          <w:tcPr>
            <w:tcW w:w="684" w:type="dxa"/>
            <w:tcBorders>
              <w:top w:val="nil"/>
              <w:left w:val="single" w:sz="6" w:space="0" w:color="auto"/>
              <w:bottom w:val="single" w:sz="6" w:space="0" w:color="auto"/>
              <w:right w:val="single" w:sz="6" w:space="0" w:color="auto"/>
            </w:tcBorders>
          </w:tcPr>
          <w:p w14:paraId="3B4BC774" w14:textId="77777777" w:rsidR="005B4A5F" w:rsidRPr="00BF37B5" w:rsidRDefault="005B4A5F" w:rsidP="001D5093">
            <w:pPr>
              <w:jc w:val="center"/>
              <w:rPr>
                <w:rFonts w:ascii="Segoe UI Symbol" w:hAnsi="Segoe UI Symbol"/>
                <w:i/>
                <w:sz w:val="20"/>
              </w:rPr>
            </w:pPr>
            <w:r w:rsidRPr="00BF37B5">
              <w:rPr>
                <w:rFonts w:ascii="Segoe UI Symbol" w:hAnsi="Segoe UI Symbol"/>
                <w:i/>
                <w:sz w:val="20"/>
              </w:rPr>
              <w:t>(1)</w:t>
            </w:r>
          </w:p>
        </w:tc>
        <w:tc>
          <w:tcPr>
            <w:tcW w:w="1616" w:type="dxa"/>
            <w:gridSpan w:val="2"/>
            <w:tcBorders>
              <w:top w:val="nil"/>
              <w:left w:val="nil"/>
              <w:bottom w:val="single" w:sz="6" w:space="0" w:color="auto"/>
              <w:right w:val="nil"/>
            </w:tcBorders>
          </w:tcPr>
          <w:p w14:paraId="652F77FE" w14:textId="77777777" w:rsidR="005B4A5F" w:rsidRPr="00BF37B5" w:rsidRDefault="005B4A5F" w:rsidP="001D5093">
            <w:pPr>
              <w:jc w:val="center"/>
              <w:rPr>
                <w:rFonts w:ascii="Segoe UI Symbol" w:hAnsi="Segoe UI Symbol"/>
                <w:i/>
                <w:sz w:val="20"/>
              </w:rPr>
            </w:pPr>
            <w:r w:rsidRPr="00BF37B5">
              <w:rPr>
                <w:rFonts w:ascii="Segoe UI Symbol" w:hAnsi="Segoe UI Symbol"/>
                <w:i/>
                <w:sz w:val="20"/>
              </w:rPr>
              <w:t>(2)</w:t>
            </w:r>
          </w:p>
        </w:tc>
        <w:tc>
          <w:tcPr>
            <w:tcW w:w="1619" w:type="dxa"/>
            <w:gridSpan w:val="2"/>
            <w:tcBorders>
              <w:top w:val="nil"/>
              <w:left w:val="single" w:sz="6" w:space="0" w:color="auto"/>
              <w:bottom w:val="single" w:sz="6" w:space="0" w:color="auto"/>
              <w:right w:val="single" w:sz="6" w:space="0" w:color="auto"/>
            </w:tcBorders>
          </w:tcPr>
          <w:p w14:paraId="691B36B8" w14:textId="77777777" w:rsidR="005B4A5F" w:rsidRPr="00BF37B5" w:rsidRDefault="005B4A5F" w:rsidP="001D5093">
            <w:pPr>
              <w:jc w:val="center"/>
              <w:rPr>
                <w:rFonts w:ascii="Segoe UI Symbol" w:hAnsi="Segoe UI Symbol"/>
                <w:i/>
                <w:sz w:val="20"/>
              </w:rPr>
            </w:pPr>
            <w:r w:rsidRPr="00BF37B5">
              <w:rPr>
                <w:rFonts w:ascii="Segoe UI Symbol" w:hAnsi="Segoe UI Symbol"/>
                <w:i/>
                <w:sz w:val="20"/>
              </w:rPr>
              <w:t>(optional)</w:t>
            </w:r>
          </w:p>
        </w:tc>
        <w:tc>
          <w:tcPr>
            <w:tcW w:w="1323" w:type="dxa"/>
            <w:tcBorders>
              <w:top w:val="nil"/>
              <w:left w:val="nil"/>
              <w:bottom w:val="single" w:sz="6" w:space="0" w:color="auto"/>
            </w:tcBorders>
          </w:tcPr>
          <w:p w14:paraId="540F1CD1" w14:textId="77777777" w:rsidR="005B4A5F" w:rsidRPr="00BF37B5" w:rsidRDefault="005B4A5F" w:rsidP="001D5093">
            <w:pPr>
              <w:jc w:val="center"/>
              <w:rPr>
                <w:rFonts w:ascii="Segoe UI Symbol" w:hAnsi="Segoe UI Symbol"/>
                <w:i/>
                <w:sz w:val="20"/>
              </w:rPr>
            </w:pPr>
            <w:r w:rsidRPr="00BF37B5">
              <w:rPr>
                <w:rFonts w:ascii="Segoe UI Symbol" w:hAnsi="Segoe UI Symbol"/>
                <w:i/>
                <w:sz w:val="20"/>
              </w:rPr>
              <w:t>(1)</w:t>
            </w:r>
            <w:r w:rsidR="007E703B" w:rsidRPr="00BF37B5">
              <w:rPr>
                <w:rFonts w:ascii="Segoe UI Symbol" w:hAnsi="Segoe UI Symbol"/>
                <w:i/>
                <w:sz w:val="20"/>
              </w:rPr>
              <w:t xml:space="preserve"> </w:t>
            </w:r>
            <w:r w:rsidRPr="00BF37B5">
              <w:rPr>
                <w:rFonts w:ascii="Segoe UI Symbol" w:hAnsi="Segoe UI Symbol"/>
                <w:i/>
                <w:sz w:val="20"/>
              </w:rPr>
              <w:t>x</w:t>
            </w:r>
            <w:r w:rsidR="007E703B" w:rsidRPr="00BF37B5">
              <w:rPr>
                <w:rFonts w:ascii="Segoe UI Symbol" w:hAnsi="Segoe UI Symbol"/>
                <w:i/>
                <w:sz w:val="20"/>
              </w:rPr>
              <w:t xml:space="preserve"> </w:t>
            </w:r>
            <w:r w:rsidRPr="00BF37B5">
              <w:rPr>
                <w:rFonts w:ascii="Segoe UI Symbol" w:hAnsi="Segoe UI Symbol"/>
                <w:i/>
                <w:sz w:val="20"/>
              </w:rPr>
              <w:t>(2)</w:t>
            </w:r>
          </w:p>
        </w:tc>
      </w:tr>
      <w:tr w:rsidR="005B4A5F" w:rsidRPr="00143E6E" w14:paraId="49309052" w14:textId="77777777" w:rsidTr="00522924">
        <w:trPr>
          <w:trHeight w:val="362"/>
        </w:trPr>
        <w:tc>
          <w:tcPr>
            <w:tcW w:w="727" w:type="dxa"/>
            <w:tcBorders>
              <w:top w:val="dotted" w:sz="4" w:space="0" w:color="auto"/>
              <w:bottom w:val="dotted" w:sz="4" w:space="0" w:color="auto"/>
              <w:right w:val="nil"/>
            </w:tcBorders>
          </w:tcPr>
          <w:p w14:paraId="3936CC1D"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0641379A"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0EFEB1DD"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BFA377C"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292F85D6"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1F2E2AE7" w14:textId="77777777" w:rsidR="005B4A5F" w:rsidRPr="00BF37B5" w:rsidRDefault="005B4A5F" w:rsidP="001D5093">
            <w:pPr>
              <w:jc w:val="left"/>
              <w:rPr>
                <w:rFonts w:ascii="Segoe UI Symbol" w:hAnsi="Segoe UI Symbol"/>
                <w:sz w:val="20"/>
              </w:rPr>
            </w:pPr>
          </w:p>
        </w:tc>
      </w:tr>
      <w:tr w:rsidR="005B4A5F" w:rsidRPr="00143E6E" w14:paraId="35B7CDCA" w14:textId="77777777" w:rsidTr="00522924">
        <w:trPr>
          <w:trHeight w:val="362"/>
        </w:trPr>
        <w:tc>
          <w:tcPr>
            <w:tcW w:w="727" w:type="dxa"/>
            <w:tcBorders>
              <w:top w:val="dotted" w:sz="4" w:space="0" w:color="auto"/>
              <w:bottom w:val="dotted" w:sz="4" w:space="0" w:color="auto"/>
              <w:right w:val="nil"/>
            </w:tcBorders>
          </w:tcPr>
          <w:p w14:paraId="671D80AA"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71DDE2A8"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684D2C42"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73A7C919"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06DABE38"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10C020D2" w14:textId="77777777" w:rsidR="005B4A5F" w:rsidRPr="00BF37B5" w:rsidRDefault="005B4A5F" w:rsidP="001D5093">
            <w:pPr>
              <w:jc w:val="left"/>
              <w:rPr>
                <w:rFonts w:ascii="Segoe UI Symbol" w:hAnsi="Segoe UI Symbol"/>
                <w:sz w:val="20"/>
              </w:rPr>
            </w:pPr>
          </w:p>
        </w:tc>
      </w:tr>
      <w:tr w:rsidR="005B4A5F" w:rsidRPr="00143E6E" w14:paraId="07197158" w14:textId="77777777" w:rsidTr="00522924">
        <w:trPr>
          <w:trHeight w:val="362"/>
        </w:trPr>
        <w:tc>
          <w:tcPr>
            <w:tcW w:w="727" w:type="dxa"/>
            <w:tcBorders>
              <w:top w:val="dotted" w:sz="4" w:space="0" w:color="auto"/>
              <w:bottom w:val="dotted" w:sz="4" w:space="0" w:color="auto"/>
              <w:right w:val="nil"/>
            </w:tcBorders>
          </w:tcPr>
          <w:p w14:paraId="675E8C62"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313C68D0"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758DCBE6"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BD43CAD"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78289814"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485F324C" w14:textId="77777777" w:rsidR="005B4A5F" w:rsidRPr="00BF37B5" w:rsidRDefault="005B4A5F" w:rsidP="001D5093">
            <w:pPr>
              <w:jc w:val="left"/>
              <w:rPr>
                <w:rFonts w:ascii="Segoe UI Symbol" w:hAnsi="Segoe UI Symbol"/>
                <w:sz w:val="20"/>
              </w:rPr>
            </w:pPr>
          </w:p>
        </w:tc>
      </w:tr>
      <w:tr w:rsidR="005B4A5F" w:rsidRPr="00143E6E" w14:paraId="28747843" w14:textId="77777777" w:rsidTr="00522924">
        <w:trPr>
          <w:trHeight w:val="362"/>
        </w:trPr>
        <w:tc>
          <w:tcPr>
            <w:tcW w:w="727" w:type="dxa"/>
            <w:tcBorders>
              <w:top w:val="dotted" w:sz="4" w:space="0" w:color="auto"/>
              <w:bottom w:val="dotted" w:sz="4" w:space="0" w:color="auto"/>
              <w:right w:val="nil"/>
            </w:tcBorders>
          </w:tcPr>
          <w:p w14:paraId="761DE760"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744246BB"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2DA073B0"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7F82F53C"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5E06F7E1"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4C6060F5" w14:textId="77777777" w:rsidR="005B4A5F" w:rsidRPr="00BF37B5" w:rsidRDefault="005B4A5F" w:rsidP="001D5093">
            <w:pPr>
              <w:jc w:val="left"/>
              <w:rPr>
                <w:rFonts w:ascii="Segoe UI Symbol" w:hAnsi="Segoe UI Symbol"/>
                <w:sz w:val="20"/>
              </w:rPr>
            </w:pPr>
          </w:p>
        </w:tc>
      </w:tr>
      <w:tr w:rsidR="005B4A5F" w:rsidRPr="00143E6E" w14:paraId="2717C2BA" w14:textId="77777777" w:rsidTr="00522924">
        <w:trPr>
          <w:trHeight w:val="362"/>
        </w:trPr>
        <w:tc>
          <w:tcPr>
            <w:tcW w:w="727" w:type="dxa"/>
            <w:tcBorders>
              <w:top w:val="dotted" w:sz="4" w:space="0" w:color="auto"/>
              <w:bottom w:val="dotted" w:sz="4" w:space="0" w:color="auto"/>
              <w:right w:val="nil"/>
            </w:tcBorders>
          </w:tcPr>
          <w:p w14:paraId="17367357"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1EF391A5"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012733E6"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7FEA092"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5E62ECB6"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141FE819" w14:textId="77777777" w:rsidR="005B4A5F" w:rsidRPr="00BF37B5" w:rsidRDefault="005B4A5F" w:rsidP="001D5093">
            <w:pPr>
              <w:jc w:val="left"/>
              <w:rPr>
                <w:rFonts w:ascii="Segoe UI Symbol" w:hAnsi="Segoe UI Symbol"/>
                <w:sz w:val="20"/>
              </w:rPr>
            </w:pPr>
          </w:p>
        </w:tc>
      </w:tr>
      <w:tr w:rsidR="005B4A5F" w:rsidRPr="00143E6E" w14:paraId="0C600568" w14:textId="77777777" w:rsidTr="00522924">
        <w:trPr>
          <w:trHeight w:val="362"/>
        </w:trPr>
        <w:tc>
          <w:tcPr>
            <w:tcW w:w="727" w:type="dxa"/>
            <w:tcBorders>
              <w:top w:val="dotted" w:sz="4" w:space="0" w:color="auto"/>
              <w:bottom w:val="dotted" w:sz="4" w:space="0" w:color="auto"/>
              <w:right w:val="nil"/>
            </w:tcBorders>
          </w:tcPr>
          <w:p w14:paraId="55962386"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7BDDB03B"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02BEBE80"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6A9ED9BD"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6B140C10"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7B1FC1F0" w14:textId="77777777" w:rsidR="005B4A5F" w:rsidRPr="00BF37B5" w:rsidRDefault="005B4A5F" w:rsidP="001D5093">
            <w:pPr>
              <w:jc w:val="left"/>
              <w:rPr>
                <w:rFonts w:ascii="Segoe UI Symbol" w:hAnsi="Segoe UI Symbol"/>
                <w:sz w:val="20"/>
              </w:rPr>
            </w:pPr>
          </w:p>
        </w:tc>
      </w:tr>
      <w:tr w:rsidR="005B4A5F" w:rsidRPr="00143E6E" w14:paraId="0285173E" w14:textId="77777777" w:rsidTr="00522924">
        <w:trPr>
          <w:trHeight w:val="362"/>
        </w:trPr>
        <w:tc>
          <w:tcPr>
            <w:tcW w:w="727" w:type="dxa"/>
            <w:tcBorders>
              <w:top w:val="dotted" w:sz="4" w:space="0" w:color="auto"/>
              <w:bottom w:val="dotted" w:sz="4" w:space="0" w:color="auto"/>
              <w:right w:val="nil"/>
            </w:tcBorders>
          </w:tcPr>
          <w:p w14:paraId="5ABC2BF0"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7FEE8920"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7D0F82E3"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71D3ED1"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17FFB79D"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4833B3CA" w14:textId="77777777" w:rsidR="005B4A5F" w:rsidRPr="00BF37B5" w:rsidRDefault="005B4A5F" w:rsidP="001D5093">
            <w:pPr>
              <w:jc w:val="left"/>
              <w:rPr>
                <w:rFonts w:ascii="Segoe UI Symbol" w:hAnsi="Segoe UI Symbol"/>
                <w:sz w:val="20"/>
              </w:rPr>
            </w:pPr>
          </w:p>
        </w:tc>
      </w:tr>
      <w:tr w:rsidR="005B4A5F" w:rsidRPr="00143E6E" w14:paraId="353D8D0A" w14:textId="77777777" w:rsidTr="00522924">
        <w:trPr>
          <w:trHeight w:val="362"/>
        </w:trPr>
        <w:tc>
          <w:tcPr>
            <w:tcW w:w="727" w:type="dxa"/>
            <w:tcBorders>
              <w:top w:val="dotted" w:sz="4" w:space="0" w:color="auto"/>
              <w:bottom w:val="dotted" w:sz="4" w:space="0" w:color="auto"/>
              <w:right w:val="nil"/>
            </w:tcBorders>
          </w:tcPr>
          <w:p w14:paraId="46D9443E"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181BEA80"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01FFF12B"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2D3A8BB"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1CFCEAED"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2DCD3A2D" w14:textId="77777777" w:rsidR="005B4A5F" w:rsidRPr="00BF37B5" w:rsidRDefault="005B4A5F" w:rsidP="001D5093">
            <w:pPr>
              <w:jc w:val="left"/>
              <w:rPr>
                <w:rFonts w:ascii="Segoe UI Symbol" w:hAnsi="Segoe UI Symbol"/>
                <w:sz w:val="20"/>
              </w:rPr>
            </w:pPr>
          </w:p>
        </w:tc>
      </w:tr>
      <w:tr w:rsidR="005B4A5F" w:rsidRPr="00143E6E" w14:paraId="37232CB1" w14:textId="77777777" w:rsidTr="00522924">
        <w:trPr>
          <w:trHeight w:val="352"/>
        </w:trPr>
        <w:tc>
          <w:tcPr>
            <w:tcW w:w="727" w:type="dxa"/>
            <w:tcBorders>
              <w:top w:val="dotted" w:sz="4" w:space="0" w:color="auto"/>
              <w:bottom w:val="dotted" w:sz="4" w:space="0" w:color="auto"/>
              <w:right w:val="nil"/>
            </w:tcBorders>
          </w:tcPr>
          <w:p w14:paraId="1558976C"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02B5B519"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0FF12FAA"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32BE4D59"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49AA2FD7"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20FA2326" w14:textId="77777777" w:rsidR="005B4A5F" w:rsidRPr="00BF37B5" w:rsidRDefault="005B4A5F" w:rsidP="001D5093">
            <w:pPr>
              <w:jc w:val="left"/>
              <w:rPr>
                <w:rFonts w:ascii="Segoe UI Symbol" w:hAnsi="Segoe UI Symbol"/>
                <w:sz w:val="20"/>
              </w:rPr>
            </w:pPr>
          </w:p>
        </w:tc>
      </w:tr>
      <w:tr w:rsidR="005B4A5F" w:rsidRPr="00143E6E" w14:paraId="17F4A579" w14:textId="77777777" w:rsidTr="00522924">
        <w:trPr>
          <w:trHeight w:val="362"/>
        </w:trPr>
        <w:tc>
          <w:tcPr>
            <w:tcW w:w="727" w:type="dxa"/>
            <w:tcBorders>
              <w:top w:val="dotted" w:sz="4" w:space="0" w:color="auto"/>
              <w:bottom w:val="dotted" w:sz="4" w:space="0" w:color="auto"/>
              <w:right w:val="nil"/>
            </w:tcBorders>
          </w:tcPr>
          <w:p w14:paraId="5B764B81"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643B7F75"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5995A569"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CF79B4A"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220D402C"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7163AD1A" w14:textId="77777777" w:rsidR="005B4A5F" w:rsidRPr="00BF37B5" w:rsidRDefault="005B4A5F" w:rsidP="001D5093">
            <w:pPr>
              <w:jc w:val="left"/>
              <w:rPr>
                <w:rFonts w:ascii="Segoe UI Symbol" w:hAnsi="Segoe UI Symbol"/>
                <w:sz w:val="20"/>
              </w:rPr>
            </w:pPr>
          </w:p>
        </w:tc>
      </w:tr>
      <w:tr w:rsidR="005B4A5F" w:rsidRPr="00143E6E" w14:paraId="375AD505" w14:textId="77777777" w:rsidTr="00522924">
        <w:trPr>
          <w:trHeight w:val="362"/>
        </w:trPr>
        <w:tc>
          <w:tcPr>
            <w:tcW w:w="727" w:type="dxa"/>
            <w:tcBorders>
              <w:top w:val="dotted" w:sz="4" w:space="0" w:color="auto"/>
              <w:bottom w:val="dotted" w:sz="4" w:space="0" w:color="auto"/>
              <w:right w:val="nil"/>
            </w:tcBorders>
          </w:tcPr>
          <w:p w14:paraId="1F7CE382"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1530AFD2"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07D5CA9B"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2FCA6271"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022F637E"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6F089576" w14:textId="77777777" w:rsidR="005B4A5F" w:rsidRPr="00BF37B5" w:rsidRDefault="005B4A5F" w:rsidP="001D5093">
            <w:pPr>
              <w:jc w:val="left"/>
              <w:rPr>
                <w:rFonts w:ascii="Segoe UI Symbol" w:hAnsi="Segoe UI Symbol"/>
                <w:sz w:val="20"/>
              </w:rPr>
            </w:pPr>
          </w:p>
        </w:tc>
      </w:tr>
      <w:tr w:rsidR="005B4A5F" w:rsidRPr="00143E6E" w14:paraId="4985D13A" w14:textId="77777777" w:rsidTr="00522924">
        <w:trPr>
          <w:trHeight w:val="362"/>
        </w:trPr>
        <w:tc>
          <w:tcPr>
            <w:tcW w:w="727" w:type="dxa"/>
            <w:tcBorders>
              <w:top w:val="dotted" w:sz="4" w:space="0" w:color="auto"/>
              <w:bottom w:val="dotted" w:sz="4" w:space="0" w:color="auto"/>
              <w:right w:val="nil"/>
            </w:tcBorders>
          </w:tcPr>
          <w:p w14:paraId="32AAE2AE"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60C6FA16"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4C7505C4"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406B1FFF"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68B753C6"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5C15C079" w14:textId="77777777" w:rsidR="005B4A5F" w:rsidRPr="00BF37B5" w:rsidRDefault="005B4A5F" w:rsidP="001D5093">
            <w:pPr>
              <w:jc w:val="left"/>
              <w:rPr>
                <w:rFonts w:ascii="Segoe UI Symbol" w:hAnsi="Segoe UI Symbol"/>
                <w:sz w:val="20"/>
              </w:rPr>
            </w:pPr>
          </w:p>
        </w:tc>
      </w:tr>
      <w:tr w:rsidR="005B4A5F" w:rsidRPr="00143E6E" w14:paraId="145FB93A" w14:textId="77777777" w:rsidTr="00522924">
        <w:trPr>
          <w:trHeight w:val="362"/>
        </w:trPr>
        <w:tc>
          <w:tcPr>
            <w:tcW w:w="727" w:type="dxa"/>
            <w:tcBorders>
              <w:top w:val="dotted" w:sz="4" w:space="0" w:color="auto"/>
              <w:bottom w:val="dotted" w:sz="4" w:space="0" w:color="auto"/>
              <w:right w:val="nil"/>
            </w:tcBorders>
          </w:tcPr>
          <w:p w14:paraId="2DB86DCC"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dotted" w:sz="4" w:space="0" w:color="auto"/>
              <w:right w:val="single" w:sz="6" w:space="0" w:color="auto"/>
            </w:tcBorders>
          </w:tcPr>
          <w:p w14:paraId="1758E8C7"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dotted" w:sz="4" w:space="0" w:color="auto"/>
              <w:right w:val="single" w:sz="6" w:space="0" w:color="auto"/>
            </w:tcBorders>
          </w:tcPr>
          <w:p w14:paraId="48E6E093"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dotted" w:sz="4" w:space="0" w:color="auto"/>
              <w:right w:val="nil"/>
            </w:tcBorders>
          </w:tcPr>
          <w:p w14:paraId="5C424FC7"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dotted" w:sz="4" w:space="0" w:color="auto"/>
              <w:right w:val="single" w:sz="6" w:space="0" w:color="auto"/>
            </w:tcBorders>
          </w:tcPr>
          <w:p w14:paraId="76FB601A"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dotted" w:sz="4" w:space="0" w:color="auto"/>
            </w:tcBorders>
          </w:tcPr>
          <w:p w14:paraId="24A2CB58" w14:textId="77777777" w:rsidR="005B4A5F" w:rsidRPr="00BF37B5" w:rsidRDefault="005B4A5F" w:rsidP="001D5093">
            <w:pPr>
              <w:jc w:val="left"/>
              <w:rPr>
                <w:rFonts w:ascii="Segoe UI Symbol" w:hAnsi="Segoe UI Symbol"/>
                <w:sz w:val="20"/>
              </w:rPr>
            </w:pPr>
          </w:p>
        </w:tc>
      </w:tr>
      <w:tr w:rsidR="005B4A5F" w:rsidRPr="00143E6E" w14:paraId="26870762" w14:textId="77777777" w:rsidTr="00522924">
        <w:trPr>
          <w:trHeight w:val="362"/>
        </w:trPr>
        <w:tc>
          <w:tcPr>
            <w:tcW w:w="727" w:type="dxa"/>
            <w:tcBorders>
              <w:top w:val="dotted" w:sz="4" w:space="0" w:color="auto"/>
              <w:bottom w:val="nil"/>
              <w:right w:val="nil"/>
            </w:tcBorders>
          </w:tcPr>
          <w:p w14:paraId="375199C6" w14:textId="77777777" w:rsidR="005B4A5F" w:rsidRPr="00BF37B5" w:rsidRDefault="005B4A5F" w:rsidP="001D5093">
            <w:pPr>
              <w:jc w:val="left"/>
              <w:rPr>
                <w:rFonts w:ascii="Segoe UI Symbol" w:hAnsi="Segoe UI Symbol"/>
                <w:sz w:val="20"/>
              </w:rPr>
            </w:pPr>
          </w:p>
        </w:tc>
        <w:tc>
          <w:tcPr>
            <w:tcW w:w="3129" w:type="dxa"/>
            <w:gridSpan w:val="2"/>
            <w:tcBorders>
              <w:top w:val="dotted" w:sz="4" w:space="0" w:color="auto"/>
              <w:left w:val="single" w:sz="6" w:space="0" w:color="auto"/>
              <w:bottom w:val="single" w:sz="6" w:space="0" w:color="auto"/>
              <w:right w:val="single" w:sz="6" w:space="0" w:color="auto"/>
            </w:tcBorders>
          </w:tcPr>
          <w:p w14:paraId="50850124" w14:textId="77777777" w:rsidR="005B4A5F" w:rsidRPr="00BF37B5" w:rsidRDefault="005B4A5F" w:rsidP="001D5093">
            <w:pPr>
              <w:jc w:val="left"/>
              <w:rPr>
                <w:rFonts w:ascii="Segoe UI Symbol" w:hAnsi="Segoe UI Symbol"/>
                <w:sz w:val="20"/>
              </w:rPr>
            </w:pPr>
          </w:p>
        </w:tc>
        <w:tc>
          <w:tcPr>
            <w:tcW w:w="684" w:type="dxa"/>
            <w:tcBorders>
              <w:top w:val="dotted" w:sz="4" w:space="0" w:color="auto"/>
              <w:left w:val="single" w:sz="6" w:space="0" w:color="auto"/>
              <w:bottom w:val="single" w:sz="6" w:space="0" w:color="auto"/>
              <w:right w:val="single" w:sz="6" w:space="0" w:color="auto"/>
            </w:tcBorders>
          </w:tcPr>
          <w:p w14:paraId="1989B578" w14:textId="77777777" w:rsidR="005B4A5F" w:rsidRPr="00BF37B5" w:rsidRDefault="005B4A5F" w:rsidP="001D5093">
            <w:pPr>
              <w:jc w:val="left"/>
              <w:rPr>
                <w:rFonts w:ascii="Segoe UI Symbol" w:hAnsi="Segoe UI Symbol"/>
                <w:sz w:val="20"/>
              </w:rPr>
            </w:pPr>
          </w:p>
        </w:tc>
        <w:tc>
          <w:tcPr>
            <w:tcW w:w="1616" w:type="dxa"/>
            <w:gridSpan w:val="2"/>
            <w:tcBorders>
              <w:top w:val="dotted" w:sz="4" w:space="0" w:color="auto"/>
              <w:left w:val="nil"/>
              <w:bottom w:val="nil"/>
              <w:right w:val="nil"/>
            </w:tcBorders>
          </w:tcPr>
          <w:p w14:paraId="53038BF1" w14:textId="77777777" w:rsidR="005B4A5F" w:rsidRPr="00BF37B5" w:rsidRDefault="005B4A5F" w:rsidP="001D5093">
            <w:pPr>
              <w:jc w:val="left"/>
              <w:rPr>
                <w:rFonts w:ascii="Segoe UI Symbol" w:hAnsi="Segoe UI Symbol"/>
                <w:sz w:val="20"/>
              </w:rPr>
            </w:pPr>
          </w:p>
        </w:tc>
        <w:tc>
          <w:tcPr>
            <w:tcW w:w="1619" w:type="dxa"/>
            <w:gridSpan w:val="2"/>
            <w:tcBorders>
              <w:top w:val="dotted" w:sz="4" w:space="0" w:color="auto"/>
              <w:left w:val="single" w:sz="6" w:space="0" w:color="auto"/>
              <w:bottom w:val="single" w:sz="6" w:space="0" w:color="auto"/>
              <w:right w:val="single" w:sz="6" w:space="0" w:color="auto"/>
            </w:tcBorders>
          </w:tcPr>
          <w:p w14:paraId="4A1C841A" w14:textId="77777777" w:rsidR="005B4A5F" w:rsidRPr="00BF37B5" w:rsidRDefault="005B4A5F" w:rsidP="001D5093">
            <w:pPr>
              <w:jc w:val="left"/>
              <w:rPr>
                <w:rFonts w:ascii="Segoe UI Symbol" w:hAnsi="Segoe UI Symbol"/>
                <w:sz w:val="20"/>
              </w:rPr>
            </w:pPr>
          </w:p>
        </w:tc>
        <w:tc>
          <w:tcPr>
            <w:tcW w:w="1323" w:type="dxa"/>
            <w:tcBorders>
              <w:top w:val="dotted" w:sz="4" w:space="0" w:color="auto"/>
              <w:left w:val="nil"/>
              <w:bottom w:val="nil"/>
            </w:tcBorders>
          </w:tcPr>
          <w:p w14:paraId="4304B455" w14:textId="77777777" w:rsidR="005B4A5F" w:rsidRPr="00BF37B5" w:rsidRDefault="005B4A5F" w:rsidP="001D5093">
            <w:pPr>
              <w:jc w:val="left"/>
              <w:rPr>
                <w:rFonts w:ascii="Segoe UI Symbol" w:hAnsi="Segoe UI Symbol"/>
                <w:sz w:val="20"/>
              </w:rPr>
            </w:pPr>
          </w:p>
        </w:tc>
      </w:tr>
      <w:tr w:rsidR="005B4A5F" w:rsidRPr="00143E6E" w14:paraId="7DB8D375" w14:textId="77777777" w:rsidTr="00522924">
        <w:trPr>
          <w:trHeight w:val="352"/>
        </w:trPr>
        <w:tc>
          <w:tcPr>
            <w:tcW w:w="7775" w:type="dxa"/>
            <w:gridSpan w:val="8"/>
            <w:tcBorders>
              <w:top w:val="single" w:sz="6" w:space="0" w:color="auto"/>
              <w:bottom w:val="single" w:sz="6" w:space="0" w:color="auto"/>
              <w:right w:val="nil"/>
            </w:tcBorders>
          </w:tcPr>
          <w:p w14:paraId="253300A9" w14:textId="77777777" w:rsidR="005B4A5F" w:rsidRPr="00BF37B5" w:rsidRDefault="005B4A5F" w:rsidP="001D5093">
            <w:pPr>
              <w:jc w:val="right"/>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(to</w:t>
            </w:r>
            <w:r w:rsidR="007E703B" w:rsidRPr="00BF37B5">
              <w:rPr>
                <w:rFonts w:ascii="Segoe UI Symbol" w:hAnsi="Segoe UI Symbol"/>
                <w:sz w:val="20"/>
              </w:rPr>
              <w:t xml:space="preserve"> </w:t>
            </w:r>
            <w:r w:rsidRPr="00BF37B5">
              <w:rPr>
                <w:rFonts w:ascii="Segoe UI Symbol" w:hAnsi="Segoe UI Symbol"/>
                <w:sz w:val="20"/>
              </w:rPr>
              <w:t>Schedule</w:t>
            </w:r>
            <w:r w:rsidR="007E703B" w:rsidRPr="00BF37B5">
              <w:rPr>
                <w:rFonts w:ascii="Segoe UI Symbol" w:hAnsi="Segoe UI Symbol"/>
                <w:sz w:val="20"/>
              </w:rPr>
              <w:t xml:space="preserve"> </w:t>
            </w:r>
            <w:r w:rsidRPr="00BF37B5">
              <w:rPr>
                <w:rFonts w:ascii="Segoe UI Symbol" w:hAnsi="Segoe UI Symbol"/>
                <w:sz w:val="20"/>
              </w:rPr>
              <w:t>No.</w:t>
            </w:r>
            <w:r w:rsidR="007E703B" w:rsidRPr="00BF37B5">
              <w:rPr>
                <w:rFonts w:ascii="Segoe UI Symbol" w:hAnsi="Segoe UI Symbol"/>
                <w:sz w:val="20"/>
              </w:rPr>
              <w:t xml:space="preserve"> </w:t>
            </w:r>
            <w:r w:rsidRPr="00BF37B5">
              <w:rPr>
                <w:rFonts w:ascii="Segoe UI Symbol" w:hAnsi="Segoe UI Symbol"/>
                <w:sz w:val="20"/>
              </w:rPr>
              <w:t>5.</w:t>
            </w:r>
            <w:r w:rsidR="007E703B" w:rsidRPr="00BF37B5">
              <w:rPr>
                <w:rFonts w:ascii="Segoe UI Symbol" w:hAnsi="Segoe UI Symbol"/>
                <w:sz w:val="20"/>
              </w:rPr>
              <w:t xml:space="preserve">  </w:t>
            </w:r>
            <w:r w:rsidRPr="00BF37B5">
              <w:rPr>
                <w:rFonts w:ascii="Segoe UI Symbol" w:hAnsi="Segoe UI Symbol"/>
                <w:sz w:val="20"/>
              </w:rPr>
              <w:t>Grand</w:t>
            </w:r>
            <w:r w:rsidR="007E703B" w:rsidRPr="00BF37B5">
              <w:rPr>
                <w:rFonts w:ascii="Segoe UI Symbol" w:hAnsi="Segoe UI Symbol"/>
                <w:sz w:val="20"/>
              </w:rPr>
              <w:t xml:space="preserve"> </w:t>
            </w:r>
            <w:r w:rsidRPr="00BF37B5">
              <w:rPr>
                <w:rFonts w:ascii="Segoe UI Symbol" w:hAnsi="Segoe UI Symbol"/>
                <w:sz w:val="20"/>
              </w:rPr>
              <w:t>Summary)</w:t>
            </w:r>
          </w:p>
        </w:tc>
        <w:tc>
          <w:tcPr>
            <w:tcW w:w="1323" w:type="dxa"/>
            <w:tcBorders>
              <w:top w:val="single" w:sz="6" w:space="0" w:color="auto"/>
              <w:left w:val="single" w:sz="6" w:space="0" w:color="auto"/>
              <w:bottom w:val="single" w:sz="6" w:space="0" w:color="auto"/>
            </w:tcBorders>
          </w:tcPr>
          <w:p w14:paraId="30AD26DE" w14:textId="77777777" w:rsidR="005B4A5F" w:rsidRPr="00BF37B5" w:rsidRDefault="005B4A5F" w:rsidP="001D5093">
            <w:pPr>
              <w:rPr>
                <w:rFonts w:ascii="Segoe UI Symbol" w:hAnsi="Segoe UI Symbol"/>
                <w:sz w:val="20"/>
              </w:rPr>
            </w:pPr>
          </w:p>
        </w:tc>
      </w:tr>
      <w:tr w:rsidR="005B4A5F" w:rsidRPr="00143E6E" w14:paraId="18222691" w14:textId="77777777" w:rsidTr="00522924">
        <w:trPr>
          <w:trHeight w:val="362"/>
        </w:trPr>
        <w:tc>
          <w:tcPr>
            <w:tcW w:w="727" w:type="dxa"/>
            <w:tcBorders>
              <w:top w:val="nil"/>
              <w:left w:val="nil"/>
              <w:bottom w:val="nil"/>
              <w:right w:val="nil"/>
            </w:tcBorders>
          </w:tcPr>
          <w:p w14:paraId="36953447" w14:textId="77777777" w:rsidR="005B4A5F" w:rsidRPr="00BF37B5" w:rsidRDefault="005B4A5F" w:rsidP="001D5093">
            <w:pPr>
              <w:jc w:val="left"/>
              <w:rPr>
                <w:rFonts w:ascii="Segoe UI Symbol" w:hAnsi="Segoe UI Symbol"/>
                <w:sz w:val="20"/>
              </w:rPr>
            </w:pPr>
          </w:p>
        </w:tc>
        <w:tc>
          <w:tcPr>
            <w:tcW w:w="2984" w:type="dxa"/>
            <w:tcBorders>
              <w:top w:val="nil"/>
              <w:left w:val="nil"/>
              <w:bottom w:val="nil"/>
              <w:right w:val="nil"/>
            </w:tcBorders>
          </w:tcPr>
          <w:p w14:paraId="15035C8A" w14:textId="77777777" w:rsidR="005B4A5F" w:rsidRPr="00BF37B5" w:rsidRDefault="005B4A5F" w:rsidP="001D5093">
            <w:pPr>
              <w:jc w:val="left"/>
              <w:rPr>
                <w:rFonts w:ascii="Segoe UI Symbol" w:hAnsi="Segoe UI Symbol"/>
                <w:sz w:val="20"/>
              </w:rPr>
            </w:pPr>
          </w:p>
        </w:tc>
        <w:tc>
          <w:tcPr>
            <w:tcW w:w="829" w:type="dxa"/>
            <w:gridSpan w:val="2"/>
            <w:tcBorders>
              <w:top w:val="nil"/>
              <w:left w:val="nil"/>
              <w:bottom w:val="nil"/>
              <w:right w:val="nil"/>
            </w:tcBorders>
          </w:tcPr>
          <w:p w14:paraId="3D01DE51" w14:textId="77777777" w:rsidR="005B4A5F" w:rsidRPr="00BF37B5" w:rsidRDefault="005B4A5F" w:rsidP="001D5093">
            <w:pPr>
              <w:jc w:val="left"/>
              <w:rPr>
                <w:rFonts w:ascii="Segoe UI Symbol" w:hAnsi="Segoe UI Symbol"/>
                <w:sz w:val="20"/>
              </w:rPr>
            </w:pPr>
          </w:p>
        </w:tc>
        <w:tc>
          <w:tcPr>
            <w:tcW w:w="587" w:type="dxa"/>
            <w:tcBorders>
              <w:top w:val="single" w:sz="6" w:space="0" w:color="auto"/>
              <w:left w:val="single" w:sz="6" w:space="0" w:color="auto"/>
              <w:bottom w:val="nil"/>
              <w:right w:val="nil"/>
            </w:tcBorders>
          </w:tcPr>
          <w:p w14:paraId="0BBAAE82" w14:textId="77777777" w:rsidR="005B4A5F" w:rsidRPr="00BF37B5" w:rsidRDefault="005B4A5F" w:rsidP="001D5093">
            <w:pPr>
              <w:jc w:val="left"/>
              <w:rPr>
                <w:rFonts w:ascii="Segoe UI Symbol" w:hAnsi="Segoe UI Symbol"/>
                <w:sz w:val="20"/>
              </w:rPr>
            </w:pPr>
          </w:p>
        </w:tc>
        <w:tc>
          <w:tcPr>
            <w:tcW w:w="1323" w:type="dxa"/>
            <w:gridSpan w:val="2"/>
            <w:tcBorders>
              <w:top w:val="single" w:sz="6" w:space="0" w:color="auto"/>
              <w:left w:val="nil"/>
              <w:bottom w:val="nil"/>
              <w:right w:val="nil"/>
            </w:tcBorders>
          </w:tcPr>
          <w:p w14:paraId="13C565FB" w14:textId="77777777" w:rsidR="005B4A5F" w:rsidRPr="00BF37B5" w:rsidRDefault="005B4A5F" w:rsidP="001D5093">
            <w:pPr>
              <w:jc w:val="left"/>
              <w:rPr>
                <w:rFonts w:ascii="Segoe UI Symbol" w:hAnsi="Segoe UI Symbol"/>
                <w:sz w:val="20"/>
              </w:rPr>
            </w:pPr>
          </w:p>
        </w:tc>
        <w:tc>
          <w:tcPr>
            <w:tcW w:w="1325" w:type="dxa"/>
            <w:tcBorders>
              <w:top w:val="single" w:sz="6" w:space="0" w:color="auto"/>
              <w:left w:val="nil"/>
              <w:bottom w:val="nil"/>
              <w:right w:val="nil"/>
            </w:tcBorders>
          </w:tcPr>
          <w:p w14:paraId="16E5FCDE" w14:textId="77777777" w:rsidR="005B4A5F" w:rsidRPr="00BF37B5" w:rsidRDefault="005B4A5F" w:rsidP="001D5093">
            <w:pPr>
              <w:jc w:val="left"/>
              <w:rPr>
                <w:rFonts w:ascii="Segoe UI Symbol" w:hAnsi="Segoe UI Symbol"/>
                <w:sz w:val="20"/>
              </w:rPr>
            </w:pPr>
          </w:p>
        </w:tc>
        <w:tc>
          <w:tcPr>
            <w:tcW w:w="1323" w:type="dxa"/>
            <w:tcBorders>
              <w:top w:val="single" w:sz="6" w:space="0" w:color="auto"/>
              <w:left w:val="nil"/>
              <w:bottom w:val="nil"/>
              <w:right w:val="single" w:sz="6" w:space="0" w:color="auto"/>
            </w:tcBorders>
          </w:tcPr>
          <w:p w14:paraId="10228A59" w14:textId="77777777" w:rsidR="005B4A5F" w:rsidRPr="00BF37B5" w:rsidRDefault="005B4A5F" w:rsidP="001D5093">
            <w:pPr>
              <w:jc w:val="left"/>
              <w:rPr>
                <w:rFonts w:ascii="Segoe UI Symbol" w:hAnsi="Segoe UI Symbol"/>
                <w:sz w:val="20"/>
              </w:rPr>
            </w:pPr>
          </w:p>
        </w:tc>
      </w:tr>
      <w:tr w:rsidR="005B4A5F" w:rsidRPr="00143E6E" w14:paraId="5B7566AA" w14:textId="77777777" w:rsidTr="0032301B">
        <w:trPr>
          <w:trHeight w:val="80"/>
        </w:trPr>
        <w:tc>
          <w:tcPr>
            <w:tcW w:w="727" w:type="dxa"/>
            <w:tcBorders>
              <w:top w:val="nil"/>
              <w:left w:val="nil"/>
              <w:bottom w:val="nil"/>
              <w:right w:val="nil"/>
            </w:tcBorders>
          </w:tcPr>
          <w:p w14:paraId="712E3EEC" w14:textId="77777777" w:rsidR="005B4A5F" w:rsidRPr="00BF37B5" w:rsidRDefault="005B4A5F" w:rsidP="001D5093">
            <w:pPr>
              <w:jc w:val="center"/>
              <w:rPr>
                <w:rFonts w:ascii="Segoe UI Symbol" w:hAnsi="Segoe UI Symbol"/>
                <w:sz w:val="20"/>
              </w:rPr>
            </w:pPr>
          </w:p>
        </w:tc>
        <w:tc>
          <w:tcPr>
            <w:tcW w:w="2984" w:type="dxa"/>
            <w:tcBorders>
              <w:top w:val="nil"/>
              <w:left w:val="nil"/>
              <w:bottom w:val="nil"/>
              <w:right w:val="nil"/>
            </w:tcBorders>
          </w:tcPr>
          <w:p w14:paraId="1630D10F" w14:textId="77777777" w:rsidR="005B4A5F" w:rsidRPr="00BF37B5" w:rsidRDefault="005B4A5F" w:rsidP="001D5093">
            <w:pPr>
              <w:jc w:val="center"/>
              <w:rPr>
                <w:rFonts w:ascii="Segoe UI Symbol" w:hAnsi="Segoe UI Symbol"/>
                <w:sz w:val="20"/>
              </w:rPr>
            </w:pPr>
          </w:p>
        </w:tc>
        <w:tc>
          <w:tcPr>
            <w:tcW w:w="829" w:type="dxa"/>
            <w:gridSpan w:val="2"/>
            <w:tcBorders>
              <w:top w:val="nil"/>
              <w:left w:val="nil"/>
              <w:bottom w:val="nil"/>
              <w:right w:val="nil"/>
            </w:tcBorders>
          </w:tcPr>
          <w:p w14:paraId="69D0E086" w14:textId="77777777" w:rsidR="005B4A5F" w:rsidRPr="00BF37B5" w:rsidRDefault="005B4A5F" w:rsidP="001D5093">
            <w:pPr>
              <w:jc w:val="left"/>
              <w:rPr>
                <w:rFonts w:ascii="Segoe UI Symbol" w:hAnsi="Segoe UI Symbol"/>
                <w:sz w:val="20"/>
              </w:rPr>
            </w:pPr>
          </w:p>
        </w:tc>
        <w:tc>
          <w:tcPr>
            <w:tcW w:w="587" w:type="dxa"/>
            <w:tcBorders>
              <w:top w:val="nil"/>
              <w:left w:val="single" w:sz="6" w:space="0" w:color="auto"/>
              <w:bottom w:val="nil"/>
              <w:right w:val="nil"/>
            </w:tcBorders>
          </w:tcPr>
          <w:p w14:paraId="0D4257BD" w14:textId="77777777" w:rsidR="005B4A5F" w:rsidRPr="00BF37B5" w:rsidRDefault="005B4A5F" w:rsidP="001D5093">
            <w:pPr>
              <w:jc w:val="left"/>
              <w:rPr>
                <w:rFonts w:ascii="Segoe UI Symbol" w:hAnsi="Segoe UI Symbol"/>
                <w:sz w:val="20"/>
              </w:rPr>
            </w:pPr>
          </w:p>
        </w:tc>
        <w:tc>
          <w:tcPr>
            <w:tcW w:w="1323" w:type="dxa"/>
            <w:gridSpan w:val="2"/>
            <w:tcBorders>
              <w:top w:val="nil"/>
              <w:left w:val="nil"/>
              <w:bottom w:val="nil"/>
              <w:right w:val="nil"/>
            </w:tcBorders>
          </w:tcPr>
          <w:p w14:paraId="452CA615" w14:textId="77777777" w:rsidR="005B4A5F" w:rsidRPr="00BF37B5" w:rsidRDefault="005B4A5F" w:rsidP="001D5093">
            <w:pPr>
              <w:jc w:val="left"/>
              <w:rPr>
                <w:rFonts w:ascii="Segoe UI Symbol" w:hAnsi="Segoe UI Symbol"/>
                <w:sz w:val="20"/>
              </w:rPr>
            </w:pPr>
          </w:p>
        </w:tc>
        <w:tc>
          <w:tcPr>
            <w:tcW w:w="1325" w:type="dxa"/>
            <w:tcBorders>
              <w:top w:val="nil"/>
              <w:left w:val="nil"/>
              <w:bottom w:val="nil"/>
              <w:right w:val="nil"/>
            </w:tcBorders>
          </w:tcPr>
          <w:p w14:paraId="5CEC44DA" w14:textId="77777777" w:rsidR="005B4A5F" w:rsidRPr="00BF37B5" w:rsidRDefault="005B4A5F" w:rsidP="001D5093">
            <w:pPr>
              <w:jc w:val="left"/>
              <w:rPr>
                <w:rFonts w:ascii="Segoe UI Symbol" w:hAnsi="Segoe UI Symbol"/>
                <w:sz w:val="20"/>
              </w:rPr>
            </w:pPr>
          </w:p>
        </w:tc>
        <w:tc>
          <w:tcPr>
            <w:tcW w:w="1323" w:type="dxa"/>
            <w:tcBorders>
              <w:top w:val="nil"/>
              <w:left w:val="nil"/>
              <w:bottom w:val="nil"/>
              <w:right w:val="single" w:sz="6" w:space="0" w:color="auto"/>
            </w:tcBorders>
          </w:tcPr>
          <w:p w14:paraId="6F1A3523" w14:textId="77777777" w:rsidR="005B4A5F" w:rsidRPr="00BF37B5" w:rsidRDefault="005B4A5F" w:rsidP="001D5093">
            <w:pPr>
              <w:jc w:val="left"/>
              <w:rPr>
                <w:rFonts w:ascii="Segoe UI Symbol" w:hAnsi="Segoe UI Symbol"/>
                <w:sz w:val="20"/>
              </w:rPr>
            </w:pPr>
          </w:p>
        </w:tc>
      </w:tr>
      <w:tr w:rsidR="005B4A5F" w:rsidRPr="00143E6E" w14:paraId="55CE07F4" w14:textId="77777777" w:rsidTr="00522924">
        <w:trPr>
          <w:trHeight w:val="362"/>
        </w:trPr>
        <w:tc>
          <w:tcPr>
            <w:tcW w:w="727" w:type="dxa"/>
            <w:tcBorders>
              <w:top w:val="nil"/>
              <w:left w:val="nil"/>
              <w:bottom w:val="nil"/>
              <w:right w:val="nil"/>
            </w:tcBorders>
          </w:tcPr>
          <w:p w14:paraId="41F077C7" w14:textId="77777777" w:rsidR="005B4A5F" w:rsidRPr="00BF37B5" w:rsidRDefault="005B4A5F" w:rsidP="001D5093">
            <w:pPr>
              <w:jc w:val="left"/>
              <w:rPr>
                <w:rFonts w:ascii="Segoe UI Symbol" w:hAnsi="Segoe UI Symbol"/>
                <w:sz w:val="20"/>
              </w:rPr>
            </w:pPr>
          </w:p>
        </w:tc>
        <w:tc>
          <w:tcPr>
            <w:tcW w:w="2984" w:type="dxa"/>
            <w:tcBorders>
              <w:top w:val="nil"/>
              <w:left w:val="nil"/>
              <w:bottom w:val="nil"/>
              <w:right w:val="nil"/>
            </w:tcBorders>
          </w:tcPr>
          <w:p w14:paraId="412FD5F9" w14:textId="77777777" w:rsidR="005B4A5F" w:rsidRPr="00BF37B5" w:rsidRDefault="005B4A5F" w:rsidP="001D5093">
            <w:pPr>
              <w:jc w:val="left"/>
              <w:rPr>
                <w:rFonts w:ascii="Segoe UI Symbol" w:hAnsi="Segoe UI Symbol"/>
                <w:sz w:val="20"/>
              </w:rPr>
            </w:pPr>
          </w:p>
        </w:tc>
        <w:tc>
          <w:tcPr>
            <w:tcW w:w="829" w:type="dxa"/>
            <w:gridSpan w:val="2"/>
            <w:tcBorders>
              <w:top w:val="nil"/>
              <w:left w:val="nil"/>
              <w:bottom w:val="nil"/>
              <w:right w:val="nil"/>
            </w:tcBorders>
          </w:tcPr>
          <w:p w14:paraId="633092A3" w14:textId="77777777" w:rsidR="005B4A5F" w:rsidRPr="00BF37B5" w:rsidRDefault="005B4A5F" w:rsidP="001D5093">
            <w:pPr>
              <w:jc w:val="left"/>
              <w:rPr>
                <w:rFonts w:ascii="Segoe UI Symbol" w:hAnsi="Segoe UI Symbol"/>
                <w:sz w:val="20"/>
              </w:rPr>
            </w:pPr>
          </w:p>
        </w:tc>
        <w:tc>
          <w:tcPr>
            <w:tcW w:w="1910" w:type="dxa"/>
            <w:gridSpan w:val="3"/>
            <w:tcBorders>
              <w:top w:val="nil"/>
              <w:left w:val="single" w:sz="6" w:space="0" w:color="auto"/>
              <w:bottom w:val="nil"/>
              <w:right w:val="nil"/>
            </w:tcBorders>
          </w:tcPr>
          <w:p w14:paraId="5976679B" w14:textId="77777777" w:rsidR="005B4A5F" w:rsidRPr="00BF37B5" w:rsidRDefault="005B4A5F" w:rsidP="00BF37B5">
            <w:pPr>
              <w:jc w:val="left"/>
              <w:rPr>
                <w:rFonts w:ascii="Segoe UI Symbol" w:hAnsi="Segoe UI Symbol"/>
                <w:sz w:val="20"/>
              </w:rPr>
            </w:pPr>
            <w:r w:rsidRPr="00BF37B5">
              <w:rPr>
                <w:rFonts w:ascii="Segoe UI Symbol" w:hAnsi="Segoe UI Symbol"/>
                <w:sz w:val="20"/>
              </w:rPr>
              <w:t>Name</w:t>
            </w:r>
            <w:r w:rsidR="007E703B" w:rsidRPr="00BF37B5">
              <w:rPr>
                <w:rFonts w:ascii="Segoe UI Symbol" w:hAnsi="Segoe UI Symbol"/>
                <w:sz w:val="20"/>
              </w:rPr>
              <w:t xml:space="preserve"> </w:t>
            </w:r>
            <w:r w:rsidRPr="00BF37B5">
              <w:rPr>
                <w:rFonts w:ascii="Segoe UI Symbol" w:hAnsi="Segoe UI Symbol"/>
                <w:sz w:val="20"/>
              </w:rPr>
              <w:t>of</w:t>
            </w:r>
            <w:r w:rsidR="007E703B" w:rsidRPr="00BF37B5">
              <w:rPr>
                <w:rFonts w:ascii="Segoe UI Symbol" w:hAnsi="Segoe UI Symbol"/>
                <w:sz w:val="20"/>
              </w:rPr>
              <w:t xml:space="preserve"> </w:t>
            </w:r>
            <w:r w:rsidRPr="00BF37B5">
              <w:rPr>
                <w:rFonts w:ascii="Segoe UI Symbol" w:hAnsi="Segoe UI Symbol"/>
                <w:sz w:val="20"/>
              </w:rPr>
              <w:t>Bidder</w:t>
            </w:r>
          </w:p>
        </w:tc>
        <w:tc>
          <w:tcPr>
            <w:tcW w:w="2648" w:type="dxa"/>
            <w:gridSpan w:val="2"/>
            <w:tcBorders>
              <w:top w:val="nil"/>
              <w:left w:val="nil"/>
              <w:bottom w:val="nil"/>
              <w:right w:val="single" w:sz="6" w:space="0" w:color="auto"/>
            </w:tcBorders>
          </w:tcPr>
          <w:p w14:paraId="2E7190D5" w14:textId="77777777" w:rsidR="005B4A5F" w:rsidRPr="00BF37B5" w:rsidRDefault="005B4A5F" w:rsidP="001D5093">
            <w:pPr>
              <w:tabs>
                <w:tab w:val="left" w:pos="2297"/>
              </w:tabs>
              <w:jc w:val="left"/>
              <w:rPr>
                <w:rFonts w:ascii="Segoe UI Symbol" w:hAnsi="Segoe UI Symbol"/>
                <w:sz w:val="20"/>
              </w:rPr>
            </w:pPr>
            <w:r w:rsidRPr="00BF37B5">
              <w:rPr>
                <w:rFonts w:ascii="Segoe UI Symbol" w:hAnsi="Segoe UI Symbol"/>
                <w:sz w:val="20"/>
                <w:u w:val="single"/>
              </w:rPr>
              <w:tab/>
            </w:r>
          </w:p>
        </w:tc>
      </w:tr>
      <w:tr w:rsidR="005B4A5F" w:rsidRPr="00143E6E" w14:paraId="16CA7A6E" w14:textId="77777777" w:rsidTr="0032301B">
        <w:trPr>
          <w:trHeight w:val="80"/>
        </w:trPr>
        <w:tc>
          <w:tcPr>
            <w:tcW w:w="727" w:type="dxa"/>
            <w:tcBorders>
              <w:top w:val="nil"/>
              <w:left w:val="nil"/>
              <w:bottom w:val="nil"/>
              <w:right w:val="nil"/>
            </w:tcBorders>
          </w:tcPr>
          <w:p w14:paraId="5C140DE8" w14:textId="77777777" w:rsidR="005B4A5F" w:rsidRPr="00BF37B5" w:rsidRDefault="005B4A5F" w:rsidP="001D5093">
            <w:pPr>
              <w:jc w:val="left"/>
              <w:rPr>
                <w:rFonts w:ascii="Segoe UI Symbol" w:hAnsi="Segoe UI Symbol"/>
                <w:sz w:val="20"/>
              </w:rPr>
            </w:pPr>
          </w:p>
        </w:tc>
        <w:tc>
          <w:tcPr>
            <w:tcW w:w="2984" w:type="dxa"/>
            <w:tcBorders>
              <w:top w:val="nil"/>
              <w:left w:val="nil"/>
              <w:bottom w:val="nil"/>
              <w:right w:val="nil"/>
            </w:tcBorders>
          </w:tcPr>
          <w:p w14:paraId="08665733" w14:textId="77777777" w:rsidR="005B4A5F" w:rsidRPr="00BF37B5" w:rsidRDefault="005B4A5F" w:rsidP="001D5093">
            <w:pPr>
              <w:jc w:val="left"/>
              <w:rPr>
                <w:rFonts w:ascii="Segoe UI Symbol" w:hAnsi="Segoe UI Symbol"/>
                <w:sz w:val="20"/>
              </w:rPr>
            </w:pPr>
          </w:p>
        </w:tc>
        <w:tc>
          <w:tcPr>
            <w:tcW w:w="829" w:type="dxa"/>
            <w:gridSpan w:val="2"/>
            <w:tcBorders>
              <w:top w:val="nil"/>
              <w:left w:val="nil"/>
              <w:bottom w:val="nil"/>
              <w:right w:val="nil"/>
            </w:tcBorders>
          </w:tcPr>
          <w:p w14:paraId="592BF1CE" w14:textId="77777777" w:rsidR="005B4A5F" w:rsidRPr="00BF37B5" w:rsidRDefault="005B4A5F" w:rsidP="001D5093">
            <w:pPr>
              <w:jc w:val="left"/>
              <w:rPr>
                <w:rFonts w:ascii="Segoe UI Symbol" w:hAnsi="Segoe UI Symbol"/>
                <w:sz w:val="20"/>
              </w:rPr>
            </w:pPr>
          </w:p>
        </w:tc>
        <w:tc>
          <w:tcPr>
            <w:tcW w:w="587" w:type="dxa"/>
            <w:tcBorders>
              <w:top w:val="nil"/>
              <w:left w:val="single" w:sz="6" w:space="0" w:color="auto"/>
              <w:bottom w:val="nil"/>
              <w:right w:val="nil"/>
            </w:tcBorders>
          </w:tcPr>
          <w:p w14:paraId="05E8411C" w14:textId="77777777" w:rsidR="005B4A5F" w:rsidRPr="00BF37B5" w:rsidRDefault="005B4A5F" w:rsidP="001D5093">
            <w:pPr>
              <w:jc w:val="left"/>
              <w:rPr>
                <w:rFonts w:ascii="Segoe UI Symbol" w:hAnsi="Segoe UI Symbol"/>
                <w:sz w:val="20"/>
              </w:rPr>
            </w:pPr>
          </w:p>
        </w:tc>
        <w:tc>
          <w:tcPr>
            <w:tcW w:w="1323" w:type="dxa"/>
            <w:gridSpan w:val="2"/>
            <w:tcBorders>
              <w:top w:val="nil"/>
              <w:left w:val="nil"/>
              <w:bottom w:val="nil"/>
              <w:right w:val="nil"/>
            </w:tcBorders>
          </w:tcPr>
          <w:p w14:paraId="3A167769" w14:textId="77777777" w:rsidR="005B4A5F" w:rsidRPr="00BF37B5" w:rsidRDefault="005B4A5F" w:rsidP="001D5093">
            <w:pPr>
              <w:jc w:val="left"/>
              <w:rPr>
                <w:rFonts w:ascii="Segoe UI Symbol" w:hAnsi="Segoe UI Symbol"/>
                <w:sz w:val="20"/>
              </w:rPr>
            </w:pPr>
          </w:p>
        </w:tc>
        <w:tc>
          <w:tcPr>
            <w:tcW w:w="1325" w:type="dxa"/>
            <w:tcBorders>
              <w:top w:val="nil"/>
              <w:left w:val="nil"/>
              <w:bottom w:val="nil"/>
              <w:right w:val="nil"/>
            </w:tcBorders>
          </w:tcPr>
          <w:p w14:paraId="0AEFBF61" w14:textId="77777777" w:rsidR="005B4A5F" w:rsidRPr="00BF37B5" w:rsidRDefault="005B4A5F" w:rsidP="001D5093">
            <w:pPr>
              <w:jc w:val="left"/>
              <w:rPr>
                <w:rFonts w:ascii="Segoe UI Symbol" w:hAnsi="Segoe UI Symbol"/>
                <w:sz w:val="20"/>
              </w:rPr>
            </w:pPr>
          </w:p>
        </w:tc>
        <w:tc>
          <w:tcPr>
            <w:tcW w:w="1323" w:type="dxa"/>
            <w:tcBorders>
              <w:top w:val="nil"/>
              <w:left w:val="nil"/>
              <w:bottom w:val="nil"/>
              <w:right w:val="single" w:sz="6" w:space="0" w:color="auto"/>
            </w:tcBorders>
          </w:tcPr>
          <w:p w14:paraId="2A8DA39D" w14:textId="77777777" w:rsidR="005B4A5F" w:rsidRPr="00BF37B5" w:rsidRDefault="005B4A5F" w:rsidP="001D5093">
            <w:pPr>
              <w:jc w:val="left"/>
              <w:rPr>
                <w:rFonts w:ascii="Segoe UI Symbol" w:hAnsi="Segoe UI Symbol"/>
                <w:sz w:val="20"/>
              </w:rPr>
            </w:pPr>
          </w:p>
        </w:tc>
      </w:tr>
      <w:tr w:rsidR="005B4A5F" w:rsidRPr="00143E6E" w14:paraId="2822EBA5" w14:textId="77777777" w:rsidTr="0032301B">
        <w:trPr>
          <w:trHeight w:val="80"/>
        </w:trPr>
        <w:tc>
          <w:tcPr>
            <w:tcW w:w="727" w:type="dxa"/>
            <w:tcBorders>
              <w:top w:val="nil"/>
              <w:left w:val="nil"/>
              <w:bottom w:val="nil"/>
              <w:right w:val="nil"/>
            </w:tcBorders>
          </w:tcPr>
          <w:p w14:paraId="70C790DF" w14:textId="77777777" w:rsidR="005B4A5F" w:rsidRPr="00BF37B5" w:rsidRDefault="005B4A5F" w:rsidP="001D5093">
            <w:pPr>
              <w:jc w:val="left"/>
              <w:rPr>
                <w:rFonts w:ascii="Segoe UI Symbol" w:hAnsi="Segoe UI Symbol"/>
                <w:sz w:val="20"/>
              </w:rPr>
            </w:pPr>
          </w:p>
        </w:tc>
        <w:tc>
          <w:tcPr>
            <w:tcW w:w="2984" w:type="dxa"/>
            <w:tcBorders>
              <w:top w:val="nil"/>
              <w:left w:val="nil"/>
              <w:bottom w:val="nil"/>
              <w:right w:val="nil"/>
            </w:tcBorders>
          </w:tcPr>
          <w:p w14:paraId="330D9CB8" w14:textId="77777777" w:rsidR="005B4A5F" w:rsidRPr="00BF37B5" w:rsidRDefault="005B4A5F" w:rsidP="001D5093">
            <w:pPr>
              <w:jc w:val="left"/>
              <w:rPr>
                <w:rFonts w:ascii="Segoe UI Symbol" w:hAnsi="Segoe UI Symbol"/>
                <w:sz w:val="20"/>
              </w:rPr>
            </w:pPr>
          </w:p>
        </w:tc>
        <w:tc>
          <w:tcPr>
            <w:tcW w:w="829" w:type="dxa"/>
            <w:gridSpan w:val="2"/>
            <w:tcBorders>
              <w:top w:val="nil"/>
              <w:left w:val="nil"/>
              <w:bottom w:val="nil"/>
              <w:right w:val="nil"/>
            </w:tcBorders>
          </w:tcPr>
          <w:p w14:paraId="2C42134A" w14:textId="77777777" w:rsidR="005B4A5F" w:rsidRPr="00BF37B5" w:rsidRDefault="005B4A5F" w:rsidP="001D5093">
            <w:pPr>
              <w:jc w:val="left"/>
              <w:rPr>
                <w:rFonts w:ascii="Segoe UI Symbol" w:hAnsi="Segoe UI Symbol"/>
                <w:sz w:val="20"/>
              </w:rPr>
            </w:pPr>
          </w:p>
        </w:tc>
        <w:tc>
          <w:tcPr>
            <w:tcW w:w="587" w:type="dxa"/>
            <w:tcBorders>
              <w:top w:val="nil"/>
              <w:left w:val="single" w:sz="6" w:space="0" w:color="auto"/>
              <w:bottom w:val="nil"/>
              <w:right w:val="nil"/>
            </w:tcBorders>
          </w:tcPr>
          <w:p w14:paraId="7DEACC8E" w14:textId="77777777" w:rsidR="005B4A5F" w:rsidRPr="00BF37B5" w:rsidRDefault="005B4A5F" w:rsidP="001D5093">
            <w:pPr>
              <w:jc w:val="left"/>
              <w:rPr>
                <w:rFonts w:ascii="Segoe UI Symbol" w:hAnsi="Segoe UI Symbol"/>
                <w:sz w:val="20"/>
              </w:rPr>
            </w:pPr>
          </w:p>
        </w:tc>
        <w:tc>
          <w:tcPr>
            <w:tcW w:w="1323" w:type="dxa"/>
            <w:gridSpan w:val="2"/>
            <w:tcBorders>
              <w:top w:val="nil"/>
              <w:left w:val="nil"/>
              <w:bottom w:val="nil"/>
              <w:right w:val="nil"/>
            </w:tcBorders>
          </w:tcPr>
          <w:p w14:paraId="33B65926" w14:textId="77777777" w:rsidR="005B4A5F" w:rsidRPr="00BF37B5" w:rsidRDefault="005B4A5F" w:rsidP="001D5093">
            <w:pPr>
              <w:jc w:val="left"/>
              <w:rPr>
                <w:rFonts w:ascii="Segoe UI Symbol" w:hAnsi="Segoe UI Symbol"/>
                <w:sz w:val="20"/>
              </w:rPr>
            </w:pPr>
          </w:p>
        </w:tc>
        <w:tc>
          <w:tcPr>
            <w:tcW w:w="1325" w:type="dxa"/>
            <w:tcBorders>
              <w:top w:val="nil"/>
              <w:left w:val="nil"/>
              <w:bottom w:val="nil"/>
              <w:right w:val="nil"/>
            </w:tcBorders>
          </w:tcPr>
          <w:p w14:paraId="7586E07E" w14:textId="77777777" w:rsidR="005B4A5F" w:rsidRPr="00BF37B5" w:rsidRDefault="005B4A5F" w:rsidP="001D5093">
            <w:pPr>
              <w:jc w:val="left"/>
              <w:rPr>
                <w:rFonts w:ascii="Segoe UI Symbol" w:hAnsi="Segoe UI Symbol"/>
                <w:sz w:val="20"/>
              </w:rPr>
            </w:pPr>
          </w:p>
        </w:tc>
        <w:tc>
          <w:tcPr>
            <w:tcW w:w="1323" w:type="dxa"/>
            <w:tcBorders>
              <w:top w:val="nil"/>
              <w:left w:val="nil"/>
              <w:bottom w:val="nil"/>
              <w:right w:val="single" w:sz="6" w:space="0" w:color="auto"/>
            </w:tcBorders>
          </w:tcPr>
          <w:p w14:paraId="525F2BDF" w14:textId="77777777" w:rsidR="005B4A5F" w:rsidRPr="00BF37B5" w:rsidRDefault="005B4A5F" w:rsidP="001D5093">
            <w:pPr>
              <w:jc w:val="left"/>
              <w:rPr>
                <w:rFonts w:ascii="Segoe UI Symbol" w:hAnsi="Segoe UI Symbol"/>
                <w:sz w:val="20"/>
              </w:rPr>
            </w:pPr>
          </w:p>
        </w:tc>
      </w:tr>
      <w:tr w:rsidR="005B4A5F" w:rsidRPr="00143E6E" w14:paraId="090C78C0" w14:textId="77777777" w:rsidTr="00522924">
        <w:trPr>
          <w:trHeight w:val="362"/>
        </w:trPr>
        <w:tc>
          <w:tcPr>
            <w:tcW w:w="727" w:type="dxa"/>
            <w:tcBorders>
              <w:top w:val="nil"/>
              <w:left w:val="nil"/>
              <w:bottom w:val="nil"/>
              <w:right w:val="nil"/>
            </w:tcBorders>
          </w:tcPr>
          <w:p w14:paraId="5EB6E66A" w14:textId="77777777" w:rsidR="005B4A5F" w:rsidRPr="00BF37B5" w:rsidRDefault="005B4A5F" w:rsidP="001D5093">
            <w:pPr>
              <w:jc w:val="left"/>
              <w:rPr>
                <w:rFonts w:ascii="Segoe UI Symbol" w:hAnsi="Segoe UI Symbol"/>
                <w:sz w:val="20"/>
              </w:rPr>
            </w:pPr>
          </w:p>
        </w:tc>
        <w:tc>
          <w:tcPr>
            <w:tcW w:w="2984" w:type="dxa"/>
            <w:tcBorders>
              <w:top w:val="nil"/>
              <w:left w:val="nil"/>
              <w:bottom w:val="nil"/>
              <w:right w:val="nil"/>
            </w:tcBorders>
          </w:tcPr>
          <w:p w14:paraId="29B269AB" w14:textId="77777777" w:rsidR="005B4A5F" w:rsidRPr="00BF37B5" w:rsidRDefault="005B4A5F" w:rsidP="001D5093">
            <w:pPr>
              <w:jc w:val="left"/>
              <w:rPr>
                <w:rFonts w:ascii="Segoe UI Symbol" w:hAnsi="Segoe UI Symbol"/>
                <w:sz w:val="20"/>
              </w:rPr>
            </w:pPr>
          </w:p>
        </w:tc>
        <w:tc>
          <w:tcPr>
            <w:tcW w:w="829" w:type="dxa"/>
            <w:gridSpan w:val="2"/>
            <w:tcBorders>
              <w:top w:val="nil"/>
              <w:left w:val="nil"/>
              <w:bottom w:val="nil"/>
              <w:right w:val="nil"/>
            </w:tcBorders>
          </w:tcPr>
          <w:p w14:paraId="3C8C93F2" w14:textId="77777777" w:rsidR="005B4A5F" w:rsidRPr="00BF37B5" w:rsidRDefault="005B4A5F" w:rsidP="001D5093">
            <w:pPr>
              <w:jc w:val="left"/>
              <w:rPr>
                <w:rFonts w:ascii="Segoe UI Symbol" w:hAnsi="Segoe UI Symbol"/>
                <w:sz w:val="20"/>
              </w:rPr>
            </w:pPr>
          </w:p>
        </w:tc>
        <w:tc>
          <w:tcPr>
            <w:tcW w:w="1910" w:type="dxa"/>
            <w:gridSpan w:val="3"/>
            <w:tcBorders>
              <w:top w:val="nil"/>
              <w:left w:val="single" w:sz="6" w:space="0" w:color="auto"/>
              <w:bottom w:val="nil"/>
              <w:right w:val="nil"/>
            </w:tcBorders>
          </w:tcPr>
          <w:p w14:paraId="7814880C" w14:textId="77777777" w:rsidR="005B4A5F" w:rsidRPr="00BF37B5" w:rsidRDefault="005B4A5F" w:rsidP="001D5093">
            <w:pPr>
              <w:jc w:val="right"/>
              <w:rPr>
                <w:rFonts w:ascii="Segoe UI Symbol" w:hAnsi="Segoe UI Symbol"/>
                <w:sz w:val="20"/>
              </w:rPr>
            </w:pPr>
            <w:r w:rsidRPr="00BF37B5">
              <w:rPr>
                <w:rFonts w:ascii="Segoe UI Symbol" w:hAnsi="Segoe UI Symbol"/>
                <w:sz w:val="20"/>
              </w:rPr>
              <w:t>Signature</w:t>
            </w:r>
            <w:r w:rsidR="007E703B" w:rsidRPr="00BF37B5">
              <w:rPr>
                <w:rFonts w:ascii="Segoe UI Symbol" w:hAnsi="Segoe UI Symbol"/>
                <w:sz w:val="20"/>
              </w:rPr>
              <w:t xml:space="preserve"> </w:t>
            </w:r>
            <w:r w:rsidRPr="00BF37B5">
              <w:rPr>
                <w:rFonts w:ascii="Segoe UI Symbol" w:hAnsi="Segoe UI Symbol"/>
                <w:sz w:val="20"/>
              </w:rPr>
              <w:t>of</w:t>
            </w:r>
            <w:r w:rsidR="007E703B" w:rsidRPr="00BF37B5">
              <w:rPr>
                <w:rFonts w:ascii="Segoe UI Symbol" w:hAnsi="Segoe UI Symbol"/>
                <w:sz w:val="20"/>
              </w:rPr>
              <w:t xml:space="preserve"> </w:t>
            </w:r>
            <w:r w:rsidRPr="00BF37B5">
              <w:rPr>
                <w:rFonts w:ascii="Segoe UI Symbol" w:hAnsi="Segoe UI Symbol"/>
                <w:sz w:val="20"/>
              </w:rPr>
              <w:t>Bidder</w:t>
            </w:r>
          </w:p>
        </w:tc>
        <w:tc>
          <w:tcPr>
            <w:tcW w:w="2648" w:type="dxa"/>
            <w:gridSpan w:val="2"/>
            <w:tcBorders>
              <w:top w:val="nil"/>
              <w:left w:val="nil"/>
              <w:bottom w:val="nil"/>
              <w:right w:val="single" w:sz="6" w:space="0" w:color="auto"/>
            </w:tcBorders>
          </w:tcPr>
          <w:p w14:paraId="46B42C18" w14:textId="77777777" w:rsidR="005B4A5F" w:rsidRPr="00BF37B5" w:rsidRDefault="005B4A5F" w:rsidP="001D5093">
            <w:pPr>
              <w:tabs>
                <w:tab w:val="left" w:pos="2297"/>
              </w:tabs>
              <w:jc w:val="left"/>
              <w:rPr>
                <w:rFonts w:ascii="Segoe UI Symbol" w:hAnsi="Segoe UI Symbol"/>
                <w:sz w:val="20"/>
              </w:rPr>
            </w:pPr>
            <w:r w:rsidRPr="00BF37B5">
              <w:rPr>
                <w:rFonts w:ascii="Segoe UI Symbol" w:hAnsi="Segoe UI Symbol"/>
                <w:sz w:val="20"/>
                <w:u w:val="single"/>
              </w:rPr>
              <w:tab/>
            </w:r>
          </w:p>
        </w:tc>
      </w:tr>
      <w:tr w:rsidR="005B4A5F" w:rsidRPr="00143E6E" w14:paraId="4E3608DD" w14:textId="77777777" w:rsidTr="0032301B">
        <w:trPr>
          <w:trHeight w:val="257"/>
        </w:trPr>
        <w:tc>
          <w:tcPr>
            <w:tcW w:w="727" w:type="dxa"/>
            <w:tcBorders>
              <w:top w:val="nil"/>
              <w:left w:val="nil"/>
              <w:bottom w:val="nil"/>
              <w:right w:val="nil"/>
            </w:tcBorders>
          </w:tcPr>
          <w:p w14:paraId="3E812408" w14:textId="77777777" w:rsidR="005B4A5F" w:rsidRPr="00BF37B5" w:rsidRDefault="005B4A5F" w:rsidP="001D5093">
            <w:pPr>
              <w:jc w:val="left"/>
              <w:rPr>
                <w:rFonts w:ascii="Segoe UI Symbol" w:hAnsi="Segoe UI Symbol"/>
                <w:sz w:val="20"/>
              </w:rPr>
            </w:pPr>
          </w:p>
        </w:tc>
        <w:tc>
          <w:tcPr>
            <w:tcW w:w="2984" w:type="dxa"/>
            <w:tcBorders>
              <w:top w:val="nil"/>
              <w:left w:val="nil"/>
              <w:bottom w:val="nil"/>
              <w:right w:val="nil"/>
            </w:tcBorders>
          </w:tcPr>
          <w:p w14:paraId="7B502F47" w14:textId="77777777" w:rsidR="005B4A5F" w:rsidRPr="00BF37B5" w:rsidRDefault="005B4A5F" w:rsidP="001D5093">
            <w:pPr>
              <w:jc w:val="left"/>
              <w:rPr>
                <w:rFonts w:ascii="Segoe UI Symbol" w:hAnsi="Segoe UI Symbol"/>
                <w:sz w:val="20"/>
              </w:rPr>
            </w:pPr>
          </w:p>
        </w:tc>
        <w:tc>
          <w:tcPr>
            <w:tcW w:w="829" w:type="dxa"/>
            <w:gridSpan w:val="2"/>
            <w:tcBorders>
              <w:top w:val="nil"/>
              <w:left w:val="nil"/>
              <w:bottom w:val="nil"/>
              <w:right w:val="nil"/>
            </w:tcBorders>
          </w:tcPr>
          <w:p w14:paraId="4E32B7F8" w14:textId="77777777" w:rsidR="005B4A5F" w:rsidRPr="00BF37B5" w:rsidRDefault="005B4A5F" w:rsidP="001D5093">
            <w:pPr>
              <w:jc w:val="left"/>
              <w:rPr>
                <w:rFonts w:ascii="Segoe UI Symbol" w:hAnsi="Segoe UI Symbol"/>
                <w:sz w:val="20"/>
              </w:rPr>
            </w:pPr>
          </w:p>
        </w:tc>
        <w:tc>
          <w:tcPr>
            <w:tcW w:w="587" w:type="dxa"/>
            <w:tcBorders>
              <w:top w:val="nil"/>
              <w:left w:val="single" w:sz="6" w:space="0" w:color="auto"/>
              <w:bottom w:val="single" w:sz="6" w:space="0" w:color="auto"/>
              <w:right w:val="nil"/>
            </w:tcBorders>
          </w:tcPr>
          <w:p w14:paraId="0AC884A2" w14:textId="77777777" w:rsidR="005B4A5F" w:rsidRPr="00BF37B5" w:rsidRDefault="005B4A5F" w:rsidP="001D5093">
            <w:pPr>
              <w:jc w:val="left"/>
              <w:rPr>
                <w:rFonts w:ascii="Segoe UI Symbol" w:hAnsi="Segoe UI Symbol"/>
                <w:sz w:val="20"/>
              </w:rPr>
            </w:pPr>
          </w:p>
        </w:tc>
        <w:tc>
          <w:tcPr>
            <w:tcW w:w="1323" w:type="dxa"/>
            <w:gridSpan w:val="2"/>
            <w:tcBorders>
              <w:top w:val="nil"/>
              <w:left w:val="nil"/>
              <w:bottom w:val="single" w:sz="6" w:space="0" w:color="auto"/>
              <w:right w:val="nil"/>
            </w:tcBorders>
          </w:tcPr>
          <w:p w14:paraId="4994DEAB" w14:textId="77777777" w:rsidR="005B4A5F" w:rsidRPr="00BF37B5" w:rsidRDefault="005B4A5F" w:rsidP="001D5093">
            <w:pPr>
              <w:jc w:val="left"/>
              <w:rPr>
                <w:rFonts w:ascii="Segoe UI Symbol" w:hAnsi="Segoe UI Symbol"/>
                <w:sz w:val="20"/>
              </w:rPr>
            </w:pPr>
          </w:p>
        </w:tc>
        <w:tc>
          <w:tcPr>
            <w:tcW w:w="1325" w:type="dxa"/>
            <w:tcBorders>
              <w:top w:val="nil"/>
              <w:left w:val="nil"/>
              <w:bottom w:val="single" w:sz="6" w:space="0" w:color="auto"/>
              <w:right w:val="nil"/>
            </w:tcBorders>
          </w:tcPr>
          <w:p w14:paraId="6F2F1937" w14:textId="77777777" w:rsidR="005B4A5F" w:rsidRPr="00BF37B5" w:rsidRDefault="005B4A5F" w:rsidP="001D5093">
            <w:pPr>
              <w:jc w:val="left"/>
              <w:rPr>
                <w:rFonts w:ascii="Segoe UI Symbol" w:hAnsi="Segoe UI Symbol"/>
                <w:sz w:val="20"/>
              </w:rPr>
            </w:pPr>
          </w:p>
        </w:tc>
        <w:tc>
          <w:tcPr>
            <w:tcW w:w="1323" w:type="dxa"/>
            <w:tcBorders>
              <w:top w:val="nil"/>
              <w:left w:val="nil"/>
              <w:bottom w:val="single" w:sz="6" w:space="0" w:color="auto"/>
              <w:right w:val="single" w:sz="6" w:space="0" w:color="auto"/>
            </w:tcBorders>
          </w:tcPr>
          <w:p w14:paraId="7CE73DAD" w14:textId="77777777" w:rsidR="005B4A5F" w:rsidRPr="00BF37B5" w:rsidRDefault="005B4A5F" w:rsidP="001D5093">
            <w:pPr>
              <w:jc w:val="left"/>
              <w:rPr>
                <w:rFonts w:ascii="Segoe UI Symbol" w:hAnsi="Segoe UI Symbol"/>
                <w:sz w:val="20"/>
              </w:rPr>
            </w:pPr>
          </w:p>
        </w:tc>
      </w:tr>
    </w:tbl>
    <w:p w14:paraId="10FC1810" w14:textId="620FC401" w:rsidR="005B4A5F" w:rsidRPr="00D5087F" w:rsidRDefault="005B4A5F" w:rsidP="00D5087F">
      <w:pPr>
        <w:pStyle w:val="Heading3"/>
        <w:jc w:val="center"/>
        <w:rPr>
          <w:rFonts w:ascii="Segoe UI Symbol" w:hAnsi="Segoe UI Symbol"/>
          <w:szCs w:val="32"/>
        </w:rPr>
      </w:pPr>
      <w:bookmarkStart w:id="455" w:name="_Toc437968873"/>
      <w:bookmarkStart w:id="456" w:name="_Toc197236029"/>
      <w:bookmarkStart w:id="457" w:name="_Toc59197189"/>
      <w:bookmarkStart w:id="458" w:name="_Toc88745172"/>
      <w:r w:rsidRPr="00D5087F">
        <w:rPr>
          <w:rFonts w:ascii="Segoe UI Symbol" w:hAnsi="Segoe UI Symbol"/>
          <w:b/>
          <w:sz w:val="32"/>
          <w:szCs w:val="32"/>
        </w:rPr>
        <w:lastRenderedPageBreak/>
        <w:t>Schedule</w:t>
      </w:r>
      <w:r w:rsidR="007E703B" w:rsidRPr="00D5087F">
        <w:rPr>
          <w:rFonts w:ascii="Segoe UI Symbol" w:hAnsi="Segoe UI Symbol"/>
          <w:b/>
          <w:sz w:val="32"/>
          <w:szCs w:val="32"/>
        </w:rPr>
        <w:t xml:space="preserve"> </w:t>
      </w:r>
      <w:r w:rsidRPr="00D5087F">
        <w:rPr>
          <w:rFonts w:ascii="Segoe UI Symbol" w:hAnsi="Segoe UI Symbol"/>
          <w:b/>
          <w:sz w:val="32"/>
          <w:szCs w:val="32"/>
        </w:rPr>
        <w:t>No.</w:t>
      </w:r>
      <w:r w:rsidR="007E703B" w:rsidRPr="00D5087F">
        <w:rPr>
          <w:rFonts w:ascii="Segoe UI Symbol" w:hAnsi="Segoe UI Symbol"/>
          <w:b/>
          <w:sz w:val="32"/>
          <w:szCs w:val="32"/>
        </w:rPr>
        <w:t xml:space="preserve"> </w:t>
      </w:r>
      <w:r w:rsidRPr="00D5087F">
        <w:rPr>
          <w:rFonts w:ascii="Segoe UI Symbol" w:hAnsi="Segoe UI Symbol"/>
          <w:b/>
          <w:sz w:val="32"/>
          <w:szCs w:val="32"/>
        </w:rPr>
        <w:t>4.</w:t>
      </w:r>
      <w:r w:rsidR="007E703B" w:rsidRPr="00D5087F">
        <w:rPr>
          <w:rFonts w:ascii="Segoe UI Symbol" w:hAnsi="Segoe UI Symbol"/>
          <w:b/>
          <w:sz w:val="32"/>
          <w:szCs w:val="32"/>
        </w:rPr>
        <w:t xml:space="preserve">  </w:t>
      </w:r>
      <w:r w:rsidRPr="00D5087F">
        <w:rPr>
          <w:rFonts w:ascii="Segoe UI Symbol" w:hAnsi="Segoe UI Symbol"/>
          <w:b/>
          <w:sz w:val="32"/>
          <w:szCs w:val="32"/>
        </w:rPr>
        <w:t>Installation</w:t>
      </w:r>
      <w:r w:rsidR="007E703B" w:rsidRPr="00D5087F">
        <w:rPr>
          <w:rFonts w:ascii="Segoe UI Symbol" w:hAnsi="Segoe UI Symbol"/>
          <w:b/>
          <w:sz w:val="32"/>
          <w:szCs w:val="32"/>
        </w:rPr>
        <w:t xml:space="preserve"> </w:t>
      </w:r>
      <w:r w:rsidRPr="00D5087F">
        <w:rPr>
          <w:rFonts w:ascii="Segoe UI Symbol" w:hAnsi="Segoe UI Symbol"/>
          <w:b/>
          <w:sz w:val="32"/>
          <w:szCs w:val="32"/>
        </w:rPr>
        <w:t>and</w:t>
      </w:r>
      <w:r w:rsidR="007E703B" w:rsidRPr="00D5087F">
        <w:rPr>
          <w:rFonts w:ascii="Segoe UI Symbol" w:hAnsi="Segoe UI Symbol"/>
          <w:b/>
          <w:sz w:val="32"/>
          <w:szCs w:val="32"/>
        </w:rPr>
        <w:t xml:space="preserve"> </w:t>
      </w:r>
      <w:r w:rsidRPr="00D5087F">
        <w:rPr>
          <w:rFonts w:ascii="Segoe UI Symbol" w:hAnsi="Segoe UI Symbol"/>
          <w:b/>
          <w:sz w:val="32"/>
          <w:szCs w:val="32"/>
        </w:rPr>
        <w:t>Other</w:t>
      </w:r>
      <w:r w:rsidR="007E703B" w:rsidRPr="00D5087F">
        <w:rPr>
          <w:rFonts w:ascii="Segoe UI Symbol" w:hAnsi="Segoe UI Symbol"/>
          <w:b/>
          <w:sz w:val="32"/>
          <w:szCs w:val="32"/>
        </w:rPr>
        <w:t xml:space="preserve"> </w:t>
      </w:r>
      <w:r w:rsidRPr="00D5087F">
        <w:rPr>
          <w:rFonts w:ascii="Segoe UI Symbol" w:hAnsi="Segoe UI Symbol"/>
          <w:b/>
          <w:sz w:val="32"/>
          <w:szCs w:val="32"/>
        </w:rPr>
        <w:t>Services</w:t>
      </w:r>
      <w:bookmarkEnd w:id="455"/>
      <w:bookmarkEnd w:id="456"/>
      <w:bookmarkEnd w:id="457"/>
      <w:bookmarkEnd w:id="458"/>
    </w:p>
    <w:tbl>
      <w:tblPr>
        <w:tblW w:w="9000" w:type="dxa"/>
        <w:tblInd w:w="9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5B4A5F" w:rsidRPr="00143E6E" w14:paraId="5B074890" w14:textId="77777777" w:rsidTr="00BF37B5">
        <w:tc>
          <w:tcPr>
            <w:tcW w:w="720" w:type="dxa"/>
            <w:tcBorders>
              <w:top w:val="single" w:sz="6" w:space="0" w:color="auto"/>
              <w:bottom w:val="nil"/>
              <w:right w:val="nil"/>
            </w:tcBorders>
          </w:tcPr>
          <w:p w14:paraId="07C8C2E1"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Item</w:t>
            </w:r>
          </w:p>
        </w:tc>
        <w:tc>
          <w:tcPr>
            <w:tcW w:w="2952" w:type="dxa"/>
            <w:tcBorders>
              <w:top w:val="single" w:sz="6" w:space="0" w:color="auto"/>
              <w:left w:val="single" w:sz="6" w:space="0" w:color="auto"/>
              <w:bottom w:val="nil"/>
              <w:right w:val="single" w:sz="6" w:space="0" w:color="auto"/>
            </w:tcBorders>
          </w:tcPr>
          <w:p w14:paraId="3BE8E73D"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Description</w:t>
            </w:r>
          </w:p>
        </w:tc>
        <w:tc>
          <w:tcPr>
            <w:tcW w:w="720" w:type="dxa"/>
            <w:tcBorders>
              <w:top w:val="single" w:sz="6" w:space="0" w:color="auto"/>
              <w:left w:val="single" w:sz="6" w:space="0" w:color="auto"/>
              <w:bottom w:val="nil"/>
              <w:right w:val="single" w:sz="6" w:space="0" w:color="auto"/>
            </w:tcBorders>
          </w:tcPr>
          <w:p w14:paraId="70FBDD28"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Qty.</w:t>
            </w:r>
          </w:p>
        </w:tc>
        <w:tc>
          <w:tcPr>
            <w:tcW w:w="2304" w:type="dxa"/>
            <w:gridSpan w:val="4"/>
            <w:tcBorders>
              <w:top w:val="single" w:sz="6" w:space="0" w:color="auto"/>
              <w:left w:val="nil"/>
              <w:bottom w:val="nil"/>
              <w:right w:val="single" w:sz="6" w:space="0" w:color="auto"/>
            </w:tcBorders>
          </w:tcPr>
          <w:p w14:paraId="09604B1C" w14:textId="5FA5170B" w:rsidR="005B4A5F" w:rsidRPr="00D5087F" w:rsidRDefault="005B4A5F" w:rsidP="001D5093">
            <w:pPr>
              <w:jc w:val="center"/>
              <w:rPr>
                <w:rFonts w:ascii="Segoe UI Symbol" w:hAnsi="Segoe UI Symbol"/>
                <w:sz w:val="20"/>
              </w:rPr>
            </w:pPr>
            <w:r w:rsidRPr="00D5087F">
              <w:rPr>
                <w:rFonts w:ascii="Segoe UI Symbol" w:hAnsi="Segoe UI Symbol"/>
                <w:sz w:val="20"/>
              </w:rPr>
              <w:t>Unit</w:t>
            </w:r>
            <w:r w:rsidR="007E703B" w:rsidRPr="00D5087F">
              <w:rPr>
                <w:rFonts w:ascii="Segoe UI Symbol" w:hAnsi="Segoe UI Symbol"/>
                <w:sz w:val="20"/>
              </w:rPr>
              <w:t xml:space="preserve"> </w:t>
            </w:r>
            <w:r w:rsidRPr="00D5087F">
              <w:rPr>
                <w:rFonts w:ascii="Segoe UI Symbol" w:hAnsi="Segoe UI Symbol"/>
                <w:sz w:val="20"/>
              </w:rPr>
              <w:t>Price</w:t>
            </w:r>
          </w:p>
        </w:tc>
        <w:tc>
          <w:tcPr>
            <w:tcW w:w="2304" w:type="dxa"/>
            <w:gridSpan w:val="3"/>
            <w:tcBorders>
              <w:top w:val="single" w:sz="6" w:space="0" w:color="auto"/>
              <w:left w:val="nil"/>
              <w:bottom w:val="nil"/>
              <w:right w:val="single" w:sz="6" w:space="0" w:color="auto"/>
            </w:tcBorders>
          </w:tcPr>
          <w:p w14:paraId="4E2E2326" w14:textId="2E3580FA" w:rsidR="005B4A5F" w:rsidRPr="00D5087F" w:rsidRDefault="005B4A5F" w:rsidP="001D5093">
            <w:pPr>
              <w:jc w:val="center"/>
              <w:rPr>
                <w:rFonts w:ascii="Segoe UI Symbol" w:hAnsi="Segoe UI Symbol"/>
                <w:sz w:val="20"/>
              </w:rPr>
            </w:pPr>
            <w:r w:rsidRPr="00D5087F">
              <w:rPr>
                <w:rFonts w:ascii="Segoe UI Symbol" w:hAnsi="Segoe UI Symbol"/>
                <w:sz w:val="20"/>
              </w:rPr>
              <w:t>Total</w:t>
            </w:r>
            <w:r w:rsidR="007E703B" w:rsidRPr="00D5087F">
              <w:rPr>
                <w:rFonts w:ascii="Segoe UI Symbol" w:hAnsi="Segoe UI Symbol"/>
                <w:sz w:val="20"/>
              </w:rPr>
              <w:t xml:space="preserve"> </w:t>
            </w:r>
            <w:r w:rsidRPr="00D5087F">
              <w:rPr>
                <w:rFonts w:ascii="Segoe UI Symbol" w:hAnsi="Segoe UI Symbol"/>
                <w:sz w:val="20"/>
              </w:rPr>
              <w:t>Price</w:t>
            </w:r>
            <w:r w:rsidR="0032301B">
              <w:rPr>
                <w:rStyle w:val="FootnoteReference"/>
                <w:rFonts w:ascii="Segoe UI Symbol" w:hAnsi="Segoe UI Symbol"/>
                <w:sz w:val="20"/>
              </w:rPr>
              <w:footnoteReference w:id="15"/>
            </w:r>
          </w:p>
        </w:tc>
      </w:tr>
      <w:tr w:rsidR="005B4A5F" w:rsidRPr="00143E6E" w14:paraId="7F777C20" w14:textId="77777777" w:rsidTr="00BF37B5">
        <w:tc>
          <w:tcPr>
            <w:tcW w:w="720" w:type="dxa"/>
            <w:tcBorders>
              <w:top w:val="nil"/>
              <w:bottom w:val="nil"/>
              <w:right w:val="nil"/>
            </w:tcBorders>
          </w:tcPr>
          <w:p w14:paraId="41779B66" w14:textId="77777777" w:rsidR="005B4A5F" w:rsidRPr="00D5087F" w:rsidRDefault="005B4A5F" w:rsidP="001D5093">
            <w:pPr>
              <w:rPr>
                <w:rFonts w:ascii="Segoe UI Symbol" w:hAnsi="Segoe UI Symbol"/>
                <w:sz w:val="20"/>
              </w:rPr>
            </w:pPr>
          </w:p>
        </w:tc>
        <w:tc>
          <w:tcPr>
            <w:tcW w:w="2952" w:type="dxa"/>
            <w:tcBorders>
              <w:top w:val="nil"/>
              <w:left w:val="single" w:sz="6" w:space="0" w:color="auto"/>
              <w:bottom w:val="nil"/>
              <w:right w:val="single" w:sz="6" w:space="0" w:color="auto"/>
            </w:tcBorders>
          </w:tcPr>
          <w:p w14:paraId="24915ECA" w14:textId="77777777" w:rsidR="005B4A5F" w:rsidRPr="00D5087F" w:rsidRDefault="005B4A5F" w:rsidP="001D5093">
            <w:pPr>
              <w:rPr>
                <w:rFonts w:ascii="Segoe UI Symbol" w:hAnsi="Segoe UI Symbol"/>
                <w:sz w:val="20"/>
              </w:rPr>
            </w:pPr>
          </w:p>
        </w:tc>
        <w:tc>
          <w:tcPr>
            <w:tcW w:w="720" w:type="dxa"/>
            <w:tcBorders>
              <w:top w:val="nil"/>
              <w:left w:val="single" w:sz="6" w:space="0" w:color="auto"/>
              <w:bottom w:val="nil"/>
              <w:right w:val="single" w:sz="6" w:space="0" w:color="auto"/>
            </w:tcBorders>
          </w:tcPr>
          <w:p w14:paraId="77EE30D7" w14:textId="77777777" w:rsidR="005B4A5F" w:rsidRPr="00D5087F" w:rsidRDefault="005B4A5F" w:rsidP="001D5093">
            <w:pPr>
              <w:rPr>
                <w:rFonts w:ascii="Segoe UI Symbol" w:hAnsi="Segoe UI Symbol"/>
                <w:sz w:val="20"/>
              </w:rPr>
            </w:pPr>
          </w:p>
        </w:tc>
        <w:tc>
          <w:tcPr>
            <w:tcW w:w="1152" w:type="dxa"/>
            <w:gridSpan w:val="2"/>
            <w:tcBorders>
              <w:top w:val="single" w:sz="6" w:space="0" w:color="auto"/>
              <w:left w:val="nil"/>
              <w:bottom w:val="nil"/>
              <w:right w:val="nil"/>
            </w:tcBorders>
          </w:tcPr>
          <w:p w14:paraId="07D4908F"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Foreign</w:t>
            </w:r>
            <w:r w:rsidR="007E703B" w:rsidRPr="00D5087F">
              <w:rPr>
                <w:rFonts w:ascii="Segoe UI Symbol" w:hAnsi="Segoe UI Symbol"/>
                <w:sz w:val="20"/>
              </w:rPr>
              <w:t xml:space="preserve"> </w:t>
            </w:r>
            <w:r w:rsidRPr="00D5087F">
              <w:rPr>
                <w:rFonts w:ascii="Segoe UI Symbol" w:hAnsi="Segoe UI Symbol"/>
                <w:sz w:val="20"/>
              </w:rPr>
              <w:t>Currency</w:t>
            </w:r>
            <w:r w:rsidR="007E703B" w:rsidRPr="00D5087F">
              <w:rPr>
                <w:rFonts w:ascii="Segoe UI Symbol" w:hAnsi="Segoe UI Symbol"/>
                <w:sz w:val="20"/>
              </w:rPr>
              <w:t xml:space="preserve"> </w:t>
            </w:r>
            <w:r w:rsidRPr="00D5087F">
              <w:rPr>
                <w:rFonts w:ascii="Segoe UI Symbol" w:hAnsi="Segoe UI Symbol"/>
                <w:sz w:val="20"/>
              </w:rPr>
              <w:t>Portion</w:t>
            </w:r>
          </w:p>
        </w:tc>
        <w:tc>
          <w:tcPr>
            <w:tcW w:w="1152" w:type="dxa"/>
            <w:gridSpan w:val="2"/>
            <w:tcBorders>
              <w:top w:val="single" w:sz="6" w:space="0" w:color="auto"/>
              <w:left w:val="single" w:sz="6" w:space="0" w:color="auto"/>
              <w:bottom w:val="nil"/>
              <w:right w:val="single" w:sz="6" w:space="0" w:color="auto"/>
            </w:tcBorders>
          </w:tcPr>
          <w:p w14:paraId="00BA7985"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Local</w:t>
            </w:r>
            <w:r w:rsidR="007E703B" w:rsidRPr="00D5087F">
              <w:rPr>
                <w:rFonts w:ascii="Segoe UI Symbol" w:hAnsi="Segoe UI Symbol"/>
                <w:sz w:val="20"/>
              </w:rPr>
              <w:t xml:space="preserve"> </w:t>
            </w:r>
            <w:r w:rsidRPr="00D5087F">
              <w:rPr>
                <w:rFonts w:ascii="Segoe UI Symbol" w:hAnsi="Segoe UI Symbol"/>
                <w:sz w:val="20"/>
              </w:rPr>
              <w:t>Currency</w:t>
            </w:r>
            <w:r w:rsidR="007E703B" w:rsidRPr="00D5087F">
              <w:rPr>
                <w:rFonts w:ascii="Segoe UI Symbol" w:hAnsi="Segoe UI Symbol"/>
                <w:sz w:val="20"/>
              </w:rPr>
              <w:t xml:space="preserve"> </w:t>
            </w:r>
            <w:r w:rsidRPr="00D5087F">
              <w:rPr>
                <w:rFonts w:ascii="Segoe UI Symbol" w:hAnsi="Segoe UI Symbol"/>
                <w:sz w:val="20"/>
              </w:rPr>
              <w:t>Portion</w:t>
            </w:r>
          </w:p>
        </w:tc>
        <w:tc>
          <w:tcPr>
            <w:tcW w:w="1152" w:type="dxa"/>
            <w:gridSpan w:val="2"/>
            <w:tcBorders>
              <w:top w:val="single" w:sz="6" w:space="0" w:color="auto"/>
              <w:left w:val="single" w:sz="6" w:space="0" w:color="auto"/>
              <w:bottom w:val="nil"/>
              <w:right w:val="single" w:sz="6" w:space="0" w:color="auto"/>
            </w:tcBorders>
          </w:tcPr>
          <w:p w14:paraId="0CD4A64E"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Foreign</w:t>
            </w:r>
          </w:p>
        </w:tc>
        <w:tc>
          <w:tcPr>
            <w:tcW w:w="1152" w:type="dxa"/>
            <w:tcBorders>
              <w:top w:val="single" w:sz="6" w:space="0" w:color="auto"/>
              <w:left w:val="nil"/>
              <w:bottom w:val="nil"/>
            </w:tcBorders>
          </w:tcPr>
          <w:p w14:paraId="54FCC0A6"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Local</w:t>
            </w:r>
          </w:p>
        </w:tc>
      </w:tr>
      <w:tr w:rsidR="005B4A5F" w:rsidRPr="00143E6E" w14:paraId="72A69162" w14:textId="77777777" w:rsidTr="00BF37B5">
        <w:tc>
          <w:tcPr>
            <w:tcW w:w="720" w:type="dxa"/>
            <w:tcBorders>
              <w:top w:val="nil"/>
              <w:bottom w:val="single" w:sz="6" w:space="0" w:color="auto"/>
              <w:right w:val="nil"/>
            </w:tcBorders>
          </w:tcPr>
          <w:p w14:paraId="25E1DBA7" w14:textId="77777777" w:rsidR="005B4A5F" w:rsidRPr="00D5087F" w:rsidRDefault="005B4A5F" w:rsidP="001D5093">
            <w:pPr>
              <w:rPr>
                <w:rFonts w:ascii="Segoe UI Symbol" w:hAnsi="Segoe UI Symbol"/>
                <w:sz w:val="20"/>
              </w:rPr>
            </w:pPr>
          </w:p>
        </w:tc>
        <w:tc>
          <w:tcPr>
            <w:tcW w:w="2952" w:type="dxa"/>
            <w:tcBorders>
              <w:top w:val="nil"/>
              <w:left w:val="single" w:sz="6" w:space="0" w:color="auto"/>
              <w:bottom w:val="single" w:sz="6" w:space="0" w:color="auto"/>
              <w:right w:val="single" w:sz="6" w:space="0" w:color="auto"/>
            </w:tcBorders>
          </w:tcPr>
          <w:p w14:paraId="64B44B3D" w14:textId="77777777" w:rsidR="005B4A5F" w:rsidRPr="00D5087F" w:rsidRDefault="005B4A5F" w:rsidP="001D5093">
            <w:pPr>
              <w:rPr>
                <w:rFonts w:ascii="Segoe UI Symbol" w:hAnsi="Segoe UI Symbol"/>
                <w:sz w:val="20"/>
              </w:rPr>
            </w:pPr>
          </w:p>
        </w:tc>
        <w:tc>
          <w:tcPr>
            <w:tcW w:w="720" w:type="dxa"/>
            <w:tcBorders>
              <w:top w:val="nil"/>
              <w:left w:val="single" w:sz="6" w:space="0" w:color="auto"/>
              <w:bottom w:val="single" w:sz="6" w:space="0" w:color="auto"/>
              <w:right w:val="single" w:sz="6" w:space="0" w:color="auto"/>
            </w:tcBorders>
          </w:tcPr>
          <w:p w14:paraId="73B75E7D"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(1)</w:t>
            </w:r>
          </w:p>
        </w:tc>
        <w:tc>
          <w:tcPr>
            <w:tcW w:w="1152" w:type="dxa"/>
            <w:gridSpan w:val="2"/>
            <w:tcBorders>
              <w:top w:val="nil"/>
              <w:left w:val="nil"/>
              <w:bottom w:val="single" w:sz="6" w:space="0" w:color="auto"/>
              <w:right w:val="nil"/>
            </w:tcBorders>
          </w:tcPr>
          <w:p w14:paraId="5CB0E0DD"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(2)</w:t>
            </w:r>
          </w:p>
        </w:tc>
        <w:tc>
          <w:tcPr>
            <w:tcW w:w="1152" w:type="dxa"/>
            <w:gridSpan w:val="2"/>
            <w:tcBorders>
              <w:top w:val="nil"/>
              <w:left w:val="single" w:sz="6" w:space="0" w:color="auto"/>
              <w:bottom w:val="single" w:sz="6" w:space="0" w:color="auto"/>
              <w:right w:val="single" w:sz="6" w:space="0" w:color="auto"/>
            </w:tcBorders>
          </w:tcPr>
          <w:p w14:paraId="08AF5714"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(3)</w:t>
            </w:r>
          </w:p>
        </w:tc>
        <w:tc>
          <w:tcPr>
            <w:tcW w:w="1152" w:type="dxa"/>
            <w:gridSpan w:val="2"/>
            <w:tcBorders>
              <w:top w:val="nil"/>
              <w:left w:val="single" w:sz="6" w:space="0" w:color="auto"/>
              <w:bottom w:val="single" w:sz="6" w:space="0" w:color="auto"/>
              <w:right w:val="single" w:sz="6" w:space="0" w:color="auto"/>
            </w:tcBorders>
          </w:tcPr>
          <w:p w14:paraId="49AC571B"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(1)</w:t>
            </w:r>
            <w:r w:rsidR="007E703B" w:rsidRPr="00D5087F">
              <w:rPr>
                <w:rFonts w:ascii="Segoe UI Symbol" w:hAnsi="Segoe UI Symbol"/>
                <w:i/>
                <w:sz w:val="20"/>
              </w:rPr>
              <w:t xml:space="preserve"> </w:t>
            </w:r>
            <w:r w:rsidRPr="00D5087F">
              <w:rPr>
                <w:rFonts w:ascii="Segoe UI Symbol" w:hAnsi="Segoe UI Symbol"/>
                <w:i/>
                <w:sz w:val="20"/>
              </w:rPr>
              <w:t>x</w:t>
            </w:r>
            <w:r w:rsidR="007E703B" w:rsidRPr="00D5087F">
              <w:rPr>
                <w:rFonts w:ascii="Segoe UI Symbol" w:hAnsi="Segoe UI Symbol"/>
                <w:i/>
                <w:sz w:val="20"/>
              </w:rPr>
              <w:t xml:space="preserve"> </w:t>
            </w:r>
            <w:r w:rsidRPr="00D5087F">
              <w:rPr>
                <w:rFonts w:ascii="Segoe UI Symbol" w:hAnsi="Segoe UI Symbol"/>
                <w:i/>
                <w:sz w:val="20"/>
              </w:rPr>
              <w:t>(2)</w:t>
            </w:r>
          </w:p>
        </w:tc>
        <w:tc>
          <w:tcPr>
            <w:tcW w:w="1152" w:type="dxa"/>
            <w:tcBorders>
              <w:top w:val="nil"/>
              <w:left w:val="nil"/>
              <w:bottom w:val="single" w:sz="6" w:space="0" w:color="auto"/>
            </w:tcBorders>
          </w:tcPr>
          <w:p w14:paraId="73969387"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(1)</w:t>
            </w:r>
            <w:r w:rsidR="007E703B" w:rsidRPr="00D5087F">
              <w:rPr>
                <w:rFonts w:ascii="Segoe UI Symbol" w:hAnsi="Segoe UI Symbol"/>
                <w:i/>
                <w:sz w:val="20"/>
              </w:rPr>
              <w:t xml:space="preserve"> </w:t>
            </w:r>
            <w:r w:rsidRPr="00D5087F">
              <w:rPr>
                <w:rFonts w:ascii="Segoe UI Symbol" w:hAnsi="Segoe UI Symbol"/>
                <w:i/>
                <w:sz w:val="20"/>
              </w:rPr>
              <w:t>x</w:t>
            </w:r>
            <w:r w:rsidR="007E703B" w:rsidRPr="00D5087F">
              <w:rPr>
                <w:rFonts w:ascii="Segoe UI Symbol" w:hAnsi="Segoe UI Symbol"/>
                <w:i/>
                <w:sz w:val="20"/>
              </w:rPr>
              <w:t xml:space="preserve"> </w:t>
            </w:r>
            <w:r w:rsidRPr="00D5087F">
              <w:rPr>
                <w:rFonts w:ascii="Segoe UI Symbol" w:hAnsi="Segoe UI Symbol"/>
                <w:i/>
                <w:sz w:val="20"/>
              </w:rPr>
              <w:t>(3)</w:t>
            </w:r>
          </w:p>
        </w:tc>
      </w:tr>
      <w:tr w:rsidR="005B4A5F" w:rsidRPr="00143E6E" w14:paraId="1A975A72" w14:textId="77777777" w:rsidTr="00BF37B5">
        <w:tc>
          <w:tcPr>
            <w:tcW w:w="720" w:type="dxa"/>
            <w:tcBorders>
              <w:top w:val="single" w:sz="6" w:space="0" w:color="auto"/>
              <w:bottom w:val="dotted" w:sz="4" w:space="0" w:color="auto"/>
              <w:right w:val="nil"/>
            </w:tcBorders>
          </w:tcPr>
          <w:p w14:paraId="7B2459CE" w14:textId="77777777" w:rsidR="005B4A5F" w:rsidRPr="00D5087F" w:rsidRDefault="005B4A5F" w:rsidP="001D5093">
            <w:pPr>
              <w:jc w:val="left"/>
              <w:rPr>
                <w:rFonts w:ascii="Segoe UI Symbol" w:hAnsi="Segoe UI Symbol"/>
                <w:sz w:val="20"/>
              </w:rPr>
            </w:pPr>
          </w:p>
        </w:tc>
        <w:tc>
          <w:tcPr>
            <w:tcW w:w="2952" w:type="dxa"/>
            <w:tcBorders>
              <w:top w:val="single" w:sz="6" w:space="0" w:color="auto"/>
              <w:left w:val="single" w:sz="6" w:space="0" w:color="auto"/>
              <w:bottom w:val="dotted" w:sz="4" w:space="0" w:color="auto"/>
              <w:right w:val="single" w:sz="6" w:space="0" w:color="auto"/>
            </w:tcBorders>
          </w:tcPr>
          <w:p w14:paraId="3C9621C2" w14:textId="77777777" w:rsidR="005B4A5F" w:rsidRPr="00D5087F" w:rsidRDefault="005B4A5F" w:rsidP="001D5093">
            <w:pPr>
              <w:jc w:val="left"/>
              <w:rPr>
                <w:rFonts w:ascii="Segoe UI Symbol" w:hAnsi="Segoe UI Symbol"/>
                <w:sz w:val="20"/>
              </w:rPr>
            </w:pPr>
          </w:p>
        </w:tc>
        <w:tc>
          <w:tcPr>
            <w:tcW w:w="720" w:type="dxa"/>
            <w:tcBorders>
              <w:top w:val="single" w:sz="6" w:space="0" w:color="auto"/>
              <w:left w:val="single" w:sz="6" w:space="0" w:color="auto"/>
              <w:bottom w:val="dotted" w:sz="4" w:space="0" w:color="auto"/>
              <w:right w:val="single" w:sz="6" w:space="0" w:color="auto"/>
            </w:tcBorders>
          </w:tcPr>
          <w:p w14:paraId="6699D4EF" w14:textId="77777777" w:rsidR="005B4A5F" w:rsidRPr="00D5087F" w:rsidRDefault="005B4A5F" w:rsidP="001D5093">
            <w:pPr>
              <w:jc w:val="left"/>
              <w:rPr>
                <w:rFonts w:ascii="Segoe UI Symbol" w:hAnsi="Segoe UI Symbol"/>
                <w:sz w:val="20"/>
              </w:rPr>
            </w:pPr>
          </w:p>
        </w:tc>
        <w:tc>
          <w:tcPr>
            <w:tcW w:w="1152" w:type="dxa"/>
            <w:gridSpan w:val="2"/>
            <w:tcBorders>
              <w:top w:val="single" w:sz="6" w:space="0" w:color="auto"/>
              <w:left w:val="nil"/>
              <w:bottom w:val="dotted" w:sz="4" w:space="0" w:color="auto"/>
              <w:right w:val="nil"/>
            </w:tcBorders>
          </w:tcPr>
          <w:p w14:paraId="368ABD46" w14:textId="77777777" w:rsidR="005B4A5F" w:rsidRPr="00D5087F" w:rsidRDefault="005B4A5F" w:rsidP="001D5093">
            <w:pPr>
              <w:jc w:val="left"/>
              <w:rPr>
                <w:rFonts w:ascii="Segoe UI Symbol" w:hAnsi="Segoe UI Symbol"/>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038C0837" w14:textId="77777777" w:rsidR="005B4A5F" w:rsidRPr="00D5087F" w:rsidRDefault="005B4A5F" w:rsidP="001D5093">
            <w:pPr>
              <w:jc w:val="left"/>
              <w:rPr>
                <w:rFonts w:ascii="Segoe UI Symbol" w:hAnsi="Segoe UI Symbol"/>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2E23DB08" w14:textId="77777777" w:rsidR="005B4A5F" w:rsidRPr="00D5087F" w:rsidRDefault="005B4A5F" w:rsidP="001D5093">
            <w:pPr>
              <w:jc w:val="left"/>
              <w:rPr>
                <w:rFonts w:ascii="Segoe UI Symbol" w:hAnsi="Segoe UI Symbol"/>
                <w:sz w:val="20"/>
              </w:rPr>
            </w:pPr>
          </w:p>
        </w:tc>
        <w:tc>
          <w:tcPr>
            <w:tcW w:w="1152" w:type="dxa"/>
            <w:tcBorders>
              <w:top w:val="single" w:sz="6" w:space="0" w:color="auto"/>
              <w:left w:val="nil"/>
              <w:bottom w:val="dotted" w:sz="4" w:space="0" w:color="auto"/>
            </w:tcBorders>
          </w:tcPr>
          <w:p w14:paraId="30968C76" w14:textId="77777777" w:rsidR="005B4A5F" w:rsidRPr="00D5087F" w:rsidRDefault="005B4A5F" w:rsidP="001D5093">
            <w:pPr>
              <w:jc w:val="left"/>
              <w:rPr>
                <w:rFonts w:ascii="Segoe UI Symbol" w:hAnsi="Segoe UI Symbol"/>
                <w:sz w:val="20"/>
              </w:rPr>
            </w:pPr>
          </w:p>
        </w:tc>
      </w:tr>
      <w:tr w:rsidR="005B4A5F" w:rsidRPr="00143E6E" w14:paraId="486FD807" w14:textId="77777777" w:rsidTr="00BF37B5">
        <w:tc>
          <w:tcPr>
            <w:tcW w:w="720" w:type="dxa"/>
            <w:tcBorders>
              <w:top w:val="dotted" w:sz="4" w:space="0" w:color="auto"/>
              <w:bottom w:val="dotted" w:sz="4" w:space="0" w:color="auto"/>
              <w:right w:val="nil"/>
            </w:tcBorders>
          </w:tcPr>
          <w:p w14:paraId="3B757725"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246894F8"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5B27AF5B"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1C7F17EB"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2C54E63"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65D18C2"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6C8BC0C9" w14:textId="77777777" w:rsidR="005B4A5F" w:rsidRPr="00D5087F" w:rsidRDefault="005B4A5F" w:rsidP="001D5093">
            <w:pPr>
              <w:jc w:val="left"/>
              <w:rPr>
                <w:rFonts w:ascii="Segoe UI Symbol" w:hAnsi="Segoe UI Symbol"/>
                <w:sz w:val="20"/>
              </w:rPr>
            </w:pPr>
          </w:p>
        </w:tc>
      </w:tr>
      <w:tr w:rsidR="005B4A5F" w:rsidRPr="00143E6E" w14:paraId="3F982A9C" w14:textId="77777777" w:rsidTr="00BF37B5">
        <w:tc>
          <w:tcPr>
            <w:tcW w:w="720" w:type="dxa"/>
            <w:tcBorders>
              <w:top w:val="dotted" w:sz="4" w:space="0" w:color="auto"/>
              <w:bottom w:val="dotted" w:sz="4" w:space="0" w:color="auto"/>
              <w:right w:val="nil"/>
            </w:tcBorders>
          </w:tcPr>
          <w:p w14:paraId="05BF6BDF"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1B9A0FFF"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00647625"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29150804"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6E13921"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9596747"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65DBE2C9" w14:textId="77777777" w:rsidR="005B4A5F" w:rsidRPr="00D5087F" w:rsidRDefault="005B4A5F" w:rsidP="001D5093">
            <w:pPr>
              <w:jc w:val="left"/>
              <w:rPr>
                <w:rFonts w:ascii="Segoe UI Symbol" w:hAnsi="Segoe UI Symbol"/>
                <w:sz w:val="20"/>
              </w:rPr>
            </w:pPr>
          </w:p>
        </w:tc>
      </w:tr>
      <w:tr w:rsidR="005B4A5F" w:rsidRPr="00143E6E" w14:paraId="20BDA611" w14:textId="77777777" w:rsidTr="00BF37B5">
        <w:tc>
          <w:tcPr>
            <w:tcW w:w="720" w:type="dxa"/>
            <w:tcBorders>
              <w:top w:val="dotted" w:sz="4" w:space="0" w:color="auto"/>
              <w:bottom w:val="dotted" w:sz="4" w:space="0" w:color="auto"/>
              <w:right w:val="nil"/>
            </w:tcBorders>
          </w:tcPr>
          <w:p w14:paraId="4BA78A99"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757CE6F2"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53B4CA2C"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59BCE85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F2AB3E4"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443FA95"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1EF10E48" w14:textId="77777777" w:rsidR="005B4A5F" w:rsidRPr="00D5087F" w:rsidRDefault="005B4A5F" w:rsidP="001D5093">
            <w:pPr>
              <w:jc w:val="left"/>
              <w:rPr>
                <w:rFonts w:ascii="Segoe UI Symbol" w:hAnsi="Segoe UI Symbol"/>
                <w:sz w:val="20"/>
              </w:rPr>
            </w:pPr>
          </w:p>
        </w:tc>
      </w:tr>
      <w:tr w:rsidR="005B4A5F" w:rsidRPr="00143E6E" w14:paraId="546EFF85" w14:textId="77777777" w:rsidTr="00BF37B5">
        <w:tc>
          <w:tcPr>
            <w:tcW w:w="720" w:type="dxa"/>
            <w:tcBorders>
              <w:top w:val="dotted" w:sz="4" w:space="0" w:color="auto"/>
              <w:bottom w:val="dotted" w:sz="4" w:space="0" w:color="auto"/>
              <w:right w:val="nil"/>
            </w:tcBorders>
          </w:tcPr>
          <w:p w14:paraId="26989FB6"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4833D22C"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0712BFA6"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754EF8B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1A8E4F7"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764B90F"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6E1C72DA" w14:textId="77777777" w:rsidR="005B4A5F" w:rsidRPr="00D5087F" w:rsidRDefault="005B4A5F" w:rsidP="001D5093">
            <w:pPr>
              <w:jc w:val="left"/>
              <w:rPr>
                <w:rFonts w:ascii="Segoe UI Symbol" w:hAnsi="Segoe UI Symbol"/>
                <w:sz w:val="20"/>
              </w:rPr>
            </w:pPr>
          </w:p>
        </w:tc>
      </w:tr>
      <w:tr w:rsidR="005B4A5F" w:rsidRPr="00143E6E" w14:paraId="0D8A9959" w14:textId="77777777" w:rsidTr="00BF37B5">
        <w:tc>
          <w:tcPr>
            <w:tcW w:w="720" w:type="dxa"/>
            <w:tcBorders>
              <w:top w:val="dotted" w:sz="4" w:space="0" w:color="auto"/>
              <w:bottom w:val="dotted" w:sz="4" w:space="0" w:color="auto"/>
              <w:right w:val="nil"/>
            </w:tcBorders>
          </w:tcPr>
          <w:p w14:paraId="414D6191"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50A4BFC2"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5B5D4546"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2437796E"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F3A331E"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6C81502"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74DAEB87" w14:textId="77777777" w:rsidR="005B4A5F" w:rsidRPr="00D5087F" w:rsidRDefault="005B4A5F" w:rsidP="001D5093">
            <w:pPr>
              <w:jc w:val="left"/>
              <w:rPr>
                <w:rFonts w:ascii="Segoe UI Symbol" w:hAnsi="Segoe UI Symbol"/>
                <w:sz w:val="20"/>
              </w:rPr>
            </w:pPr>
          </w:p>
        </w:tc>
      </w:tr>
      <w:tr w:rsidR="005B4A5F" w:rsidRPr="00143E6E" w14:paraId="5297ACC3" w14:textId="77777777" w:rsidTr="00BF37B5">
        <w:tc>
          <w:tcPr>
            <w:tcW w:w="720" w:type="dxa"/>
            <w:tcBorders>
              <w:top w:val="dotted" w:sz="4" w:space="0" w:color="auto"/>
              <w:bottom w:val="dotted" w:sz="4" w:space="0" w:color="auto"/>
              <w:right w:val="nil"/>
            </w:tcBorders>
          </w:tcPr>
          <w:p w14:paraId="1929B630"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703F1485"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3F031E4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75ADCCF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79D99B1"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41DF357"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6C0D3ADA" w14:textId="77777777" w:rsidR="005B4A5F" w:rsidRPr="00D5087F" w:rsidRDefault="005B4A5F" w:rsidP="001D5093">
            <w:pPr>
              <w:jc w:val="left"/>
              <w:rPr>
                <w:rFonts w:ascii="Segoe UI Symbol" w:hAnsi="Segoe UI Symbol"/>
                <w:sz w:val="20"/>
              </w:rPr>
            </w:pPr>
          </w:p>
        </w:tc>
      </w:tr>
      <w:tr w:rsidR="005B4A5F" w:rsidRPr="00143E6E" w14:paraId="4AD5F7C8" w14:textId="77777777" w:rsidTr="00BF37B5">
        <w:tc>
          <w:tcPr>
            <w:tcW w:w="720" w:type="dxa"/>
            <w:tcBorders>
              <w:top w:val="dotted" w:sz="4" w:space="0" w:color="auto"/>
              <w:bottom w:val="dotted" w:sz="4" w:space="0" w:color="auto"/>
              <w:right w:val="nil"/>
            </w:tcBorders>
          </w:tcPr>
          <w:p w14:paraId="1FCBA084"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61D99C1A"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74467B77"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4EFB8542"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23406B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0F2C791"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3CDECFC8" w14:textId="77777777" w:rsidR="005B4A5F" w:rsidRPr="00D5087F" w:rsidRDefault="005B4A5F" w:rsidP="001D5093">
            <w:pPr>
              <w:jc w:val="left"/>
              <w:rPr>
                <w:rFonts w:ascii="Segoe UI Symbol" w:hAnsi="Segoe UI Symbol"/>
                <w:sz w:val="20"/>
              </w:rPr>
            </w:pPr>
          </w:p>
        </w:tc>
      </w:tr>
      <w:tr w:rsidR="005B4A5F" w:rsidRPr="00143E6E" w14:paraId="614C8655" w14:textId="77777777" w:rsidTr="00BF37B5">
        <w:tc>
          <w:tcPr>
            <w:tcW w:w="720" w:type="dxa"/>
            <w:tcBorders>
              <w:top w:val="dotted" w:sz="4" w:space="0" w:color="auto"/>
              <w:bottom w:val="dotted" w:sz="4" w:space="0" w:color="auto"/>
              <w:right w:val="nil"/>
            </w:tcBorders>
          </w:tcPr>
          <w:p w14:paraId="0D8FA27B"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5A58EE99"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20C639F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6FAAEFD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BC07BB4"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2566574"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777F14C3" w14:textId="77777777" w:rsidR="005B4A5F" w:rsidRPr="00D5087F" w:rsidRDefault="005B4A5F" w:rsidP="001D5093">
            <w:pPr>
              <w:jc w:val="left"/>
              <w:rPr>
                <w:rFonts w:ascii="Segoe UI Symbol" w:hAnsi="Segoe UI Symbol"/>
                <w:sz w:val="20"/>
              </w:rPr>
            </w:pPr>
          </w:p>
        </w:tc>
      </w:tr>
      <w:tr w:rsidR="005B4A5F" w:rsidRPr="00143E6E" w14:paraId="0E8E6C04" w14:textId="77777777" w:rsidTr="00BF37B5">
        <w:tc>
          <w:tcPr>
            <w:tcW w:w="720" w:type="dxa"/>
            <w:tcBorders>
              <w:top w:val="dotted" w:sz="4" w:space="0" w:color="auto"/>
              <w:bottom w:val="dotted" w:sz="4" w:space="0" w:color="auto"/>
              <w:right w:val="nil"/>
            </w:tcBorders>
          </w:tcPr>
          <w:p w14:paraId="4FCA50B5"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1F8703D3"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19AA87D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3E2A73A3"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DA30BF4"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30E8460"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0EF95715" w14:textId="77777777" w:rsidR="005B4A5F" w:rsidRPr="00D5087F" w:rsidRDefault="005B4A5F" w:rsidP="001D5093">
            <w:pPr>
              <w:jc w:val="left"/>
              <w:rPr>
                <w:rFonts w:ascii="Segoe UI Symbol" w:hAnsi="Segoe UI Symbol"/>
                <w:sz w:val="20"/>
              </w:rPr>
            </w:pPr>
          </w:p>
        </w:tc>
      </w:tr>
      <w:tr w:rsidR="005B4A5F" w:rsidRPr="00143E6E" w14:paraId="2616EF72" w14:textId="77777777" w:rsidTr="00BF37B5">
        <w:tc>
          <w:tcPr>
            <w:tcW w:w="720" w:type="dxa"/>
            <w:tcBorders>
              <w:top w:val="dotted" w:sz="4" w:space="0" w:color="auto"/>
              <w:bottom w:val="dotted" w:sz="4" w:space="0" w:color="auto"/>
              <w:right w:val="nil"/>
            </w:tcBorders>
          </w:tcPr>
          <w:p w14:paraId="08D28F74"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10D5F8E2"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7BB9C23A"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205D19E4"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EB70C2E"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F5B1E12"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259D7ED1" w14:textId="77777777" w:rsidR="005B4A5F" w:rsidRPr="00D5087F" w:rsidRDefault="005B4A5F" w:rsidP="001D5093">
            <w:pPr>
              <w:jc w:val="left"/>
              <w:rPr>
                <w:rFonts w:ascii="Segoe UI Symbol" w:hAnsi="Segoe UI Symbol"/>
                <w:sz w:val="20"/>
              </w:rPr>
            </w:pPr>
          </w:p>
        </w:tc>
      </w:tr>
      <w:tr w:rsidR="005B4A5F" w:rsidRPr="00143E6E" w14:paraId="145A5D09" w14:textId="77777777" w:rsidTr="00BF37B5">
        <w:tc>
          <w:tcPr>
            <w:tcW w:w="720" w:type="dxa"/>
            <w:tcBorders>
              <w:top w:val="dotted" w:sz="4" w:space="0" w:color="auto"/>
              <w:bottom w:val="dotted" w:sz="4" w:space="0" w:color="auto"/>
              <w:right w:val="nil"/>
            </w:tcBorders>
          </w:tcPr>
          <w:p w14:paraId="58ECA1E2"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dotted" w:sz="4" w:space="0" w:color="auto"/>
              <w:right w:val="single" w:sz="6" w:space="0" w:color="auto"/>
            </w:tcBorders>
          </w:tcPr>
          <w:p w14:paraId="090B4128"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dotted" w:sz="4" w:space="0" w:color="auto"/>
              <w:right w:val="single" w:sz="6" w:space="0" w:color="auto"/>
            </w:tcBorders>
          </w:tcPr>
          <w:p w14:paraId="0FCF5E25"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dotted" w:sz="4" w:space="0" w:color="auto"/>
              <w:right w:val="nil"/>
            </w:tcBorders>
          </w:tcPr>
          <w:p w14:paraId="215B7747"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CFB9D5C"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BD09F98"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dotted" w:sz="4" w:space="0" w:color="auto"/>
            </w:tcBorders>
          </w:tcPr>
          <w:p w14:paraId="3D878DDE" w14:textId="77777777" w:rsidR="005B4A5F" w:rsidRPr="00D5087F" w:rsidRDefault="005B4A5F" w:rsidP="001D5093">
            <w:pPr>
              <w:jc w:val="left"/>
              <w:rPr>
                <w:rFonts w:ascii="Segoe UI Symbol" w:hAnsi="Segoe UI Symbol"/>
                <w:sz w:val="20"/>
              </w:rPr>
            </w:pPr>
          </w:p>
        </w:tc>
      </w:tr>
      <w:tr w:rsidR="005B4A5F" w:rsidRPr="00143E6E" w14:paraId="0CFCAF15" w14:textId="77777777" w:rsidTr="00BF37B5">
        <w:tc>
          <w:tcPr>
            <w:tcW w:w="720" w:type="dxa"/>
            <w:tcBorders>
              <w:top w:val="dotted" w:sz="4" w:space="0" w:color="auto"/>
              <w:bottom w:val="nil"/>
              <w:right w:val="nil"/>
            </w:tcBorders>
          </w:tcPr>
          <w:p w14:paraId="69AFDE82" w14:textId="77777777" w:rsidR="005B4A5F" w:rsidRPr="00D5087F" w:rsidRDefault="005B4A5F" w:rsidP="001D5093">
            <w:pPr>
              <w:jc w:val="left"/>
              <w:rPr>
                <w:rFonts w:ascii="Segoe UI Symbol" w:hAnsi="Segoe UI Symbol"/>
                <w:sz w:val="20"/>
              </w:rPr>
            </w:pPr>
          </w:p>
        </w:tc>
        <w:tc>
          <w:tcPr>
            <w:tcW w:w="2952" w:type="dxa"/>
            <w:tcBorders>
              <w:top w:val="dotted" w:sz="4" w:space="0" w:color="auto"/>
              <w:left w:val="single" w:sz="6" w:space="0" w:color="auto"/>
              <w:bottom w:val="single" w:sz="6" w:space="0" w:color="auto"/>
              <w:right w:val="single" w:sz="6" w:space="0" w:color="auto"/>
            </w:tcBorders>
          </w:tcPr>
          <w:p w14:paraId="1AF822EE" w14:textId="77777777" w:rsidR="005B4A5F" w:rsidRPr="00D5087F" w:rsidRDefault="005B4A5F" w:rsidP="001D5093">
            <w:pPr>
              <w:jc w:val="left"/>
              <w:rPr>
                <w:rFonts w:ascii="Segoe UI Symbol" w:hAnsi="Segoe UI Symbol"/>
                <w:sz w:val="20"/>
              </w:rPr>
            </w:pPr>
          </w:p>
        </w:tc>
        <w:tc>
          <w:tcPr>
            <w:tcW w:w="720" w:type="dxa"/>
            <w:tcBorders>
              <w:top w:val="dotted" w:sz="4" w:space="0" w:color="auto"/>
              <w:left w:val="single" w:sz="6" w:space="0" w:color="auto"/>
              <w:bottom w:val="single" w:sz="6" w:space="0" w:color="auto"/>
              <w:right w:val="single" w:sz="6" w:space="0" w:color="auto"/>
            </w:tcBorders>
          </w:tcPr>
          <w:p w14:paraId="3C60C80C"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nil"/>
              <w:bottom w:val="nil"/>
              <w:right w:val="nil"/>
            </w:tcBorders>
          </w:tcPr>
          <w:p w14:paraId="67E7480D"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2EC416CE" w14:textId="77777777" w:rsidR="005B4A5F" w:rsidRPr="00D5087F" w:rsidRDefault="005B4A5F" w:rsidP="001D5093">
            <w:pPr>
              <w:jc w:val="left"/>
              <w:rPr>
                <w:rFonts w:ascii="Segoe UI Symbol" w:hAnsi="Segoe UI Symbol"/>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33ABAEE2" w14:textId="77777777" w:rsidR="005B4A5F" w:rsidRPr="00D5087F" w:rsidRDefault="005B4A5F" w:rsidP="001D5093">
            <w:pPr>
              <w:jc w:val="left"/>
              <w:rPr>
                <w:rFonts w:ascii="Segoe UI Symbol" w:hAnsi="Segoe UI Symbol"/>
                <w:sz w:val="20"/>
              </w:rPr>
            </w:pPr>
          </w:p>
        </w:tc>
        <w:tc>
          <w:tcPr>
            <w:tcW w:w="1152" w:type="dxa"/>
            <w:tcBorders>
              <w:top w:val="dotted" w:sz="4" w:space="0" w:color="auto"/>
              <w:left w:val="nil"/>
              <w:bottom w:val="nil"/>
            </w:tcBorders>
          </w:tcPr>
          <w:p w14:paraId="5C60E9F8" w14:textId="77777777" w:rsidR="005B4A5F" w:rsidRPr="00D5087F" w:rsidRDefault="005B4A5F" w:rsidP="001D5093">
            <w:pPr>
              <w:jc w:val="left"/>
              <w:rPr>
                <w:rFonts w:ascii="Segoe UI Symbol" w:hAnsi="Segoe UI Symbol"/>
                <w:sz w:val="20"/>
              </w:rPr>
            </w:pPr>
          </w:p>
        </w:tc>
      </w:tr>
      <w:tr w:rsidR="005B4A5F" w:rsidRPr="00143E6E" w14:paraId="7A85F0E4" w14:textId="77777777" w:rsidTr="00BF37B5">
        <w:tc>
          <w:tcPr>
            <w:tcW w:w="7848" w:type="dxa"/>
            <w:gridSpan w:val="9"/>
            <w:tcBorders>
              <w:top w:val="single" w:sz="6" w:space="0" w:color="auto"/>
              <w:bottom w:val="single" w:sz="6" w:space="0" w:color="auto"/>
              <w:right w:val="nil"/>
            </w:tcBorders>
          </w:tcPr>
          <w:p w14:paraId="54D55FE4" w14:textId="77777777" w:rsidR="005B4A5F" w:rsidRPr="00D5087F" w:rsidRDefault="005B4A5F" w:rsidP="001D5093">
            <w:pPr>
              <w:jc w:val="right"/>
              <w:rPr>
                <w:rFonts w:ascii="Segoe UI Symbol" w:hAnsi="Segoe UI Symbol"/>
                <w:sz w:val="20"/>
              </w:rPr>
            </w:pPr>
            <w:r w:rsidRPr="00D5087F">
              <w:rPr>
                <w:rFonts w:ascii="Segoe UI Symbol" w:hAnsi="Segoe UI Symbol"/>
                <w:sz w:val="20"/>
              </w:rPr>
              <w:t>TOTAL</w:t>
            </w:r>
            <w:r w:rsidR="007E703B" w:rsidRPr="00D5087F">
              <w:rPr>
                <w:rFonts w:ascii="Segoe UI Symbol" w:hAnsi="Segoe UI Symbol"/>
                <w:sz w:val="20"/>
              </w:rPr>
              <w:t xml:space="preserve"> </w:t>
            </w:r>
            <w:r w:rsidRPr="00D5087F">
              <w:rPr>
                <w:rFonts w:ascii="Segoe UI Symbol" w:hAnsi="Segoe UI Symbol"/>
                <w:sz w:val="20"/>
              </w:rPr>
              <w:t>(to</w:t>
            </w:r>
            <w:r w:rsidR="007E703B" w:rsidRPr="00D5087F">
              <w:rPr>
                <w:rFonts w:ascii="Segoe UI Symbol" w:hAnsi="Segoe UI Symbol"/>
                <w:sz w:val="20"/>
              </w:rPr>
              <w:t xml:space="preserve"> </w:t>
            </w:r>
            <w:r w:rsidRPr="00D5087F">
              <w:rPr>
                <w:rFonts w:ascii="Segoe UI Symbol" w:hAnsi="Segoe UI Symbol"/>
                <w:sz w:val="20"/>
              </w:rPr>
              <w:t>Schedule</w:t>
            </w:r>
            <w:r w:rsidR="007E703B" w:rsidRPr="00D5087F">
              <w:rPr>
                <w:rFonts w:ascii="Segoe UI Symbol" w:hAnsi="Segoe UI Symbol"/>
                <w:sz w:val="20"/>
              </w:rPr>
              <w:t xml:space="preserve"> </w:t>
            </w:r>
            <w:r w:rsidRPr="00D5087F">
              <w:rPr>
                <w:rFonts w:ascii="Segoe UI Symbol" w:hAnsi="Segoe UI Symbol"/>
                <w:sz w:val="20"/>
              </w:rPr>
              <w:t>No.</w:t>
            </w:r>
            <w:r w:rsidR="007E703B" w:rsidRPr="00D5087F">
              <w:rPr>
                <w:rFonts w:ascii="Segoe UI Symbol" w:hAnsi="Segoe UI Symbol"/>
                <w:sz w:val="20"/>
              </w:rPr>
              <w:t xml:space="preserve"> </w:t>
            </w:r>
            <w:r w:rsidRPr="00D5087F">
              <w:rPr>
                <w:rFonts w:ascii="Segoe UI Symbol" w:hAnsi="Segoe UI Symbol"/>
                <w:sz w:val="20"/>
              </w:rPr>
              <w:t>5.</w:t>
            </w:r>
            <w:r w:rsidR="007E703B" w:rsidRPr="00D5087F">
              <w:rPr>
                <w:rFonts w:ascii="Segoe UI Symbol" w:hAnsi="Segoe UI Symbol"/>
                <w:sz w:val="20"/>
              </w:rPr>
              <w:t xml:space="preserve">  </w:t>
            </w:r>
            <w:r w:rsidRPr="00D5087F">
              <w:rPr>
                <w:rFonts w:ascii="Segoe UI Symbol" w:hAnsi="Segoe UI Symbol"/>
                <w:sz w:val="20"/>
              </w:rPr>
              <w:t>Grand</w:t>
            </w:r>
            <w:r w:rsidR="007E703B" w:rsidRPr="00D5087F">
              <w:rPr>
                <w:rFonts w:ascii="Segoe UI Symbol" w:hAnsi="Segoe UI Symbol"/>
                <w:sz w:val="20"/>
              </w:rPr>
              <w:t xml:space="preserve"> </w:t>
            </w:r>
            <w:r w:rsidRPr="00D5087F">
              <w:rPr>
                <w:rFonts w:ascii="Segoe UI Symbol" w:hAnsi="Segoe UI Symbol"/>
                <w:sz w:val="20"/>
              </w:rPr>
              <w:t>Summary)</w:t>
            </w:r>
          </w:p>
        </w:tc>
        <w:tc>
          <w:tcPr>
            <w:tcW w:w="1152" w:type="dxa"/>
            <w:tcBorders>
              <w:top w:val="single" w:sz="6" w:space="0" w:color="auto"/>
              <w:left w:val="single" w:sz="6" w:space="0" w:color="auto"/>
              <w:bottom w:val="single" w:sz="6" w:space="0" w:color="auto"/>
            </w:tcBorders>
          </w:tcPr>
          <w:p w14:paraId="18CC8E90" w14:textId="77777777" w:rsidR="005B4A5F" w:rsidRPr="00D5087F" w:rsidRDefault="005B4A5F" w:rsidP="001D5093">
            <w:pPr>
              <w:rPr>
                <w:rFonts w:ascii="Segoe UI Symbol" w:hAnsi="Segoe UI Symbol"/>
                <w:sz w:val="20"/>
              </w:rPr>
            </w:pPr>
          </w:p>
        </w:tc>
      </w:tr>
      <w:tr w:rsidR="005B4A5F" w:rsidRPr="00143E6E" w14:paraId="089B99F9" w14:textId="77777777" w:rsidTr="00BF37B5">
        <w:tc>
          <w:tcPr>
            <w:tcW w:w="720" w:type="dxa"/>
            <w:tcBorders>
              <w:top w:val="nil"/>
              <w:left w:val="nil"/>
              <w:bottom w:val="nil"/>
              <w:right w:val="nil"/>
            </w:tcBorders>
          </w:tcPr>
          <w:p w14:paraId="7F775F13"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21874CAC"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5E952432" w14:textId="77777777" w:rsidR="005B4A5F" w:rsidRPr="00D5087F" w:rsidRDefault="005B4A5F" w:rsidP="001D5093">
            <w:pPr>
              <w:jc w:val="left"/>
              <w:rPr>
                <w:rFonts w:ascii="Segoe UI Symbol" w:hAnsi="Segoe UI Symbol"/>
                <w:sz w:val="20"/>
              </w:rPr>
            </w:pPr>
          </w:p>
        </w:tc>
        <w:tc>
          <w:tcPr>
            <w:tcW w:w="720" w:type="dxa"/>
            <w:tcBorders>
              <w:top w:val="single" w:sz="6" w:space="0" w:color="auto"/>
              <w:left w:val="single" w:sz="6" w:space="0" w:color="auto"/>
              <w:bottom w:val="nil"/>
              <w:right w:val="nil"/>
            </w:tcBorders>
          </w:tcPr>
          <w:p w14:paraId="1A9A7778" w14:textId="77777777" w:rsidR="005B4A5F" w:rsidRPr="00D5087F" w:rsidRDefault="005B4A5F" w:rsidP="001D5093">
            <w:pPr>
              <w:jc w:val="left"/>
              <w:rPr>
                <w:rFonts w:ascii="Segoe UI Symbol" w:hAnsi="Segoe UI Symbol"/>
                <w:sz w:val="20"/>
              </w:rPr>
            </w:pPr>
          </w:p>
        </w:tc>
        <w:tc>
          <w:tcPr>
            <w:tcW w:w="1296" w:type="dxa"/>
            <w:gridSpan w:val="2"/>
            <w:tcBorders>
              <w:top w:val="single" w:sz="6" w:space="0" w:color="auto"/>
              <w:left w:val="nil"/>
              <w:bottom w:val="nil"/>
              <w:right w:val="nil"/>
            </w:tcBorders>
          </w:tcPr>
          <w:p w14:paraId="32E60040" w14:textId="77777777" w:rsidR="005B4A5F" w:rsidRPr="00D5087F" w:rsidRDefault="005B4A5F" w:rsidP="001D5093">
            <w:pPr>
              <w:jc w:val="left"/>
              <w:rPr>
                <w:rFonts w:ascii="Segoe UI Symbol" w:hAnsi="Segoe UI Symbol"/>
                <w:sz w:val="20"/>
              </w:rPr>
            </w:pPr>
          </w:p>
        </w:tc>
        <w:tc>
          <w:tcPr>
            <w:tcW w:w="1296" w:type="dxa"/>
            <w:gridSpan w:val="2"/>
            <w:tcBorders>
              <w:top w:val="single" w:sz="6" w:space="0" w:color="auto"/>
              <w:left w:val="nil"/>
              <w:bottom w:val="nil"/>
              <w:right w:val="nil"/>
            </w:tcBorders>
          </w:tcPr>
          <w:p w14:paraId="3CA45FEE" w14:textId="77777777" w:rsidR="005B4A5F" w:rsidRPr="00D5087F" w:rsidRDefault="005B4A5F" w:rsidP="001D5093">
            <w:pPr>
              <w:jc w:val="left"/>
              <w:rPr>
                <w:rFonts w:ascii="Segoe UI Symbol" w:hAnsi="Segoe UI Symbol"/>
                <w:sz w:val="20"/>
              </w:rPr>
            </w:pPr>
          </w:p>
        </w:tc>
        <w:tc>
          <w:tcPr>
            <w:tcW w:w="1296" w:type="dxa"/>
            <w:gridSpan w:val="2"/>
            <w:tcBorders>
              <w:top w:val="single" w:sz="6" w:space="0" w:color="auto"/>
              <w:left w:val="nil"/>
              <w:bottom w:val="nil"/>
              <w:right w:val="single" w:sz="6" w:space="0" w:color="auto"/>
            </w:tcBorders>
          </w:tcPr>
          <w:p w14:paraId="09010EA6" w14:textId="77777777" w:rsidR="005B4A5F" w:rsidRPr="00D5087F" w:rsidRDefault="005B4A5F" w:rsidP="001D5093">
            <w:pPr>
              <w:jc w:val="left"/>
              <w:rPr>
                <w:rFonts w:ascii="Segoe UI Symbol" w:hAnsi="Segoe UI Symbol"/>
                <w:sz w:val="20"/>
              </w:rPr>
            </w:pPr>
          </w:p>
        </w:tc>
      </w:tr>
      <w:tr w:rsidR="005B4A5F" w:rsidRPr="00143E6E" w14:paraId="5CDD7F6A" w14:textId="77777777" w:rsidTr="00BF37B5">
        <w:tc>
          <w:tcPr>
            <w:tcW w:w="720" w:type="dxa"/>
            <w:tcBorders>
              <w:top w:val="nil"/>
              <w:left w:val="nil"/>
              <w:bottom w:val="nil"/>
              <w:right w:val="nil"/>
            </w:tcBorders>
          </w:tcPr>
          <w:p w14:paraId="28A4B10D"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5129178A"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3078F57B" w14:textId="77777777" w:rsidR="005B4A5F" w:rsidRPr="00D5087F" w:rsidRDefault="005B4A5F" w:rsidP="001D5093">
            <w:pPr>
              <w:jc w:val="left"/>
              <w:rPr>
                <w:rFonts w:ascii="Segoe UI Symbol" w:hAnsi="Segoe UI Symbol"/>
                <w:sz w:val="20"/>
              </w:rPr>
            </w:pPr>
          </w:p>
        </w:tc>
        <w:tc>
          <w:tcPr>
            <w:tcW w:w="720" w:type="dxa"/>
            <w:tcBorders>
              <w:top w:val="nil"/>
              <w:left w:val="single" w:sz="6" w:space="0" w:color="auto"/>
              <w:bottom w:val="nil"/>
              <w:right w:val="nil"/>
            </w:tcBorders>
          </w:tcPr>
          <w:p w14:paraId="2B6E3C30" w14:textId="77777777" w:rsidR="005B4A5F" w:rsidRPr="00D5087F"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3F07C25F" w14:textId="77777777" w:rsidR="005B4A5F" w:rsidRPr="00D5087F"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27B8948C" w14:textId="77777777" w:rsidR="005B4A5F" w:rsidRPr="00D5087F" w:rsidRDefault="005B4A5F" w:rsidP="001D5093">
            <w:pPr>
              <w:jc w:val="left"/>
              <w:rPr>
                <w:rFonts w:ascii="Segoe UI Symbol" w:hAnsi="Segoe UI Symbol"/>
                <w:sz w:val="20"/>
              </w:rPr>
            </w:pPr>
          </w:p>
        </w:tc>
        <w:tc>
          <w:tcPr>
            <w:tcW w:w="1296" w:type="dxa"/>
            <w:gridSpan w:val="2"/>
            <w:tcBorders>
              <w:top w:val="nil"/>
              <w:left w:val="nil"/>
              <w:bottom w:val="nil"/>
              <w:right w:val="single" w:sz="6" w:space="0" w:color="auto"/>
            </w:tcBorders>
          </w:tcPr>
          <w:p w14:paraId="6F27971F" w14:textId="77777777" w:rsidR="005B4A5F" w:rsidRPr="00D5087F" w:rsidRDefault="005B4A5F" w:rsidP="001D5093">
            <w:pPr>
              <w:jc w:val="left"/>
              <w:rPr>
                <w:rFonts w:ascii="Segoe UI Symbol" w:hAnsi="Segoe UI Symbol"/>
                <w:sz w:val="20"/>
              </w:rPr>
            </w:pPr>
          </w:p>
        </w:tc>
      </w:tr>
      <w:tr w:rsidR="005B4A5F" w:rsidRPr="00143E6E" w14:paraId="43326E80" w14:textId="77777777" w:rsidTr="00BF37B5">
        <w:tc>
          <w:tcPr>
            <w:tcW w:w="720" w:type="dxa"/>
            <w:tcBorders>
              <w:top w:val="nil"/>
              <w:left w:val="nil"/>
              <w:bottom w:val="nil"/>
              <w:right w:val="nil"/>
            </w:tcBorders>
          </w:tcPr>
          <w:p w14:paraId="386DE8CA"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6B885AB5"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690CBCF9" w14:textId="77777777" w:rsidR="005B4A5F" w:rsidRPr="00D5087F" w:rsidRDefault="005B4A5F" w:rsidP="001D5093">
            <w:pPr>
              <w:jc w:val="left"/>
              <w:rPr>
                <w:rFonts w:ascii="Segoe UI Symbol" w:hAnsi="Segoe UI Symbol"/>
                <w:sz w:val="20"/>
              </w:rPr>
            </w:pPr>
          </w:p>
        </w:tc>
        <w:tc>
          <w:tcPr>
            <w:tcW w:w="2016" w:type="dxa"/>
            <w:gridSpan w:val="3"/>
            <w:tcBorders>
              <w:top w:val="nil"/>
              <w:left w:val="single" w:sz="6" w:space="0" w:color="auto"/>
              <w:bottom w:val="nil"/>
              <w:right w:val="nil"/>
            </w:tcBorders>
          </w:tcPr>
          <w:p w14:paraId="28BA99F7" w14:textId="77777777" w:rsidR="005B4A5F" w:rsidRPr="00D5087F" w:rsidRDefault="005B4A5F" w:rsidP="001D5093">
            <w:pPr>
              <w:jc w:val="right"/>
              <w:rPr>
                <w:rFonts w:ascii="Segoe UI Symbol" w:hAnsi="Segoe UI Symbol"/>
                <w:sz w:val="20"/>
              </w:rPr>
            </w:pPr>
            <w:r w:rsidRPr="00D5087F">
              <w:rPr>
                <w:rFonts w:ascii="Segoe UI Symbol" w:hAnsi="Segoe UI Symbol"/>
                <w:sz w:val="20"/>
              </w:rPr>
              <w:t>Signature</w:t>
            </w:r>
            <w:r w:rsidR="007E703B" w:rsidRPr="00D5087F">
              <w:rPr>
                <w:rFonts w:ascii="Segoe UI Symbol" w:hAnsi="Segoe UI Symbol"/>
                <w:sz w:val="20"/>
              </w:rPr>
              <w:t xml:space="preserve"> </w:t>
            </w:r>
            <w:r w:rsidRPr="00D5087F">
              <w:rPr>
                <w:rFonts w:ascii="Segoe UI Symbol" w:hAnsi="Segoe UI Symbol"/>
                <w:sz w:val="20"/>
              </w:rPr>
              <w:t>of</w:t>
            </w:r>
            <w:r w:rsidR="007E703B" w:rsidRPr="00D5087F">
              <w:rPr>
                <w:rFonts w:ascii="Segoe UI Symbol" w:hAnsi="Segoe UI Symbol"/>
                <w:sz w:val="20"/>
              </w:rPr>
              <w:t xml:space="preserve"> </w:t>
            </w:r>
            <w:r w:rsidRPr="00D5087F">
              <w:rPr>
                <w:rFonts w:ascii="Segoe UI Symbol" w:hAnsi="Segoe UI Symbol"/>
                <w:sz w:val="20"/>
              </w:rPr>
              <w:t>Bidder</w:t>
            </w:r>
          </w:p>
        </w:tc>
        <w:tc>
          <w:tcPr>
            <w:tcW w:w="2592" w:type="dxa"/>
            <w:gridSpan w:val="4"/>
            <w:tcBorders>
              <w:top w:val="nil"/>
              <w:left w:val="nil"/>
              <w:bottom w:val="nil"/>
              <w:right w:val="single" w:sz="6" w:space="0" w:color="auto"/>
            </w:tcBorders>
          </w:tcPr>
          <w:p w14:paraId="19B155BA" w14:textId="77777777" w:rsidR="005B4A5F" w:rsidRPr="00D5087F" w:rsidRDefault="005B4A5F" w:rsidP="001D5093">
            <w:pPr>
              <w:tabs>
                <w:tab w:val="left" w:pos="2297"/>
              </w:tabs>
              <w:jc w:val="left"/>
              <w:rPr>
                <w:rFonts w:ascii="Segoe UI Symbol" w:hAnsi="Segoe UI Symbol"/>
                <w:sz w:val="20"/>
              </w:rPr>
            </w:pPr>
            <w:r w:rsidRPr="00D5087F">
              <w:rPr>
                <w:rFonts w:ascii="Segoe UI Symbol" w:hAnsi="Segoe UI Symbol"/>
                <w:sz w:val="20"/>
                <w:u w:val="single"/>
              </w:rPr>
              <w:tab/>
            </w:r>
          </w:p>
        </w:tc>
      </w:tr>
      <w:tr w:rsidR="005B4A5F" w:rsidRPr="00143E6E" w14:paraId="7A222A63" w14:textId="77777777" w:rsidTr="00BF37B5">
        <w:trPr>
          <w:trHeight w:val="80"/>
        </w:trPr>
        <w:tc>
          <w:tcPr>
            <w:tcW w:w="720" w:type="dxa"/>
            <w:tcBorders>
              <w:top w:val="nil"/>
              <w:left w:val="nil"/>
              <w:bottom w:val="nil"/>
              <w:right w:val="nil"/>
            </w:tcBorders>
          </w:tcPr>
          <w:p w14:paraId="00C60B9B"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48B7EA63"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52A7B0D5" w14:textId="77777777" w:rsidR="005B4A5F" w:rsidRPr="00D5087F" w:rsidRDefault="005B4A5F" w:rsidP="001D5093">
            <w:pPr>
              <w:jc w:val="left"/>
              <w:rPr>
                <w:rFonts w:ascii="Segoe UI Symbol" w:hAnsi="Segoe UI Symbol"/>
                <w:sz w:val="20"/>
              </w:rPr>
            </w:pPr>
          </w:p>
        </w:tc>
        <w:tc>
          <w:tcPr>
            <w:tcW w:w="720" w:type="dxa"/>
            <w:tcBorders>
              <w:top w:val="nil"/>
              <w:left w:val="single" w:sz="6" w:space="0" w:color="auto"/>
              <w:bottom w:val="single" w:sz="6" w:space="0" w:color="auto"/>
              <w:right w:val="nil"/>
            </w:tcBorders>
          </w:tcPr>
          <w:p w14:paraId="0637AAA8" w14:textId="77777777" w:rsidR="005B4A5F" w:rsidRPr="00D5087F" w:rsidRDefault="005B4A5F" w:rsidP="001D5093">
            <w:pPr>
              <w:jc w:val="left"/>
              <w:rPr>
                <w:rFonts w:ascii="Segoe UI Symbol" w:hAnsi="Segoe UI Symbol"/>
                <w:sz w:val="20"/>
              </w:rPr>
            </w:pPr>
          </w:p>
        </w:tc>
        <w:tc>
          <w:tcPr>
            <w:tcW w:w="1296" w:type="dxa"/>
            <w:gridSpan w:val="2"/>
            <w:tcBorders>
              <w:top w:val="nil"/>
              <w:left w:val="nil"/>
              <w:bottom w:val="single" w:sz="6" w:space="0" w:color="auto"/>
              <w:right w:val="nil"/>
            </w:tcBorders>
          </w:tcPr>
          <w:p w14:paraId="209AA941" w14:textId="77777777" w:rsidR="005B4A5F" w:rsidRPr="00D5087F" w:rsidRDefault="005B4A5F" w:rsidP="001D5093">
            <w:pPr>
              <w:jc w:val="left"/>
              <w:rPr>
                <w:rFonts w:ascii="Segoe UI Symbol" w:hAnsi="Segoe UI Symbol"/>
                <w:sz w:val="20"/>
              </w:rPr>
            </w:pPr>
          </w:p>
        </w:tc>
        <w:tc>
          <w:tcPr>
            <w:tcW w:w="1296" w:type="dxa"/>
            <w:gridSpan w:val="2"/>
            <w:tcBorders>
              <w:top w:val="nil"/>
              <w:left w:val="nil"/>
              <w:bottom w:val="single" w:sz="6" w:space="0" w:color="auto"/>
              <w:right w:val="nil"/>
            </w:tcBorders>
          </w:tcPr>
          <w:p w14:paraId="685BDB42" w14:textId="77777777" w:rsidR="005B4A5F" w:rsidRPr="00D5087F" w:rsidRDefault="005B4A5F" w:rsidP="001D5093">
            <w:pPr>
              <w:jc w:val="left"/>
              <w:rPr>
                <w:rFonts w:ascii="Segoe UI Symbol" w:hAnsi="Segoe UI Symbol"/>
                <w:sz w:val="20"/>
              </w:rPr>
            </w:pPr>
          </w:p>
        </w:tc>
        <w:tc>
          <w:tcPr>
            <w:tcW w:w="1296" w:type="dxa"/>
            <w:gridSpan w:val="2"/>
            <w:tcBorders>
              <w:top w:val="nil"/>
              <w:left w:val="nil"/>
              <w:bottom w:val="single" w:sz="6" w:space="0" w:color="auto"/>
              <w:right w:val="single" w:sz="6" w:space="0" w:color="auto"/>
            </w:tcBorders>
          </w:tcPr>
          <w:p w14:paraId="26F7591B" w14:textId="77777777" w:rsidR="005B4A5F" w:rsidRPr="00D5087F" w:rsidRDefault="005B4A5F" w:rsidP="001D5093">
            <w:pPr>
              <w:jc w:val="left"/>
              <w:rPr>
                <w:rFonts w:ascii="Segoe UI Symbol" w:hAnsi="Segoe UI Symbol"/>
                <w:sz w:val="20"/>
              </w:rPr>
            </w:pPr>
          </w:p>
        </w:tc>
      </w:tr>
      <w:tr w:rsidR="005B4A5F" w:rsidRPr="002C3699" w14:paraId="49CEF4B6" w14:textId="77777777" w:rsidTr="00BF37B5">
        <w:tc>
          <w:tcPr>
            <w:tcW w:w="9000" w:type="dxa"/>
            <w:gridSpan w:val="10"/>
            <w:tcBorders>
              <w:top w:val="nil"/>
              <w:left w:val="nil"/>
              <w:bottom w:val="nil"/>
              <w:right w:val="nil"/>
            </w:tcBorders>
            <w:shd w:val="clear" w:color="auto" w:fill="auto"/>
          </w:tcPr>
          <w:p w14:paraId="062B6504" w14:textId="67549C84" w:rsidR="005B4A5F" w:rsidRPr="00284021" w:rsidRDefault="005B4A5F" w:rsidP="00284021">
            <w:pPr>
              <w:ind w:left="216" w:hanging="216"/>
              <w:rPr>
                <w:rFonts w:ascii="Arial Narrow" w:hAnsi="Arial Narrow"/>
                <w:sz w:val="20"/>
              </w:rPr>
            </w:pPr>
          </w:p>
        </w:tc>
      </w:tr>
      <w:tr w:rsidR="002C3699" w:rsidRPr="002C3699" w14:paraId="1BB8B92E" w14:textId="77777777" w:rsidTr="00BF37B5">
        <w:tc>
          <w:tcPr>
            <w:tcW w:w="9000" w:type="dxa"/>
            <w:gridSpan w:val="10"/>
            <w:tcBorders>
              <w:top w:val="nil"/>
              <w:left w:val="nil"/>
              <w:bottom w:val="nil"/>
              <w:right w:val="nil"/>
            </w:tcBorders>
            <w:shd w:val="clear" w:color="auto" w:fill="auto"/>
          </w:tcPr>
          <w:p w14:paraId="38D342DC" w14:textId="77777777" w:rsidR="002C3699" w:rsidRPr="002C3699" w:rsidRDefault="002C3699" w:rsidP="002C3699">
            <w:pPr>
              <w:ind w:left="216" w:hanging="216"/>
              <w:rPr>
                <w:rFonts w:ascii="Arial Narrow" w:hAnsi="Arial Narrow"/>
                <w:sz w:val="20"/>
                <w:vertAlign w:val="superscript"/>
              </w:rPr>
            </w:pPr>
          </w:p>
        </w:tc>
      </w:tr>
    </w:tbl>
    <w:p w14:paraId="5E4F95DF" w14:textId="77777777" w:rsidR="0032301B" w:rsidRDefault="0032301B" w:rsidP="00D5087F">
      <w:pPr>
        <w:pStyle w:val="Heading3"/>
        <w:jc w:val="center"/>
        <w:rPr>
          <w:rFonts w:ascii="Segoe UI Symbol" w:hAnsi="Segoe UI Symbol"/>
          <w:b/>
          <w:sz w:val="32"/>
          <w:szCs w:val="32"/>
        </w:rPr>
      </w:pPr>
      <w:bookmarkStart w:id="459" w:name="_Toc437968874"/>
      <w:bookmarkStart w:id="460" w:name="_Toc197236030"/>
      <w:bookmarkStart w:id="461" w:name="_Toc59197190"/>
      <w:bookmarkStart w:id="462" w:name="_Toc88745173"/>
    </w:p>
    <w:p w14:paraId="7FF4E59D" w14:textId="08632358" w:rsidR="005B4A5F" w:rsidRPr="00D5087F" w:rsidRDefault="005B4A5F" w:rsidP="00D5087F">
      <w:pPr>
        <w:pStyle w:val="Heading3"/>
        <w:jc w:val="center"/>
        <w:rPr>
          <w:rFonts w:ascii="Segoe UI Symbol" w:hAnsi="Segoe UI Symbol"/>
          <w:szCs w:val="32"/>
        </w:rPr>
      </w:pPr>
      <w:r w:rsidRPr="00D5087F">
        <w:rPr>
          <w:rFonts w:ascii="Segoe UI Symbol" w:hAnsi="Segoe UI Symbol"/>
          <w:b/>
          <w:sz w:val="32"/>
          <w:szCs w:val="32"/>
        </w:rPr>
        <w:lastRenderedPageBreak/>
        <w:t>Schedule</w:t>
      </w:r>
      <w:r w:rsidR="007E703B" w:rsidRPr="00D5087F">
        <w:rPr>
          <w:rFonts w:ascii="Segoe UI Symbol" w:hAnsi="Segoe UI Symbol"/>
          <w:b/>
          <w:sz w:val="32"/>
          <w:szCs w:val="32"/>
        </w:rPr>
        <w:t xml:space="preserve"> </w:t>
      </w:r>
      <w:r w:rsidRPr="00D5087F">
        <w:rPr>
          <w:rFonts w:ascii="Segoe UI Symbol" w:hAnsi="Segoe UI Symbol"/>
          <w:b/>
          <w:sz w:val="32"/>
          <w:szCs w:val="32"/>
        </w:rPr>
        <w:t>No.</w:t>
      </w:r>
      <w:r w:rsidR="007E703B" w:rsidRPr="00D5087F">
        <w:rPr>
          <w:rFonts w:ascii="Segoe UI Symbol" w:hAnsi="Segoe UI Symbol"/>
          <w:b/>
          <w:sz w:val="32"/>
          <w:szCs w:val="32"/>
        </w:rPr>
        <w:t xml:space="preserve"> </w:t>
      </w:r>
      <w:r w:rsidRPr="00D5087F">
        <w:rPr>
          <w:rFonts w:ascii="Segoe UI Symbol" w:hAnsi="Segoe UI Symbol"/>
          <w:b/>
          <w:sz w:val="32"/>
          <w:szCs w:val="32"/>
        </w:rPr>
        <w:t>5.</w:t>
      </w:r>
      <w:r w:rsidR="007E703B" w:rsidRPr="00D5087F">
        <w:rPr>
          <w:rFonts w:ascii="Segoe UI Symbol" w:hAnsi="Segoe UI Symbol"/>
          <w:b/>
          <w:sz w:val="32"/>
          <w:szCs w:val="32"/>
        </w:rPr>
        <w:t xml:space="preserve">  </w:t>
      </w:r>
      <w:r w:rsidRPr="00D5087F">
        <w:rPr>
          <w:rFonts w:ascii="Segoe UI Symbol" w:hAnsi="Segoe UI Symbol"/>
          <w:b/>
          <w:sz w:val="32"/>
          <w:szCs w:val="32"/>
        </w:rPr>
        <w:t>Grand</w:t>
      </w:r>
      <w:r w:rsidR="007E703B" w:rsidRPr="00D5087F">
        <w:rPr>
          <w:rFonts w:ascii="Segoe UI Symbol" w:hAnsi="Segoe UI Symbol"/>
          <w:b/>
          <w:sz w:val="32"/>
          <w:szCs w:val="32"/>
        </w:rPr>
        <w:t xml:space="preserve"> </w:t>
      </w:r>
      <w:r w:rsidRPr="00D5087F">
        <w:rPr>
          <w:rFonts w:ascii="Segoe UI Symbol" w:hAnsi="Segoe UI Symbol"/>
          <w:b/>
          <w:sz w:val="32"/>
          <w:szCs w:val="32"/>
        </w:rPr>
        <w:t>Summary</w:t>
      </w:r>
      <w:bookmarkEnd w:id="459"/>
      <w:bookmarkEnd w:id="460"/>
      <w:bookmarkEnd w:id="461"/>
      <w:bookmarkEnd w:id="462"/>
    </w:p>
    <w:p w14:paraId="7119ACD8" w14:textId="77777777" w:rsidR="005B4A5F" w:rsidRPr="00D5087F" w:rsidRDefault="005B4A5F" w:rsidP="001D5093">
      <w:pPr>
        <w:rPr>
          <w:rFonts w:ascii="Segoe UI Symbol" w:hAnsi="Segoe UI Symbol"/>
        </w:rPr>
      </w:pP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5B4A5F" w:rsidRPr="00BF37B5" w14:paraId="2FA728F8" w14:textId="77777777" w:rsidTr="00F35BE0">
        <w:tc>
          <w:tcPr>
            <w:tcW w:w="720" w:type="dxa"/>
            <w:tcBorders>
              <w:top w:val="single" w:sz="6" w:space="0" w:color="auto"/>
              <w:bottom w:val="nil"/>
              <w:right w:val="nil"/>
            </w:tcBorders>
          </w:tcPr>
          <w:p w14:paraId="0108E192"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Item</w:t>
            </w:r>
          </w:p>
        </w:tc>
        <w:tc>
          <w:tcPr>
            <w:tcW w:w="5400" w:type="dxa"/>
            <w:gridSpan w:val="4"/>
            <w:tcBorders>
              <w:top w:val="single" w:sz="6" w:space="0" w:color="auto"/>
              <w:left w:val="single" w:sz="6" w:space="0" w:color="auto"/>
              <w:bottom w:val="nil"/>
              <w:right w:val="single" w:sz="6" w:space="0" w:color="auto"/>
            </w:tcBorders>
          </w:tcPr>
          <w:p w14:paraId="4CC23E55"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Description</w:t>
            </w:r>
          </w:p>
        </w:tc>
        <w:tc>
          <w:tcPr>
            <w:tcW w:w="2880" w:type="dxa"/>
            <w:gridSpan w:val="4"/>
            <w:tcBorders>
              <w:top w:val="single" w:sz="6" w:space="0" w:color="auto"/>
              <w:left w:val="nil"/>
              <w:bottom w:val="nil"/>
              <w:right w:val="single" w:sz="6" w:space="0" w:color="auto"/>
            </w:tcBorders>
          </w:tcPr>
          <w:p w14:paraId="52DE27BC" w14:textId="7C71AE40" w:rsidR="005B4A5F" w:rsidRPr="00BF37B5" w:rsidRDefault="005B4A5F" w:rsidP="001D5093">
            <w:pPr>
              <w:jc w:val="center"/>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Price</w:t>
            </w:r>
            <w:r w:rsidR="0032301B">
              <w:rPr>
                <w:rStyle w:val="FootnoteReference"/>
                <w:rFonts w:ascii="Segoe UI Symbol" w:hAnsi="Segoe UI Symbol"/>
                <w:sz w:val="20"/>
              </w:rPr>
              <w:footnoteReference w:id="16"/>
            </w:r>
          </w:p>
        </w:tc>
      </w:tr>
      <w:tr w:rsidR="005B4A5F" w:rsidRPr="00BF37B5" w14:paraId="3879A99B" w14:textId="77777777" w:rsidTr="00F35BE0">
        <w:tc>
          <w:tcPr>
            <w:tcW w:w="720" w:type="dxa"/>
            <w:tcBorders>
              <w:top w:val="nil"/>
              <w:bottom w:val="single" w:sz="6" w:space="0" w:color="auto"/>
              <w:right w:val="nil"/>
            </w:tcBorders>
          </w:tcPr>
          <w:p w14:paraId="3ADB8B7C" w14:textId="77777777" w:rsidR="005B4A5F" w:rsidRPr="00BF37B5" w:rsidRDefault="005B4A5F" w:rsidP="001D5093">
            <w:pPr>
              <w:rPr>
                <w:rFonts w:ascii="Segoe UI Symbol" w:hAnsi="Segoe UI Symbol"/>
                <w:sz w:val="20"/>
              </w:rPr>
            </w:pPr>
          </w:p>
        </w:tc>
        <w:tc>
          <w:tcPr>
            <w:tcW w:w="5400" w:type="dxa"/>
            <w:gridSpan w:val="4"/>
            <w:tcBorders>
              <w:top w:val="nil"/>
              <w:left w:val="single" w:sz="6" w:space="0" w:color="auto"/>
              <w:bottom w:val="single" w:sz="6" w:space="0" w:color="auto"/>
              <w:right w:val="single" w:sz="6" w:space="0" w:color="auto"/>
            </w:tcBorders>
          </w:tcPr>
          <w:p w14:paraId="1382E246" w14:textId="77777777" w:rsidR="005B4A5F" w:rsidRPr="00BF37B5" w:rsidRDefault="005B4A5F" w:rsidP="001D5093">
            <w:pPr>
              <w:rPr>
                <w:rFonts w:ascii="Segoe UI Symbol" w:hAnsi="Segoe UI Symbol"/>
                <w:sz w:val="20"/>
              </w:rPr>
            </w:pPr>
          </w:p>
        </w:tc>
        <w:tc>
          <w:tcPr>
            <w:tcW w:w="1440" w:type="dxa"/>
            <w:gridSpan w:val="2"/>
            <w:tcBorders>
              <w:top w:val="single" w:sz="6" w:space="0" w:color="auto"/>
              <w:left w:val="single" w:sz="6" w:space="0" w:color="auto"/>
              <w:bottom w:val="single" w:sz="6" w:space="0" w:color="auto"/>
              <w:right w:val="single" w:sz="6" w:space="0" w:color="auto"/>
            </w:tcBorders>
          </w:tcPr>
          <w:p w14:paraId="1F2F632F"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Foreign</w:t>
            </w:r>
          </w:p>
        </w:tc>
        <w:tc>
          <w:tcPr>
            <w:tcW w:w="1440" w:type="dxa"/>
            <w:gridSpan w:val="2"/>
            <w:tcBorders>
              <w:top w:val="single" w:sz="6" w:space="0" w:color="auto"/>
              <w:left w:val="nil"/>
              <w:bottom w:val="single" w:sz="6" w:space="0" w:color="auto"/>
            </w:tcBorders>
          </w:tcPr>
          <w:p w14:paraId="77FCCE0C" w14:textId="77777777" w:rsidR="005B4A5F" w:rsidRPr="00BF37B5" w:rsidRDefault="005B4A5F" w:rsidP="001D5093">
            <w:pPr>
              <w:jc w:val="center"/>
              <w:rPr>
                <w:rFonts w:ascii="Segoe UI Symbol" w:hAnsi="Segoe UI Symbol"/>
                <w:sz w:val="20"/>
              </w:rPr>
            </w:pPr>
            <w:r w:rsidRPr="00BF37B5">
              <w:rPr>
                <w:rFonts w:ascii="Segoe UI Symbol" w:hAnsi="Segoe UI Symbol"/>
                <w:sz w:val="20"/>
              </w:rPr>
              <w:t>Local</w:t>
            </w:r>
          </w:p>
        </w:tc>
      </w:tr>
      <w:tr w:rsidR="005B4A5F" w:rsidRPr="00BF37B5" w14:paraId="23669CE5" w14:textId="77777777" w:rsidTr="00F35BE0">
        <w:tc>
          <w:tcPr>
            <w:tcW w:w="720" w:type="dxa"/>
            <w:tcBorders>
              <w:top w:val="single" w:sz="6" w:space="0" w:color="auto"/>
              <w:bottom w:val="dotted" w:sz="4" w:space="0" w:color="auto"/>
              <w:right w:val="nil"/>
            </w:tcBorders>
          </w:tcPr>
          <w:p w14:paraId="2E6C73E7" w14:textId="77777777" w:rsidR="005B4A5F" w:rsidRPr="00BF37B5" w:rsidRDefault="005B4A5F" w:rsidP="001D5093">
            <w:pPr>
              <w:jc w:val="left"/>
              <w:rPr>
                <w:rFonts w:ascii="Segoe UI Symbol" w:hAnsi="Segoe UI Symbol"/>
                <w:sz w:val="20"/>
              </w:rPr>
            </w:pPr>
          </w:p>
        </w:tc>
        <w:tc>
          <w:tcPr>
            <w:tcW w:w="5400" w:type="dxa"/>
            <w:gridSpan w:val="4"/>
            <w:tcBorders>
              <w:top w:val="single" w:sz="6" w:space="0" w:color="auto"/>
              <w:left w:val="single" w:sz="6" w:space="0" w:color="auto"/>
              <w:bottom w:val="dotted" w:sz="4" w:space="0" w:color="auto"/>
              <w:right w:val="single" w:sz="6" w:space="0" w:color="auto"/>
            </w:tcBorders>
          </w:tcPr>
          <w:p w14:paraId="11A74188" w14:textId="77777777" w:rsidR="005B4A5F" w:rsidRPr="00BF37B5" w:rsidRDefault="005B4A5F" w:rsidP="001D5093">
            <w:pPr>
              <w:jc w:val="left"/>
              <w:rPr>
                <w:rFonts w:ascii="Segoe UI Symbol" w:hAnsi="Segoe UI Symbol"/>
                <w:sz w:val="20"/>
              </w:rPr>
            </w:pPr>
          </w:p>
        </w:tc>
        <w:tc>
          <w:tcPr>
            <w:tcW w:w="1440" w:type="dxa"/>
            <w:gridSpan w:val="2"/>
            <w:tcBorders>
              <w:top w:val="single" w:sz="6" w:space="0" w:color="auto"/>
              <w:left w:val="single" w:sz="6" w:space="0" w:color="auto"/>
              <w:bottom w:val="dotted" w:sz="4" w:space="0" w:color="auto"/>
              <w:right w:val="single" w:sz="6" w:space="0" w:color="auto"/>
            </w:tcBorders>
          </w:tcPr>
          <w:p w14:paraId="5889C55D" w14:textId="77777777" w:rsidR="005B4A5F" w:rsidRPr="00BF37B5" w:rsidRDefault="005B4A5F" w:rsidP="001D5093">
            <w:pPr>
              <w:jc w:val="left"/>
              <w:rPr>
                <w:rFonts w:ascii="Segoe UI Symbol" w:hAnsi="Segoe UI Symbol"/>
                <w:sz w:val="20"/>
              </w:rPr>
            </w:pPr>
          </w:p>
        </w:tc>
        <w:tc>
          <w:tcPr>
            <w:tcW w:w="1440" w:type="dxa"/>
            <w:gridSpan w:val="2"/>
            <w:tcBorders>
              <w:top w:val="single" w:sz="6" w:space="0" w:color="auto"/>
              <w:left w:val="nil"/>
              <w:bottom w:val="dotted" w:sz="4" w:space="0" w:color="auto"/>
            </w:tcBorders>
          </w:tcPr>
          <w:p w14:paraId="38655B26" w14:textId="77777777" w:rsidR="005B4A5F" w:rsidRPr="00BF37B5" w:rsidRDefault="005B4A5F" w:rsidP="001D5093">
            <w:pPr>
              <w:jc w:val="left"/>
              <w:rPr>
                <w:rFonts w:ascii="Segoe UI Symbol" w:hAnsi="Segoe UI Symbol"/>
                <w:sz w:val="20"/>
              </w:rPr>
            </w:pPr>
          </w:p>
        </w:tc>
      </w:tr>
      <w:tr w:rsidR="005B4A5F" w:rsidRPr="00BF37B5" w14:paraId="7A0C22F3" w14:textId="77777777" w:rsidTr="00F35BE0">
        <w:tc>
          <w:tcPr>
            <w:tcW w:w="720" w:type="dxa"/>
            <w:tcBorders>
              <w:top w:val="dotted" w:sz="4" w:space="0" w:color="auto"/>
              <w:bottom w:val="dotted" w:sz="4" w:space="0" w:color="auto"/>
              <w:right w:val="nil"/>
            </w:tcBorders>
          </w:tcPr>
          <w:p w14:paraId="329DB9BC" w14:textId="77777777" w:rsidR="005B4A5F" w:rsidRPr="00BF37B5" w:rsidRDefault="005B4A5F" w:rsidP="001D5093">
            <w:pPr>
              <w:jc w:val="left"/>
              <w:rPr>
                <w:rFonts w:ascii="Segoe UI Symbol" w:hAnsi="Segoe UI Symbol"/>
                <w:sz w:val="20"/>
              </w:rPr>
            </w:pPr>
          </w:p>
        </w:tc>
        <w:tc>
          <w:tcPr>
            <w:tcW w:w="5400" w:type="dxa"/>
            <w:gridSpan w:val="4"/>
            <w:tcBorders>
              <w:top w:val="dotted" w:sz="4" w:space="0" w:color="auto"/>
              <w:left w:val="single" w:sz="6" w:space="0" w:color="auto"/>
              <w:bottom w:val="dotted" w:sz="4" w:space="0" w:color="auto"/>
              <w:right w:val="single" w:sz="6" w:space="0" w:color="auto"/>
            </w:tcBorders>
          </w:tcPr>
          <w:p w14:paraId="67EB3224" w14:textId="77777777" w:rsidR="005B4A5F" w:rsidRPr="00BF37B5" w:rsidRDefault="005B4A5F" w:rsidP="001D5093">
            <w:pPr>
              <w:spacing w:before="60" w:after="60"/>
              <w:jc w:val="left"/>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Schedule</w:t>
            </w:r>
            <w:r w:rsidR="007E703B" w:rsidRPr="00BF37B5">
              <w:rPr>
                <w:rFonts w:ascii="Segoe UI Symbol" w:hAnsi="Segoe UI Symbol"/>
                <w:sz w:val="20"/>
              </w:rPr>
              <w:t xml:space="preserve"> </w:t>
            </w:r>
            <w:r w:rsidRPr="00BF37B5">
              <w:rPr>
                <w:rFonts w:ascii="Segoe UI Symbol" w:hAnsi="Segoe UI Symbol"/>
                <w:sz w:val="20"/>
              </w:rPr>
              <w:t>No.</w:t>
            </w:r>
            <w:r w:rsidR="007E703B" w:rsidRPr="00BF37B5">
              <w:rPr>
                <w:rFonts w:ascii="Segoe UI Symbol" w:hAnsi="Segoe UI Symbol"/>
                <w:sz w:val="20"/>
              </w:rPr>
              <w:t xml:space="preserve"> </w:t>
            </w:r>
            <w:r w:rsidRPr="00BF37B5">
              <w:rPr>
                <w:rFonts w:ascii="Segoe UI Symbol" w:hAnsi="Segoe UI Symbol"/>
                <w:sz w:val="20"/>
              </w:rPr>
              <w:t>1.</w:t>
            </w:r>
            <w:r w:rsidR="007E703B" w:rsidRPr="00BF37B5">
              <w:rPr>
                <w:rFonts w:ascii="Segoe UI Symbol" w:hAnsi="Segoe UI Symbol"/>
                <w:sz w:val="20"/>
              </w:rPr>
              <w:t xml:space="preserve">  </w:t>
            </w:r>
            <w:r w:rsidRPr="00BF37B5">
              <w:rPr>
                <w:rFonts w:ascii="Segoe UI Symbol" w:hAnsi="Segoe UI Symbol"/>
                <w:sz w:val="20"/>
              </w:rPr>
              <w:t>Plant,</w:t>
            </w:r>
            <w:r w:rsidR="007E703B" w:rsidRPr="00BF37B5">
              <w:rPr>
                <w:rFonts w:ascii="Segoe UI Symbol" w:hAnsi="Segoe UI Symbol"/>
                <w:sz w:val="20"/>
              </w:rPr>
              <w:t xml:space="preserve"> </w:t>
            </w:r>
            <w:r w:rsidRPr="00BF37B5">
              <w:rPr>
                <w:rFonts w:ascii="Segoe UI Symbol" w:hAnsi="Segoe UI Symbol"/>
                <w:sz w:val="20"/>
              </w:rPr>
              <w:t>and</w:t>
            </w:r>
            <w:r w:rsidR="007E703B" w:rsidRPr="00BF37B5">
              <w:rPr>
                <w:rFonts w:ascii="Segoe UI Symbol" w:hAnsi="Segoe UI Symbol"/>
                <w:sz w:val="20"/>
              </w:rPr>
              <w:t xml:space="preserve"> </w:t>
            </w:r>
            <w:r w:rsidRPr="00BF37B5">
              <w:rPr>
                <w:rFonts w:ascii="Segoe UI Symbol" w:hAnsi="Segoe UI Symbol"/>
                <w:sz w:val="20"/>
              </w:rPr>
              <w:t>Mandatory</w:t>
            </w:r>
            <w:r w:rsidR="007E703B" w:rsidRPr="00BF37B5">
              <w:rPr>
                <w:rFonts w:ascii="Segoe UI Symbol" w:hAnsi="Segoe UI Symbol"/>
                <w:sz w:val="20"/>
              </w:rPr>
              <w:t xml:space="preserve"> </w:t>
            </w:r>
            <w:r w:rsidRPr="00BF37B5">
              <w:rPr>
                <w:rFonts w:ascii="Segoe UI Symbol" w:hAnsi="Segoe UI Symbol"/>
                <w:sz w:val="20"/>
              </w:rPr>
              <w:t>Spare</w:t>
            </w:r>
            <w:r w:rsidR="007E703B" w:rsidRPr="00BF37B5">
              <w:rPr>
                <w:rFonts w:ascii="Segoe UI Symbol" w:hAnsi="Segoe UI Symbol"/>
                <w:sz w:val="20"/>
              </w:rPr>
              <w:t xml:space="preserve"> </w:t>
            </w:r>
            <w:r w:rsidRPr="00BF37B5">
              <w:rPr>
                <w:rFonts w:ascii="Segoe UI Symbol" w:hAnsi="Segoe UI Symbol"/>
                <w:sz w:val="20"/>
              </w:rPr>
              <w:t>Parts</w:t>
            </w:r>
            <w:r w:rsidR="007E703B" w:rsidRPr="00BF37B5">
              <w:rPr>
                <w:rFonts w:ascii="Segoe UI Symbol" w:hAnsi="Segoe UI Symbol"/>
                <w:sz w:val="20"/>
              </w:rPr>
              <w:t xml:space="preserve"> </w:t>
            </w:r>
            <w:r w:rsidRPr="00BF37B5">
              <w:rPr>
                <w:rFonts w:ascii="Segoe UI Symbol" w:hAnsi="Segoe UI Symbol"/>
                <w:sz w:val="20"/>
              </w:rPr>
              <w:t>Supplied</w:t>
            </w:r>
            <w:r w:rsidR="007E703B" w:rsidRPr="00BF37B5">
              <w:rPr>
                <w:rFonts w:ascii="Segoe UI Symbol" w:hAnsi="Segoe UI Symbol"/>
                <w:sz w:val="20"/>
              </w:rPr>
              <w:t xml:space="preserve"> </w:t>
            </w:r>
            <w:r w:rsidRPr="00BF37B5">
              <w:rPr>
                <w:rFonts w:ascii="Segoe UI Symbol" w:hAnsi="Segoe UI Symbol"/>
                <w:sz w:val="20"/>
              </w:rPr>
              <w:t>from</w:t>
            </w:r>
            <w:r w:rsidR="007E703B" w:rsidRPr="00BF37B5">
              <w:rPr>
                <w:rFonts w:ascii="Segoe UI Symbol" w:hAnsi="Segoe UI Symbol"/>
                <w:sz w:val="20"/>
              </w:rPr>
              <w:t xml:space="preserve"> </w:t>
            </w:r>
            <w:r w:rsidRPr="00BF37B5">
              <w:rPr>
                <w:rFonts w:ascii="Segoe UI Symbol" w:hAnsi="Segoe UI Symbol"/>
                <w:sz w:val="20"/>
              </w:rPr>
              <w:t>Abroad</w:t>
            </w:r>
          </w:p>
        </w:tc>
        <w:tc>
          <w:tcPr>
            <w:tcW w:w="1440" w:type="dxa"/>
            <w:gridSpan w:val="2"/>
            <w:tcBorders>
              <w:top w:val="dotted" w:sz="4" w:space="0" w:color="auto"/>
              <w:left w:val="single" w:sz="6" w:space="0" w:color="auto"/>
              <w:bottom w:val="dotted" w:sz="4" w:space="0" w:color="auto"/>
              <w:right w:val="single" w:sz="6" w:space="0" w:color="auto"/>
            </w:tcBorders>
          </w:tcPr>
          <w:p w14:paraId="44EF8EE8" w14:textId="77777777" w:rsidR="005B4A5F" w:rsidRPr="00BF37B5" w:rsidRDefault="005B4A5F" w:rsidP="001D5093">
            <w:pPr>
              <w:jc w:val="left"/>
              <w:rPr>
                <w:rFonts w:ascii="Segoe UI Symbol" w:hAnsi="Segoe UI Symbol"/>
                <w:sz w:val="20"/>
              </w:rPr>
            </w:pPr>
          </w:p>
        </w:tc>
        <w:tc>
          <w:tcPr>
            <w:tcW w:w="1440" w:type="dxa"/>
            <w:gridSpan w:val="2"/>
            <w:tcBorders>
              <w:top w:val="dotted" w:sz="4" w:space="0" w:color="auto"/>
              <w:left w:val="nil"/>
              <w:bottom w:val="dotted" w:sz="4" w:space="0" w:color="auto"/>
            </w:tcBorders>
          </w:tcPr>
          <w:p w14:paraId="354A2F7A" w14:textId="77777777" w:rsidR="005B4A5F" w:rsidRPr="00BF37B5" w:rsidRDefault="005B4A5F" w:rsidP="001D5093">
            <w:pPr>
              <w:jc w:val="left"/>
              <w:rPr>
                <w:rFonts w:ascii="Segoe UI Symbol" w:hAnsi="Segoe UI Symbol"/>
                <w:sz w:val="20"/>
              </w:rPr>
            </w:pPr>
          </w:p>
        </w:tc>
      </w:tr>
      <w:tr w:rsidR="005B4A5F" w:rsidRPr="00BF37B5" w14:paraId="26D1D5A4" w14:textId="77777777" w:rsidTr="00F35BE0">
        <w:tc>
          <w:tcPr>
            <w:tcW w:w="720" w:type="dxa"/>
            <w:tcBorders>
              <w:top w:val="dotted" w:sz="4" w:space="0" w:color="auto"/>
              <w:bottom w:val="dotted" w:sz="4" w:space="0" w:color="auto"/>
              <w:right w:val="nil"/>
            </w:tcBorders>
          </w:tcPr>
          <w:p w14:paraId="3EA5B6FE" w14:textId="77777777" w:rsidR="005B4A5F" w:rsidRPr="00BF37B5" w:rsidRDefault="005B4A5F" w:rsidP="001D5093">
            <w:pPr>
              <w:spacing w:before="60" w:after="60"/>
              <w:jc w:val="left"/>
              <w:rPr>
                <w:rFonts w:ascii="Segoe UI Symbol" w:hAnsi="Segoe UI Symbol"/>
                <w:sz w:val="20"/>
              </w:rPr>
            </w:pPr>
          </w:p>
        </w:tc>
        <w:tc>
          <w:tcPr>
            <w:tcW w:w="5400" w:type="dxa"/>
            <w:gridSpan w:val="4"/>
            <w:tcBorders>
              <w:top w:val="dotted" w:sz="4" w:space="0" w:color="auto"/>
              <w:left w:val="single" w:sz="6" w:space="0" w:color="auto"/>
              <w:bottom w:val="dotted" w:sz="4" w:space="0" w:color="auto"/>
              <w:right w:val="single" w:sz="6" w:space="0" w:color="auto"/>
            </w:tcBorders>
          </w:tcPr>
          <w:p w14:paraId="766A0BB5" w14:textId="77777777" w:rsidR="005B4A5F" w:rsidRPr="00BF37B5" w:rsidRDefault="005B4A5F" w:rsidP="001D5093">
            <w:pPr>
              <w:spacing w:before="60" w:after="60"/>
              <w:jc w:val="left"/>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Schedule</w:t>
            </w:r>
            <w:r w:rsidR="007E703B" w:rsidRPr="00BF37B5">
              <w:rPr>
                <w:rFonts w:ascii="Segoe UI Symbol" w:hAnsi="Segoe UI Symbol"/>
                <w:sz w:val="20"/>
              </w:rPr>
              <w:t xml:space="preserve"> </w:t>
            </w:r>
            <w:r w:rsidRPr="00BF37B5">
              <w:rPr>
                <w:rFonts w:ascii="Segoe UI Symbol" w:hAnsi="Segoe UI Symbol"/>
                <w:sz w:val="20"/>
              </w:rPr>
              <w:t>No.</w:t>
            </w:r>
            <w:r w:rsidR="007E703B" w:rsidRPr="00BF37B5">
              <w:rPr>
                <w:rFonts w:ascii="Segoe UI Symbol" w:hAnsi="Segoe UI Symbol"/>
                <w:sz w:val="20"/>
              </w:rPr>
              <w:t xml:space="preserve"> </w:t>
            </w:r>
            <w:r w:rsidRPr="00BF37B5">
              <w:rPr>
                <w:rFonts w:ascii="Segoe UI Symbol" w:hAnsi="Segoe UI Symbol"/>
                <w:sz w:val="20"/>
              </w:rPr>
              <w:t>2.</w:t>
            </w:r>
            <w:r w:rsidR="007E703B" w:rsidRPr="00BF37B5">
              <w:rPr>
                <w:rFonts w:ascii="Segoe UI Symbol" w:hAnsi="Segoe UI Symbol"/>
                <w:sz w:val="20"/>
              </w:rPr>
              <w:t xml:space="preserve">  </w:t>
            </w:r>
            <w:r w:rsidRPr="00BF37B5">
              <w:rPr>
                <w:rFonts w:ascii="Segoe UI Symbol" w:hAnsi="Segoe UI Symbol"/>
                <w:sz w:val="20"/>
              </w:rPr>
              <w:t>Plant,</w:t>
            </w:r>
            <w:r w:rsidR="007E703B" w:rsidRPr="00BF37B5">
              <w:rPr>
                <w:rFonts w:ascii="Segoe UI Symbol" w:hAnsi="Segoe UI Symbol"/>
                <w:sz w:val="20"/>
              </w:rPr>
              <w:t xml:space="preserve"> </w:t>
            </w:r>
            <w:r w:rsidRPr="00BF37B5">
              <w:rPr>
                <w:rFonts w:ascii="Segoe UI Symbol" w:hAnsi="Segoe UI Symbol"/>
                <w:sz w:val="20"/>
              </w:rPr>
              <w:t>and</w:t>
            </w:r>
            <w:r w:rsidR="007E703B" w:rsidRPr="00BF37B5">
              <w:rPr>
                <w:rFonts w:ascii="Segoe UI Symbol" w:hAnsi="Segoe UI Symbol"/>
                <w:sz w:val="20"/>
              </w:rPr>
              <w:t xml:space="preserve"> </w:t>
            </w:r>
            <w:r w:rsidRPr="00BF37B5">
              <w:rPr>
                <w:rFonts w:ascii="Segoe UI Symbol" w:hAnsi="Segoe UI Symbol"/>
                <w:sz w:val="20"/>
              </w:rPr>
              <w:t>Mandatory</w:t>
            </w:r>
            <w:r w:rsidR="007E703B" w:rsidRPr="00BF37B5">
              <w:rPr>
                <w:rFonts w:ascii="Segoe UI Symbol" w:hAnsi="Segoe UI Symbol"/>
                <w:sz w:val="20"/>
              </w:rPr>
              <w:t xml:space="preserve"> </w:t>
            </w:r>
            <w:r w:rsidRPr="00BF37B5">
              <w:rPr>
                <w:rFonts w:ascii="Segoe UI Symbol" w:hAnsi="Segoe UI Symbol"/>
                <w:sz w:val="20"/>
              </w:rPr>
              <w:t>Spare</w:t>
            </w:r>
            <w:r w:rsidR="007E703B" w:rsidRPr="00BF37B5">
              <w:rPr>
                <w:rFonts w:ascii="Segoe UI Symbol" w:hAnsi="Segoe UI Symbol"/>
                <w:sz w:val="20"/>
              </w:rPr>
              <w:t xml:space="preserve"> </w:t>
            </w:r>
            <w:r w:rsidRPr="00BF37B5">
              <w:rPr>
                <w:rFonts w:ascii="Segoe UI Symbol" w:hAnsi="Segoe UI Symbol"/>
                <w:sz w:val="20"/>
              </w:rPr>
              <w:t>Parts</w:t>
            </w:r>
            <w:r w:rsidR="007E703B" w:rsidRPr="00BF37B5">
              <w:rPr>
                <w:rFonts w:ascii="Segoe UI Symbol" w:hAnsi="Segoe UI Symbol"/>
                <w:sz w:val="20"/>
              </w:rPr>
              <w:t xml:space="preserve"> </w:t>
            </w:r>
            <w:r w:rsidRPr="00BF37B5">
              <w:rPr>
                <w:rFonts w:ascii="Segoe UI Symbol" w:hAnsi="Segoe UI Symbol"/>
                <w:sz w:val="20"/>
              </w:rPr>
              <w:t>Supplied</w:t>
            </w:r>
            <w:r w:rsidR="007E703B" w:rsidRPr="00BF37B5">
              <w:rPr>
                <w:rFonts w:ascii="Segoe UI Symbol" w:hAnsi="Segoe UI Symbol"/>
                <w:sz w:val="20"/>
              </w:rPr>
              <w:t xml:space="preserve"> </w:t>
            </w:r>
            <w:r w:rsidRPr="00BF37B5">
              <w:rPr>
                <w:rFonts w:ascii="Segoe UI Symbol" w:hAnsi="Segoe UI Symbol"/>
                <w:sz w:val="20"/>
              </w:rPr>
              <w:t>from</w:t>
            </w:r>
            <w:r w:rsidR="007E703B" w:rsidRPr="00BF37B5">
              <w:rPr>
                <w:rFonts w:ascii="Segoe UI Symbol" w:hAnsi="Segoe UI Symbol"/>
                <w:sz w:val="20"/>
              </w:rPr>
              <w:t xml:space="preserve"> </w:t>
            </w:r>
            <w:r w:rsidRPr="00BF37B5">
              <w:rPr>
                <w:rFonts w:ascii="Segoe UI Symbol" w:hAnsi="Segoe UI Symbol"/>
                <w:sz w:val="20"/>
              </w:rPr>
              <w:t>Within</w:t>
            </w:r>
            <w:r w:rsidR="007E703B" w:rsidRPr="00BF37B5">
              <w:rPr>
                <w:rFonts w:ascii="Segoe UI Symbol" w:hAnsi="Segoe UI Symbol"/>
                <w:sz w:val="20"/>
              </w:rPr>
              <w:t xml:space="preserve"> </w:t>
            </w:r>
            <w:r w:rsidRPr="00BF37B5">
              <w:rPr>
                <w:rFonts w:ascii="Segoe UI Symbol" w:hAnsi="Segoe UI Symbol"/>
                <w:sz w:val="20"/>
              </w:rPr>
              <w:t>the</w:t>
            </w:r>
            <w:r w:rsidR="007E703B" w:rsidRPr="00BF37B5">
              <w:rPr>
                <w:rFonts w:ascii="Segoe UI Symbol" w:hAnsi="Segoe UI Symbol"/>
                <w:sz w:val="20"/>
              </w:rPr>
              <w:t xml:space="preserve"> </w:t>
            </w:r>
            <w:r w:rsidRPr="00BF37B5">
              <w:rPr>
                <w:rFonts w:ascii="Segoe UI Symbol" w:hAnsi="Segoe UI Symbol"/>
                <w:sz w:val="20"/>
              </w:rPr>
              <w:t>Employer’s</w:t>
            </w:r>
            <w:r w:rsidR="007E703B" w:rsidRPr="00BF37B5">
              <w:rPr>
                <w:rFonts w:ascii="Segoe UI Symbol" w:hAnsi="Segoe UI Symbol"/>
                <w:sz w:val="20"/>
              </w:rPr>
              <w:t xml:space="preserve"> </w:t>
            </w:r>
            <w:r w:rsidRPr="00BF37B5">
              <w:rPr>
                <w:rFonts w:ascii="Segoe UI Symbol" w:hAnsi="Segoe UI Symbol"/>
                <w:sz w:val="20"/>
              </w:rPr>
              <w:t>Country</w:t>
            </w:r>
          </w:p>
        </w:tc>
        <w:tc>
          <w:tcPr>
            <w:tcW w:w="1440" w:type="dxa"/>
            <w:gridSpan w:val="2"/>
            <w:tcBorders>
              <w:top w:val="dotted" w:sz="4" w:space="0" w:color="auto"/>
              <w:left w:val="single" w:sz="6" w:space="0" w:color="auto"/>
              <w:bottom w:val="dotted" w:sz="4" w:space="0" w:color="auto"/>
              <w:right w:val="single" w:sz="6" w:space="0" w:color="auto"/>
            </w:tcBorders>
          </w:tcPr>
          <w:p w14:paraId="5D500BFF" w14:textId="77777777" w:rsidR="005B4A5F" w:rsidRPr="00BF37B5" w:rsidRDefault="005B4A5F" w:rsidP="001D5093">
            <w:pPr>
              <w:jc w:val="left"/>
              <w:rPr>
                <w:rFonts w:ascii="Segoe UI Symbol" w:hAnsi="Segoe UI Symbol"/>
                <w:sz w:val="20"/>
              </w:rPr>
            </w:pPr>
          </w:p>
        </w:tc>
        <w:tc>
          <w:tcPr>
            <w:tcW w:w="1440" w:type="dxa"/>
            <w:gridSpan w:val="2"/>
            <w:tcBorders>
              <w:top w:val="dotted" w:sz="4" w:space="0" w:color="auto"/>
              <w:left w:val="nil"/>
              <w:bottom w:val="dotted" w:sz="4" w:space="0" w:color="auto"/>
            </w:tcBorders>
          </w:tcPr>
          <w:p w14:paraId="62E92F8B" w14:textId="77777777" w:rsidR="005B4A5F" w:rsidRPr="00BF37B5" w:rsidRDefault="005B4A5F" w:rsidP="001D5093">
            <w:pPr>
              <w:jc w:val="left"/>
              <w:rPr>
                <w:rFonts w:ascii="Segoe UI Symbol" w:hAnsi="Segoe UI Symbol"/>
                <w:sz w:val="20"/>
              </w:rPr>
            </w:pPr>
          </w:p>
        </w:tc>
      </w:tr>
      <w:tr w:rsidR="005B4A5F" w:rsidRPr="00BF37B5" w14:paraId="3A3BED45" w14:textId="77777777" w:rsidTr="00F35BE0">
        <w:tc>
          <w:tcPr>
            <w:tcW w:w="720" w:type="dxa"/>
            <w:tcBorders>
              <w:top w:val="dotted" w:sz="4" w:space="0" w:color="auto"/>
              <w:bottom w:val="dotted" w:sz="4" w:space="0" w:color="auto"/>
              <w:right w:val="nil"/>
            </w:tcBorders>
          </w:tcPr>
          <w:p w14:paraId="5AFDCEDE" w14:textId="77777777" w:rsidR="005B4A5F" w:rsidRPr="00BF37B5" w:rsidRDefault="005B4A5F" w:rsidP="001D5093">
            <w:pPr>
              <w:spacing w:before="60" w:after="60"/>
              <w:jc w:val="left"/>
              <w:rPr>
                <w:rFonts w:ascii="Segoe UI Symbol" w:hAnsi="Segoe UI Symbol"/>
                <w:sz w:val="20"/>
              </w:rPr>
            </w:pPr>
          </w:p>
        </w:tc>
        <w:tc>
          <w:tcPr>
            <w:tcW w:w="5400" w:type="dxa"/>
            <w:gridSpan w:val="4"/>
            <w:tcBorders>
              <w:top w:val="dotted" w:sz="4" w:space="0" w:color="auto"/>
              <w:left w:val="single" w:sz="6" w:space="0" w:color="auto"/>
              <w:bottom w:val="dotted" w:sz="4" w:space="0" w:color="auto"/>
              <w:right w:val="single" w:sz="6" w:space="0" w:color="auto"/>
            </w:tcBorders>
          </w:tcPr>
          <w:p w14:paraId="55F5EFC4" w14:textId="77777777" w:rsidR="005B4A5F" w:rsidRPr="00BF37B5" w:rsidRDefault="005B4A5F" w:rsidP="001D5093">
            <w:pPr>
              <w:spacing w:before="60" w:after="60"/>
              <w:jc w:val="left"/>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Schedule</w:t>
            </w:r>
            <w:r w:rsidR="007E703B" w:rsidRPr="00BF37B5">
              <w:rPr>
                <w:rFonts w:ascii="Segoe UI Symbol" w:hAnsi="Segoe UI Symbol"/>
                <w:sz w:val="20"/>
              </w:rPr>
              <w:t xml:space="preserve"> </w:t>
            </w:r>
            <w:r w:rsidRPr="00BF37B5">
              <w:rPr>
                <w:rFonts w:ascii="Segoe UI Symbol" w:hAnsi="Segoe UI Symbol"/>
                <w:sz w:val="20"/>
              </w:rPr>
              <w:t>No.</w:t>
            </w:r>
            <w:r w:rsidR="007E703B" w:rsidRPr="00BF37B5">
              <w:rPr>
                <w:rFonts w:ascii="Segoe UI Symbol" w:hAnsi="Segoe UI Symbol"/>
                <w:sz w:val="20"/>
              </w:rPr>
              <w:t xml:space="preserve"> </w:t>
            </w:r>
            <w:r w:rsidRPr="00BF37B5">
              <w:rPr>
                <w:rFonts w:ascii="Segoe UI Symbol" w:hAnsi="Segoe UI Symbol"/>
                <w:sz w:val="20"/>
              </w:rPr>
              <w:t>3.</w:t>
            </w:r>
            <w:r w:rsidR="007E703B" w:rsidRPr="00BF37B5">
              <w:rPr>
                <w:rFonts w:ascii="Segoe UI Symbol" w:hAnsi="Segoe UI Symbol"/>
                <w:sz w:val="20"/>
              </w:rPr>
              <w:t xml:space="preserve">  </w:t>
            </w:r>
            <w:r w:rsidRPr="00BF37B5">
              <w:rPr>
                <w:rFonts w:ascii="Segoe UI Symbol" w:hAnsi="Segoe UI Symbol"/>
                <w:sz w:val="20"/>
              </w:rPr>
              <w:t>Design</w:t>
            </w:r>
            <w:r w:rsidR="007E703B" w:rsidRPr="00BF37B5">
              <w:rPr>
                <w:rFonts w:ascii="Segoe UI Symbol" w:hAnsi="Segoe UI Symbol"/>
                <w:sz w:val="20"/>
              </w:rPr>
              <w:t xml:space="preserve"> </w:t>
            </w:r>
            <w:r w:rsidRPr="00BF37B5">
              <w:rPr>
                <w:rFonts w:ascii="Segoe UI Symbol" w:hAnsi="Segoe UI Symbol"/>
                <w:sz w:val="20"/>
              </w:rPr>
              <w:t>Services</w:t>
            </w:r>
          </w:p>
        </w:tc>
        <w:tc>
          <w:tcPr>
            <w:tcW w:w="1440" w:type="dxa"/>
            <w:gridSpan w:val="2"/>
            <w:tcBorders>
              <w:top w:val="dotted" w:sz="4" w:space="0" w:color="auto"/>
              <w:left w:val="single" w:sz="6" w:space="0" w:color="auto"/>
              <w:bottom w:val="dotted" w:sz="4" w:space="0" w:color="auto"/>
              <w:right w:val="single" w:sz="6" w:space="0" w:color="auto"/>
            </w:tcBorders>
          </w:tcPr>
          <w:p w14:paraId="56FC193A" w14:textId="77777777" w:rsidR="005B4A5F" w:rsidRPr="00BF37B5" w:rsidRDefault="005B4A5F" w:rsidP="001D5093">
            <w:pPr>
              <w:jc w:val="left"/>
              <w:rPr>
                <w:rFonts w:ascii="Segoe UI Symbol" w:hAnsi="Segoe UI Symbol"/>
                <w:sz w:val="20"/>
              </w:rPr>
            </w:pPr>
          </w:p>
        </w:tc>
        <w:tc>
          <w:tcPr>
            <w:tcW w:w="1440" w:type="dxa"/>
            <w:gridSpan w:val="2"/>
            <w:tcBorders>
              <w:top w:val="dotted" w:sz="4" w:space="0" w:color="auto"/>
              <w:left w:val="nil"/>
              <w:bottom w:val="dotted" w:sz="4" w:space="0" w:color="auto"/>
            </w:tcBorders>
          </w:tcPr>
          <w:p w14:paraId="2060BCE9" w14:textId="77777777" w:rsidR="005B4A5F" w:rsidRPr="00BF37B5" w:rsidRDefault="005B4A5F" w:rsidP="001D5093">
            <w:pPr>
              <w:jc w:val="left"/>
              <w:rPr>
                <w:rFonts w:ascii="Segoe UI Symbol" w:hAnsi="Segoe UI Symbol"/>
                <w:sz w:val="20"/>
              </w:rPr>
            </w:pPr>
          </w:p>
        </w:tc>
      </w:tr>
      <w:tr w:rsidR="005B4A5F" w:rsidRPr="00BF37B5" w14:paraId="279B71C7" w14:textId="77777777" w:rsidTr="00F35BE0">
        <w:tc>
          <w:tcPr>
            <w:tcW w:w="720" w:type="dxa"/>
            <w:tcBorders>
              <w:top w:val="dotted" w:sz="4" w:space="0" w:color="auto"/>
              <w:bottom w:val="dotted" w:sz="4" w:space="0" w:color="auto"/>
              <w:right w:val="nil"/>
            </w:tcBorders>
          </w:tcPr>
          <w:p w14:paraId="280A3381" w14:textId="77777777" w:rsidR="005B4A5F" w:rsidRPr="00BF37B5" w:rsidRDefault="005B4A5F" w:rsidP="001D5093">
            <w:pPr>
              <w:spacing w:before="60" w:after="60"/>
              <w:jc w:val="left"/>
              <w:rPr>
                <w:rFonts w:ascii="Segoe UI Symbol" w:hAnsi="Segoe UI Symbol"/>
                <w:sz w:val="20"/>
              </w:rPr>
            </w:pPr>
          </w:p>
        </w:tc>
        <w:tc>
          <w:tcPr>
            <w:tcW w:w="5400" w:type="dxa"/>
            <w:gridSpan w:val="4"/>
            <w:tcBorders>
              <w:top w:val="dotted" w:sz="4" w:space="0" w:color="auto"/>
              <w:left w:val="single" w:sz="6" w:space="0" w:color="auto"/>
              <w:bottom w:val="dotted" w:sz="4" w:space="0" w:color="auto"/>
              <w:right w:val="single" w:sz="6" w:space="0" w:color="auto"/>
            </w:tcBorders>
          </w:tcPr>
          <w:p w14:paraId="2A66A1A0" w14:textId="77777777" w:rsidR="005B4A5F" w:rsidRPr="00BF37B5" w:rsidRDefault="005B4A5F" w:rsidP="001D5093">
            <w:pPr>
              <w:spacing w:before="60" w:after="60"/>
              <w:jc w:val="left"/>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Schedule</w:t>
            </w:r>
            <w:r w:rsidR="007E703B" w:rsidRPr="00BF37B5">
              <w:rPr>
                <w:rFonts w:ascii="Segoe UI Symbol" w:hAnsi="Segoe UI Symbol"/>
                <w:sz w:val="20"/>
              </w:rPr>
              <w:t xml:space="preserve"> </w:t>
            </w:r>
            <w:r w:rsidRPr="00BF37B5">
              <w:rPr>
                <w:rFonts w:ascii="Segoe UI Symbol" w:hAnsi="Segoe UI Symbol"/>
                <w:sz w:val="20"/>
              </w:rPr>
              <w:t>No.</w:t>
            </w:r>
            <w:r w:rsidR="007E703B" w:rsidRPr="00BF37B5">
              <w:rPr>
                <w:rFonts w:ascii="Segoe UI Symbol" w:hAnsi="Segoe UI Symbol"/>
                <w:sz w:val="20"/>
              </w:rPr>
              <w:t xml:space="preserve"> </w:t>
            </w:r>
            <w:r w:rsidRPr="00BF37B5">
              <w:rPr>
                <w:rFonts w:ascii="Segoe UI Symbol" w:hAnsi="Segoe UI Symbol"/>
                <w:sz w:val="20"/>
              </w:rPr>
              <w:t>4.</w:t>
            </w:r>
            <w:r w:rsidR="007E703B" w:rsidRPr="00BF37B5">
              <w:rPr>
                <w:rFonts w:ascii="Segoe UI Symbol" w:hAnsi="Segoe UI Symbol"/>
                <w:sz w:val="20"/>
              </w:rPr>
              <w:t xml:space="preserve">  </w:t>
            </w:r>
            <w:r w:rsidRPr="00BF37B5">
              <w:rPr>
                <w:rFonts w:ascii="Segoe UI Symbol" w:hAnsi="Segoe UI Symbol"/>
                <w:sz w:val="20"/>
              </w:rPr>
              <w:t>Installation</w:t>
            </w:r>
            <w:r w:rsidR="007E703B" w:rsidRPr="00BF37B5">
              <w:rPr>
                <w:rFonts w:ascii="Segoe UI Symbol" w:hAnsi="Segoe UI Symbol"/>
                <w:sz w:val="20"/>
              </w:rPr>
              <w:t xml:space="preserve"> </w:t>
            </w:r>
            <w:r w:rsidRPr="00BF37B5">
              <w:rPr>
                <w:rFonts w:ascii="Segoe UI Symbol" w:hAnsi="Segoe UI Symbol"/>
                <w:sz w:val="20"/>
              </w:rPr>
              <w:t>and</w:t>
            </w:r>
            <w:r w:rsidR="007E703B" w:rsidRPr="00BF37B5">
              <w:rPr>
                <w:rFonts w:ascii="Segoe UI Symbol" w:hAnsi="Segoe UI Symbol"/>
                <w:sz w:val="20"/>
              </w:rPr>
              <w:t xml:space="preserve"> </w:t>
            </w:r>
            <w:r w:rsidRPr="00BF37B5">
              <w:rPr>
                <w:rFonts w:ascii="Segoe UI Symbol" w:hAnsi="Segoe UI Symbol"/>
                <w:sz w:val="20"/>
              </w:rPr>
              <w:t>Other</w:t>
            </w:r>
            <w:r w:rsidR="007E703B" w:rsidRPr="00BF37B5">
              <w:rPr>
                <w:rFonts w:ascii="Segoe UI Symbol" w:hAnsi="Segoe UI Symbol"/>
                <w:sz w:val="20"/>
              </w:rPr>
              <w:t xml:space="preserve"> </w:t>
            </w:r>
            <w:r w:rsidRPr="00BF37B5">
              <w:rPr>
                <w:rFonts w:ascii="Segoe UI Symbol" w:hAnsi="Segoe UI Symbol"/>
                <w:sz w:val="20"/>
              </w:rPr>
              <w:t>Services</w:t>
            </w:r>
          </w:p>
        </w:tc>
        <w:tc>
          <w:tcPr>
            <w:tcW w:w="1440" w:type="dxa"/>
            <w:gridSpan w:val="2"/>
            <w:tcBorders>
              <w:top w:val="dotted" w:sz="4" w:space="0" w:color="auto"/>
              <w:left w:val="single" w:sz="6" w:space="0" w:color="auto"/>
              <w:bottom w:val="dotted" w:sz="4" w:space="0" w:color="auto"/>
              <w:right w:val="single" w:sz="6" w:space="0" w:color="auto"/>
            </w:tcBorders>
          </w:tcPr>
          <w:p w14:paraId="3E532EB9" w14:textId="77777777" w:rsidR="005B4A5F" w:rsidRPr="00BF37B5" w:rsidRDefault="005B4A5F" w:rsidP="001D5093">
            <w:pPr>
              <w:jc w:val="left"/>
              <w:rPr>
                <w:rFonts w:ascii="Segoe UI Symbol" w:hAnsi="Segoe UI Symbol"/>
                <w:sz w:val="20"/>
              </w:rPr>
            </w:pPr>
          </w:p>
        </w:tc>
        <w:tc>
          <w:tcPr>
            <w:tcW w:w="1440" w:type="dxa"/>
            <w:gridSpan w:val="2"/>
            <w:tcBorders>
              <w:top w:val="dotted" w:sz="4" w:space="0" w:color="auto"/>
              <w:left w:val="nil"/>
              <w:bottom w:val="dotted" w:sz="4" w:space="0" w:color="auto"/>
            </w:tcBorders>
          </w:tcPr>
          <w:p w14:paraId="18344082" w14:textId="77777777" w:rsidR="005B4A5F" w:rsidRPr="00BF37B5" w:rsidRDefault="005B4A5F" w:rsidP="001D5093">
            <w:pPr>
              <w:jc w:val="left"/>
              <w:rPr>
                <w:rFonts w:ascii="Segoe UI Symbol" w:hAnsi="Segoe UI Symbol"/>
                <w:sz w:val="20"/>
              </w:rPr>
            </w:pPr>
          </w:p>
        </w:tc>
      </w:tr>
      <w:tr w:rsidR="005B4A5F" w:rsidRPr="00BF37B5" w14:paraId="384938AE" w14:textId="77777777" w:rsidTr="00BF37B5">
        <w:tc>
          <w:tcPr>
            <w:tcW w:w="720" w:type="dxa"/>
            <w:tcBorders>
              <w:top w:val="dotted" w:sz="4" w:space="0" w:color="auto"/>
              <w:bottom w:val="single" w:sz="4" w:space="0" w:color="auto"/>
              <w:right w:val="nil"/>
            </w:tcBorders>
          </w:tcPr>
          <w:p w14:paraId="11689BC3" w14:textId="77777777" w:rsidR="005B4A5F" w:rsidRPr="00BF37B5" w:rsidRDefault="005B4A5F" w:rsidP="001D5093">
            <w:pPr>
              <w:jc w:val="left"/>
              <w:rPr>
                <w:rFonts w:ascii="Segoe UI Symbol" w:hAnsi="Segoe UI Symbol"/>
                <w:sz w:val="20"/>
              </w:rPr>
            </w:pPr>
          </w:p>
        </w:tc>
        <w:tc>
          <w:tcPr>
            <w:tcW w:w="5400" w:type="dxa"/>
            <w:gridSpan w:val="4"/>
            <w:tcBorders>
              <w:top w:val="dotted" w:sz="4" w:space="0" w:color="auto"/>
              <w:left w:val="single" w:sz="6" w:space="0" w:color="auto"/>
              <w:bottom w:val="single" w:sz="4" w:space="0" w:color="auto"/>
              <w:right w:val="single" w:sz="6" w:space="0" w:color="auto"/>
            </w:tcBorders>
          </w:tcPr>
          <w:p w14:paraId="752C51B7" w14:textId="77777777" w:rsidR="005B4A5F" w:rsidRPr="00BF37B5" w:rsidRDefault="005B4A5F" w:rsidP="001D5093">
            <w:pPr>
              <w:jc w:val="left"/>
              <w:rPr>
                <w:rFonts w:ascii="Segoe UI Symbol" w:hAnsi="Segoe UI Symbol"/>
                <w:sz w:val="20"/>
              </w:rPr>
            </w:pPr>
          </w:p>
        </w:tc>
        <w:tc>
          <w:tcPr>
            <w:tcW w:w="1440" w:type="dxa"/>
            <w:gridSpan w:val="2"/>
            <w:tcBorders>
              <w:top w:val="dotted" w:sz="4" w:space="0" w:color="auto"/>
              <w:left w:val="single" w:sz="6" w:space="0" w:color="auto"/>
              <w:bottom w:val="single" w:sz="4" w:space="0" w:color="auto"/>
              <w:right w:val="single" w:sz="6" w:space="0" w:color="auto"/>
            </w:tcBorders>
          </w:tcPr>
          <w:p w14:paraId="4047DD6E" w14:textId="77777777" w:rsidR="005B4A5F" w:rsidRPr="00BF37B5" w:rsidRDefault="005B4A5F" w:rsidP="001D5093">
            <w:pPr>
              <w:jc w:val="left"/>
              <w:rPr>
                <w:rFonts w:ascii="Segoe UI Symbol" w:hAnsi="Segoe UI Symbol"/>
                <w:sz w:val="20"/>
              </w:rPr>
            </w:pPr>
          </w:p>
        </w:tc>
        <w:tc>
          <w:tcPr>
            <w:tcW w:w="1440" w:type="dxa"/>
            <w:gridSpan w:val="2"/>
            <w:tcBorders>
              <w:top w:val="dotted" w:sz="4" w:space="0" w:color="auto"/>
              <w:left w:val="nil"/>
              <w:bottom w:val="single" w:sz="4" w:space="0" w:color="auto"/>
            </w:tcBorders>
          </w:tcPr>
          <w:p w14:paraId="200699DB" w14:textId="77777777" w:rsidR="005B4A5F" w:rsidRPr="00BF37B5" w:rsidRDefault="005B4A5F" w:rsidP="001D5093">
            <w:pPr>
              <w:jc w:val="left"/>
              <w:rPr>
                <w:rFonts w:ascii="Segoe UI Symbol" w:hAnsi="Segoe UI Symbol"/>
                <w:sz w:val="20"/>
              </w:rPr>
            </w:pPr>
          </w:p>
        </w:tc>
      </w:tr>
      <w:tr w:rsidR="005B4A5F" w:rsidRPr="00BF37B5" w14:paraId="3248E8DC" w14:textId="77777777" w:rsidTr="00BF37B5">
        <w:tc>
          <w:tcPr>
            <w:tcW w:w="7560" w:type="dxa"/>
            <w:gridSpan w:val="7"/>
            <w:tcBorders>
              <w:top w:val="single" w:sz="4" w:space="0" w:color="auto"/>
              <w:bottom w:val="single" w:sz="6" w:space="0" w:color="auto"/>
              <w:right w:val="nil"/>
            </w:tcBorders>
          </w:tcPr>
          <w:p w14:paraId="6C10480B" w14:textId="77777777" w:rsidR="005B4A5F" w:rsidRPr="00BF37B5" w:rsidRDefault="005B4A5F" w:rsidP="001D5093">
            <w:pPr>
              <w:jc w:val="right"/>
              <w:rPr>
                <w:rFonts w:ascii="Segoe UI Symbol" w:hAnsi="Segoe UI Symbol"/>
                <w:sz w:val="20"/>
              </w:rPr>
            </w:pPr>
            <w:r w:rsidRPr="00BF37B5">
              <w:rPr>
                <w:rFonts w:ascii="Segoe UI Symbol" w:hAnsi="Segoe UI Symbol"/>
                <w:sz w:val="20"/>
              </w:rPr>
              <w:t>TOTAL</w:t>
            </w:r>
            <w:r w:rsidR="007E703B" w:rsidRPr="00BF37B5">
              <w:rPr>
                <w:rFonts w:ascii="Segoe UI Symbol" w:hAnsi="Segoe UI Symbol"/>
                <w:sz w:val="20"/>
              </w:rPr>
              <w:t xml:space="preserve"> </w:t>
            </w:r>
            <w:r w:rsidRPr="00BF37B5">
              <w:rPr>
                <w:rFonts w:ascii="Segoe UI Symbol" w:hAnsi="Segoe UI Symbol"/>
                <w:sz w:val="20"/>
              </w:rPr>
              <w:t>(to</w:t>
            </w:r>
            <w:r w:rsidR="007E703B" w:rsidRPr="00BF37B5">
              <w:rPr>
                <w:rFonts w:ascii="Segoe UI Symbol" w:hAnsi="Segoe UI Symbol"/>
                <w:sz w:val="20"/>
              </w:rPr>
              <w:t xml:space="preserve"> </w:t>
            </w:r>
            <w:r w:rsidR="00164F25" w:rsidRPr="00BF37B5">
              <w:rPr>
                <w:rFonts w:ascii="Segoe UI Symbol" w:hAnsi="Segoe UI Symbol"/>
                <w:sz w:val="20"/>
              </w:rPr>
              <w:t>Letter of Bid</w:t>
            </w:r>
            <w:r w:rsidRPr="00BF37B5">
              <w:rPr>
                <w:rFonts w:ascii="Segoe UI Symbol" w:hAnsi="Segoe UI Symbol"/>
                <w:sz w:val="20"/>
              </w:rPr>
              <w:t>)</w:t>
            </w:r>
          </w:p>
        </w:tc>
        <w:tc>
          <w:tcPr>
            <w:tcW w:w="1440" w:type="dxa"/>
            <w:gridSpan w:val="2"/>
            <w:tcBorders>
              <w:top w:val="single" w:sz="4" w:space="0" w:color="auto"/>
              <w:left w:val="single" w:sz="6" w:space="0" w:color="auto"/>
              <w:bottom w:val="single" w:sz="6" w:space="0" w:color="auto"/>
            </w:tcBorders>
          </w:tcPr>
          <w:p w14:paraId="47A8D039" w14:textId="77777777" w:rsidR="005B4A5F" w:rsidRPr="00BF37B5" w:rsidRDefault="005B4A5F" w:rsidP="001D5093">
            <w:pPr>
              <w:rPr>
                <w:rFonts w:ascii="Segoe UI Symbol" w:hAnsi="Segoe UI Symbol"/>
                <w:sz w:val="20"/>
              </w:rPr>
            </w:pPr>
          </w:p>
        </w:tc>
      </w:tr>
      <w:tr w:rsidR="005B4A5F" w:rsidRPr="00BF37B5" w14:paraId="2DE56241" w14:textId="77777777" w:rsidTr="00F35BE0">
        <w:tc>
          <w:tcPr>
            <w:tcW w:w="720" w:type="dxa"/>
            <w:tcBorders>
              <w:top w:val="nil"/>
              <w:left w:val="nil"/>
              <w:bottom w:val="nil"/>
              <w:right w:val="nil"/>
            </w:tcBorders>
          </w:tcPr>
          <w:p w14:paraId="321A04B5" w14:textId="77777777" w:rsidR="005B4A5F" w:rsidRPr="00BF37B5" w:rsidRDefault="005B4A5F" w:rsidP="001D5093">
            <w:pPr>
              <w:jc w:val="left"/>
              <w:rPr>
                <w:rFonts w:ascii="Segoe UI Symbol" w:hAnsi="Segoe UI Symbol"/>
                <w:sz w:val="20"/>
              </w:rPr>
            </w:pPr>
          </w:p>
        </w:tc>
        <w:tc>
          <w:tcPr>
            <w:tcW w:w="2952" w:type="dxa"/>
            <w:tcBorders>
              <w:top w:val="nil"/>
              <w:left w:val="nil"/>
              <w:bottom w:val="nil"/>
              <w:right w:val="nil"/>
            </w:tcBorders>
          </w:tcPr>
          <w:p w14:paraId="2B3363DB" w14:textId="77777777" w:rsidR="005B4A5F" w:rsidRPr="00BF37B5" w:rsidRDefault="005B4A5F" w:rsidP="001D5093">
            <w:pPr>
              <w:jc w:val="left"/>
              <w:rPr>
                <w:rFonts w:ascii="Segoe UI Symbol" w:hAnsi="Segoe UI Symbol"/>
                <w:sz w:val="20"/>
              </w:rPr>
            </w:pPr>
          </w:p>
        </w:tc>
        <w:tc>
          <w:tcPr>
            <w:tcW w:w="720" w:type="dxa"/>
            <w:tcBorders>
              <w:top w:val="nil"/>
              <w:left w:val="nil"/>
              <w:bottom w:val="nil"/>
              <w:right w:val="nil"/>
            </w:tcBorders>
          </w:tcPr>
          <w:p w14:paraId="6D8A82B3" w14:textId="77777777" w:rsidR="005B4A5F" w:rsidRPr="00BF37B5" w:rsidRDefault="005B4A5F" w:rsidP="001D5093">
            <w:pPr>
              <w:jc w:val="left"/>
              <w:rPr>
                <w:rFonts w:ascii="Segoe UI Symbol" w:hAnsi="Segoe UI Symbol"/>
                <w:sz w:val="20"/>
              </w:rPr>
            </w:pPr>
          </w:p>
        </w:tc>
        <w:tc>
          <w:tcPr>
            <w:tcW w:w="720" w:type="dxa"/>
            <w:tcBorders>
              <w:top w:val="single" w:sz="6" w:space="0" w:color="auto"/>
              <w:left w:val="single" w:sz="6" w:space="0" w:color="auto"/>
              <w:bottom w:val="nil"/>
              <w:right w:val="nil"/>
            </w:tcBorders>
          </w:tcPr>
          <w:p w14:paraId="75C50B6E" w14:textId="77777777" w:rsidR="005B4A5F" w:rsidRPr="00BF37B5" w:rsidRDefault="005B4A5F" w:rsidP="001D5093">
            <w:pPr>
              <w:jc w:val="left"/>
              <w:rPr>
                <w:rFonts w:ascii="Segoe UI Symbol" w:hAnsi="Segoe UI Symbol"/>
                <w:sz w:val="20"/>
              </w:rPr>
            </w:pPr>
          </w:p>
        </w:tc>
        <w:tc>
          <w:tcPr>
            <w:tcW w:w="1296" w:type="dxa"/>
            <w:gridSpan w:val="2"/>
            <w:tcBorders>
              <w:top w:val="single" w:sz="6" w:space="0" w:color="auto"/>
              <w:left w:val="nil"/>
              <w:bottom w:val="nil"/>
              <w:right w:val="nil"/>
            </w:tcBorders>
          </w:tcPr>
          <w:p w14:paraId="23546549" w14:textId="77777777" w:rsidR="005B4A5F" w:rsidRPr="00BF37B5" w:rsidRDefault="005B4A5F" w:rsidP="001D5093">
            <w:pPr>
              <w:jc w:val="left"/>
              <w:rPr>
                <w:rFonts w:ascii="Segoe UI Symbol" w:hAnsi="Segoe UI Symbol"/>
                <w:sz w:val="20"/>
              </w:rPr>
            </w:pPr>
          </w:p>
        </w:tc>
        <w:tc>
          <w:tcPr>
            <w:tcW w:w="1296" w:type="dxa"/>
            <w:gridSpan w:val="2"/>
            <w:tcBorders>
              <w:top w:val="single" w:sz="6" w:space="0" w:color="auto"/>
              <w:left w:val="nil"/>
              <w:bottom w:val="nil"/>
              <w:right w:val="nil"/>
            </w:tcBorders>
          </w:tcPr>
          <w:p w14:paraId="77BE71C4" w14:textId="77777777" w:rsidR="005B4A5F" w:rsidRPr="00BF37B5" w:rsidRDefault="005B4A5F" w:rsidP="001D5093">
            <w:pPr>
              <w:jc w:val="left"/>
              <w:rPr>
                <w:rFonts w:ascii="Segoe UI Symbol" w:hAnsi="Segoe UI Symbol"/>
                <w:sz w:val="20"/>
              </w:rPr>
            </w:pPr>
          </w:p>
        </w:tc>
        <w:tc>
          <w:tcPr>
            <w:tcW w:w="1296" w:type="dxa"/>
            <w:tcBorders>
              <w:top w:val="single" w:sz="6" w:space="0" w:color="auto"/>
              <w:left w:val="nil"/>
              <w:bottom w:val="nil"/>
              <w:right w:val="single" w:sz="6" w:space="0" w:color="auto"/>
            </w:tcBorders>
          </w:tcPr>
          <w:p w14:paraId="601F5AA5" w14:textId="77777777" w:rsidR="005B4A5F" w:rsidRPr="00BF37B5" w:rsidRDefault="005B4A5F" w:rsidP="001D5093">
            <w:pPr>
              <w:jc w:val="left"/>
              <w:rPr>
                <w:rFonts w:ascii="Segoe UI Symbol" w:hAnsi="Segoe UI Symbol"/>
                <w:sz w:val="20"/>
              </w:rPr>
            </w:pPr>
          </w:p>
        </w:tc>
      </w:tr>
      <w:tr w:rsidR="005B4A5F" w:rsidRPr="00BF37B5" w14:paraId="62898261" w14:textId="77777777" w:rsidTr="00F35BE0">
        <w:tc>
          <w:tcPr>
            <w:tcW w:w="720" w:type="dxa"/>
            <w:tcBorders>
              <w:top w:val="nil"/>
              <w:left w:val="nil"/>
              <w:bottom w:val="nil"/>
              <w:right w:val="nil"/>
            </w:tcBorders>
          </w:tcPr>
          <w:p w14:paraId="53F72A2F" w14:textId="77777777" w:rsidR="005B4A5F" w:rsidRPr="00BF37B5" w:rsidRDefault="005B4A5F" w:rsidP="001D5093">
            <w:pPr>
              <w:jc w:val="center"/>
              <w:rPr>
                <w:rFonts w:ascii="Segoe UI Symbol" w:hAnsi="Segoe UI Symbol"/>
                <w:sz w:val="20"/>
              </w:rPr>
            </w:pPr>
          </w:p>
        </w:tc>
        <w:tc>
          <w:tcPr>
            <w:tcW w:w="2952" w:type="dxa"/>
            <w:tcBorders>
              <w:top w:val="nil"/>
              <w:left w:val="nil"/>
              <w:bottom w:val="nil"/>
              <w:right w:val="nil"/>
            </w:tcBorders>
          </w:tcPr>
          <w:p w14:paraId="4C1A2D5B" w14:textId="77777777" w:rsidR="005B4A5F" w:rsidRPr="00BF37B5" w:rsidRDefault="005B4A5F" w:rsidP="001D5093">
            <w:pPr>
              <w:jc w:val="center"/>
              <w:rPr>
                <w:rFonts w:ascii="Segoe UI Symbol" w:hAnsi="Segoe UI Symbol"/>
                <w:sz w:val="20"/>
              </w:rPr>
            </w:pPr>
          </w:p>
        </w:tc>
        <w:tc>
          <w:tcPr>
            <w:tcW w:w="720" w:type="dxa"/>
            <w:tcBorders>
              <w:top w:val="nil"/>
              <w:left w:val="nil"/>
              <w:bottom w:val="nil"/>
              <w:right w:val="nil"/>
            </w:tcBorders>
          </w:tcPr>
          <w:p w14:paraId="234AE58F" w14:textId="77777777" w:rsidR="005B4A5F" w:rsidRPr="00BF37B5" w:rsidRDefault="005B4A5F" w:rsidP="001D5093">
            <w:pPr>
              <w:jc w:val="left"/>
              <w:rPr>
                <w:rFonts w:ascii="Segoe UI Symbol" w:hAnsi="Segoe UI Symbol"/>
                <w:sz w:val="20"/>
              </w:rPr>
            </w:pPr>
          </w:p>
        </w:tc>
        <w:tc>
          <w:tcPr>
            <w:tcW w:w="720" w:type="dxa"/>
            <w:tcBorders>
              <w:top w:val="nil"/>
              <w:left w:val="single" w:sz="6" w:space="0" w:color="auto"/>
              <w:bottom w:val="nil"/>
              <w:right w:val="nil"/>
            </w:tcBorders>
          </w:tcPr>
          <w:p w14:paraId="0B556F33"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6797BF9B"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439E9378" w14:textId="77777777" w:rsidR="005B4A5F" w:rsidRPr="00BF37B5" w:rsidRDefault="005B4A5F" w:rsidP="001D5093">
            <w:pPr>
              <w:jc w:val="left"/>
              <w:rPr>
                <w:rFonts w:ascii="Segoe UI Symbol" w:hAnsi="Segoe UI Symbol"/>
                <w:sz w:val="20"/>
              </w:rPr>
            </w:pPr>
          </w:p>
        </w:tc>
        <w:tc>
          <w:tcPr>
            <w:tcW w:w="1296" w:type="dxa"/>
            <w:tcBorders>
              <w:top w:val="nil"/>
              <w:left w:val="nil"/>
              <w:bottom w:val="nil"/>
              <w:right w:val="single" w:sz="6" w:space="0" w:color="auto"/>
            </w:tcBorders>
          </w:tcPr>
          <w:p w14:paraId="358C4D98" w14:textId="77777777" w:rsidR="005B4A5F" w:rsidRPr="00BF37B5" w:rsidRDefault="005B4A5F" w:rsidP="001D5093">
            <w:pPr>
              <w:jc w:val="left"/>
              <w:rPr>
                <w:rFonts w:ascii="Segoe UI Symbol" w:hAnsi="Segoe UI Symbol"/>
                <w:sz w:val="20"/>
              </w:rPr>
            </w:pPr>
          </w:p>
        </w:tc>
      </w:tr>
      <w:tr w:rsidR="005B4A5F" w:rsidRPr="00BF37B5" w14:paraId="289D130E" w14:textId="77777777" w:rsidTr="00F35BE0">
        <w:tc>
          <w:tcPr>
            <w:tcW w:w="720" w:type="dxa"/>
            <w:tcBorders>
              <w:top w:val="nil"/>
              <w:left w:val="nil"/>
              <w:bottom w:val="nil"/>
              <w:right w:val="nil"/>
            </w:tcBorders>
          </w:tcPr>
          <w:p w14:paraId="505BABFD" w14:textId="77777777" w:rsidR="005B4A5F" w:rsidRPr="00BF37B5" w:rsidRDefault="005B4A5F" w:rsidP="001D5093">
            <w:pPr>
              <w:jc w:val="left"/>
              <w:rPr>
                <w:rFonts w:ascii="Segoe UI Symbol" w:hAnsi="Segoe UI Symbol"/>
                <w:sz w:val="20"/>
              </w:rPr>
            </w:pPr>
          </w:p>
        </w:tc>
        <w:tc>
          <w:tcPr>
            <w:tcW w:w="2952" w:type="dxa"/>
            <w:tcBorders>
              <w:top w:val="nil"/>
              <w:left w:val="nil"/>
              <w:bottom w:val="nil"/>
              <w:right w:val="nil"/>
            </w:tcBorders>
          </w:tcPr>
          <w:p w14:paraId="67E1E033" w14:textId="77777777" w:rsidR="005B4A5F" w:rsidRPr="00BF37B5" w:rsidRDefault="005B4A5F" w:rsidP="001D5093">
            <w:pPr>
              <w:jc w:val="left"/>
              <w:rPr>
                <w:rFonts w:ascii="Segoe UI Symbol" w:hAnsi="Segoe UI Symbol"/>
                <w:sz w:val="20"/>
              </w:rPr>
            </w:pPr>
          </w:p>
        </w:tc>
        <w:tc>
          <w:tcPr>
            <w:tcW w:w="720" w:type="dxa"/>
            <w:tcBorders>
              <w:top w:val="nil"/>
              <w:left w:val="nil"/>
              <w:bottom w:val="nil"/>
              <w:right w:val="nil"/>
            </w:tcBorders>
          </w:tcPr>
          <w:p w14:paraId="5F62F5D1" w14:textId="77777777" w:rsidR="005B4A5F" w:rsidRPr="00BF37B5" w:rsidRDefault="005B4A5F" w:rsidP="001D5093">
            <w:pPr>
              <w:jc w:val="left"/>
              <w:rPr>
                <w:rFonts w:ascii="Segoe UI Symbol" w:hAnsi="Segoe UI Symbol"/>
                <w:sz w:val="20"/>
              </w:rPr>
            </w:pPr>
          </w:p>
        </w:tc>
        <w:tc>
          <w:tcPr>
            <w:tcW w:w="2016" w:type="dxa"/>
            <w:gridSpan w:val="3"/>
            <w:tcBorders>
              <w:top w:val="nil"/>
              <w:left w:val="single" w:sz="6" w:space="0" w:color="auto"/>
              <w:bottom w:val="nil"/>
              <w:right w:val="nil"/>
            </w:tcBorders>
          </w:tcPr>
          <w:p w14:paraId="727D4557" w14:textId="77777777" w:rsidR="005B4A5F" w:rsidRPr="00BF37B5" w:rsidRDefault="005B4A5F" w:rsidP="001D5093">
            <w:pPr>
              <w:jc w:val="right"/>
              <w:rPr>
                <w:rFonts w:ascii="Segoe UI Symbol" w:hAnsi="Segoe UI Symbol"/>
                <w:sz w:val="20"/>
              </w:rPr>
            </w:pPr>
            <w:r w:rsidRPr="00BF37B5">
              <w:rPr>
                <w:rFonts w:ascii="Segoe UI Symbol" w:hAnsi="Segoe UI Symbol"/>
                <w:sz w:val="20"/>
              </w:rPr>
              <w:t>Name</w:t>
            </w:r>
            <w:r w:rsidR="007E703B" w:rsidRPr="00BF37B5">
              <w:rPr>
                <w:rFonts w:ascii="Segoe UI Symbol" w:hAnsi="Segoe UI Symbol"/>
                <w:sz w:val="20"/>
              </w:rPr>
              <w:t xml:space="preserve"> </w:t>
            </w:r>
            <w:r w:rsidRPr="00BF37B5">
              <w:rPr>
                <w:rFonts w:ascii="Segoe UI Symbol" w:hAnsi="Segoe UI Symbol"/>
                <w:sz w:val="20"/>
              </w:rPr>
              <w:t>of</w:t>
            </w:r>
            <w:r w:rsidR="007E703B" w:rsidRPr="00BF37B5">
              <w:rPr>
                <w:rFonts w:ascii="Segoe UI Symbol" w:hAnsi="Segoe UI Symbol"/>
                <w:sz w:val="20"/>
              </w:rPr>
              <w:t xml:space="preserve"> </w:t>
            </w:r>
            <w:r w:rsidRPr="00BF37B5">
              <w:rPr>
                <w:rFonts w:ascii="Segoe UI Symbol" w:hAnsi="Segoe UI Symbol"/>
                <w:sz w:val="20"/>
              </w:rPr>
              <w:t>Bidder</w:t>
            </w:r>
          </w:p>
        </w:tc>
        <w:tc>
          <w:tcPr>
            <w:tcW w:w="2592" w:type="dxa"/>
            <w:gridSpan w:val="3"/>
            <w:tcBorders>
              <w:top w:val="nil"/>
              <w:left w:val="nil"/>
              <w:bottom w:val="nil"/>
              <w:right w:val="single" w:sz="6" w:space="0" w:color="auto"/>
            </w:tcBorders>
          </w:tcPr>
          <w:p w14:paraId="4ADA0275" w14:textId="77777777" w:rsidR="005B4A5F" w:rsidRPr="00BF37B5" w:rsidRDefault="005B4A5F" w:rsidP="001D5093">
            <w:pPr>
              <w:tabs>
                <w:tab w:val="left" w:pos="2297"/>
              </w:tabs>
              <w:jc w:val="left"/>
              <w:rPr>
                <w:rFonts w:ascii="Segoe UI Symbol" w:hAnsi="Segoe UI Symbol"/>
                <w:sz w:val="20"/>
              </w:rPr>
            </w:pPr>
            <w:r w:rsidRPr="00BF37B5">
              <w:rPr>
                <w:rFonts w:ascii="Segoe UI Symbol" w:hAnsi="Segoe UI Symbol"/>
                <w:sz w:val="20"/>
                <w:u w:val="single"/>
              </w:rPr>
              <w:tab/>
            </w:r>
          </w:p>
        </w:tc>
      </w:tr>
      <w:tr w:rsidR="005B4A5F" w:rsidRPr="00BF37B5" w14:paraId="3E5C88D6" w14:textId="77777777" w:rsidTr="00F35BE0">
        <w:tc>
          <w:tcPr>
            <w:tcW w:w="720" w:type="dxa"/>
            <w:tcBorders>
              <w:top w:val="nil"/>
              <w:left w:val="nil"/>
              <w:bottom w:val="nil"/>
              <w:right w:val="nil"/>
            </w:tcBorders>
          </w:tcPr>
          <w:p w14:paraId="2CF0BDAE" w14:textId="77777777" w:rsidR="005B4A5F" w:rsidRPr="00BF37B5" w:rsidRDefault="005B4A5F" w:rsidP="001D5093">
            <w:pPr>
              <w:jc w:val="left"/>
              <w:rPr>
                <w:rFonts w:ascii="Segoe UI Symbol" w:hAnsi="Segoe UI Symbol"/>
                <w:sz w:val="20"/>
              </w:rPr>
            </w:pPr>
          </w:p>
        </w:tc>
        <w:tc>
          <w:tcPr>
            <w:tcW w:w="2952" w:type="dxa"/>
            <w:tcBorders>
              <w:top w:val="nil"/>
              <w:left w:val="nil"/>
              <w:bottom w:val="nil"/>
              <w:right w:val="nil"/>
            </w:tcBorders>
          </w:tcPr>
          <w:p w14:paraId="2AA97B87" w14:textId="77777777" w:rsidR="005B4A5F" w:rsidRPr="00BF37B5" w:rsidRDefault="005B4A5F" w:rsidP="001D5093">
            <w:pPr>
              <w:jc w:val="left"/>
              <w:rPr>
                <w:rFonts w:ascii="Segoe UI Symbol" w:hAnsi="Segoe UI Symbol"/>
                <w:sz w:val="20"/>
              </w:rPr>
            </w:pPr>
          </w:p>
        </w:tc>
        <w:tc>
          <w:tcPr>
            <w:tcW w:w="720" w:type="dxa"/>
            <w:tcBorders>
              <w:top w:val="nil"/>
              <w:left w:val="nil"/>
              <w:bottom w:val="nil"/>
              <w:right w:val="nil"/>
            </w:tcBorders>
          </w:tcPr>
          <w:p w14:paraId="42F4B02D" w14:textId="77777777" w:rsidR="005B4A5F" w:rsidRPr="00BF37B5" w:rsidRDefault="005B4A5F" w:rsidP="001D5093">
            <w:pPr>
              <w:jc w:val="left"/>
              <w:rPr>
                <w:rFonts w:ascii="Segoe UI Symbol" w:hAnsi="Segoe UI Symbol"/>
                <w:sz w:val="20"/>
              </w:rPr>
            </w:pPr>
          </w:p>
        </w:tc>
        <w:tc>
          <w:tcPr>
            <w:tcW w:w="720" w:type="dxa"/>
            <w:tcBorders>
              <w:top w:val="nil"/>
              <w:left w:val="single" w:sz="6" w:space="0" w:color="auto"/>
              <w:bottom w:val="nil"/>
              <w:right w:val="nil"/>
            </w:tcBorders>
          </w:tcPr>
          <w:p w14:paraId="401788C9"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61E76A13"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05DD39B1" w14:textId="77777777" w:rsidR="005B4A5F" w:rsidRPr="00BF37B5" w:rsidRDefault="005B4A5F" w:rsidP="001D5093">
            <w:pPr>
              <w:jc w:val="left"/>
              <w:rPr>
                <w:rFonts w:ascii="Segoe UI Symbol" w:hAnsi="Segoe UI Symbol"/>
                <w:sz w:val="20"/>
              </w:rPr>
            </w:pPr>
          </w:p>
        </w:tc>
        <w:tc>
          <w:tcPr>
            <w:tcW w:w="1296" w:type="dxa"/>
            <w:tcBorders>
              <w:top w:val="nil"/>
              <w:left w:val="nil"/>
              <w:bottom w:val="nil"/>
              <w:right w:val="single" w:sz="6" w:space="0" w:color="auto"/>
            </w:tcBorders>
          </w:tcPr>
          <w:p w14:paraId="12FAE62A" w14:textId="77777777" w:rsidR="005B4A5F" w:rsidRPr="00BF37B5" w:rsidRDefault="005B4A5F" w:rsidP="001D5093">
            <w:pPr>
              <w:jc w:val="left"/>
              <w:rPr>
                <w:rFonts w:ascii="Segoe UI Symbol" w:hAnsi="Segoe UI Symbol"/>
                <w:sz w:val="20"/>
              </w:rPr>
            </w:pPr>
          </w:p>
        </w:tc>
      </w:tr>
      <w:tr w:rsidR="005B4A5F" w:rsidRPr="00BF37B5" w14:paraId="43E17C14" w14:textId="77777777" w:rsidTr="00F35BE0">
        <w:tc>
          <w:tcPr>
            <w:tcW w:w="720" w:type="dxa"/>
            <w:tcBorders>
              <w:top w:val="nil"/>
              <w:left w:val="nil"/>
              <w:bottom w:val="nil"/>
              <w:right w:val="nil"/>
            </w:tcBorders>
          </w:tcPr>
          <w:p w14:paraId="7EFA60B1" w14:textId="77777777" w:rsidR="005B4A5F" w:rsidRPr="00BF37B5" w:rsidRDefault="005B4A5F" w:rsidP="001D5093">
            <w:pPr>
              <w:jc w:val="left"/>
              <w:rPr>
                <w:rFonts w:ascii="Segoe UI Symbol" w:hAnsi="Segoe UI Symbol"/>
                <w:sz w:val="20"/>
              </w:rPr>
            </w:pPr>
          </w:p>
        </w:tc>
        <w:tc>
          <w:tcPr>
            <w:tcW w:w="2952" w:type="dxa"/>
            <w:tcBorders>
              <w:top w:val="nil"/>
              <w:left w:val="nil"/>
              <w:bottom w:val="nil"/>
              <w:right w:val="nil"/>
            </w:tcBorders>
          </w:tcPr>
          <w:p w14:paraId="665C562B" w14:textId="77777777" w:rsidR="005B4A5F" w:rsidRPr="00BF37B5" w:rsidRDefault="005B4A5F" w:rsidP="001D5093">
            <w:pPr>
              <w:jc w:val="left"/>
              <w:rPr>
                <w:rFonts w:ascii="Segoe UI Symbol" w:hAnsi="Segoe UI Symbol"/>
                <w:sz w:val="20"/>
              </w:rPr>
            </w:pPr>
          </w:p>
        </w:tc>
        <w:tc>
          <w:tcPr>
            <w:tcW w:w="720" w:type="dxa"/>
            <w:tcBorders>
              <w:top w:val="nil"/>
              <w:left w:val="nil"/>
              <w:bottom w:val="nil"/>
              <w:right w:val="nil"/>
            </w:tcBorders>
          </w:tcPr>
          <w:p w14:paraId="7F6290CD" w14:textId="77777777" w:rsidR="005B4A5F" w:rsidRPr="00BF37B5" w:rsidRDefault="005B4A5F" w:rsidP="001D5093">
            <w:pPr>
              <w:jc w:val="left"/>
              <w:rPr>
                <w:rFonts w:ascii="Segoe UI Symbol" w:hAnsi="Segoe UI Symbol"/>
                <w:sz w:val="20"/>
              </w:rPr>
            </w:pPr>
          </w:p>
        </w:tc>
        <w:tc>
          <w:tcPr>
            <w:tcW w:w="720" w:type="dxa"/>
            <w:tcBorders>
              <w:top w:val="nil"/>
              <w:left w:val="single" w:sz="6" w:space="0" w:color="auto"/>
              <w:bottom w:val="nil"/>
              <w:right w:val="nil"/>
            </w:tcBorders>
          </w:tcPr>
          <w:p w14:paraId="0359F8DE"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2DAD21CF"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nil"/>
              <w:right w:val="nil"/>
            </w:tcBorders>
          </w:tcPr>
          <w:p w14:paraId="65F6CEC6" w14:textId="77777777" w:rsidR="005B4A5F" w:rsidRPr="00BF37B5" w:rsidRDefault="005B4A5F" w:rsidP="001D5093">
            <w:pPr>
              <w:jc w:val="left"/>
              <w:rPr>
                <w:rFonts w:ascii="Segoe UI Symbol" w:hAnsi="Segoe UI Symbol"/>
                <w:sz w:val="20"/>
              </w:rPr>
            </w:pPr>
          </w:p>
        </w:tc>
        <w:tc>
          <w:tcPr>
            <w:tcW w:w="1296" w:type="dxa"/>
            <w:tcBorders>
              <w:top w:val="nil"/>
              <w:left w:val="nil"/>
              <w:bottom w:val="nil"/>
              <w:right w:val="single" w:sz="6" w:space="0" w:color="auto"/>
            </w:tcBorders>
          </w:tcPr>
          <w:p w14:paraId="48677432" w14:textId="77777777" w:rsidR="005B4A5F" w:rsidRPr="00BF37B5" w:rsidRDefault="005B4A5F" w:rsidP="001D5093">
            <w:pPr>
              <w:jc w:val="left"/>
              <w:rPr>
                <w:rFonts w:ascii="Segoe UI Symbol" w:hAnsi="Segoe UI Symbol"/>
                <w:sz w:val="20"/>
              </w:rPr>
            </w:pPr>
          </w:p>
        </w:tc>
      </w:tr>
      <w:tr w:rsidR="005B4A5F" w:rsidRPr="00BF37B5" w14:paraId="3532B480" w14:textId="77777777" w:rsidTr="00F35BE0">
        <w:tc>
          <w:tcPr>
            <w:tcW w:w="720" w:type="dxa"/>
            <w:tcBorders>
              <w:top w:val="nil"/>
              <w:left w:val="nil"/>
              <w:bottom w:val="nil"/>
              <w:right w:val="nil"/>
            </w:tcBorders>
          </w:tcPr>
          <w:p w14:paraId="3C61E3E8" w14:textId="77777777" w:rsidR="005B4A5F" w:rsidRPr="00BF37B5" w:rsidRDefault="005B4A5F" w:rsidP="001D5093">
            <w:pPr>
              <w:jc w:val="left"/>
              <w:rPr>
                <w:rFonts w:ascii="Segoe UI Symbol" w:hAnsi="Segoe UI Symbol"/>
                <w:sz w:val="20"/>
              </w:rPr>
            </w:pPr>
          </w:p>
        </w:tc>
        <w:tc>
          <w:tcPr>
            <w:tcW w:w="2952" w:type="dxa"/>
            <w:tcBorders>
              <w:top w:val="nil"/>
              <w:left w:val="nil"/>
              <w:bottom w:val="nil"/>
              <w:right w:val="nil"/>
            </w:tcBorders>
          </w:tcPr>
          <w:p w14:paraId="1271108E" w14:textId="77777777" w:rsidR="005B4A5F" w:rsidRPr="00BF37B5" w:rsidRDefault="005B4A5F" w:rsidP="001D5093">
            <w:pPr>
              <w:jc w:val="left"/>
              <w:rPr>
                <w:rFonts w:ascii="Segoe UI Symbol" w:hAnsi="Segoe UI Symbol"/>
                <w:sz w:val="20"/>
              </w:rPr>
            </w:pPr>
          </w:p>
        </w:tc>
        <w:tc>
          <w:tcPr>
            <w:tcW w:w="720" w:type="dxa"/>
            <w:tcBorders>
              <w:top w:val="nil"/>
              <w:left w:val="nil"/>
              <w:bottom w:val="nil"/>
              <w:right w:val="nil"/>
            </w:tcBorders>
          </w:tcPr>
          <w:p w14:paraId="1694BFD3" w14:textId="77777777" w:rsidR="005B4A5F" w:rsidRPr="00BF37B5" w:rsidRDefault="005B4A5F" w:rsidP="001D5093">
            <w:pPr>
              <w:jc w:val="left"/>
              <w:rPr>
                <w:rFonts w:ascii="Segoe UI Symbol" w:hAnsi="Segoe UI Symbol"/>
                <w:sz w:val="20"/>
              </w:rPr>
            </w:pPr>
          </w:p>
        </w:tc>
        <w:tc>
          <w:tcPr>
            <w:tcW w:w="2016" w:type="dxa"/>
            <w:gridSpan w:val="3"/>
            <w:tcBorders>
              <w:top w:val="nil"/>
              <w:left w:val="single" w:sz="6" w:space="0" w:color="auto"/>
              <w:bottom w:val="nil"/>
              <w:right w:val="nil"/>
            </w:tcBorders>
          </w:tcPr>
          <w:p w14:paraId="638FC9E2" w14:textId="77777777" w:rsidR="005B4A5F" w:rsidRPr="00BF37B5" w:rsidRDefault="005B4A5F" w:rsidP="001D5093">
            <w:pPr>
              <w:jc w:val="right"/>
              <w:rPr>
                <w:rFonts w:ascii="Segoe UI Symbol" w:hAnsi="Segoe UI Symbol"/>
                <w:sz w:val="20"/>
              </w:rPr>
            </w:pPr>
            <w:r w:rsidRPr="00BF37B5">
              <w:rPr>
                <w:rFonts w:ascii="Segoe UI Symbol" w:hAnsi="Segoe UI Symbol"/>
                <w:sz w:val="20"/>
              </w:rPr>
              <w:t>Signature</w:t>
            </w:r>
            <w:r w:rsidR="007E703B" w:rsidRPr="00BF37B5">
              <w:rPr>
                <w:rFonts w:ascii="Segoe UI Symbol" w:hAnsi="Segoe UI Symbol"/>
                <w:sz w:val="20"/>
              </w:rPr>
              <w:t xml:space="preserve"> </w:t>
            </w:r>
            <w:r w:rsidRPr="00BF37B5">
              <w:rPr>
                <w:rFonts w:ascii="Segoe UI Symbol" w:hAnsi="Segoe UI Symbol"/>
                <w:sz w:val="20"/>
              </w:rPr>
              <w:t>of</w:t>
            </w:r>
            <w:r w:rsidR="007E703B" w:rsidRPr="00BF37B5">
              <w:rPr>
                <w:rFonts w:ascii="Segoe UI Symbol" w:hAnsi="Segoe UI Symbol"/>
                <w:sz w:val="20"/>
              </w:rPr>
              <w:t xml:space="preserve"> </w:t>
            </w:r>
            <w:r w:rsidRPr="00BF37B5">
              <w:rPr>
                <w:rFonts w:ascii="Segoe UI Symbol" w:hAnsi="Segoe UI Symbol"/>
                <w:sz w:val="20"/>
              </w:rPr>
              <w:t>Bidder</w:t>
            </w:r>
          </w:p>
        </w:tc>
        <w:tc>
          <w:tcPr>
            <w:tcW w:w="2592" w:type="dxa"/>
            <w:gridSpan w:val="3"/>
            <w:tcBorders>
              <w:top w:val="nil"/>
              <w:left w:val="nil"/>
              <w:bottom w:val="nil"/>
              <w:right w:val="single" w:sz="6" w:space="0" w:color="auto"/>
            </w:tcBorders>
          </w:tcPr>
          <w:p w14:paraId="1E40C0D7" w14:textId="77777777" w:rsidR="005B4A5F" w:rsidRPr="00BF37B5" w:rsidRDefault="005B4A5F" w:rsidP="001D5093">
            <w:pPr>
              <w:tabs>
                <w:tab w:val="left" w:pos="2297"/>
              </w:tabs>
              <w:jc w:val="left"/>
              <w:rPr>
                <w:rFonts w:ascii="Segoe UI Symbol" w:hAnsi="Segoe UI Symbol"/>
                <w:sz w:val="20"/>
              </w:rPr>
            </w:pPr>
            <w:r w:rsidRPr="00BF37B5">
              <w:rPr>
                <w:rFonts w:ascii="Segoe UI Symbol" w:hAnsi="Segoe UI Symbol"/>
                <w:sz w:val="20"/>
                <w:u w:val="single"/>
              </w:rPr>
              <w:tab/>
            </w:r>
          </w:p>
        </w:tc>
      </w:tr>
      <w:tr w:rsidR="005B4A5F" w:rsidRPr="00BF37B5" w14:paraId="28AA3713" w14:textId="77777777" w:rsidTr="00F35BE0">
        <w:tc>
          <w:tcPr>
            <w:tcW w:w="720" w:type="dxa"/>
            <w:tcBorders>
              <w:top w:val="nil"/>
              <w:left w:val="nil"/>
              <w:bottom w:val="nil"/>
              <w:right w:val="nil"/>
            </w:tcBorders>
          </w:tcPr>
          <w:p w14:paraId="75435568" w14:textId="77777777" w:rsidR="005B4A5F" w:rsidRPr="00BF37B5" w:rsidRDefault="005B4A5F" w:rsidP="001D5093">
            <w:pPr>
              <w:jc w:val="left"/>
              <w:rPr>
                <w:rFonts w:ascii="Segoe UI Symbol" w:hAnsi="Segoe UI Symbol"/>
                <w:sz w:val="20"/>
              </w:rPr>
            </w:pPr>
          </w:p>
        </w:tc>
        <w:tc>
          <w:tcPr>
            <w:tcW w:w="2952" w:type="dxa"/>
            <w:tcBorders>
              <w:top w:val="nil"/>
              <w:left w:val="nil"/>
              <w:bottom w:val="nil"/>
              <w:right w:val="nil"/>
            </w:tcBorders>
          </w:tcPr>
          <w:p w14:paraId="33307EDA" w14:textId="77777777" w:rsidR="005B4A5F" w:rsidRPr="00BF37B5" w:rsidRDefault="005B4A5F" w:rsidP="001D5093">
            <w:pPr>
              <w:jc w:val="left"/>
              <w:rPr>
                <w:rFonts w:ascii="Segoe UI Symbol" w:hAnsi="Segoe UI Symbol"/>
                <w:sz w:val="20"/>
              </w:rPr>
            </w:pPr>
          </w:p>
        </w:tc>
        <w:tc>
          <w:tcPr>
            <w:tcW w:w="720" w:type="dxa"/>
            <w:tcBorders>
              <w:top w:val="nil"/>
              <w:left w:val="nil"/>
              <w:bottom w:val="nil"/>
              <w:right w:val="nil"/>
            </w:tcBorders>
          </w:tcPr>
          <w:p w14:paraId="667F45A3" w14:textId="77777777" w:rsidR="005B4A5F" w:rsidRPr="00BF37B5" w:rsidRDefault="005B4A5F" w:rsidP="001D5093">
            <w:pPr>
              <w:jc w:val="left"/>
              <w:rPr>
                <w:rFonts w:ascii="Segoe UI Symbol" w:hAnsi="Segoe UI Symbol"/>
                <w:sz w:val="20"/>
              </w:rPr>
            </w:pPr>
          </w:p>
        </w:tc>
        <w:tc>
          <w:tcPr>
            <w:tcW w:w="720" w:type="dxa"/>
            <w:tcBorders>
              <w:top w:val="nil"/>
              <w:left w:val="single" w:sz="6" w:space="0" w:color="auto"/>
              <w:bottom w:val="single" w:sz="6" w:space="0" w:color="auto"/>
              <w:right w:val="nil"/>
            </w:tcBorders>
          </w:tcPr>
          <w:p w14:paraId="3B9F7341"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single" w:sz="6" w:space="0" w:color="auto"/>
              <w:right w:val="nil"/>
            </w:tcBorders>
          </w:tcPr>
          <w:p w14:paraId="6F1553CF" w14:textId="77777777" w:rsidR="005B4A5F" w:rsidRPr="00BF37B5" w:rsidRDefault="005B4A5F" w:rsidP="001D5093">
            <w:pPr>
              <w:jc w:val="left"/>
              <w:rPr>
                <w:rFonts w:ascii="Segoe UI Symbol" w:hAnsi="Segoe UI Symbol"/>
                <w:sz w:val="20"/>
              </w:rPr>
            </w:pPr>
          </w:p>
        </w:tc>
        <w:tc>
          <w:tcPr>
            <w:tcW w:w="1296" w:type="dxa"/>
            <w:gridSpan w:val="2"/>
            <w:tcBorders>
              <w:top w:val="nil"/>
              <w:left w:val="nil"/>
              <w:bottom w:val="single" w:sz="6" w:space="0" w:color="auto"/>
              <w:right w:val="nil"/>
            </w:tcBorders>
          </w:tcPr>
          <w:p w14:paraId="203D2C2E" w14:textId="77777777" w:rsidR="005B4A5F" w:rsidRPr="00BF37B5" w:rsidRDefault="005B4A5F" w:rsidP="001D5093">
            <w:pPr>
              <w:jc w:val="left"/>
              <w:rPr>
                <w:rFonts w:ascii="Segoe UI Symbol" w:hAnsi="Segoe UI Symbol"/>
                <w:sz w:val="20"/>
              </w:rPr>
            </w:pPr>
          </w:p>
        </w:tc>
        <w:tc>
          <w:tcPr>
            <w:tcW w:w="1296" w:type="dxa"/>
            <w:tcBorders>
              <w:top w:val="nil"/>
              <w:left w:val="nil"/>
              <w:bottom w:val="single" w:sz="6" w:space="0" w:color="auto"/>
              <w:right w:val="single" w:sz="6" w:space="0" w:color="auto"/>
            </w:tcBorders>
          </w:tcPr>
          <w:p w14:paraId="65D49D7A" w14:textId="77777777" w:rsidR="005B4A5F" w:rsidRPr="00BF37B5" w:rsidRDefault="005B4A5F" w:rsidP="001D5093">
            <w:pPr>
              <w:jc w:val="left"/>
              <w:rPr>
                <w:rFonts w:ascii="Segoe UI Symbol" w:hAnsi="Segoe UI Symbol"/>
                <w:sz w:val="20"/>
              </w:rPr>
            </w:pPr>
          </w:p>
        </w:tc>
      </w:tr>
      <w:tr w:rsidR="005B4A5F" w:rsidRPr="00BF37B5" w14:paraId="3A24CDD7" w14:textId="77777777" w:rsidTr="00F35BE0">
        <w:tc>
          <w:tcPr>
            <w:tcW w:w="9000" w:type="dxa"/>
            <w:gridSpan w:val="9"/>
            <w:tcBorders>
              <w:top w:val="nil"/>
              <w:left w:val="nil"/>
              <w:bottom w:val="nil"/>
              <w:right w:val="nil"/>
            </w:tcBorders>
          </w:tcPr>
          <w:p w14:paraId="250FA101" w14:textId="77777777" w:rsidR="005B4A5F" w:rsidRPr="00BF37B5" w:rsidRDefault="005B4A5F" w:rsidP="001D5093">
            <w:pPr>
              <w:jc w:val="left"/>
              <w:rPr>
                <w:rFonts w:ascii="Segoe UI Symbol" w:hAnsi="Segoe UI Symbol"/>
                <w:sz w:val="20"/>
              </w:rPr>
            </w:pPr>
          </w:p>
          <w:p w14:paraId="1E68EBA5" w14:textId="77777777" w:rsidR="005B4A5F" w:rsidRPr="00BF37B5" w:rsidRDefault="005B4A5F" w:rsidP="0032301B">
            <w:pPr>
              <w:ind w:left="201" w:hanging="201"/>
              <w:jc w:val="left"/>
              <w:rPr>
                <w:rFonts w:ascii="Segoe UI Symbol" w:hAnsi="Segoe UI Symbol"/>
                <w:sz w:val="20"/>
              </w:rPr>
            </w:pPr>
          </w:p>
        </w:tc>
      </w:tr>
      <w:tr w:rsidR="00BF37B5" w:rsidRPr="00BF37B5" w14:paraId="326C8778" w14:textId="77777777" w:rsidTr="00F35BE0">
        <w:tc>
          <w:tcPr>
            <w:tcW w:w="9000" w:type="dxa"/>
            <w:gridSpan w:val="9"/>
            <w:tcBorders>
              <w:top w:val="nil"/>
              <w:left w:val="nil"/>
              <w:bottom w:val="nil"/>
              <w:right w:val="nil"/>
            </w:tcBorders>
          </w:tcPr>
          <w:p w14:paraId="7D5EA1A7" w14:textId="77777777" w:rsidR="00BF37B5" w:rsidRPr="00BF37B5" w:rsidRDefault="00BF37B5" w:rsidP="001D5093">
            <w:pPr>
              <w:jc w:val="left"/>
              <w:rPr>
                <w:rFonts w:ascii="Segoe UI Symbol" w:hAnsi="Segoe UI Symbol"/>
                <w:sz w:val="20"/>
              </w:rPr>
            </w:pPr>
          </w:p>
        </w:tc>
      </w:tr>
    </w:tbl>
    <w:p w14:paraId="7773C58A" w14:textId="77777777" w:rsidR="005B4A5F" w:rsidRPr="00D5087F" w:rsidRDefault="005B4A5F" w:rsidP="00D5087F">
      <w:pPr>
        <w:pStyle w:val="Heading3"/>
        <w:jc w:val="center"/>
        <w:rPr>
          <w:rFonts w:ascii="Segoe UI Symbol" w:hAnsi="Segoe UI Symbol"/>
        </w:rPr>
      </w:pPr>
      <w:r w:rsidRPr="00D5087F">
        <w:rPr>
          <w:rFonts w:ascii="Segoe UI Symbol" w:hAnsi="Segoe UI Symbol"/>
        </w:rPr>
        <w:br w:type="page"/>
      </w:r>
      <w:bookmarkStart w:id="463" w:name="_Toc437968875"/>
      <w:bookmarkStart w:id="464" w:name="_Toc197236031"/>
      <w:bookmarkStart w:id="465" w:name="_Toc59197191"/>
      <w:bookmarkStart w:id="466" w:name="_Toc88745174"/>
      <w:r w:rsidRPr="00D5087F">
        <w:rPr>
          <w:rFonts w:ascii="Segoe UI Symbol" w:hAnsi="Segoe UI Symbol"/>
          <w:b/>
          <w:sz w:val="32"/>
          <w:szCs w:val="32"/>
        </w:rPr>
        <w:lastRenderedPageBreak/>
        <w:t>Schedule</w:t>
      </w:r>
      <w:r w:rsidR="007E703B" w:rsidRPr="00D5087F">
        <w:rPr>
          <w:rFonts w:ascii="Segoe UI Symbol" w:hAnsi="Segoe UI Symbol"/>
          <w:b/>
          <w:sz w:val="32"/>
          <w:szCs w:val="32"/>
        </w:rPr>
        <w:t xml:space="preserve"> </w:t>
      </w:r>
      <w:r w:rsidRPr="00D5087F">
        <w:rPr>
          <w:rFonts w:ascii="Segoe UI Symbol" w:hAnsi="Segoe UI Symbol"/>
          <w:b/>
          <w:sz w:val="32"/>
          <w:szCs w:val="32"/>
        </w:rPr>
        <w:t>No.</w:t>
      </w:r>
      <w:r w:rsidR="007E703B" w:rsidRPr="00D5087F">
        <w:rPr>
          <w:rFonts w:ascii="Segoe UI Symbol" w:hAnsi="Segoe UI Symbol"/>
          <w:b/>
          <w:sz w:val="32"/>
          <w:szCs w:val="32"/>
        </w:rPr>
        <w:t xml:space="preserve"> </w:t>
      </w:r>
      <w:r w:rsidRPr="00D5087F">
        <w:rPr>
          <w:rFonts w:ascii="Segoe UI Symbol" w:hAnsi="Segoe UI Symbol"/>
          <w:b/>
          <w:sz w:val="32"/>
          <w:szCs w:val="32"/>
        </w:rPr>
        <w:t>6.</w:t>
      </w:r>
      <w:r w:rsidR="007E703B" w:rsidRPr="00D5087F">
        <w:rPr>
          <w:rFonts w:ascii="Segoe UI Symbol" w:hAnsi="Segoe UI Symbol"/>
          <w:b/>
          <w:sz w:val="32"/>
          <w:szCs w:val="32"/>
        </w:rPr>
        <w:t xml:space="preserve">  </w:t>
      </w:r>
      <w:r w:rsidRPr="00D5087F">
        <w:rPr>
          <w:rFonts w:ascii="Segoe UI Symbol" w:hAnsi="Segoe UI Symbol"/>
          <w:b/>
          <w:sz w:val="32"/>
          <w:szCs w:val="32"/>
        </w:rPr>
        <w:t>Recommended</w:t>
      </w:r>
      <w:r w:rsidR="007E703B" w:rsidRPr="00D5087F">
        <w:rPr>
          <w:rFonts w:ascii="Segoe UI Symbol" w:hAnsi="Segoe UI Symbol"/>
          <w:b/>
          <w:sz w:val="32"/>
          <w:szCs w:val="32"/>
        </w:rPr>
        <w:t xml:space="preserve"> </w:t>
      </w:r>
      <w:r w:rsidRPr="00D5087F">
        <w:rPr>
          <w:rFonts w:ascii="Segoe UI Symbol" w:hAnsi="Segoe UI Symbol"/>
          <w:b/>
          <w:sz w:val="32"/>
          <w:szCs w:val="32"/>
        </w:rPr>
        <w:t>Spare</w:t>
      </w:r>
      <w:r w:rsidR="007E703B" w:rsidRPr="00D5087F">
        <w:rPr>
          <w:rFonts w:ascii="Segoe UI Symbol" w:hAnsi="Segoe UI Symbol"/>
          <w:b/>
          <w:sz w:val="32"/>
          <w:szCs w:val="32"/>
        </w:rPr>
        <w:t xml:space="preserve"> </w:t>
      </w:r>
      <w:r w:rsidRPr="00D5087F">
        <w:rPr>
          <w:rFonts w:ascii="Segoe UI Symbol" w:hAnsi="Segoe UI Symbol"/>
          <w:b/>
          <w:sz w:val="32"/>
          <w:szCs w:val="32"/>
        </w:rPr>
        <w:t>Parts</w:t>
      </w:r>
      <w:bookmarkEnd w:id="463"/>
      <w:bookmarkEnd w:id="464"/>
      <w:bookmarkEnd w:id="465"/>
      <w:bookmarkEnd w:id="466"/>
    </w:p>
    <w:tbl>
      <w:tblPr>
        <w:tblW w:w="0" w:type="auto"/>
        <w:tblInd w:w="10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641"/>
        <w:gridCol w:w="79"/>
        <w:gridCol w:w="1296"/>
        <w:gridCol w:w="1235"/>
        <w:gridCol w:w="61"/>
        <w:gridCol w:w="1296"/>
      </w:tblGrid>
      <w:tr w:rsidR="005B4A5F" w:rsidRPr="00143E6E" w14:paraId="2C9751E7" w14:textId="77777777" w:rsidTr="002F2C04">
        <w:tc>
          <w:tcPr>
            <w:tcW w:w="720" w:type="dxa"/>
            <w:tcBorders>
              <w:top w:val="single" w:sz="6" w:space="0" w:color="auto"/>
              <w:bottom w:val="nil"/>
              <w:right w:val="nil"/>
            </w:tcBorders>
          </w:tcPr>
          <w:p w14:paraId="32DF9F3B"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Item</w:t>
            </w:r>
          </w:p>
        </w:tc>
        <w:tc>
          <w:tcPr>
            <w:tcW w:w="3672" w:type="dxa"/>
            <w:gridSpan w:val="2"/>
            <w:tcBorders>
              <w:top w:val="single" w:sz="6" w:space="0" w:color="auto"/>
              <w:left w:val="single" w:sz="6" w:space="0" w:color="auto"/>
              <w:bottom w:val="nil"/>
              <w:right w:val="single" w:sz="6" w:space="0" w:color="auto"/>
            </w:tcBorders>
          </w:tcPr>
          <w:p w14:paraId="47EC7B64"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Description</w:t>
            </w:r>
          </w:p>
        </w:tc>
        <w:tc>
          <w:tcPr>
            <w:tcW w:w="641" w:type="dxa"/>
            <w:tcBorders>
              <w:top w:val="single" w:sz="6" w:space="0" w:color="auto"/>
              <w:left w:val="single" w:sz="6" w:space="0" w:color="auto"/>
              <w:bottom w:val="nil"/>
              <w:right w:val="single" w:sz="6" w:space="0" w:color="auto"/>
            </w:tcBorders>
          </w:tcPr>
          <w:p w14:paraId="564686D1"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Qty.</w:t>
            </w:r>
          </w:p>
        </w:tc>
        <w:tc>
          <w:tcPr>
            <w:tcW w:w="2610" w:type="dxa"/>
            <w:gridSpan w:val="3"/>
            <w:tcBorders>
              <w:top w:val="single" w:sz="6" w:space="0" w:color="auto"/>
              <w:left w:val="nil"/>
              <w:bottom w:val="nil"/>
              <w:right w:val="nil"/>
            </w:tcBorders>
          </w:tcPr>
          <w:p w14:paraId="6AAED172"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Unit</w:t>
            </w:r>
            <w:r w:rsidR="007E703B" w:rsidRPr="00D5087F">
              <w:rPr>
                <w:rFonts w:ascii="Segoe UI Symbol" w:hAnsi="Segoe UI Symbol"/>
                <w:sz w:val="20"/>
              </w:rPr>
              <w:t xml:space="preserve"> </w:t>
            </w:r>
            <w:r w:rsidRPr="00D5087F">
              <w:rPr>
                <w:rFonts w:ascii="Segoe UI Symbol" w:hAnsi="Segoe UI Symbol"/>
                <w:sz w:val="20"/>
              </w:rPr>
              <w:t>Price</w:t>
            </w:r>
          </w:p>
        </w:tc>
        <w:tc>
          <w:tcPr>
            <w:tcW w:w="1357" w:type="dxa"/>
            <w:gridSpan w:val="2"/>
            <w:tcBorders>
              <w:top w:val="single" w:sz="6" w:space="0" w:color="auto"/>
              <w:left w:val="single" w:sz="6" w:space="0" w:color="auto"/>
              <w:bottom w:val="nil"/>
            </w:tcBorders>
          </w:tcPr>
          <w:p w14:paraId="4FA5F43B"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Total</w:t>
            </w:r>
            <w:r w:rsidR="007E703B" w:rsidRPr="00D5087F">
              <w:rPr>
                <w:rFonts w:ascii="Segoe UI Symbol" w:hAnsi="Segoe UI Symbol"/>
                <w:sz w:val="20"/>
              </w:rPr>
              <w:t xml:space="preserve"> </w:t>
            </w:r>
            <w:r w:rsidRPr="00D5087F">
              <w:rPr>
                <w:rFonts w:ascii="Segoe UI Symbol" w:hAnsi="Segoe UI Symbol"/>
                <w:sz w:val="20"/>
              </w:rPr>
              <w:t>Price</w:t>
            </w:r>
          </w:p>
        </w:tc>
      </w:tr>
      <w:tr w:rsidR="005B4A5F" w:rsidRPr="00143E6E" w14:paraId="42C82512" w14:textId="77777777" w:rsidTr="002F2C04">
        <w:tc>
          <w:tcPr>
            <w:tcW w:w="720" w:type="dxa"/>
            <w:tcBorders>
              <w:top w:val="nil"/>
              <w:bottom w:val="nil"/>
              <w:right w:val="nil"/>
            </w:tcBorders>
          </w:tcPr>
          <w:p w14:paraId="442DD5EC" w14:textId="77777777" w:rsidR="005B4A5F" w:rsidRPr="00D5087F" w:rsidRDefault="005B4A5F" w:rsidP="001D5093">
            <w:pPr>
              <w:rPr>
                <w:rFonts w:ascii="Segoe UI Symbol" w:hAnsi="Segoe UI Symbol"/>
                <w:sz w:val="20"/>
              </w:rPr>
            </w:pPr>
          </w:p>
        </w:tc>
        <w:tc>
          <w:tcPr>
            <w:tcW w:w="3672" w:type="dxa"/>
            <w:gridSpan w:val="2"/>
            <w:tcBorders>
              <w:top w:val="nil"/>
              <w:left w:val="single" w:sz="6" w:space="0" w:color="auto"/>
              <w:bottom w:val="nil"/>
              <w:right w:val="single" w:sz="6" w:space="0" w:color="auto"/>
            </w:tcBorders>
          </w:tcPr>
          <w:p w14:paraId="2D7491C2" w14:textId="77777777" w:rsidR="005B4A5F" w:rsidRPr="00D5087F" w:rsidRDefault="005B4A5F" w:rsidP="001D5093">
            <w:pPr>
              <w:rPr>
                <w:rFonts w:ascii="Segoe UI Symbol" w:hAnsi="Segoe UI Symbol"/>
                <w:sz w:val="20"/>
              </w:rPr>
            </w:pPr>
          </w:p>
        </w:tc>
        <w:tc>
          <w:tcPr>
            <w:tcW w:w="641" w:type="dxa"/>
            <w:tcBorders>
              <w:top w:val="nil"/>
              <w:left w:val="single" w:sz="6" w:space="0" w:color="auto"/>
              <w:bottom w:val="nil"/>
              <w:right w:val="single" w:sz="6" w:space="0" w:color="auto"/>
            </w:tcBorders>
          </w:tcPr>
          <w:p w14:paraId="6C087CD7" w14:textId="77777777" w:rsidR="005B4A5F" w:rsidRPr="00D5087F" w:rsidRDefault="005B4A5F" w:rsidP="001D5093">
            <w:pPr>
              <w:rPr>
                <w:rFonts w:ascii="Segoe UI Symbol" w:hAnsi="Segoe UI Symbol"/>
                <w:sz w:val="20"/>
              </w:rPr>
            </w:pPr>
          </w:p>
        </w:tc>
        <w:tc>
          <w:tcPr>
            <w:tcW w:w="1375" w:type="dxa"/>
            <w:gridSpan w:val="2"/>
            <w:tcBorders>
              <w:top w:val="single" w:sz="6" w:space="0" w:color="auto"/>
              <w:left w:val="nil"/>
              <w:bottom w:val="nil"/>
              <w:right w:val="nil"/>
            </w:tcBorders>
          </w:tcPr>
          <w:p w14:paraId="1CAA3B3E"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CIF</w:t>
            </w:r>
            <w:r w:rsidR="007E703B" w:rsidRPr="00D5087F">
              <w:rPr>
                <w:rFonts w:ascii="Segoe UI Symbol" w:hAnsi="Segoe UI Symbol"/>
                <w:sz w:val="20"/>
              </w:rPr>
              <w:t xml:space="preserve"> </w:t>
            </w:r>
            <w:r w:rsidRPr="00D5087F">
              <w:rPr>
                <w:rFonts w:ascii="Segoe UI Symbol" w:hAnsi="Segoe UI Symbol"/>
                <w:sz w:val="20"/>
              </w:rPr>
              <w:t>or</w:t>
            </w:r>
            <w:r w:rsidR="007E703B" w:rsidRPr="00D5087F">
              <w:rPr>
                <w:rFonts w:ascii="Segoe UI Symbol" w:hAnsi="Segoe UI Symbol"/>
                <w:sz w:val="20"/>
              </w:rPr>
              <w:t xml:space="preserve"> </w:t>
            </w:r>
            <w:r w:rsidRPr="00D5087F">
              <w:rPr>
                <w:rFonts w:ascii="Segoe UI Symbol" w:hAnsi="Segoe UI Symbol"/>
                <w:sz w:val="20"/>
              </w:rPr>
              <w:t>CIP</w:t>
            </w:r>
          </w:p>
          <w:p w14:paraId="49AF8C2B"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(foreign</w:t>
            </w:r>
            <w:r w:rsidR="007E703B" w:rsidRPr="00D5087F">
              <w:rPr>
                <w:rFonts w:ascii="Segoe UI Symbol" w:hAnsi="Segoe UI Symbol"/>
                <w:sz w:val="20"/>
              </w:rPr>
              <w:t xml:space="preserve"> </w:t>
            </w:r>
            <w:r w:rsidRPr="00D5087F">
              <w:rPr>
                <w:rFonts w:ascii="Segoe UI Symbol" w:hAnsi="Segoe UI Symbol"/>
                <w:sz w:val="20"/>
              </w:rPr>
              <w:t>parts)</w:t>
            </w:r>
          </w:p>
        </w:tc>
        <w:tc>
          <w:tcPr>
            <w:tcW w:w="1235" w:type="dxa"/>
            <w:tcBorders>
              <w:top w:val="single" w:sz="6" w:space="0" w:color="auto"/>
              <w:left w:val="single" w:sz="6" w:space="0" w:color="auto"/>
              <w:bottom w:val="nil"/>
              <w:right w:val="single" w:sz="6" w:space="0" w:color="auto"/>
            </w:tcBorders>
          </w:tcPr>
          <w:p w14:paraId="6EA134DF"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EXW</w:t>
            </w:r>
            <w:r w:rsidR="007E703B" w:rsidRPr="00D5087F">
              <w:rPr>
                <w:rFonts w:ascii="Segoe UI Symbol" w:hAnsi="Segoe UI Symbol"/>
                <w:sz w:val="20"/>
              </w:rPr>
              <w:t xml:space="preserve"> </w:t>
            </w:r>
          </w:p>
          <w:p w14:paraId="39763464" w14:textId="77777777" w:rsidR="005B4A5F" w:rsidRPr="00D5087F" w:rsidRDefault="005B4A5F" w:rsidP="001D5093">
            <w:pPr>
              <w:jc w:val="center"/>
              <w:rPr>
                <w:rFonts w:ascii="Segoe UI Symbol" w:hAnsi="Segoe UI Symbol"/>
                <w:sz w:val="20"/>
              </w:rPr>
            </w:pPr>
            <w:r w:rsidRPr="00D5087F">
              <w:rPr>
                <w:rFonts w:ascii="Segoe UI Symbol" w:hAnsi="Segoe UI Symbol"/>
                <w:sz w:val="20"/>
              </w:rPr>
              <w:t>(local</w:t>
            </w:r>
            <w:r w:rsidR="007E703B" w:rsidRPr="00D5087F">
              <w:rPr>
                <w:rFonts w:ascii="Segoe UI Symbol" w:hAnsi="Segoe UI Symbol"/>
                <w:sz w:val="20"/>
              </w:rPr>
              <w:t xml:space="preserve"> </w:t>
            </w:r>
            <w:r w:rsidRPr="00D5087F">
              <w:rPr>
                <w:rFonts w:ascii="Segoe UI Symbol" w:hAnsi="Segoe UI Symbol"/>
                <w:sz w:val="20"/>
              </w:rPr>
              <w:t>parts)</w:t>
            </w:r>
          </w:p>
        </w:tc>
        <w:tc>
          <w:tcPr>
            <w:tcW w:w="1357" w:type="dxa"/>
            <w:gridSpan w:val="2"/>
            <w:tcBorders>
              <w:top w:val="nil"/>
              <w:left w:val="nil"/>
              <w:bottom w:val="nil"/>
            </w:tcBorders>
          </w:tcPr>
          <w:p w14:paraId="06C4B108" w14:textId="77777777" w:rsidR="005B4A5F" w:rsidRPr="00D5087F" w:rsidRDefault="005B4A5F" w:rsidP="001D5093">
            <w:pPr>
              <w:rPr>
                <w:rFonts w:ascii="Segoe UI Symbol" w:hAnsi="Segoe UI Symbol"/>
                <w:sz w:val="20"/>
              </w:rPr>
            </w:pPr>
          </w:p>
        </w:tc>
      </w:tr>
      <w:tr w:rsidR="005B4A5F" w:rsidRPr="00143E6E" w14:paraId="7E859E21" w14:textId="77777777" w:rsidTr="002F2C04">
        <w:tc>
          <w:tcPr>
            <w:tcW w:w="720" w:type="dxa"/>
            <w:tcBorders>
              <w:top w:val="nil"/>
              <w:bottom w:val="single" w:sz="6" w:space="0" w:color="auto"/>
              <w:right w:val="nil"/>
            </w:tcBorders>
          </w:tcPr>
          <w:p w14:paraId="134300FA" w14:textId="77777777" w:rsidR="005B4A5F" w:rsidRPr="00D5087F" w:rsidRDefault="005B4A5F" w:rsidP="001D5093">
            <w:pPr>
              <w:rPr>
                <w:rFonts w:ascii="Segoe UI Symbol" w:hAnsi="Segoe UI Symbol"/>
                <w:sz w:val="20"/>
              </w:rPr>
            </w:pPr>
          </w:p>
        </w:tc>
        <w:tc>
          <w:tcPr>
            <w:tcW w:w="3672" w:type="dxa"/>
            <w:gridSpan w:val="2"/>
            <w:tcBorders>
              <w:top w:val="nil"/>
              <w:left w:val="single" w:sz="6" w:space="0" w:color="auto"/>
              <w:bottom w:val="single" w:sz="6" w:space="0" w:color="auto"/>
              <w:right w:val="single" w:sz="6" w:space="0" w:color="auto"/>
            </w:tcBorders>
          </w:tcPr>
          <w:p w14:paraId="0C893DB5" w14:textId="77777777" w:rsidR="005B4A5F" w:rsidRPr="00D5087F" w:rsidRDefault="005B4A5F" w:rsidP="001D5093">
            <w:pPr>
              <w:rPr>
                <w:rFonts w:ascii="Segoe UI Symbol" w:hAnsi="Segoe UI Symbol"/>
                <w:sz w:val="20"/>
              </w:rPr>
            </w:pPr>
          </w:p>
        </w:tc>
        <w:tc>
          <w:tcPr>
            <w:tcW w:w="641" w:type="dxa"/>
            <w:tcBorders>
              <w:top w:val="nil"/>
              <w:left w:val="single" w:sz="6" w:space="0" w:color="auto"/>
              <w:bottom w:val="single" w:sz="6" w:space="0" w:color="auto"/>
              <w:right w:val="single" w:sz="6" w:space="0" w:color="auto"/>
            </w:tcBorders>
          </w:tcPr>
          <w:p w14:paraId="0810F5CA"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(1)</w:t>
            </w:r>
          </w:p>
        </w:tc>
        <w:tc>
          <w:tcPr>
            <w:tcW w:w="1375" w:type="dxa"/>
            <w:gridSpan w:val="2"/>
            <w:tcBorders>
              <w:top w:val="nil"/>
              <w:left w:val="nil"/>
              <w:bottom w:val="single" w:sz="6" w:space="0" w:color="auto"/>
              <w:right w:val="nil"/>
            </w:tcBorders>
          </w:tcPr>
          <w:p w14:paraId="0DB2003B"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(2)</w:t>
            </w:r>
          </w:p>
        </w:tc>
        <w:tc>
          <w:tcPr>
            <w:tcW w:w="1235" w:type="dxa"/>
            <w:tcBorders>
              <w:top w:val="nil"/>
              <w:left w:val="single" w:sz="6" w:space="0" w:color="auto"/>
              <w:bottom w:val="single" w:sz="6" w:space="0" w:color="auto"/>
              <w:right w:val="single" w:sz="6" w:space="0" w:color="auto"/>
            </w:tcBorders>
          </w:tcPr>
          <w:p w14:paraId="00BF939B"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(3)</w:t>
            </w:r>
          </w:p>
        </w:tc>
        <w:tc>
          <w:tcPr>
            <w:tcW w:w="1357" w:type="dxa"/>
            <w:gridSpan w:val="2"/>
            <w:tcBorders>
              <w:top w:val="nil"/>
              <w:left w:val="nil"/>
              <w:bottom w:val="single" w:sz="6" w:space="0" w:color="auto"/>
            </w:tcBorders>
          </w:tcPr>
          <w:p w14:paraId="508E4F50" w14:textId="77777777" w:rsidR="005B4A5F" w:rsidRPr="00D5087F" w:rsidRDefault="005B4A5F" w:rsidP="001D5093">
            <w:pPr>
              <w:jc w:val="center"/>
              <w:rPr>
                <w:rFonts w:ascii="Segoe UI Symbol" w:hAnsi="Segoe UI Symbol"/>
                <w:i/>
                <w:sz w:val="20"/>
              </w:rPr>
            </w:pPr>
            <w:r w:rsidRPr="00D5087F">
              <w:rPr>
                <w:rFonts w:ascii="Segoe UI Symbol" w:hAnsi="Segoe UI Symbol"/>
                <w:i/>
                <w:sz w:val="20"/>
              </w:rPr>
              <w:t>(1)</w:t>
            </w:r>
            <w:r w:rsidR="007E703B" w:rsidRPr="00D5087F">
              <w:rPr>
                <w:rFonts w:ascii="Segoe UI Symbol" w:hAnsi="Segoe UI Symbol"/>
                <w:i/>
                <w:sz w:val="20"/>
              </w:rPr>
              <w:t xml:space="preserve"> </w:t>
            </w:r>
            <w:r w:rsidRPr="00D5087F">
              <w:rPr>
                <w:rFonts w:ascii="Segoe UI Symbol" w:hAnsi="Segoe UI Symbol"/>
                <w:i/>
                <w:sz w:val="20"/>
              </w:rPr>
              <w:t>x</w:t>
            </w:r>
            <w:r w:rsidR="007E703B" w:rsidRPr="00D5087F">
              <w:rPr>
                <w:rFonts w:ascii="Segoe UI Symbol" w:hAnsi="Segoe UI Symbol"/>
                <w:i/>
                <w:sz w:val="20"/>
              </w:rPr>
              <w:t xml:space="preserve"> </w:t>
            </w:r>
            <w:r w:rsidRPr="00D5087F">
              <w:rPr>
                <w:rFonts w:ascii="Segoe UI Symbol" w:hAnsi="Segoe UI Symbol"/>
                <w:i/>
                <w:sz w:val="20"/>
              </w:rPr>
              <w:t>(2)</w:t>
            </w:r>
            <w:r w:rsidR="007E703B" w:rsidRPr="00D5087F">
              <w:rPr>
                <w:rFonts w:ascii="Segoe UI Symbol" w:hAnsi="Segoe UI Symbol"/>
                <w:i/>
                <w:sz w:val="20"/>
              </w:rPr>
              <w:t xml:space="preserve"> </w:t>
            </w:r>
            <w:proofErr w:type="gramStart"/>
            <w:r w:rsidRPr="00D5087F">
              <w:rPr>
                <w:rFonts w:ascii="Segoe UI Symbol" w:hAnsi="Segoe UI Symbol"/>
                <w:i/>
                <w:sz w:val="20"/>
              </w:rPr>
              <w:t>or(</w:t>
            </w:r>
            <w:proofErr w:type="gramEnd"/>
            <w:r w:rsidRPr="00D5087F">
              <w:rPr>
                <w:rFonts w:ascii="Segoe UI Symbol" w:hAnsi="Segoe UI Symbol"/>
                <w:i/>
                <w:sz w:val="20"/>
              </w:rPr>
              <w:t>3)</w:t>
            </w:r>
          </w:p>
        </w:tc>
      </w:tr>
      <w:tr w:rsidR="005B4A5F" w:rsidRPr="00143E6E" w14:paraId="68BABA6D" w14:textId="77777777" w:rsidTr="002F2C04">
        <w:tc>
          <w:tcPr>
            <w:tcW w:w="720" w:type="dxa"/>
            <w:tcBorders>
              <w:top w:val="single" w:sz="6" w:space="0" w:color="auto"/>
              <w:bottom w:val="dotted" w:sz="4" w:space="0" w:color="auto"/>
              <w:right w:val="nil"/>
            </w:tcBorders>
          </w:tcPr>
          <w:p w14:paraId="67105D22" w14:textId="77777777" w:rsidR="005B4A5F" w:rsidRPr="00D5087F" w:rsidRDefault="005B4A5F" w:rsidP="001D5093">
            <w:pPr>
              <w:jc w:val="left"/>
              <w:rPr>
                <w:rFonts w:ascii="Segoe UI Symbol" w:hAnsi="Segoe UI Symbol"/>
                <w:sz w:val="20"/>
              </w:rPr>
            </w:pPr>
          </w:p>
        </w:tc>
        <w:tc>
          <w:tcPr>
            <w:tcW w:w="3672" w:type="dxa"/>
            <w:gridSpan w:val="2"/>
            <w:tcBorders>
              <w:top w:val="single" w:sz="6" w:space="0" w:color="auto"/>
              <w:left w:val="single" w:sz="6" w:space="0" w:color="auto"/>
              <w:bottom w:val="dotted" w:sz="4" w:space="0" w:color="auto"/>
              <w:right w:val="single" w:sz="6" w:space="0" w:color="auto"/>
            </w:tcBorders>
          </w:tcPr>
          <w:p w14:paraId="79D1D902" w14:textId="77777777" w:rsidR="005B4A5F" w:rsidRPr="00D5087F" w:rsidRDefault="005B4A5F" w:rsidP="001D5093">
            <w:pPr>
              <w:jc w:val="left"/>
              <w:rPr>
                <w:rFonts w:ascii="Segoe UI Symbol" w:hAnsi="Segoe UI Symbol"/>
                <w:sz w:val="20"/>
              </w:rPr>
            </w:pPr>
          </w:p>
        </w:tc>
        <w:tc>
          <w:tcPr>
            <w:tcW w:w="641" w:type="dxa"/>
            <w:tcBorders>
              <w:top w:val="single" w:sz="6" w:space="0" w:color="auto"/>
              <w:left w:val="single" w:sz="6" w:space="0" w:color="auto"/>
              <w:bottom w:val="dotted" w:sz="4" w:space="0" w:color="auto"/>
              <w:right w:val="single" w:sz="6" w:space="0" w:color="auto"/>
            </w:tcBorders>
          </w:tcPr>
          <w:p w14:paraId="027F2501" w14:textId="77777777" w:rsidR="005B4A5F" w:rsidRPr="00D5087F" w:rsidRDefault="005B4A5F" w:rsidP="001D5093">
            <w:pPr>
              <w:jc w:val="left"/>
              <w:rPr>
                <w:rFonts w:ascii="Segoe UI Symbol" w:hAnsi="Segoe UI Symbol"/>
                <w:sz w:val="20"/>
              </w:rPr>
            </w:pPr>
          </w:p>
        </w:tc>
        <w:tc>
          <w:tcPr>
            <w:tcW w:w="1375" w:type="dxa"/>
            <w:gridSpan w:val="2"/>
            <w:tcBorders>
              <w:top w:val="single" w:sz="6" w:space="0" w:color="auto"/>
              <w:left w:val="nil"/>
              <w:bottom w:val="dotted" w:sz="4" w:space="0" w:color="auto"/>
              <w:right w:val="nil"/>
            </w:tcBorders>
          </w:tcPr>
          <w:p w14:paraId="62BB53D4" w14:textId="77777777" w:rsidR="005B4A5F" w:rsidRPr="00D5087F" w:rsidRDefault="005B4A5F" w:rsidP="001D5093">
            <w:pPr>
              <w:jc w:val="left"/>
              <w:rPr>
                <w:rFonts w:ascii="Segoe UI Symbol" w:hAnsi="Segoe UI Symbol"/>
                <w:sz w:val="20"/>
              </w:rPr>
            </w:pPr>
          </w:p>
        </w:tc>
        <w:tc>
          <w:tcPr>
            <w:tcW w:w="1235" w:type="dxa"/>
            <w:tcBorders>
              <w:top w:val="single" w:sz="6" w:space="0" w:color="auto"/>
              <w:left w:val="single" w:sz="6" w:space="0" w:color="auto"/>
              <w:bottom w:val="dotted" w:sz="4" w:space="0" w:color="auto"/>
              <w:right w:val="single" w:sz="6" w:space="0" w:color="auto"/>
            </w:tcBorders>
          </w:tcPr>
          <w:p w14:paraId="478BDC43" w14:textId="77777777" w:rsidR="005B4A5F" w:rsidRPr="00D5087F" w:rsidRDefault="005B4A5F" w:rsidP="001D5093">
            <w:pPr>
              <w:jc w:val="left"/>
              <w:rPr>
                <w:rFonts w:ascii="Segoe UI Symbol" w:hAnsi="Segoe UI Symbol"/>
                <w:sz w:val="20"/>
              </w:rPr>
            </w:pPr>
          </w:p>
        </w:tc>
        <w:tc>
          <w:tcPr>
            <w:tcW w:w="1357" w:type="dxa"/>
            <w:gridSpan w:val="2"/>
            <w:tcBorders>
              <w:top w:val="single" w:sz="6" w:space="0" w:color="auto"/>
              <w:left w:val="nil"/>
              <w:bottom w:val="dotted" w:sz="4" w:space="0" w:color="auto"/>
            </w:tcBorders>
          </w:tcPr>
          <w:p w14:paraId="5B8DC490" w14:textId="77777777" w:rsidR="005B4A5F" w:rsidRPr="00D5087F" w:rsidRDefault="005B4A5F" w:rsidP="001D5093">
            <w:pPr>
              <w:jc w:val="left"/>
              <w:rPr>
                <w:rFonts w:ascii="Segoe UI Symbol" w:hAnsi="Segoe UI Symbol"/>
                <w:sz w:val="20"/>
              </w:rPr>
            </w:pPr>
          </w:p>
        </w:tc>
      </w:tr>
      <w:tr w:rsidR="005B4A5F" w:rsidRPr="00143E6E" w14:paraId="5BA05EB0" w14:textId="77777777" w:rsidTr="002F2C04">
        <w:tc>
          <w:tcPr>
            <w:tcW w:w="720" w:type="dxa"/>
            <w:tcBorders>
              <w:top w:val="dotted" w:sz="4" w:space="0" w:color="auto"/>
              <w:bottom w:val="dotted" w:sz="4" w:space="0" w:color="auto"/>
              <w:right w:val="nil"/>
            </w:tcBorders>
          </w:tcPr>
          <w:p w14:paraId="5E8ED9F0"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294BAD12"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573B600F"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1BE0F518"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202764CD"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2252C01A" w14:textId="77777777" w:rsidR="005B4A5F" w:rsidRPr="00D5087F" w:rsidRDefault="005B4A5F" w:rsidP="001D5093">
            <w:pPr>
              <w:jc w:val="left"/>
              <w:rPr>
                <w:rFonts w:ascii="Segoe UI Symbol" w:hAnsi="Segoe UI Symbol"/>
                <w:sz w:val="20"/>
              </w:rPr>
            </w:pPr>
          </w:p>
        </w:tc>
      </w:tr>
      <w:tr w:rsidR="005B4A5F" w:rsidRPr="00143E6E" w14:paraId="2F3F4FD8" w14:textId="77777777" w:rsidTr="002F2C04">
        <w:tc>
          <w:tcPr>
            <w:tcW w:w="720" w:type="dxa"/>
            <w:tcBorders>
              <w:top w:val="dotted" w:sz="4" w:space="0" w:color="auto"/>
              <w:bottom w:val="dotted" w:sz="4" w:space="0" w:color="auto"/>
              <w:right w:val="nil"/>
            </w:tcBorders>
          </w:tcPr>
          <w:p w14:paraId="325D7D73"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47A273C0"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3E3F77D3"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23E4A2C9"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1545B74A"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2E954330" w14:textId="77777777" w:rsidR="005B4A5F" w:rsidRPr="00D5087F" w:rsidRDefault="005B4A5F" w:rsidP="001D5093">
            <w:pPr>
              <w:jc w:val="left"/>
              <w:rPr>
                <w:rFonts w:ascii="Segoe UI Symbol" w:hAnsi="Segoe UI Symbol"/>
                <w:sz w:val="20"/>
              </w:rPr>
            </w:pPr>
          </w:p>
        </w:tc>
      </w:tr>
      <w:tr w:rsidR="005B4A5F" w:rsidRPr="00143E6E" w14:paraId="1FC60572" w14:textId="77777777" w:rsidTr="002F2C04">
        <w:tc>
          <w:tcPr>
            <w:tcW w:w="720" w:type="dxa"/>
            <w:tcBorders>
              <w:top w:val="dotted" w:sz="4" w:space="0" w:color="auto"/>
              <w:bottom w:val="dotted" w:sz="4" w:space="0" w:color="auto"/>
              <w:right w:val="nil"/>
            </w:tcBorders>
          </w:tcPr>
          <w:p w14:paraId="2AE6EF48"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78766083"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70618D1B"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696F270A"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68398991"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025F5ED7" w14:textId="77777777" w:rsidR="005B4A5F" w:rsidRPr="00D5087F" w:rsidRDefault="005B4A5F" w:rsidP="001D5093">
            <w:pPr>
              <w:jc w:val="left"/>
              <w:rPr>
                <w:rFonts w:ascii="Segoe UI Symbol" w:hAnsi="Segoe UI Symbol"/>
                <w:sz w:val="20"/>
              </w:rPr>
            </w:pPr>
          </w:p>
        </w:tc>
      </w:tr>
      <w:tr w:rsidR="005B4A5F" w:rsidRPr="00143E6E" w14:paraId="0ED3685E" w14:textId="77777777" w:rsidTr="002F2C04">
        <w:tc>
          <w:tcPr>
            <w:tcW w:w="720" w:type="dxa"/>
            <w:tcBorders>
              <w:top w:val="dotted" w:sz="4" w:space="0" w:color="auto"/>
              <w:bottom w:val="dotted" w:sz="4" w:space="0" w:color="auto"/>
              <w:right w:val="nil"/>
            </w:tcBorders>
          </w:tcPr>
          <w:p w14:paraId="0ACBA7C2"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41EF7094"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19BEB2F6"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43E44F00"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28B77F5B"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229D7D0F" w14:textId="77777777" w:rsidR="005B4A5F" w:rsidRPr="00D5087F" w:rsidRDefault="005B4A5F" w:rsidP="001D5093">
            <w:pPr>
              <w:jc w:val="left"/>
              <w:rPr>
                <w:rFonts w:ascii="Segoe UI Symbol" w:hAnsi="Segoe UI Symbol"/>
                <w:sz w:val="20"/>
              </w:rPr>
            </w:pPr>
          </w:p>
        </w:tc>
      </w:tr>
      <w:tr w:rsidR="005B4A5F" w:rsidRPr="00143E6E" w14:paraId="624EFC15" w14:textId="77777777" w:rsidTr="002F2C04">
        <w:tc>
          <w:tcPr>
            <w:tcW w:w="720" w:type="dxa"/>
            <w:tcBorders>
              <w:top w:val="dotted" w:sz="4" w:space="0" w:color="auto"/>
              <w:bottom w:val="dotted" w:sz="4" w:space="0" w:color="auto"/>
              <w:right w:val="nil"/>
            </w:tcBorders>
          </w:tcPr>
          <w:p w14:paraId="5F578F4D"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3D215CCE"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43F230E3"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3D4A5D71"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68EF7DE2"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46BD2C08" w14:textId="77777777" w:rsidR="005B4A5F" w:rsidRPr="00D5087F" w:rsidRDefault="005B4A5F" w:rsidP="001D5093">
            <w:pPr>
              <w:jc w:val="left"/>
              <w:rPr>
                <w:rFonts w:ascii="Segoe UI Symbol" w:hAnsi="Segoe UI Symbol"/>
                <w:sz w:val="20"/>
              </w:rPr>
            </w:pPr>
          </w:p>
        </w:tc>
      </w:tr>
      <w:tr w:rsidR="005B4A5F" w:rsidRPr="00143E6E" w14:paraId="13D281DB" w14:textId="77777777" w:rsidTr="002F2C04">
        <w:tc>
          <w:tcPr>
            <w:tcW w:w="720" w:type="dxa"/>
            <w:tcBorders>
              <w:top w:val="dotted" w:sz="4" w:space="0" w:color="auto"/>
              <w:bottom w:val="dotted" w:sz="4" w:space="0" w:color="auto"/>
              <w:right w:val="nil"/>
            </w:tcBorders>
          </w:tcPr>
          <w:p w14:paraId="0B298EEB"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545C8651"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7C99AD0F"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2E911E46"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104326CB"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7B33F888" w14:textId="77777777" w:rsidR="005B4A5F" w:rsidRPr="00D5087F" w:rsidRDefault="005B4A5F" w:rsidP="001D5093">
            <w:pPr>
              <w:jc w:val="left"/>
              <w:rPr>
                <w:rFonts w:ascii="Segoe UI Symbol" w:hAnsi="Segoe UI Symbol"/>
                <w:sz w:val="20"/>
              </w:rPr>
            </w:pPr>
          </w:p>
        </w:tc>
      </w:tr>
      <w:tr w:rsidR="005B4A5F" w:rsidRPr="00143E6E" w14:paraId="76DE68D7" w14:textId="77777777" w:rsidTr="002F2C04">
        <w:tc>
          <w:tcPr>
            <w:tcW w:w="720" w:type="dxa"/>
            <w:tcBorders>
              <w:top w:val="dotted" w:sz="4" w:space="0" w:color="auto"/>
              <w:bottom w:val="dotted" w:sz="4" w:space="0" w:color="auto"/>
              <w:right w:val="nil"/>
            </w:tcBorders>
          </w:tcPr>
          <w:p w14:paraId="0DCC5932"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73869433"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0CF05BD8"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7C0035EC"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2F219160"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35D2E66B" w14:textId="77777777" w:rsidR="005B4A5F" w:rsidRPr="00D5087F" w:rsidRDefault="005B4A5F" w:rsidP="001D5093">
            <w:pPr>
              <w:jc w:val="left"/>
              <w:rPr>
                <w:rFonts w:ascii="Segoe UI Symbol" w:hAnsi="Segoe UI Symbol"/>
                <w:sz w:val="20"/>
              </w:rPr>
            </w:pPr>
          </w:p>
        </w:tc>
      </w:tr>
      <w:tr w:rsidR="005B4A5F" w:rsidRPr="00143E6E" w14:paraId="3EEFEC51" w14:textId="77777777" w:rsidTr="002F2C04">
        <w:tc>
          <w:tcPr>
            <w:tcW w:w="720" w:type="dxa"/>
            <w:tcBorders>
              <w:top w:val="dotted" w:sz="4" w:space="0" w:color="auto"/>
              <w:bottom w:val="dotted" w:sz="4" w:space="0" w:color="auto"/>
              <w:right w:val="nil"/>
            </w:tcBorders>
          </w:tcPr>
          <w:p w14:paraId="4D68F55E"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4E99FB54"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044B99BD"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6355A16E"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671ED485"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24CBF12C" w14:textId="77777777" w:rsidR="005B4A5F" w:rsidRPr="00D5087F" w:rsidRDefault="005B4A5F" w:rsidP="001D5093">
            <w:pPr>
              <w:jc w:val="left"/>
              <w:rPr>
                <w:rFonts w:ascii="Segoe UI Symbol" w:hAnsi="Segoe UI Symbol"/>
                <w:sz w:val="20"/>
              </w:rPr>
            </w:pPr>
          </w:p>
        </w:tc>
      </w:tr>
      <w:tr w:rsidR="005B4A5F" w:rsidRPr="00143E6E" w14:paraId="2B16A529" w14:textId="77777777" w:rsidTr="002F2C04">
        <w:tc>
          <w:tcPr>
            <w:tcW w:w="720" w:type="dxa"/>
            <w:tcBorders>
              <w:top w:val="dotted" w:sz="4" w:space="0" w:color="auto"/>
              <w:bottom w:val="dotted" w:sz="4" w:space="0" w:color="auto"/>
              <w:right w:val="nil"/>
            </w:tcBorders>
          </w:tcPr>
          <w:p w14:paraId="33A920AD"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7A575B85"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045EF2E2"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49987B6D"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79C3EEB1"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6CA9044B" w14:textId="77777777" w:rsidR="005B4A5F" w:rsidRPr="00D5087F" w:rsidRDefault="005B4A5F" w:rsidP="001D5093">
            <w:pPr>
              <w:jc w:val="left"/>
              <w:rPr>
                <w:rFonts w:ascii="Segoe UI Symbol" w:hAnsi="Segoe UI Symbol"/>
                <w:sz w:val="20"/>
              </w:rPr>
            </w:pPr>
          </w:p>
        </w:tc>
      </w:tr>
      <w:tr w:rsidR="005B4A5F" w:rsidRPr="00143E6E" w14:paraId="6D19319A" w14:textId="77777777" w:rsidTr="002F2C04">
        <w:tc>
          <w:tcPr>
            <w:tcW w:w="720" w:type="dxa"/>
            <w:tcBorders>
              <w:top w:val="dotted" w:sz="4" w:space="0" w:color="auto"/>
              <w:bottom w:val="dotted" w:sz="4" w:space="0" w:color="auto"/>
              <w:right w:val="nil"/>
            </w:tcBorders>
          </w:tcPr>
          <w:p w14:paraId="1ECAEFBC"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6A5BD0F7"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5F6C937B"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6362CA45"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5FF6AB2E"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1511F60E" w14:textId="77777777" w:rsidR="005B4A5F" w:rsidRPr="00D5087F" w:rsidRDefault="005B4A5F" w:rsidP="001D5093">
            <w:pPr>
              <w:jc w:val="left"/>
              <w:rPr>
                <w:rFonts w:ascii="Segoe UI Symbol" w:hAnsi="Segoe UI Symbol"/>
                <w:sz w:val="20"/>
              </w:rPr>
            </w:pPr>
          </w:p>
        </w:tc>
      </w:tr>
      <w:tr w:rsidR="005B4A5F" w:rsidRPr="00143E6E" w14:paraId="7F85715B" w14:textId="77777777" w:rsidTr="002F2C04">
        <w:tc>
          <w:tcPr>
            <w:tcW w:w="720" w:type="dxa"/>
            <w:tcBorders>
              <w:top w:val="dotted" w:sz="4" w:space="0" w:color="auto"/>
              <w:bottom w:val="dotted" w:sz="4" w:space="0" w:color="auto"/>
              <w:right w:val="nil"/>
            </w:tcBorders>
          </w:tcPr>
          <w:p w14:paraId="7A90DBD3"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224E29A9"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2BA1038D"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5B11F2D1"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5A9D1769"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57980F07" w14:textId="77777777" w:rsidR="005B4A5F" w:rsidRPr="00D5087F" w:rsidRDefault="005B4A5F" w:rsidP="001D5093">
            <w:pPr>
              <w:jc w:val="left"/>
              <w:rPr>
                <w:rFonts w:ascii="Segoe UI Symbol" w:hAnsi="Segoe UI Symbol"/>
                <w:sz w:val="20"/>
              </w:rPr>
            </w:pPr>
          </w:p>
        </w:tc>
      </w:tr>
      <w:tr w:rsidR="005B4A5F" w:rsidRPr="00143E6E" w14:paraId="3DDA6DA7" w14:textId="77777777" w:rsidTr="002F2C04">
        <w:tc>
          <w:tcPr>
            <w:tcW w:w="720" w:type="dxa"/>
            <w:tcBorders>
              <w:top w:val="dotted" w:sz="4" w:space="0" w:color="auto"/>
              <w:bottom w:val="dotted" w:sz="4" w:space="0" w:color="auto"/>
              <w:right w:val="nil"/>
            </w:tcBorders>
          </w:tcPr>
          <w:p w14:paraId="3D5AACE4"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5AA771FB"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dotted" w:sz="4" w:space="0" w:color="auto"/>
              <w:right w:val="single" w:sz="6" w:space="0" w:color="auto"/>
            </w:tcBorders>
          </w:tcPr>
          <w:p w14:paraId="64CC8B24"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dotted" w:sz="4" w:space="0" w:color="auto"/>
              <w:right w:val="nil"/>
            </w:tcBorders>
          </w:tcPr>
          <w:p w14:paraId="1602BF92"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dotted" w:sz="4" w:space="0" w:color="auto"/>
              <w:right w:val="single" w:sz="6" w:space="0" w:color="auto"/>
            </w:tcBorders>
          </w:tcPr>
          <w:p w14:paraId="027BEF34"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dotted" w:sz="4" w:space="0" w:color="auto"/>
            </w:tcBorders>
          </w:tcPr>
          <w:p w14:paraId="679442FA" w14:textId="77777777" w:rsidR="005B4A5F" w:rsidRPr="00D5087F" w:rsidRDefault="005B4A5F" w:rsidP="001D5093">
            <w:pPr>
              <w:jc w:val="left"/>
              <w:rPr>
                <w:rFonts w:ascii="Segoe UI Symbol" w:hAnsi="Segoe UI Symbol"/>
                <w:sz w:val="20"/>
              </w:rPr>
            </w:pPr>
          </w:p>
        </w:tc>
      </w:tr>
      <w:tr w:rsidR="005B4A5F" w:rsidRPr="00143E6E" w14:paraId="3D7E39A6" w14:textId="77777777" w:rsidTr="002F2C04">
        <w:tc>
          <w:tcPr>
            <w:tcW w:w="720" w:type="dxa"/>
            <w:tcBorders>
              <w:top w:val="dotted" w:sz="4" w:space="0" w:color="auto"/>
              <w:bottom w:val="nil"/>
              <w:right w:val="nil"/>
            </w:tcBorders>
          </w:tcPr>
          <w:p w14:paraId="7FAD81AC" w14:textId="77777777" w:rsidR="005B4A5F" w:rsidRPr="00D5087F" w:rsidRDefault="005B4A5F" w:rsidP="001D5093">
            <w:pPr>
              <w:jc w:val="left"/>
              <w:rPr>
                <w:rFonts w:ascii="Segoe UI Symbol" w:hAnsi="Segoe UI Symbol"/>
                <w:sz w:val="20"/>
              </w:rPr>
            </w:pPr>
          </w:p>
        </w:tc>
        <w:tc>
          <w:tcPr>
            <w:tcW w:w="3672" w:type="dxa"/>
            <w:gridSpan w:val="2"/>
            <w:tcBorders>
              <w:top w:val="dotted" w:sz="4" w:space="0" w:color="auto"/>
              <w:left w:val="single" w:sz="6" w:space="0" w:color="auto"/>
              <w:bottom w:val="nil"/>
              <w:right w:val="single" w:sz="6" w:space="0" w:color="auto"/>
            </w:tcBorders>
          </w:tcPr>
          <w:p w14:paraId="3E5493CD" w14:textId="77777777" w:rsidR="005B4A5F" w:rsidRPr="00D5087F" w:rsidRDefault="005B4A5F" w:rsidP="001D5093">
            <w:pPr>
              <w:jc w:val="left"/>
              <w:rPr>
                <w:rFonts w:ascii="Segoe UI Symbol" w:hAnsi="Segoe UI Symbol"/>
                <w:sz w:val="20"/>
              </w:rPr>
            </w:pPr>
          </w:p>
        </w:tc>
        <w:tc>
          <w:tcPr>
            <w:tcW w:w="641" w:type="dxa"/>
            <w:tcBorders>
              <w:top w:val="dotted" w:sz="4" w:space="0" w:color="auto"/>
              <w:left w:val="single" w:sz="6" w:space="0" w:color="auto"/>
              <w:bottom w:val="nil"/>
              <w:right w:val="single" w:sz="6" w:space="0" w:color="auto"/>
            </w:tcBorders>
          </w:tcPr>
          <w:p w14:paraId="4DB7041A" w14:textId="77777777" w:rsidR="005B4A5F" w:rsidRPr="00D5087F" w:rsidRDefault="005B4A5F" w:rsidP="001D5093">
            <w:pPr>
              <w:jc w:val="left"/>
              <w:rPr>
                <w:rFonts w:ascii="Segoe UI Symbol" w:hAnsi="Segoe UI Symbol"/>
                <w:sz w:val="20"/>
              </w:rPr>
            </w:pPr>
          </w:p>
        </w:tc>
        <w:tc>
          <w:tcPr>
            <w:tcW w:w="1375" w:type="dxa"/>
            <w:gridSpan w:val="2"/>
            <w:tcBorders>
              <w:top w:val="dotted" w:sz="4" w:space="0" w:color="auto"/>
              <w:left w:val="nil"/>
              <w:bottom w:val="nil"/>
              <w:right w:val="nil"/>
            </w:tcBorders>
          </w:tcPr>
          <w:p w14:paraId="0125311E" w14:textId="77777777" w:rsidR="005B4A5F" w:rsidRPr="00D5087F" w:rsidRDefault="005B4A5F" w:rsidP="001D5093">
            <w:pPr>
              <w:jc w:val="left"/>
              <w:rPr>
                <w:rFonts w:ascii="Segoe UI Symbol" w:hAnsi="Segoe UI Symbol"/>
                <w:sz w:val="20"/>
              </w:rPr>
            </w:pPr>
          </w:p>
        </w:tc>
        <w:tc>
          <w:tcPr>
            <w:tcW w:w="1235" w:type="dxa"/>
            <w:tcBorders>
              <w:top w:val="dotted" w:sz="4" w:space="0" w:color="auto"/>
              <w:left w:val="single" w:sz="6" w:space="0" w:color="auto"/>
              <w:bottom w:val="nil"/>
              <w:right w:val="single" w:sz="6" w:space="0" w:color="auto"/>
            </w:tcBorders>
          </w:tcPr>
          <w:p w14:paraId="0AD9ECF2" w14:textId="77777777" w:rsidR="005B4A5F" w:rsidRPr="00D5087F" w:rsidRDefault="005B4A5F" w:rsidP="001D5093">
            <w:pPr>
              <w:jc w:val="left"/>
              <w:rPr>
                <w:rFonts w:ascii="Segoe UI Symbol" w:hAnsi="Segoe UI Symbol"/>
                <w:sz w:val="20"/>
              </w:rPr>
            </w:pPr>
          </w:p>
        </w:tc>
        <w:tc>
          <w:tcPr>
            <w:tcW w:w="1357" w:type="dxa"/>
            <w:gridSpan w:val="2"/>
            <w:tcBorders>
              <w:top w:val="dotted" w:sz="4" w:space="0" w:color="auto"/>
              <w:left w:val="nil"/>
              <w:bottom w:val="nil"/>
            </w:tcBorders>
          </w:tcPr>
          <w:p w14:paraId="6563B75C" w14:textId="77777777" w:rsidR="005B4A5F" w:rsidRPr="00D5087F" w:rsidRDefault="005B4A5F" w:rsidP="001D5093">
            <w:pPr>
              <w:jc w:val="left"/>
              <w:rPr>
                <w:rFonts w:ascii="Segoe UI Symbol" w:hAnsi="Segoe UI Symbol"/>
                <w:sz w:val="20"/>
              </w:rPr>
            </w:pPr>
          </w:p>
        </w:tc>
      </w:tr>
      <w:tr w:rsidR="005B4A5F" w:rsidRPr="00143E6E" w14:paraId="5590D91D" w14:textId="77777777" w:rsidTr="002F2C04">
        <w:tc>
          <w:tcPr>
            <w:tcW w:w="720" w:type="dxa"/>
            <w:tcBorders>
              <w:top w:val="nil"/>
              <w:bottom w:val="nil"/>
              <w:right w:val="nil"/>
            </w:tcBorders>
          </w:tcPr>
          <w:p w14:paraId="2E7662C8" w14:textId="77777777" w:rsidR="005B4A5F" w:rsidRPr="00D5087F" w:rsidRDefault="005B4A5F" w:rsidP="001D5093">
            <w:pPr>
              <w:jc w:val="left"/>
              <w:rPr>
                <w:rFonts w:ascii="Segoe UI Symbol" w:hAnsi="Segoe UI Symbol"/>
                <w:sz w:val="20"/>
              </w:rPr>
            </w:pPr>
          </w:p>
        </w:tc>
        <w:tc>
          <w:tcPr>
            <w:tcW w:w="3672" w:type="dxa"/>
            <w:gridSpan w:val="2"/>
            <w:tcBorders>
              <w:top w:val="nil"/>
              <w:left w:val="single" w:sz="6" w:space="0" w:color="auto"/>
              <w:bottom w:val="single" w:sz="6" w:space="0" w:color="auto"/>
              <w:right w:val="single" w:sz="6" w:space="0" w:color="auto"/>
            </w:tcBorders>
          </w:tcPr>
          <w:p w14:paraId="0EB86575" w14:textId="77777777" w:rsidR="005B4A5F" w:rsidRPr="00D5087F" w:rsidRDefault="005B4A5F" w:rsidP="001D5093">
            <w:pPr>
              <w:jc w:val="left"/>
              <w:rPr>
                <w:rFonts w:ascii="Segoe UI Symbol" w:hAnsi="Segoe UI Symbol"/>
                <w:sz w:val="20"/>
              </w:rPr>
            </w:pPr>
          </w:p>
        </w:tc>
        <w:tc>
          <w:tcPr>
            <w:tcW w:w="641" w:type="dxa"/>
            <w:tcBorders>
              <w:top w:val="nil"/>
              <w:left w:val="single" w:sz="6" w:space="0" w:color="auto"/>
              <w:bottom w:val="single" w:sz="6" w:space="0" w:color="auto"/>
              <w:right w:val="single" w:sz="6" w:space="0" w:color="auto"/>
            </w:tcBorders>
          </w:tcPr>
          <w:p w14:paraId="5318E1F7" w14:textId="77777777" w:rsidR="005B4A5F" w:rsidRPr="00D5087F" w:rsidRDefault="005B4A5F" w:rsidP="001D5093">
            <w:pPr>
              <w:jc w:val="left"/>
              <w:rPr>
                <w:rFonts w:ascii="Segoe UI Symbol" w:hAnsi="Segoe UI Symbol"/>
                <w:sz w:val="20"/>
              </w:rPr>
            </w:pPr>
          </w:p>
        </w:tc>
        <w:tc>
          <w:tcPr>
            <w:tcW w:w="1375" w:type="dxa"/>
            <w:gridSpan w:val="2"/>
            <w:tcBorders>
              <w:top w:val="nil"/>
              <w:left w:val="nil"/>
              <w:bottom w:val="nil"/>
              <w:right w:val="nil"/>
            </w:tcBorders>
          </w:tcPr>
          <w:p w14:paraId="7CA19DDD" w14:textId="77777777" w:rsidR="005B4A5F" w:rsidRPr="00D5087F" w:rsidRDefault="005B4A5F" w:rsidP="001D5093">
            <w:pPr>
              <w:jc w:val="left"/>
              <w:rPr>
                <w:rFonts w:ascii="Segoe UI Symbol" w:hAnsi="Segoe UI Symbol"/>
                <w:sz w:val="20"/>
              </w:rPr>
            </w:pPr>
          </w:p>
        </w:tc>
        <w:tc>
          <w:tcPr>
            <w:tcW w:w="1235" w:type="dxa"/>
            <w:tcBorders>
              <w:top w:val="nil"/>
              <w:left w:val="single" w:sz="6" w:space="0" w:color="auto"/>
              <w:bottom w:val="single" w:sz="6" w:space="0" w:color="auto"/>
              <w:right w:val="single" w:sz="6" w:space="0" w:color="auto"/>
            </w:tcBorders>
          </w:tcPr>
          <w:p w14:paraId="5F321F05" w14:textId="77777777" w:rsidR="005B4A5F" w:rsidRPr="00D5087F" w:rsidRDefault="005B4A5F" w:rsidP="001D5093">
            <w:pPr>
              <w:jc w:val="left"/>
              <w:rPr>
                <w:rFonts w:ascii="Segoe UI Symbol" w:hAnsi="Segoe UI Symbol"/>
                <w:sz w:val="20"/>
              </w:rPr>
            </w:pPr>
          </w:p>
        </w:tc>
        <w:tc>
          <w:tcPr>
            <w:tcW w:w="1357" w:type="dxa"/>
            <w:gridSpan w:val="2"/>
            <w:tcBorders>
              <w:top w:val="nil"/>
              <w:left w:val="nil"/>
              <w:bottom w:val="nil"/>
            </w:tcBorders>
          </w:tcPr>
          <w:p w14:paraId="20DCE6D9" w14:textId="77777777" w:rsidR="005B4A5F" w:rsidRPr="00D5087F" w:rsidRDefault="005B4A5F" w:rsidP="001D5093">
            <w:pPr>
              <w:jc w:val="left"/>
              <w:rPr>
                <w:rFonts w:ascii="Segoe UI Symbol" w:hAnsi="Segoe UI Symbol"/>
                <w:sz w:val="20"/>
              </w:rPr>
            </w:pPr>
          </w:p>
        </w:tc>
      </w:tr>
      <w:tr w:rsidR="005B4A5F" w:rsidRPr="00143E6E" w14:paraId="7FDE7609" w14:textId="77777777" w:rsidTr="002F2C04">
        <w:tc>
          <w:tcPr>
            <w:tcW w:w="7643" w:type="dxa"/>
            <w:gridSpan w:val="7"/>
            <w:tcBorders>
              <w:top w:val="single" w:sz="6" w:space="0" w:color="auto"/>
              <w:bottom w:val="single" w:sz="6" w:space="0" w:color="auto"/>
              <w:right w:val="nil"/>
            </w:tcBorders>
          </w:tcPr>
          <w:p w14:paraId="30E615E9" w14:textId="77777777" w:rsidR="005B4A5F" w:rsidRPr="00D5087F" w:rsidRDefault="005B4A5F" w:rsidP="001D5093">
            <w:pPr>
              <w:jc w:val="right"/>
              <w:rPr>
                <w:rFonts w:ascii="Segoe UI Symbol" w:hAnsi="Segoe UI Symbol"/>
                <w:sz w:val="20"/>
              </w:rPr>
            </w:pPr>
          </w:p>
        </w:tc>
        <w:tc>
          <w:tcPr>
            <w:tcW w:w="1357" w:type="dxa"/>
            <w:gridSpan w:val="2"/>
            <w:tcBorders>
              <w:top w:val="single" w:sz="6" w:space="0" w:color="auto"/>
              <w:left w:val="single" w:sz="6" w:space="0" w:color="auto"/>
              <w:bottom w:val="single" w:sz="6" w:space="0" w:color="auto"/>
            </w:tcBorders>
          </w:tcPr>
          <w:p w14:paraId="05E36676" w14:textId="77777777" w:rsidR="005B4A5F" w:rsidRPr="00D5087F" w:rsidRDefault="005B4A5F" w:rsidP="001D5093">
            <w:pPr>
              <w:rPr>
                <w:rFonts w:ascii="Segoe UI Symbol" w:hAnsi="Segoe UI Symbol"/>
                <w:sz w:val="20"/>
              </w:rPr>
            </w:pPr>
          </w:p>
        </w:tc>
      </w:tr>
      <w:tr w:rsidR="005B4A5F" w:rsidRPr="00143E6E" w14:paraId="700F64DC" w14:textId="77777777" w:rsidTr="002F2C04">
        <w:tc>
          <w:tcPr>
            <w:tcW w:w="720" w:type="dxa"/>
            <w:tcBorders>
              <w:top w:val="nil"/>
              <w:left w:val="nil"/>
              <w:bottom w:val="nil"/>
              <w:right w:val="nil"/>
            </w:tcBorders>
          </w:tcPr>
          <w:p w14:paraId="146327D1"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3AFB29CF"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507FBC78" w14:textId="77777777" w:rsidR="005B4A5F" w:rsidRPr="00D5087F" w:rsidRDefault="005B4A5F" w:rsidP="001D5093">
            <w:pPr>
              <w:jc w:val="left"/>
              <w:rPr>
                <w:rFonts w:ascii="Segoe UI Symbol" w:hAnsi="Segoe UI Symbol"/>
                <w:sz w:val="20"/>
              </w:rPr>
            </w:pPr>
          </w:p>
        </w:tc>
        <w:tc>
          <w:tcPr>
            <w:tcW w:w="720" w:type="dxa"/>
            <w:gridSpan w:val="2"/>
            <w:tcBorders>
              <w:top w:val="single" w:sz="6" w:space="0" w:color="auto"/>
              <w:left w:val="single" w:sz="6" w:space="0" w:color="auto"/>
              <w:bottom w:val="nil"/>
              <w:right w:val="nil"/>
            </w:tcBorders>
          </w:tcPr>
          <w:p w14:paraId="4F6E325E" w14:textId="77777777" w:rsidR="005B4A5F" w:rsidRPr="00D5087F" w:rsidRDefault="005B4A5F" w:rsidP="00D5087F">
            <w:pPr>
              <w:spacing w:after="0"/>
              <w:ind w:right="-11"/>
              <w:jc w:val="left"/>
              <w:rPr>
                <w:rFonts w:ascii="Segoe UI Symbol" w:hAnsi="Segoe UI Symbol"/>
                <w:sz w:val="20"/>
              </w:rPr>
            </w:pPr>
          </w:p>
        </w:tc>
        <w:tc>
          <w:tcPr>
            <w:tcW w:w="1296" w:type="dxa"/>
            <w:tcBorders>
              <w:top w:val="single" w:sz="6" w:space="0" w:color="auto"/>
              <w:left w:val="nil"/>
              <w:bottom w:val="nil"/>
              <w:right w:val="nil"/>
            </w:tcBorders>
          </w:tcPr>
          <w:p w14:paraId="518F13C5" w14:textId="77777777" w:rsidR="005B4A5F" w:rsidRPr="00D5087F" w:rsidRDefault="005B4A5F" w:rsidP="00D5087F">
            <w:pPr>
              <w:spacing w:after="0"/>
              <w:ind w:right="-11"/>
              <w:jc w:val="left"/>
              <w:rPr>
                <w:rFonts w:ascii="Segoe UI Symbol" w:hAnsi="Segoe UI Symbol"/>
                <w:sz w:val="20"/>
              </w:rPr>
            </w:pPr>
          </w:p>
        </w:tc>
        <w:tc>
          <w:tcPr>
            <w:tcW w:w="1235" w:type="dxa"/>
            <w:tcBorders>
              <w:top w:val="single" w:sz="6" w:space="0" w:color="auto"/>
              <w:left w:val="nil"/>
              <w:bottom w:val="nil"/>
              <w:right w:val="nil"/>
            </w:tcBorders>
          </w:tcPr>
          <w:p w14:paraId="78F63B50" w14:textId="77777777" w:rsidR="005B4A5F" w:rsidRPr="00D5087F" w:rsidRDefault="005B4A5F" w:rsidP="00D5087F">
            <w:pPr>
              <w:spacing w:after="0"/>
              <w:ind w:right="-11"/>
              <w:jc w:val="left"/>
              <w:rPr>
                <w:rFonts w:ascii="Segoe UI Symbol" w:hAnsi="Segoe UI Symbol"/>
                <w:sz w:val="20"/>
              </w:rPr>
            </w:pPr>
          </w:p>
        </w:tc>
        <w:tc>
          <w:tcPr>
            <w:tcW w:w="1357" w:type="dxa"/>
            <w:gridSpan w:val="2"/>
            <w:tcBorders>
              <w:top w:val="single" w:sz="6" w:space="0" w:color="auto"/>
              <w:left w:val="nil"/>
              <w:bottom w:val="nil"/>
              <w:right w:val="single" w:sz="6" w:space="0" w:color="auto"/>
            </w:tcBorders>
          </w:tcPr>
          <w:p w14:paraId="194E6899" w14:textId="77777777" w:rsidR="005B4A5F" w:rsidRPr="00D5087F" w:rsidRDefault="005B4A5F" w:rsidP="00D5087F">
            <w:pPr>
              <w:spacing w:after="0"/>
              <w:ind w:right="-11"/>
              <w:jc w:val="left"/>
              <w:rPr>
                <w:rFonts w:ascii="Segoe UI Symbol" w:hAnsi="Segoe UI Symbol"/>
                <w:sz w:val="20"/>
              </w:rPr>
            </w:pPr>
          </w:p>
        </w:tc>
      </w:tr>
      <w:tr w:rsidR="005B4A5F" w:rsidRPr="00143E6E" w14:paraId="616EBA7D" w14:textId="77777777" w:rsidTr="002F2C04">
        <w:tc>
          <w:tcPr>
            <w:tcW w:w="720" w:type="dxa"/>
            <w:tcBorders>
              <w:top w:val="nil"/>
              <w:left w:val="nil"/>
              <w:bottom w:val="nil"/>
              <w:right w:val="nil"/>
            </w:tcBorders>
          </w:tcPr>
          <w:p w14:paraId="199D3D5E" w14:textId="77777777" w:rsidR="005B4A5F" w:rsidRPr="00D5087F" w:rsidRDefault="005B4A5F" w:rsidP="001D5093">
            <w:pPr>
              <w:jc w:val="center"/>
              <w:rPr>
                <w:rFonts w:ascii="Segoe UI Symbol" w:hAnsi="Segoe UI Symbol"/>
                <w:sz w:val="20"/>
              </w:rPr>
            </w:pPr>
          </w:p>
        </w:tc>
        <w:tc>
          <w:tcPr>
            <w:tcW w:w="2952" w:type="dxa"/>
            <w:tcBorders>
              <w:top w:val="nil"/>
              <w:left w:val="nil"/>
              <w:bottom w:val="nil"/>
              <w:right w:val="nil"/>
            </w:tcBorders>
          </w:tcPr>
          <w:p w14:paraId="4047F2ED" w14:textId="77777777" w:rsidR="005B4A5F" w:rsidRPr="00D5087F" w:rsidRDefault="005B4A5F" w:rsidP="001D5093">
            <w:pPr>
              <w:jc w:val="center"/>
              <w:rPr>
                <w:rFonts w:ascii="Segoe UI Symbol" w:hAnsi="Segoe UI Symbol"/>
                <w:sz w:val="20"/>
              </w:rPr>
            </w:pPr>
          </w:p>
        </w:tc>
        <w:tc>
          <w:tcPr>
            <w:tcW w:w="720" w:type="dxa"/>
            <w:tcBorders>
              <w:top w:val="nil"/>
              <w:left w:val="nil"/>
              <w:bottom w:val="nil"/>
              <w:right w:val="nil"/>
            </w:tcBorders>
          </w:tcPr>
          <w:p w14:paraId="233F3548" w14:textId="77777777" w:rsidR="005B4A5F" w:rsidRPr="00D5087F" w:rsidRDefault="005B4A5F" w:rsidP="001D5093">
            <w:pPr>
              <w:jc w:val="left"/>
              <w:rPr>
                <w:rFonts w:ascii="Segoe UI Symbol" w:hAnsi="Segoe UI Symbol"/>
                <w:sz w:val="20"/>
              </w:rPr>
            </w:pPr>
          </w:p>
        </w:tc>
        <w:tc>
          <w:tcPr>
            <w:tcW w:w="720" w:type="dxa"/>
            <w:gridSpan w:val="2"/>
            <w:tcBorders>
              <w:top w:val="nil"/>
              <w:left w:val="single" w:sz="6" w:space="0" w:color="auto"/>
              <w:bottom w:val="nil"/>
              <w:right w:val="nil"/>
            </w:tcBorders>
          </w:tcPr>
          <w:p w14:paraId="4AEBD410"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nil"/>
              <w:right w:val="nil"/>
            </w:tcBorders>
          </w:tcPr>
          <w:p w14:paraId="54333989" w14:textId="77777777" w:rsidR="005B4A5F" w:rsidRPr="00D5087F" w:rsidRDefault="005B4A5F" w:rsidP="00D5087F">
            <w:pPr>
              <w:spacing w:after="0"/>
              <w:ind w:right="-11"/>
              <w:jc w:val="left"/>
              <w:rPr>
                <w:rFonts w:ascii="Segoe UI Symbol" w:hAnsi="Segoe UI Symbol"/>
                <w:sz w:val="20"/>
              </w:rPr>
            </w:pPr>
          </w:p>
        </w:tc>
        <w:tc>
          <w:tcPr>
            <w:tcW w:w="1235" w:type="dxa"/>
            <w:tcBorders>
              <w:top w:val="nil"/>
              <w:left w:val="nil"/>
              <w:bottom w:val="nil"/>
              <w:right w:val="nil"/>
            </w:tcBorders>
          </w:tcPr>
          <w:p w14:paraId="4C3320CC" w14:textId="77777777" w:rsidR="005B4A5F" w:rsidRPr="00D5087F" w:rsidRDefault="005B4A5F" w:rsidP="00D5087F">
            <w:pPr>
              <w:spacing w:after="0"/>
              <w:ind w:right="-11"/>
              <w:jc w:val="left"/>
              <w:rPr>
                <w:rFonts w:ascii="Segoe UI Symbol" w:hAnsi="Segoe UI Symbol"/>
                <w:sz w:val="20"/>
              </w:rPr>
            </w:pPr>
          </w:p>
        </w:tc>
        <w:tc>
          <w:tcPr>
            <w:tcW w:w="1357" w:type="dxa"/>
            <w:gridSpan w:val="2"/>
            <w:tcBorders>
              <w:top w:val="nil"/>
              <w:left w:val="nil"/>
              <w:bottom w:val="nil"/>
              <w:right w:val="single" w:sz="6" w:space="0" w:color="auto"/>
            </w:tcBorders>
          </w:tcPr>
          <w:p w14:paraId="607E1EC1" w14:textId="77777777" w:rsidR="005B4A5F" w:rsidRPr="00D5087F" w:rsidRDefault="005B4A5F" w:rsidP="00D5087F">
            <w:pPr>
              <w:spacing w:after="0"/>
              <w:ind w:right="-11"/>
              <w:jc w:val="left"/>
              <w:rPr>
                <w:rFonts w:ascii="Segoe UI Symbol" w:hAnsi="Segoe UI Symbol"/>
                <w:sz w:val="20"/>
              </w:rPr>
            </w:pPr>
          </w:p>
        </w:tc>
      </w:tr>
      <w:tr w:rsidR="005B4A5F" w:rsidRPr="00143E6E" w14:paraId="2A22013E" w14:textId="77777777" w:rsidTr="002F2C04">
        <w:tc>
          <w:tcPr>
            <w:tcW w:w="720" w:type="dxa"/>
            <w:tcBorders>
              <w:top w:val="nil"/>
              <w:left w:val="nil"/>
              <w:bottom w:val="nil"/>
              <w:right w:val="nil"/>
            </w:tcBorders>
          </w:tcPr>
          <w:p w14:paraId="6FF52838"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2B14F23E"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5D9DFEC7" w14:textId="77777777" w:rsidR="005B4A5F" w:rsidRPr="00D5087F" w:rsidRDefault="005B4A5F" w:rsidP="001D5093">
            <w:pPr>
              <w:jc w:val="left"/>
              <w:rPr>
                <w:rFonts w:ascii="Segoe UI Symbol" w:hAnsi="Segoe UI Symbol"/>
                <w:sz w:val="20"/>
              </w:rPr>
            </w:pPr>
          </w:p>
        </w:tc>
        <w:tc>
          <w:tcPr>
            <w:tcW w:w="2016" w:type="dxa"/>
            <w:gridSpan w:val="3"/>
            <w:tcBorders>
              <w:top w:val="nil"/>
              <w:left w:val="single" w:sz="6" w:space="0" w:color="auto"/>
              <w:bottom w:val="nil"/>
              <w:right w:val="nil"/>
            </w:tcBorders>
          </w:tcPr>
          <w:p w14:paraId="1143F25C" w14:textId="77777777" w:rsidR="005B4A5F" w:rsidRPr="00D5087F" w:rsidRDefault="005B4A5F" w:rsidP="00D5087F">
            <w:pPr>
              <w:spacing w:after="0"/>
              <w:ind w:right="-11"/>
              <w:jc w:val="right"/>
              <w:rPr>
                <w:rFonts w:ascii="Segoe UI Symbol" w:hAnsi="Segoe UI Symbol"/>
                <w:sz w:val="20"/>
              </w:rPr>
            </w:pPr>
            <w:r w:rsidRPr="00D5087F">
              <w:rPr>
                <w:rFonts w:ascii="Segoe UI Symbol" w:hAnsi="Segoe UI Symbol"/>
                <w:sz w:val="20"/>
              </w:rPr>
              <w:t>Name</w:t>
            </w:r>
            <w:r w:rsidR="007E703B" w:rsidRPr="00D5087F">
              <w:rPr>
                <w:rFonts w:ascii="Segoe UI Symbol" w:hAnsi="Segoe UI Symbol"/>
                <w:sz w:val="20"/>
              </w:rPr>
              <w:t xml:space="preserve"> </w:t>
            </w:r>
            <w:r w:rsidRPr="00D5087F">
              <w:rPr>
                <w:rFonts w:ascii="Segoe UI Symbol" w:hAnsi="Segoe UI Symbol"/>
                <w:sz w:val="20"/>
              </w:rPr>
              <w:t>of</w:t>
            </w:r>
            <w:r w:rsidR="007E703B" w:rsidRPr="00D5087F">
              <w:rPr>
                <w:rFonts w:ascii="Segoe UI Symbol" w:hAnsi="Segoe UI Symbol"/>
                <w:sz w:val="20"/>
              </w:rPr>
              <w:t xml:space="preserve"> </w:t>
            </w:r>
            <w:r w:rsidRPr="00D5087F">
              <w:rPr>
                <w:rFonts w:ascii="Segoe UI Symbol" w:hAnsi="Segoe UI Symbol"/>
                <w:sz w:val="20"/>
              </w:rPr>
              <w:t>Bidder</w:t>
            </w:r>
          </w:p>
        </w:tc>
        <w:tc>
          <w:tcPr>
            <w:tcW w:w="2592" w:type="dxa"/>
            <w:gridSpan w:val="3"/>
            <w:tcBorders>
              <w:top w:val="nil"/>
              <w:left w:val="nil"/>
              <w:bottom w:val="nil"/>
              <w:right w:val="single" w:sz="6" w:space="0" w:color="auto"/>
            </w:tcBorders>
          </w:tcPr>
          <w:p w14:paraId="76B573A2" w14:textId="77777777" w:rsidR="005B4A5F" w:rsidRPr="00D5087F" w:rsidRDefault="005B4A5F" w:rsidP="00D5087F">
            <w:pPr>
              <w:tabs>
                <w:tab w:val="left" w:pos="2297"/>
              </w:tabs>
              <w:spacing w:after="0"/>
              <w:ind w:right="-11"/>
              <w:jc w:val="left"/>
              <w:rPr>
                <w:rFonts w:ascii="Segoe UI Symbol" w:hAnsi="Segoe UI Symbol"/>
                <w:sz w:val="20"/>
              </w:rPr>
            </w:pPr>
            <w:r w:rsidRPr="00D5087F">
              <w:rPr>
                <w:rFonts w:ascii="Segoe UI Symbol" w:hAnsi="Segoe UI Symbol"/>
                <w:sz w:val="20"/>
                <w:u w:val="single"/>
              </w:rPr>
              <w:tab/>
            </w:r>
          </w:p>
        </w:tc>
      </w:tr>
      <w:tr w:rsidR="005B4A5F" w:rsidRPr="00143E6E" w14:paraId="08EE719E" w14:textId="77777777" w:rsidTr="002F2C04">
        <w:tc>
          <w:tcPr>
            <w:tcW w:w="720" w:type="dxa"/>
            <w:tcBorders>
              <w:top w:val="nil"/>
              <w:left w:val="nil"/>
              <w:bottom w:val="nil"/>
              <w:right w:val="nil"/>
            </w:tcBorders>
          </w:tcPr>
          <w:p w14:paraId="759676DF"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285B3090"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4D62DF5A" w14:textId="77777777" w:rsidR="005B4A5F" w:rsidRPr="00D5087F" w:rsidRDefault="005B4A5F" w:rsidP="001D5093">
            <w:pPr>
              <w:jc w:val="left"/>
              <w:rPr>
                <w:rFonts w:ascii="Segoe UI Symbol" w:hAnsi="Segoe UI Symbol"/>
                <w:sz w:val="20"/>
              </w:rPr>
            </w:pPr>
          </w:p>
        </w:tc>
        <w:tc>
          <w:tcPr>
            <w:tcW w:w="720" w:type="dxa"/>
            <w:gridSpan w:val="2"/>
            <w:tcBorders>
              <w:top w:val="nil"/>
              <w:left w:val="single" w:sz="6" w:space="0" w:color="auto"/>
              <w:bottom w:val="nil"/>
              <w:right w:val="nil"/>
            </w:tcBorders>
          </w:tcPr>
          <w:p w14:paraId="651F4DC5"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nil"/>
              <w:right w:val="nil"/>
            </w:tcBorders>
          </w:tcPr>
          <w:p w14:paraId="7CF762BE" w14:textId="77777777" w:rsidR="005B4A5F" w:rsidRPr="00D5087F" w:rsidRDefault="005B4A5F" w:rsidP="00D5087F">
            <w:pPr>
              <w:spacing w:after="0"/>
              <w:ind w:right="-11"/>
              <w:jc w:val="left"/>
              <w:rPr>
                <w:rFonts w:ascii="Segoe UI Symbol" w:hAnsi="Segoe UI Symbol"/>
                <w:sz w:val="20"/>
              </w:rPr>
            </w:pPr>
          </w:p>
        </w:tc>
        <w:tc>
          <w:tcPr>
            <w:tcW w:w="1296" w:type="dxa"/>
            <w:gridSpan w:val="2"/>
            <w:tcBorders>
              <w:top w:val="nil"/>
              <w:left w:val="nil"/>
              <w:bottom w:val="nil"/>
              <w:right w:val="nil"/>
            </w:tcBorders>
          </w:tcPr>
          <w:p w14:paraId="39940D9B"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nil"/>
              <w:right w:val="single" w:sz="6" w:space="0" w:color="auto"/>
            </w:tcBorders>
          </w:tcPr>
          <w:p w14:paraId="7FDAD370" w14:textId="77777777" w:rsidR="005B4A5F" w:rsidRPr="00D5087F" w:rsidRDefault="005B4A5F" w:rsidP="00D5087F">
            <w:pPr>
              <w:spacing w:after="0"/>
              <w:ind w:right="-11"/>
              <w:jc w:val="left"/>
              <w:rPr>
                <w:rFonts w:ascii="Segoe UI Symbol" w:hAnsi="Segoe UI Symbol"/>
                <w:sz w:val="20"/>
              </w:rPr>
            </w:pPr>
          </w:p>
        </w:tc>
      </w:tr>
      <w:tr w:rsidR="005B4A5F" w:rsidRPr="00143E6E" w14:paraId="03238204" w14:textId="77777777" w:rsidTr="002F2C04">
        <w:tc>
          <w:tcPr>
            <w:tcW w:w="720" w:type="dxa"/>
            <w:tcBorders>
              <w:top w:val="nil"/>
              <w:left w:val="nil"/>
              <w:bottom w:val="nil"/>
              <w:right w:val="nil"/>
            </w:tcBorders>
          </w:tcPr>
          <w:p w14:paraId="3E896CAD"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391AFE1E"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5B93937F" w14:textId="77777777" w:rsidR="005B4A5F" w:rsidRPr="00D5087F" w:rsidRDefault="005B4A5F" w:rsidP="001D5093">
            <w:pPr>
              <w:jc w:val="left"/>
              <w:rPr>
                <w:rFonts w:ascii="Segoe UI Symbol" w:hAnsi="Segoe UI Symbol"/>
                <w:sz w:val="20"/>
              </w:rPr>
            </w:pPr>
          </w:p>
        </w:tc>
        <w:tc>
          <w:tcPr>
            <w:tcW w:w="720" w:type="dxa"/>
            <w:gridSpan w:val="2"/>
            <w:tcBorders>
              <w:top w:val="nil"/>
              <w:left w:val="single" w:sz="6" w:space="0" w:color="auto"/>
              <w:bottom w:val="nil"/>
              <w:right w:val="nil"/>
            </w:tcBorders>
          </w:tcPr>
          <w:p w14:paraId="478E5DBB"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nil"/>
              <w:right w:val="nil"/>
            </w:tcBorders>
          </w:tcPr>
          <w:p w14:paraId="3BAEACAB" w14:textId="77777777" w:rsidR="005B4A5F" w:rsidRPr="00D5087F" w:rsidRDefault="005B4A5F" w:rsidP="00D5087F">
            <w:pPr>
              <w:spacing w:after="0"/>
              <w:ind w:right="-11"/>
              <w:jc w:val="left"/>
              <w:rPr>
                <w:rFonts w:ascii="Segoe UI Symbol" w:hAnsi="Segoe UI Symbol"/>
                <w:sz w:val="20"/>
              </w:rPr>
            </w:pPr>
          </w:p>
        </w:tc>
        <w:tc>
          <w:tcPr>
            <w:tcW w:w="1296" w:type="dxa"/>
            <w:gridSpan w:val="2"/>
            <w:tcBorders>
              <w:top w:val="nil"/>
              <w:left w:val="nil"/>
              <w:bottom w:val="nil"/>
              <w:right w:val="nil"/>
            </w:tcBorders>
          </w:tcPr>
          <w:p w14:paraId="3722FEE1"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nil"/>
              <w:right w:val="single" w:sz="6" w:space="0" w:color="auto"/>
            </w:tcBorders>
          </w:tcPr>
          <w:p w14:paraId="5498C0A6" w14:textId="77777777" w:rsidR="005B4A5F" w:rsidRPr="00D5087F" w:rsidRDefault="005B4A5F" w:rsidP="00D5087F">
            <w:pPr>
              <w:spacing w:after="0"/>
              <w:ind w:right="-11"/>
              <w:jc w:val="left"/>
              <w:rPr>
                <w:rFonts w:ascii="Segoe UI Symbol" w:hAnsi="Segoe UI Symbol"/>
                <w:sz w:val="20"/>
              </w:rPr>
            </w:pPr>
          </w:p>
        </w:tc>
      </w:tr>
      <w:tr w:rsidR="005B4A5F" w:rsidRPr="00143E6E" w14:paraId="6C25D79A" w14:textId="77777777" w:rsidTr="002F2C04">
        <w:tc>
          <w:tcPr>
            <w:tcW w:w="720" w:type="dxa"/>
            <w:tcBorders>
              <w:top w:val="nil"/>
              <w:left w:val="nil"/>
              <w:bottom w:val="nil"/>
              <w:right w:val="nil"/>
            </w:tcBorders>
          </w:tcPr>
          <w:p w14:paraId="043F818A"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13593373"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6017829B" w14:textId="77777777" w:rsidR="005B4A5F" w:rsidRPr="00D5087F" w:rsidRDefault="005B4A5F" w:rsidP="001D5093">
            <w:pPr>
              <w:jc w:val="left"/>
              <w:rPr>
                <w:rFonts w:ascii="Segoe UI Symbol" w:hAnsi="Segoe UI Symbol"/>
                <w:sz w:val="20"/>
              </w:rPr>
            </w:pPr>
          </w:p>
        </w:tc>
        <w:tc>
          <w:tcPr>
            <w:tcW w:w="2016" w:type="dxa"/>
            <w:gridSpan w:val="3"/>
            <w:tcBorders>
              <w:top w:val="nil"/>
              <w:left w:val="single" w:sz="6" w:space="0" w:color="auto"/>
              <w:bottom w:val="nil"/>
              <w:right w:val="nil"/>
            </w:tcBorders>
          </w:tcPr>
          <w:p w14:paraId="00FA5BFA" w14:textId="77777777" w:rsidR="005B4A5F" w:rsidRPr="00D5087F" w:rsidRDefault="005B4A5F" w:rsidP="00D5087F">
            <w:pPr>
              <w:spacing w:after="0"/>
              <w:ind w:right="-11"/>
              <w:jc w:val="right"/>
              <w:rPr>
                <w:rFonts w:ascii="Segoe UI Symbol" w:hAnsi="Segoe UI Symbol"/>
                <w:sz w:val="20"/>
              </w:rPr>
            </w:pPr>
            <w:r w:rsidRPr="00D5087F">
              <w:rPr>
                <w:rFonts w:ascii="Segoe UI Symbol" w:hAnsi="Segoe UI Symbol"/>
                <w:sz w:val="20"/>
              </w:rPr>
              <w:t>Signature</w:t>
            </w:r>
            <w:r w:rsidR="007E703B" w:rsidRPr="00D5087F">
              <w:rPr>
                <w:rFonts w:ascii="Segoe UI Symbol" w:hAnsi="Segoe UI Symbol"/>
                <w:sz w:val="20"/>
              </w:rPr>
              <w:t xml:space="preserve"> </w:t>
            </w:r>
            <w:r w:rsidRPr="00D5087F">
              <w:rPr>
                <w:rFonts w:ascii="Segoe UI Symbol" w:hAnsi="Segoe UI Symbol"/>
                <w:sz w:val="20"/>
              </w:rPr>
              <w:t>of</w:t>
            </w:r>
            <w:r w:rsidR="007E703B" w:rsidRPr="00D5087F">
              <w:rPr>
                <w:rFonts w:ascii="Segoe UI Symbol" w:hAnsi="Segoe UI Symbol"/>
                <w:sz w:val="20"/>
              </w:rPr>
              <w:t xml:space="preserve"> </w:t>
            </w:r>
            <w:r w:rsidRPr="00D5087F">
              <w:rPr>
                <w:rFonts w:ascii="Segoe UI Symbol" w:hAnsi="Segoe UI Symbol"/>
                <w:sz w:val="20"/>
              </w:rPr>
              <w:t>Bidder</w:t>
            </w:r>
          </w:p>
        </w:tc>
        <w:tc>
          <w:tcPr>
            <w:tcW w:w="2592" w:type="dxa"/>
            <w:gridSpan w:val="3"/>
            <w:tcBorders>
              <w:top w:val="nil"/>
              <w:left w:val="nil"/>
              <w:bottom w:val="nil"/>
              <w:right w:val="single" w:sz="6" w:space="0" w:color="auto"/>
            </w:tcBorders>
          </w:tcPr>
          <w:p w14:paraId="1FA73195" w14:textId="77777777" w:rsidR="005B4A5F" w:rsidRPr="00D5087F" w:rsidRDefault="005B4A5F" w:rsidP="00D5087F">
            <w:pPr>
              <w:tabs>
                <w:tab w:val="left" w:pos="2297"/>
              </w:tabs>
              <w:spacing w:after="0"/>
              <w:ind w:right="-11"/>
              <w:jc w:val="left"/>
              <w:rPr>
                <w:rFonts w:ascii="Segoe UI Symbol" w:hAnsi="Segoe UI Symbol"/>
                <w:sz w:val="20"/>
              </w:rPr>
            </w:pPr>
            <w:r w:rsidRPr="00D5087F">
              <w:rPr>
                <w:rFonts w:ascii="Segoe UI Symbol" w:hAnsi="Segoe UI Symbol"/>
                <w:sz w:val="20"/>
                <w:u w:val="single"/>
              </w:rPr>
              <w:tab/>
            </w:r>
          </w:p>
        </w:tc>
      </w:tr>
      <w:tr w:rsidR="005B4A5F" w:rsidRPr="00143E6E" w14:paraId="4CF1FFDF" w14:textId="77777777" w:rsidTr="002F2C04">
        <w:tc>
          <w:tcPr>
            <w:tcW w:w="720" w:type="dxa"/>
            <w:tcBorders>
              <w:top w:val="nil"/>
              <w:left w:val="nil"/>
              <w:bottom w:val="nil"/>
              <w:right w:val="nil"/>
            </w:tcBorders>
          </w:tcPr>
          <w:p w14:paraId="02CD1650" w14:textId="77777777" w:rsidR="005B4A5F" w:rsidRPr="00D5087F" w:rsidRDefault="005B4A5F" w:rsidP="001D5093">
            <w:pPr>
              <w:jc w:val="left"/>
              <w:rPr>
                <w:rFonts w:ascii="Segoe UI Symbol" w:hAnsi="Segoe UI Symbol"/>
                <w:sz w:val="20"/>
              </w:rPr>
            </w:pPr>
          </w:p>
        </w:tc>
        <w:tc>
          <w:tcPr>
            <w:tcW w:w="2952" w:type="dxa"/>
            <w:tcBorders>
              <w:top w:val="nil"/>
              <w:left w:val="nil"/>
              <w:bottom w:val="nil"/>
              <w:right w:val="nil"/>
            </w:tcBorders>
          </w:tcPr>
          <w:p w14:paraId="10DDB164" w14:textId="77777777" w:rsidR="005B4A5F" w:rsidRPr="00D5087F" w:rsidRDefault="005B4A5F" w:rsidP="001D5093">
            <w:pPr>
              <w:jc w:val="left"/>
              <w:rPr>
                <w:rFonts w:ascii="Segoe UI Symbol" w:hAnsi="Segoe UI Symbol"/>
                <w:sz w:val="20"/>
              </w:rPr>
            </w:pPr>
          </w:p>
        </w:tc>
        <w:tc>
          <w:tcPr>
            <w:tcW w:w="720" w:type="dxa"/>
            <w:tcBorders>
              <w:top w:val="nil"/>
              <w:left w:val="nil"/>
              <w:bottom w:val="nil"/>
              <w:right w:val="nil"/>
            </w:tcBorders>
          </w:tcPr>
          <w:p w14:paraId="23EAF0E5" w14:textId="77777777" w:rsidR="005B4A5F" w:rsidRPr="00D5087F" w:rsidRDefault="005B4A5F" w:rsidP="001D5093">
            <w:pPr>
              <w:jc w:val="left"/>
              <w:rPr>
                <w:rFonts w:ascii="Segoe UI Symbol" w:hAnsi="Segoe UI Symbol"/>
                <w:sz w:val="20"/>
              </w:rPr>
            </w:pPr>
          </w:p>
        </w:tc>
        <w:tc>
          <w:tcPr>
            <w:tcW w:w="720" w:type="dxa"/>
            <w:gridSpan w:val="2"/>
            <w:tcBorders>
              <w:top w:val="nil"/>
              <w:left w:val="single" w:sz="6" w:space="0" w:color="auto"/>
              <w:bottom w:val="single" w:sz="6" w:space="0" w:color="auto"/>
              <w:right w:val="nil"/>
            </w:tcBorders>
          </w:tcPr>
          <w:p w14:paraId="07284814"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single" w:sz="6" w:space="0" w:color="auto"/>
              <w:right w:val="nil"/>
            </w:tcBorders>
          </w:tcPr>
          <w:p w14:paraId="2F61D44D" w14:textId="77777777" w:rsidR="005B4A5F" w:rsidRPr="00D5087F" w:rsidRDefault="005B4A5F" w:rsidP="00D5087F">
            <w:pPr>
              <w:spacing w:after="0"/>
              <w:ind w:right="-11"/>
              <w:jc w:val="left"/>
              <w:rPr>
                <w:rFonts w:ascii="Segoe UI Symbol" w:hAnsi="Segoe UI Symbol"/>
                <w:sz w:val="20"/>
              </w:rPr>
            </w:pPr>
          </w:p>
        </w:tc>
        <w:tc>
          <w:tcPr>
            <w:tcW w:w="1296" w:type="dxa"/>
            <w:gridSpan w:val="2"/>
            <w:tcBorders>
              <w:top w:val="nil"/>
              <w:left w:val="nil"/>
              <w:bottom w:val="single" w:sz="6" w:space="0" w:color="auto"/>
              <w:right w:val="nil"/>
            </w:tcBorders>
          </w:tcPr>
          <w:p w14:paraId="571A47D1" w14:textId="77777777" w:rsidR="005B4A5F" w:rsidRPr="00D5087F" w:rsidRDefault="005B4A5F" w:rsidP="00D5087F">
            <w:pPr>
              <w:spacing w:after="0"/>
              <w:ind w:right="-11"/>
              <w:jc w:val="left"/>
              <w:rPr>
                <w:rFonts w:ascii="Segoe UI Symbol" w:hAnsi="Segoe UI Symbol"/>
                <w:sz w:val="20"/>
              </w:rPr>
            </w:pPr>
          </w:p>
        </w:tc>
        <w:tc>
          <w:tcPr>
            <w:tcW w:w="1296" w:type="dxa"/>
            <w:tcBorders>
              <w:top w:val="nil"/>
              <w:left w:val="nil"/>
              <w:bottom w:val="single" w:sz="6" w:space="0" w:color="auto"/>
              <w:right w:val="single" w:sz="6" w:space="0" w:color="auto"/>
            </w:tcBorders>
          </w:tcPr>
          <w:p w14:paraId="2641FF75" w14:textId="77777777" w:rsidR="005B4A5F" w:rsidRPr="00D5087F" w:rsidRDefault="005B4A5F" w:rsidP="00D5087F">
            <w:pPr>
              <w:spacing w:after="0"/>
              <w:ind w:right="-11"/>
              <w:jc w:val="left"/>
              <w:rPr>
                <w:rFonts w:ascii="Segoe UI Symbol" w:hAnsi="Segoe UI Symbol"/>
                <w:sz w:val="20"/>
              </w:rPr>
            </w:pPr>
          </w:p>
        </w:tc>
      </w:tr>
    </w:tbl>
    <w:p w14:paraId="7AF1FC14" w14:textId="77777777" w:rsidR="005B4A5F" w:rsidRPr="00D5087F" w:rsidRDefault="005B4A5F" w:rsidP="001D5093">
      <w:pPr>
        <w:rPr>
          <w:rFonts w:ascii="Segoe UI Symbol" w:hAnsi="Segoe UI Symbol"/>
        </w:rPr>
      </w:pPr>
    </w:p>
    <w:p w14:paraId="306084F3" w14:textId="77777777" w:rsidR="005B4A5F" w:rsidRPr="00D5087F" w:rsidRDefault="005B4A5F" w:rsidP="00D5087F">
      <w:pPr>
        <w:pStyle w:val="Heading3"/>
        <w:jc w:val="center"/>
        <w:rPr>
          <w:rFonts w:ascii="Segoe UI Symbol" w:hAnsi="Segoe UI Symbol"/>
          <w:sz w:val="32"/>
          <w:szCs w:val="32"/>
        </w:rPr>
      </w:pPr>
      <w:bookmarkStart w:id="467" w:name="_Toc437968876"/>
      <w:bookmarkStart w:id="468" w:name="_Toc197236032"/>
      <w:bookmarkStart w:id="469" w:name="_Toc59197192"/>
      <w:bookmarkStart w:id="470" w:name="_Toc88745175"/>
      <w:r w:rsidRPr="00D5087F">
        <w:rPr>
          <w:rFonts w:ascii="Segoe UI Symbol" w:hAnsi="Segoe UI Symbol"/>
          <w:b/>
          <w:sz w:val="32"/>
          <w:szCs w:val="32"/>
        </w:rPr>
        <w:lastRenderedPageBreak/>
        <w:t>Price</w:t>
      </w:r>
      <w:r w:rsidR="007E703B" w:rsidRPr="00D5087F">
        <w:rPr>
          <w:rFonts w:ascii="Segoe UI Symbol" w:hAnsi="Segoe UI Symbol"/>
          <w:b/>
          <w:sz w:val="32"/>
          <w:szCs w:val="32"/>
        </w:rPr>
        <w:t xml:space="preserve"> </w:t>
      </w:r>
      <w:r w:rsidRPr="00D5087F">
        <w:rPr>
          <w:rFonts w:ascii="Segoe UI Symbol" w:hAnsi="Segoe UI Symbol"/>
          <w:b/>
          <w:sz w:val="32"/>
          <w:szCs w:val="32"/>
        </w:rPr>
        <w:t>Adjustment</w:t>
      </w:r>
      <w:bookmarkEnd w:id="467"/>
      <w:bookmarkEnd w:id="468"/>
      <w:bookmarkEnd w:id="469"/>
      <w:bookmarkEnd w:id="470"/>
    </w:p>
    <w:p w14:paraId="01D93785" w14:textId="77777777" w:rsidR="005B4A5F" w:rsidRPr="00D5087F" w:rsidRDefault="005B4A5F" w:rsidP="001D5093">
      <w:pPr>
        <w:rPr>
          <w:rFonts w:ascii="Segoe UI Symbol" w:hAnsi="Segoe UI Symbol"/>
        </w:rPr>
      </w:pPr>
    </w:p>
    <w:tbl>
      <w:tblPr>
        <w:tblW w:w="0" w:type="auto"/>
        <w:tblInd w:w="115" w:type="dxa"/>
        <w:tblLayout w:type="fixed"/>
        <w:tblLook w:val="0000" w:firstRow="0" w:lastRow="0" w:firstColumn="0" w:lastColumn="0" w:noHBand="0" w:noVBand="0"/>
      </w:tblPr>
      <w:tblGrid>
        <w:gridCol w:w="9000"/>
      </w:tblGrid>
      <w:tr w:rsidR="005B4A5F" w:rsidRPr="00143E6E" w14:paraId="4075535D" w14:textId="77777777" w:rsidTr="00F35BE0">
        <w:tc>
          <w:tcPr>
            <w:tcW w:w="9000" w:type="dxa"/>
            <w:tcBorders>
              <w:top w:val="single" w:sz="6" w:space="0" w:color="auto"/>
              <w:left w:val="single" w:sz="6" w:space="0" w:color="auto"/>
              <w:bottom w:val="single" w:sz="6" w:space="0" w:color="auto"/>
              <w:right w:val="single" w:sz="6" w:space="0" w:color="auto"/>
            </w:tcBorders>
          </w:tcPr>
          <w:p w14:paraId="0533A99C" w14:textId="77777777" w:rsidR="005B4A5F" w:rsidRPr="00D5087F" w:rsidRDefault="005B4A5F" w:rsidP="001D5093">
            <w:pPr>
              <w:rPr>
                <w:rFonts w:ascii="Segoe UI Symbol" w:hAnsi="Segoe UI Symbol"/>
              </w:rPr>
            </w:pPr>
          </w:p>
          <w:p w14:paraId="29FE734F" w14:textId="77777777" w:rsidR="005B4A5F" w:rsidRPr="00D5087F" w:rsidRDefault="005B4A5F" w:rsidP="001D5093">
            <w:pPr>
              <w:rPr>
                <w:rFonts w:ascii="Segoe UI Symbol" w:hAnsi="Segoe UI Symbol"/>
              </w:rPr>
            </w:pP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(excluding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Defects</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exceeds</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normal</w:t>
            </w:r>
            <w:r w:rsidR="007E703B" w:rsidRPr="00D5087F">
              <w:rPr>
                <w:rFonts w:ascii="Segoe UI Symbol" w:hAnsi="Segoe UI Symbol"/>
              </w:rPr>
              <w:t xml:space="preserve"> </w:t>
            </w:r>
            <w:r w:rsidRPr="00D5087F">
              <w:rPr>
                <w:rFonts w:ascii="Segoe UI Symbol" w:hAnsi="Segoe UI Symbol"/>
              </w:rPr>
              <w:t>procedure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reflect</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components.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cases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D71DAF" w:rsidRPr="00D5087F">
              <w:rPr>
                <w:rFonts w:ascii="Segoe UI Symbol" w:hAnsi="Segoe UI Symbol"/>
              </w:rPr>
              <w:t>bidding document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include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formula</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type,</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PCC</w:t>
            </w:r>
            <w:r w:rsidR="00A479E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11.2.</w:t>
            </w:r>
          </w:p>
          <w:p w14:paraId="219A598F" w14:textId="77777777" w:rsidR="005B4A5F" w:rsidRPr="00D5087F" w:rsidRDefault="005B4A5F" w:rsidP="001D5093">
            <w:pPr>
              <w:rPr>
                <w:rFonts w:ascii="Segoe UI Symbol" w:hAnsi="Segoe UI Symbol"/>
              </w:rPr>
            </w:pPr>
          </w:p>
          <w:p w14:paraId="396A9290" w14:textId="77777777" w:rsidR="005B4A5F" w:rsidRPr="00D5087F" w:rsidRDefault="005B4A5F" w:rsidP="001D5093">
            <w:pPr>
              <w:rPr>
                <w:rFonts w:ascii="Segoe UI Symbol" w:hAnsi="Segoe UI Symbol"/>
              </w:rPr>
            </w:pP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Contracts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shorter</w:t>
            </w:r>
            <w:r w:rsidR="007E703B" w:rsidRPr="00D5087F">
              <w:rPr>
                <w:rFonts w:ascii="Segoe UI Symbol" w:hAnsi="Segoe UI Symbol"/>
              </w:rPr>
              <w:t xml:space="preserve"> </w:t>
            </w:r>
            <w:r w:rsidRPr="00D5087F">
              <w:rPr>
                <w:rFonts w:ascii="Segoe UI Symbol" w:hAnsi="Segoe UI Symbol"/>
              </w:rPr>
              <w:t>duration</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cases</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there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provision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included.</w:t>
            </w:r>
            <w:r w:rsidR="007E703B" w:rsidRPr="00D5087F">
              <w:rPr>
                <w:rFonts w:ascii="Segoe UI Symbol" w:hAnsi="Segoe UI Symbol"/>
              </w:rPr>
              <w:t xml:space="preserve">  </w:t>
            </w:r>
            <w:r w:rsidRPr="00D5087F">
              <w:rPr>
                <w:rFonts w:ascii="Segoe UI Symbol" w:hAnsi="Segoe UI Symbol"/>
              </w:rPr>
              <w:t>Instead,</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indicated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remain</w:t>
            </w:r>
            <w:r w:rsidR="007E703B" w:rsidRPr="00D5087F">
              <w:rPr>
                <w:rFonts w:ascii="Segoe UI Symbol" w:hAnsi="Segoe UI Symbol"/>
              </w:rPr>
              <w:t xml:space="preserve"> </w:t>
            </w:r>
            <w:r w:rsidRPr="00D5087F">
              <w:rPr>
                <w:rFonts w:ascii="Segoe UI Symbol" w:hAnsi="Segoe UI Symbol"/>
              </w:rPr>
              <w:t>firm</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fixed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duration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488564B5" w14:textId="77777777" w:rsidR="005B4A5F" w:rsidRPr="00D5087F" w:rsidRDefault="005B4A5F" w:rsidP="001D5093">
            <w:pPr>
              <w:rPr>
                <w:rFonts w:ascii="Segoe UI Symbol" w:hAnsi="Segoe UI Symbol"/>
              </w:rPr>
            </w:pPr>
          </w:p>
        </w:tc>
      </w:tr>
    </w:tbl>
    <w:p w14:paraId="13CD8ACD" w14:textId="77777777" w:rsidR="005B4A5F" w:rsidRPr="00D5087F" w:rsidRDefault="005B4A5F" w:rsidP="001D5093">
      <w:pPr>
        <w:rPr>
          <w:rFonts w:ascii="Segoe UI Symbol" w:hAnsi="Segoe UI Symbol"/>
        </w:rPr>
      </w:pPr>
    </w:p>
    <w:p w14:paraId="4F529F55" w14:textId="77777777" w:rsidR="005B4A5F" w:rsidRPr="00D5087F" w:rsidRDefault="005B4A5F" w:rsidP="001D5093">
      <w:pPr>
        <w:jc w:val="left"/>
        <w:rPr>
          <w:rFonts w:ascii="Segoe UI Symbol" w:hAnsi="Segoe UI Symbol"/>
          <w:b/>
          <w:i/>
        </w:rPr>
      </w:pPr>
      <w:r w:rsidRPr="00D5087F">
        <w:rPr>
          <w:rFonts w:ascii="Segoe UI Symbol" w:hAnsi="Segoe UI Symbol"/>
          <w:b/>
          <w:i/>
        </w:rPr>
        <w:t>Sample</w:t>
      </w:r>
      <w:r w:rsidR="007E703B" w:rsidRPr="00D5087F">
        <w:rPr>
          <w:rFonts w:ascii="Segoe UI Symbol" w:hAnsi="Segoe UI Symbol"/>
          <w:b/>
          <w:i/>
        </w:rPr>
        <w:t xml:space="preserve"> </w:t>
      </w:r>
      <w:r w:rsidRPr="00D5087F">
        <w:rPr>
          <w:rFonts w:ascii="Segoe UI Symbol" w:hAnsi="Segoe UI Symbol"/>
          <w:b/>
          <w:i/>
        </w:rPr>
        <w:t>Price</w:t>
      </w:r>
      <w:r w:rsidR="007E703B" w:rsidRPr="00D5087F">
        <w:rPr>
          <w:rFonts w:ascii="Segoe UI Symbol" w:hAnsi="Segoe UI Symbol"/>
          <w:b/>
          <w:i/>
        </w:rPr>
        <w:t xml:space="preserve"> </w:t>
      </w:r>
      <w:r w:rsidRPr="00D5087F">
        <w:rPr>
          <w:rFonts w:ascii="Segoe UI Symbol" w:hAnsi="Segoe UI Symbol"/>
          <w:b/>
          <w:i/>
        </w:rPr>
        <w:t>Adjustment</w:t>
      </w:r>
      <w:r w:rsidR="007E703B" w:rsidRPr="00D5087F">
        <w:rPr>
          <w:rFonts w:ascii="Segoe UI Symbol" w:hAnsi="Segoe UI Symbol"/>
          <w:b/>
          <w:i/>
        </w:rPr>
        <w:t xml:space="preserve"> </w:t>
      </w:r>
      <w:r w:rsidRPr="00D5087F">
        <w:rPr>
          <w:rFonts w:ascii="Segoe UI Symbol" w:hAnsi="Segoe UI Symbol"/>
          <w:b/>
          <w:i/>
        </w:rPr>
        <w:t>Formula</w:t>
      </w:r>
    </w:p>
    <w:p w14:paraId="278F5E4D" w14:textId="77777777" w:rsidR="005B4A5F" w:rsidRPr="00D5087F" w:rsidRDefault="005B4A5F" w:rsidP="001D5093">
      <w:pPr>
        <w:suppressAutoHyphens/>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11.2,</w:t>
      </w:r>
      <w:r w:rsidR="007E703B" w:rsidRPr="00D5087F">
        <w:rPr>
          <w:rFonts w:ascii="Segoe UI Symbol" w:hAnsi="Segoe UI Symbol"/>
        </w:rPr>
        <w:t xml:space="preserve"> </w:t>
      </w: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adjustable,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method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used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calculate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adjustment:</w:t>
      </w:r>
    </w:p>
    <w:p w14:paraId="1B7A24B2" w14:textId="77777777" w:rsidR="005B4A5F" w:rsidRPr="00D5087F" w:rsidRDefault="005B4A5F" w:rsidP="001D5093">
      <w:pPr>
        <w:rPr>
          <w:rFonts w:ascii="Segoe UI Symbol" w:hAnsi="Segoe UI Symbol"/>
        </w:rPr>
      </w:pP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reflect</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components,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formula:</w:t>
      </w:r>
    </w:p>
    <w:p w14:paraId="37DE7544" w14:textId="77777777" w:rsidR="005B4A5F" w:rsidRPr="00D5087F" w:rsidRDefault="005B4A5F" w:rsidP="001D5093">
      <w:pPr>
        <w:rPr>
          <w:rFonts w:ascii="Segoe UI Symbol" w:hAnsi="Segoe UI Symbol"/>
        </w:rPr>
      </w:pPr>
    </w:p>
    <w:p w14:paraId="6C4578CF" w14:textId="77777777" w:rsidR="005B4A5F" w:rsidRPr="00D5087F" w:rsidRDefault="005B4A5F" w:rsidP="001D5093">
      <w:pPr>
        <w:ind w:left="540"/>
        <w:rPr>
          <w:rFonts w:ascii="Segoe UI Symbol" w:hAnsi="Segoe UI Symbol"/>
        </w:rPr>
      </w:pPr>
      <w:r w:rsidRPr="00D5087F">
        <w:rPr>
          <w:rFonts w:ascii="Segoe UI Symbol" w:hAnsi="Segoe UI Symbol"/>
          <w:position w:val="-24"/>
        </w:rPr>
        <w:object w:dxaOrig="3180" w:dyaOrig="620" w14:anchorId="34BFC7C7">
          <v:shape id="_x0000_i1026" type="#_x0000_t75" style="width:158pt;height:29pt" o:ole="">
            <v:imagedata r:id="rId59" o:title=""/>
          </v:shape>
          <o:OLEObject Type="Embed" ProgID="Equation.2" ShapeID="_x0000_i1026" DrawAspect="Content" ObjectID="_1811583243" r:id="rId60"/>
        </w:object>
      </w:r>
      <w:r w:rsidRPr="00D5087F">
        <w:rPr>
          <w:rFonts w:ascii="Segoe UI Symbol" w:hAnsi="Segoe UI Symbol"/>
          <w:position w:val="-8"/>
        </w:rPr>
        <w:object w:dxaOrig="173" w:dyaOrig="280" w14:anchorId="3C5FDBB5">
          <v:shape id="_x0000_i1027" type="#_x0000_t75" style="width:12.5pt;height:12.5pt" o:ole="" fillcolor="window">
            <v:imagedata r:id="rId61" o:title=""/>
          </v:shape>
          <o:OLEObject Type="Embed" ProgID="Equation" ShapeID="_x0000_i1027" DrawAspect="Content" ObjectID="_1811583244" r:id="rId62"/>
        </w:object>
      </w:r>
      <w:r w:rsidRPr="00D5087F">
        <w:rPr>
          <w:rFonts w:ascii="Segoe UI Symbol" w:hAnsi="Segoe UI Symbol"/>
          <w:noProof/>
          <w:position w:val="-8"/>
          <w:lang w:val="fr-FR" w:eastAsia="fr-FR"/>
        </w:rPr>
        <w:drawing>
          <wp:inline distT="0" distB="0" distL="0" distR="0" wp14:anchorId="447C945B" wp14:editId="45D9AB9D">
            <wp:extent cx="100965" cy="17589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3" cstate="screen">
                      <a:extLst>
                        <a:ext uri="{28A0092B-C50C-407E-A947-70E740481C1C}">
                          <a14:useLocalDpi xmlns:a14="http://schemas.microsoft.com/office/drawing/2010/main"/>
                        </a:ext>
                      </a:extLst>
                    </a:blip>
                    <a:srcRect/>
                    <a:stretch>
                      <a:fillRect/>
                    </a:stretch>
                  </pic:blipFill>
                  <pic:spPr bwMode="auto">
                    <a:xfrm>
                      <a:off x="0" y="0"/>
                      <a:ext cx="100965" cy="175895"/>
                    </a:xfrm>
                    <a:prstGeom prst="rect">
                      <a:avLst/>
                    </a:prstGeom>
                    <a:noFill/>
                    <a:ln>
                      <a:noFill/>
                    </a:ln>
                  </pic:spPr>
                </pic:pic>
              </a:graphicData>
            </a:graphic>
          </wp:inline>
        </w:drawing>
      </w:r>
    </w:p>
    <w:p w14:paraId="40388580" w14:textId="77777777" w:rsidR="005B4A5F" w:rsidRPr="00D5087F" w:rsidRDefault="005B4A5F" w:rsidP="001D5093">
      <w:pPr>
        <w:tabs>
          <w:tab w:val="left" w:pos="1260"/>
          <w:tab w:val="left" w:pos="1620"/>
        </w:tabs>
        <w:ind w:left="54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p>
    <w:p w14:paraId="53665358" w14:textId="77777777" w:rsidR="005B4A5F" w:rsidRPr="00D5087F" w:rsidRDefault="005B4A5F" w:rsidP="001D5093">
      <w:pPr>
        <w:tabs>
          <w:tab w:val="left" w:pos="900"/>
          <w:tab w:val="left" w:pos="1260"/>
        </w:tabs>
        <w:spacing w:after="200"/>
        <w:ind w:left="540"/>
        <w:rPr>
          <w:rFonts w:ascii="Segoe UI Symbol" w:hAnsi="Segoe UI Symbol"/>
        </w:rPr>
      </w:pPr>
      <w:r w:rsidRPr="00D5087F">
        <w:rPr>
          <w:rFonts w:ascii="Segoe UI Symbol" w:hAnsi="Segoe UI Symbol"/>
          <w:i/>
        </w:rPr>
        <w:t>P</w:t>
      </w:r>
      <w:r w:rsidRPr="00D5087F">
        <w:rPr>
          <w:rFonts w:ascii="Segoe UI Symbol" w:hAnsi="Segoe UI Symbol"/>
          <w:position w:val="-6"/>
          <w:vertAlign w:val="subscript"/>
        </w:rPr>
        <w:t>1</w:t>
      </w:r>
      <w:r w:rsidRPr="00D5087F">
        <w:rPr>
          <w:rFonts w:ascii="Segoe UI Symbol" w:hAnsi="Segoe UI Symbol"/>
        </w:rPr>
        <w:tab/>
        <w:t>=</w:t>
      </w:r>
      <w:r w:rsidRPr="00D5087F">
        <w:rPr>
          <w:rFonts w:ascii="Segoe UI Symbol" w:hAnsi="Segoe UI Symbol"/>
        </w:rPr>
        <w:tab/>
        <w:t>adjustment</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17983AA0" w14:textId="77777777" w:rsidR="005B4A5F" w:rsidRPr="00D5087F" w:rsidRDefault="005B4A5F" w:rsidP="001D5093">
      <w:pPr>
        <w:tabs>
          <w:tab w:val="left" w:pos="900"/>
          <w:tab w:val="left" w:pos="1260"/>
        </w:tabs>
        <w:spacing w:after="200"/>
        <w:ind w:left="540"/>
        <w:rPr>
          <w:rFonts w:ascii="Segoe UI Symbol" w:hAnsi="Segoe UI Symbol"/>
        </w:rPr>
      </w:pPr>
      <w:r w:rsidRPr="00D5087F">
        <w:rPr>
          <w:rFonts w:ascii="Segoe UI Symbol" w:hAnsi="Segoe UI Symbol"/>
          <w:i/>
        </w:rPr>
        <w:t>P</w:t>
      </w:r>
      <w:r w:rsidRPr="00D5087F">
        <w:rPr>
          <w:rFonts w:ascii="Segoe UI Symbol" w:hAnsi="Segoe UI Symbol"/>
          <w:position w:val="-6"/>
          <w:vertAlign w:val="subscript"/>
        </w:rPr>
        <w:t>0</w:t>
      </w:r>
      <w:r w:rsidRPr="00D5087F">
        <w:rPr>
          <w:rFonts w:ascii="Segoe UI Symbol" w:hAnsi="Segoe UI Symbol"/>
        </w:rPr>
        <w:tab/>
        <w:t>=</w:t>
      </w:r>
      <w:r w:rsidRPr="00D5087F">
        <w:rPr>
          <w:rFonts w:ascii="Segoe UI Symbol" w:hAnsi="Segoe UI Symbol"/>
        </w:rPr>
        <w:tab/>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price)</w:t>
      </w:r>
    </w:p>
    <w:p w14:paraId="460DD5EE" w14:textId="77777777" w:rsidR="005B4A5F" w:rsidRPr="00D5087F" w:rsidRDefault="005B4A5F" w:rsidP="001D5093">
      <w:pPr>
        <w:tabs>
          <w:tab w:val="left" w:pos="900"/>
          <w:tab w:val="left" w:pos="1260"/>
          <w:tab w:val="left" w:pos="8280"/>
        </w:tabs>
        <w:spacing w:after="200"/>
        <w:ind w:left="540"/>
        <w:rPr>
          <w:rFonts w:ascii="Segoe UI Symbol" w:hAnsi="Segoe UI Symbol"/>
        </w:rPr>
      </w:pPr>
      <w:r w:rsidRPr="00D5087F">
        <w:rPr>
          <w:rFonts w:ascii="Segoe UI Symbol" w:hAnsi="Segoe UI Symbol"/>
          <w:i/>
        </w:rPr>
        <w:t>a</w:t>
      </w:r>
      <w:r w:rsidRPr="00D5087F">
        <w:rPr>
          <w:rFonts w:ascii="Segoe UI Symbol" w:hAnsi="Segoe UI Symbol"/>
        </w:rPr>
        <w:tab/>
        <w:t>=</w:t>
      </w:r>
      <w:r w:rsidRPr="00D5087F">
        <w:rPr>
          <w:rFonts w:ascii="Segoe UI Symbol" w:hAnsi="Segoe UI Symbol"/>
        </w:rPr>
        <w:tab/>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fixed</w:t>
      </w:r>
      <w:r w:rsidR="007E703B" w:rsidRPr="00D5087F">
        <w:rPr>
          <w:rFonts w:ascii="Segoe UI Symbol" w:hAnsi="Segoe UI Symbol"/>
        </w:rPr>
        <w:t xml:space="preserve"> </w:t>
      </w:r>
      <w:r w:rsidRPr="00D5087F">
        <w:rPr>
          <w:rFonts w:ascii="Segoe UI Symbol" w:hAnsi="Segoe UI Symbol"/>
        </w:rPr>
        <w:t>element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i/>
        </w:rPr>
        <w:t>a</w:t>
      </w:r>
      <w:r w:rsidR="007E703B" w:rsidRPr="00D5087F">
        <w:rPr>
          <w:rFonts w:ascii="Segoe UI Symbol" w:hAnsi="Segoe UI Symbol"/>
        </w:rPr>
        <w:t xml:space="preserve"> </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proofErr w:type="gramEnd"/>
      <w:r w:rsidRPr="00D5087F">
        <w:rPr>
          <w:rFonts w:ascii="Segoe UI Symbol" w:hAnsi="Segoe UI Symbol"/>
        </w:rPr>
        <w:t>)</w:t>
      </w:r>
    </w:p>
    <w:p w14:paraId="1BD4E215" w14:textId="77777777" w:rsidR="005B4A5F" w:rsidRPr="00D5087F" w:rsidRDefault="005B4A5F" w:rsidP="001D5093">
      <w:pPr>
        <w:tabs>
          <w:tab w:val="left" w:pos="900"/>
          <w:tab w:val="left" w:pos="1260"/>
          <w:tab w:val="left" w:pos="7470"/>
        </w:tabs>
        <w:spacing w:after="200"/>
        <w:ind w:left="540"/>
        <w:rPr>
          <w:rFonts w:ascii="Segoe UI Symbol" w:hAnsi="Segoe UI Symbol"/>
        </w:rPr>
      </w:pPr>
      <w:r w:rsidRPr="00D5087F">
        <w:rPr>
          <w:rFonts w:ascii="Segoe UI Symbol" w:hAnsi="Segoe UI Symbol"/>
          <w:i/>
        </w:rPr>
        <w:t>b</w:t>
      </w:r>
      <w:r w:rsidRPr="00D5087F">
        <w:rPr>
          <w:rFonts w:ascii="Segoe UI Symbol" w:hAnsi="Segoe UI Symbol"/>
        </w:rPr>
        <w:tab/>
        <w:t>=</w:t>
      </w:r>
      <w:r w:rsidRPr="00D5087F">
        <w:rPr>
          <w:rFonts w:ascii="Segoe UI Symbol" w:hAnsi="Segoe UI Symbol"/>
        </w:rPr>
        <w:tab/>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i/>
        </w:rPr>
        <w:t>b</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p>
    <w:p w14:paraId="50F1F234" w14:textId="77777777" w:rsidR="005B4A5F" w:rsidRPr="00D5087F" w:rsidRDefault="005B4A5F" w:rsidP="001D5093">
      <w:pPr>
        <w:tabs>
          <w:tab w:val="left" w:pos="900"/>
          <w:tab w:val="left" w:pos="1260"/>
        </w:tabs>
        <w:spacing w:after="200"/>
        <w:ind w:left="540"/>
        <w:rPr>
          <w:rFonts w:ascii="Segoe UI Symbol" w:hAnsi="Segoe UI Symbol"/>
        </w:rPr>
      </w:pPr>
      <w:r w:rsidRPr="00D5087F">
        <w:rPr>
          <w:rFonts w:ascii="Segoe UI Symbol" w:hAnsi="Segoe UI Symbol"/>
          <w:i/>
        </w:rPr>
        <w:lastRenderedPageBreak/>
        <w:t>c</w:t>
      </w:r>
      <w:r w:rsidRPr="00D5087F">
        <w:rPr>
          <w:rFonts w:ascii="Segoe UI Symbol" w:hAnsi="Segoe UI Symbol"/>
        </w:rPr>
        <w:tab/>
        <w:t>=</w:t>
      </w:r>
      <w:r w:rsidRPr="00D5087F">
        <w:rPr>
          <w:rFonts w:ascii="Segoe UI Symbol" w:hAnsi="Segoe UI Symbol"/>
        </w:rPr>
        <w:tab/>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i/>
        </w:rPr>
        <w:t>c</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p>
    <w:p w14:paraId="6CE5A608" w14:textId="77777777" w:rsidR="005B4A5F" w:rsidRPr="00D5087F" w:rsidRDefault="005B4A5F" w:rsidP="001D5093">
      <w:pPr>
        <w:tabs>
          <w:tab w:val="left" w:pos="1260"/>
          <w:tab w:val="left" w:pos="1620"/>
        </w:tabs>
        <w:spacing w:after="200"/>
        <w:ind w:left="1620" w:hanging="1080"/>
        <w:rPr>
          <w:rFonts w:ascii="Segoe UI Symbol" w:hAnsi="Segoe UI Symbol"/>
        </w:rPr>
      </w:pPr>
      <w:r w:rsidRPr="00D5087F">
        <w:rPr>
          <w:rFonts w:ascii="Segoe UI Symbol" w:hAnsi="Segoe UI Symbol"/>
          <w:i/>
        </w:rPr>
        <w:t>L</w:t>
      </w:r>
      <w:r w:rsidRPr="00D5087F">
        <w:rPr>
          <w:rFonts w:ascii="Segoe UI Symbol" w:hAnsi="Segoe UI Symbol"/>
          <w:position w:val="-6"/>
          <w:vertAlign w:val="subscript"/>
        </w:rPr>
        <w:t>0</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rPr>
        <w:t>L</w:t>
      </w:r>
      <w:r w:rsidRPr="00D5087F">
        <w:rPr>
          <w:rFonts w:ascii="Segoe UI Symbol" w:hAnsi="Segoe UI Symbol"/>
          <w:position w:val="-6"/>
          <w:vertAlign w:val="subscript"/>
        </w:rPr>
        <w:t>1</w:t>
      </w:r>
      <w:r w:rsidRPr="00D5087F">
        <w:rPr>
          <w:rFonts w:ascii="Segoe UI Symbol" w:hAnsi="Segoe UI Symbol"/>
          <w:position w:val="-6"/>
        </w:rPr>
        <w:tab/>
      </w:r>
      <w:r w:rsidRPr="00D5087F">
        <w:rPr>
          <w:rFonts w:ascii="Segoe UI Symbol" w:hAnsi="Segoe UI Symbol"/>
        </w:rPr>
        <w:t>=</w:t>
      </w:r>
      <w:r w:rsidRPr="00D5087F">
        <w:rPr>
          <w:rFonts w:ascii="Segoe UI Symbol" w:hAnsi="Segoe UI Symbol"/>
        </w:rPr>
        <w:tab/>
        <w:t>labor</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applicable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appropriate</w:t>
      </w:r>
      <w:r w:rsidR="007E703B" w:rsidRPr="00D5087F">
        <w:rPr>
          <w:rFonts w:ascii="Segoe UI Symbol" w:hAnsi="Segoe UI Symbol"/>
        </w:rPr>
        <w:t xml:space="preserve"> </w:t>
      </w:r>
      <w:r w:rsidRPr="00D5087F">
        <w:rPr>
          <w:rFonts w:ascii="Segoe UI Symbol" w:hAnsi="Segoe UI Symbol"/>
        </w:rPr>
        <w:t>industry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respectively</w:t>
      </w:r>
    </w:p>
    <w:p w14:paraId="411F6563" w14:textId="77777777" w:rsidR="005B4A5F" w:rsidRPr="00D5087F" w:rsidRDefault="005B4A5F" w:rsidP="001D5093">
      <w:pPr>
        <w:tabs>
          <w:tab w:val="left" w:pos="1260"/>
          <w:tab w:val="left" w:pos="1620"/>
        </w:tabs>
        <w:ind w:left="1620" w:hanging="1080"/>
        <w:rPr>
          <w:rFonts w:ascii="Segoe UI Symbol" w:hAnsi="Segoe UI Symbol"/>
        </w:rPr>
      </w:pPr>
      <w:r w:rsidRPr="00D5087F">
        <w:rPr>
          <w:rFonts w:ascii="Segoe UI Symbol" w:hAnsi="Segoe UI Symbol"/>
          <w:i/>
        </w:rPr>
        <w:t>M</w:t>
      </w:r>
      <w:r w:rsidRPr="00D5087F">
        <w:rPr>
          <w:rFonts w:ascii="Segoe UI Symbol" w:hAnsi="Segoe UI Symbol"/>
          <w:position w:val="-6"/>
          <w:vertAlign w:val="subscript"/>
        </w:rPr>
        <w:t>0</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rPr>
        <w:t>M</w:t>
      </w:r>
      <w:r w:rsidRPr="00D5087F">
        <w:rPr>
          <w:rFonts w:ascii="Segoe UI Symbol" w:hAnsi="Segoe UI Symbol"/>
          <w:position w:val="-6"/>
          <w:vertAlign w:val="subscript"/>
        </w:rPr>
        <w:t>1</w:t>
      </w:r>
      <w:r w:rsidRPr="00D5087F">
        <w:rPr>
          <w:rFonts w:ascii="Segoe UI Symbol" w:hAnsi="Segoe UI Symbol"/>
        </w:rPr>
        <w:t>=</w:t>
      </w:r>
      <w:r w:rsidRPr="00D5087F">
        <w:rPr>
          <w:rFonts w:ascii="Segoe UI Symbol" w:hAnsi="Segoe UI Symbol"/>
        </w:rPr>
        <w:tab/>
        <w:t>material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respectively</w:t>
      </w:r>
    </w:p>
    <w:p w14:paraId="6C8150C4" w14:textId="77777777" w:rsidR="005B4A5F" w:rsidRPr="00D5087F" w:rsidRDefault="005B4A5F" w:rsidP="001D5093">
      <w:pPr>
        <w:ind w:left="540"/>
        <w:rPr>
          <w:rFonts w:ascii="Segoe UI Symbol" w:hAnsi="Segoe UI Symbol"/>
        </w:rPr>
      </w:pPr>
    </w:p>
    <w:p w14:paraId="38046C2F" w14:textId="77777777" w:rsidR="005B4A5F" w:rsidRPr="00D5087F" w:rsidRDefault="005B4A5F" w:rsidP="001D5093">
      <w:pPr>
        <w:ind w:left="540"/>
        <w:rPr>
          <w:rFonts w:ascii="Segoe UI Symbol" w:hAnsi="Segoe UI Symbol"/>
        </w:rPr>
      </w:pPr>
      <w:r w:rsidRPr="00D5087F">
        <w:rPr>
          <w:rFonts w:ascii="Segoe UI Symbol" w:hAnsi="Segoe UI Symbol"/>
        </w:rPr>
        <w:t>N.B.</w:t>
      </w:r>
      <w:r w:rsidR="007E703B" w:rsidRPr="00D5087F">
        <w:rPr>
          <w:rFonts w:ascii="Segoe UI Symbol" w:hAnsi="Segoe UI Symbol"/>
        </w:rPr>
        <w:t xml:space="preserve">  </w:t>
      </w:r>
      <w:proofErr w:type="spellStart"/>
      <w:r w:rsidRPr="00D5087F">
        <w:rPr>
          <w:rFonts w:ascii="Segoe UI Symbol" w:hAnsi="Segoe UI Symbol"/>
        </w:rPr>
        <w:t>a+b+c</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100%.</w:t>
      </w:r>
    </w:p>
    <w:p w14:paraId="1CB72004" w14:textId="77777777" w:rsidR="005B4A5F" w:rsidRPr="00D5087F" w:rsidRDefault="005B4A5F" w:rsidP="001D5093">
      <w:pPr>
        <w:ind w:left="540"/>
        <w:rPr>
          <w:rFonts w:ascii="Segoe UI Symbol" w:hAnsi="Segoe UI Symbol"/>
        </w:rPr>
      </w:pPr>
    </w:p>
    <w:p w14:paraId="3854043B" w14:textId="77777777" w:rsidR="005B4A5F" w:rsidRPr="00D5087F" w:rsidRDefault="005B4A5F" w:rsidP="001D5093">
      <w:pPr>
        <w:rPr>
          <w:rFonts w:ascii="Segoe UI Symbol" w:hAnsi="Segoe UI Symbol"/>
          <w:b/>
        </w:rPr>
      </w:pPr>
      <w:r w:rsidRPr="00D5087F">
        <w:rPr>
          <w:rFonts w:ascii="Segoe UI Symbol" w:hAnsi="Segoe UI Symbol"/>
          <w:b/>
        </w:rPr>
        <w:t>Conditions</w:t>
      </w:r>
      <w:r w:rsidR="007E703B" w:rsidRPr="00D5087F">
        <w:rPr>
          <w:rFonts w:ascii="Segoe UI Symbol" w:hAnsi="Segoe UI Symbol"/>
          <w:b/>
        </w:rPr>
        <w:t xml:space="preserve"> </w:t>
      </w:r>
      <w:r w:rsidRPr="00D5087F">
        <w:rPr>
          <w:rFonts w:ascii="Segoe UI Symbol" w:hAnsi="Segoe UI Symbol"/>
          <w:b/>
        </w:rPr>
        <w:t>Applicable</w:t>
      </w:r>
      <w:r w:rsidR="007E703B" w:rsidRPr="00D5087F">
        <w:rPr>
          <w:rFonts w:ascii="Segoe UI Symbol" w:hAnsi="Segoe UI Symbol"/>
          <w:b/>
        </w:rPr>
        <w:t xml:space="preserve"> </w:t>
      </w:r>
      <w:proofErr w:type="gramStart"/>
      <w:r w:rsidRPr="00D5087F">
        <w:rPr>
          <w:rFonts w:ascii="Segoe UI Symbol" w:hAnsi="Segoe UI Symbol"/>
          <w:b/>
        </w:rPr>
        <w:t>To</w:t>
      </w:r>
      <w:proofErr w:type="gramEnd"/>
      <w:r w:rsidR="007E703B" w:rsidRPr="00D5087F">
        <w:rPr>
          <w:rFonts w:ascii="Segoe UI Symbol" w:hAnsi="Segoe UI Symbol"/>
          <w:b/>
        </w:rPr>
        <w:t xml:space="preserve"> </w:t>
      </w:r>
      <w:r w:rsidRPr="00D5087F">
        <w:rPr>
          <w:rFonts w:ascii="Segoe UI Symbol" w:hAnsi="Segoe UI Symbol"/>
          <w:b/>
        </w:rPr>
        <w:t>Price</w:t>
      </w:r>
      <w:r w:rsidR="007E703B" w:rsidRPr="00D5087F">
        <w:rPr>
          <w:rFonts w:ascii="Segoe UI Symbol" w:hAnsi="Segoe UI Symbol"/>
          <w:b/>
        </w:rPr>
        <w:t xml:space="preserve"> </w:t>
      </w:r>
      <w:r w:rsidRPr="00D5087F">
        <w:rPr>
          <w:rFonts w:ascii="Segoe UI Symbol" w:hAnsi="Segoe UI Symbol"/>
          <w:b/>
        </w:rPr>
        <w:t>Adjustment</w:t>
      </w:r>
    </w:p>
    <w:p w14:paraId="68C1EDBC"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indicate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source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000316" w:rsidRPr="00D5087F">
        <w:rPr>
          <w:rFonts w:ascii="Segoe UI Symbol" w:hAnsi="Segoe UI Symbol"/>
        </w:rPr>
        <w:t>,</w:t>
      </w:r>
      <w:r w:rsidR="007E703B" w:rsidRPr="00D5087F">
        <w:rPr>
          <w:rFonts w:ascii="Segoe UI Symbol" w:hAnsi="Segoe UI Symbol"/>
        </w:rPr>
        <w:t xml:space="preserve"> </w:t>
      </w:r>
      <w:r w:rsidR="006A7A5A" w:rsidRPr="00D5087F">
        <w:rPr>
          <w:rFonts w:ascii="Segoe UI Symbol" w:hAnsi="Segoe UI Symbol"/>
        </w:rPr>
        <w:t>source</w:t>
      </w:r>
      <w:r w:rsidR="007E703B" w:rsidRPr="00D5087F">
        <w:rPr>
          <w:rFonts w:ascii="Segoe UI Symbol" w:hAnsi="Segoe UI Symbol"/>
        </w:rPr>
        <w:t xml:space="preserve"> </w:t>
      </w:r>
      <w:r w:rsidR="006A7A5A" w:rsidRPr="00D5087F">
        <w:rPr>
          <w:rFonts w:ascii="Segoe UI Symbol" w:hAnsi="Segoe UI Symbol"/>
        </w:rPr>
        <w:t>of</w:t>
      </w:r>
      <w:r w:rsidR="007E703B" w:rsidRPr="00D5087F">
        <w:rPr>
          <w:rFonts w:ascii="Segoe UI Symbol" w:hAnsi="Segoe UI Symbol"/>
        </w:rPr>
        <w:t xml:space="preserve"> </w:t>
      </w:r>
      <w:r w:rsidR="006A7A5A" w:rsidRPr="00D5087F">
        <w:rPr>
          <w:rFonts w:ascii="Segoe UI Symbol" w:hAnsi="Segoe UI Symbol"/>
        </w:rPr>
        <w:t>exchange</w:t>
      </w:r>
      <w:r w:rsidR="007E703B" w:rsidRPr="00D5087F">
        <w:rPr>
          <w:rFonts w:ascii="Segoe UI Symbol" w:hAnsi="Segoe UI Symbol"/>
        </w:rPr>
        <w:t xml:space="preserve"> </w:t>
      </w:r>
      <w:r w:rsidR="006A7A5A" w:rsidRPr="00D5087F">
        <w:rPr>
          <w:rFonts w:ascii="Segoe UI Symbol" w:hAnsi="Segoe UI Symbol"/>
        </w:rPr>
        <w:t>rate</w:t>
      </w:r>
      <w:r w:rsidR="00E878C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bid.</w:t>
      </w:r>
    </w:p>
    <w:p w14:paraId="72CA3B4E" w14:textId="77777777" w:rsidR="005B4A5F" w:rsidRPr="00D5087F" w:rsidRDefault="005B4A5F" w:rsidP="001D5093">
      <w:pPr>
        <w:rPr>
          <w:rFonts w:ascii="Segoe UI Symbol" w:hAnsi="Segoe UI Symbol"/>
        </w:rPr>
      </w:pPr>
    </w:p>
    <w:p w14:paraId="535222C2" w14:textId="77777777" w:rsidR="005B4A5F" w:rsidRPr="00D5087F" w:rsidRDefault="005B4A5F" w:rsidP="001D5093">
      <w:pPr>
        <w:tabs>
          <w:tab w:val="left" w:pos="2880"/>
          <w:tab w:val="left" w:pos="6480"/>
        </w:tabs>
        <w:rPr>
          <w:rFonts w:ascii="Segoe UI Symbol" w:hAnsi="Segoe UI Symbol"/>
          <w:u w:val="single"/>
        </w:rPr>
      </w:pPr>
      <w:r w:rsidRPr="00D5087F">
        <w:rPr>
          <w:rFonts w:ascii="Segoe UI Symbol" w:hAnsi="Segoe UI Symbol"/>
          <w:u w:val="single"/>
        </w:rPr>
        <w:t>Item</w:t>
      </w:r>
      <w:r w:rsidRPr="00D5087F">
        <w:rPr>
          <w:rFonts w:ascii="Segoe UI Symbol" w:hAnsi="Segoe UI Symbol"/>
        </w:rPr>
        <w:tab/>
      </w:r>
      <w:r w:rsidRPr="00D5087F">
        <w:rPr>
          <w:rFonts w:ascii="Segoe UI Symbol" w:hAnsi="Segoe UI Symbol"/>
          <w:u w:val="single"/>
        </w:rPr>
        <w:t>Source</w:t>
      </w:r>
      <w:r w:rsidR="007E703B" w:rsidRPr="00D5087F">
        <w:rPr>
          <w:rFonts w:ascii="Segoe UI Symbol" w:hAnsi="Segoe UI Symbol"/>
          <w:u w:val="single"/>
        </w:rPr>
        <w:t xml:space="preserve"> </w:t>
      </w:r>
      <w:r w:rsidRPr="00D5087F">
        <w:rPr>
          <w:rFonts w:ascii="Segoe UI Symbol" w:hAnsi="Segoe UI Symbol"/>
          <w:u w:val="single"/>
        </w:rPr>
        <w:t>of</w:t>
      </w:r>
      <w:r w:rsidR="007E703B" w:rsidRPr="00D5087F">
        <w:rPr>
          <w:rFonts w:ascii="Segoe UI Symbol" w:hAnsi="Segoe UI Symbol"/>
          <w:u w:val="single"/>
        </w:rPr>
        <w:t xml:space="preserve"> </w:t>
      </w:r>
      <w:r w:rsidRPr="00D5087F">
        <w:rPr>
          <w:rFonts w:ascii="Segoe UI Symbol" w:hAnsi="Segoe UI Symbol"/>
          <w:u w:val="single"/>
        </w:rPr>
        <w:t>Indices</w:t>
      </w:r>
      <w:r w:rsidR="007E703B" w:rsidRPr="00D5087F">
        <w:rPr>
          <w:rFonts w:ascii="Segoe UI Symbol" w:hAnsi="Segoe UI Symbol"/>
          <w:u w:val="single"/>
        </w:rPr>
        <w:t xml:space="preserve"> </w:t>
      </w:r>
      <w:r w:rsidRPr="00D5087F">
        <w:rPr>
          <w:rFonts w:ascii="Segoe UI Symbol" w:hAnsi="Segoe UI Symbol"/>
          <w:u w:val="single"/>
        </w:rPr>
        <w:t>Used</w:t>
      </w:r>
      <w:r w:rsidRPr="00D5087F">
        <w:rPr>
          <w:rFonts w:ascii="Segoe UI Symbol" w:hAnsi="Segoe UI Symbol"/>
        </w:rPr>
        <w:tab/>
      </w:r>
      <w:r w:rsidRPr="00D5087F">
        <w:rPr>
          <w:rFonts w:ascii="Segoe UI Symbol" w:hAnsi="Segoe UI Symbol"/>
          <w:u w:val="single"/>
        </w:rPr>
        <w:t>Base</w:t>
      </w:r>
      <w:r w:rsidR="007E703B" w:rsidRPr="00D5087F">
        <w:rPr>
          <w:rFonts w:ascii="Segoe UI Symbol" w:hAnsi="Segoe UI Symbol"/>
          <w:u w:val="single"/>
        </w:rPr>
        <w:t xml:space="preserve"> </w:t>
      </w:r>
      <w:r w:rsidRPr="00D5087F">
        <w:rPr>
          <w:rFonts w:ascii="Segoe UI Symbol" w:hAnsi="Segoe UI Symbol"/>
          <w:u w:val="single"/>
        </w:rPr>
        <w:t>Date</w:t>
      </w:r>
      <w:r w:rsidR="007E703B" w:rsidRPr="00D5087F">
        <w:rPr>
          <w:rFonts w:ascii="Segoe UI Symbol" w:hAnsi="Segoe UI Symbol"/>
          <w:u w:val="single"/>
        </w:rPr>
        <w:t xml:space="preserve"> </w:t>
      </w:r>
      <w:r w:rsidRPr="00D5087F">
        <w:rPr>
          <w:rFonts w:ascii="Segoe UI Symbol" w:hAnsi="Segoe UI Symbol"/>
          <w:u w:val="single"/>
        </w:rPr>
        <w:t>Indices</w:t>
      </w:r>
    </w:p>
    <w:p w14:paraId="110C5D66" w14:textId="77777777" w:rsidR="005B4A5F" w:rsidRPr="00D5087F" w:rsidRDefault="005B4A5F" w:rsidP="001D5093">
      <w:pPr>
        <w:rPr>
          <w:rFonts w:ascii="Segoe UI Symbol" w:hAnsi="Segoe UI Symbol"/>
        </w:rPr>
      </w:pPr>
    </w:p>
    <w:p w14:paraId="0087F5CD"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thirty</w:t>
      </w:r>
      <w:r w:rsidR="007E703B" w:rsidRPr="00D5087F">
        <w:rPr>
          <w:rFonts w:ascii="Segoe UI Symbol" w:hAnsi="Segoe UI Symbol"/>
        </w:rPr>
        <w:t xml:space="preserve"> </w:t>
      </w:r>
      <w:r w:rsidRPr="00D5087F">
        <w:rPr>
          <w:rFonts w:ascii="Segoe UI Symbol" w:hAnsi="Segoe UI Symbol"/>
        </w:rPr>
        <w:t>(30)</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prior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closing</w:t>
      </w:r>
      <w:r w:rsidR="007E703B" w:rsidRPr="00D5087F">
        <w:rPr>
          <w:rFonts w:ascii="Segoe UI Symbol" w:hAnsi="Segoe UI Symbol"/>
        </w:rPr>
        <w:t xml:space="preserve"> </w:t>
      </w:r>
      <w:r w:rsidRPr="00D5087F">
        <w:rPr>
          <w:rFonts w:ascii="Segoe UI Symbol" w:hAnsi="Segoe UI Symbol"/>
        </w:rPr>
        <w:t>date.</w:t>
      </w:r>
    </w:p>
    <w:p w14:paraId="7AED61A2"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mid-point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manufacture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installation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Plant.</w:t>
      </w:r>
    </w:p>
    <w:p w14:paraId="7FC76B7A"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apply:</w:t>
      </w:r>
    </w:p>
    <w:p w14:paraId="207314CB" w14:textId="77777777" w:rsidR="005B4A5F" w:rsidRPr="00D5087F" w:rsidRDefault="005B4A5F" w:rsidP="00565B8F">
      <w:pPr>
        <w:pStyle w:val="ListParagraph"/>
        <w:numPr>
          <w:ilvl w:val="0"/>
          <w:numId w:val="21"/>
        </w:numPr>
        <w:jc w:val="both"/>
        <w:rPr>
          <w:rFonts w:ascii="Segoe UI Symbol" w:hAnsi="Segoe UI Symbol"/>
        </w:rPr>
      </w:pP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allowed</w:t>
      </w:r>
      <w:r w:rsidR="007E703B" w:rsidRPr="00D5087F">
        <w:rPr>
          <w:rFonts w:ascii="Segoe UI Symbol" w:hAnsi="Segoe UI Symbol"/>
        </w:rPr>
        <w:t xml:space="preserve"> </w:t>
      </w:r>
      <w:r w:rsidRPr="00D5087F">
        <w:rPr>
          <w:rFonts w:ascii="Segoe UI Symbol" w:hAnsi="Segoe UI Symbol"/>
        </w:rPr>
        <w:t>beyond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original</w:t>
      </w:r>
      <w:r w:rsidR="007E703B" w:rsidRPr="00D5087F">
        <w:rPr>
          <w:rFonts w:ascii="Segoe UI Symbol" w:hAnsi="Segoe UI Symbol"/>
        </w:rPr>
        <w:t xml:space="preserve"> </w:t>
      </w:r>
      <w:r w:rsidRPr="00D5087F">
        <w:rPr>
          <w:rFonts w:ascii="Segoe UI Symbol" w:hAnsi="Segoe UI Symbol"/>
        </w:rPr>
        <w:t>delivery</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unless</w:t>
      </w:r>
      <w:r w:rsidR="007E703B" w:rsidRPr="00D5087F">
        <w:rPr>
          <w:rFonts w:ascii="Segoe UI Symbol" w:hAnsi="Segoe UI Symbol"/>
        </w:rPr>
        <w:t xml:space="preserve"> </w:t>
      </w:r>
      <w:r w:rsidRPr="00D5087F">
        <w:rPr>
          <w:rFonts w:ascii="Segoe UI Symbol" w:hAnsi="Segoe UI Symbol"/>
        </w:rPr>
        <w:t>covered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extension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awarded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allowed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periods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delay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responsible.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however,</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decrease</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periods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delay.</w:t>
      </w:r>
    </w:p>
    <w:p w14:paraId="79F171C1" w14:textId="77777777" w:rsidR="005B4A5F" w:rsidRPr="00D5087F" w:rsidRDefault="005B4A5F" w:rsidP="00565B8F">
      <w:pPr>
        <w:pStyle w:val="ListParagraph"/>
        <w:numPr>
          <w:ilvl w:val="0"/>
          <w:numId w:val="21"/>
        </w:numPr>
        <w:jc w:val="both"/>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P0,</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expressed</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different</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correction</w:t>
      </w:r>
      <w:r w:rsidR="007E703B" w:rsidRPr="00D5087F">
        <w:rPr>
          <w:rFonts w:ascii="Segoe UI Symbol" w:hAnsi="Segoe UI Symbol"/>
        </w:rPr>
        <w:t xml:space="preserve"> </w:t>
      </w:r>
      <w:r w:rsidRPr="00D5087F">
        <w:rPr>
          <w:rFonts w:ascii="Segoe UI Symbol" w:hAnsi="Segoe UI Symbol"/>
        </w:rPr>
        <w:t>factor</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applied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avoid</w:t>
      </w:r>
      <w:r w:rsidR="007E703B" w:rsidRPr="00D5087F">
        <w:rPr>
          <w:rFonts w:ascii="Segoe UI Symbol" w:hAnsi="Segoe UI Symbol"/>
        </w:rPr>
        <w:t xml:space="preserve"> </w:t>
      </w:r>
      <w:r w:rsidRPr="00D5087F">
        <w:rPr>
          <w:rFonts w:ascii="Segoe UI Symbol" w:hAnsi="Segoe UI Symbol"/>
        </w:rPr>
        <w:t>incorrect</w:t>
      </w:r>
      <w:r w:rsidR="007E703B" w:rsidRPr="00D5087F">
        <w:rPr>
          <w:rFonts w:ascii="Segoe UI Symbol" w:hAnsi="Segoe UI Symbol"/>
        </w:rPr>
        <w:t xml:space="preserve"> </w:t>
      </w:r>
      <w:r w:rsidRPr="00D5087F">
        <w:rPr>
          <w:rFonts w:ascii="Segoe UI Symbol" w:hAnsi="Segoe UI Symbol"/>
        </w:rPr>
        <w:t>adjustments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correction</w:t>
      </w:r>
      <w:r w:rsidR="007E703B" w:rsidRPr="00D5087F">
        <w:rPr>
          <w:rFonts w:ascii="Segoe UI Symbol" w:hAnsi="Segoe UI Symbol"/>
        </w:rPr>
        <w:t xml:space="preserve"> </w:t>
      </w:r>
      <w:r w:rsidRPr="00D5087F">
        <w:rPr>
          <w:rFonts w:ascii="Segoe UI Symbol" w:hAnsi="Segoe UI Symbol"/>
        </w:rPr>
        <w:t>factor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Z0</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Z1,</w:t>
      </w:r>
      <w:r w:rsidR="007E703B" w:rsidRPr="00D5087F">
        <w:rPr>
          <w:rFonts w:ascii="Segoe UI Symbol" w:hAnsi="Segoe UI Symbol"/>
        </w:rPr>
        <w:t xml:space="preserve"> </w:t>
      </w:r>
      <w:r w:rsidRPr="00D5087F">
        <w:rPr>
          <w:rFonts w:ascii="Segoe UI Symbol" w:hAnsi="Segoe UI Symbol"/>
        </w:rPr>
        <w:t>where,</w:t>
      </w:r>
    </w:p>
    <w:p w14:paraId="3EA5FA4A" w14:textId="77777777" w:rsidR="005B4A5F" w:rsidRPr="00D5087F" w:rsidRDefault="005B4A5F" w:rsidP="001D5093">
      <w:pPr>
        <w:suppressAutoHyphens/>
        <w:ind w:left="1701" w:hanging="567"/>
        <w:rPr>
          <w:rFonts w:ascii="Segoe UI Symbol" w:hAnsi="Segoe UI Symbol"/>
        </w:rPr>
      </w:pPr>
      <w:r w:rsidRPr="00D5087F">
        <w:rPr>
          <w:rFonts w:ascii="Segoe UI Symbol" w:hAnsi="Segoe UI Symbol"/>
        </w:rPr>
        <w:t>Z</w:t>
      </w:r>
      <w:proofErr w:type="gramStart"/>
      <w:r w:rsidRPr="00D5087F">
        <w:rPr>
          <w:rFonts w:ascii="Segoe UI Symbol" w:hAnsi="Segoe UI Symbol"/>
          <w:vertAlign w:val="subscript"/>
        </w:rPr>
        <w:t>0</w:t>
      </w:r>
      <w:r w:rsidR="007E703B" w:rsidRPr="00D5087F">
        <w:rPr>
          <w:rFonts w:ascii="Segoe UI Symbol" w:hAnsi="Segoe UI Symbol"/>
          <w:vertAlign w:val="subscript"/>
        </w:rPr>
        <w:t xml:space="preserve"> </w:t>
      </w:r>
      <w:r w:rsidR="007E703B" w:rsidRPr="00D5087F">
        <w:rPr>
          <w:rFonts w:ascii="Segoe UI Symbol" w:hAnsi="Segoe UI Symbol"/>
        </w:rPr>
        <w:t xml:space="preserve"> </w:t>
      </w:r>
      <w:r w:rsidRPr="00D5087F">
        <w:rPr>
          <w:rFonts w:ascii="Segoe UI Symbol" w:hAnsi="Segoe UI Symbol"/>
        </w:rPr>
        <w:t>=</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units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equal</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unit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w:t>
      </w:r>
      <w:r w:rsidRPr="00D5087F">
        <w:rPr>
          <w:rFonts w:ascii="Segoe UI Symbol" w:hAnsi="Segoe UI Symbol"/>
          <w:vertAlign w:val="subscript"/>
        </w:rPr>
        <w:t>0</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and</w:t>
      </w:r>
    </w:p>
    <w:p w14:paraId="007FC86C" w14:textId="77777777" w:rsidR="005B4A5F" w:rsidRPr="00D5087F" w:rsidRDefault="005B4A5F" w:rsidP="001D5093">
      <w:pPr>
        <w:suppressAutoHyphens/>
        <w:ind w:left="1701" w:hanging="567"/>
        <w:rPr>
          <w:rFonts w:ascii="Segoe UI Symbol" w:hAnsi="Segoe UI Symbol"/>
        </w:rPr>
      </w:pPr>
      <w:r w:rsidRPr="00D5087F">
        <w:rPr>
          <w:rFonts w:ascii="Segoe UI Symbol" w:hAnsi="Segoe UI Symbol"/>
        </w:rPr>
        <w:lastRenderedPageBreak/>
        <w:t>Z</w:t>
      </w:r>
      <w:proofErr w:type="gramStart"/>
      <w:r w:rsidRPr="00D5087F">
        <w:rPr>
          <w:rFonts w:ascii="Segoe UI Symbol" w:hAnsi="Segoe UI Symbol"/>
          <w:vertAlign w:val="subscript"/>
        </w:rPr>
        <w:t>1</w:t>
      </w:r>
      <w:r w:rsidR="007E703B" w:rsidRPr="00D5087F">
        <w:rPr>
          <w:rFonts w:ascii="Segoe UI Symbol" w:hAnsi="Segoe UI Symbol"/>
          <w:vertAlign w:val="subscript"/>
        </w:rPr>
        <w:t xml:space="preserve">  </w:t>
      </w:r>
      <w:r w:rsidRPr="00D5087F">
        <w:rPr>
          <w:rFonts w:ascii="Segoe UI Symbol" w:hAnsi="Segoe UI Symbol"/>
        </w:rPr>
        <w:t>=</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units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equal</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unit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w:t>
      </w:r>
      <w:r w:rsidRPr="00D5087F">
        <w:rPr>
          <w:rFonts w:ascii="Segoe UI Symbol" w:hAnsi="Segoe UI Symbol"/>
          <w:vertAlign w:val="subscript"/>
        </w:rPr>
        <w:t>0</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Adjustment.</w:t>
      </w:r>
    </w:p>
    <w:p w14:paraId="41387B0D" w14:textId="77777777" w:rsidR="005B4A5F" w:rsidRPr="00D5087F" w:rsidRDefault="005B4A5F" w:rsidP="00565B8F">
      <w:pPr>
        <w:pStyle w:val="ListParagraph"/>
        <w:numPr>
          <w:ilvl w:val="0"/>
          <w:numId w:val="21"/>
        </w:numPr>
        <w:rPr>
          <w:rFonts w:ascii="Segoe UI Symbol" w:hAnsi="Segoe UI Symbol"/>
        </w:rPr>
      </w:pP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portion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advance</w:t>
      </w:r>
      <w:r w:rsidR="007E703B" w:rsidRPr="00D5087F">
        <w:rPr>
          <w:rFonts w:ascii="Segoe UI Symbol" w:hAnsi="Segoe UI Symbol"/>
        </w:rPr>
        <w:t xml:space="preserve"> </w:t>
      </w:r>
      <w:r w:rsidRPr="00D5087F">
        <w:rPr>
          <w:rFonts w:ascii="Segoe UI Symbol" w:hAnsi="Segoe UI Symbol"/>
        </w:rPr>
        <w:t>payment.</w:t>
      </w:r>
    </w:p>
    <w:p w14:paraId="2ED574D2" w14:textId="77777777" w:rsidR="005B4A5F" w:rsidRPr="00D5087F" w:rsidRDefault="005B4A5F" w:rsidP="001D5093">
      <w:pPr>
        <w:tabs>
          <w:tab w:val="left" w:pos="2160"/>
          <w:tab w:val="left" w:pos="3600"/>
          <w:tab w:val="left" w:pos="9144"/>
        </w:tabs>
        <w:suppressAutoHyphens/>
        <w:ind w:right="-94"/>
        <w:jc w:val="left"/>
        <w:rPr>
          <w:rFonts w:ascii="Segoe UI Symbol" w:hAnsi="Segoe UI Symbol"/>
        </w:rPr>
      </w:pPr>
      <w:r w:rsidRPr="00D5087F">
        <w:rPr>
          <w:rFonts w:ascii="Segoe UI Symbol" w:hAnsi="Segoe UI Symbol"/>
        </w:rPr>
        <w:br w:type="page"/>
      </w:r>
      <w:bookmarkEnd w:id="436"/>
    </w:p>
    <w:p w14:paraId="31DC461F" w14:textId="6A7AD07A" w:rsidR="00A230B2" w:rsidRPr="00D5087F" w:rsidRDefault="00A230B2" w:rsidP="00D5087F">
      <w:pPr>
        <w:pStyle w:val="Heading2"/>
        <w:rPr>
          <w:rFonts w:ascii="Segoe UI Symbol" w:hAnsi="Segoe UI Symbol"/>
        </w:rPr>
      </w:pPr>
      <w:bookmarkStart w:id="471" w:name="_Toc59197193"/>
      <w:bookmarkStart w:id="472" w:name="_Toc88745176"/>
      <w:r w:rsidRPr="0088478B">
        <w:rPr>
          <w:rFonts w:ascii="Segoe UI Symbol" w:hAnsi="Segoe UI Symbol"/>
        </w:rPr>
        <w:lastRenderedPageBreak/>
        <w:t>Technical Bid</w:t>
      </w:r>
      <w:bookmarkEnd w:id="471"/>
      <w:bookmarkEnd w:id="472"/>
    </w:p>
    <w:p w14:paraId="1F655727" w14:textId="51EA58AE" w:rsidR="005B4A5F" w:rsidRPr="00D5087F" w:rsidRDefault="00336BF8" w:rsidP="00522924">
      <w:pPr>
        <w:pStyle w:val="ListParagraph"/>
        <w:numPr>
          <w:ilvl w:val="0"/>
          <w:numId w:val="3"/>
        </w:numPr>
        <w:tabs>
          <w:tab w:val="left" w:pos="5238"/>
          <w:tab w:val="left" w:pos="5474"/>
          <w:tab w:val="left" w:pos="9468"/>
        </w:tabs>
        <w:rPr>
          <w:rFonts w:ascii="Segoe UI Symbol" w:hAnsi="Segoe UI Symbol"/>
          <w:sz w:val="28"/>
          <w:szCs w:val="28"/>
        </w:rPr>
      </w:pPr>
      <w:r w:rsidRPr="00D5087F">
        <w:rPr>
          <w:rFonts w:ascii="Segoe UI Symbol" w:hAnsi="Segoe UI Symbol"/>
          <w:sz w:val="28"/>
          <w:szCs w:val="28"/>
        </w:rPr>
        <w:t>Technical Bid-Base Bid</w:t>
      </w:r>
    </w:p>
    <w:p w14:paraId="7D015EBE" w14:textId="77777777" w:rsidR="00336BF8" w:rsidRPr="00D5087F" w:rsidRDefault="00336BF8" w:rsidP="00522924">
      <w:pPr>
        <w:tabs>
          <w:tab w:val="left" w:pos="5238"/>
          <w:tab w:val="left" w:pos="5474"/>
          <w:tab w:val="left" w:pos="9468"/>
        </w:tabs>
        <w:ind w:left="450"/>
        <w:jc w:val="left"/>
        <w:rPr>
          <w:rFonts w:ascii="Segoe UI Symbol" w:hAnsi="Segoe UI Symbol"/>
          <w:bCs/>
          <w:iCs/>
          <w:sz w:val="28"/>
        </w:rPr>
      </w:pPr>
    </w:p>
    <w:p w14:paraId="0DCD2B11" w14:textId="093979C6"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Site</w:t>
      </w:r>
      <w:r w:rsidR="007E703B" w:rsidRPr="00D5087F">
        <w:rPr>
          <w:rFonts w:ascii="Segoe UI Symbol" w:hAnsi="Segoe UI Symbol"/>
          <w:bCs/>
          <w:iCs/>
          <w:sz w:val="28"/>
        </w:rPr>
        <w:t xml:space="preserve"> </w:t>
      </w:r>
      <w:r w:rsidRPr="00D5087F">
        <w:rPr>
          <w:rFonts w:ascii="Segoe UI Symbol" w:hAnsi="Segoe UI Symbol"/>
          <w:bCs/>
          <w:iCs/>
          <w:sz w:val="28"/>
        </w:rPr>
        <w:t>Organization</w:t>
      </w:r>
    </w:p>
    <w:p w14:paraId="12F9F1FC" w14:textId="77777777" w:rsidR="005B4A5F" w:rsidRPr="00D5087F" w:rsidRDefault="005B4A5F" w:rsidP="001D5093">
      <w:pPr>
        <w:tabs>
          <w:tab w:val="left" w:pos="5238"/>
          <w:tab w:val="left" w:pos="5474"/>
          <w:tab w:val="left" w:pos="9468"/>
        </w:tabs>
        <w:ind w:left="-90"/>
        <w:jc w:val="left"/>
        <w:rPr>
          <w:rFonts w:ascii="Segoe UI Symbol" w:hAnsi="Segoe UI Symbol"/>
          <w:bCs/>
          <w:iCs/>
          <w:sz w:val="28"/>
        </w:rPr>
      </w:pPr>
    </w:p>
    <w:p w14:paraId="19C51CFA" w14:textId="77777777"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Method</w:t>
      </w:r>
      <w:r w:rsidR="007E703B" w:rsidRPr="00D5087F">
        <w:rPr>
          <w:rFonts w:ascii="Segoe UI Symbol" w:hAnsi="Segoe UI Symbol"/>
          <w:bCs/>
          <w:iCs/>
          <w:sz w:val="28"/>
        </w:rPr>
        <w:t xml:space="preserve"> </w:t>
      </w:r>
      <w:r w:rsidRPr="00D5087F">
        <w:rPr>
          <w:rFonts w:ascii="Segoe UI Symbol" w:hAnsi="Segoe UI Symbol"/>
          <w:bCs/>
          <w:iCs/>
          <w:sz w:val="28"/>
        </w:rPr>
        <w:t>Statement</w:t>
      </w:r>
    </w:p>
    <w:p w14:paraId="39F560C9" w14:textId="77777777" w:rsidR="005B4A5F" w:rsidRPr="00D5087F" w:rsidRDefault="005B4A5F" w:rsidP="001D5093">
      <w:pPr>
        <w:tabs>
          <w:tab w:val="left" w:pos="5238"/>
          <w:tab w:val="left" w:pos="5474"/>
          <w:tab w:val="left" w:pos="9468"/>
        </w:tabs>
        <w:jc w:val="left"/>
        <w:rPr>
          <w:rFonts w:ascii="Segoe UI Symbol" w:hAnsi="Segoe UI Symbol"/>
          <w:bCs/>
          <w:iCs/>
          <w:sz w:val="28"/>
        </w:rPr>
      </w:pPr>
    </w:p>
    <w:p w14:paraId="158EE12E" w14:textId="77777777"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Mobilization</w:t>
      </w:r>
      <w:r w:rsidR="007E703B" w:rsidRPr="00D5087F">
        <w:rPr>
          <w:rFonts w:ascii="Segoe UI Symbol" w:hAnsi="Segoe UI Symbol"/>
          <w:bCs/>
          <w:iCs/>
          <w:sz w:val="28"/>
        </w:rPr>
        <w:t xml:space="preserve"> </w:t>
      </w:r>
      <w:r w:rsidRPr="00D5087F">
        <w:rPr>
          <w:rFonts w:ascii="Segoe UI Symbol" w:hAnsi="Segoe UI Symbol"/>
          <w:bCs/>
          <w:iCs/>
          <w:sz w:val="28"/>
        </w:rPr>
        <w:t>Schedule</w:t>
      </w:r>
    </w:p>
    <w:p w14:paraId="2561533E" w14:textId="77777777" w:rsidR="005B4A5F" w:rsidRPr="00D5087F" w:rsidRDefault="005B4A5F" w:rsidP="001D5093">
      <w:pPr>
        <w:tabs>
          <w:tab w:val="left" w:pos="5238"/>
          <w:tab w:val="left" w:pos="5474"/>
          <w:tab w:val="left" w:pos="9468"/>
        </w:tabs>
        <w:ind w:left="-90"/>
        <w:jc w:val="left"/>
        <w:rPr>
          <w:rFonts w:ascii="Segoe UI Symbol" w:hAnsi="Segoe UI Symbol"/>
          <w:bCs/>
          <w:iCs/>
          <w:sz w:val="28"/>
        </w:rPr>
      </w:pPr>
    </w:p>
    <w:p w14:paraId="21C32779" w14:textId="77777777" w:rsidR="005B4A5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Construction</w:t>
      </w:r>
      <w:r w:rsidR="007E703B" w:rsidRPr="00D5087F">
        <w:rPr>
          <w:rFonts w:ascii="Segoe UI Symbol" w:hAnsi="Segoe UI Symbol"/>
          <w:bCs/>
          <w:iCs/>
          <w:sz w:val="28"/>
        </w:rPr>
        <w:t xml:space="preserve"> </w:t>
      </w:r>
      <w:r w:rsidRPr="00D5087F">
        <w:rPr>
          <w:rFonts w:ascii="Segoe UI Symbol" w:hAnsi="Segoe UI Symbol"/>
          <w:bCs/>
          <w:iCs/>
          <w:sz w:val="28"/>
        </w:rPr>
        <w:t>Schedule</w:t>
      </w:r>
    </w:p>
    <w:p w14:paraId="6AB98A3A" w14:textId="66309DDC" w:rsidR="008B364C" w:rsidRPr="008B364C" w:rsidRDefault="008B364C" w:rsidP="008B364C">
      <w:pPr>
        <w:numPr>
          <w:ilvl w:val="0"/>
          <w:numId w:val="3"/>
        </w:numPr>
        <w:tabs>
          <w:tab w:val="left" w:pos="5238"/>
          <w:tab w:val="left" w:pos="5474"/>
          <w:tab w:val="left" w:pos="9468"/>
        </w:tabs>
        <w:jc w:val="left"/>
        <w:rPr>
          <w:rFonts w:ascii="Segoe UI Symbol" w:hAnsi="Segoe UI Symbol"/>
          <w:bCs/>
          <w:iCs/>
          <w:sz w:val="28"/>
        </w:rPr>
      </w:pPr>
      <w:r w:rsidRPr="008B364C">
        <w:rPr>
          <w:rFonts w:ascii="Segoe UI Symbol" w:hAnsi="Segoe UI Symbol"/>
          <w:bCs/>
          <w:iCs/>
          <w:sz w:val="28"/>
        </w:rPr>
        <w:t>Construction Environmental and Social Management Plan and the ES Management Strategies and Implementation Plans</w:t>
      </w:r>
    </w:p>
    <w:p w14:paraId="56CE1E67" w14:textId="1C0CE5D4" w:rsidR="005B4A5F" w:rsidRPr="008B364C" w:rsidRDefault="008B364C" w:rsidP="00E7545B">
      <w:pPr>
        <w:numPr>
          <w:ilvl w:val="0"/>
          <w:numId w:val="3"/>
        </w:numPr>
        <w:tabs>
          <w:tab w:val="left" w:pos="5238"/>
          <w:tab w:val="left" w:pos="5474"/>
          <w:tab w:val="left" w:pos="9468"/>
        </w:tabs>
        <w:jc w:val="left"/>
        <w:rPr>
          <w:rFonts w:ascii="Segoe UI Symbol" w:hAnsi="Segoe UI Symbol"/>
          <w:bCs/>
          <w:iCs/>
          <w:sz w:val="28"/>
        </w:rPr>
      </w:pPr>
      <w:r w:rsidRPr="008B364C">
        <w:rPr>
          <w:rFonts w:ascii="Segoe UI Symbol" w:hAnsi="Segoe UI Symbol"/>
          <w:bCs/>
          <w:iCs/>
          <w:sz w:val="28"/>
        </w:rPr>
        <w:t>Code of Conduct (ES)</w:t>
      </w:r>
    </w:p>
    <w:p w14:paraId="3C714044" w14:textId="77777777"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Plant</w:t>
      </w:r>
      <w:r w:rsidR="007E703B" w:rsidRPr="00D5087F">
        <w:rPr>
          <w:rFonts w:ascii="Segoe UI Symbol" w:hAnsi="Segoe UI Symbol"/>
          <w:bCs/>
          <w:iCs/>
          <w:sz w:val="28"/>
        </w:rPr>
        <w:t xml:space="preserve"> </w:t>
      </w:r>
    </w:p>
    <w:p w14:paraId="5FBB4B4A" w14:textId="77777777" w:rsidR="005B4A5F" w:rsidRPr="00D5087F" w:rsidRDefault="005B4A5F" w:rsidP="001D5093">
      <w:pPr>
        <w:tabs>
          <w:tab w:val="left" w:pos="5238"/>
          <w:tab w:val="left" w:pos="5474"/>
          <w:tab w:val="left" w:pos="9468"/>
        </w:tabs>
        <w:jc w:val="left"/>
        <w:rPr>
          <w:rFonts w:ascii="Segoe UI Symbol" w:hAnsi="Segoe UI Symbol"/>
          <w:bCs/>
          <w:iCs/>
          <w:sz w:val="28"/>
        </w:rPr>
      </w:pPr>
    </w:p>
    <w:p w14:paraId="2F4446E0" w14:textId="77777777"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Contractor’s</w:t>
      </w:r>
      <w:r w:rsidR="007E703B" w:rsidRPr="00D5087F">
        <w:rPr>
          <w:rFonts w:ascii="Segoe UI Symbol" w:hAnsi="Segoe UI Symbol"/>
          <w:bCs/>
          <w:iCs/>
          <w:sz w:val="28"/>
        </w:rPr>
        <w:t xml:space="preserve"> </w:t>
      </w:r>
      <w:r w:rsidRPr="00D5087F">
        <w:rPr>
          <w:rFonts w:ascii="Segoe UI Symbol" w:hAnsi="Segoe UI Symbol"/>
          <w:bCs/>
          <w:iCs/>
          <w:sz w:val="28"/>
        </w:rPr>
        <w:t>Equipment</w:t>
      </w:r>
    </w:p>
    <w:p w14:paraId="695FD5EA" w14:textId="77777777" w:rsidR="005B4A5F" w:rsidRPr="00D5087F" w:rsidRDefault="005B4A5F" w:rsidP="001D5093">
      <w:pPr>
        <w:tabs>
          <w:tab w:val="left" w:pos="5238"/>
          <w:tab w:val="left" w:pos="5474"/>
          <w:tab w:val="left" w:pos="9468"/>
        </w:tabs>
        <w:jc w:val="left"/>
        <w:rPr>
          <w:rFonts w:ascii="Segoe UI Symbol" w:hAnsi="Segoe UI Symbol"/>
          <w:bCs/>
          <w:iCs/>
          <w:sz w:val="28"/>
        </w:rPr>
      </w:pPr>
    </w:p>
    <w:p w14:paraId="1C9E6A58" w14:textId="77777777"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Personnel</w:t>
      </w:r>
    </w:p>
    <w:p w14:paraId="046280DF" w14:textId="77777777" w:rsidR="005B4A5F" w:rsidRPr="00D5087F" w:rsidRDefault="005B4A5F" w:rsidP="001D5093">
      <w:pPr>
        <w:tabs>
          <w:tab w:val="left" w:pos="5238"/>
          <w:tab w:val="left" w:pos="5474"/>
          <w:tab w:val="left" w:pos="9468"/>
        </w:tabs>
        <w:jc w:val="left"/>
        <w:rPr>
          <w:rFonts w:ascii="Segoe UI Symbol" w:hAnsi="Segoe UI Symbol"/>
          <w:bCs/>
          <w:iCs/>
          <w:sz w:val="28"/>
        </w:rPr>
      </w:pPr>
    </w:p>
    <w:p w14:paraId="51F6A8C0" w14:textId="77777777" w:rsidR="005B4A5F" w:rsidRPr="00D5087F" w:rsidRDefault="005B4A5F" w:rsidP="001D5093">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Proposed</w:t>
      </w:r>
      <w:r w:rsidR="007E703B" w:rsidRPr="00D5087F">
        <w:rPr>
          <w:rFonts w:ascii="Segoe UI Symbol" w:hAnsi="Segoe UI Symbol"/>
          <w:bCs/>
          <w:iCs/>
          <w:sz w:val="28"/>
        </w:rPr>
        <w:t xml:space="preserve"> </w:t>
      </w:r>
      <w:r w:rsidRPr="00D5087F">
        <w:rPr>
          <w:rFonts w:ascii="Segoe UI Symbol" w:hAnsi="Segoe UI Symbol"/>
          <w:bCs/>
          <w:iCs/>
          <w:sz w:val="28"/>
        </w:rPr>
        <w:t>Subcontractors</w:t>
      </w:r>
      <w:r w:rsidR="007E703B" w:rsidRPr="00D5087F">
        <w:rPr>
          <w:rFonts w:ascii="Segoe UI Symbol" w:hAnsi="Segoe UI Symbol"/>
          <w:bCs/>
          <w:iCs/>
          <w:sz w:val="28"/>
        </w:rPr>
        <w:t xml:space="preserve"> </w:t>
      </w:r>
      <w:r w:rsidRPr="00D5087F">
        <w:rPr>
          <w:rFonts w:ascii="Segoe UI Symbol" w:hAnsi="Segoe UI Symbol"/>
          <w:bCs/>
          <w:iCs/>
          <w:sz w:val="28"/>
        </w:rPr>
        <w:t>for</w:t>
      </w:r>
      <w:r w:rsidR="007E703B" w:rsidRPr="00D5087F">
        <w:rPr>
          <w:rFonts w:ascii="Segoe UI Symbol" w:hAnsi="Segoe UI Symbol"/>
          <w:bCs/>
          <w:iCs/>
          <w:sz w:val="28"/>
        </w:rPr>
        <w:t xml:space="preserve"> </w:t>
      </w:r>
      <w:r w:rsidRPr="00D5087F">
        <w:rPr>
          <w:rFonts w:ascii="Segoe UI Symbol" w:hAnsi="Segoe UI Symbol"/>
          <w:bCs/>
          <w:iCs/>
          <w:sz w:val="28"/>
        </w:rPr>
        <w:t>Major</w:t>
      </w:r>
      <w:r w:rsidR="007E703B" w:rsidRPr="00D5087F">
        <w:rPr>
          <w:rFonts w:ascii="Segoe UI Symbol" w:hAnsi="Segoe UI Symbol"/>
          <w:bCs/>
          <w:iCs/>
          <w:sz w:val="28"/>
        </w:rPr>
        <w:t xml:space="preserve"> </w:t>
      </w:r>
      <w:r w:rsidRPr="00D5087F">
        <w:rPr>
          <w:rFonts w:ascii="Segoe UI Symbol" w:hAnsi="Segoe UI Symbol"/>
          <w:bCs/>
          <w:iCs/>
          <w:sz w:val="28"/>
        </w:rPr>
        <w:t>Items</w:t>
      </w:r>
      <w:r w:rsidR="007E703B" w:rsidRPr="00D5087F">
        <w:rPr>
          <w:rFonts w:ascii="Segoe UI Symbol" w:hAnsi="Segoe UI Symbol"/>
          <w:bCs/>
          <w:iCs/>
          <w:sz w:val="28"/>
        </w:rPr>
        <w:t xml:space="preserve"> </w:t>
      </w:r>
      <w:r w:rsidRPr="00D5087F">
        <w:rPr>
          <w:rFonts w:ascii="Segoe UI Symbol" w:hAnsi="Segoe UI Symbol"/>
          <w:bCs/>
          <w:iCs/>
          <w:sz w:val="28"/>
        </w:rPr>
        <w:t>of</w:t>
      </w:r>
      <w:r w:rsidR="007E703B" w:rsidRPr="00D5087F">
        <w:rPr>
          <w:rFonts w:ascii="Segoe UI Symbol" w:hAnsi="Segoe UI Symbol"/>
          <w:bCs/>
          <w:iCs/>
          <w:sz w:val="28"/>
        </w:rPr>
        <w:t xml:space="preserve"> </w:t>
      </w:r>
      <w:r w:rsidRPr="00D5087F">
        <w:rPr>
          <w:rFonts w:ascii="Segoe UI Symbol" w:hAnsi="Segoe UI Symbol"/>
          <w:bCs/>
          <w:iCs/>
          <w:sz w:val="28"/>
        </w:rPr>
        <w:t>Plant</w:t>
      </w:r>
      <w:r w:rsidR="007E703B" w:rsidRPr="00D5087F">
        <w:rPr>
          <w:rFonts w:ascii="Segoe UI Symbol" w:hAnsi="Segoe UI Symbol"/>
          <w:bCs/>
          <w:iCs/>
          <w:sz w:val="28"/>
        </w:rPr>
        <w:t xml:space="preserve"> </w:t>
      </w:r>
      <w:r w:rsidRPr="00D5087F">
        <w:rPr>
          <w:rFonts w:ascii="Segoe UI Symbol" w:hAnsi="Segoe UI Symbol"/>
          <w:bCs/>
          <w:iCs/>
          <w:sz w:val="28"/>
        </w:rPr>
        <w:t>and</w:t>
      </w:r>
      <w:r w:rsidR="007E703B" w:rsidRPr="00D5087F">
        <w:rPr>
          <w:rFonts w:ascii="Segoe UI Symbol" w:hAnsi="Segoe UI Symbol"/>
          <w:bCs/>
          <w:iCs/>
          <w:sz w:val="28"/>
        </w:rPr>
        <w:t xml:space="preserve"> </w:t>
      </w:r>
      <w:r w:rsidRPr="00D5087F">
        <w:rPr>
          <w:rFonts w:ascii="Segoe UI Symbol" w:hAnsi="Segoe UI Symbol"/>
          <w:bCs/>
          <w:iCs/>
          <w:sz w:val="28"/>
        </w:rPr>
        <w:t>Installation</w:t>
      </w:r>
      <w:r w:rsidR="007E703B" w:rsidRPr="00D5087F">
        <w:rPr>
          <w:rFonts w:ascii="Segoe UI Symbol" w:hAnsi="Segoe UI Symbol"/>
          <w:bCs/>
          <w:iCs/>
          <w:sz w:val="28"/>
        </w:rPr>
        <w:t xml:space="preserve"> </w:t>
      </w:r>
      <w:r w:rsidRPr="00D5087F">
        <w:rPr>
          <w:rFonts w:ascii="Segoe UI Symbol" w:hAnsi="Segoe UI Symbol"/>
          <w:bCs/>
          <w:iCs/>
          <w:sz w:val="28"/>
        </w:rPr>
        <w:t>Services</w:t>
      </w:r>
    </w:p>
    <w:p w14:paraId="7EB4C15C" w14:textId="77777777" w:rsidR="005B4A5F" w:rsidRPr="00D5087F" w:rsidRDefault="005B4A5F" w:rsidP="001D5093">
      <w:pPr>
        <w:tabs>
          <w:tab w:val="left" w:pos="5238"/>
          <w:tab w:val="left" w:pos="5474"/>
          <w:tab w:val="left" w:pos="9468"/>
        </w:tabs>
        <w:jc w:val="left"/>
        <w:rPr>
          <w:rFonts w:ascii="Segoe UI Symbol" w:hAnsi="Segoe UI Symbol"/>
          <w:bCs/>
          <w:iCs/>
          <w:sz w:val="28"/>
        </w:rPr>
      </w:pPr>
    </w:p>
    <w:p w14:paraId="77D8FD8C" w14:textId="11CE5D70" w:rsidR="00336BF8" w:rsidRPr="00D5087F" w:rsidRDefault="005B4A5F" w:rsidP="00336BF8">
      <w:pPr>
        <w:numPr>
          <w:ilvl w:val="0"/>
          <w:numId w:val="3"/>
        </w:numPr>
        <w:tabs>
          <w:tab w:val="left" w:pos="5238"/>
          <w:tab w:val="left" w:pos="5474"/>
          <w:tab w:val="left" w:pos="9468"/>
        </w:tabs>
        <w:jc w:val="left"/>
        <w:rPr>
          <w:rFonts w:ascii="Segoe UI Symbol" w:hAnsi="Segoe UI Symbol"/>
          <w:bCs/>
          <w:iCs/>
          <w:sz w:val="28"/>
        </w:rPr>
      </w:pPr>
      <w:r w:rsidRPr="00D5087F">
        <w:rPr>
          <w:rFonts w:ascii="Segoe UI Symbol" w:hAnsi="Segoe UI Symbol"/>
          <w:bCs/>
          <w:iCs/>
          <w:sz w:val="28"/>
        </w:rPr>
        <w:t>Others</w:t>
      </w:r>
    </w:p>
    <w:p w14:paraId="0F905A89" w14:textId="77777777" w:rsidR="00336BF8" w:rsidRPr="00D5087F" w:rsidRDefault="00336BF8" w:rsidP="001D5093">
      <w:pPr>
        <w:pStyle w:val="S4-Heading2"/>
        <w:rPr>
          <w:rFonts w:ascii="Segoe UI Symbol" w:hAnsi="Segoe UI Symbol"/>
        </w:rPr>
      </w:pPr>
    </w:p>
    <w:p w14:paraId="54FB63D6" w14:textId="77777777" w:rsidR="00336BF8" w:rsidRPr="00D5087F" w:rsidRDefault="00336BF8" w:rsidP="001D5093">
      <w:pPr>
        <w:pStyle w:val="S4-Heading2"/>
        <w:rPr>
          <w:rFonts w:ascii="Segoe UI Symbol" w:hAnsi="Segoe UI Symbol"/>
        </w:rPr>
      </w:pPr>
    </w:p>
    <w:p w14:paraId="39CE19AA" w14:textId="77777777" w:rsidR="00336BF8" w:rsidRPr="00D5087F" w:rsidRDefault="00336BF8" w:rsidP="00D5087F">
      <w:pPr>
        <w:pStyle w:val="Heading3"/>
        <w:jc w:val="center"/>
        <w:rPr>
          <w:rFonts w:ascii="Segoe UI Symbol" w:hAnsi="Segoe UI Symbol"/>
          <w:b/>
          <w:sz w:val="32"/>
          <w:szCs w:val="32"/>
        </w:rPr>
      </w:pPr>
      <w:bookmarkStart w:id="473" w:name="_Toc59197194"/>
      <w:bookmarkStart w:id="474" w:name="_Toc88745177"/>
      <w:r w:rsidRPr="00D5087F">
        <w:rPr>
          <w:rFonts w:ascii="Segoe UI Symbol" w:hAnsi="Segoe UI Symbol"/>
          <w:b/>
          <w:sz w:val="32"/>
          <w:szCs w:val="32"/>
        </w:rPr>
        <w:t>Technical Bid-Base Bid</w:t>
      </w:r>
      <w:bookmarkEnd w:id="473"/>
      <w:bookmarkEnd w:id="474"/>
    </w:p>
    <w:p w14:paraId="32BB71E4" w14:textId="77777777" w:rsidR="00336BF8" w:rsidRPr="00D5087F" w:rsidRDefault="00336BF8" w:rsidP="00336BF8">
      <w:pPr>
        <w:rPr>
          <w:rFonts w:ascii="Segoe UI Symbol" w:hAnsi="Segoe UI Symbol"/>
          <w:b/>
          <w:i/>
          <w:sz w:val="22"/>
          <w:szCs w:val="22"/>
        </w:rPr>
      </w:pPr>
    </w:p>
    <w:p w14:paraId="7874EC71" w14:textId="0758E58C" w:rsidR="00336BF8" w:rsidRPr="00D5087F" w:rsidRDefault="00336BF8" w:rsidP="00336BF8">
      <w:pPr>
        <w:rPr>
          <w:rFonts w:ascii="Segoe UI Symbol" w:hAnsi="Segoe UI Symbol"/>
          <w:i/>
        </w:rPr>
      </w:pPr>
      <w:bookmarkStart w:id="475" w:name="_Hlk5117080"/>
      <w:bookmarkStart w:id="476" w:name="_Hlk5118279"/>
      <w:r w:rsidRPr="00D5087F">
        <w:rPr>
          <w:rFonts w:ascii="Segoe UI Symbol" w:hAnsi="Segoe UI Symbol"/>
          <w:b/>
          <w:i/>
        </w:rPr>
        <w:t>[Note for information of Bidder</w:t>
      </w:r>
      <w:proofErr w:type="gramStart"/>
      <w:r w:rsidRPr="00D5087F">
        <w:rPr>
          <w:rFonts w:ascii="Segoe UI Symbol" w:hAnsi="Segoe UI Symbol"/>
          <w:b/>
          <w:i/>
        </w:rPr>
        <w:t>:</w:t>
      </w:r>
      <w:r w:rsidRPr="00D5087F">
        <w:rPr>
          <w:rFonts w:ascii="Segoe UI Symbol" w:hAnsi="Segoe UI Symbol"/>
          <w:i/>
        </w:rPr>
        <w:t xml:space="preserve">  Bidder</w:t>
      </w:r>
      <w:proofErr w:type="gramEnd"/>
      <w:r w:rsidRPr="00D5087F">
        <w:rPr>
          <w:rFonts w:ascii="Segoe UI Symbol" w:hAnsi="Segoe UI Symbol"/>
          <w:i/>
        </w:rPr>
        <w:t xml:space="preserve"> shall demonstrate compliance with the Employer’s requirements and Technical Specifications as described in Section VII of the Bidding Documents.  Any departures or deviations from the required Technical Specifications shall be highlighted and if there are none, full compliance shall be confirmed.</w:t>
      </w:r>
    </w:p>
    <w:p w14:paraId="5FF2945D" w14:textId="3D324771" w:rsidR="00336BF8" w:rsidRPr="00D5087F" w:rsidRDefault="00336BF8" w:rsidP="00336BF8">
      <w:pPr>
        <w:rPr>
          <w:rFonts w:ascii="Segoe UI Symbol" w:hAnsi="Segoe UI Symbol"/>
          <w:i/>
        </w:rPr>
      </w:pPr>
      <w:r w:rsidRPr="00D5087F">
        <w:rPr>
          <w:rFonts w:ascii="Segoe UI Symbol" w:hAnsi="Segoe UI Symbol"/>
          <w:i/>
        </w:rPr>
        <w:t xml:space="preserve">In support of the above confirmation of compliance, the Bidder shall provide complete information and documentation of technical standards, codes, designs and specifications, of the Plant and Installation Services offered along with performance characteristics, Model number or any other details including identification number of the manufacturer wherever applicable and in accordance with all requirements mentioned in ITB 16. Bidding document may stipulate a Table, Form, or Template to present </w:t>
      </w:r>
      <w:proofErr w:type="gramStart"/>
      <w:r w:rsidRPr="00D5087F">
        <w:rPr>
          <w:rFonts w:ascii="Segoe UI Symbol" w:hAnsi="Segoe UI Symbol"/>
          <w:i/>
        </w:rPr>
        <w:t>Technical</w:t>
      </w:r>
      <w:proofErr w:type="gramEnd"/>
      <w:r w:rsidRPr="00D5087F">
        <w:rPr>
          <w:rFonts w:ascii="Segoe UI Symbol" w:hAnsi="Segoe UI Symbol"/>
          <w:i/>
        </w:rPr>
        <w:t xml:space="preserve"> designs, specification, characteristics, functional or other guaranteed parameters, the Bidder shall invariably use the same without any changes and ensure that all requested details and supporting documents are provided. Lack or omission or non-confirmation of substantial details, information, and documentation for major or essential technical requirements/features may result in rejection of the Bid. </w:t>
      </w:r>
    </w:p>
    <w:p w14:paraId="46A6A257" w14:textId="37FB0CEC" w:rsidR="00336BF8" w:rsidRPr="00D5087F" w:rsidRDefault="00336BF8" w:rsidP="00336BF8">
      <w:pPr>
        <w:rPr>
          <w:rFonts w:ascii="Segoe UI Symbol" w:hAnsi="Segoe UI Symbol"/>
          <w:i/>
        </w:rPr>
      </w:pPr>
      <w:r w:rsidRPr="00D5087F">
        <w:rPr>
          <w:rFonts w:ascii="Segoe UI Symbol" w:hAnsi="Segoe UI Symbol"/>
          <w:i/>
        </w:rPr>
        <w:t xml:space="preserve">If the details of specifications for the offered Plant and equipment in the written text of the Bid differ from the details provided in the supporting literature, drawings or other parts of the document, all such discrepancies shall be explained to the satisfaction of the Employer failing which the Employer, may reject the Bid, or if deemed appropriate, may consider the information in the written text of the Bid to be valid ignoring details in other parts of the Bid.  Failure of the Bidder to confirm this will result in rejection of the Bid.  </w:t>
      </w:r>
    </w:p>
    <w:p w14:paraId="01AEBB80" w14:textId="77777777" w:rsidR="00336BF8" w:rsidRPr="00D5087F" w:rsidRDefault="00336BF8" w:rsidP="00336BF8">
      <w:pPr>
        <w:pStyle w:val="Sub-ClauseText"/>
        <w:spacing w:before="0" w:after="180"/>
        <w:rPr>
          <w:rFonts w:ascii="Segoe UI Symbol" w:hAnsi="Segoe UI Symbol"/>
          <w:i/>
        </w:rPr>
      </w:pPr>
      <w:r w:rsidRPr="00D5087F">
        <w:rPr>
          <w:rFonts w:ascii="Segoe UI Symbol" w:hAnsi="Segoe UI Symbol"/>
          <w:i/>
        </w:rPr>
        <w:t xml:space="preserve">In establishing conformity with the Employer’s Specifications and requirements as specified in the Bidding Document along with all supporting documents mentioned in ITB 16, </w:t>
      </w:r>
      <w:r w:rsidRPr="00D5087F">
        <w:rPr>
          <w:rFonts w:ascii="Segoe UI Symbol" w:hAnsi="Segoe UI Symbol"/>
          <w:i/>
          <w:spacing w:val="0"/>
        </w:rPr>
        <w:t>the documentary evidence may be in the form of literature, drawings or data, and shall consist of a detailed item by item description of the essential technical and performance characteristics of the Plant, Equipment and Installation Services, demonstrating their substantial responsiveness to the technical specification, and if applicable, a statement of deviations and exceptions to the provisions of the Section VII, Schedule of Requirements.</w:t>
      </w:r>
    </w:p>
    <w:p w14:paraId="08CBB43B" w14:textId="352B8E2E" w:rsidR="00336BF8" w:rsidRPr="00D5087F" w:rsidRDefault="00336BF8" w:rsidP="00336BF8">
      <w:pPr>
        <w:rPr>
          <w:rFonts w:ascii="Segoe UI Symbol" w:hAnsi="Segoe UI Symbol"/>
          <w:i/>
        </w:rPr>
      </w:pPr>
      <w:r w:rsidRPr="00D5087F">
        <w:rPr>
          <w:rFonts w:ascii="Segoe UI Symbol" w:hAnsi="Segoe UI Symbol"/>
          <w:i/>
        </w:rPr>
        <w:lastRenderedPageBreak/>
        <w:t xml:space="preserve">Any deviations in the technical standards, codes, designs or specifications or other requirements from those stated in the Bidding Documents shall be </w:t>
      </w:r>
      <w:proofErr w:type="gramStart"/>
      <w:r w:rsidRPr="00D5087F">
        <w:rPr>
          <w:rFonts w:ascii="Segoe UI Symbol" w:hAnsi="Segoe UI Symbol"/>
          <w:i/>
        </w:rPr>
        <w:t>explained</w:t>
      </w:r>
      <w:proofErr w:type="gramEnd"/>
      <w:r w:rsidRPr="00D5087F">
        <w:rPr>
          <w:rFonts w:ascii="Segoe UI Symbol" w:hAnsi="Segoe UI Symbol"/>
          <w:i/>
        </w:rPr>
        <w:t xml:space="preserve"> indicating their impact on the performance requirements, characteristics or parameters of the Plant and Installation Services required.  To this end, for any such deviations to be acceptable, Bid shall establish substantial responsiveness to the required technical specifications by explaining and documenting for the offered Plant and Installation Services equivalency with or improvement to the required technical standards, codes, designs and Specifications.</w:t>
      </w:r>
    </w:p>
    <w:p w14:paraId="3C926F79" w14:textId="62FA4962" w:rsidR="00336BF8" w:rsidRPr="00D5087F" w:rsidRDefault="00336BF8" w:rsidP="00336BF8">
      <w:pPr>
        <w:rPr>
          <w:rFonts w:ascii="Segoe UI Symbol" w:hAnsi="Segoe UI Symbol"/>
          <w:i/>
        </w:rPr>
      </w:pPr>
      <w:r w:rsidRPr="00D5087F">
        <w:rPr>
          <w:rFonts w:ascii="Segoe UI Symbol" w:hAnsi="Segoe UI Symbol"/>
          <w:i/>
        </w:rPr>
        <w:t xml:space="preserve">All required information on Functional Guarantees and those required for determination of life-cycle-cost or cost of operation or maintenance,  for the purpose of evaluation and/or award of contract as requested by the Bidding document should be furnished complete in all respect and without any inconsistencies or ambiguities failing which the Bid may not be considered for evaluation and rejected without seeking clarifications especially if such details are major or may lead to change in the substance or price of the bid. </w:t>
      </w:r>
    </w:p>
    <w:p w14:paraId="58CB4069" w14:textId="77777777" w:rsidR="00336BF8" w:rsidRPr="00396B3E" w:rsidRDefault="00336BF8" w:rsidP="00336BF8">
      <w:pPr>
        <w:rPr>
          <w:rFonts w:ascii="Segoe UI Symbol" w:hAnsi="Segoe UI Symbol"/>
          <w:bCs/>
        </w:rPr>
      </w:pPr>
      <w:r w:rsidRPr="00D5087F">
        <w:rPr>
          <w:rFonts w:ascii="Segoe UI Symbol" w:hAnsi="Segoe UI Symbol"/>
          <w:i/>
        </w:rPr>
        <w:t>Any Major deviation from the Employer’s requirements shall be the cause for rejection of the Bid.  Any deviation which in the Bidder’s opinion is considered minor, the Bidder shall provide evidence to this effect including evidence of any monetary implications caused by such deviation.  The Employer’s evaluation shall be independent of Bidder’s opinion on such matters and shall be final</w:t>
      </w:r>
      <w:r w:rsidRPr="00396B3E">
        <w:rPr>
          <w:rFonts w:ascii="Segoe UI Symbol" w:hAnsi="Segoe UI Symbol"/>
          <w:bCs/>
          <w:i/>
        </w:rPr>
        <w:t>]</w:t>
      </w:r>
      <w:bookmarkEnd w:id="475"/>
    </w:p>
    <w:bookmarkEnd w:id="476"/>
    <w:p w14:paraId="0872D29E" w14:textId="77777777" w:rsidR="00336BF8" w:rsidRPr="00D5087F" w:rsidRDefault="00336BF8" w:rsidP="00336BF8">
      <w:pPr>
        <w:rPr>
          <w:rFonts w:ascii="Segoe UI Symbol" w:hAnsi="Segoe UI Symbol"/>
        </w:rPr>
      </w:pPr>
    </w:p>
    <w:p w14:paraId="7F56A392" w14:textId="77777777" w:rsidR="00336BF8" w:rsidRPr="00D5087F" w:rsidRDefault="00336BF8" w:rsidP="001D5093">
      <w:pPr>
        <w:pStyle w:val="S4-Heading2"/>
        <w:rPr>
          <w:rFonts w:ascii="Segoe UI Symbol" w:hAnsi="Segoe UI Symbol"/>
        </w:rPr>
      </w:pPr>
    </w:p>
    <w:p w14:paraId="5CADE7F8" w14:textId="04F9D46A" w:rsidR="005B4A5F" w:rsidRPr="00D5087F" w:rsidRDefault="005B4A5F" w:rsidP="00D5087F">
      <w:pPr>
        <w:pStyle w:val="Heading3"/>
        <w:jc w:val="center"/>
        <w:rPr>
          <w:rFonts w:ascii="Segoe UI Symbol" w:hAnsi="Segoe UI Symbol"/>
        </w:rPr>
      </w:pPr>
      <w:r w:rsidRPr="00D5087F">
        <w:rPr>
          <w:rFonts w:ascii="Segoe UI Symbol" w:hAnsi="Segoe UI Symbol"/>
        </w:rPr>
        <w:br w:type="page"/>
      </w:r>
      <w:bookmarkStart w:id="477" w:name="_Hlt210798226"/>
      <w:bookmarkStart w:id="478" w:name="_Toc437847118"/>
      <w:bookmarkStart w:id="479" w:name="_Toc437968878"/>
      <w:bookmarkStart w:id="480" w:name="_Toc197236034"/>
      <w:bookmarkStart w:id="481" w:name="_Toc59197195"/>
      <w:bookmarkStart w:id="482" w:name="_Toc88745178"/>
      <w:bookmarkEnd w:id="477"/>
      <w:r w:rsidRPr="00D5087F">
        <w:rPr>
          <w:rFonts w:ascii="Segoe UI Symbol" w:hAnsi="Segoe UI Symbol"/>
          <w:b/>
          <w:sz w:val="32"/>
          <w:szCs w:val="32"/>
        </w:rPr>
        <w:lastRenderedPageBreak/>
        <w:t>Site</w:t>
      </w:r>
      <w:r w:rsidR="007E703B" w:rsidRPr="00D5087F">
        <w:rPr>
          <w:rFonts w:ascii="Segoe UI Symbol" w:hAnsi="Segoe UI Symbol"/>
          <w:b/>
          <w:sz w:val="32"/>
          <w:szCs w:val="32"/>
        </w:rPr>
        <w:t xml:space="preserve"> </w:t>
      </w:r>
      <w:r w:rsidRPr="00D5087F">
        <w:rPr>
          <w:rFonts w:ascii="Segoe UI Symbol" w:hAnsi="Segoe UI Symbol"/>
          <w:b/>
          <w:sz w:val="32"/>
          <w:szCs w:val="32"/>
        </w:rPr>
        <w:t>Organization</w:t>
      </w:r>
      <w:bookmarkEnd w:id="478"/>
      <w:bookmarkEnd w:id="479"/>
      <w:bookmarkEnd w:id="480"/>
      <w:bookmarkEnd w:id="481"/>
      <w:bookmarkEnd w:id="482"/>
    </w:p>
    <w:p w14:paraId="16A8FF1F" w14:textId="77777777" w:rsidR="005B4A5F" w:rsidRPr="00D5087F" w:rsidRDefault="005B4A5F" w:rsidP="00D5087F">
      <w:pPr>
        <w:pStyle w:val="Heading3"/>
        <w:jc w:val="center"/>
        <w:rPr>
          <w:rFonts w:ascii="Segoe UI Symbol" w:hAnsi="Segoe UI Symbol"/>
        </w:rPr>
      </w:pPr>
      <w:r w:rsidRPr="00D5087F">
        <w:rPr>
          <w:rFonts w:ascii="Segoe UI Symbol" w:hAnsi="Segoe UI Symbol"/>
          <w:bCs/>
          <w:i/>
          <w:iCs/>
          <w:sz w:val="28"/>
        </w:rPr>
        <w:br w:type="page"/>
      </w:r>
      <w:bookmarkStart w:id="483" w:name="_Toc437968879"/>
      <w:bookmarkStart w:id="484" w:name="_Toc197236035"/>
      <w:bookmarkStart w:id="485" w:name="_Toc59197196"/>
      <w:bookmarkStart w:id="486" w:name="_Toc88745179"/>
      <w:r w:rsidRPr="00D5087F">
        <w:rPr>
          <w:rFonts w:ascii="Segoe UI Symbol" w:hAnsi="Segoe UI Symbol"/>
          <w:b/>
          <w:sz w:val="32"/>
          <w:szCs w:val="32"/>
        </w:rPr>
        <w:lastRenderedPageBreak/>
        <w:t>Method</w:t>
      </w:r>
      <w:r w:rsidR="007E703B" w:rsidRPr="00D5087F">
        <w:rPr>
          <w:rFonts w:ascii="Segoe UI Symbol" w:hAnsi="Segoe UI Symbol"/>
          <w:b/>
          <w:sz w:val="32"/>
          <w:szCs w:val="32"/>
        </w:rPr>
        <w:t xml:space="preserve"> </w:t>
      </w:r>
      <w:r w:rsidRPr="00D5087F">
        <w:rPr>
          <w:rFonts w:ascii="Segoe UI Symbol" w:hAnsi="Segoe UI Symbol"/>
          <w:b/>
          <w:sz w:val="32"/>
          <w:szCs w:val="32"/>
        </w:rPr>
        <w:t>Statement</w:t>
      </w:r>
      <w:bookmarkEnd w:id="483"/>
      <w:bookmarkEnd w:id="484"/>
      <w:bookmarkEnd w:id="485"/>
      <w:bookmarkEnd w:id="486"/>
    </w:p>
    <w:p w14:paraId="6C4FFC8F" w14:textId="77777777" w:rsidR="005B4A5F" w:rsidRPr="00D5087F" w:rsidRDefault="005B4A5F" w:rsidP="001D5093">
      <w:pPr>
        <w:tabs>
          <w:tab w:val="left" w:pos="5238"/>
          <w:tab w:val="left" w:pos="5474"/>
          <w:tab w:val="left" w:pos="9468"/>
        </w:tabs>
        <w:jc w:val="left"/>
        <w:rPr>
          <w:rFonts w:ascii="Segoe UI Symbol" w:hAnsi="Segoe UI Symbol"/>
          <w:b/>
          <w:bCs/>
          <w:i/>
          <w:iCs/>
          <w:sz w:val="28"/>
        </w:rPr>
      </w:pPr>
      <w:r w:rsidRPr="00D5087F">
        <w:rPr>
          <w:rFonts w:ascii="Segoe UI Symbol" w:hAnsi="Segoe UI Symbol"/>
          <w:b/>
          <w:bCs/>
          <w:i/>
          <w:iCs/>
          <w:sz w:val="28"/>
        </w:rPr>
        <w:br w:type="page"/>
      </w:r>
    </w:p>
    <w:p w14:paraId="5398F1E9" w14:textId="77777777" w:rsidR="005B4A5F" w:rsidRPr="00D5087F" w:rsidRDefault="005B4A5F" w:rsidP="00D5087F">
      <w:pPr>
        <w:pStyle w:val="Heading3"/>
        <w:jc w:val="center"/>
        <w:rPr>
          <w:rFonts w:ascii="Segoe UI Symbol" w:hAnsi="Segoe UI Symbol"/>
          <w:szCs w:val="32"/>
        </w:rPr>
      </w:pPr>
      <w:bookmarkStart w:id="487" w:name="_Toc437968880"/>
      <w:bookmarkStart w:id="488" w:name="_Toc197236036"/>
      <w:bookmarkStart w:id="489" w:name="_Toc59197197"/>
      <w:bookmarkStart w:id="490" w:name="_Toc88745180"/>
      <w:r w:rsidRPr="00D5087F">
        <w:rPr>
          <w:rFonts w:ascii="Segoe UI Symbol" w:hAnsi="Segoe UI Symbol"/>
          <w:b/>
          <w:sz w:val="32"/>
          <w:szCs w:val="32"/>
        </w:rPr>
        <w:lastRenderedPageBreak/>
        <w:t>Mobilization</w:t>
      </w:r>
      <w:r w:rsidR="007E703B" w:rsidRPr="00D5087F">
        <w:rPr>
          <w:rFonts w:ascii="Segoe UI Symbol" w:hAnsi="Segoe UI Symbol"/>
          <w:b/>
          <w:sz w:val="32"/>
          <w:szCs w:val="32"/>
        </w:rPr>
        <w:t xml:space="preserve"> </w:t>
      </w:r>
      <w:r w:rsidRPr="00D5087F">
        <w:rPr>
          <w:rFonts w:ascii="Segoe UI Symbol" w:hAnsi="Segoe UI Symbol"/>
          <w:b/>
          <w:sz w:val="32"/>
          <w:szCs w:val="32"/>
        </w:rPr>
        <w:t>Schedule</w:t>
      </w:r>
      <w:bookmarkEnd w:id="487"/>
      <w:bookmarkEnd w:id="488"/>
      <w:bookmarkEnd w:id="489"/>
      <w:bookmarkEnd w:id="490"/>
    </w:p>
    <w:p w14:paraId="2D854A24" w14:textId="77777777" w:rsidR="005B4A5F" w:rsidRPr="00D5087F" w:rsidRDefault="005B4A5F" w:rsidP="001D5093">
      <w:pPr>
        <w:tabs>
          <w:tab w:val="left" w:pos="5238"/>
          <w:tab w:val="left" w:pos="5474"/>
          <w:tab w:val="left" w:pos="9468"/>
        </w:tabs>
        <w:ind w:left="-90"/>
        <w:jc w:val="left"/>
        <w:rPr>
          <w:rFonts w:ascii="Segoe UI Symbol" w:hAnsi="Segoe UI Symbol"/>
          <w:b/>
          <w:bCs/>
          <w:i/>
          <w:iCs/>
          <w:sz w:val="28"/>
        </w:rPr>
      </w:pPr>
      <w:r w:rsidRPr="00D5087F">
        <w:rPr>
          <w:rFonts w:ascii="Segoe UI Symbol" w:hAnsi="Segoe UI Symbol"/>
          <w:b/>
          <w:bCs/>
          <w:i/>
          <w:iCs/>
          <w:sz w:val="28"/>
        </w:rPr>
        <w:br w:type="page"/>
      </w:r>
    </w:p>
    <w:p w14:paraId="6D7A2064" w14:textId="77777777" w:rsidR="005B4A5F" w:rsidRPr="00D5087F" w:rsidRDefault="005B4A5F" w:rsidP="00D5087F">
      <w:pPr>
        <w:pStyle w:val="Heading3"/>
        <w:jc w:val="center"/>
        <w:rPr>
          <w:rFonts w:ascii="Segoe UI Symbol" w:hAnsi="Segoe UI Symbol"/>
          <w:szCs w:val="32"/>
        </w:rPr>
      </w:pPr>
      <w:bookmarkStart w:id="491" w:name="_Toc437968881"/>
      <w:bookmarkStart w:id="492" w:name="_Toc197236037"/>
      <w:bookmarkStart w:id="493" w:name="_Toc59197198"/>
      <w:bookmarkStart w:id="494" w:name="_Toc88745181"/>
      <w:r w:rsidRPr="00D5087F">
        <w:rPr>
          <w:rFonts w:ascii="Segoe UI Symbol" w:hAnsi="Segoe UI Symbol"/>
          <w:b/>
          <w:sz w:val="32"/>
          <w:szCs w:val="32"/>
        </w:rPr>
        <w:lastRenderedPageBreak/>
        <w:t>Construction</w:t>
      </w:r>
      <w:r w:rsidR="007E703B" w:rsidRPr="00D5087F">
        <w:rPr>
          <w:rFonts w:ascii="Segoe UI Symbol" w:hAnsi="Segoe UI Symbol"/>
          <w:b/>
          <w:sz w:val="32"/>
          <w:szCs w:val="32"/>
        </w:rPr>
        <w:t xml:space="preserve"> </w:t>
      </w:r>
      <w:r w:rsidRPr="00D5087F">
        <w:rPr>
          <w:rFonts w:ascii="Segoe UI Symbol" w:hAnsi="Segoe UI Symbol"/>
          <w:b/>
          <w:sz w:val="32"/>
          <w:szCs w:val="32"/>
        </w:rPr>
        <w:t>Schedule</w:t>
      </w:r>
      <w:bookmarkEnd w:id="491"/>
      <w:bookmarkEnd w:id="492"/>
      <w:bookmarkEnd w:id="493"/>
      <w:bookmarkEnd w:id="494"/>
    </w:p>
    <w:p w14:paraId="2A0D6260" w14:textId="77777777" w:rsidR="00A364C9" w:rsidRPr="00D5087F" w:rsidRDefault="005B4A5F" w:rsidP="001D5093">
      <w:pPr>
        <w:pStyle w:val="S4-Heading2"/>
        <w:rPr>
          <w:rFonts w:ascii="Segoe UI Symbol" w:hAnsi="Segoe UI Symbol"/>
          <w:bCs/>
          <w:i/>
          <w:iCs/>
          <w:sz w:val="28"/>
        </w:rPr>
      </w:pPr>
      <w:r w:rsidRPr="00D5087F">
        <w:rPr>
          <w:rFonts w:ascii="Segoe UI Symbol" w:hAnsi="Segoe UI Symbol"/>
          <w:bCs/>
          <w:i/>
          <w:iCs/>
          <w:sz w:val="28"/>
        </w:rPr>
        <w:br w:type="page"/>
      </w:r>
      <w:bookmarkStart w:id="495" w:name="_Hlt210798202"/>
      <w:bookmarkStart w:id="496" w:name="_Toc437968882"/>
      <w:bookmarkStart w:id="497" w:name="_Toc197236038"/>
      <w:bookmarkEnd w:id="495"/>
    </w:p>
    <w:p w14:paraId="0E35A017" w14:textId="77777777" w:rsidR="00FC3159" w:rsidRDefault="00A364C9" w:rsidP="00D5087F">
      <w:pPr>
        <w:pStyle w:val="Heading3"/>
        <w:jc w:val="center"/>
        <w:rPr>
          <w:rFonts w:ascii="Segoe UI Symbol" w:hAnsi="Segoe UI Symbol"/>
          <w:b/>
          <w:sz w:val="32"/>
          <w:szCs w:val="32"/>
        </w:rPr>
      </w:pPr>
      <w:bookmarkStart w:id="498" w:name="_Toc13561922"/>
      <w:bookmarkStart w:id="499" w:name="_Toc88745182"/>
      <w:bookmarkStart w:id="500" w:name="_Toc28953949"/>
      <w:bookmarkStart w:id="501" w:name="_Toc59197199"/>
      <w:bookmarkStart w:id="502" w:name="_Hlk27225501"/>
      <w:r w:rsidRPr="00D5087F">
        <w:rPr>
          <w:rFonts w:ascii="Segoe UI Symbol" w:hAnsi="Segoe UI Symbol"/>
          <w:b/>
          <w:sz w:val="32"/>
          <w:szCs w:val="32"/>
        </w:rPr>
        <w:lastRenderedPageBreak/>
        <w:t>ES Management Strategies and Implementation Plans</w:t>
      </w:r>
      <w:bookmarkEnd w:id="498"/>
      <w:bookmarkEnd w:id="499"/>
      <w:r w:rsidRPr="00D5087F">
        <w:rPr>
          <w:rFonts w:ascii="Segoe UI Symbol" w:hAnsi="Segoe UI Symbol"/>
          <w:b/>
          <w:sz w:val="32"/>
          <w:szCs w:val="32"/>
        </w:rPr>
        <w:t xml:space="preserve"> </w:t>
      </w:r>
    </w:p>
    <w:p w14:paraId="250C6E02" w14:textId="70307641" w:rsidR="00A364C9" w:rsidRPr="00D5087F" w:rsidRDefault="00A364C9" w:rsidP="00D5087F">
      <w:pPr>
        <w:pStyle w:val="Heading3"/>
        <w:jc w:val="center"/>
        <w:rPr>
          <w:rFonts w:ascii="Segoe UI Symbol" w:hAnsi="Segoe UI Symbol"/>
          <w:b/>
          <w:sz w:val="32"/>
          <w:szCs w:val="32"/>
        </w:rPr>
      </w:pPr>
      <w:bookmarkStart w:id="503" w:name="_Toc88745183"/>
      <w:r w:rsidRPr="00D5087F">
        <w:rPr>
          <w:rFonts w:ascii="Segoe UI Symbol" w:hAnsi="Segoe UI Symbol"/>
          <w:b/>
          <w:sz w:val="32"/>
          <w:szCs w:val="32"/>
        </w:rPr>
        <w:t>(ES-MSIP)</w:t>
      </w:r>
      <w:bookmarkEnd w:id="500"/>
      <w:bookmarkEnd w:id="501"/>
      <w:bookmarkEnd w:id="503"/>
    </w:p>
    <w:p w14:paraId="68E4FB38" w14:textId="145A7DCF" w:rsidR="00A364C9" w:rsidRPr="00D5087F" w:rsidRDefault="00A364C9" w:rsidP="00A364C9">
      <w:pPr>
        <w:spacing w:before="240" w:after="120" w:line="252" w:lineRule="auto"/>
        <w:rPr>
          <w:rFonts w:ascii="Segoe UI Symbol" w:hAnsi="Segoe UI Symbol"/>
          <w:bCs/>
        </w:rPr>
      </w:pPr>
      <w:r w:rsidRPr="00D5087F">
        <w:rPr>
          <w:rFonts w:ascii="Segoe UI Symbol" w:hAnsi="Segoe UI Symbol"/>
          <w:bCs/>
        </w:rPr>
        <w:t>The Bidder shall submit comprehensive and concise Environmental and Social Management Strategies and Implementation Plans (ES-MSIP) as required by ITB 11.1 (</w:t>
      </w:r>
      <w:r w:rsidR="00DF7FCE" w:rsidRPr="00D5087F">
        <w:rPr>
          <w:rFonts w:ascii="Segoe UI Symbol" w:hAnsi="Segoe UI Symbol"/>
          <w:bCs/>
        </w:rPr>
        <w:t>l</w:t>
      </w:r>
      <w:r w:rsidRPr="00D5087F">
        <w:rPr>
          <w:rFonts w:ascii="Segoe UI Symbol" w:hAnsi="Segoe UI Symbol"/>
          <w:bCs/>
        </w:rPr>
        <w:t xml:space="preserve">) of the Bid Data Sheet. These strategies and plans shall describe in detail the actions, materials, equipment, management processes etc. that will be implemented by the Contractor, and its subcontractors. </w:t>
      </w:r>
    </w:p>
    <w:p w14:paraId="338691E6" w14:textId="77777777" w:rsidR="00A364C9" w:rsidRPr="00D5087F" w:rsidRDefault="00A364C9" w:rsidP="00A364C9">
      <w:pPr>
        <w:spacing w:before="240" w:after="120" w:line="252" w:lineRule="auto"/>
        <w:rPr>
          <w:rFonts w:ascii="Segoe UI Symbol" w:hAnsi="Segoe UI Symbol"/>
          <w:bCs/>
        </w:rPr>
      </w:pPr>
      <w:r w:rsidRPr="00D5087F">
        <w:rPr>
          <w:rFonts w:ascii="Segoe UI Symbol" w:hAnsi="Segoe UI Symbol"/>
          <w:bCs/>
        </w:rPr>
        <w:t xml:space="preserve">In developing these strategies and plans, </w:t>
      </w:r>
      <w:proofErr w:type="gramStart"/>
      <w:r w:rsidRPr="00D5087F">
        <w:rPr>
          <w:rFonts w:ascii="Segoe UI Symbol" w:hAnsi="Segoe UI Symbol"/>
          <w:bCs/>
        </w:rPr>
        <w:t>the Bidder</w:t>
      </w:r>
      <w:proofErr w:type="gramEnd"/>
      <w:r w:rsidRPr="00D5087F">
        <w:rPr>
          <w:rFonts w:ascii="Segoe UI Symbol" w:hAnsi="Segoe UI Symbol"/>
          <w:bCs/>
        </w:rPr>
        <w:t xml:space="preserve"> shall have regard to the ES provisions of the contract including those as may be more fully described in the Employer’s Requirements in Section VII.</w:t>
      </w:r>
      <w:bookmarkEnd w:id="502"/>
    </w:p>
    <w:p w14:paraId="02DF5B82" w14:textId="5A4FE835" w:rsidR="00A364C9" w:rsidRPr="00D5087F" w:rsidRDefault="00A364C9" w:rsidP="001D5093">
      <w:pPr>
        <w:pStyle w:val="S4-Heading2"/>
        <w:rPr>
          <w:rFonts w:ascii="Segoe UI Symbol" w:hAnsi="Segoe UI Symbol"/>
          <w:b w:val="0"/>
          <w:sz w:val="28"/>
        </w:rPr>
      </w:pPr>
    </w:p>
    <w:p w14:paraId="468C102C" w14:textId="06553670" w:rsidR="00A364C9" w:rsidRPr="00D5087F" w:rsidRDefault="00A364C9" w:rsidP="001D5093">
      <w:pPr>
        <w:pStyle w:val="S4-Heading2"/>
        <w:rPr>
          <w:rFonts w:ascii="Segoe UI Symbol" w:hAnsi="Segoe UI Symbol"/>
          <w:b w:val="0"/>
          <w:sz w:val="28"/>
        </w:rPr>
      </w:pPr>
    </w:p>
    <w:p w14:paraId="0E1620FC" w14:textId="01FC232A" w:rsidR="00A364C9" w:rsidRPr="00D5087F" w:rsidRDefault="00A364C9" w:rsidP="001D5093">
      <w:pPr>
        <w:pStyle w:val="S4-Heading2"/>
        <w:rPr>
          <w:rFonts w:ascii="Segoe UI Symbol" w:hAnsi="Segoe UI Symbol"/>
          <w:b w:val="0"/>
          <w:sz w:val="28"/>
        </w:rPr>
      </w:pPr>
    </w:p>
    <w:p w14:paraId="40DDBDE7" w14:textId="15CB10E1" w:rsidR="00A364C9" w:rsidRPr="00D5087F" w:rsidRDefault="00A364C9" w:rsidP="001D5093">
      <w:pPr>
        <w:pStyle w:val="S4-Heading2"/>
        <w:rPr>
          <w:rFonts w:ascii="Segoe UI Symbol" w:hAnsi="Segoe UI Symbol"/>
          <w:b w:val="0"/>
          <w:sz w:val="28"/>
        </w:rPr>
      </w:pPr>
    </w:p>
    <w:p w14:paraId="1F3968AC" w14:textId="77777777" w:rsidR="00A364C9" w:rsidRPr="00D5087F" w:rsidRDefault="00A364C9" w:rsidP="00A364C9">
      <w:pPr>
        <w:spacing w:before="120" w:after="240"/>
        <w:jc w:val="center"/>
        <w:rPr>
          <w:rFonts w:ascii="Segoe UI Symbol" w:hAnsi="Segoe UI Symbol"/>
          <w:b/>
          <w:sz w:val="32"/>
        </w:rPr>
      </w:pPr>
    </w:p>
    <w:p w14:paraId="30CA94B0" w14:textId="77777777" w:rsidR="00A364C9" w:rsidRPr="00D5087F" w:rsidRDefault="00A364C9" w:rsidP="00A364C9">
      <w:pPr>
        <w:spacing w:before="120" w:after="240"/>
        <w:jc w:val="center"/>
        <w:rPr>
          <w:rFonts w:ascii="Segoe UI Symbol" w:hAnsi="Segoe UI Symbol"/>
          <w:b/>
          <w:sz w:val="32"/>
        </w:rPr>
      </w:pPr>
    </w:p>
    <w:p w14:paraId="15498BEF" w14:textId="77777777" w:rsidR="00A364C9" w:rsidRPr="00D5087F" w:rsidRDefault="00A364C9" w:rsidP="00A364C9">
      <w:pPr>
        <w:spacing w:before="120" w:after="240"/>
        <w:jc w:val="center"/>
        <w:rPr>
          <w:rFonts w:ascii="Segoe UI Symbol" w:hAnsi="Segoe UI Symbol"/>
          <w:b/>
          <w:sz w:val="32"/>
        </w:rPr>
      </w:pPr>
    </w:p>
    <w:p w14:paraId="676B2A1B" w14:textId="77777777" w:rsidR="00A364C9" w:rsidRPr="00D5087F" w:rsidRDefault="00A364C9" w:rsidP="00A364C9">
      <w:pPr>
        <w:spacing w:before="120" w:after="240"/>
        <w:jc w:val="center"/>
        <w:rPr>
          <w:rFonts w:ascii="Segoe UI Symbol" w:hAnsi="Segoe UI Symbol"/>
          <w:b/>
          <w:sz w:val="32"/>
        </w:rPr>
      </w:pPr>
    </w:p>
    <w:p w14:paraId="1E97217D" w14:textId="77777777" w:rsidR="00A364C9" w:rsidRPr="00D5087F" w:rsidRDefault="00A364C9" w:rsidP="00A364C9">
      <w:pPr>
        <w:spacing w:before="120" w:after="240"/>
        <w:jc w:val="center"/>
        <w:rPr>
          <w:rFonts w:ascii="Segoe UI Symbol" w:hAnsi="Segoe UI Symbol"/>
          <w:b/>
          <w:sz w:val="32"/>
        </w:rPr>
      </w:pPr>
    </w:p>
    <w:p w14:paraId="20DCF9D0" w14:textId="77777777" w:rsidR="00A364C9" w:rsidRPr="00D5087F" w:rsidRDefault="00A364C9" w:rsidP="00A364C9">
      <w:pPr>
        <w:spacing w:before="120" w:after="240"/>
        <w:jc w:val="center"/>
        <w:rPr>
          <w:rFonts w:ascii="Segoe UI Symbol" w:hAnsi="Segoe UI Symbol"/>
          <w:b/>
          <w:sz w:val="32"/>
        </w:rPr>
      </w:pPr>
    </w:p>
    <w:p w14:paraId="39F6210F" w14:textId="77777777" w:rsidR="00A364C9" w:rsidRPr="00D5087F" w:rsidRDefault="00A364C9" w:rsidP="00A364C9">
      <w:pPr>
        <w:spacing w:before="120" w:after="240"/>
        <w:jc w:val="center"/>
        <w:rPr>
          <w:rFonts w:ascii="Segoe UI Symbol" w:hAnsi="Segoe UI Symbol"/>
          <w:b/>
          <w:sz w:val="32"/>
        </w:rPr>
      </w:pPr>
    </w:p>
    <w:p w14:paraId="028B41B8" w14:textId="77777777" w:rsidR="00A364C9" w:rsidRPr="00D5087F" w:rsidRDefault="00A364C9" w:rsidP="00A364C9">
      <w:pPr>
        <w:spacing w:before="120" w:after="240"/>
        <w:jc w:val="center"/>
        <w:rPr>
          <w:rFonts w:ascii="Segoe UI Symbol" w:hAnsi="Segoe UI Symbol"/>
          <w:b/>
          <w:sz w:val="32"/>
        </w:rPr>
      </w:pPr>
    </w:p>
    <w:p w14:paraId="46B85EC6" w14:textId="08909EBC" w:rsidR="00A364C9" w:rsidRPr="00D5087F" w:rsidRDefault="00724F64" w:rsidP="00A364C9">
      <w:pPr>
        <w:spacing w:before="120" w:after="240"/>
        <w:jc w:val="center"/>
        <w:rPr>
          <w:rFonts w:ascii="Segoe UI Symbol" w:hAnsi="Segoe UI Symbol"/>
          <w:b/>
          <w:sz w:val="32"/>
        </w:rPr>
      </w:pPr>
      <w:r w:rsidRPr="00D5087F">
        <w:rPr>
          <w:rFonts w:ascii="Segoe UI Symbol" w:hAnsi="Segoe UI Symbol"/>
          <w:b/>
          <w:noProof/>
          <w:sz w:val="32"/>
          <w:lang w:val="fr-FR" w:eastAsia="fr-FR"/>
        </w:rPr>
        <w:lastRenderedPageBreak/>
        <mc:AlternateContent>
          <mc:Choice Requires="wps">
            <w:drawing>
              <wp:anchor distT="45720" distB="45720" distL="114300" distR="114300" simplePos="0" relativeHeight="251658241" behindDoc="0" locked="0" layoutInCell="1" allowOverlap="1" wp14:anchorId="6B0964E5" wp14:editId="2FBB275D">
                <wp:simplePos x="0" y="0"/>
                <wp:positionH relativeFrom="margin">
                  <wp:align>left</wp:align>
                </wp:positionH>
                <wp:positionV relativeFrom="paragraph">
                  <wp:posOffset>647700</wp:posOffset>
                </wp:positionV>
                <wp:extent cx="5859145" cy="1246505"/>
                <wp:effectExtent l="0" t="0" r="27305" b="1079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145" cy="1246505"/>
                        </a:xfrm>
                        <a:prstGeom prst="rect">
                          <a:avLst/>
                        </a:prstGeom>
                        <a:solidFill>
                          <a:srgbClr val="FFFFFF"/>
                        </a:solidFill>
                        <a:ln w="9525">
                          <a:solidFill>
                            <a:srgbClr val="000000"/>
                          </a:solidFill>
                          <a:miter lim="800000"/>
                          <a:headEnd/>
                          <a:tailEnd/>
                        </a:ln>
                      </wps:spPr>
                      <wps:txbx>
                        <w:txbxContent>
                          <w:p w14:paraId="556146AB" w14:textId="77777777" w:rsidR="004971D4" w:rsidRPr="00B009D3" w:rsidRDefault="004971D4" w:rsidP="00A364C9">
                            <w:pPr>
                              <w:spacing w:after="120"/>
                            </w:pPr>
                            <w:r w:rsidRPr="00B009D3">
                              <w:t xml:space="preserve">Note to the Bidder: </w:t>
                            </w:r>
                          </w:p>
                          <w:p w14:paraId="0FE100D7" w14:textId="77777777" w:rsidR="004971D4" w:rsidRPr="00B009D3" w:rsidRDefault="004971D4" w:rsidP="00A364C9">
                            <w:pPr>
                              <w:spacing w:after="240"/>
                              <w:ind w:left="360"/>
                            </w:pPr>
                            <w:r w:rsidRPr="00B009D3">
                              <w:rPr>
                                <w:b/>
                              </w:rPr>
                              <w:t>The minimum content of the Code of Conduct form as set out by the Employer shall not be substantially modified</w:t>
                            </w:r>
                            <w:r w:rsidRPr="00B009D3">
                              <w:t xml:space="preserve">. However, the Bidder may add requirements as appropriate, including to take into account Contract-specific issues/risks.  </w:t>
                            </w:r>
                          </w:p>
                          <w:p w14:paraId="45E9EF1A" w14:textId="77777777" w:rsidR="004971D4" w:rsidRPr="004F7ADC" w:rsidRDefault="004971D4" w:rsidP="00A364C9">
                            <w:pPr>
                              <w:spacing w:after="120"/>
                              <w:ind w:left="360"/>
                              <w:rPr>
                                <w:bCs/>
                              </w:rPr>
                            </w:pPr>
                            <w:r w:rsidRPr="00B009D3">
                              <w:t>The Bidder shall initial and submit the Code of Conduct form as part of its bid.</w:t>
                            </w:r>
                          </w:p>
                          <w:p w14:paraId="3A869EB9" w14:textId="77777777" w:rsidR="004971D4" w:rsidRDefault="004971D4" w:rsidP="00A364C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0964E5" id="_x0000_t202" coordsize="21600,21600" o:spt="202" path="m,l,21600r21600,l21600,xe">
                <v:stroke joinstyle="miter"/>
                <v:path gradientshapeok="t" o:connecttype="rect"/>
              </v:shapetype>
              <v:shape id="Text Box 6" o:spid="_x0000_s1026" type="#_x0000_t202" style="position:absolute;left:0;text-align:left;margin-left:0;margin-top:51pt;width:461.35pt;height:98.15pt;z-index:25165824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">
                <v:textbox>
                  <w:txbxContent>
                    <w:p w14:paraId="556146AB" w14:textId="77777777" w:rsidR="004971D4" w:rsidRPr="00B009D3" w:rsidRDefault="004971D4" w:rsidP="00A364C9">
                      <w:pPr>
                        <w:spacing w:after="120"/>
                      </w:pPr>
                      <w:r w:rsidRPr="00B009D3">
                        <w:t xml:space="preserve">Note to the Bidder: </w:t>
                      </w:r>
                    </w:p>
                    <w:p w14:paraId="0FE100D7" w14:textId="77777777" w:rsidR="004971D4" w:rsidRPr="00B009D3" w:rsidRDefault="004971D4" w:rsidP="00A364C9">
                      <w:pPr>
                        <w:spacing w:after="240"/>
                        <w:ind w:left="360"/>
                      </w:pPr>
                      <w:r w:rsidRPr="00B009D3">
                        <w:rPr>
                          <w:b/>
                        </w:rPr>
                        <w:t>The minimum content of the Code of Conduct form as set out by the Employer shall not be substantially modified</w:t>
                      </w:r>
                      <w:r w:rsidRPr="00B009D3">
                        <w:t xml:space="preserve">. However, the Bidder may add requirements as appropriate, including to take into account Contract-specific issues/risks.  </w:t>
                      </w:r>
                    </w:p>
                    <w:p w14:paraId="45E9EF1A" w14:textId="77777777" w:rsidR="004971D4" w:rsidRPr="004F7ADC" w:rsidRDefault="004971D4" w:rsidP="00A364C9">
                      <w:pPr>
                        <w:spacing w:after="120"/>
                        <w:ind w:left="360"/>
                        <w:rPr>
                          <w:bCs/>
                        </w:rPr>
                      </w:pPr>
                      <w:r w:rsidRPr="00B009D3">
                        <w:t>The Bidder shall initial and submit the Code of Conduct form as part of its bid.</w:t>
                      </w:r>
                    </w:p>
                    <w:p w14:paraId="3A869EB9" w14:textId="77777777" w:rsidR="004971D4" w:rsidRDefault="004971D4" w:rsidP="00A364C9"/>
                  </w:txbxContent>
                </v:textbox>
                <w10:wrap type="square" anchorx="margin"/>
              </v:shape>
            </w:pict>
          </mc:Fallback>
        </mc:AlternateContent>
      </w:r>
      <w:r w:rsidR="00A364C9" w:rsidRPr="00D5087F">
        <w:rPr>
          <w:rFonts w:ascii="Segoe UI Symbol" w:hAnsi="Segoe UI Symbol"/>
          <w:b/>
          <w:sz w:val="32"/>
        </w:rPr>
        <w:t>Code of Conduct for Contractor’s Personnel (ES) Form</w:t>
      </w:r>
      <w:bookmarkStart w:id="504" w:name="_Hlk534203457"/>
    </w:p>
    <w:p w14:paraId="2A18B13D" w14:textId="197715EB" w:rsidR="00A364C9" w:rsidRPr="00D5087F" w:rsidRDefault="00A364C9" w:rsidP="00A364C9">
      <w:pPr>
        <w:spacing w:before="240"/>
        <w:jc w:val="center"/>
        <w:rPr>
          <w:rFonts w:ascii="Segoe UI Symbol" w:hAnsi="Segoe UI Symbol"/>
          <w:b/>
          <w:sz w:val="28"/>
          <w:szCs w:val="28"/>
        </w:rPr>
      </w:pPr>
      <w:bookmarkStart w:id="505" w:name="_Hlk27225778"/>
    </w:p>
    <w:p w14:paraId="10544CCD" w14:textId="18C5D868" w:rsidR="00A364C9" w:rsidRPr="00D5087F" w:rsidRDefault="00A364C9" w:rsidP="00A364C9">
      <w:pPr>
        <w:spacing w:before="240"/>
        <w:jc w:val="center"/>
        <w:rPr>
          <w:rFonts w:ascii="Segoe UI Symbol" w:hAnsi="Segoe UI Symbol"/>
          <w:bCs/>
          <w:i/>
        </w:rPr>
      </w:pPr>
      <w:r w:rsidRPr="00D5087F">
        <w:rPr>
          <w:rFonts w:ascii="Segoe UI Symbol" w:hAnsi="Segoe UI Symbol"/>
          <w:b/>
          <w:sz w:val="28"/>
          <w:szCs w:val="28"/>
        </w:rPr>
        <w:t>CODE OF CONDUCT FOR CONTRACTOR’S AND SUBCONTRACTOR’s PERSONNEL</w:t>
      </w:r>
    </w:p>
    <w:bookmarkEnd w:id="505"/>
    <w:p w14:paraId="0D130D92" w14:textId="46F4EC09" w:rsidR="00A364C9" w:rsidRPr="00D5087F" w:rsidRDefault="00A364C9" w:rsidP="00A364C9">
      <w:pPr>
        <w:spacing w:before="240" w:after="240"/>
        <w:ind w:right="-72"/>
        <w:rPr>
          <w:rFonts w:ascii="Segoe UI Symbol" w:hAnsi="Segoe UI Symbol"/>
          <w:noProof/>
        </w:rPr>
      </w:pPr>
      <w:r w:rsidRPr="00D5087F">
        <w:rPr>
          <w:rFonts w:ascii="Segoe UI Symbol" w:hAnsi="Segoe UI Symbol"/>
          <w:bCs/>
        </w:rPr>
        <w:t>We are the Contractor, [</w:t>
      </w:r>
      <w:r w:rsidRPr="00D5087F">
        <w:rPr>
          <w:rFonts w:ascii="Segoe UI Symbol" w:hAnsi="Segoe UI Symbol"/>
          <w:bCs/>
          <w:i/>
        </w:rPr>
        <w:t>enter name of Contractor</w:t>
      </w:r>
      <w:r w:rsidRPr="00D5087F">
        <w:rPr>
          <w:rFonts w:ascii="Segoe UI Symbol" w:hAnsi="Segoe UI Symbol"/>
          <w:bCs/>
        </w:rPr>
        <w:t>].  We have signed a contract with [</w:t>
      </w:r>
      <w:r w:rsidRPr="00D5087F">
        <w:rPr>
          <w:rFonts w:ascii="Segoe UI Symbol" w:hAnsi="Segoe UI Symbol"/>
          <w:bCs/>
          <w:i/>
        </w:rPr>
        <w:t>enter name of Employer</w:t>
      </w:r>
      <w:r w:rsidRPr="00D5087F">
        <w:rPr>
          <w:rFonts w:ascii="Segoe UI Symbol" w:hAnsi="Segoe UI Symbol"/>
          <w:bCs/>
        </w:rPr>
        <w:t>] for [</w:t>
      </w:r>
      <w:r w:rsidRPr="00D5087F">
        <w:rPr>
          <w:rFonts w:ascii="Segoe UI Symbol" w:hAnsi="Segoe UI Symbol"/>
          <w:bCs/>
          <w:i/>
        </w:rPr>
        <w:t>enter description of the Facilities</w:t>
      </w:r>
      <w:r w:rsidRPr="00D5087F">
        <w:rPr>
          <w:rFonts w:ascii="Segoe UI Symbol" w:hAnsi="Segoe UI Symbol"/>
          <w:bCs/>
        </w:rPr>
        <w:t>]. The Plant for the Facilities will be installed at [</w:t>
      </w:r>
      <w:r w:rsidRPr="00D5087F">
        <w:rPr>
          <w:rFonts w:ascii="Segoe UI Symbol" w:hAnsi="Segoe UI Symbol"/>
          <w:bCs/>
          <w:i/>
        </w:rPr>
        <w:t>enter the Site]</w:t>
      </w:r>
      <w:r w:rsidRPr="00D5087F">
        <w:rPr>
          <w:rFonts w:ascii="Segoe UI Symbol" w:hAnsi="Segoe UI Symbol"/>
          <w:bCs/>
        </w:rPr>
        <w:t xml:space="preserve">. Our contract requires us to implement measures to address environmental and social risks, related to the Installation Services </w:t>
      </w:r>
      <w:r w:rsidRPr="00D5087F">
        <w:rPr>
          <w:rFonts w:ascii="Segoe UI Symbol" w:hAnsi="Segoe UI Symbol"/>
          <w:noProof/>
        </w:rPr>
        <w:t>i.e. services ancillary to the supply of the Plant for the Facilities</w:t>
      </w:r>
      <w:r w:rsidRPr="00D5087F">
        <w:rPr>
          <w:rFonts w:ascii="Segoe UI Symbol" w:hAnsi="Segoe UI Symbol"/>
          <w:bCs/>
        </w:rPr>
        <w:t xml:space="preserve">, </w:t>
      </w:r>
      <w:r w:rsidRPr="00D5087F">
        <w:rPr>
          <w:rFonts w:ascii="Segoe UI Symbol" w:hAnsi="Segoe UI Symbol"/>
          <w:noProof/>
        </w:rPr>
        <w:t>such as inland transportation, site preparation works/ associated civil works, installation, testing, precommissioning, commissioning, operations and maintenance etc. as the case may require</w:t>
      </w:r>
      <w:r w:rsidRPr="00D5087F">
        <w:rPr>
          <w:rFonts w:ascii="Segoe UI Symbol" w:hAnsi="Segoe UI Symbol"/>
          <w:bCs/>
        </w:rPr>
        <w:t>.</w:t>
      </w:r>
    </w:p>
    <w:p w14:paraId="2EFC5D40" w14:textId="77777777" w:rsidR="00A364C9" w:rsidRPr="00D5087F" w:rsidRDefault="00A364C9" w:rsidP="00A364C9">
      <w:pPr>
        <w:spacing w:before="240" w:after="240"/>
        <w:ind w:right="-72"/>
        <w:rPr>
          <w:rFonts w:ascii="Segoe UI Symbol" w:hAnsi="Segoe UI Symbol"/>
          <w:bCs/>
        </w:rPr>
      </w:pPr>
      <w:r w:rsidRPr="00D5087F">
        <w:rPr>
          <w:rFonts w:ascii="Segoe UI Symbol" w:hAnsi="Segoe UI Symbol"/>
          <w:bCs/>
        </w:rPr>
        <w:t xml:space="preserve">This Code of Conduct is part of our measures to deal with environmental and social risks related to the Installation Services.  </w:t>
      </w:r>
    </w:p>
    <w:p w14:paraId="22923778" w14:textId="77777777" w:rsidR="00A364C9" w:rsidRPr="00D5087F" w:rsidRDefault="00A364C9" w:rsidP="00A364C9">
      <w:pPr>
        <w:spacing w:before="240" w:after="240"/>
        <w:ind w:right="-72"/>
        <w:rPr>
          <w:rFonts w:ascii="Segoe UI Symbol" w:hAnsi="Segoe UI Symbol"/>
          <w:bCs/>
        </w:rPr>
      </w:pPr>
      <w:r w:rsidRPr="00D5087F">
        <w:rPr>
          <w:rFonts w:ascii="Segoe UI Symbol" w:hAnsi="Segoe UI Symbol"/>
          <w:color w:val="000000" w:themeColor="text1"/>
        </w:rPr>
        <w:t xml:space="preserve">All personnel that we utilize in the execution of the Contract, including staff, labor and other employees of us and of each Subcontractor, and any other personnel assisting us in the execution of the Contract, are referred to as Contractor’s personnel. </w:t>
      </w:r>
    </w:p>
    <w:p w14:paraId="5E66BA8D" w14:textId="77777777" w:rsidR="00A364C9" w:rsidRPr="00D5087F" w:rsidRDefault="00A364C9" w:rsidP="00A364C9">
      <w:pPr>
        <w:spacing w:before="240" w:after="120" w:line="252" w:lineRule="auto"/>
        <w:rPr>
          <w:rFonts w:ascii="Segoe UI Symbol" w:hAnsi="Segoe UI Symbol"/>
          <w:bCs/>
        </w:rPr>
      </w:pPr>
      <w:r w:rsidRPr="00D5087F">
        <w:rPr>
          <w:rFonts w:ascii="Segoe UI Symbol" w:hAnsi="Segoe UI Symbol"/>
          <w:bCs/>
        </w:rPr>
        <w:t xml:space="preserve">This Code of Conduct identifies the behavior that we require from the </w:t>
      </w:r>
      <w:bookmarkStart w:id="506" w:name="_Hlk26970869"/>
      <w:r w:rsidRPr="00D5087F">
        <w:rPr>
          <w:rFonts w:ascii="Segoe UI Symbol" w:hAnsi="Segoe UI Symbol"/>
          <w:bCs/>
        </w:rPr>
        <w:t xml:space="preserve">Contractor’s Personnel </w:t>
      </w:r>
      <w:bookmarkStart w:id="507" w:name="_Hlk27053939"/>
      <w:r w:rsidRPr="00D5087F">
        <w:rPr>
          <w:rFonts w:ascii="Segoe UI Symbol" w:hAnsi="Segoe UI Symbol"/>
        </w:rPr>
        <w:t xml:space="preserve">employed for the execution of Installation Services at the Site (or other places </w:t>
      </w:r>
      <w:r w:rsidRPr="00D5087F">
        <w:rPr>
          <w:rFonts w:ascii="Segoe UI Symbol" w:hAnsi="Segoe UI Symbol"/>
          <w:noProof/>
        </w:rPr>
        <w:t>in the country where the Site is located)</w:t>
      </w:r>
      <w:bookmarkEnd w:id="506"/>
      <w:r w:rsidRPr="00D5087F">
        <w:rPr>
          <w:rFonts w:ascii="Segoe UI Symbol" w:hAnsi="Segoe UI Symbol"/>
          <w:noProof/>
        </w:rPr>
        <w:t>.</w:t>
      </w:r>
      <w:bookmarkEnd w:id="507"/>
    </w:p>
    <w:p w14:paraId="260FA9C3" w14:textId="77777777" w:rsidR="00A364C9" w:rsidRPr="00D5087F" w:rsidRDefault="00A364C9" w:rsidP="00A364C9">
      <w:pPr>
        <w:spacing w:before="240" w:after="120" w:line="252" w:lineRule="auto"/>
        <w:rPr>
          <w:rFonts w:ascii="Segoe UI Symbol" w:hAnsi="Segoe UI Symbol"/>
          <w:bCs/>
        </w:rPr>
      </w:pPr>
      <w:r w:rsidRPr="00D5087F">
        <w:rPr>
          <w:rFonts w:ascii="Segoe UI Symbol" w:hAnsi="Segoe UI Symbol"/>
          <w:bCs/>
        </w:rPr>
        <w:t xml:space="preserve">Our workplace is an environment where unsafe, offensive, abusive or violent behavior will not be tolerated and where all </w:t>
      </w:r>
      <w:proofErr w:type="gramStart"/>
      <w:r w:rsidRPr="00D5087F">
        <w:rPr>
          <w:rFonts w:ascii="Segoe UI Symbol" w:hAnsi="Segoe UI Symbol"/>
          <w:bCs/>
        </w:rPr>
        <w:t>persons</w:t>
      </w:r>
      <w:proofErr w:type="gramEnd"/>
      <w:r w:rsidRPr="00D5087F">
        <w:rPr>
          <w:rFonts w:ascii="Segoe UI Symbol" w:hAnsi="Segoe UI Symbol"/>
          <w:bCs/>
        </w:rPr>
        <w:t xml:space="preserve"> should feel comfortable raising issues or concerns without fear of retaliation.</w:t>
      </w:r>
    </w:p>
    <w:p w14:paraId="41F05EF4" w14:textId="77777777" w:rsidR="00A364C9" w:rsidRPr="00D5087F" w:rsidRDefault="00A364C9" w:rsidP="00A364C9">
      <w:pPr>
        <w:spacing w:before="240" w:after="120" w:line="252" w:lineRule="auto"/>
        <w:rPr>
          <w:rFonts w:ascii="Segoe UI Symbol" w:hAnsi="Segoe UI Symbol"/>
          <w:b/>
          <w:bCs/>
        </w:rPr>
      </w:pPr>
      <w:r w:rsidRPr="00D5087F">
        <w:rPr>
          <w:rFonts w:ascii="Segoe UI Symbol" w:hAnsi="Segoe UI Symbol"/>
          <w:b/>
          <w:bCs/>
        </w:rPr>
        <w:t>REQUIRED CONDUCT</w:t>
      </w:r>
    </w:p>
    <w:p w14:paraId="3D778A90" w14:textId="2D6FAC89" w:rsidR="00A364C9" w:rsidRPr="00D5087F" w:rsidRDefault="00A364C9" w:rsidP="00A364C9">
      <w:pPr>
        <w:spacing w:after="120" w:line="252" w:lineRule="auto"/>
        <w:rPr>
          <w:rFonts w:ascii="Segoe UI Symbol" w:hAnsi="Segoe UI Symbol"/>
          <w:bCs/>
        </w:rPr>
      </w:pPr>
      <w:r w:rsidRPr="00D5087F">
        <w:rPr>
          <w:rFonts w:ascii="Segoe UI Symbol" w:hAnsi="Segoe UI Symbol"/>
          <w:bCs/>
        </w:rPr>
        <w:lastRenderedPageBreak/>
        <w:t xml:space="preserve">Contractor’s Personnel </w:t>
      </w:r>
      <w:r w:rsidRPr="00D5087F">
        <w:rPr>
          <w:rFonts w:ascii="Segoe UI Symbol" w:hAnsi="Segoe UI Symbol"/>
        </w:rPr>
        <w:t xml:space="preserve">employed for the execution of Installation Services at the Site (or other places </w:t>
      </w:r>
      <w:r w:rsidRPr="00D5087F">
        <w:rPr>
          <w:rFonts w:ascii="Segoe UI Symbol" w:hAnsi="Segoe UI Symbol"/>
          <w:noProof/>
        </w:rPr>
        <w:t xml:space="preserve">in the country where the Site is located) </w:t>
      </w:r>
      <w:r w:rsidRPr="00D5087F">
        <w:rPr>
          <w:rFonts w:ascii="Segoe UI Symbol" w:hAnsi="Segoe UI Symbol"/>
          <w:bCs/>
        </w:rPr>
        <w:t>shall:</w:t>
      </w:r>
    </w:p>
    <w:p w14:paraId="2E0B7A93" w14:textId="77777777" w:rsidR="00A364C9" w:rsidRPr="00D5087F" w:rsidRDefault="00A364C9" w:rsidP="00565B8F">
      <w:pPr>
        <w:numPr>
          <w:ilvl w:val="0"/>
          <w:numId w:val="106"/>
        </w:numPr>
        <w:spacing w:after="120"/>
        <w:ind w:right="0"/>
        <w:rPr>
          <w:rFonts w:ascii="Segoe UI Symbol" w:hAnsi="Segoe UI Symbol"/>
          <w:color w:val="000000"/>
        </w:rPr>
      </w:pPr>
      <w:r w:rsidRPr="00D5087F">
        <w:rPr>
          <w:rFonts w:ascii="Segoe UI Symbol" w:hAnsi="Segoe UI Symbol"/>
          <w:color w:val="000000"/>
        </w:rPr>
        <w:t xml:space="preserve">carry out his/her duties competently and </w:t>
      </w:r>
      <w:proofErr w:type="gramStart"/>
      <w:r w:rsidRPr="00D5087F">
        <w:rPr>
          <w:rFonts w:ascii="Segoe UI Symbol" w:hAnsi="Segoe UI Symbol"/>
          <w:color w:val="000000"/>
        </w:rPr>
        <w:t>diligently;</w:t>
      </w:r>
      <w:proofErr w:type="gramEnd"/>
    </w:p>
    <w:p w14:paraId="096A1F17" w14:textId="77777777" w:rsidR="00A364C9" w:rsidRPr="00D5087F" w:rsidRDefault="00A364C9" w:rsidP="00565B8F">
      <w:pPr>
        <w:numPr>
          <w:ilvl w:val="0"/>
          <w:numId w:val="106"/>
        </w:numPr>
        <w:spacing w:after="120" w:line="240" w:lineRule="atLeast"/>
        <w:ind w:right="0"/>
        <w:rPr>
          <w:rFonts w:ascii="Segoe UI Symbol" w:hAnsi="Segoe UI Symbol" w:cs="Arial"/>
        </w:rPr>
      </w:pPr>
      <w:r w:rsidRPr="00D5087F">
        <w:rPr>
          <w:rFonts w:ascii="Segoe UI Symbol" w:hAnsi="Segoe UI Symbol"/>
          <w:color w:val="000000"/>
        </w:rPr>
        <w:t xml:space="preserve">comply with this Code of Conduct and all applicable laws, regulations and other requirements, including requirements </w:t>
      </w:r>
      <w:r w:rsidRPr="00D5087F">
        <w:rPr>
          <w:rFonts w:ascii="Segoe UI Symbol" w:hAnsi="Segoe UI Symbol"/>
        </w:rPr>
        <w:t xml:space="preserve">to protect the health, safety and well-being of other Contractor’s and Subcontractor’s personnel and any other </w:t>
      </w:r>
      <w:proofErr w:type="gramStart"/>
      <w:r w:rsidRPr="00D5087F">
        <w:rPr>
          <w:rFonts w:ascii="Segoe UI Symbol" w:hAnsi="Segoe UI Symbol"/>
        </w:rPr>
        <w:t>person;</w:t>
      </w:r>
      <w:proofErr w:type="gramEnd"/>
      <w:r w:rsidRPr="00D5087F" w:rsidDel="004C494B">
        <w:rPr>
          <w:rFonts w:ascii="Segoe UI Symbol" w:hAnsi="Segoe UI Symbol" w:cs="Arial"/>
        </w:rPr>
        <w:t xml:space="preserve"> </w:t>
      </w:r>
    </w:p>
    <w:p w14:paraId="473765FC" w14:textId="77777777" w:rsidR="00A364C9" w:rsidRPr="00D5087F" w:rsidRDefault="00A364C9" w:rsidP="00565B8F">
      <w:pPr>
        <w:numPr>
          <w:ilvl w:val="0"/>
          <w:numId w:val="106"/>
        </w:numPr>
        <w:spacing w:after="120" w:line="240" w:lineRule="atLeast"/>
        <w:ind w:right="0"/>
        <w:rPr>
          <w:rFonts w:ascii="Segoe UI Symbol" w:hAnsi="Segoe UI Symbol" w:cs="Arial"/>
        </w:rPr>
      </w:pPr>
      <w:r w:rsidRPr="00D5087F">
        <w:rPr>
          <w:rFonts w:ascii="Segoe UI Symbol" w:hAnsi="Segoe UI Symbol"/>
          <w:lang w:eastAsia="en-GB"/>
        </w:rPr>
        <w:t>maintain a safe working environment including by:</w:t>
      </w:r>
    </w:p>
    <w:p w14:paraId="335049F7" w14:textId="77777777" w:rsidR="00A364C9" w:rsidRPr="00D5087F" w:rsidRDefault="00A364C9" w:rsidP="00565B8F">
      <w:pPr>
        <w:numPr>
          <w:ilvl w:val="1"/>
          <w:numId w:val="106"/>
        </w:numPr>
        <w:spacing w:after="120" w:line="240" w:lineRule="atLeast"/>
        <w:ind w:right="0"/>
        <w:rPr>
          <w:rFonts w:ascii="Segoe UI Symbol" w:hAnsi="Segoe UI Symbol" w:cs="Arial"/>
        </w:rPr>
      </w:pPr>
      <w:r w:rsidRPr="00D5087F">
        <w:rPr>
          <w:rFonts w:ascii="Segoe UI Symbol" w:hAnsi="Segoe UI Symbol"/>
          <w:lang w:eastAsia="en-GB"/>
        </w:rPr>
        <w:t xml:space="preserve">ensuring that workplaces, machinery, equipment and processes under each person’s control are safe and without risk to </w:t>
      </w:r>
      <w:proofErr w:type="gramStart"/>
      <w:r w:rsidRPr="00D5087F">
        <w:rPr>
          <w:rFonts w:ascii="Segoe UI Symbol" w:hAnsi="Segoe UI Symbol"/>
          <w:lang w:eastAsia="en-GB"/>
        </w:rPr>
        <w:t>health;</w:t>
      </w:r>
      <w:proofErr w:type="gramEnd"/>
      <w:r w:rsidRPr="00D5087F">
        <w:rPr>
          <w:rFonts w:ascii="Segoe UI Symbol" w:hAnsi="Segoe UI Symbol"/>
          <w:lang w:eastAsia="en-GB"/>
        </w:rPr>
        <w:t xml:space="preserve"> </w:t>
      </w:r>
    </w:p>
    <w:p w14:paraId="2A326545" w14:textId="77777777" w:rsidR="00A364C9" w:rsidRPr="00D5087F" w:rsidRDefault="00A364C9" w:rsidP="00565B8F">
      <w:pPr>
        <w:numPr>
          <w:ilvl w:val="1"/>
          <w:numId w:val="106"/>
        </w:numPr>
        <w:spacing w:after="120" w:line="240" w:lineRule="atLeast"/>
        <w:ind w:right="0"/>
        <w:rPr>
          <w:rFonts w:ascii="Segoe UI Symbol" w:hAnsi="Segoe UI Symbol" w:cs="Arial"/>
        </w:rPr>
      </w:pPr>
      <w:r w:rsidRPr="00D5087F">
        <w:rPr>
          <w:rFonts w:ascii="Segoe UI Symbol" w:hAnsi="Segoe UI Symbol"/>
        </w:rPr>
        <w:t xml:space="preserve">wearing required personal protective </w:t>
      </w:r>
      <w:proofErr w:type="gramStart"/>
      <w:r w:rsidRPr="00D5087F">
        <w:rPr>
          <w:rFonts w:ascii="Segoe UI Symbol" w:hAnsi="Segoe UI Symbol"/>
        </w:rPr>
        <w:t>equipment;</w:t>
      </w:r>
      <w:proofErr w:type="gramEnd"/>
      <w:r w:rsidRPr="00D5087F">
        <w:rPr>
          <w:rFonts w:ascii="Segoe UI Symbol" w:hAnsi="Segoe UI Symbol"/>
        </w:rPr>
        <w:t xml:space="preserve"> </w:t>
      </w:r>
      <w:r w:rsidRPr="00D5087F">
        <w:rPr>
          <w:rFonts w:ascii="Segoe UI Symbol" w:hAnsi="Segoe UI Symbol"/>
          <w:lang w:eastAsia="en-GB"/>
        </w:rPr>
        <w:t xml:space="preserve">  </w:t>
      </w:r>
    </w:p>
    <w:p w14:paraId="6A63C80E" w14:textId="77777777" w:rsidR="00A364C9" w:rsidRPr="00D5087F" w:rsidRDefault="00A364C9" w:rsidP="00565B8F">
      <w:pPr>
        <w:numPr>
          <w:ilvl w:val="1"/>
          <w:numId w:val="106"/>
        </w:numPr>
        <w:spacing w:after="120" w:line="240" w:lineRule="atLeast"/>
        <w:ind w:right="0"/>
        <w:rPr>
          <w:rFonts w:ascii="Segoe UI Symbol" w:hAnsi="Segoe UI Symbol" w:cs="Arial"/>
        </w:rPr>
      </w:pPr>
      <w:r w:rsidRPr="00D5087F">
        <w:rPr>
          <w:rFonts w:ascii="Segoe UI Symbol" w:hAnsi="Segoe UI Symbol"/>
          <w:lang w:eastAsia="en-GB"/>
        </w:rPr>
        <w:t xml:space="preserve">using appropriate measures relating to </w:t>
      </w:r>
      <w:r w:rsidRPr="00D5087F">
        <w:rPr>
          <w:rFonts w:ascii="Segoe UI Symbol" w:hAnsi="Segoe UI Symbol"/>
        </w:rPr>
        <w:t>chemical, physical and biological substances and agents</w:t>
      </w:r>
      <w:r w:rsidRPr="00D5087F">
        <w:rPr>
          <w:rFonts w:ascii="Segoe UI Symbol" w:hAnsi="Segoe UI Symbol"/>
          <w:lang w:eastAsia="en-GB"/>
        </w:rPr>
        <w:t>; and</w:t>
      </w:r>
    </w:p>
    <w:p w14:paraId="10FE9F93" w14:textId="77777777" w:rsidR="00A364C9" w:rsidRPr="00D5087F" w:rsidRDefault="00A364C9" w:rsidP="00565B8F">
      <w:pPr>
        <w:numPr>
          <w:ilvl w:val="1"/>
          <w:numId w:val="106"/>
        </w:numPr>
        <w:spacing w:after="120" w:line="240" w:lineRule="atLeast"/>
        <w:ind w:right="0"/>
        <w:rPr>
          <w:rFonts w:ascii="Segoe UI Symbol" w:hAnsi="Segoe UI Symbol" w:cs="Arial"/>
        </w:rPr>
      </w:pPr>
      <w:r w:rsidRPr="00D5087F">
        <w:rPr>
          <w:rFonts w:ascii="Segoe UI Symbol" w:hAnsi="Segoe UI Symbol"/>
          <w:lang w:eastAsia="en-GB"/>
        </w:rPr>
        <w:t>following applicable emergency operating procedures.</w:t>
      </w:r>
    </w:p>
    <w:p w14:paraId="133C7FC1" w14:textId="77777777" w:rsidR="00A364C9" w:rsidRPr="00D5087F" w:rsidRDefault="00A364C9" w:rsidP="00565B8F">
      <w:pPr>
        <w:numPr>
          <w:ilvl w:val="0"/>
          <w:numId w:val="106"/>
        </w:numPr>
        <w:spacing w:after="120"/>
        <w:ind w:right="0"/>
        <w:rPr>
          <w:rFonts w:ascii="Segoe UI Symbol" w:hAnsi="Segoe UI Symbol"/>
          <w:color w:val="000000"/>
        </w:rPr>
      </w:pPr>
      <w:r w:rsidRPr="00D5087F">
        <w:rPr>
          <w:rFonts w:ascii="Segoe UI Symbol" w:hAnsi="Segoe UI Symbol"/>
          <w:color w:val="000000"/>
        </w:rPr>
        <w:t xml:space="preserve">report </w:t>
      </w:r>
      <w:r w:rsidRPr="00D5087F">
        <w:rPr>
          <w:rFonts w:ascii="Segoe UI Symbol" w:hAnsi="Segoe UI Symbol"/>
          <w:lang w:eastAsia="en-GB"/>
        </w:rPr>
        <w:t xml:space="preserve">work situations that he/she believes are not safe or healthy and remove himself/herself from a work situation which he/she reasonably believes presents an imminent and </w:t>
      </w:r>
      <w:proofErr w:type="gramStart"/>
      <w:r w:rsidRPr="00D5087F">
        <w:rPr>
          <w:rFonts w:ascii="Segoe UI Symbol" w:hAnsi="Segoe UI Symbol"/>
          <w:lang w:eastAsia="en-GB"/>
        </w:rPr>
        <w:t>serious danger</w:t>
      </w:r>
      <w:proofErr w:type="gramEnd"/>
      <w:r w:rsidRPr="00D5087F">
        <w:rPr>
          <w:rFonts w:ascii="Segoe UI Symbol" w:hAnsi="Segoe UI Symbol"/>
          <w:lang w:eastAsia="en-GB"/>
        </w:rPr>
        <w:t xml:space="preserve"> to his/her life or </w:t>
      </w:r>
      <w:proofErr w:type="gramStart"/>
      <w:r w:rsidRPr="00D5087F">
        <w:rPr>
          <w:rFonts w:ascii="Segoe UI Symbol" w:hAnsi="Segoe UI Symbol"/>
          <w:lang w:eastAsia="en-GB"/>
        </w:rPr>
        <w:t>health;</w:t>
      </w:r>
      <w:proofErr w:type="gramEnd"/>
    </w:p>
    <w:p w14:paraId="12FDCF2E" w14:textId="77777777" w:rsidR="00A364C9" w:rsidRPr="00D5087F" w:rsidRDefault="00A364C9" w:rsidP="00565B8F">
      <w:pPr>
        <w:numPr>
          <w:ilvl w:val="0"/>
          <w:numId w:val="106"/>
        </w:numPr>
        <w:spacing w:after="120"/>
        <w:ind w:right="0"/>
        <w:rPr>
          <w:rFonts w:ascii="Segoe UI Symbol" w:hAnsi="Segoe UI Symbol"/>
          <w:color w:val="000000"/>
        </w:rPr>
      </w:pPr>
      <w:r w:rsidRPr="00D5087F">
        <w:rPr>
          <w:rFonts w:ascii="Segoe UI Symbol" w:hAnsi="Segoe UI Symbol"/>
          <w:bCs/>
        </w:rPr>
        <w:t xml:space="preserve">treat other people with respect, and not discriminate against </w:t>
      </w:r>
      <w:r w:rsidRPr="00D5087F">
        <w:rPr>
          <w:rFonts w:ascii="Segoe UI Symbol" w:hAnsi="Segoe UI Symbol"/>
          <w:color w:val="000000"/>
        </w:rPr>
        <w:t xml:space="preserve">specific groups such as women, people with disabilities, migrant workers or </w:t>
      </w:r>
      <w:proofErr w:type="gramStart"/>
      <w:r w:rsidRPr="00D5087F">
        <w:rPr>
          <w:rFonts w:ascii="Segoe UI Symbol" w:hAnsi="Segoe UI Symbol"/>
          <w:color w:val="000000"/>
        </w:rPr>
        <w:t>children;</w:t>
      </w:r>
      <w:proofErr w:type="gramEnd"/>
    </w:p>
    <w:p w14:paraId="2E01D6CD" w14:textId="77777777" w:rsidR="00A364C9" w:rsidRPr="00D5087F" w:rsidRDefault="00A364C9" w:rsidP="00565B8F">
      <w:pPr>
        <w:numPr>
          <w:ilvl w:val="0"/>
          <w:numId w:val="106"/>
        </w:numPr>
        <w:spacing w:after="120" w:line="240" w:lineRule="atLeast"/>
        <w:ind w:right="0"/>
        <w:rPr>
          <w:rFonts w:ascii="Segoe UI Symbol" w:hAnsi="Segoe UI Symbol"/>
          <w:color w:val="000000"/>
        </w:rPr>
      </w:pPr>
      <w:r w:rsidRPr="00D5087F">
        <w:rPr>
          <w:rFonts w:ascii="Segoe UI Symbol" w:hAnsi="Segoe UI Symbol"/>
          <w:bCs/>
        </w:rPr>
        <w:t>not engage</w:t>
      </w:r>
      <w:r w:rsidRPr="00D5087F">
        <w:rPr>
          <w:rFonts w:ascii="Segoe UI Symbol" w:hAnsi="Segoe UI Symbol"/>
          <w:color w:val="000000"/>
        </w:rPr>
        <w:t xml:space="preserve"> </w:t>
      </w:r>
      <w:r w:rsidRPr="00D5087F">
        <w:rPr>
          <w:rFonts w:ascii="Segoe UI Symbol" w:hAnsi="Segoe UI Symbol"/>
          <w:bCs/>
        </w:rPr>
        <w:t xml:space="preserve">in any form of sexual harassment including </w:t>
      </w:r>
      <w:r w:rsidRPr="00D5087F">
        <w:rPr>
          <w:rFonts w:ascii="Segoe UI Symbol" w:hAnsi="Segoe UI Symbol"/>
        </w:rPr>
        <w:t xml:space="preserve">unwelcome sexual advances, requests for sexual favors, and other verbal or physical conduct of a sexual nature with other Contractor’s or Employer’s </w:t>
      </w:r>
      <w:proofErr w:type="gramStart"/>
      <w:r w:rsidRPr="00D5087F">
        <w:rPr>
          <w:rFonts w:ascii="Segoe UI Symbol" w:hAnsi="Segoe UI Symbol"/>
        </w:rPr>
        <w:t>Personnel;</w:t>
      </w:r>
      <w:proofErr w:type="gramEnd"/>
    </w:p>
    <w:p w14:paraId="179A4E11" w14:textId="77777777" w:rsidR="00A364C9" w:rsidRPr="00D5087F" w:rsidRDefault="00A364C9" w:rsidP="00565B8F">
      <w:pPr>
        <w:numPr>
          <w:ilvl w:val="0"/>
          <w:numId w:val="106"/>
        </w:numPr>
        <w:autoSpaceDE w:val="0"/>
        <w:autoSpaceDN w:val="0"/>
        <w:spacing w:after="120"/>
        <w:ind w:right="0"/>
        <w:rPr>
          <w:rFonts w:ascii="Segoe UI Symbol" w:hAnsi="Segoe UI Symbol"/>
          <w:color w:val="000000" w:themeColor="text1"/>
        </w:rPr>
      </w:pPr>
      <w:bookmarkStart w:id="508" w:name="_Hlk11663505"/>
      <w:r w:rsidRPr="00D5087F">
        <w:rPr>
          <w:rFonts w:ascii="Segoe UI Symbol" w:hAnsi="Segoe UI Symbol"/>
        </w:rPr>
        <w:t xml:space="preserve">not engage in </w:t>
      </w:r>
      <w:bookmarkStart w:id="509" w:name="_Hlk10196619"/>
      <w:r w:rsidRPr="00D5087F">
        <w:rPr>
          <w:rFonts w:ascii="Segoe UI Symbol" w:hAnsi="Segoe UI Symbol"/>
        </w:rPr>
        <w:t xml:space="preserve">Sexual Exploitation, which means any actual or attempted abuse of position of vulnerability, differential power or trust, for sexual purposes, including, but not limited to, profiting monetarily, socially or politically from the sexual exploitation of </w:t>
      </w:r>
      <w:proofErr w:type="gramStart"/>
      <w:r w:rsidRPr="00D5087F">
        <w:rPr>
          <w:rFonts w:ascii="Segoe UI Symbol" w:hAnsi="Segoe UI Symbol"/>
        </w:rPr>
        <w:t>another</w:t>
      </w:r>
      <w:r w:rsidRPr="00D5087F">
        <w:rPr>
          <w:rFonts w:ascii="Segoe UI Symbol" w:hAnsi="Segoe UI Symbol"/>
          <w:color w:val="000000" w:themeColor="text1"/>
        </w:rPr>
        <w:t>;</w:t>
      </w:r>
      <w:bookmarkEnd w:id="509"/>
      <w:proofErr w:type="gramEnd"/>
    </w:p>
    <w:p w14:paraId="15B1A29E" w14:textId="303ADE49" w:rsidR="00A364C9" w:rsidRPr="00D5087F" w:rsidRDefault="00A364C9" w:rsidP="00565B8F">
      <w:pPr>
        <w:numPr>
          <w:ilvl w:val="0"/>
          <w:numId w:val="106"/>
        </w:numPr>
        <w:spacing w:after="120" w:line="240" w:lineRule="atLeast"/>
        <w:ind w:right="0"/>
        <w:rPr>
          <w:rFonts w:ascii="Segoe UI Symbol" w:hAnsi="Segoe UI Symbol" w:cs="Arial"/>
          <w:szCs w:val="24"/>
        </w:rPr>
      </w:pPr>
      <w:bookmarkStart w:id="510" w:name="_Hlk10196916"/>
      <w:r w:rsidRPr="00D5087F">
        <w:rPr>
          <w:rFonts w:ascii="Segoe UI Symbol" w:hAnsi="Segoe UI Symbol"/>
          <w:szCs w:val="24"/>
        </w:rPr>
        <w:t xml:space="preserve">not </w:t>
      </w:r>
      <w:proofErr w:type="gramStart"/>
      <w:r w:rsidRPr="00D5087F">
        <w:rPr>
          <w:rFonts w:ascii="Segoe UI Symbol" w:hAnsi="Segoe UI Symbol"/>
          <w:szCs w:val="24"/>
        </w:rPr>
        <w:t>engage in</w:t>
      </w:r>
      <w:proofErr w:type="gramEnd"/>
      <w:r w:rsidRPr="00D5087F">
        <w:rPr>
          <w:rFonts w:ascii="Segoe UI Symbol" w:hAnsi="Segoe UI Symbol"/>
          <w:szCs w:val="24"/>
        </w:rPr>
        <w:t xml:space="preserve"> </w:t>
      </w:r>
      <w:r w:rsidRPr="00E01D24">
        <w:rPr>
          <w:rFonts w:ascii="Segoe UI Symbol" w:hAnsi="Segoe UI Symbol"/>
          <w:szCs w:val="24"/>
        </w:rPr>
        <w:t xml:space="preserve">in Sexual Abuse, </w:t>
      </w:r>
      <w:r w:rsidRPr="00D5087F">
        <w:rPr>
          <w:rFonts w:ascii="Segoe UI Symbol" w:hAnsi="Segoe UI Symbol"/>
          <w:szCs w:val="24"/>
        </w:rPr>
        <w:t xml:space="preserve">which means the actual or threatened physical intrusion of a sexual nature, whether by force or under unequal or coercive </w:t>
      </w:r>
      <w:proofErr w:type="gramStart"/>
      <w:r w:rsidRPr="00D5087F">
        <w:rPr>
          <w:rFonts w:ascii="Segoe UI Symbol" w:hAnsi="Segoe UI Symbol"/>
          <w:szCs w:val="24"/>
        </w:rPr>
        <w:t>conditions;</w:t>
      </w:r>
      <w:proofErr w:type="gramEnd"/>
      <w:r w:rsidRPr="00D5087F">
        <w:rPr>
          <w:rFonts w:ascii="Segoe UI Symbol" w:hAnsi="Segoe UI Symbol"/>
          <w:szCs w:val="24"/>
        </w:rPr>
        <w:t xml:space="preserve"> </w:t>
      </w:r>
    </w:p>
    <w:p w14:paraId="5AB842F7" w14:textId="77777777" w:rsidR="00A364C9" w:rsidRPr="00D5087F" w:rsidRDefault="00A364C9" w:rsidP="00565B8F">
      <w:pPr>
        <w:numPr>
          <w:ilvl w:val="0"/>
          <w:numId w:val="106"/>
        </w:numPr>
        <w:spacing w:after="120" w:line="240" w:lineRule="atLeast"/>
        <w:ind w:right="0"/>
        <w:rPr>
          <w:rFonts w:ascii="Segoe UI Symbol" w:hAnsi="Segoe UI Symbol"/>
          <w:bCs/>
          <w:szCs w:val="24"/>
        </w:rPr>
      </w:pPr>
      <w:bookmarkStart w:id="511" w:name="_Hlk10196970"/>
      <w:bookmarkEnd w:id="510"/>
      <w:r w:rsidRPr="00D5087F">
        <w:rPr>
          <w:rFonts w:ascii="Segoe UI Symbol" w:hAnsi="Segoe UI Symbol"/>
          <w:bCs/>
          <w:szCs w:val="24"/>
        </w:rPr>
        <w:t xml:space="preserve">not engage in any form of sexual activity with individuals under the age of 18, except in case of pre-existing </w:t>
      </w:r>
      <w:proofErr w:type="gramStart"/>
      <w:r w:rsidRPr="00D5087F">
        <w:rPr>
          <w:rFonts w:ascii="Segoe UI Symbol" w:hAnsi="Segoe UI Symbol"/>
          <w:bCs/>
          <w:szCs w:val="24"/>
        </w:rPr>
        <w:t>marriage;</w:t>
      </w:r>
      <w:proofErr w:type="gramEnd"/>
      <w:r w:rsidRPr="00D5087F">
        <w:rPr>
          <w:rFonts w:ascii="Segoe UI Symbol" w:hAnsi="Segoe UI Symbol"/>
          <w:bCs/>
          <w:szCs w:val="24"/>
        </w:rPr>
        <w:t xml:space="preserve"> </w:t>
      </w:r>
      <w:bookmarkEnd w:id="508"/>
      <w:bookmarkEnd w:id="511"/>
    </w:p>
    <w:p w14:paraId="69EDE714" w14:textId="77777777" w:rsidR="00A364C9" w:rsidRPr="00D5087F" w:rsidRDefault="00A364C9" w:rsidP="00565B8F">
      <w:pPr>
        <w:numPr>
          <w:ilvl w:val="0"/>
          <w:numId w:val="106"/>
        </w:numPr>
        <w:spacing w:after="120" w:line="240" w:lineRule="atLeast"/>
        <w:ind w:right="0"/>
        <w:rPr>
          <w:rFonts w:ascii="Segoe UI Symbol" w:hAnsi="Segoe UI Symbol"/>
          <w:bCs/>
          <w:szCs w:val="24"/>
        </w:rPr>
      </w:pPr>
      <w:r w:rsidRPr="00D5087F">
        <w:rPr>
          <w:rFonts w:ascii="Segoe UI Symbol" w:hAnsi="Segoe UI Symbol"/>
          <w:bCs/>
          <w:color w:val="000000"/>
          <w:szCs w:val="24"/>
        </w:rPr>
        <w:t xml:space="preserve">complete relevant training courses that will be provided related to the environmental and social aspects of the Contract, including on health and safety matters, </w:t>
      </w:r>
      <w:bookmarkStart w:id="512" w:name="_Hlk10197034"/>
      <w:r w:rsidRPr="00D5087F">
        <w:rPr>
          <w:rFonts w:ascii="Segoe UI Symbol" w:hAnsi="Segoe UI Symbol"/>
          <w:bCs/>
          <w:color w:val="000000"/>
          <w:szCs w:val="24"/>
        </w:rPr>
        <w:t>and Sexual Exploitation and Abuse, and Sexual Harassment (SH</w:t>
      </w:r>
      <w:proofErr w:type="gramStart"/>
      <w:r w:rsidRPr="00D5087F">
        <w:rPr>
          <w:rFonts w:ascii="Segoe UI Symbol" w:hAnsi="Segoe UI Symbol"/>
          <w:bCs/>
          <w:color w:val="000000"/>
          <w:szCs w:val="24"/>
        </w:rPr>
        <w:t>);</w:t>
      </w:r>
      <w:bookmarkEnd w:id="512"/>
      <w:proofErr w:type="gramEnd"/>
    </w:p>
    <w:p w14:paraId="66C6D2F0" w14:textId="77777777" w:rsidR="00A364C9" w:rsidRPr="00D5087F" w:rsidRDefault="00A364C9" w:rsidP="00565B8F">
      <w:pPr>
        <w:numPr>
          <w:ilvl w:val="0"/>
          <w:numId w:val="106"/>
        </w:numPr>
        <w:spacing w:after="120" w:line="240" w:lineRule="atLeast"/>
        <w:ind w:right="0"/>
        <w:rPr>
          <w:rFonts w:ascii="Segoe UI Symbol" w:hAnsi="Segoe UI Symbol"/>
          <w:bCs/>
          <w:szCs w:val="24"/>
        </w:rPr>
      </w:pPr>
      <w:r w:rsidRPr="00E01D24">
        <w:rPr>
          <w:rFonts w:ascii="Segoe UI Symbol" w:hAnsi="Segoe UI Symbol" w:cs="Arial"/>
          <w:szCs w:val="24"/>
        </w:rPr>
        <w:lastRenderedPageBreak/>
        <w:t xml:space="preserve"> </w:t>
      </w:r>
      <w:r w:rsidRPr="00D5087F">
        <w:rPr>
          <w:rFonts w:ascii="Segoe UI Symbol" w:hAnsi="Segoe UI Symbol" w:cs="Arial"/>
          <w:szCs w:val="24"/>
        </w:rPr>
        <w:t>report violations of this Code of Conduct; and</w:t>
      </w:r>
    </w:p>
    <w:p w14:paraId="749737DF" w14:textId="77777777" w:rsidR="00A364C9" w:rsidRPr="00D5087F" w:rsidRDefault="00A364C9" w:rsidP="00565B8F">
      <w:pPr>
        <w:numPr>
          <w:ilvl w:val="0"/>
          <w:numId w:val="106"/>
        </w:numPr>
        <w:spacing w:after="120" w:line="240" w:lineRule="atLeast"/>
        <w:ind w:right="0"/>
        <w:rPr>
          <w:rFonts w:ascii="Segoe UI Symbol" w:hAnsi="Segoe UI Symbol" w:cs="Arial"/>
        </w:rPr>
      </w:pPr>
      <w:r w:rsidRPr="00D5087F">
        <w:rPr>
          <w:rFonts w:ascii="Segoe UI Symbol" w:hAnsi="Segoe UI Symbol" w:cs="Arial"/>
        </w:rPr>
        <w:t xml:space="preserve">not retaliate against any person who reports violations of this Code of Conduct, whether to us or the Employer, or who makes use of the </w:t>
      </w:r>
      <w:r w:rsidRPr="00D5087F">
        <w:rPr>
          <w:rFonts w:ascii="Segoe UI Symbol" w:hAnsi="Segoe UI Symbol"/>
          <w:color w:val="000000"/>
        </w:rPr>
        <w:t>grievance mechanism for Contractor’s Personnel</w:t>
      </w:r>
      <w:r w:rsidRPr="00D5087F">
        <w:rPr>
          <w:rFonts w:ascii="Segoe UI Symbol" w:hAnsi="Segoe UI Symbol" w:cs="Arial"/>
        </w:rPr>
        <w:t xml:space="preserve"> or the project’s Grievance Redress Mechanism.</w:t>
      </w:r>
      <w:r w:rsidRPr="00D5087F">
        <w:rPr>
          <w:rFonts w:ascii="Segoe UI Symbol" w:hAnsi="Segoe UI Symbol"/>
        </w:rPr>
        <w:t xml:space="preserve"> </w:t>
      </w:r>
    </w:p>
    <w:p w14:paraId="68475B6C" w14:textId="77777777" w:rsidR="00A364C9" w:rsidRPr="00D5087F" w:rsidRDefault="00A364C9" w:rsidP="00A364C9">
      <w:pPr>
        <w:keepNext/>
        <w:spacing w:after="120" w:line="240" w:lineRule="atLeast"/>
        <w:rPr>
          <w:rFonts w:ascii="Segoe UI Symbol" w:hAnsi="Segoe UI Symbol" w:cs="Arial"/>
          <w:b/>
        </w:rPr>
      </w:pPr>
      <w:r w:rsidRPr="00D5087F">
        <w:rPr>
          <w:rFonts w:ascii="Segoe UI Symbol" w:hAnsi="Segoe UI Symbol" w:cs="Arial"/>
          <w:b/>
        </w:rPr>
        <w:t xml:space="preserve">RAISING CONCERNS </w:t>
      </w:r>
    </w:p>
    <w:p w14:paraId="148B305A" w14:textId="77777777" w:rsidR="00A364C9" w:rsidRPr="00D5087F" w:rsidRDefault="00A364C9" w:rsidP="00A364C9">
      <w:pPr>
        <w:spacing w:after="120" w:line="240" w:lineRule="atLeast"/>
        <w:rPr>
          <w:rFonts w:ascii="Segoe UI Symbol" w:hAnsi="Segoe UI Symbol" w:cs="Arial"/>
        </w:rPr>
      </w:pPr>
      <w:r w:rsidRPr="00D5087F">
        <w:rPr>
          <w:rFonts w:ascii="Segoe UI Symbol" w:hAnsi="Segoe UI Symbol" w:cs="Arial"/>
        </w:rPr>
        <w:t>If any person observes behavior that he/she believes may represent a violation of this Code of Conduct, or that otherwise concerns him/her, he/she should raise the issue promptly. This can be done in either of the following ways:</w:t>
      </w:r>
    </w:p>
    <w:p w14:paraId="3ACAB8AC" w14:textId="77777777" w:rsidR="00A364C9" w:rsidRPr="00D5087F" w:rsidRDefault="00A364C9" w:rsidP="00565B8F">
      <w:pPr>
        <w:numPr>
          <w:ilvl w:val="0"/>
          <w:numId w:val="107"/>
        </w:numPr>
        <w:spacing w:after="120" w:line="240" w:lineRule="atLeast"/>
        <w:ind w:left="446" w:right="0"/>
        <w:rPr>
          <w:rFonts w:ascii="Segoe UI Symbol" w:hAnsi="Segoe UI Symbol" w:cs="Arial"/>
        </w:rPr>
      </w:pPr>
      <w:r w:rsidRPr="00D5087F">
        <w:rPr>
          <w:rFonts w:ascii="Segoe UI Symbol" w:hAnsi="Segoe UI Symbol" w:cs="Arial"/>
        </w:rPr>
        <w:t>Contact [</w:t>
      </w:r>
      <w:r w:rsidRPr="00D5087F">
        <w:rPr>
          <w:rFonts w:ascii="Segoe UI Symbol" w:hAnsi="Segoe UI Symbol" w:cs="Arial"/>
          <w:i/>
        </w:rPr>
        <w:t xml:space="preserve">enter name of the Contractor’s Social Expert with relevant experience in handling </w:t>
      </w:r>
      <w:bookmarkStart w:id="513" w:name="_Hlk21172013"/>
      <w:r w:rsidRPr="00D5087F">
        <w:rPr>
          <w:rFonts w:ascii="Segoe UI Symbol" w:hAnsi="Segoe UI Symbol" w:cs="Arial"/>
          <w:i/>
        </w:rPr>
        <w:t>sexual exploitation, sexual abuse and sexual harassment cases</w:t>
      </w:r>
      <w:bookmarkEnd w:id="513"/>
      <w:r w:rsidRPr="00D5087F">
        <w:rPr>
          <w:rFonts w:ascii="Segoe UI Symbol" w:hAnsi="Segoe UI Symbol" w:cs="Arial"/>
          <w:i/>
        </w:rPr>
        <w:t>, or if such person is not required under the Contract, another individual designated by the Contractor to handle these matters</w:t>
      </w:r>
      <w:r w:rsidRPr="00D5087F">
        <w:rPr>
          <w:rFonts w:ascii="Segoe UI Symbol" w:hAnsi="Segoe UI Symbol" w:cs="Arial"/>
        </w:rPr>
        <w:t xml:space="preserve">] in writing at this address [ </w:t>
      </w:r>
      <w:proofErr w:type="gramStart"/>
      <w:r w:rsidRPr="00D5087F">
        <w:rPr>
          <w:rFonts w:ascii="Segoe UI Symbol" w:hAnsi="Segoe UI Symbol" w:cs="Arial"/>
        </w:rPr>
        <w:t xml:space="preserve">  ]</w:t>
      </w:r>
      <w:proofErr w:type="gramEnd"/>
      <w:r w:rsidRPr="00D5087F">
        <w:rPr>
          <w:rFonts w:ascii="Segoe UI Symbol" w:hAnsi="Segoe UI Symbol" w:cs="Arial"/>
        </w:rPr>
        <w:t xml:space="preserve"> or by telephone at [ </w:t>
      </w:r>
      <w:proofErr w:type="gramStart"/>
      <w:r w:rsidRPr="00D5087F">
        <w:rPr>
          <w:rFonts w:ascii="Segoe UI Symbol" w:hAnsi="Segoe UI Symbol" w:cs="Arial"/>
        </w:rPr>
        <w:t xml:space="preserve">  ]</w:t>
      </w:r>
      <w:proofErr w:type="gramEnd"/>
      <w:r w:rsidRPr="00D5087F">
        <w:rPr>
          <w:rFonts w:ascii="Segoe UI Symbol" w:hAnsi="Segoe UI Symbol" w:cs="Arial"/>
        </w:rPr>
        <w:t xml:space="preserve"> or in person at [ </w:t>
      </w:r>
      <w:proofErr w:type="gramStart"/>
      <w:r w:rsidRPr="00D5087F">
        <w:rPr>
          <w:rFonts w:ascii="Segoe UI Symbol" w:hAnsi="Segoe UI Symbol" w:cs="Arial"/>
        </w:rPr>
        <w:t xml:space="preserve">  ]</w:t>
      </w:r>
      <w:proofErr w:type="gramEnd"/>
      <w:r w:rsidRPr="00D5087F">
        <w:rPr>
          <w:rFonts w:ascii="Segoe UI Symbol" w:hAnsi="Segoe UI Symbol" w:cs="Arial"/>
        </w:rPr>
        <w:t>; or</w:t>
      </w:r>
    </w:p>
    <w:p w14:paraId="0E1B7F5F" w14:textId="77777777" w:rsidR="00A364C9" w:rsidRPr="00D5087F" w:rsidRDefault="00A364C9" w:rsidP="00565B8F">
      <w:pPr>
        <w:numPr>
          <w:ilvl w:val="0"/>
          <w:numId w:val="107"/>
        </w:numPr>
        <w:spacing w:after="120" w:line="240" w:lineRule="atLeast"/>
        <w:ind w:left="446" w:right="0"/>
        <w:rPr>
          <w:rFonts w:ascii="Segoe UI Symbol" w:hAnsi="Segoe UI Symbol" w:cs="Arial"/>
        </w:rPr>
      </w:pPr>
      <w:r w:rsidRPr="00D5087F">
        <w:rPr>
          <w:rFonts w:ascii="Segoe UI Symbol" w:hAnsi="Segoe UI Symbol" w:cs="Arial"/>
        </w:rPr>
        <w:t xml:space="preserve">Call </w:t>
      </w:r>
      <w:proofErr w:type="gramStart"/>
      <w:r w:rsidRPr="00D5087F">
        <w:rPr>
          <w:rFonts w:ascii="Segoe UI Symbol" w:hAnsi="Segoe UI Symbol" w:cs="Arial"/>
        </w:rPr>
        <w:t>[  ]</w:t>
      </w:r>
      <w:proofErr w:type="gramEnd"/>
      <w:r w:rsidRPr="00D5087F">
        <w:rPr>
          <w:rFonts w:ascii="Segoe UI Symbol" w:hAnsi="Segoe UI Symbol" w:cs="Arial"/>
        </w:rPr>
        <w:t xml:space="preserve">  to reach the Contractor’s hotline </w:t>
      </w:r>
      <w:r w:rsidRPr="00D5087F">
        <w:rPr>
          <w:rFonts w:ascii="Segoe UI Symbol" w:hAnsi="Segoe UI Symbol" w:cs="Arial"/>
          <w:i/>
        </w:rPr>
        <w:t>(if any)</w:t>
      </w:r>
      <w:r w:rsidRPr="00D5087F">
        <w:rPr>
          <w:rFonts w:ascii="Segoe UI Symbol" w:hAnsi="Segoe UI Symbol" w:cs="Arial"/>
        </w:rPr>
        <w:t xml:space="preserve"> and leave a message.</w:t>
      </w:r>
    </w:p>
    <w:p w14:paraId="4FF20DAB" w14:textId="77777777" w:rsidR="00A364C9" w:rsidRPr="00D5087F" w:rsidRDefault="00A364C9" w:rsidP="00A364C9">
      <w:pPr>
        <w:spacing w:after="120" w:line="240" w:lineRule="atLeast"/>
        <w:ind w:left="720"/>
        <w:contextualSpacing/>
        <w:rPr>
          <w:rFonts w:ascii="Segoe UI Symbol" w:hAnsi="Segoe UI Symbol" w:cs="Arial"/>
        </w:rPr>
      </w:pPr>
    </w:p>
    <w:p w14:paraId="14032EC4" w14:textId="77777777" w:rsidR="00A364C9" w:rsidRPr="00D5087F" w:rsidRDefault="00A364C9" w:rsidP="00A364C9">
      <w:pPr>
        <w:spacing w:after="120" w:line="240" w:lineRule="atLeast"/>
        <w:contextualSpacing/>
        <w:rPr>
          <w:rFonts w:ascii="Segoe UI Symbol" w:hAnsi="Segoe UI Symbol" w:cs="Arial"/>
        </w:rPr>
      </w:pPr>
      <w:bookmarkStart w:id="514" w:name="_Hlk11663640"/>
      <w:r w:rsidRPr="00D5087F">
        <w:rPr>
          <w:rFonts w:ascii="Segoe UI Symbol" w:hAnsi="Segoe UI Symbol" w:cs="Arial"/>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bookmarkStart w:id="515" w:name="_Hlk11686596"/>
      <w:r w:rsidRPr="00D5087F">
        <w:rPr>
          <w:rFonts w:ascii="Segoe UI Symbol" w:hAnsi="Segoe UI Symbol" w:cs="Arial"/>
        </w:rPr>
        <w:t xml:space="preserve">We will provide warm referrals to service providers that may help support the person who experienced the alleged incident, as appropriate. </w:t>
      </w:r>
      <w:bookmarkEnd w:id="515"/>
    </w:p>
    <w:bookmarkEnd w:id="514"/>
    <w:p w14:paraId="5925E048" w14:textId="77777777" w:rsidR="00A364C9" w:rsidRPr="00D5087F" w:rsidRDefault="00A364C9" w:rsidP="00A364C9">
      <w:pPr>
        <w:spacing w:after="120" w:line="240" w:lineRule="atLeast"/>
        <w:rPr>
          <w:rFonts w:ascii="Segoe UI Symbol" w:hAnsi="Segoe UI Symbol" w:cs="Arial"/>
        </w:rPr>
      </w:pPr>
      <w:r w:rsidRPr="00D5087F">
        <w:rPr>
          <w:rFonts w:ascii="Segoe UI Symbol" w:hAnsi="Segoe UI Symbol" w:cs="Arial"/>
        </w:rPr>
        <w:t xml:space="preserve">There will be no retaliation against any person who raises a concern in good faith about any behavior prohibited by this Code of Conduct.  Such </w:t>
      </w:r>
      <w:proofErr w:type="gramStart"/>
      <w:r w:rsidRPr="00D5087F">
        <w:rPr>
          <w:rFonts w:ascii="Segoe UI Symbol" w:hAnsi="Segoe UI Symbol" w:cs="Arial"/>
        </w:rPr>
        <w:t>retaliation</w:t>
      </w:r>
      <w:proofErr w:type="gramEnd"/>
      <w:r w:rsidRPr="00D5087F">
        <w:rPr>
          <w:rFonts w:ascii="Segoe UI Symbol" w:hAnsi="Segoe UI Symbol" w:cs="Arial"/>
        </w:rPr>
        <w:t xml:space="preserve"> would be a violation of this Code of Conduct.  </w:t>
      </w:r>
    </w:p>
    <w:p w14:paraId="1ED45250" w14:textId="77777777" w:rsidR="002C3699" w:rsidRDefault="002C3699" w:rsidP="00A364C9">
      <w:pPr>
        <w:spacing w:after="120" w:line="240" w:lineRule="atLeast"/>
        <w:jc w:val="center"/>
        <w:rPr>
          <w:rFonts w:ascii="Segoe UI Symbol" w:hAnsi="Segoe UI Symbol" w:cs="Arial"/>
          <w:b/>
        </w:rPr>
      </w:pPr>
    </w:p>
    <w:p w14:paraId="40EACCA2" w14:textId="77777777" w:rsidR="002C3699" w:rsidRDefault="002C3699" w:rsidP="00A364C9">
      <w:pPr>
        <w:spacing w:after="120" w:line="240" w:lineRule="atLeast"/>
        <w:jc w:val="center"/>
        <w:rPr>
          <w:rFonts w:ascii="Segoe UI Symbol" w:hAnsi="Segoe UI Symbol" w:cs="Arial"/>
          <w:b/>
        </w:rPr>
      </w:pPr>
    </w:p>
    <w:p w14:paraId="6EF9B3B5" w14:textId="77777777" w:rsidR="002C3699" w:rsidRDefault="002C3699" w:rsidP="00A364C9">
      <w:pPr>
        <w:spacing w:after="120" w:line="240" w:lineRule="atLeast"/>
        <w:jc w:val="center"/>
        <w:rPr>
          <w:rFonts w:ascii="Segoe UI Symbol" w:hAnsi="Segoe UI Symbol" w:cs="Arial"/>
          <w:b/>
        </w:rPr>
      </w:pPr>
    </w:p>
    <w:p w14:paraId="1D1A0426" w14:textId="0F98AB8B" w:rsidR="00A364C9" w:rsidRPr="00D5087F" w:rsidRDefault="00A364C9" w:rsidP="00A364C9">
      <w:pPr>
        <w:spacing w:after="120" w:line="240" w:lineRule="atLeast"/>
        <w:jc w:val="center"/>
        <w:rPr>
          <w:rFonts w:ascii="Segoe UI Symbol" w:hAnsi="Segoe UI Symbol" w:cs="Arial"/>
        </w:rPr>
      </w:pPr>
      <w:r w:rsidRPr="00D5087F">
        <w:rPr>
          <w:rFonts w:ascii="Segoe UI Symbol" w:hAnsi="Segoe UI Symbol" w:cs="Arial"/>
          <w:b/>
        </w:rPr>
        <w:t>CONSEQUENCES OF VIOLATING THE CODE OF CONDUCT</w:t>
      </w:r>
    </w:p>
    <w:p w14:paraId="0A1DDF0E" w14:textId="77777777" w:rsidR="00A364C9" w:rsidRPr="00D5087F" w:rsidRDefault="00A364C9" w:rsidP="00A364C9">
      <w:pPr>
        <w:spacing w:after="120" w:line="240" w:lineRule="atLeast"/>
        <w:rPr>
          <w:rFonts w:ascii="Segoe UI Symbol" w:hAnsi="Segoe UI Symbol" w:cs="Arial"/>
        </w:rPr>
      </w:pPr>
      <w:r w:rsidRPr="00D5087F">
        <w:rPr>
          <w:rFonts w:ascii="Segoe UI Symbol" w:hAnsi="Segoe UI Symbol" w:cs="Arial"/>
        </w:rPr>
        <w:t>Any violation of this Code of Conduct by the Contractor’s Personnel may result in serious consequences, up to and including termination and possible referral to legal authorities.</w:t>
      </w:r>
    </w:p>
    <w:p w14:paraId="3702C6DF" w14:textId="77777777" w:rsidR="00A364C9" w:rsidRPr="00D5087F" w:rsidRDefault="00A364C9" w:rsidP="00A364C9">
      <w:pPr>
        <w:spacing w:before="240" w:after="120" w:line="252" w:lineRule="auto"/>
        <w:rPr>
          <w:rFonts w:ascii="Segoe UI Symbol" w:hAnsi="Segoe UI Symbol"/>
          <w:bCs/>
        </w:rPr>
      </w:pPr>
      <w:r w:rsidRPr="00D5087F">
        <w:rPr>
          <w:rFonts w:ascii="Segoe UI Symbol" w:hAnsi="Segoe UI Symbol"/>
          <w:bCs/>
        </w:rPr>
        <w:t>FOR CONTRACTOR’s PERSONNEL:</w:t>
      </w:r>
    </w:p>
    <w:p w14:paraId="009427FE" w14:textId="77777777" w:rsidR="00A364C9" w:rsidRPr="00D5087F" w:rsidRDefault="00A364C9" w:rsidP="00A364C9">
      <w:pPr>
        <w:spacing w:before="240" w:after="120" w:line="252" w:lineRule="auto"/>
        <w:rPr>
          <w:rFonts w:ascii="Segoe UI Symbol" w:hAnsi="Segoe UI Symbol"/>
          <w:bCs/>
        </w:rPr>
      </w:pPr>
      <w:r w:rsidRPr="00D5087F">
        <w:rPr>
          <w:rFonts w:ascii="Segoe UI Symbol" w:hAnsi="Segoe UI Symbol"/>
          <w:bCs/>
        </w:rPr>
        <w:lastRenderedPageBreak/>
        <w:t xml:space="preserve">I have received a copy of this Code of Conduct written in a language that I comprehend.  I understand that if I have any questions about this Code of Conduct, I can contact </w:t>
      </w:r>
      <w:r w:rsidRPr="00FC3159">
        <w:rPr>
          <w:rFonts w:ascii="Segoe UI Symbol" w:hAnsi="Segoe UI Symbol"/>
          <w:bCs/>
          <w:i/>
          <w:iCs/>
        </w:rPr>
        <w:t>[enter name of Contractor’s contact person(s) with relevant experience]</w:t>
      </w:r>
      <w:r w:rsidRPr="00D5087F">
        <w:rPr>
          <w:rFonts w:ascii="Segoe UI Symbol" w:hAnsi="Segoe UI Symbol"/>
          <w:bCs/>
        </w:rPr>
        <w:t xml:space="preserve"> requesting an explanation.  </w:t>
      </w:r>
    </w:p>
    <w:p w14:paraId="4ECED99E" w14:textId="77777777" w:rsidR="00A364C9" w:rsidRPr="00D5087F" w:rsidRDefault="00A364C9" w:rsidP="00A364C9">
      <w:pPr>
        <w:spacing w:line="252" w:lineRule="auto"/>
        <w:rPr>
          <w:rFonts w:ascii="Segoe UI Symbol" w:hAnsi="Segoe UI Symbol"/>
          <w:bCs/>
        </w:rPr>
      </w:pPr>
      <w:r w:rsidRPr="00D5087F">
        <w:rPr>
          <w:rFonts w:ascii="Segoe UI Symbol" w:hAnsi="Segoe UI Symbol"/>
          <w:bCs/>
        </w:rPr>
        <w:t xml:space="preserve">Name of </w:t>
      </w:r>
      <w:bookmarkStart w:id="516" w:name="_Hlk26869571"/>
      <w:r w:rsidRPr="00D5087F">
        <w:rPr>
          <w:rFonts w:ascii="Segoe UI Symbol" w:hAnsi="Segoe UI Symbol"/>
          <w:bCs/>
        </w:rPr>
        <w:t>Contractor’s Personnel</w:t>
      </w:r>
      <w:bookmarkEnd w:id="516"/>
      <w:r w:rsidRPr="00D5087F">
        <w:rPr>
          <w:rFonts w:ascii="Segoe UI Symbol" w:hAnsi="Segoe UI Symbol"/>
          <w:bCs/>
        </w:rPr>
        <w:t>: [insert name]</w:t>
      </w:r>
      <w:r w:rsidRPr="00D5087F">
        <w:rPr>
          <w:rFonts w:ascii="Segoe UI Symbol" w:hAnsi="Segoe UI Symbol"/>
          <w:bCs/>
        </w:rPr>
        <w:tab/>
      </w:r>
      <w:r w:rsidRPr="00D5087F">
        <w:rPr>
          <w:rFonts w:ascii="Segoe UI Symbol" w:hAnsi="Segoe UI Symbol"/>
          <w:bCs/>
        </w:rPr>
        <w:tab/>
      </w:r>
      <w:r w:rsidRPr="00D5087F">
        <w:rPr>
          <w:rFonts w:ascii="Segoe UI Symbol" w:hAnsi="Segoe UI Symbol"/>
          <w:bCs/>
        </w:rPr>
        <w:tab/>
      </w:r>
      <w:r w:rsidRPr="00D5087F">
        <w:rPr>
          <w:rFonts w:ascii="Segoe UI Symbol" w:hAnsi="Segoe UI Symbol"/>
          <w:bCs/>
        </w:rPr>
        <w:tab/>
        <w:t>Signature: __________________________________________________________</w:t>
      </w:r>
    </w:p>
    <w:p w14:paraId="707F71E4" w14:textId="77777777" w:rsidR="00A364C9" w:rsidRPr="00D5087F" w:rsidRDefault="00A364C9" w:rsidP="00A364C9">
      <w:pPr>
        <w:spacing w:after="120"/>
        <w:rPr>
          <w:rFonts w:ascii="Segoe UI Symbol" w:hAnsi="Segoe UI Symbol"/>
          <w:bCs/>
        </w:rPr>
      </w:pPr>
      <w:r w:rsidRPr="00D5087F">
        <w:rPr>
          <w:rFonts w:ascii="Segoe UI Symbol" w:hAnsi="Segoe UI Symbol"/>
          <w:bCs/>
        </w:rPr>
        <w:t>Date: (day month year): _______________________________________________</w:t>
      </w:r>
    </w:p>
    <w:p w14:paraId="644127EB" w14:textId="77777777" w:rsidR="00A364C9" w:rsidRPr="00D5087F" w:rsidRDefault="00A364C9" w:rsidP="00A364C9">
      <w:pPr>
        <w:spacing w:after="120"/>
        <w:rPr>
          <w:rFonts w:ascii="Segoe UI Symbol" w:hAnsi="Segoe UI Symbol"/>
          <w:bCs/>
        </w:rPr>
      </w:pPr>
      <w:r w:rsidRPr="00D5087F">
        <w:rPr>
          <w:rFonts w:ascii="Segoe UI Symbol" w:hAnsi="Segoe UI Symbol"/>
          <w:bCs/>
        </w:rPr>
        <w:t>Countersignature of authorized representative of the Contractor:</w:t>
      </w:r>
    </w:p>
    <w:p w14:paraId="32A55862" w14:textId="77777777" w:rsidR="00A364C9" w:rsidRPr="00D5087F" w:rsidRDefault="00A364C9" w:rsidP="00A364C9">
      <w:pPr>
        <w:spacing w:after="120"/>
        <w:rPr>
          <w:rFonts w:ascii="Segoe UI Symbol" w:hAnsi="Segoe UI Symbol"/>
          <w:bCs/>
        </w:rPr>
      </w:pPr>
      <w:r w:rsidRPr="00D5087F">
        <w:rPr>
          <w:rFonts w:ascii="Segoe UI Symbol" w:hAnsi="Segoe UI Symbol"/>
          <w:bCs/>
        </w:rPr>
        <w:t>Signature: ________________________________________________________</w:t>
      </w:r>
    </w:p>
    <w:p w14:paraId="0C3C84AA" w14:textId="77777777" w:rsidR="00A364C9" w:rsidRPr="00D5087F" w:rsidRDefault="00A364C9" w:rsidP="00A364C9">
      <w:pPr>
        <w:spacing w:after="120"/>
        <w:rPr>
          <w:rFonts w:ascii="Segoe UI Symbol" w:hAnsi="Segoe UI Symbol"/>
          <w:bCs/>
        </w:rPr>
      </w:pPr>
      <w:r w:rsidRPr="00D5087F">
        <w:rPr>
          <w:rFonts w:ascii="Segoe UI Symbol" w:hAnsi="Segoe UI Symbol"/>
          <w:bCs/>
        </w:rPr>
        <w:t>Date: (day month year): ______________________________________________</w:t>
      </w:r>
    </w:p>
    <w:bookmarkEnd w:id="504"/>
    <w:p w14:paraId="08BA382A" w14:textId="77777777" w:rsidR="00A364C9" w:rsidRPr="00D5087F" w:rsidRDefault="00A364C9" w:rsidP="00A364C9">
      <w:pPr>
        <w:spacing w:before="120" w:after="120"/>
        <w:rPr>
          <w:rFonts w:ascii="Segoe UI Symbol" w:hAnsi="Segoe UI Symbol"/>
          <w:bCs/>
        </w:rPr>
      </w:pPr>
      <w:r w:rsidRPr="00D5087F">
        <w:rPr>
          <w:rFonts w:ascii="Segoe UI Symbol" w:hAnsi="Segoe UI Symbol"/>
          <w:b/>
          <w:bCs/>
        </w:rPr>
        <w:t xml:space="preserve">ATTACHMENT 1: </w:t>
      </w:r>
      <w:r w:rsidRPr="00D5087F">
        <w:rPr>
          <w:rFonts w:ascii="Segoe UI Symbol" w:hAnsi="Segoe UI Symbol"/>
          <w:bCs/>
        </w:rPr>
        <w:t>Behaviors constituting SEA and behaviors constituting SH</w:t>
      </w:r>
    </w:p>
    <w:p w14:paraId="2A533692" w14:textId="77777777" w:rsidR="00A364C9" w:rsidRPr="00D5087F" w:rsidRDefault="00A364C9" w:rsidP="001D5093">
      <w:pPr>
        <w:pStyle w:val="S4-Heading2"/>
        <w:rPr>
          <w:rFonts w:ascii="Segoe UI Symbol" w:hAnsi="Segoe UI Symbol"/>
          <w:b w:val="0"/>
          <w:sz w:val="28"/>
        </w:rPr>
      </w:pPr>
    </w:p>
    <w:p w14:paraId="70E05E66" w14:textId="77777777" w:rsidR="00A364C9" w:rsidRPr="00D5087F" w:rsidRDefault="00A364C9" w:rsidP="00A364C9">
      <w:pPr>
        <w:spacing w:before="120" w:after="120"/>
        <w:jc w:val="center"/>
        <w:rPr>
          <w:rFonts w:ascii="Segoe UI Symbol" w:hAnsi="Segoe UI Symbol"/>
          <w:b/>
          <w:bCs/>
        </w:rPr>
      </w:pPr>
      <w:r w:rsidRPr="00D5087F">
        <w:rPr>
          <w:rFonts w:ascii="Segoe UI Symbol" w:hAnsi="Segoe UI Symbol"/>
          <w:b/>
          <w:bCs/>
        </w:rPr>
        <w:t>ATTACHMENT 1 TO THE CODE OF CONDUCT FORM</w:t>
      </w:r>
    </w:p>
    <w:p w14:paraId="6A925362" w14:textId="77777777" w:rsidR="00A364C9" w:rsidRPr="00D5087F" w:rsidRDefault="00A364C9" w:rsidP="00A364C9">
      <w:pPr>
        <w:spacing w:before="120" w:after="120"/>
        <w:jc w:val="center"/>
        <w:rPr>
          <w:rFonts w:ascii="Segoe UI Symbol" w:hAnsi="Segoe UI Symbol"/>
          <w:b/>
        </w:rPr>
      </w:pPr>
    </w:p>
    <w:p w14:paraId="0A95B8D6" w14:textId="77777777" w:rsidR="00A364C9" w:rsidRPr="00D5087F" w:rsidRDefault="00A364C9" w:rsidP="008B1660">
      <w:pPr>
        <w:spacing w:before="120" w:after="120"/>
        <w:rPr>
          <w:rFonts w:ascii="Segoe UI Symbol" w:hAnsi="Segoe UI Symbol"/>
        </w:rPr>
      </w:pPr>
      <w:r w:rsidRPr="00D5087F">
        <w:rPr>
          <w:rFonts w:ascii="Segoe UI Symbol" w:hAnsi="Segoe UI Symbol"/>
          <w:b/>
          <w:bCs/>
        </w:rPr>
        <w:t>BEHAVIORS CONSTITUTING SEXUAL EXPLOITATION AND ABUSE (SEA) AND BEHAVIORS CONSTITUTING SEXUAL HARASSMENT (SH)</w:t>
      </w:r>
    </w:p>
    <w:p w14:paraId="2CE0A23D" w14:textId="77777777" w:rsidR="00A364C9" w:rsidRPr="00D5087F" w:rsidRDefault="00A364C9" w:rsidP="008B1660">
      <w:pPr>
        <w:spacing w:before="120" w:after="120"/>
        <w:rPr>
          <w:rFonts w:ascii="Segoe UI Symbol" w:hAnsi="Segoe UI Symbol"/>
        </w:rPr>
      </w:pPr>
    </w:p>
    <w:p w14:paraId="40BCD65A" w14:textId="77777777" w:rsidR="00A364C9" w:rsidRPr="00D5087F" w:rsidRDefault="00A364C9" w:rsidP="008B1660">
      <w:pPr>
        <w:spacing w:before="120" w:after="120"/>
        <w:rPr>
          <w:rFonts w:ascii="Segoe UI Symbol" w:hAnsi="Segoe UI Symbol"/>
        </w:rPr>
      </w:pPr>
      <w:r w:rsidRPr="00D5087F">
        <w:rPr>
          <w:rFonts w:ascii="Segoe UI Symbol" w:hAnsi="Segoe UI Symbol"/>
        </w:rPr>
        <w:t>The following non-exhaustive list is intended to illustrate types of prohibited behaviors.</w:t>
      </w:r>
    </w:p>
    <w:p w14:paraId="27780C85" w14:textId="77777777" w:rsidR="00A364C9" w:rsidRPr="00D5087F" w:rsidRDefault="00A364C9" w:rsidP="00565B8F">
      <w:pPr>
        <w:numPr>
          <w:ilvl w:val="0"/>
          <w:numId w:val="108"/>
        </w:numPr>
        <w:spacing w:before="120" w:after="120"/>
        <w:ind w:right="0"/>
        <w:rPr>
          <w:rFonts w:ascii="Segoe UI Symbol" w:hAnsi="Segoe UI Symbol"/>
          <w:color w:val="000000"/>
        </w:rPr>
      </w:pPr>
      <w:r w:rsidRPr="00D5087F">
        <w:rPr>
          <w:rFonts w:ascii="Segoe UI Symbol" w:hAnsi="Segoe UI Symbol"/>
          <w:b/>
          <w:iCs/>
          <w:lang w:val="en-AU" w:eastAsia="ja-JP"/>
        </w:rPr>
        <w:t>Examples of sexual exploitation and abuse</w:t>
      </w:r>
      <w:r w:rsidRPr="00D5087F">
        <w:rPr>
          <w:rFonts w:ascii="Segoe UI Symbol" w:hAnsi="Segoe UI Symbol"/>
          <w:iCs/>
          <w:lang w:val="en-AU" w:eastAsia="ja-JP"/>
        </w:rPr>
        <w:t xml:space="preserve"> include, but are not limited to:</w:t>
      </w:r>
    </w:p>
    <w:p w14:paraId="43850B48"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A Contractor’s Personnel tells a member of the community that he/she can get them jobs related to the work site (e.g. cooking and cleaning) in exchange for sex.</w:t>
      </w:r>
    </w:p>
    <w:p w14:paraId="620E8F23"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A Contractor’s </w:t>
      </w:r>
      <w:r w:rsidRPr="00D5087F">
        <w:rPr>
          <w:rFonts w:ascii="Segoe UI Symbol" w:hAnsi="Segoe UI Symbol"/>
          <w:bCs/>
        </w:rPr>
        <w:t>Personnel</w:t>
      </w:r>
      <w:r w:rsidRPr="00D5087F">
        <w:rPr>
          <w:rFonts w:ascii="Segoe UI Symbol" w:hAnsi="Segoe UI Symbol"/>
          <w:color w:val="000000"/>
        </w:rPr>
        <w:t xml:space="preserve"> that is connecting electricity input to households says that he can connect women headed households to the grid in exchange for sex.</w:t>
      </w:r>
    </w:p>
    <w:p w14:paraId="63962494"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A Contractor’s </w:t>
      </w:r>
      <w:r w:rsidRPr="00D5087F">
        <w:rPr>
          <w:rFonts w:ascii="Segoe UI Symbol" w:hAnsi="Segoe UI Symbol"/>
          <w:bCs/>
        </w:rPr>
        <w:t>Personnel</w:t>
      </w:r>
      <w:r w:rsidRPr="00D5087F">
        <w:rPr>
          <w:rFonts w:ascii="Segoe UI Symbol" w:hAnsi="Segoe UI Symbol"/>
          <w:color w:val="000000"/>
        </w:rPr>
        <w:t xml:space="preserve"> rapes, or otherwise sexually assaults a member of the community.</w:t>
      </w:r>
    </w:p>
    <w:p w14:paraId="12062D11"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A Contractor’s </w:t>
      </w:r>
      <w:r w:rsidRPr="00D5087F">
        <w:rPr>
          <w:rFonts w:ascii="Segoe UI Symbol" w:hAnsi="Segoe UI Symbol"/>
          <w:bCs/>
        </w:rPr>
        <w:t>Personnel</w:t>
      </w:r>
      <w:r w:rsidRPr="00D5087F">
        <w:rPr>
          <w:rFonts w:ascii="Segoe UI Symbol" w:hAnsi="Segoe UI Symbol"/>
          <w:color w:val="000000"/>
        </w:rPr>
        <w:t xml:space="preserve"> denies a person access to the Site unless he/she performs a sexual favor.  </w:t>
      </w:r>
    </w:p>
    <w:p w14:paraId="11FB9CDA"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A Contractor’s </w:t>
      </w:r>
      <w:r w:rsidRPr="00D5087F">
        <w:rPr>
          <w:rFonts w:ascii="Segoe UI Symbol" w:hAnsi="Segoe UI Symbol"/>
          <w:bCs/>
        </w:rPr>
        <w:t>Personnel</w:t>
      </w:r>
      <w:r w:rsidRPr="00D5087F">
        <w:rPr>
          <w:rFonts w:ascii="Segoe UI Symbol" w:hAnsi="Segoe UI Symbol"/>
          <w:color w:val="000000"/>
        </w:rPr>
        <w:t xml:space="preserve"> tells a person applying for employment under the Contract that he/she will only hire him/her if he/she has sex with him/her. </w:t>
      </w:r>
    </w:p>
    <w:p w14:paraId="7CBD0918" w14:textId="77777777" w:rsidR="00A364C9" w:rsidRPr="00D5087F" w:rsidRDefault="00A364C9" w:rsidP="008B1660">
      <w:pPr>
        <w:spacing w:before="120" w:after="120"/>
        <w:ind w:left="360"/>
        <w:rPr>
          <w:rFonts w:ascii="Segoe UI Symbol" w:hAnsi="Segoe UI Symbol"/>
          <w:color w:val="000000"/>
        </w:rPr>
      </w:pPr>
    </w:p>
    <w:p w14:paraId="7B12DCDE" w14:textId="77777777" w:rsidR="00A364C9" w:rsidRPr="00D5087F" w:rsidRDefault="00A364C9" w:rsidP="00565B8F">
      <w:pPr>
        <w:numPr>
          <w:ilvl w:val="0"/>
          <w:numId w:val="108"/>
        </w:numPr>
        <w:spacing w:before="120" w:after="120"/>
        <w:ind w:right="0"/>
        <w:rPr>
          <w:rFonts w:ascii="Segoe UI Symbol" w:hAnsi="Segoe UI Symbol"/>
          <w:color w:val="000000"/>
        </w:rPr>
      </w:pPr>
      <w:r w:rsidRPr="00D5087F">
        <w:rPr>
          <w:rFonts w:ascii="Segoe UI Symbol" w:hAnsi="Segoe UI Symbol"/>
          <w:b/>
          <w:color w:val="000000"/>
        </w:rPr>
        <w:t>Examples of sexual harassment</w:t>
      </w:r>
      <w:r w:rsidRPr="00D5087F">
        <w:rPr>
          <w:rFonts w:ascii="Segoe UI Symbol" w:hAnsi="Segoe UI Symbol"/>
          <w:color w:val="000000"/>
        </w:rPr>
        <w:t xml:space="preserve"> </w:t>
      </w:r>
      <w:r w:rsidRPr="00D5087F">
        <w:rPr>
          <w:rFonts w:ascii="Segoe UI Symbol" w:hAnsi="Segoe UI Symbol"/>
          <w:b/>
          <w:color w:val="000000"/>
        </w:rPr>
        <w:t>in a work context</w:t>
      </w:r>
      <w:r w:rsidRPr="00D5087F">
        <w:rPr>
          <w:rFonts w:ascii="Segoe UI Symbol" w:hAnsi="Segoe UI Symbol"/>
          <w:color w:val="000000"/>
        </w:rPr>
        <w:t xml:space="preserve"> </w:t>
      </w:r>
    </w:p>
    <w:p w14:paraId="1DB03A4B"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bCs/>
        </w:rPr>
        <w:t>A Contractor’s Personnel</w:t>
      </w:r>
      <w:r w:rsidRPr="00D5087F">
        <w:rPr>
          <w:rFonts w:ascii="Segoe UI Symbol" w:hAnsi="Segoe UI Symbol"/>
          <w:color w:val="000000"/>
        </w:rPr>
        <w:t xml:space="preserve"> comment on the appearance of another </w:t>
      </w:r>
      <w:r w:rsidRPr="00D5087F">
        <w:rPr>
          <w:rFonts w:ascii="Segoe UI Symbol" w:hAnsi="Segoe UI Symbol"/>
          <w:bCs/>
        </w:rPr>
        <w:t>Installation Services Personnel</w:t>
      </w:r>
      <w:r w:rsidRPr="00D5087F">
        <w:rPr>
          <w:rFonts w:ascii="Segoe UI Symbol" w:hAnsi="Segoe UI Symbol"/>
          <w:color w:val="000000"/>
        </w:rPr>
        <w:t xml:space="preserve"> (either positive or negative) and sexual desirability. </w:t>
      </w:r>
    </w:p>
    <w:p w14:paraId="0CB91CA7"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When a Contractor’s </w:t>
      </w:r>
      <w:r w:rsidRPr="00D5087F">
        <w:rPr>
          <w:rFonts w:ascii="Segoe UI Symbol" w:hAnsi="Segoe UI Symbol"/>
          <w:bCs/>
        </w:rPr>
        <w:t>Personnel</w:t>
      </w:r>
      <w:r w:rsidRPr="00D5087F">
        <w:rPr>
          <w:rFonts w:ascii="Segoe UI Symbol" w:hAnsi="Segoe UI Symbol"/>
          <w:color w:val="000000"/>
        </w:rPr>
        <w:t xml:space="preserve"> complains about comments made by another </w:t>
      </w:r>
      <w:r w:rsidRPr="00D5087F">
        <w:rPr>
          <w:rFonts w:ascii="Segoe UI Symbol" w:hAnsi="Segoe UI Symbol"/>
          <w:bCs/>
        </w:rPr>
        <w:t>Contractor’s Personnel</w:t>
      </w:r>
      <w:r w:rsidRPr="00D5087F">
        <w:rPr>
          <w:rFonts w:ascii="Segoe UI Symbol" w:hAnsi="Segoe UI Symbol"/>
          <w:color w:val="000000"/>
        </w:rPr>
        <w:t xml:space="preserve"> on his/her appearance, the other </w:t>
      </w:r>
      <w:r w:rsidRPr="00D5087F">
        <w:rPr>
          <w:rFonts w:ascii="Segoe UI Symbol" w:hAnsi="Segoe UI Symbol"/>
          <w:bCs/>
        </w:rPr>
        <w:t>Contractor’s Personnel</w:t>
      </w:r>
      <w:r w:rsidRPr="00D5087F">
        <w:rPr>
          <w:rFonts w:ascii="Segoe UI Symbol" w:hAnsi="Segoe UI Symbol"/>
          <w:color w:val="000000"/>
        </w:rPr>
        <w:t xml:space="preserve"> comment that he/she is “asking for it” because of how he/she dresses.</w:t>
      </w:r>
    </w:p>
    <w:p w14:paraId="348CD822"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Unwelcome touching of a Contractor’s Personnel or Employer’s Personnel by another Contractor’s Personnel. </w:t>
      </w:r>
    </w:p>
    <w:p w14:paraId="1A4C634D" w14:textId="77777777" w:rsidR="00A364C9" w:rsidRPr="00D5087F" w:rsidRDefault="00A364C9" w:rsidP="00565B8F">
      <w:pPr>
        <w:numPr>
          <w:ilvl w:val="0"/>
          <w:numId w:val="109"/>
        </w:numPr>
        <w:spacing w:before="120" w:after="120"/>
        <w:ind w:left="720" w:right="0"/>
        <w:rPr>
          <w:rFonts w:ascii="Segoe UI Symbol" w:hAnsi="Segoe UI Symbol"/>
          <w:color w:val="000000"/>
        </w:rPr>
      </w:pPr>
      <w:r w:rsidRPr="00D5087F">
        <w:rPr>
          <w:rFonts w:ascii="Segoe UI Symbol" w:hAnsi="Segoe UI Symbol"/>
          <w:color w:val="000000"/>
        </w:rPr>
        <w:t xml:space="preserve">A Contractor’s </w:t>
      </w:r>
      <w:r w:rsidRPr="00D5087F">
        <w:rPr>
          <w:rFonts w:ascii="Segoe UI Symbol" w:hAnsi="Segoe UI Symbol"/>
          <w:bCs/>
        </w:rPr>
        <w:t>Personnel</w:t>
      </w:r>
      <w:r w:rsidRPr="00D5087F">
        <w:rPr>
          <w:rFonts w:ascii="Segoe UI Symbol" w:hAnsi="Segoe UI Symbol"/>
          <w:color w:val="000000"/>
        </w:rPr>
        <w:t xml:space="preserve"> tells another </w:t>
      </w:r>
      <w:r w:rsidRPr="00D5087F">
        <w:rPr>
          <w:rFonts w:ascii="Segoe UI Symbol" w:hAnsi="Segoe UI Symbol"/>
          <w:bCs/>
        </w:rPr>
        <w:t>Contractor’s Personnel</w:t>
      </w:r>
      <w:r w:rsidRPr="00D5087F">
        <w:rPr>
          <w:rFonts w:ascii="Segoe UI Symbol" w:hAnsi="Segoe UI Symbol"/>
          <w:color w:val="000000"/>
        </w:rPr>
        <w:t xml:space="preserve"> that he/she will get him/her a salary raise, or promotion if he/she sends him/her naked photographs of himself/herself.</w:t>
      </w:r>
    </w:p>
    <w:p w14:paraId="4BD1F631" w14:textId="77777777" w:rsidR="00A364C9" w:rsidRPr="00D5087F" w:rsidRDefault="00A364C9" w:rsidP="008B1660">
      <w:pPr>
        <w:pStyle w:val="S4-Heading2"/>
        <w:jc w:val="both"/>
        <w:rPr>
          <w:rFonts w:ascii="Segoe UI Symbol" w:hAnsi="Segoe UI Symbol"/>
          <w:b w:val="0"/>
          <w:sz w:val="28"/>
        </w:rPr>
      </w:pPr>
    </w:p>
    <w:p w14:paraId="03EBE741" w14:textId="77777777" w:rsidR="00A364C9" w:rsidRPr="00D5087F" w:rsidRDefault="00A364C9" w:rsidP="008B1660">
      <w:pPr>
        <w:pStyle w:val="S4-Heading2"/>
        <w:jc w:val="both"/>
        <w:rPr>
          <w:rFonts w:ascii="Segoe UI Symbol" w:hAnsi="Segoe UI Symbol"/>
          <w:bCs/>
          <w:i/>
          <w:iCs/>
          <w:sz w:val="28"/>
        </w:rPr>
      </w:pPr>
    </w:p>
    <w:p w14:paraId="6055D248" w14:textId="77777777" w:rsidR="00A364C9" w:rsidRPr="00D5087F" w:rsidRDefault="00A364C9" w:rsidP="001D5093">
      <w:pPr>
        <w:pStyle w:val="S4-Heading2"/>
        <w:rPr>
          <w:rFonts w:ascii="Segoe UI Symbol" w:hAnsi="Segoe UI Symbol"/>
          <w:bCs/>
          <w:i/>
          <w:iCs/>
          <w:sz w:val="28"/>
        </w:rPr>
      </w:pPr>
    </w:p>
    <w:p w14:paraId="24050EB0" w14:textId="77777777" w:rsidR="00A364C9" w:rsidRPr="00D5087F" w:rsidRDefault="00A364C9" w:rsidP="001D5093">
      <w:pPr>
        <w:pStyle w:val="S4-Heading2"/>
        <w:rPr>
          <w:rFonts w:ascii="Segoe UI Symbol" w:hAnsi="Segoe UI Symbol"/>
          <w:bCs/>
          <w:i/>
          <w:iCs/>
          <w:sz w:val="28"/>
        </w:rPr>
      </w:pPr>
    </w:p>
    <w:p w14:paraId="42D50906" w14:textId="4AD5E78F" w:rsidR="008A4C3E" w:rsidRDefault="008A4C3E" w:rsidP="001D5093">
      <w:pPr>
        <w:pStyle w:val="S4-Heading2"/>
        <w:rPr>
          <w:rFonts w:ascii="Segoe UI Symbol" w:hAnsi="Segoe UI Symbol"/>
        </w:rPr>
      </w:pPr>
      <w:r>
        <w:rPr>
          <w:rFonts w:ascii="Segoe UI Symbol" w:hAnsi="Segoe UI Symbol"/>
        </w:rPr>
        <w:br w:type="page"/>
      </w:r>
    </w:p>
    <w:p w14:paraId="013989F4" w14:textId="01C80805" w:rsidR="005B4A5F" w:rsidRPr="00D5087F" w:rsidRDefault="005B4A5F" w:rsidP="00D5087F">
      <w:pPr>
        <w:pStyle w:val="Heading3"/>
        <w:jc w:val="center"/>
        <w:rPr>
          <w:rFonts w:ascii="Segoe UI Symbol" w:hAnsi="Segoe UI Symbol"/>
          <w:szCs w:val="32"/>
        </w:rPr>
      </w:pPr>
      <w:bookmarkStart w:id="517" w:name="_Toc59197200"/>
      <w:bookmarkStart w:id="518" w:name="_Toc88745184"/>
      <w:r w:rsidRPr="00D5087F">
        <w:rPr>
          <w:rFonts w:ascii="Segoe UI Symbol" w:hAnsi="Segoe UI Symbol"/>
          <w:b/>
          <w:sz w:val="32"/>
          <w:szCs w:val="32"/>
        </w:rPr>
        <w:lastRenderedPageBreak/>
        <w:t>Plant</w:t>
      </w:r>
      <w:bookmarkEnd w:id="496"/>
      <w:bookmarkEnd w:id="497"/>
      <w:bookmarkEnd w:id="517"/>
      <w:bookmarkEnd w:id="518"/>
    </w:p>
    <w:p w14:paraId="176DFF3B" w14:textId="77777777" w:rsidR="005B4A5F" w:rsidRPr="00D5087F" w:rsidRDefault="005B4A5F" w:rsidP="00D5087F">
      <w:pPr>
        <w:pStyle w:val="Heading3"/>
        <w:jc w:val="center"/>
        <w:rPr>
          <w:rFonts w:ascii="Segoe UI Symbol" w:hAnsi="Segoe UI Symbol"/>
        </w:rPr>
      </w:pPr>
      <w:r w:rsidRPr="00D5087F">
        <w:rPr>
          <w:rFonts w:ascii="Segoe UI Symbol" w:hAnsi="Segoe UI Symbol"/>
          <w:bCs/>
          <w:i/>
          <w:iCs/>
          <w:sz w:val="28"/>
        </w:rPr>
        <w:br w:type="page"/>
      </w:r>
      <w:bookmarkStart w:id="519" w:name="_Toc437968883"/>
      <w:bookmarkStart w:id="520" w:name="_Toc197236039"/>
      <w:bookmarkStart w:id="521" w:name="_Toc59197201"/>
      <w:bookmarkStart w:id="522" w:name="_Toc88745185"/>
      <w:r w:rsidRPr="00D5087F">
        <w:rPr>
          <w:rFonts w:ascii="Segoe UI Symbol" w:hAnsi="Segoe UI Symbol"/>
          <w:b/>
          <w:sz w:val="32"/>
          <w:szCs w:val="32"/>
        </w:rPr>
        <w:lastRenderedPageBreak/>
        <w:t>Contractor’s</w:t>
      </w:r>
      <w:r w:rsidR="007E703B" w:rsidRPr="00D5087F">
        <w:rPr>
          <w:rFonts w:ascii="Segoe UI Symbol" w:hAnsi="Segoe UI Symbol"/>
          <w:b/>
          <w:sz w:val="32"/>
          <w:szCs w:val="32"/>
        </w:rPr>
        <w:t xml:space="preserve"> </w:t>
      </w:r>
      <w:r w:rsidRPr="00D5087F">
        <w:rPr>
          <w:rFonts w:ascii="Segoe UI Symbol" w:hAnsi="Segoe UI Symbol"/>
          <w:b/>
          <w:sz w:val="32"/>
          <w:szCs w:val="32"/>
        </w:rPr>
        <w:t>Equipment</w:t>
      </w:r>
      <w:bookmarkEnd w:id="519"/>
      <w:bookmarkEnd w:id="520"/>
      <w:bookmarkEnd w:id="521"/>
      <w:bookmarkEnd w:id="522"/>
    </w:p>
    <w:p w14:paraId="7F084D5C" w14:textId="77777777" w:rsidR="005B4A5F" w:rsidRPr="00D5087F" w:rsidRDefault="005B4A5F" w:rsidP="00D5087F">
      <w:pPr>
        <w:pStyle w:val="Heading4"/>
        <w:jc w:val="center"/>
        <w:rPr>
          <w:rFonts w:ascii="Segoe UI Symbol" w:hAnsi="Segoe UI Symbol"/>
        </w:rPr>
      </w:pPr>
      <w:bookmarkStart w:id="523" w:name="_Toc59142563"/>
      <w:bookmarkStart w:id="524" w:name="_Toc88745186"/>
      <w:r w:rsidRPr="00D5087F">
        <w:rPr>
          <w:rFonts w:ascii="Segoe UI Symbol" w:hAnsi="Segoe UI Symbol"/>
          <w:b/>
        </w:rPr>
        <w:t>Form</w:t>
      </w:r>
      <w:r w:rsidR="007E703B" w:rsidRPr="00D5087F">
        <w:rPr>
          <w:rFonts w:ascii="Segoe UI Symbol" w:hAnsi="Segoe UI Symbol"/>
          <w:b/>
        </w:rPr>
        <w:t xml:space="preserve"> </w:t>
      </w:r>
      <w:r w:rsidRPr="00D5087F">
        <w:rPr>
          <w:rFonts w:ascii="Segoe UI Symbol" w:hAnsi="Segoe UI Symbol"/>
          <w:b/>
        </w:rPr>
        <w:t>EQU</w:t>
      </w:r>
      <w:bookmarkEnd w:id="523"/>
      <w:bookmarkEnd w:id="524"/>
    </w:p>
    <w:p w14:paraId="7C8CBAAE" w14:textId="77777777" w:rsidR="005B4A5F" w:rsidRPr="00D5087F" w:rsidRDefault="005B4A5F" w:rsidP="001D5093">
      <w:pPr>
        <w:suppressAutoHyphens/>
        <w:jc w:val="left"/>
        <w:rPr>
          <w:rStyle w:val="Table"/>
          <w:rFonts w:ascii="Segoe UI Symbol" w:hAnsi="Segoe UI Symbol"/>
          <w:spacing w:val="-2"/>
          <w:sz w:val="24"/>
        </w:rPr>
      </w:pP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Bidder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shall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provide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adequate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information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to</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demonstrate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clearly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that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has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capability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to</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meet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requirements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key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Contractor’s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equipment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listed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Section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III,</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Evaluation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Qualification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Criteria.</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separate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Form</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shall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prepared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each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item</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equipment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listed,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alternative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equipment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proposed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Bidder.</w:t>
      </w:r>
    </w:p>
    <w:p w14:paraId="3DE29395" w14:textId="77777777" w:rsidR="005B4A5F" w:rsidRPr="00D5087F" w:rsidRDefault="005B4A5F" w:rsidP="001D5093">
      <w:pPr>
        <w:suppressAutoHyphens/>
        <w:rPr>
          <w:rStyle w:val="Table"/>
          <w:rFonts w:ascii="Segoe UI Symbol" w:hAnsi="Segoe UI Symbol"/>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5B4A5F" w:rsidRPr="00143E6E" w14:paraId="4887204D" w14:textId="77777777" w:rsidTr="00D5087F">
        <w:trPr>
          <w:cantSplit/>
        </w:trPr>
        <w:tc>
          <w:tcPr>
            <w:tcW w:w="9090" w:type="dxa"/>
            <w:gridSpan w:val="3"/>
            <w:tcBorders>
              <w:top w:val="single" w:sz="6" w:space="0" w:color="auto"/>
              <w:left w:val="single" w:sz="6" w:space="0" w:color="auto"/>
              <w:bottom w:val="single" w:sz="6" w:space="0" w:color="auto"/>
              <w:right w:val="single" w:sz="6" w:space="0" w:color="auto"/>
            </w:tcBorders>
          </w:tcPr>
          <w:p w14:paraId="38448409"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Item</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equipment</w:t>
            </w:r>
          </w:p>
          <w:p w14:paraId="378A1CFE" w14:textId="77777777" w:rsidR="005B4A5F" w:rsidRPr="00D5087F" w:rsidRDefault="005B4A5F" w:rsidP="001D5093">
            <w:pPr>
              <w:suppressAutoHyphens/>
              <w:spacing w:after="71"/>
              <w:rPr>
                <w:rStyle w:val="Table"/>
                <w:rFonts w:ascii="Segoe UI Symbol" w:hAnsi="Segoe UI Symbol"/>
                <w:spacing w:val="-2"/>
                <w:sz w:val="22"/>
                <w:szCs w:val="22"/>
              </w:rPr>
            </w:pPr>
          </w:p>
        </w:tc>
      </w:tr>
      <w:tr w:rsidR="005B4A5F" w:rsidRPr="00143E6E" w14:paraId="1524BD6E" w14:textId="77777777" w:rsidTr="00D5087F">
        <w:trPr>
          <w:cantSplit/>
        </w:trPr>
        <w:tc>
          <w:tcPr>
            <w:tcW w:w="1440" w:type="dxa"/>
            <w:tcBorders>
              <w:top w:val="single" w:sz="6" w:space="0" w:color="auto"/>
              <w:left w:val="single" w:sz="6" w:space="0" w:color="auto"/>
            </w:tcBorders>
          </w:tcPr>
          <w:p w14:paraId="02EF169F"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Equipment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information</w:t>
            </w:r>
          </w:p>
        </w:tc>
        <w:tc>
          <w:tcPr>
            <w:tcW w:w="3960" w:type="dxa"/>
            <w:tcBorders>
              <w:top w:val="single" w:sz="6" w:space="0" w:color="auto"/>
              <w:left w:val="single" w:sz="6" w:space="0" w:color="auto"/>
            </w:tcBorders>
          </w:tcPr>
          <w:p w14:paraId="294393C6" w14:textId="77777777" w:rsidR="005B4A5F" w:rsidRPr="00D5087F" w:rsidRDefault="005B4A5F" w:rsidP="001D5093">
            <w:pPr>
              <w:suppressAutoHyphens/>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Name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manufacturer</w:t>
            </w:r>
          </w:p>
          <w:p w14:paraId="2088EDBF"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3690" w:type="dxa"/>
            <w:tcBorders>
              <w:top w:val="single" w:sz="6" w:space="0" w:color="auto"/>
              <w:left w:val="single" w:sz="6" w:space="0" w:color="auto"/>
              <w:right w:val="single" w:sz="6" w:space="0" w:color="auto"/>
            </w:tcBorders>
          </w:tcPr>
          <w:p w14:paraId="4015888F" w14:textId="77777777" w:rsidR="005B4A5F" w:rsidRPr="00D5087F" w:rsidRDefault="005B4A5F" w:rsidP="001D5093">
            <w:pPr>
              <w:suppressAutoHyphens/>
              <w:spacing w:after="71"/>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Model</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and</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power</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rating</w:t>
            </w:r>
          </w:p>
        </w:tc>
      </w:tr>
      <w:tr w:rsidR="005B4A5F" w:rsidRPr="00143E6E" w14:paraId="1F6A9BFD" w14:textId="77777777" w:rsidTr="00D5087F">
        <w:trPr>
          <w:cantSplit/>
        </w:trPr>
        <w:tc>
          <w:tcPr>
            <w:tcW w:w="1440" w:type="dxa"/>
            <w:tcBorders>
              <w:left w:val="single" w:sz="6" w:space="0" w:color="auto"/>
            </w:tcBorders>
          </w:tcPr>
          <w:p w14:paraId="3D83D285"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3960" w:type="dxa"/>
            <w:tcBorders>
              <w:top w:val="single" w:sz="6" w:space="0" w:color="auto"/>
              <w:left w:val="single" w:sz="6" w:space="0" w:color="auto"/>
            </w:tcBorders>
          </w:tcPr>
          <w:p w14:paraId="052FFC94" w14:textId="77777777" w:rsidR="005B4A5F" w:rsidRPr="00D5087F" w:rsidRDefault="005B4A5F" w:rsidP="001D5093">
            <w:pPr>
              <w:suppressAutoHyphens/>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Capacity</w:t>
            </w:r>
          </w:p>
          <w:p w14:paraId="1CF97F74"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3690" w:type="dxa"/>
            <w:tcBorders>
              <w:top w:val="single" w:sz="6" w:space="0" w:color="auto"/>
              <w:left w:val="single" w:sz="6" w:space="0" w:color="auto"/>
              <w:right w:val="single" w:sz="6" w:space="0" w:color="auto"/>
            </w:tcBorders>
          </w:tcPr>
          <w:p w14:paraId="2A9B35C5" w14:textId="77777777" w:rsidR="005B4A5F" w:rsidRPr="00D5087F" w:rsidRDefault="005B4A5F" w:rsidP="001D5093">
            <w:pPr>
              <w:suppressAutoHyphens/>
              <w:spacing w:after="71"/>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Year</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manufacture</w:t>
            </w:r>
          </w:p>
        </w:tc>
      </w:tr>
      <w:tr w:rsidR="005B4A5F" w:rsidRPr="00143E6E" w14:paraId="26D978D6" w14:textId="77777777" w:rsidTr="00D5087F">
        <w:trPr>
          <w:cantSplit/>
        </w:trPr>
        <w:tc>
          <w:tcPr>
            <w:tcW w:w="1440" w:type="dxa"/>
            <w:tcBorders>
              <w:top w:val="single" w:sz="6" w:space="0" w:color="auto"/>
              <w:left w:val="single" w:sz="6" w:space="0" w:color="auto"/>
            </w:tcBorders>
          </w:tcPr>
          <w:p w14:paraId="57EEEF15" w14:textId="77777777" w:rsidR="005B4A5F" w:rsidRPr="00D5087F" w:rsidRDefault="005B4A5F" w:rsidP="001D5093">
            <w:pPr>
              <w:suppressAutoHyphens/>
              <w:rPr>
                <w:rStyle w:val="Table"/>
                <w:rFonts w:ascii="Segoe UI Symbol" w:hAnsi="Segoe UI Symbol"/>
                <w:spacing w:val="-2"/>
                <w:sz w:val="22"/>
                <w:szCs w:val="22"/>
              </w:rPr>
            </w:pPr>
            <w:proofErr w:type="gramStart"/>
            <w:r w:rsidRPr="00D5087F">
              <w:rPr>
                <w:rStyle w:val="Table"/>
                <w:rFonts w:ascii="Segoe UI Symbol" w:hAnsi="Segoe UI Symbol"/>
                <w:spacing w:val="-2"/>
                <w:sz w:val="22"/>
                <w:szCs w:val="22"/>
              </w:rPr>
              <w:t>Current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status</w:t>
            </w:r>
            <w:proofErr w:type="gramEnd"/>
          </w:p>
        </w:tc>
        <w:tc>
          <w:tcPr>
            <w:tcW w:w="7650" w:type="dxa"/>
            <w:gridSpan w:val="2"/>
            <w:tcBorders>
              <w:top w:val="single" w:sz="6" w:space="0" w:color="auto"/>
              <w:left w:val="single" w:sz="6" w:space="0" w:color="auto"/>
              <w:right w:val="single" w:sz="6" w:space="0" w:color="auto"/>
            </w:tcBorders>
          </w:tcPr>
          <w:p w14:paraId="0456DEFC" w14:textId="77777777" w:rsidR="005B4A5F" w:rsidRPr="00D5087F" w:rsidRDefault="005B4A5F" w:rsidP="001D5093">
            <w:pPr>
              <w:suppressAutoHyphens/>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Current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location</w:t>
            </w:r>
          </w:p>
          <w:p w14:paraId="13B521AC" w14:textId="77777777" w:rsidR="005B4A5F" w:rsidRPr="00D5087F" w:rsidRDefault="005B4A5F" w:rsidP="001D5093">
            <w:pPr>
              <w:suppressAutoHyphens/>
              <w:spacing w:after="71"/>
              <w:rPr>
                <w:rStyle w:val="Table"/>
                <w:rFonts w:ascii="Segoe UI Symbol" w:hAnsi="Segoe UI Symbol"/>
                <w:spacing w:val="-2"/>
                <w:sz w:val="22"/>
                <w:szCs w:val="22"/>
              </w:rPr>
            </w:pPr>
          </w:p>
        </w:tc>
      </w:tr>
      <w:tr w:rsidR="005B4A5F" w:rsidRPr="00143E6E" w14:paraId="66362F7F" w14:textId="77777777" w:rsidTr="00D5087F">
        <w:trPr>
          <w:cantSplit/>
        </w:trPr>
        <w:tc>
          <w:tcPr>
            <w:tcW w:w="1440" w:type="dxa"/>
            <w:tcBorders>
              <w:left w:val="single" w:sz="6" w:space="0" w:color="auto"/>
            </w:tcBorders>
          </w:tcPr>
          <w:p w14:paraId="7FFD69CD"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7650" w:type="dxa"/>
            <w:gridSpan w:val="2"/>
            <w:tcBorders>
              <w:top w:val="single" w:sz="6" w:space="0" w:color="auto"/>
              <w:left w:val="single" w:sz="6" w:space="0" w:color="auto"/>
              <w:right w:val="single" w:sz="6" w:space="0" w:color="auto"/>
            </w:tcBorders>
          </w:tcPr>
          <w:p w14:paraId="37D0E94A" w14:textId="77777777" w:rsidR="005B4A5F" w:rsidRPr="00D5087F" w:rsidRDefault="005B4A5F" w:rsidP="001D5093">
            <w:pPr>
              <w:suppressAutoHyphens/>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Details</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current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commitments</w:t>
            </w:r>
          </w:p>
          <w:p w14:paraId="6492939F" w14:textId="77777777" w:rsidR="005B4A5F" w:rsidRPr="00D5087F" w:rsidRDefault="005B4A5F" w:rsidP="001D5093">
            <w:pPr>
              <w:suppressAutoHyphens/>
              <w:spacing w:after="71"/>
              <w:rPr>
                <w:rStyle w:val="Table"/>
                <w:rFonts w:ascii="Segoe UI Symbol" w:hAnsi="Segoe UI Symbol"/>
                <w:spacing w:val="-2"/>
                <w:sz w:val="22"/>
                <w:szCs w:val="22"/>
              </w:rPr>
            </w:pPr>
          </w:p>
        </w:tc>
      </w:tr>
      <w:tr w:rsidR="005B4A5F" w:rsidRPr="00143E6E" w14:paraId="26B9C34E" w14:textId="77777777" w:rsidTr="00D5087F">
        <w:trPr>
          <w:cantSplit/>
        </w:trPr>
        <w:tc>
          <w:tcPr>
            <w:tcW w:w="1440" w:type="dxa"/>
            <w:tcBorders>
              <w:top w:val="single" w:sz="6" w:space="0" w:color="auto"/>
              <w:left w:val="single" w:sz="6" w:space="0" w:color="auto"/>
              <w:bottom w:val="single" w:sz="6" w:space="0" w:color="auto"/>
            </w:tcBorders>
          </w:tcPr>
          <w:p w14:paraId="70931BE4" w14:textId="77777777" w:rsidR="005B4A5F" w:rsidRPr="00D5087F" w:rsidRDefault="005B4A5F" w:rsidP="001D5093">
            <w:pPr>
              <w:suppressAutoHyphens/>
              <w:spacing w:after="71"/>
              <w:rPr>
                <w:rStyle w:val="Table"/>
                <w:rFonts w:ascii="Segoe UI Symbol" w:hAnsi="Segoe UI Symbol"/>
                <w:spacing w:val="-2"/>
                <w:sz w:val="22"/>
                <w:szCs w:val="22"/>
              </w:rPr>
            </w:pPr>
            <w:r w:rsidRPr="00D5087F">
              <w:rPr>
                <w:rStyle w:val="Table"/>
                <w:rFonts w:ascii="Segoe UI Symbol" w:hAnsi="Segoe UI Symbol"/>
                <w:spacing w:val="-2"/>
                <w:sz w:val="22"/>
                <w:szCs w:val="22"/>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6A1F2FC" w14:textId="77777777" w:rsidR="005B4A5F" w:rsidRPr="00D5087F" w:rsidRDefault="005B4A5F" w:rsidP="001D5093">
            <w:pPr>
              <w:suppressAutoHyphens/>
              <w:ind w:left="288" w:hanging="288"/>
              <w:rPr>
                <w:rStyle w:val="Table"/>
                <w:rFonts w:ascii="Segoe UI Symbol" w:hAnsi="Segoe UI Symbol"/>
                <w:spacing w:val="-2"/>
                <w:sz w:val="22"/>
                <w:szCs w:val="22"/>
              </w:rPr>
            </w:pPr>
            <w:r w:rsidRPr="00D5087F">
              <w:rPr>
                <w:rStyle w:val="Table"/>
                <w:rFonts w:ascii="Segoe UI Symbol" w:hAnsi="Segoe UI Symbol"/>
                <w:spacing w:val="-2"/>
                <w:sz w:val="22"/>
                <w:szCs w:val="22"/>
              </w:rPr>
              <w:t>Indicate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source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the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equipment</w:t>
            </w:r>
          </w:p>
          <w:p w14:paraId="1DF3A2D0" w14:textId="77777777" w:rsidR="005B4A5F" w:rsidRPr="00D5087F" w:rsidRDefault="005B4A5F" w:rsidP="001D5093">
            <w:pPr>
              <w:pStyle w:val="Header"/>
              <w:pBdr>
                <w:bottom w:val="none" w:sz="0" w:space="0" w:color="auto"/>
              </w:pBdr>
              <w:tabs>
                <w:tab w:val="left" w:pos="-1440"/>
                <w:tab w:val="left" w:pos="-720"/>
                <w:tab w:val="left" w:pos="288"/>
                <w:tab w:val="left" w:pos="1638"/>
                <w:tab w:val="left" w:pos="2898"/>
                <w:tab w:val="left" w:pos="4338"/>
              </w:tabs>
              <w:suppressAutoHyphens/>
              <w:spacing w:after="71"/>
              <w:rPr>
                <w:rStyle w:val="Table"/>
                <w:rFonts w:ascii="Segoe UI Symbol" w:hAnsi="Segoe UI Symbol"/>
                <w:spacing w:val="-2"/>
                <w:sz w:val="22"/>
                <w:szCs w:val="22"/>
              </w:rPr>
            </w:pPr>
            <w:r w:rsidRPr="00D5087F">
              <w:rPr>
                <w:rStyle w:val="Table"/>
                <w:rFonts w:ascii="Segoe UI Symbol" w:hAnsi="Segoe UI Symbol"/>
                <w:spacing w:val="-2"/>
                <w:sz w:val="22"/>
                <w:szCs w:val="22"/>
              </w:rPr>
              <w:tab/>
            </w:r>
            <w:r w:rsidR="006A7A5A" w:rsidRPr="00D5087F">
              <w:rPr>
                <w:rStyle w:val="Table"/>
                <w:rFonts w:ascii="Segoe UI Symbol" w:hAnsi="Segoe UI Symbol"/>
                <w:spacing w:val="-2"/>
                <w:sz w:val="22"/>
                <w:szCs w:val="22"/>
              </w:rPr>
              <w:fldChar w:fldCharType="begin"/>
            </w:r>
            <w:r w:rsidRPr="00D5087F">
              <w:rPr>
                <w:rStyle w:val="Table"/>
                <w:rFonts w:ascii="Segoe UI Symbol" w:hAnsi="Segoe UI Symbol"/>
                <w:spacing w:val="-2"/>
                <w:sz w:val="22"/>
                <w:szCs w:val="22"/>
              </w:rPr>
              <w:instrText>symbol 111 \f "Wingdings" \s 12</w:instrText>
            </w:r>
            <w:r w:rsidR="006A7A5A" w:rsidRPr="00D5087F">
              <w:rPr>
                <w:rStyle w:val="Table"/>
                <w:rFonts w:ascii="Segoe UI Symbol" w:hAnsi="Segoe UI Symbol"/>
                <w:spacing w:val="-2"/>
                <w:sz w:val="22"/>
                <w:szCs w:val="22"/>
              </w:rPr>
              <w:fldChar w:fldCharType="separate"/>
            </w:r>
            <w:r w:rsidRPr="00D5087F">
              <w:rPr>
                <w:rStyle w:val="Table"/>
                <w:rFonts w:ascii="Segoe UI Symbol" w:hAnsi="Segoe UI Symbol"/>
                <w:spacing w:val="-2"/>
                <w:sz w:val="22"/>
                <w:szCs w:val="22"/>
              </w:rPr>
              <w:t>o</w:t>
            </w:r>
            <w:r w:rsidR="006A7A5A" w:rsidRPr="00D5087F">
              <w:rPr>
                <w:rStyle w:val="Table"/>
                <w:rFonts w:ascii="Segoe UI Symbol" w:hAnsi="Segoe UI Symbol"/>
                <w:spacing w:val="-2"/>
                <w:sz w:val="22"/>
                <w:szCs w:val="22"/>
              </w:rPr>
              <w:fldChar w:fldCharType="end"/>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Owned</w:t>
            </w:r>
            <w:r w:rsidRPr="00D5087F">
              <w:rPr>
                <w:rStyle w:val="Table"/>
                <w:rFonts w:ascii="Segoe UI Symbol" w:hAnsi="Segoe UI Symbol"/>
                <w:spacing w:val="-2"/>
                <w:sz w:val="22"/>
                <w:szCs w:val="22"/>
              </w:rPr>
              <w:tab/>
            </w:r>
            <w:r w:rsidR="006A7A5A" w:rsidRPr="00D5087F">
              <w:rPr>
                <w:rStyle w:val="Table"/>
                <w:rFonts w:ascii="Segoe UI Symbol" w:hAnsi="Segoe UI Symbol"/>
                <w:spacing w:val="-2"/>
                <w:sz w:val="22"/>
                <w:szCs w:val="22"/>
              </w:rPr>
              <w:fldChar w:fldCharType="begin"/>
            </w:r>
            <w:r w:rsidRPr="00D5087F">
              <w:rPr>
                <w:rStyle w:val="Table"/>
                <w:rFonts w:ascii="Segoe UI Symbol" w:hAnsi="Segoe UI Symbol"/>
                <w:spacing w:val="-2"/>
                <w:sz w:val="22"/>
                <w:szCs w:val="22"/>
              </w:rPr>
              <w:instrText>symbol 111 \f "Wingdings" \s 12</w:instrText>
            </w:r>
            <w:r w:rsidR="006A7A5A" w:rsidRPr="00D5087F">
              <w:rPr>
                <w:rStyle w:val="Table"/>
                <w:rFonts w:ascii="Segoe UI Symbol" w:hAnsi="Segoe UI Symbol"/>
                <w:spacing w:val="-2"/>
                <w:sz w:val="22"/>
                <w:szCs w:val="22"/>
              </w:rPr>
              <w:fldChar w:fldCharType="separate"/>
            </w:r>
            <w:r w:rsidRPr="00D5087F">
              <w:rPr>
                <w:rStyle w:val="Table"/>
                <w:rFonts w:ascii="Segoe UI Symbol" w:hAnsi="Segoe UI Symbol"/>
                <w:spacing w:val="-2"/>
                <w:sz w:val="22"/>
                <w:szCs w:val="22"/>
              </w:rPr>
              <w:t>o</w:t>
            </w:r>
            <w:r w:rsidR="006A7A5A" w:rsidRPr="00D5087F">
              <w:rPr>
                <w:rStyle w:val="Table"/>
                <w:rFonts w:ascii="Segoe UI Symbol" w:hAnsi="Segoe UI Symbol"/>
                <w:spacing w:val="-2"/>
                <w:sz w:val="22"/>
                <w:szCs w:val="22"/>
              </w:rPr>
              <w:fldChar w:fldCharType="end"/>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Rented</w:t>
            </w:r>
            <w:r w:rsidRPr="00D5087F">
              <w:rPr>
                <w:rStyle w:val="Table"/>
                <w:rFonts w:ascii="Segoe UI Symbol" w:hAnsi="Segoe UI Symbol"/>
                <w:spacing w:val="-2"/>
                <w:sz w:val="22"/>
                <w:szCs w:val="22"/>
              </w:rPr>
              <w:tab/>
            </w:r>
            <w:r w:rsidR="006A7A5A" w:rsidRPr="00D5087F">
              <w:rPr>
                <w:rStyle w:val="Table"/>
                <w:rFonts w:ascii="Segoe UI Symbol" w:hAnsi="Segoe UI Symbol"/>
                <w:spacing w:val="-2"/>
                <w:sz w:val="22"/>
                <w:szCs w:val="22"/>
              </w:rPr>
              <w:fldChar w:fldCharType="begin"/>
            </w:r>
            <w:r w:rsidRPr="00D5087F">
              <w:rPr>
                <w:rStyle w:val="Table"/>
                <w:rFonts w:ascii="Segoe UI Symbol" w:hAnsi="Segoe UI Symbol"/>
                <w:spacing w:val="-2"/>
                <w:sz w:val="22"/>
                <w:szCs w:val="22"/>
              </w:rPr>
              <w:instrText>symbol 111 \f "Wingdings" \s 12</w:instrText>
            </w:r>
            <w:r w:rsidR="006A7A5A" w:rsidRPr="00D5087F">
              <w:rPr>
                <w:rStyle w:val="Table"/>
                <w:rFonts w:ascii="Segoe UI Symbol" w:hAnsi="Segoe UI Symbol"/>
                <w:spacing w:val="-2"/>
                <w:sz w:val="22"/>
                <w:szCs w:val="22"/>
              </w:rPr>
              <w:fldChar w:fldCharType="separate"/>
            </w:r>
            <w:r w:rsidRPr="00D5087F">
              <w:rPr>
                <w:rStyle w:val="Table"/>
                <w:rFonts w:ascii="Segoe UI Symbol" w:hAnsi="Segoe UI Symbol"/>
                <w:spacing w:val="-2"/>
                <w:sz w:val="22"/>
                <w:szCs w:val="22"/>
              </w:rPr>
              <w:t>o</w:t>
            </w:r>
            <w:r w:rsidR="006A7A5A" w:rsidRPr="00D5087F">
              <w:rPr>
                <w:rStyle w:val="Table"/>
                <w:rFonts w:ascii="Segoe UI Symbol" w:hAnsi="Segoe UI Symbol"/>
                <w:spacing w:val="-2"/>
                <w:sz w:val="22"/>
                <w:szCs w:val="22"/>
              </w:rPr>
              <w:fldChar w:fldCharType="end"/>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Leased</w:t>
            </w:r>
            <w:r w:rsidRPr="00D5087F">
              <w:rPr>
                <w:rStyle w:val="Table"/>
                <w:rFonts w:ascii="Segoe UI Symbol" w:hAnsi="Segoe UI Symbol"/>
                <w:spacing w:val="-2"/>
                <w:sz w:val="22"/>
                <w:szCs w:val="22"/>
              </w:rPr>
              <w:tab/>
            </w:r>
            <w:r w:rsidR="006A7A5A" w:rsidRPr="00D5087F">
              <w:rPr>
                <w:rStyle w:val="Table"/>
                <w:rFonts w:ascii="Segoe UI Symbol" w:hAnsi="Segoe UI Symbol"/>
                <w:spacing w:val="-2"/>
                <w:sz w:val="22"/>
                <w:szCs w:val="22"/>
              </w:rPr>
              <w:fldChar w:fldCharType="begin"/>
            </w:r>
            <w:r w:rsidRPr="00D5087F">
              <w:rPr>
                <w:rStyle w:val="Table"/>
                <w:rFonts w:ascii="Segoe UI Symbol" w:hAnsi="Segoe UI Symbol"/>
                <w:spacing w:val="-2"/>
                <w:sz w:val="22"/>
                <w:szCs w:val="22"/>
              </w:rPr>
              <w:instrText>symbol 111 \f "Wingdings" \s 12</w:instrText>
            </w:r>
            <w:r w:rsidR="006A7A5A" w:rsidRPr="00D5087F">
              <w:rPr>
                <w:rStyle w:val="Table"/>
                <w:rFonts w:ascii="Segoe UI Symbol" w:hAnsi="Segoe UI Symbol"/>
                <w:spacing w:val="-2"/>
                <w:sz w:val="22"/>
                <w:szCs w:val="22"/>
              </w:rPr>
              <w:fldChar w:fldCharType="separate"/>
            </w:r>
            <w:r w:rsidRPr="00D5087F">
              <w:rPr>
                <w:rStyle w:val="Table"/>
                <w:rFonts w:ascii="Segoe UI Symbol" w:hAnsi="Segoe UI Symbol"/>
                <w:spacing w:val="-2"/>
                <w:sz w:val="22"/>
                <w:szCs w:val="22"/>
              </w:rPr>
              <w:t>o</w:t>
            </w:r>
            <w:r w:rsidR="006A7A5A" w:rsidRPr="00D5087F">
              <w:rPr>
                <w:rStyle w:val="Table"/>
                <w:rFonts w:ascii="Segoe UI Symbol" w:hAnsi="Segoe UI Symbol"/>
                <w:spacing w:val="-2"/>
                <w:sz w:val="22"/>
                <w:szCs w:val="22"/>
              </w:rPr>
              <w:fldChar w:fldCharType="end"/>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Specially</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manufactured</w:t>
            </w:r>
          </w:p>
        </w:tc>
      </w:tr>
    </w:tbl>
    <w:p w14:paraId="1F67E2C0" w14:textId="77777777" w:rsidR="005B4A5F" w:rsidRPr="00D5087F" w:rsidRDefault="005B4A5F" w:rsidP="00D5087F">
      <w:pPr>
        <w:suppressAutoHyphens/>
        <w:spacing w:before="240" w:line="276" w:lineRule="auto"/>
        <w:ind w:right="-11"/>
        <w:rPr>
          <w:rStyle w:val="Table"/>
          <w:rFonts w:ascii="Segoe UI Symbol" w:hAnsi="Segoe UI Symbol"/>
          <w:spacing w:val="-2"/>
        </w:rPr>
      </w:pPr>
      <w:r w:rsidRPr="00D5087F">
        <w:rPr>
          <w:rStyle w:val="Table"/>
          <w:rFonts w:ascii="Segoe UI Symbol" w:hAnsi="Segoe UI Symbol"/>
          <w:spacing w:val="-2"/>
        </w:rPr>
        <w:t>Omit</w:t>
      </w:r>
      <w:r w:rsidR="007E703B" w:rsidRPr="00D5087F">
        <w:rPr>
          <w:rStyle w:val="Table"/>
          <w:rFonts w:ascii="Segoe UI Symbol" w:hAnsi="Segoe UI Symbol"/>
          <w:spacing w:val="-2"/>
        </w:rPr>
        <w:t xml:space="preserve"> </w:t>
      </w:r>
      <w:r w:rsidRPr="00D5087F">
        <w:rPr>
          <w:rStyle w:val="Table"/>
          <w:rFonts w:ascii="Segoe UI Symbol" w:hAnsi="Segoe UI Symbol"/>
          <w:spacing w:val="-2"/>
        </w:rPr>
        <w:t>the</w:t>
      </w:r>
      <w:r w:rsidR="007E703B" w:rsidRPr="00D5087F">
        <w:rPr>
          <w:rStyle w:val="Table"/>
          <w:rFonts w:ascii="Segoe UI Symbol" w:hAnsi="Segoe UI Symbol"/>
          <w:spacing w:val="-2"/>
        </w:rPr>
        <w:t xml:space="preserve"> </w:t>
      </w:r>
      <w:r w:rsidRPr="00D5087F">
        <w:rPr>
          <w:rStyle w:val="Table"/>
          <w:rFonts w:ascii="Segoe UI Symbol" w:hAnsi="Segoe UI Symbol"/>
          <w:spacing w:val="-2"/>
        </w:rPr>
        <w:t>following</w:t>
      </w:r>
      <w:r w:rsidR="007E703B" w:rsidRPr="00D5087F">
        <w:rPr>
          <w:rStyle w:val="Table"/>
          <w:rFonts w:ascii="Segoe UI Symbol" w:hAnsi="Segoe UI Symbol"/>
          <w:spacing w:val="-2"/>
        </w:rPr>
        <w:t xml:space="preserve"> </w:t>
      </w:r>
      <w:r w:rsidRPr="00D5087F">
        <w:rPr>
          <w:rStyle w:val="Table"/>
          <w:rFonts w:ascii="Segoe UI Symbol" w:hAnsi="Segoe UI Symbol"/>
          <w:spacing w:val="-2"/>
        </w:rPr>
        <w:t>information</w:t>
      </w:r>
      <w:r w:rsidR="007E703B" w:rsidRPr="00D5087F">
        <w:rPr>
          <w:rStyle w:val="Table"/>
          <w:rFonts w:ascii="Segoe UI Symbol" w:hAnsi="Segoe UI Symbol"/>
          <w:spacing w:val="-2"/>
        </w:rPr>
        <w:t xml:space="preserve"> </w:t>
      </w:r>
      <w:proofErr w:type="gramStart"/>
      <w:r w:rsidRPr="00D5087F">
        <w:rPr>
          <w:rStyle w:val="Table"/>
          <w:rFonts w:ascii="Segoe UI Symbol" w:hAnsi="Segoe UI Symbol"/>
          <w:spacing w:val="-2"/>
        </w:rPr>
        <w:t>for</w:t>
      </w:r>
      <w:proofErr w:type="gramEnd"/>
      <w:r w:rsidR="007E703B" w:rsidRPr="00D5087F">
        <w:rPr>
          <w:rStyle w:val="Table"/>
          <w:rFonts w:ascii="Segoe UI Symbol" w:hAnsi="Segoe UI Symbol"/>
          <w:spacing w:val="-2"/>
        </w:rPr>
        <w:t xml:space="preserve"> </w:t>
      </w:r>
      <w:r w:rsidRPr="00D5087F">
        <w:rPr>
          <w:rStyle w:val="Table"/>
          <w:rFonts w:ascii="Segoe UI Symbol" w:hAnsi="Segoe UI Symbol"/>
          <w:spacing w:val="-2"/>
        </w:rPr>
        <w:t>equipment</w:t>
      </w:r>
      <w:r w:rsidR="007E703B" w:rsidRPr="00D5087F">
        <w:rPr>
          <w:rStyle w:val="Table"/>
          <w:rFonts w:ascii="Segoe UI Symbol" w:hAnsi="Segoe UI Symbol"/>
          <w:spacing w:val="-2"/>
        </w:rPr>
        <w:t xml:space="preserve"> </w:t>
      </w:r>
      <w:r w:rsidRPr="00D5087F">
        <w:rPr>
          <w:rStyle w:val="Table"/>
          <w:rFonts w:ascii="Segoe UI Symbol" w:hAnsi="Segoe UI Symbol"/>
          <w:spacing w:val="-2"/>
        </w:rPr>
        <w:t>owned</w:t>
      </w:r>
      <w:r w:rsidR="007E703B" w:rsidRPr="00D5087F">
        <w:rPr>
          <w:rStyle w:val="Table"/>
          <w:rFonts w:ascii="Segoe UI Symbol" w:hAnsi="Segoe UI Symbol"/>
          <w:spacing w:val="-2"/>
        </w:rPr>
        <w:t xml:space="preserve"> </w:t>
      </w:r>
      <w:r w:rsidRPr="00D5087F">
        <w:rPr>
          <w:rStyle w:val="Table"/>
          <w:rFonts w:ascii="Segoe UI Symbol" w:hAnsi="Segoe UI Symbol"/>
          <w:spacing w:val="-2"/>
        </w:rPr>
        <w:t>by</w:t>
      </w:r>
      <w:r w:rsidR="007E703B" w:rsidRPr="00D5087F">
        <w:rPr>
          <w:rStyle w:val="Table"/>
          <w:rFonts w:ascii="Segoe UI Symbol" w:hAnsi="Segoe UI Symbol"/>
          <w:spacing w:val="-2"/>
        </w:rPr>
        <w:t xml:space="preserve"> </w:t>
      </w:r>
      <w:r w:rsidRPr="00D5087F">
        <w:rPr>
          <w:rStyle w:val="Table"/>
          <w:rFonts w:ascii="Segoe UI Symbol" w:hAnsi="Segoe UI Symbol"/>
          <w:spacing w:val="-2"/>
        </w:rPr>
        <w:t>the</w:t>
      </w:r>
      <w:r w:rsidR="007E703B" w:rsidRPr="00D5087F">
        <w:rPr>
          <w:rStyle w:val="Table"/>
          <w:rFonts w:ascii="Segoe UI Symbol" w:hAnsi="Segoe UI Symbol"/>
          <w:spacing w:val="-2"/>
        </w:rPr>
        <w:t xml:space="preserve"> </w:t>
      </w:r>
      <w:r w:rsidRPr="00D5087F">
        <w:rPr>
          <w:rStyle w:val="Table"/>
          <w:rFonts w:ascii="Segoe UI Symbol" w:hAnsi="Segoe UI Symbol"/>
          <w:spacing w:val="-2"/>
        </w:rPr>
        <w:t>Bidder.</w:t>
      </w: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5B4A5F" w:rsidRPr="00143E6E" w14:paraId="529B0F62" w14:textId="77777777" w:rsidTr="00EF4366">
        <w:trPr>
          <w:cantSplit/>
        </w:trPr>
        <w:tc>
          <w:tcPr>
            <w:tcW w:w="1440" w:type="dxa"/>
            <w:tcBorders>
              <w:top w:val="single" w:sz="6" w:space="0" w:color="auto"/>
              <w:left w:val="single" w:sz="6" w:space="0" w:color="auto"/>
            </w:tcBorders>
          </w:tcPr>
          <w:p w14:paraId="19BAA76B"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Owner</w:t>
            </w:r>
          </w:p>
        </w:tc>
        <w:tc>
          <w:tcPr>
            <w:tcW w:w="7650" w:type="dxa"/>
            <w:gridSpan w:val="2"/>
            <w:tcBorders>
              <w:top w:val="single" w:sz="6" w:space="0" w:color="auto"/>
              <w:left w:val="single" w:sz="6" w:space="0" w:color="auto"/>
              <w:right w:val="single" w:sz="6" w:space="0" w:color="auto"/>
            </w:tcBorders>
          </w:tcPr>
          <w:p w14:paraId="28B56972"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Name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owner</w:t>
            </w:r>
          </w:p>
        </w:tc>
      </w:tr>
      <w:tr w:rsidR="005B4A5F" w:rsidRPr="00143E6E" w14:paraId="07DF4FC9" w14:textId="77777777" w:rsidTr="00EF4366">
        <w:trPr>
          <w:cantSplit/>
        </w:trPr>
        <w:tc>
          <w:tcPr>
            <w:tcW w:w="1440" w:type="dxa"/>
            <w:tcBorders>
              <w:left w:val="single" w:sz="6" w:space="0" w:color="auto"/>
            </w:tcBorders>
          </w:tcPr>
          <w:p w14:paraId="21A9FBB2"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7650" w:type="dxa"/>
            <w:gridSpan w:val="2"/>
            <w:tcBorders>
              <w:top w:val="single" w:sz="6" w:space="0" w:color="auto"/>
              <w:left w:val="single" w:sz="6" w:space="0" w:color="auto"/>
              <w:right w:val="single" w:sz="6" w:space="0" w:color="auto"/>
            </w:tcBorders>
          </w:tcPr>
          <w:p w14:paraId="023A0BB2" w14:textId="37542347" w:rsidR="005B4A5F" w:rsidRPr="00D5087F" w:rsidRDefault="005B4A5F" w:rsidP="00D5087F">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Address</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owner</w:t>
            </w:r>
          </w:p>
        </w:tc>
      </w:tr>
      <w:tr w:rsidR="005B4A5F" w:rsidRPr="00143E6E" w14:paraId="79E01A0E" w14:textId="77777777" w:rsidTr="00EF4366">
        <w:trPr>
          <w:cantSplit/>
        </w:trPr>
        <w:tc>
          <w:tcPr>
            <w:tcW w:w="1440" w:type="dxa"/>
            <w:tcBorders>
              <w:left w:val="single" w:sz="6" w:space="0" w:color="auto"/>
            </w:tcBorders>
          </w:tcPr>
          <w:p w14:paraId="1D047444"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7650" w:type="dxa"/>
            <w:gridSpan w:val="2"/>
            <w:tcBorders>
              <w:left w:val="single" w:sz="6" w:space="0" w:color="auto"/>
              <w:right w:val="single" w:sz="6" w:space="0" w:color="auto"/>
            </w:tcBorders>
          </w:tcPr>
          <w:p w14:paraId="4EED1F8C" w14:textId="77777777" w:rsidR="005B4A5F" w:rsidRPr="00D5087F" w:rsidRDefault="005B4A5F" w:rsidP="001D5093">
            <w:pPr>
              <w:suppressAutoHyphens/>
              <w:spacing w:after="71"/>
              <w:rPr>
                <w:rStyle w:val="Table"/>
                <w:rFonts w:ascii="Segoe UI Symbol" w:hAnsi="Segoe UI Symbol"/>
                <w:spacing w:val="-2"/>
                <w:sz w:val="22"/>
                <w:szCs w:val="22"/>
              </w:rPr>
            </w:pPr>
          </w:p>
        </w:tc>
      </w:tr>
      <w:tr w:rsidR="005B4A5F" w:rsidRPr="00143E6E" w14:paraId="7421550E" w14:textId="77777777" w:rsidTr="00EF4366">
        <w:trPr>
          <w:cantSplit/>
        </w:trPr>
        <w:tc>
          <w:tcPr>
            <w:tcW w:w="1440" w:type="dxa"/>
            <w:tcBorders>
              <w:left w:val="single" w:sz="6" w:space="0" w:color="auto"/>
            </w:tcBorders>
          </w:tcPr>
          <w:p w14:paraId="25548BAA"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3960" w:type="dxa"/>
            <w:tcBorders>
              <w:top w:val="single" w:sz="6" w:space="0" w:color="auto"/>
              <w:left w:val="single" w:sz="6" w:space="0" w:color="auto"/>
            </w:tcBorders>
          </w:tcPr>
          <w:p w14:paraId="377EC6E9"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Telephone</w:t>
            </w:r>
          </w:p>
        </w:tc>
        <w:tc>
          <w:tcPr>
            <w:tcW w:w="3690" w:type="dxa"/>
            <w:tcBorders>
              <w:top w:val="single" w:sz="6" w:space="0" w:color="auto"/>
              <w:left w:val="single" w:sz="6" w:space="0" w:color="auto"/>
              <w:right w:val="single" w:sz="6" w:space="0" w:color="auto"/>
            </w:tcBorders>
          </w:tcPr>
          <w:p w14:paraId="15A19D6E" w14:textId="77777777" w:rsidR="005B4A5F" w:rsidRPr="00D5087F" w:rsidRDefault="005B4A5F" w:rsidP="001D5093">
            <w:pPr>
              <w:suppressAutoHyphens/>
              <w:spacing w:after="71"/>
              <w:rPr>
                <w:rStyle w:val="Table"/>
                <w:rFonts w:ascii="Segoe UI Symbol" w:hAnsi="Segoe UI Symbol"/>
                <w:spacing w:val="-2"/>
                <w:sz w:val="22"/>
                <w:szCs w:val="22"/>
              </w:rPr>
            </w:pPr>
            <w:r w:rsidRPr="00D5087F">
              <w:rPr>
                <w:rStyle w:val="Table"/>
                <w:rFonts w:ascii="Segoe UI Symbol" w:hAnsi="Segoe UI Symbol"/>
                <w:spacing w:val="-2"/>
                <w:sz w:val="22"/>
                <w:szCs w:val="22"/>
              </w:rPr>
              <w:t>Contact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name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and</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title</w:t>
            </w:r>
          </w:p>
        </w:tc>
      </w:tr>
      <w:tr w:rsidR="005B4A5F" w:rsidRPr="00143E6E" w14:paraId="7729D117" w14:textId="77777777" w:rsidTr="00EF4366">
        <w:trPr>
          <w:cantSplit/>
        </w:trPr>
        <w:tc>
          <w:tcPr>
            <w:tcW w:w="1440" w:type="dxa"/>
            <w:tcBorders>
              <w:left w:val="single" w:sz="6" w:space="0" w:color="auto"/>
            </w:tcBorders>
          </w:tcPr>
          <w:p w14:paraId="3DC900F5" w14:textId="77777777" w:rsidR="005B4A5F" w:rsidRPr="00D5087F" w:rsidRDefault="005B4A5F" w:rsidP="001D5093">
            <w:pPr>
              <w:suppressAutoHyphens/>
              <w:spacing w:after="71"/>
              <w:rPr>
                <w:rStyle w:val="Table"/>
                <w:rFonts w:ascii="Segoe UI Symbol" w:hAnsi="Segoe UI Symbol"/>
                <w:spacing w:val="-2"/>
                <w:sz w:val="22"/>
                <w:szCs w:val="22"/>
              </w:rPr>
            </w:pPr>
          </w:p>
        </w:tc>
        <w:tc>
          <w:tcPr>
            <w:tcW w:w="3960" w:type="dxa"/>
            <w:tcBorders>
              <w:top w:val="single" w:sz="6" w:space="0" w:color="auto"/>
              <w:left w:val="single" w:sz="6" w:space="0" w:color="auto"/>
            </w:tcBorders>
          </w:tcPr>
          <w:p w14:paraId="63368F0B"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Fax</w:t>
            </w:r>
          </w:p>
        </w:tc>
        <w:tc>
          <w:tcPr>
            <w:tcW w:w="3690" w:type="dxa"/>
            <w:tcBorders>
              <w:top w:val="single" w:sz="6" w:space="0" w:color="auto"/>
              <w:left w:val="single" w:sz="6" w:space="0" w:color="auto"/>
              <w:right w:val="single" w:sz="6" w:space="0" w:color="auto"/>
            </w:tcBorders>
          </w:tcPr>
          <w:p w14:paraId="3F1A833F" w14:textId="77777777" w:rsidR="005B4A5F" w:rsidRPr="00D5087F" w:rsidRDefault="005B4A5F" w:rsidP="001D5093">
            <w:pPr>
              <w:suppressAutoHyphens/>
              <w:spacing w:after="71"/>
              <w:rPr>
                <w:rStyle w:val="Table"/>
                <w:rFonts w:ascii="Segoe UI Symbol" w:hAnsi="Segoe UI Symbol"/>
                <w:spacing w:val="-2"/>
                <w:sz w:val="22"/>
                <w:szCs w:val="22"/>
              </w:rPr>
            </w:pPr>
            <w:r w:rsidRPr="00D5087F">
              <w:rPr>
                <w:rStyle w:val="Table"/>
                <w:rFonts w:ascii="Segoe UI Symbol" w:hAnsi="Segoe UI Symbol"/>
                <w:spacing w:val="-2"/>
                <w:sz w:val="22"/>
                <w:szCs w:val="22"/>
              </w:rPr>
              <w:t>Telex</w:t>
            </w:r>
          </w:p>
        </w:tc>
      </w:tr>
      <w:tr w:rsidR="005B4A5F" w:rsidRPr="00143E6E" w14:paraId="081CA9A3" w14:textId="77777777" w:rsidTr="00EF4366">
        <w:trPr>
          <w:cantSplit/>
        </w:trPr>
        <w:tc>
          <w:tcPr>
            <w:tcW w:w="1440" w:type="dxa"/>
            <w:tcBorders>
              <w:top w:val="single" w:sz="6" w:space="0" w:color="auto"/>
              <w:left w:val="single" w:sz="6" w:space="0" w:color="auto"/>
            </w:tcBorders>
          </w:tcPr>
          <w:p w14:paraId="1A474AF5"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Agreements</w:t>
            </w:r>
          </w:p>
        </w:tc>
        <w:tc>
          <w:tcPr>
            <w:tcW w:w="7650" w:type="dxa"/>
            <w:gridSpan w:val="2"/>
            <w:tcBorders>
              <w:top w:val="single" w:sz="6" w:space="0" w:color="auto"/>
              <w:left w:val="single" w:sz="6" w:space="0" w:color="auto"/>
              <w:right w:val="single" w:sz="6" w:space="0" w:color="auto"/>
            </w:tcBorders>
          </w:tcPr>
          <w:p w14:paraId="3C134630" w14:textId="77777777" w:rsidR="005B4A5F" w:rsidRPr="00D5087F" w:rsidRDefault="005B4A5F" w:rsidP="001D5093">
            <w:pPr>
              <w:suppressAutoHyphens/>
              <w:rPr>
                <w:rStyle w:val="Table"/>
                <w:rFonts w:ascii="Segoe UI Symbol" w:hAnsi="Segoe UI Symbol"/>
                <w:spacing w:val="-2"/>
                <w:sz w:val="22"/>
                <w:szCs w:val="22"/>
              </w:rPr>
            </w:pPr>
            <w:r w:rsidRPr="00D5087F">
              <w:rPr>
                <w:rStyle w:val="Table"/>
                <w:rFonts w:ascii="Segoe UI Symbol" w:hAnsi="Segoe UI Symbol"/>
                <w:spacing w:val="-2"/>
                <w:sz w:val="22"/>
                <w:szCs w:val="22"/>
              </w:rPr>
              <w:t>Details</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of</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rental</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lease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manufacture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agreements</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specific</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to</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the</w:t>
            </w:r>
            <w:r w:rsidR="007E703B" w:rsidRPr="00D5087F">
              <w:rPr>
                <w:rStyle w:val="Table"/>
                <w:rFonts w:ascii="Segoe UI Symbol" w:hAnsi="Segoe UI Symbol"/>
                <w:spacing w:val="-2"/>
                <w:sz w:val="22"/>
                <w:szCs w:val="22"/>
              </w:rPr>
              <w:t xml:space="preserve"> </w:t>
            </w:r>
            <w:r w:rsidRPr="00D5087F">
              <w:rPr>
                <w:rStyle w:val="Table"/>
                <w:rFonts w:ascii="Segoe UI Symbol" w:hAnsi="Segoe UI Symbol"/>
                <w:spacing w:val="-2"/>
                <w:sz w:val="22"/>
                <w:szCs w:val="22"/>
              </w:rPr>
              <w:t>project</w:t>
            </w:r>
          </w:p>
          <w:p w14:paraId="4A786738" w14:textId="77777777" w:rsidR="005B4A5F" w:rsidRPr="00D5087F" w:rsidRDefault="005B4A5F" w:rsidP="001D5093">
            <w:pPr>
              <w:suppressAutoHyphens/>
              <w:spacing w:after="71"/>
              <w:rPr>
                <w:rStyle w:val="Table"/>
                <w:rFonts w:ascii="Segoe UI Symbol" w:hAnsi="Segoe UI Symbol"/>
                <w:spacing w:val="-2"/>
                <w:sz w:val="22"/>
                <w:szCs w:val="22"/>
              </w:rPr>
            </w:pPr>
          </w:p>
        </w:tc>
      </w:tr>
      <w:tr w:rsidR="005B4A5F" w:rsidRPr="00143E6E" w14:paraId="1C7022BD" w14:textId="77777777" w:rsidTr="00D5087F">
        <w:trPr>
          <w:cantSplit/>
          <w:trHeight w:val="169"/>
        </w:trPr>
        <w:tc>
          <w:tcPr>
            <w:tcW w:w="1440" w:type="dxa"/>
            <w:tcBorders>
              <w:left w:val="single" w:sz="6" w:space="0" w:color="auto"/>
              <w:bottom w:val="single" w:sz="6" w:space="0" w:color="auto"/>
            </w:tcBorders>
          </w:tcPr>
          <w:p w14:paraId="4EA480F8" w14:textId="77777777" w:rsidR="005B4A5F" w:rsidRPr="00D5087F" w:rsidRDefault="005B4A5F" w:rsidP="001D5093">
            <w:pPr>
              <w:suppressAutoHyphens/>
              <w:spacing w:after="71"/>
              <w:rPr>
                <w:rStyle w:val="Table"/>
                <w:rFonts w:ascii="Segoe UI Symbol" w:hAnsi="Segoe UI Symbol"/>
                <w:i/>
                <w:spacing w:val="-2"/>
              </w:rPr>
            </w:pPr>
          </w:p>
        </w:tc>
        <w:tc>
          <w:tcPr>
            <w:tcW w:w="7650" w:type="dxa"/>
            <w:gridSpan w:val="2"/>
            <w:tcBorders>
              <w:left w:val="single" w:sz="6" w:space="0" w:color="auto"/>
              <w:bottom w:val="single" w:sz="6" w:space="0" w:color="auto"/>
              <w:right w:val="single" w:sz="6" w:space="0" w:color="auto"/>
            </w:tcBorders>
          </w:tcPr>
          <w:p w14:paraId="17F4911F" w14:textId="77777777" w:rsidR="005B4A5F" w:rsidRPr="00D5087F" w:rsidRDefault="005B4A5F" w:rsidP="001D5093">
            <w:pPr>
              <w:suppressAutoHyphens/>
              <w:spacing w:after="71"/>
              <w:rPr>
                <w:rStyle w:val="Table"/>
                <w:rFonts w:ascii="Segoe UI Symbol" w:hAnsi="Segoe UI Symbol"/>
                <w:spacing w:val="-2"/>
              </w:rPr>
            </w:pPr>
          </w:p>
        </w:tc>
      </w:tr>
    </w:tbl>
    <w:p w14:paraId="14F16349" w14:textId="77777777" w:rsidR="00EF4366" w:rsidRPr="00D5087F" w:rsidRDefault="005B4A5F" w:rsidP="00D5087F">
      <w:pPr>
        <w:pStyle w:val="S4-header1"/>
        <w:jc w:val="both"/>
        <w:rPr>
          <w:rFonts w:ascii="Segoe UI Symbol" w:hAnsi="Segoe UI Symbol"/>
        </w:rPr>
      </w:pPr>
      <w:r w:rsidRPr="00D5087F">
        <w:rPr>
          <w:rFonts w:ascii="Segoe UI Symbol" w:hAnsi="Segoe UI Symbol"/>
        </w:rPr>
        <w:br w:type="page"/>
      </w:r>
    </w:p>
    <w:p w14:paraId="0B7AAAF5" w14:textId="77777777" w:rsidR="00EF4366" w:rsidRPr="00D5087F" w:rsidRDefault="00EF4366" w:rsidP="00D5087F">
      <w:pPr>
        <w:pStyle w:val="Heading3"/>
        <w:jc w:val="center"/>
        <w:rPr>
          <w:rFonts w:ascii="Segoe UI Symbol" w:hAnsi="Segoe UI Symbol"/>
          <w:sz w:val="32"/>
          <w:szCs w:val="32"/>
        </w:rPr>
      </w:pPr>
      <w:bookmarkStart w:id="525" w:name="_Toc59197202"/>
      <w:bookmarkStart w:id="526" w:name="_Toc88745187"/>
      <w:r w:rsidRPr="00D5087F">
        <w:rPr>
          <w:rFonts w:ascii="Segoe UI Symbol" w:hAnsi="Segoe UI Symbol"/>
          <w:b/>
          <w:sz w:val="32"/>
          <w:szCs w:val="32"/>
        </w:rPr>
        <w:lastRenderedPageBreak/>
        <w:t>Functional Guarantees</w:t>
      </w:r>
      <w:bookmarkEnd w:id="525"/>
      <w:bookmarkEnd w:id="526"/>
    </w:p>
    <w:p w14:paraId="7BFD3EC2" w14:textId="77777777" w:rsidR="005B4A5F" w:rsidRPr="00D5087F" w:rsidRDefault="005B4A5F" w:rsidP="00D5087F">
      <w:pPr>
        <w:pStyle w:val="Heading4"/>
        <w:jc w:val="center"/>
        <w:rPr>
          <w:rFonts w:ascii="Segoe UI Symbol" w:hAnsi="Segoe UI Symbol"/>
        </w:rPr>
      </w:pPr>
      <w:bookmarkStart w:id="527" w:name="_Toc59142565"/>
      <w:bookmarkStart w:id="528" w:name="_Toc88745188"/>
      <w:r w:rsidRPr="00D5087F">
        <w:rPr>
          <w:rFonts w:ascii="Segoe UI Symbol" w:hAnsi="Segoe UI Symbol"/>
          <w:b/>
        </w:rPr>
        <w:t>Form</w:t>
      </w:r>
      <w:r w:rsidR="007E703B" w:rsidRPr="00D5087F">
        <w:rPr>
          <w:rFonts w:ascii="Segoe UI Symbol" w:hAnsi="Segoe UI Symbol"/>
          <w:b/>
        </w:rPr>
        <w:t xml:space="preserve"> </w:t>
      </w:r>
      <w:r w:rsidRPr="00D5087F">
        <w:rPr>
          <w:rFonts w:ascii="Segoe UI Symbol" w:hAnsi="Segoe UI Symbol"/>
          <w:b/>
        </w:rPr>
        <w:t>FUNC</w:t>
      </w:r>
      <w:bookmarkEnd w:id="527"/>
      <w:bookmarkEnd w:id="528"/>
    </w:p>
    <w:p w14:paraId="3D5D9CCD" w14:textId="77777777" w:rsidR="00EF4366" w:rsidRPr="00D5087F" w:rsidRDefault="00EF4366" w:rsidP="001D5093">
      <w:pPr>
        <w:pStyle w:val="S4-header1"/>
        <w:rPr>
          <w:rFonts w:ascii="Segoe UI Symbol" w:hAnsi="Segoe UI Symbol"/>
        </w:rPr>
      </w:pPr>
    </w:p>
    <w:p w14:paraId="4B5535EB" w14:textId="77777777" w:rsidR="005B4A5F" w:rsidRPr="00D5087F" w:rsidRDefault="005B4A5F" w:rsidP="001D5093">
      <w:pPr>
        <w:suppressAutoHyphens/>
        <w:rPr>
          <w:rStyle w:val="Table"/>
          <w:rFonts w:ascii="Segoe UI Symbol" w:hAnsi="Segoe UI Symbol"/>
          <w:spacing w:val="-2"/>
          <w:sz w:val="24"/>
        </w:rPr>
      </w:pP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Bidder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shall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copy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left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column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table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below,</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identification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each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functional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guarantee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required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Specification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stated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Employer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para.</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1.2</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Section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III</w:t>
      </w:r>
      <w:r w:rsidR="00714DB0" w:rsidRPr="00D5087F">
        <w:rPr>
          <w:rStyle w:val="Table"/>
          <w:rFonts w:ascii="Segoe UI Symbol" w:hAnsi="Segoe UI Symbol"/>
          <w:spacing w:val="-2"/>
          <w:sz w:val="24"/>
        </w:rPr>
        <w: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Evaluation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Qualification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Criteria,</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right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column,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provide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corresponding</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value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each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functional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guarantee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proposed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plant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equipment.</w:t>
      </w:r>
      <w:r w:rsidR="007E703B" w:rsidRPr="00D5087F">
        <w:rPr>
          <w:rStyle w:val="Table"/>
          <w:rFonts w:ascii="Segoe UI Symbol" w:hAnsi="Segoe UI Symbol"/>
          <w:spacing w:val="-2"/>
          <w:sz w:val="24"/>
        </w:rPr>
        <w:t xml:space="preserve"> </w:t>
      </w:r>
    </w:p>
    <w:p w14:paraId="1F026339" w14:textId="77777777" w:rsidR="005B4A5F" w:rsidRPr="00D5087F" w:rsidRDefault="005B4A5F" w:rsidP="001D5093">
      <w:pPr>
        <w:tabs>
          <w:tab w:val="left" w:pos="5238"/>
          <w:tab w:val="left" w:pos="5474"/>
          <w:tab w:val="left" w:pos="9468"/>
        </w:tabs>
        <w:jc w:val="center"/>
        <w:rPr>
          <w:rFonts w:ascii="Segoe UI Symbol" w:hAnsi="Segoe UI Symbo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680"/>
      </w:tblGrid>
      <w:tr w:rsidR="005B4A5F" w:rsidRPr="00143E6E" w14:paraId="78A024AE" w14:textId="77777777" w:rsidTr="00F35BE0">
        <w:tc>
          <w:tcPr>
            <w:tcW w:w="4608" w:type="dxa"/>
            <w:tcBorders>
              <w:top w:val="single" w:sz="12" w:space="0" w:color="auto"/>
              <w:left w:val="single" w:sz="12" w:space="0" w:color="auto"/>
              <w:bottom w:val="single" w:sz="12" w:space="0" w:color="auto"/>
              <w:right w:val="single" w:sz="12" w:space="0" w:color="auto"/>
            </w:tcBorders>
          </w:tcPr>
          <w:p w14:paraId="39A535EF" w14:textId="77777777" w:rsidR="005B4A5F" w:rsidRPr="00D5087F" w:rsidRDefault="005B4A5F" w:rsidP="001D5093">
            <w:pPr>
              <w:tabs>
                <w:tab w:val="right" w:pos="7254"/>
              </w:tabs>
              <w:suppressAutoHyphens/>
              <w:spacing w:before="60" w:after="60"/>
              <w:jc w:val="center"/>
              <w:rPr>
                <w:rFonts w:ascii="Segoe UI Symbol" w:hAnsi="Segoe UI Symbol"/>
                <w:b/>
              </w:rPr>
            </w:pPr>
            <w:r w:rsidRPr="00D5087F">
              <w:rPr>
                <w:rFonts w:ascii="Segoe UI Symbol" w:hAnsi="Segoe UI Symbol"/>
                <w:b/>
              </w:rPr>
              <w:t>Required</w:t>
            </w:r>
            <w:r w:rsidR="007E703B" w:rsidRPr="00D5087F">
              <w:rPr>
                <w:rFonts w:ascii="Segoe UI Symbol" w:hAnsi="Segoe UI Symbol"/>
                <w:b/>
              </w:rPr>
              <w:t xml:space="preserve"> </w:t>
            </w:r>
            <w:r w:rsidRPr="00D5087F">
              <w:rPr>
                <w:rFonts w:ascii="Segoe UI Symbol" w:hAnsi="Segoe UI Symbol"/>
                <w:b/>
              </w:rPr>
              <w:t>Functional</w:t>
            </w:r>
            <w:r w:rsidR="007E703B" w:rsidRPr="00D5087F">
              <w:rPr>
                <w:rFonts w:ascii="Segoe UI Symbol" w:hAnsi="Segoe UI Symbol"/>
                <w:b/>
              </w:rPr>
              <w:t xml:space="preserve"> </w:t>
            </w:r>
            <w:r w:rsidRPr="00D5087F">
              <w:rPr>
                <w:rFonts w:ascii="Segoe UI Symbol" w:hAnsi="Segoe UI Symbol"/>
                <w:b/>
              </w:rPr>
              <w:t>Guarantee</w:t>
            </w:r>
            <w:r w:rsidR="007E703B" w:rsidRPr="00D5087F">
              <w:rPr>
                <w:rFonts w:ascii="Segoe UI Symbol" w:hAnsi="Segoe UI Symbol"/>
                <w:b/>
              </w:rPr>
              <w:t xml:space="preserve"> </w:t>
            </w:r>
          </w:p>
        </w:tc>
        <w:tc>
          <w:tcPr>
            <w:tcW w:w="4680" w:type="dxa"/>
            <w:tcBorders>
              <w:top w:val="single" w:sz="12" w:space="0" w:color="auto"/>
              <w:left w:val="single" w:sz="12" w:space="0" w:color="auto"/>
              <w:bottom w:val="single" w:sz="12" w:space="0" w:color="auto"/>
              <w:right w:val="single" w:sz="12" w:space="0" w:color="auto"/>
            </w:tcBorders>
          </w:tcPr>
          <w:p w14:paraId="1212DC75" w14:textId="77777777" w:rsidR="005B4A5F" w:rsidRPr="00D5087F" w:rsidRDefault="005B4A5F" w:rsidP="001D5093">
            <w:pPr>
              <w:tabs>
                <w:tab w:val="right" w:pos="7254"/>
              </w:tabs>
              <w:suppressAutoHyphens/>
              <w:spacing w:before="60" w:after="60"/>
              <w:jc w:val="center"/>
              <w:rPr>
                <w:rFonts w:ascii="Segoe UI Symbol" w:hAnsi="Segoe UI Symbol"/>
                <w:b/>
              </w:rPr>
            </w:pPr>
            <w:r w:rsidRPr="00D5087F">
              <w:rPr>
                <w:rFonts w:ascii="Segoe UI Symbol" w:hAnsi="Segoe UI Symbol"/>
                <w:b/>
              </w:rPr>
              <w:t>Value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Functional</w:t>
            </w:r>
            <w:r w:rsidR="007E703B" w:rsidRPr="00D5087F">
              <w:rPr>
                <w:rFonts w:ascii="Segoe UI Symbol" w:hAnsi="Segoe UI Symbol"/>
                <w:b/>
              </w:rPr>
              <w:t xml:space="preserve"> </w:t>
            </w:r>
            <w:r w:rsidRPr="00D5087F">
              <w:rPr>
                <w:rFonts w:ascii="Segoe UI Symbol" w:hAnsi="Segoe UI Symbol"/>
                <w:b/>
              </w:rPr>
              <w:t>Guarantee</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Proposed</w:t>
            </w:r>
            <w:r w:rsidR="007E703B" w:rsidRPr="00D5087F">
              <w:rPr>
                <w:rFonts w:ascii="Segoe UI Symbol" w:hAnsi="Segoe UI Symbol"/>
                <w:b/>
              </w:rPr>
              <w:t xml:space="preserve"> </w:t>
            </w:r>
            <w:r w:rsidRPr="00D5087F">
              <w:rPr>
                <w:rFonts w:ascii="Segoe UI Symbol" w:hAnsi="Segoe UI Symbol"/>
                <w:b/>
              </w:rPr>
              <w:t>Plant</w:t>
            </w:r>
            <w:r w:rsidR="007E703B" w:rsidRPr="00D5087F">
              <w:rPr>
                <w:rFonts w:ascii="Segoe UI Symbol" w:hAnsi="Segoe UI Symbol"/>
                <w:b/>
              </w:rPr>
              <w:t xml:space="preserve"> </w:t>
            </w:r>
            <w:r w:rsidRPr="00D5087F">
              <w:rPr>
                <w:rFonts w:ascii="Segoe UI Symbol" w:hAnsi="Segoe UI Symbol"/>
                <w:b/>
              </w:rPr>
              <w:t>and</w:t>
            </w:r>
            <w:r w:rsidR="007E703B" w:rsidRPr="00D5087F">
              <w:rPr>
                <w:rFonts w:ascii="Segoe UI Symbol" w:hAnsi="Segoe UI Symbol"/>
                <w:b/>
              </w:rPr>
              <w:t xml:space="preserve"> </w:t>
            </w:r>
            <w:r w:rsidRPr="00D5087F">
              <w:rPr>
                <w:rFonts w:ascii="Segoe UI Symbol" w:hAnsi="Segoe UI Symbol"/>
                <w:b/>
              </w:rPr>
              <w:t>Equipment</w:t>
            </w:r>
          </w:p>
        </w:tc>
      </w:tr>
      <w:tr w:rsidR="005B4A5F" w:rsidRPr="00143E6E" w14:paraId="77531252" w14:textId="77777777" w:rsidTr="00F35BE0">
        <w:tc>
          <w:tcPr>
            <w:tcW w:w="4608" w:type="dxa"/>
            <w:tcBorders>
              <w:top w:val="single" w:sz="12" w:space="0" w:color="auto"/>
            </w:tcBorders>
          </w:tcPr>
          <w:p w14:paraId="32AC1F8C" w14:textId="77777777" w:rsidR="005B4A5F" w:rsidRPr="00D5087F" w:rsidRDefault="005B4A5F" w:rsidP="001D5093">
            <w:pPr>
              <w:tabs>
                <w:tab w:val="right" w:pos="7254"/>
              </w:tabs>
              <w:suppressAutoHyphens/>
              <w:spacing w:before="60" w:after="60"/>
              <w:ind w:right="0"/>
              <w:rPr>
                <w:rFonts w:ascii="Segoe UI Symbol" w:hAnsi="Segoe UI Symbol"/>
              </w:rPr>
            </w:pPr>
            <w:r w:rsidRPr="00D5087F">
              <w:rPr>
                <w:rFonts w:ascii="Segoe UI Symbol" w:hAnsi="Segoe UI Symbol"/>
              </w:rPr>
              <w:t>1.</w:t>
            </w:r>
          </w:p>
        </w:tc>
        <w:tc>
          <w:tcPr>
            <w:tcW w:w="4680" w:type="dxa"/>
            <w:tcBorders>
              <w:top w:val="single" w:sz="12" w:space="0" w:color="auto"/>
            </w:tcBorders>
          </w:tcPr>
          <w:p w14:paraId="10430CE9" w14:textId="77777777" w:rsidR="005B4A5F" w:rsidRPr="00D5087F" w:rsidRDefault="005B4A5F" w:rsidP="001D5093">
            <w:pPr>
              <w:tabs>
                <w:tab w:val="right" w:pos="7254"/>
              </w:tabs>
              <w:suppressAutoHyphens/>
              <w:spacing w:before="60" w:after="60"/>
              <w:ind w:right="0"/>
              <w:rPr>
                <w:rFonts w:ascii="Segoe UI Symbol" w:hAnsi="Segoe UI Symbol"/>
              </w:rPr>
            </w:pPr>
          </w:p>
        </w:tc>
      </w:tr>
      <w:tr w:rsidR="005B4A5F" w:rsidRPr="00143E6E" w14:paraId="430D6792" w14:textId="77777777" w:rsidTr="00F35BE0">
        <w:tc>
          <w:tcPr>
            <w:tcW w:w="4608" w:type="dxa"/>
          </w:tcPr>
          <w:p w14:paraId="48F2BF29" w14:textId="77777777" w:rsidR="005B4A5F" w:rsidRPr="00D5087F" w:rsidRDefault="005B4A5F" w:rsidP="001D5093">
            <w:pPr>
              <w:tabs>
                <w:tab w:val="right" w:pos="7254"/>
              </w:tabs>
              <w:suppressAutoHyphens/>
              <w:spacing w:before="60" w:after="60"/>
              <w:ind w:right="0"/>
              <w:rPr>
                <w:rFonts w:ascii="Segoe UI Symbol" w:hAnsi="Segoe UI Symbol"/>
              </w:rPr>
            </w:pPr>
            <w:r w:rsidRPr="00D5087F">
              <w:rPr>
                <w:rFonts w:ascii="Segoe UI Symbol" w:hAnsi="Segoe UI Symbol"/>
              </w:rPr>
              <w:t>2.</w:t>
            </w:r>
          </w:p>
        </w:tc>
        <w:tc>
          <w:tcPr>
            <w:tcW w:w="4680" w:type="dxa"/>
          </w:tcPr>
          <w:p w14:paraId="239C6CFA" w14:textId="77777777" w:rsidR="005B4A5F" w:rsidRPr="00D5087F" w:rsidRDefault="005B4A5F" w:rsidP="001D5093">
            <w:pPr>
              <w:tabs>
                <w:tab w:val="right" w:pos="7254"/>
              </w:tabs>
              <w:suppressAutoHyphens/>
              <w:spacing w:before="60" w:after="60"/>
              <w:ind w:right="0"/>
              <w:rPr>
                <w:rFonts w:ascii="Segoe UI Symbol" w:hAnsi="Segoe UI Symbol"/>
              </w:rPr>
            </w:pPr>
          </w:p>
        </w:tc>
      </w:tr>
      <w:tr w:rsidR="005B4A5F" w:rsidRPr="00143E6E" w14:paraId="3610EEAF" w14:textId="77777777" w:rsidTr="00F35BE0">
        <w:tc>
          <w:tcPr>
            <w:tcW w:w="4608" w:type="dxa"/>
          </w:tcPr>
          <w:p w14:paraId="744B2114" w14:textId="77777777" w:rsidR="005B4A5F" w:rsidRPr="00D5087F" w:rsidRDefault="005B4A5F" w:rsidP="001D5093">
            <w:pPr>
              <w:tabs>
                <w:tab w:val="right" w:pos="7254"/>
              </w:tabs>
              <w:suppressAutoHyphens/>
              <w:spacing w:before="60" w:after="60"/>
              <w:ind w:right="0"/>
              <w:rPr>
                <w:rFonts w:ascii="Segoe UI Symbol" w:hAnsi="Segoe UI Symbol"/>
              </w:rPr>
            </w:pPr>
            <w:r w:rsidRPr="00D5087F">
              <w:rPr>
                <w:rFonts w:ascii="Segoe UI Symbol" w:hAnsi="Segoe UI Symbol"/>
              </w:rPr>
              <w:t>3.</w:t>
            </w:r>
          </w:p>
        </w:tc>
        <w:tc>
          <w:tcPr>
            <w:tcW w:w="4680" w:type="dxa"/>
          </w:tcPr>
          <w:p w14:paraId="014102B1" w14:textId="77777777" w:rsidR="005B4A5F" w:rsidRPr="00D5087F" w:rsidRDefault="005B4A5F" w:rsidP="001D5093">
            <w:pPr>
              <w:tabs>
                <w:tab w:val="right" w:pos="7254"/>
              </w:tabs>
              <w:suppressAutoHyphens/>
              <w:spacing w:before="60" w:after="60"/>
              <w:ind w:right="0"/>
              <w:rPr>
                <w:rFonts w:ascii="Segoe UI Symbol" w:hAnsi="Segoe UI Symbol"/>
              </w:rPr>
            </w:pPr>
          </w:p>
        </w:tc>
      </w:tr>
      <w:tr w:rsidR="005B4A5F" w:rsidRPr="00143E6E" w14:paraId="056CF4EA" w14:textId="77777777" w:rsidTr="00F35BE0">
        <w:tc>
          <w:tcPr>
            <w:tcW w:w="4608" w:type="dxa"/>
          </w:tcPr>
          <w:p w14:paraId="42A173C3" w14:textId="77777777" w:rsidR="005B4A5F" w:rsidRPr="00D5087F" w:rsidRDefault="005B4A5F" w:rsidP="001D5093">
            <w:pPr>
              <w:tabs>
                <w:tab w:val="right" w:pos="7254"/>
              </w:tabs>
              <w:suppressAutoHyphens/>
              <w:spacing w:before="60" w:after="60"/>
              <w:ind w:right="0"/>
              <w:rPr>
                <w:rFonts w:ascii="Segoe UI Symbol" w:hAnsi="Segoe UI Symbol"/>
              </w:rPr>
            </w:pPr>
            <w:r w:rsidRPr="00D5087F">
              <w:rPr>
                <w:rFonts w:ascii="Segoe UI Symbol" w:hAnsi="Segoe UI Symbol"/>
              </w:rPr>
              <w:t>…</w:t>
            </w:r>
          </w:p>
        </w:tc>
        <w:tc>
          <w:tcPr>
            <w:tcW w:w="4680" w:type="dxa"/>
          </w:tcPr>
          <w:p w14:paraId="46E2CA05" w14:textId="77777777" w:rsidR="005B4A5F" w:rsidRPr="00D5087F" w:rsidRDefault="005B4A5F" w:rsidP="001D5093">
            <w:pPr>
              <w:tabs>
                <w:tab w:val="right" w:pos="7254"/>
              </w:tabs>
              <w:suppressAutoHyphens/>
              <w:spacing w:before="60" w:after="60"/>
              <w:ind w:right="0"/>
              <w:rPr>
                <w:rFonts w:ascii="Segoe UI Symbol" w:hAnsi="Segoe UI Symbol"/>
              </w:rPr>
            </w:pPr>
          </w:p>
        </w:tc>
      </w:tr>
    </w:tbl>
    <w:p w14:paraId="3FFC7958" w14:textId="77777777" w:rsidR="005B4A5F" w:rsidRPr="00D5087F" w:rsidRDefault="005B4A5F" w:rsidP="001D5093">
      <w:pPr>
        <w:tabs>
          <w:tab w:val="left" w:pos="5238"/>
          <w:tab w:val="left" w:pos="5474"/>
          <w:tab w:val="left" w:pos="9468"/>
        </w:tabs>
        <w:jc w:val="center"/>
        <w:rPr>
          <w:rFonts w:ascii="Segoe UI Symbol" w:hAnsi="Segoe UI Symbol"/>
        </w:rPr>
      </w:pPr>
      <w:r w:rsidRPr="00D5087F">
        <w:rPr>
          <w:rFonts w:ascii="Segoe UI Symbol" w:hAnsi="Segoe UI Symbol"/>
        </w:rPr>
        <w:br w:type="page"/>
      </w:r>
    </w:p>
    <w:p w14:paraId="48EBBE75" w14:textId="16F67A54" w:rsidR="008A4C3E" w:rsidRPr="00D5087F" w:rsidRDefault="008A4C3E" w:rsidP="00D5087F">
      <w:pPr>
        <w:pStyle w:val="Heading2"/>
        <w:rPr>
          <w:rFonts w:ascii="Segoe UI Symbol" w:hAnsi="Segoe UI Symbol"/>
          <w:b w:val="0"/>
        </w:rPr>
      </w:pPr>
      <w:bookmarkStart w:id="529" w:name="_Toc59197203"/>
      <w:bookmarkStart w:id="530" w:name="_Toc88745189"/>
      <w:bookmarkStart w:id="531" w:name="_Toc437968884"/>
      <w:bookmarkStart w:id="532" w:name="_Toc41971545"/>
      <w:bookmarkStart w:id="533" w:name="_Toc125871308"/>
      <w:bookmarkStart w:id="534" w:name="_Toc197236040"/>
      <w:r w:rsidRPr="00F2024C">
        <w:rPr>
          <w:rFonts w:ascii="Segoe UI Symbol" w:hAnsi="Segoe UI Symbol"/>
        </w:rPr>
        <w:lastRenderedPageBreak/>
        <w:t>Personnel</w:t>
      </w:r>
      <w:bookmarkEnd w:id="529"/>
      <w:bookmarkEnd w:id="530"/>
    </w:p>
    <w:p w14:paraId="109CAD83" w14:textId="77777777" w:rsidR="00A364C9" w:rsidRPr="00D5087F" w:rsidRDefault="00A364C9" w:rsidP="00D5087F">
      <w:pPr>
        <w:pStyle w:val="Heading4"/>
        <w:jc w:val="center"/>
        <w:rPr>
          <w:rFonts w:ascii="Segoe UI Symbol" w:hAnsi="Segoe UI Symbol"/>
          <w:b/>
          <w:sz w:val="28"/>
          <w:szCs w:val="28"/>
        </w:rPr>
      </w:pPr>
      <w:bookmarkStart w:id="535" w:name="_Toc59142567"/>
      <w:bookmarkStart w:id="536" w:name="_Toc88745190"/>
      <w:r w:rsidRPr="00D5087F">
        <w:rPr>
          <w:rFonts w:ascii="Segoe UI Symbol" w:hAnsi="Segoe UI Symbol"/>
          <w:b/>
          <w:sz w:val="28"/>
          <w:szCs w:val="28"/>
        </w:rPr>
        <w:t>Form PER -1</w:t>
      </w:r>
      <w:bookmarkEnd w:id="535"/>
      <w:bookmarkEnd w:id="536"/>
    </w:p>
    <w:p w14:paraId="65B93CD3" w14:textId="77777777" w:rsidR="00A364C9" w:rsidRPr="00D5087F" w:rsidRDefault="00A364C9" w:rsidP="00D5087F">
      <w:pPr>
        <w:pStyle w:val="Heading4"/>
        <w:jc w:val="center"/>
        <w:rPr>
          <w:rFonts w:ascii="Segoe UI Symbol" w:hAnsi="Segoe UI Symbol"/>
          <w:b/>
          <w:sz w:val="32"/>
          <w:szCs w:val="32"/>
        </w:rPr>
      </w:pPr>
      <w:bookmarkStart w:id="537" w:name="_Toc88745191"/>
      <w:r w:rsidRPr="00D5087F">
        <w:rPr>
          <w:rFonts w:ascii="Segoe UI Symbol" w:hAnsi="Segoe UI Symbol"/>
          <w:b/>
          <w:sz w:val="32"/>
          <w:szCs w:val="32"/>
        </w:rPr>
        <w:t>Contractor’s Representative and other Key Personnel</w:t>
      </w:r>
      <w:bookmarkEnd w:id="537"/>
      <w:r w:rsidRPr="00D5087F">
        <w:rPr>
          <w:rFonts w:ascii="Segoe UI Symbol" w:hAnsi="Segoe UI Symbol"/>
          <w:b/>
          <w:sz w:val="32"/>
          <w:szCs w:val="32"/>
        </w:rPr>
        <w:t xml:space="preserve"> </w:t>
      </w:r>
    </w:p>
    <w:p w14:paraId="0E5F5A60" w14:textId="60641C2B" w:rsidR="00A364C9" w:rsidRPr="00D5087F" w:rsidRDefault="00A364C9" w:rsidP="00D5087F">
      <w:pPr>
        <w:suppressAutoHyphens/>
        <w:spacing w:after="120"/>
        <w:ind w:left="86"/>
        <w:jc w:val="center"/>
        <w:rPr>
          <w:rFonts w:ascii="Segoe UI Symbol" w:hAnsi="Segoe UI Symbol"/>
          <w:b/>
          <w:sz w:val="32"/>
          <w:szCs w:val="32"/>
        </w:rPr>
      </w:pPr>
      <w:r w:rsidRPr="00D5087F">
        <w:rPr>
          <w:rFonts w:ascii="Segoe UI Symbol" w:hAnsi="Segoe UI Symbol"/>
          <w:b/>
          <w:spacing w:val="-2"/>
          <w:sz w:val="32"/>
          <w:szCs w:val="32"/>
        </w:rPr>
        <w:t>Schedule</w:t>
      </w:r>
    </w:p>
    <w:p w14:paraId="5D80077C" w14:textId="77777777" w:rsidR="00475EEA" w:rsidRDefault="00475EEA" w:rsidP="00A364C9">
      <w:pPr>
        <w:suppressAutoHyphens/>
        <w:rPr>
          <w:rFonts w:ascii="Segoe UI Symbol" w:hAnsi="Segoe UI Symbol"/>
          <w:spacing w:val="-2"/>
          <w:sz w:val="22"/>
          <w:szCs w:val="22"/>
        </w:rPr>
      </w:pPr>
    </w:p>
    <w:p w14:paraId="7B1AC1AE" w14:textId="27CF79CA" w:rsidR="00A364C9" w:rsidRPr="00475EEA" w:rsidRDefault="00A364C9" w:rsidP="00A364C9">
      <w:pPr>
        <w:suppressAutoHyphens/>
        <w:rPr>
          <w:rFonts w:ascii="Segoe UI Symbol" w:hAnsi="Segoe UI Symbol"/>
          <w:spacing w:val="-2"/>
          <w:szCs w:val="24"/>
        </w:rPr>
      </w:pPr>
      <w:r w:rsidRPr="00475EEA">
        <w:rPr>
          <w:rFonts w:ascii="Segoe UI Symbol" w:hAnsi="Segoe UI Symbol"/>
          <w:spacing w:val="-2"/>
          <w:szCs w:val="24"/>
        </w:rPr>
        <w:t>Bidders should provide the names of suitably qualified personnel to meet the specified requirements stated in Section VII. The data on their experience should be supplied using the Form below for each candidate.</w:t>
      </w:r>
    </w:p>
    <w:p w14:paraId="2A717D58" w14:textId="42FE8100" w:rsidR="00A364C9" w:rsidRDefault="00A364C9" w:rsidP="00475EEA">
      <w:pPr>
        <w:suppressAutoHyphens/>
        <w:spacing w:after="120"/>
        <w:rPr>
          <w:rFonts w:ascii="Segoe UI Symbol" w:hAnsi="Segoe UI Symbol"/>
          <w:b/>
          <w:spacing w:val="-2"/>
        </w:rPr>
      </w:pPr>
      <w:proofErr w:type="gramStart"/>
      <w:r w:rsidRPr="00D5087F">
        <w:rPr>
          <w:rFonts w:ascii="Segoe UI Symbol" w:hAnsi="Segoe UI Symbol"/>
          <w:b/>
          <w:spacing w:val="-2"/>
        </w:rPr>
        <w:t>Contractor’</w:t>
      </w:r>
      <w:proofErr w:type="gramEnd"/>
      <w:r w:rsidRPr="00D5087F">
        <w:rPr>
          <w:rFonts w:ascii="Segoe UI Symbol" w:hAnsi="Segoe UI Symbol"/>
          <w:b/>
          <w:spacing w:val="-2"/>
        </w:rPr>
        <w:t xml:space="preserve"> Representative and Key Personnel </w:t>
      </w:r>
    </w:p>
    <w:p w14:paraId="38A7BB56" w14:textId="77777777" w:rsidR="00FC3159" w:rsidRPr="00D5087F" w:rsidRDefault="00FC3159" w:rsidP="00A364C9">
      <w:pPr>
        <w:suppressAutoHyphens/>
        <w:spacing w:after="120"/>
        <w:ind w:left="86"/>
        <w:rPr>
          <w:rFonts w:ascii="Segoe UI Symbol" w:hAnsi="Segoe UI Symbol"/>
          <w:i/>
          <w:spacing w:val="-2"/>
        </w:rPr>
      </w:pP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A364C9" w:rsidRPr="00143E6E" w14:paraId="5F3495DA" w14:textId="77777777" w:rsidTr="00A364C9">
        <w:trPr>
          <w:cantSplit/>
          <w:trHeight w:val="336"/>
        </w:trPr>
        <w:tc>
          <w:tcPr>
            <w:tcW w:w="720" w:type="dxa"/>
            <w:tcBorders>
              <w:top w:val="single" w:sz="6" w:space="0" w:color="auto"/>
              <w:left w:val="single" w:sz="6" w:space="0" w:color="auto"/>
              <w:bottom w:val="nil"/>
              <w:right w:val="nil"/>
            </w:tcBorders>
            <w:hideMark/>
          </w:tcPr>
          <w:p w14:paraId="5EE2732E" w14:textId="77777777" w:rsidR="00A364C9" w:rsidRPr="00D5087F" w:rsidRDefault="00A364C9" w:rsidP="00565B8F">
            <w:pPr>
              <w:numPr>
                <w:ilvl w:val="0"/>
                <w:numId w:val="110"/>
              </w:numPr>
              <w:suppressAutoHyphens/>
              <w:spacing w:after="0"/>
              <w:ind w:left="994" w:right="0" w:hanging="634"/>
              <w:rPr>
                <w:rFonts w:ascii="Segoe UI Symbol" w:hAnsi="Segoe UI Symbol"/>
                <w:b/>
                <w:bCs/>
                <w:spacing w:val="-2"/>
                <w:sz w:val="20"/>
              </w:rPr>
            </w:pPr>
            <w:r w:rsidRPr="00D5087F">
              <w:rPr>
                <w:rFonts w:ascii="Segoe UI Symbol" w:hAnsi="Segoe UI Symbol"/>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3069A03A"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 xml:space="preserve">Title of position: </w:t>
            </w:r>
            <w:r w:rsidRPr="00D5087F">
              <w:rPr>
                <w:rFonts w:ascii="Segoe UI Symbol" w:hAnsi="Segoe UI Symbol"/>
                <w:bCs/>
                <w:spacing w:val="-2"/>
                <w:sz w:val="20"/>
              </w:rPr>
              <w:t>Contractor’s Representative</w:t>
            </w:r>
          </w:p>
        </w:tc>
      </w:tr>
      <w:tr w:rsidR="00A364C9" w:rsidRPr="00143E6E" w14:paraId="0301912D" w14:textId="77777777" w:rsidTr="00A364C9">
        <w:trPr>
          <w:cantSplit/>
        </w:trPr>
        <w:tc>
          <w:tcPr>
            <w:tcW w:w="720" w:type="dxa"/>
            <w:tcBorders>
              <w:top w:val="nil"/>
              <w:left w:val="single" w:sz="6" w:space="0" w:color="auto"/>
              <w:bottom w:val="nil"/>
              <w:right w:val="nil"/>
            </w:tcBorders>
          </w:tcPr>
          <w:p w14:paraId="7F65C2A7" w14:textId="77777777" w:rsidR="00A364C9" w:rsidRPr="00D5087F" w:rsidRDefault="00A364C9" w:rsidP="00A364C9">
            <w:pPr>
              <w:suppressAutoHyphens/>
              <w:spacing w:before="80" w:after="8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7DE98789"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 xml:space="preserve">Name of candidate: </w:t>
            </w:r>
          </w:p>
        </w:tc>
      </w:tr>
      <w:tr w:rsidR="00A364C9" w:rsidRPr="00143E6E" w14:paraId="520CF27F" w14:textId="77777777" w:rsidTr="00A364C9">
        <w:trPr>
          <w:cantSplit/>
        </w:trPr>
        <w:tc>
          <w:tcPr>
            <w:tcW w:w="720" w:type="dxa"/>
            <w:tcBorders>
              <w:top w:val="nil"/>
              <w:left w:val="single" w:sz="6" w:space="0" w:color="auto"/>
              <w:bottom w:val="nil"/>
              <w:right w:val="nil"/>
            </w:tcBorders>
          </w:tcPr>
          <w:p w14:paraId="6E2B2F4E"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9C2B9E1" w14:textId="77777777" w:rsidR="00A364C9" w:rsidRPr="00D5087F" w:rsidRDefault="00A364C9" w:rsidP="00FC3159">
            <w:pPr>
              <w:spacing w:before="120" w:after="120"/>
              <w:ind w:right="-11"/>
              <w:jc w:val="left"/>
              <w:rPr>
                <w:rFonts w:ascii="Segoe UI Symbol" w:hAnsi="Segoe UI Symbol"/>
                <w:b/>
                <w:sz w:val="20"/>
              </w:rPr>
            </w:pPr>
            <w:r w:rsidRPr="00D5087F">
              <w:rPr>
                <w:rFonts w:ascii="Segoe UI Symbol" w:hAnsi="Segoe UI Symbol"/>
                <w:b/>
                <w:sz w:val="20"/>
              </w:rPr>
              <w:t>Duration of appointment:</w:t>
            </w:r>
          </w:p>
        </w:tc>
        <w:tc>
          <w:tcPr>
            <w:tcW w:w="6470" w:type="dxa"/>
            <w:tcBorders>
              <w:top w:val="single" w:sz="6" w:space="0" w:color="auto"/>
              <w:left w:val="single" w:sz="6" w:space="0" w:color="auto"/>
              <w:bottom w:val="nil"/>
              <w:right w:val="single" w:sz="6" w:space="0" w:color="auto"/>
            </w:tcBorders>
          </w:tcPr>
          <w:p w14:paraId="0E619E92"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whole period (start and end dates) for which this position will be engaged</w:t>
            </w:r>
            <w:r w:rsidRPr="00D5087F">
              <w:rPr>
                <w:rFonts w:ascii="Segoe UI Symbol" w:hAnsi="Segoe UI Symbol"/>
                <w:sz w:val="20"/>
              </w:rPr>
              <w:t>]</w:t>
            </w:r>
          </w:p>
        </w:tc>
      </w:tr>
      <w:tr w:rsidR="00A364C9" w:rsidRPr="00143E6E" w14:paraId="02FDEBFC" w14:textId="77777777" w:rsidTr="00A364C9">
        <w:trPr>
          <w:cantSplit/>
        </w:trPr>
        <w:tc>
          <w:tcPr>
            <w:tcW w:w="720" w:type="dxa"/>
            <w:tcBorders>
              <w:top w:val="nil"/>
              <w:left w:val="single" w:sz="6" w:space="0" w:color="auto"/>
              <w:bottom w:val="nil"/>
              <w:right w:val="nil"/>
            </w:tcBorders>
          </w:tcPr>
          <w:p w14:paraId="55BFD976"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C067037" w14:textId="77777777" w:rsidR="00A364C9" w:rsidRPr="00D5087F" w:rsidRDefault="00A364C9" w:rsidP="00FC3159">
            <w:pPr>
              <w:spacing w:before="120" w:after="120"/>
              <w:ind w:right="-11"/>
              <w:jc w:val="left"/>
              <w:rPr>
                <w:rFonts w:ascii="Segoe UI Symbol" w:hAnsi="Segoe UI Symbol"/>
                <w:b/>
                <w:sz w:val="20"/>
              </w:rPr>
            </w:pPr>
            <w:r w:rsidRPr="00D5087F">
              <w:rPr>
                <w:rFonts w:ascii="Segoe UI Symbol" w:hAnsi="Segoe UI Symbol"/>
                <w:b/>
                <w:sz w:val="20"/>
              </w:rPr>
              <w:t>Time commitment: for this position:</w:t>
            </w:r>
          </w:p>
        </w:tc>
        <w:tc>
          <w:tcPr>
            <w:tcW w:w="6470" w:type="dxa"/>
            <w:tcBorders>
              <w:top w:val="single" w:sz="6" w:space="0" w:color="auto"/>
              <w:left w:val="single" w:sz="6" w:space="0" w:color="auto"/>
              <w:bottom w:val="nil"/>
              <w:right w:val="single" w:sz="6" w:space="0" w:color="auto"/>
            </w:tcBorders>
          </w:tcPr>
          <w:p w14:paraId="5E0BBA7B"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 xml:space="preserve">insert the number of days/week/months/ that </w:t>
            </w:r>
            <w:proofErr w:type="gramStart"/>
            <w:r w:rsidRPr="00D5087F">
              <w:rPr>
                <w:rFonts w:ascii="Segoe UI Symbol" w:hAnsi="Segoe UI Symbol"/>
                <w:i/>
                <w:sz w:val="20"/>
              </w:rPr>
              <w:t>has</w:t>
            </w:r>
            <w:proofErr w:type="gramEnd"/>
            <w:r w:rsidRPr="00D5087F">
              <w:rPr>
                <w:rFonts w:ascii="Segoe UI Symbol" w:hAnsi="Segoe UI Symbol"/>
                <w:i/>
                <w:sz w:val="20"/>
              </w:rPr>
              <w:t xml:space="preserve"> been scheduled for this position</w:t>
            </w:r>
            <w:r w:rsidRPr="00D5087F">
              <w:rPr>
                <w:rFonts w:ascii="Segoe UI Symbol" w:hAnsi="Segoe UI Symbol"/>
                <w:sz w:val="20"/>
              </w:rPr>
              <w:t>]</w:t>
            </w:r>
          </w:p>
        </w:tc>
      </w:tr>
      <w:tr w:rsidR="00A364C9" w:rsidRPr="00143E6E" w14:paraId="64161D5E" w14:textId="77777777" w:rsidTr="00A364C9">
        <w:trPr>
          <w:cantSplit/>
        </w:trPr>
        <w:tc>
          <w:tcPr>
            <w:tcW w:w="720" w:type="dxa"/>
            <w:tcBorders>
              <w:top w:val="nil"/>
              <w:left w:val="single" w:sz="6" w:space="0" w:color="auto"/>
              <w:bottom w:val="nil"/>
              <w:right w:val="nil"/>
            </w:tcBorders>
          </w:tcPr>
          <w:p w14:paraId="6252DA38"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1F8A6E9D" w14:textId="77777777" w:rsidR="00A364C9" w:rsidRPr="00D5087F" w:rsidRDefault="00A364C9" w:rsidP="00FC3159">
            <w:pPr>
              <w:spacing w:before="120" w:after="120"/>
              <w:ind w:right="-11"/>
              <w:jc w:val="left"/>
              <w:rPr>
                <w:rFonts w:ascii="Segoe UI Symbol" w:hAnsi="Segoe UI Symbol"/>
                <w:b/>
                <w:sz w:val="20"/>
              </w:rPr>
            </w:pPr>
            <w:r w:rsidRPr="00D5087F">
              <w:rPr>
                <w:rFonts w:ascii="Segoe UI Symbol" w:hAnsi="Segoe UI Symbol"/>
                <w:b/>
                <w:sz w:val="20"/>
              </w:rPr>
              <w:t>Expected time schedule for this position:</w:t>
            </w:r>
          </w:p>
        </w:tc>
        <w:tc>
          <w:tcPr>
            <w:tcW w:w="6470" w:type="dxa"/>
            <w:tcBorders>
              <w:top w:val="single" w:sz="6" w:space="0" w:color="auto"/>
              <w:left w:val="single" w:sz="6" w:space="0" w:color="auto"/>
              <w:bottom w:val="nil"/>
              <w:right w:val="single" w:sz="6" w:space="0" w:color="auto"/>
            </w:tcBorders>
          </w:tcPr>
          <w:p w14:paraId="1CC24678"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expected time schedule for this position (e.g. attach high level Gantt chart</w:t>
            </w:r>
            <w:r w:rsidRPr="00D5087F">
              <w:rPr>
                <w:rFonts w:ascii="Segoe UI Symbol" w:hAnsi="Segoe UI Symbol"/>
                <w:sz w:val="20"/>
              </w:rPr>
              <w:t>]</w:t>
            </w:r>
          </w:p>
        </w:tc>
      </w:tr>
      <w:tr w:rsidR="00A364C9" w:rsidRPr="00143E6E" w14:paraId="6C591DC3" w14:textId="77777777" w:rsidTr="00A364C9">
        <w:trPr>
          <w:cantSplit/>
        </w:trPr>
        <w:tc>
          <w:tcPr>
            <w:tcW w:w="720" w:type="dxa"/>
            <w:tcBorders>
              <w:top w:val="single" w:sz="6" w:space="0" w:color="auto"/>
              <w:left w:val="single" w:sz="6" w:space="0" w:color="auto"/>
              <w:bottom w:val="nil"/>
              <w:right w:val="nil"/>
            </w:tcBorders>
            <w:hideMark/>
          </w:tcPr>
          <w:p w14:paraId="3F718CB2" w14:textId="77777777" w:rsidR="00A364C9" w:rsidRPr="00D5087F" w:rsidRDefault="00A364C9" w:rsidP="00565B8F">
            <w:pPr>
              <w:numPr>
                <w:ilvl w:val="0"/>
                <w:numId w:val="110"/>
              </w:numPr>
              <w:suppressAutoHyphens/>
              <w:spacing w:after="0"/>
              <w:ind w:left="994" w:right="0" w:hanging="634"/>
              <w:rPr>
                <w:rFonts w:ascii="Segoe UI Symbol" w:hAnsi="Segoe UI Symbol"/>
                <w:b/>
                <w:bCs/>
                <w:spacing w:val="-2"/>
                <w:sz w:val="20"/>
              </w:rPr>
            </w:pPr>
            <w:r w:rsidRPr="00D5087F">
              <w:rPr>
                <w:rFonts w:ascii="Segoe UI Symbol" w:hAnsi="Segoe UI Symbol"/>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022F5193" w14:textId="77777777" w:rsidR="00A364C9" w:rsidRPr="00D5087F" w:rsidRDefault="00A364C9" w:rsidP="00D5087F">
            <w:pPr>
              <w:suppressAutoHyphens/>
              <w:spacing w:before="120" w:after="120"/>
              <w:ind w:left="994" w:right="-11" w:hanging="634"/>
              <w:rPr>
                <w:rFonts w:ascii="Segoe UI Symbol" w:hAnsi="Segoe UI Symbol"/>
                <w:b/>
                <w:bCs/>
                <w:spacing w:val="-2"/>
                <w:sz w:val="20"/>
              </w:rPr>
            </w:pPr>
            <w:r w:rsidRPr="00D5087F">
              <w:rPr>
                <w:rFonts w:ascii="Segoe UI Symbol" w:hAnsi="Segoe UI Symbol"/>
                <w:b/>
                <w:bCs/>
                <w:spacing w:val="-2"/>
                <w:sz w:val="20"/>
              </w:rPr>
              <w:t>Title of position: [Environmental Specialist]</w:t>
            </w:r>
          </w:p>
        </w:tc>
      </w:tr>
      <w:tr w:rsidR="00A364C9" w:rsidRPr="00143E6E" w14:paraId="4BB9F7EB" w14:textId="77777777" w:rsidTr="00A364C9">
        <w:trPr>
          <w:cantSplit/>
        </w:trPr>
        <w:tc>
          <w:tcPr>
            <w:tcW w:w="720" w:type="dxa"/>
            <w:tcBorders>
              <w:top w:val="nil"/>
              <w:left w:val="single" w:sz="6" w:space="0" w:color="auto"/>
              <w:bottom w:val="nil"/>
              <w:right w:val="nil"/>
            </w:tcBorders>
          </w:tcPr>
          <w:p w14:paraId="31D7A5DF" w14:textId="77777777" w:rsidR="00A364C9" w:rsidRPr="00D5087F" w:rsidRDefault="00A364C9" w:rsidP="00A364C9">
            <w:pPr>
              <w:suppressAutoHyphens/>
              <w:spacing w:before="80" w:after="8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903394C"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Name of candidate:</w:t>
            </w:r>
          </w:p>
        </w:tc>
      </w:tr>
      <w:tr w:rsidR="00A364C9" w:rsidRPr="00143E6E" w14:paraId="776CED85" w14:textId="77777777" w:rsidTr="00A364C9">
        <w:trPr>
          <w:cantSplit/>
        </w:trPr>
        <w:tc>
          <w:tcPr>
            <w:tcW w:w="720" w:type="dxa"/>
            <w:tcBorders>
              <w:top w:val="nil"/>
              <w:left w:val="single" w:sz="6" w:space="0" w:color="auto"/>
              <w:bottom w:val="nil"/>
              <w:right w:val="nil"/>
            </w:tcBorders>
          </w:tcPr>
          <w:p w14:paraId="3868CE02"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7B40230" w14:textId="77777777" w:rsidR="00A364C9" w:rsidRPr="00D5087F" w:rsidRDefault="00A364C9" w:rsidP="00FC3159">
            <w:pPr>
              <w:spacing w:before="120" w:after="120"/>
              <w:ind w:right="-11"/>
              <w:jc w:val="left"/>
              <w:rPr>
                <w:rFonts w:ascii="Segoe UI Symbol" w:hAnsi="Segoe UI Symbol"/>
                <w:b/>
                <w:sz w:val="20"/>
              </w:rPr>
            </w:pPr>
            <w:r w:rsidRPr="00D5087F">
              <w:rPr>
                <w:rFonts w:ascii="Segoe UI Symbol" w:hAnsi="Segoe UI Symbol"/>
                <w:b/>
                <w:sz w:val="20"/>
              </w:rPr>
              <w:t>Duration of appointment:</w:t>
            </w:r>
          </w:p>
        </w:tc>
        <w:tc>
          <w:tcPr>
            <w:tcW w:w="6470" w:type="dxa"/>
            <w:tcBorders>
              <w:top w:val="single" w:sz="6" w:space="0" w:color="auto"/>
              <w:left w:val="single" w:sz="6" w:space="0" w:color="auto"/>
              <w:bottom w:val="nil"/>
              <w:right w:val="single" w:sz="6" w:space="0" w:color="auto"/>
            </w:tcBorders>
          </w:tcPr>
          <w:p w14:paraId="3FC4AEA6"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whole period (start and end dates) for which this position will be engaged</w:t>
            </w:r>
            <w:r w:rsidRPr="00D5087F">
              <w:rPr>
                <w:rFonts w:ascii="Segoe UI Symbol" w:hAnsi="Segoe UI Symbol"/>
                <w:sz w:val="20"/>
              </w:rPr>
              <w:t>]</w:t>
            </w:r>
          </w:p>
        </w:tc>
      </w:tr>
      <w:tr w:rsidR="00A364C9" w:rsidRPr="00143E6E" w14:paraId="0A4C37E2" w14:textId="77777777" w:rsidTr="00A364C9">
        <w:trPr>
          <w:cantSplit/>
        </w:trPr>
        <w:tc>
          <w:tcPr>
            <w:tcW w:w="720" w:type="dxa"/>
            <w:tcBorders>
              <w:top w:val="nil"/>
              <w:left w:val="single" w:sz="6" w:space="0" w:color="auto"/>
              <w:bottom w:val="nil"/>
              <w:right w:val="nil"/>
            </w:tcBorders>
          </w:tcPr>
          <w:p w14:paraId="28E0F1A4"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58A2F0D3" w14:textId="77777777" w:rsidR="00A364C9" w:rsidRPr="00D5087F" w:rsidRDefault="00A364C9" w:rsidP="00FC3159">
            <w:pPr>
              <w:spacing w:before="120" w:after="120"/>
              <w:ind w:right="-11"/>
              <w:jc w:val="left"/>
              <w:rPr>
                <w:rFonts w:ascii="Segoe UI Symbol" w:hAnsi="Segoe UI Symbol"/>
                <w:b/>
                <w:sz w:val="20"/>
              </w:rPr>
            </w:pPr>
            <w:r w:rsidRPr="00D5087F">
              <w:rPr>
                <w:rFonts w:ascii="Segoe UI Symbol" w:hAnsi="Segoe UI Symbol"/>
                <w:b/>
                <w:sz w:val="20"/>
              </w:rPr>
              <w:t>Time commitment: for this position:</w:t>
            </w:r>
          </w:p>
        </w:tc>
        <w:tc>
          <w:tcPr>
            <w:tcW w:w="6470" w:type="dxa"/>
            <w:tcBorders>
              <w:top w:val="single" w:sz="6" w:space="0" w:color="auto"/>
              <w:left w:val="single" w:sz="6" w:space="0" w:color="auto"/>
              <w:bottom w:val="nil"/>
              <w:right w:val="single" w:sz="6" w:space="0" w:color="auto"/>
            </w:tcBorders>
          </w:tcPr>
          <w:p w14:paraId="7DFDBD18"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 xml:space="preserve">insert the number of days/week/months/ that </w:t>
            </w:r>
            <w:proofErr w:type="gramStart"/>
            <w:r w:rsidRPr="00D5087F">
              <w:rPr>
                <w:rFonts w:ascii="Segoe UI Symbol" w:hAnsi="Segoe UI Symbol"/>
                <w:i/>
                <w:sz w:val="20"/>
              </w:rPr>
              <w:t>has</w:t>
            </w:r>
            <w:proofErr w:type="gramEnd"/>
            <w:r w:rsidRPr="00D5087F">
              <w:rPr>
                <w:rFonts w:ascii="Segoe UI Symbol" w:hAnsi="Segoe UI Symbol"/>
                <w:i/>
                <w:sz w:val="20"/>
              </w:rPr>
              <w:t xml:space="preserve"> been scheduled for this position</w:t>
            </w:r>
            <w:r w:rsidRPr="00D5087F">
              <w:rPr>
                <w:rFonts w:ascii="Segoe UI Symbol" w:hAnsi="Segoe UI Symbol"/>
                <w:sz w:val="20"/>
              </w:rPr>
              <w:t>]</w:t>
            </w:r>
          </w:p>
        </w:tc>
      </w:tr>
      <w:tr w:rsidR="00A364C9" w:rsidRPr="00143E6E" w14:paraId="15B7A921" w14:textId="77777777" w:rsidTr="008B1660">
        <w:trPr>
          <w:cantSplit/>
        </w:trPr>
        <w:tc>
          <w:tcPr>
            <w:tcW w:w="720" w:type="dxa"/>
            <w:tcBorders>
              <w:top w:val="nil"/>
              <w:left w:val="single" w:sz="6" w:space="0" w:color="auto"/>
              <w:bottom w:val="single" w:sz="6" w:space="0" w:color="auto"/>
              <w:right w:val="nil"/>
            </w:tcBorders>
          </w:tcPr>
          <w:p w14:paraId="29089DD0"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4A9AFDB1" w14:textId="77777777" w:rsidR="00A364C9" w:rsidRPr="00D5087F" w:rsidRDefault="00A364C9" w:rsidP="00FC3159">
            <w:pPr>
              <w:spacing w:before="120" w:after="120"/>
              <w:ind w:right="-11"/>
              <w:jc w:val="left"/>
              <w:rPr>
                <w:rFonts w:ascii="Segoe UI Symbol" w:hAnsi="Segoe UI Symbol"/>
                <w:b/>
                <w:sz w:val="20"/>
              </w:rPr>
            </w:pPr>
            <w:r w:rsidRPr="00D5087F">
              <w:rPr>
                <w:rFonts w:ascii="Segoe UI Symbol" w:hAnsi="Segoe UI Symbol"/>
                <w:b/>
                <w:sz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370353EE"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expected time schedule for this position (e.g. attach high level Gantt chart</w:t>
            </w:r>
            <w:r w:rsidRPr="00D5087F">
              <w:rPr>
                <w:rFonts w:ascii="Segoe UI Symbol" w:hAnsi="Segoe UI Symbol"/>
                <w:sz w:val="20"/>
              </w:rPr>
              <w:t>]</w:t>
            </w:r>
          </w:p>
        </w:tc>
      </w:tr>
      <w:tr w:rsidR="00A364C9" w:rsidRPr="00143E6E" w14:paraId="2D69A63A" w14:textId="77777777" w:rsidTr="00A364C9">
        <w:trPr>
          <w:cantSplit/>
        </w:trPr>
        <w:tc>
          <w:tcPr>
            <w:tcW w:w="720" w:type="dxa"/>
            <w:tcBorders>
              <w:top w:val="single" w:sz="6" w:space="0" w:color="auto"/>
              <w:left w:val="single" w:sz="6" w:space="0" w:color="auto"/>
              <w:bottom w:val="nil"/>
              <w:right w:val="nil"/>
            </w:tcBorders>
            <w:hideMark/>
          </w:tcPr>
          <w:p w14:paraId="41E01E65" w14:textId="77777777" w:rsidR="00A364C9" w:rsidRPr="00D5087F" w:rsidRDefault="00A364C9" w:rsidP="00565B8F">
            <w:pPr>
              <w:numPr>
                <w:ilvl w:val="0"/>
                <w:numId w:val="110"/>
              </w:numPr>
              <w:suppressAutoHyphens/>
              <w:spacing w:after="0"/>
              <w:ind w:left="994" w:right="0" w:hanging="634"/>
              <w:rPr>
                <w:rFonts w:ascii="Segoe UI Symbol" w:hAnsi="Segoe UI Symbol"/>
                <w:b/>
                <w:bCs/>
                <w:spacing w:val="-2"/>
                <w:sz w:val="20"/>
              </w:rPr>
            </w:pPr>
            <w:r w:rsidRPr="00D5087F">
              <w:rPr>
                <w:rFonts w:ascii="Segoe UI Symbol" w:hAnsi="Segoe UI Symbol"/>
                <w:b/>
                <w:bCs/>
                <w:spacing w:val="-2"/>
                <w:sz w:val="20"/>
              </w:rPr>
              <w:lastRenderedPageBreak/>
              <w:t>3.</w:t>
            </w:r>
          </w:p>
        </w:tc>
        <w:tc>
          <w:tcPr>
            <w:tcW w:w="8370" w:type="dxa"/>
            <w:gridSpan w:val="2"/>
            <w:tcBorders>
              <w:top w:val="single" w:sz="6" w:space="0" w:color="auto"/>
              <w:left w:val="single" w:sz="6" w:space="0" w:color="auto"/>
              <w:bottom w:val="nil"/>
              <w:right w:val="single" w:sz="6" w:space="0" w:color="auto"/>
            </w:tcBorders>
            <w:hideMark/>
          </w:tcPr>
          <w:p w14:paraId="4DFAE680" w14:textId="77777777" w:rsidR="00A364C9" w:rsidRPr="00D5087F" w:rsidRDefault="00A364C9" w:rsidP="00D5087F">
            <w:pPr>
              <w:suppressAutoHyphens/>
              <w:spacing w:before="120" w:after="120"/>
              <w:ind w:left="994" w:right="-11" w:hanging="634"/>
              <w:rPr>
                <w:rFonts w:ascii="Segoe UI Symbol" w:hAnsi="Segoe UI Symbol"/>
                <w:b/>
                <w:bCs/>
                <w:spacing w:val="-2"/>
                <w:sz w:val="20"/>
              </w:rPr>
            </w:pPr>
            <w:r w:rsidRPr="00D5087F">
              <w:rPr>
                <w:rFonts w:ascii="Segoe UI Symbol" w:hAnsi="Segoe UI Symbol"/>
                <w:b/>
                <w:bCs/>
                <w:spacing w:val="-2"/>
                <w:sz w:val="20"/>
              </w:rPr>
              <w:t>Title of position: [Health and Safety Specialist]</w:t>
            </w:r>
          </w:p>
        </w:tc>
      </w:tr>
      <w:tr w:rsidR="00A364C9" w:rsidRPr="00143E6E" w14:paraId="6F988E49" w14:textId="77777777" w:rsidTr="00A364C9">
        <w:trPr>
          <w:cantSplit/>
        </w:trPr>
        <w:tc>
          <w:tcPr>
            <w:tcW w:w="720" w:type="dxa"/>
            <w:tcBorders>
              <w:top w:val="nil"/>
              <w:left w:val="single" w:sz="6" w:space="0" w:color="auto"/>
              <w:bottom w:val="nil"/>
              <w:right w:val="nil"/>
            </w:tcBorders>
          </w:tcPr>
          <w:p w14:paraId="491ABDDC" w14:textId="77777777" w:rsidR="00A364C9" w:rsidRPr="00D5087F" w:rsidRDefault="00A364C9" w:rsidP="00A364C9">
            <w:pPr>
              <w:suppressAutoHyphens/>
              <w:spacing w:before="80" w:after="8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21F28301"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Name of candidate:</w:t>
            </w:r>
          </w:p>
        </w:tc>
      </w:tr>
      <w:tr w:rsidR="00A364C9" w:rsidRPr="00143E6E" w14:paraId="5ABFF921" w14:textId="77777777" w:rsidTr="00A364C9">
        <w:trPr>
          <w:cantSplit/>
        </w:trPr>
        <w:tc>
          <w:tcPr>
            <w:tcW w:w="720" w:type="dxa"/>
            <w:tcBorders>
              <w:top w:val="nil"/>
              <w:left w:val="single" w:sz="6" w:space="0" w:color="auto"/>
              <w:bottom w:val="nil"/>
              <w:right w:val="nil"/>
            </w:tcBorders>
          </w:tcPr>
          <w:p w14:paraId="4A9766F4"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D556FCA"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Duration of appointment:</w:t>
            </w:r>
          </w:p>
        </w:tc>
        <w:tc>
          <w:tcPr>
            <w:tcW w:w="6470" w:type="dxa"/>
            <w:tcBorders>
              <w:top w:val="single" w:sz="6" w:space="0" w:color="auto"/>
              <w:left w:val="single" w:sz="6" w:space="0" w:color="auto"/>
              <w:bottom w:val="nil"/>
              <w:right w:val="single" w:sz="6" w:space="0" w:color="auto"/>
            </w:tcBorders>
          </w:tcPr>
          <w:p w14:paraId="41AE675C"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whole period (start and end dates) for which this position will be engaged</w:t>
            </w:r>
            <w:r w:rsidRPr="00D5087F">
              <w:rPr>
                <w:rFonts w:ascii="Segoe UI Symbol" w:hAnsi="Segoe UI Symbol"/>
                <w:sz w:val="20"/>
              </w:rPr>
              <w:t>]</w:t>
            </w:r>
          </w:p>
        </w:tc>
      </w:tr>
      <w:tr w:rsidR="00A364C9" w:rsidRPr="00143E6E" w14:paraId="618FAA57" w14:textId="77777777" w:rsidTr="00A364C9">
        <w:trPr>
          <w:cantSplit/>
        </w:trPr>
        <w:tc>
          <w:tcPr>
            <w:tcW w:w="720" w:type="dxa"/>
            <w:tcBorders>
              <w:top w:val="nil"/>
              <w:left w:val="single" w:sz="6" w:space="0" w:color="auto"/>
              <w:bottom w:val="nil"/>
              <w:right w:val="nil"/>
            </w:tcBorders>
          </w:tcPr>
          <w:p w14:paraId="11C5567C"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5A939150"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Time commitment: for this position:</w:t>
            </w:r>
          </w:p>
        </w:tc>
        <w:tc>
          <w:tcPr>
            <w:tcW w:w="6470" w:type="dxa"/>
            <w:tcBorders>
              <w:top w:val="single" w:sz="6" w:space="0" w:color="auto"/>
              <w:left w:val="single" w:sz="6" w:space="0" w:color="auto"/>
              <w:bottom w:val="nil"/>
              <w:right w:val="single" w:sz="6" w:space="0" w:color="auto"/>
            </w:tcBorders>
          </w:tcPr>
          <w:p w14:paraId="6A3A81BA"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 xml:space="preserve">insert the number of days/week/months/ that </w:t>
            </w:r>
            <w:proofErr w:type="gramStart"/>
            <w:r w:rsidRPr="00D5087F">
              <w:rPr>
                <w:rFonts w:ascii="Segoe UI Symbol" w:hAnsi="Segoe UI Symbol"/>
                <w:i/>
                <w:sz w:val="20"/>
              </w:rPr>
              <w:t>has</w:t>
            </w:r>
            <w:proofErr w:type="gramEnd"/>
            <w:r w:rsidRPr="00D5087F">
              <w:rPr>
                <w:rFonts w:ascii="Segoe UI Symbol" w:hAnsi="Segoe UI Symbol"/>
                <w:i/>
                <w:sz w:val="20"/>
              </w:rPr>
              <w:t xml:space="preserve"> been scheduled for this position</w:t>
            </w:r>
            <w:r w:rsidRPr="00D5087F">
              <w:rPr>
                <w:rFonts w:ascii="Segoe UI Symbol" w:hAnsi="Segoe UI Symbol"/>
                <w:sz w:val="20"/>
              </w:rPr>
              <w:t>]</w:t>
            </w:r>
          </w:p>
        </w:tc>
      </w:tr>
      <w:tr w:rsidR="00A364C9" w:rsidRPr="00143E6E" w14:paraId="48D22193" w14:textId="77777777" w:rsidTr="008B1660">
        <w:trPr>
          <w:cantSplit/>
        </w:trPr>
        <w:tc>
          <w:tcPr>
            <w:tcW w:w="720" w:type="dxa"/>
            <w:tcBorders>
              <w:top w:val="nil"/>
              <w:left w:val="single" w:sz="6" w:space="0" w:color="auto"/>
              <w:bottom w:val="single" w:sz="4" w:space="0" w:color="auto"/>
              <w:right w:val="nil"/>
            </w:tcBorders>
          </w:tcPr>
          <w:p w14:paraId="5F86A96A"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single" w:sz="4" w:space="0" w:color="auto"/>
              <w:right w:val="single" w:sz="6" w:space="0" w:color="auto"/>
            </w:tcBorders>
          </w:tcPr>
          <w:p w14:paraId="4C1E313B"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Expected time schedule for this position:</w:t>
            </w:r>
          </w:p>
        </w:tc>
        <w:tc>
          <w:tcPr>
            <w:tcW w:w="6470" w:type="dxa"/>
            <w:tcBorders>
              <w:top w:val="single" w:sz="6" w:space="0" w:color="auto"/>
              <w:left w:val="single" w:sz="6" w:space="0" w:color="auto"/>
              <w:bottom w:val="single" w:sz="4" w:space="0" w:color="auto"/>
              <w:right w:val="single" w:sz="6" w:space="0" w:color="auto"/>
            </w:tcBorders>
          </w:tcPr>
          <w:p w14:paraId="4E0A6A26"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expected time schedule for this position (e.g. attach high level Gantt chart</w:t>
            </w:r>
            <w:r w:rsidRPr="00D5087F">
              <w:rPr>
                <w:rFonts w:ascii="Segoe UI Symbol" w:hAnsi="Segoe UI Symbol"/>
                <w:sz w:val="20"/>
              </w:rPr>
              <w:t>]</w:t>
            </w:r>
          </w:p>
          <w:p w14:paraId="3D538996" w14:textId="00970E8C" w:rsidR="008B1660" w:rsidRPr="00D5087F" w:rsidRDefault="008B1660" w:rsidP="00D5087F">
            <w:pPr>
              <w:spacing w:before="120" w:after="120"/>
              <w:ind w:right="-11"/>
              <w:rPr>
                <w:rFonts w:ascii="Segoe UI Symbol" w:hAnsi="Segoe UI Symbol"/>
                <w:sz w:val="20"/>
              </w:rPr>
            </w:pPr>
          </w:p>
        </w:tc>
      </w:tr>
      <w:tr w:rsidR="00A364C9" w:rsidRPr="00143E6E" w14:paraId="2DEB9891" w14:textId="77777777" w:rsidTr="008B1660">
        <w:trPr>
          <w:cantSplit/>
        </w:trPr>
        <w:tc>
          <w:tcPr>
            <w:tcW w:w="720" w:type="dxa"/>
            <w:tcBorders>
              <w:top w:val="single" w:sz="4" w:space="0" w:color="auto"/>
              <w:left w:val="single" w:sz="6" w:space="0" w:color="auto"/>
              <w:bottom w:val="nil"/>
              <w:right w:val="nil"/>
            </w:tcBorders>
            <w:hideMark/>
          </w:tcPr>
          <w:p w14:paraId="405ED553" w14:textId="77777777" w:rsidR="00A364C9" w:rsidRPr="00D5087F" w:rsidRDefault="00A364C9" w:rsidP="00565B8F">
            <w:pPr>
              <w:numPr>
                <w:ilvl w:val="0"/>
                <w:numId w:val="110"/>
              </w:numPr>
              <w:suppressAutoHyphens/>
              <w:spacing w:after="0"/>
              <w:ind w:left="994" w:right="0" w:hanging="634"/>
              <w:rPr>
                <w:rFonts w:ascii="Segoe UI Symbol" w:hAnsi="Segoe UI Symbol"/>
                <w:b/>
                <w:bCs/>
                <w:spacing w:val="-2"/>
                <w:sz w:val="20"/>
              </w:rPr>
            </w:pPr>
            <w:r w:rsidRPr="00D5087F">
              <w:rPr>
                <w:rFonts w:ascii="Segoe UI Symbol" w:hAnsi="Segoe UI Symbol"/>
                <w:b/>
                <w:bCs/>
                <w:spacing w:val="-2"/>
                <w:sz w:val="20"/>
              </w:rPr>
              <w:t>4.</w:t>
            </w:r>
          </w:p>
        </w:tc>
        <w:tc>
          <w:tcPr>
            <w:tcW w:w="8370" w:type="dxa"/>
            <w:gridSpan w:val="2"/>
            <w:tcBorders>
              <w:top w:val="single" w:sz="4" w:space="0" w:color="auto"/>
              <w:left w:val="single" w:sz="6" w:space="0" w:color="auto"/>
              <w:bottom w:val="nil"/>
              <w:right w:val="single" w:sz="6" w:space="0" w:color="auto"/>
            </w:tcBorders>
            <w:hideMark/>
          </w:tcPr>
          <w:p w14:paraId="112AB197" w14:textId="77777777" w:rsidR="00A364C9" w:rsidRPr="00D5087F" w:rsidRDefault="00A364C9" w:rsidP="00D5087F">
            <w:pPr>
              <w:suppressAutoHyphens/>
              <w:spacing w:before="120" w:after="120"/>
              <w:ind w:left="654" w:right="-11" w:hanging="634"/>
              <w:rPr>
                <w:rFonts w:ascii="Segoe UI Symbol" w:hAnsi="Segoe UI Symbol"/>
                <w:b/>
                <w:bCs/>
                <w:spacing w:val="-2"/>
                <w:sz w:val="20"/>
              </w:rPr>
            </w:pPr>
            <w:r w:rsidRPr="00D5087F">
              <w:rPr>
                <w:rFonts w:ascii="Segoe UI Symbol" w:hAnsi="Segoe UI Symbol"/>
                <w:b/>
                <w:bCs/>
                <w:spacing w:val="-2"/>
                <w:sz w:val="20"/>
              </w:rPr>
              <w:t>Title of position: [Social Specialist]</w:t>
            </w:r>
          </w:p>
        </w:tc>
      </w:tr>
      <w:tr w:rsidR="00A364C9" w:rsidRPr="00143E6E" w14:paraId="45002289" w14:textId="77777777" w:rsidTr="00A364C9">
        <w:trPr>
          <w:cantSplit/>
        </w:trPr>
        <w:tc>
          <w:tcPr>
            <w:tcW w:w="720" w:type="dxa"/>
            <w:tcBorders>
              <w:top w:val="nil"/>
              <w:left w:val="single" w:sz="6" w:space="0" w:color="auto"/>
              <w:bottom w:val="nil"/>
              <w:right w:val="nil"/>
            </w:tcBorders>
          </w:tcPr>
          <w:p w14:paraId="4248BAAF" w14:textId="77777777" w:rsidR="00A364C9" w:rsidRPr="00D5087F" w:rsidRDefault="00A364C9" w:rsidP="00A364C9">
            <w:pPr>
              <w:suppressAutoHyphens/>
              <w:spacing w:before="80" w:after="8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7B2E9467"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 xml:space="preserve">Name of candidate:  </w:t>
            </w:r>
          </w:p>
        </w:tc>
      </w:tr>
      <w:tr w:rsidR="00A364C9" w:rsidRPr="00143E6E" w14:paraId="51AFEC94" w14:textId="77777777" w:rsidTr="00A364C9">
        <w:trPr>
          <w:cantSplit/>
        </w:trPr>
        <w:tc>
          <w:tcPr>
            <w:tcW w:w="720" w:type="dxa"/>
            <w:tcBorders>
              <w:top w:val="nil"/>
              <w:left w:val="single" w:sz="6" w:space="0" w:color="auto"/>
              <w:bottom w:val="nil"/>
              <w:right w:val="nil"/>
            </w:tcBorders>
          </w:tcPr>
          <w:p w14:paraId="3139C9FF"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11070884"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Duration of appointment:</w:t>
            </w:r>
          </w:p>
        </w:tc>
        <w:tc>
          <w:tcPr>
            <w:tcW w:w="6470" w:type="dxa"/>
            <w:tcBorders>
              <w:top w:val="single" w:sz="6" w:space="0" w:color="auto"/>
              <w:left w:val="single" w:sz="6" w:space="0" w:color="auto"/>
              <w:bottom w:val="nil"/>
              <w:right w:val="single" w:sz="6" w:space="0" w:color="auto"/>
            </w:tcBorders>
          </w:tcPr>
          <w:p w14:paraId="55DE715D"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whole period (start and end dates) for which this position will be engaged</w:t>
            </w:r>
            <w:r w:rsidRPr="00D5087F">
              <w:rPr>
                <w:rFonts w:ascii="Segoe UI Symbol" w:hAnsi="Segoe UI Symbol"/>
                <w:sz w:val="20"/>
              </w:rPr>
              <w:t>]</w:t>
            </w:r>
          </w:p>
        </w:tc>
      </w:tr>
      <w:tr w:rsidR="00A364C9" w:rsidRPr="00143E6E" w14:paraId="4A536670" w14:textId="77777777" w:rsidTr="00A364C9">
        <w:trPr>
          <w:cantSplit/>
        </w:trPr>
        <w:tc>
          <w:tcPr>
            <w:tcW w:w="720" w:type="dxa"/>
            <w:tcBorders>
              <w:top w:val="nil"/>
              <w:left w:val="single" w:sz="6" w:space="0" w:color="auto"/>
              <w:bottom w:val="nil"/>
              <w:right w:val="nil"/>
            </w:tcBorders>
          </w:tcPr>
          <w:p w14:paraId="6513C3E7"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24F6277"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Time commitment: for this position:</w:t>
            </w:r>
          </w:p>
        </w:tc>
        <w:tc>
          <w:tcPr>
            <w:tcW w:w="6470" w:type="dxa"/>
            <w:tcBorders>
              <w:top w:val="single" w:sz="6" w:space="0" w:color="auto"/>
              <w:left w:val="single" w:sz="6" w:space="0" w:color="auto"/>
              <w:bottom w:val="nil"/>
              <w:right w:val="single" w:sz="6" w:space="0" w:color="auto"/>
            </w:tcBorders>
          </w:tcPr>
          <w:p w14:paraId="7A813822"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 xml:space="preserve">insert the number of days/week/months/ that </w:t>
            </w:r>
            <w:proofErr w:type="gramStart"/>
            <w:r w:rsidRPr="00D5087F">
              <w:rPr>
                <w:rFonts w:ascii="Segoe UI Symbol" w:hAnsi="Segoe UI Symbol"/>
                <w:i/>
                <w:sz w:val="20"/>
              </w:rPr>
              <w:t>has</w:t>
            </w:r>
            <w:proofErr w:type="gramEnd"/>
            <w:r w:rsidRPr="00D5087F">
              <w:rPr>
                <w:rFonts w:ascii="Segoe UI Symbol" w:hAnsi="Segoe UI Symbol"/>
                <w:i/>
                <w:sz w:val="20"/>
              </w:rPr>
              <w:t xml:space="preserve"> been scheduled for this position</w:t>
            </w:r>
            <w:r w:rsidRPr="00D5087F">
              <w:rPr>
                <w:rFonts w:ascii="Segoe UI Symbol" w:hAnsi="Segoe UI Symbol"/>
                <w:sz w:val="20"/>
              </w:rPr>
              <w:t>]</w:t>
            </w:r>
          </w:p>
        </w:tc>
      </w:tr>
      <w:tr w:rsidR="00A364C9" w:rsidRPr="00143E6E" w14:paraId="0AB0818F" w14:textId="77777777" w:rsidTr="00A364C9">
        <w:trPr>
          <w:cantSplit/>
        </w:trPr>
        <w:tc>
          <w:tcPr>
            <w:tcW w:w="720" w:type="dxa"/>
            <w:tcBorders>
              <w:top w:val="nil"/>
              <w:left w:val="single" w:sz="6" w:space="0" w:color="auto"/>
              <w:bottom w:val="nil"/>
              <w:right w:val="nil"/>
            </w:tcBorders>
          </w:tcPr>
          <w:p w14:paraId="7C8DBAB7" w14:textId="77777777" w:rsidR="00A364C9" w:rsidRPr="00D5087F" w:rsidRDefault="00A364C9" w:rsidP="00A364C9">
            <w:pPr>
              <w:suppressAutoHyphens/>
              <w:spacing w:before="80" w:after="8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440EB20"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Expected time schedule for this position:</w:t>
            </w:r>
          </w:p>
        </w:tc>
        <w:tc>
          <w:tcPr>
            <w:tcW w:w="6470" w:type="dxa"/>
            <w:tcBorders>
              <w:top w:val="single" w:sz="6" w:space="0" w:color="auto"/>
              <w:left w:val="single" w:sz="6" w:space="0" w:color="auto"/>
              <w:bottom w:val="nil"/>
              <w:right w:val="single" w:sz="6" w:space="0" w:color="auto"/>
            </w:tcBorders>
          </w:tcPr>
          <w:p w14:paraId="29891327"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expected time schedule for this position (e.g. attach high level Gantt chart</w:t>
            </w:r>
            <w:r w:rsidRPr="00D5087F">
              <w:rPr>
                <w:rFonts w:ascii="Segoe UI Symbol" w:hAnsi="Segoe UI Symbol"/>
                <w:sz w:val="20"/>
              </w:rPr>
              <w:t>]</w:t>
            </w:r>
          </w:p>
        </w:tc>
      </w:tr>
      <w:tr w:rsidR="00A364C9" w:rsidRPr="00143E6E" w14:paraId="1EA9B4EA" w14:textId="77777777" w:rsidTr="00A364C9">
        <w:trPr>
          <w:cantSplit/>
        </w:trPr>
        <w:tc>
          <w:tcPr>
            <w:tcW w:w="720" w:type="dxa"/>
            <w:tcBorders>
              <w:top w:val="single" w:sz="6" w:space="0" w:color="auto"/>
              <w:left w:val="single" w:sz="6" w:space="0" w:color="auto"/>
              <w:bottom w:val="nil"/>
              <w:right w:val="nil"/>
            </w:tcBorders>
          </w:tcPr>
          <w:p w14:paraId="3066FBE1" w14:textId="77777777" w:rsidR="00A364C9" w:rsidRPr="00D5087F" w:rsidRDefault="00A364C9" w:rsidP="00565B8F">
            <w:pPr>
              <w:numPr>
                <w:ilvl w:val="0"/>
                <w:numId w:val="110"/>
              </w:numPr>
              <w:suppressAutoHyphens/>
              <w:spacing w:before="80" w:after="80"/>
              <w:ind w:right="0"/>
              <w:contextualSpacing/>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tcPr>
          <w:p w14:paraId="79D9B1AA" w14:textId="77777777" w:rsidR="00A364C9" w:rsidRPr="00D5087F" w:rsidRDefault="00A364C9" w:rsidP="00D5087F">
            <w:pPr>
              <w:suppressAutoHyphens/>
              <w:spacing w:before="120" w:after="120"/>
              <w:ind w:right="-11"/>
              <w:rPr>
                <w:rFonts w:ascii="Segoe UI Symbol" w:hAnsi="Segoe UI Symbol"/>
                <w:b/>
                <w:bCs/>
                <w:sz w:val="20"/>
              </w:rPr>
            </w:pPr>
            <w:r w:rsidRPr="00D5087F">
              <w:rPr>
                <w:rFonts w:ascii="Segoe UI Symbol" w:hAnsi="Segoe UI Symbol"/>
                <w:b/>
                <w:bCs/>
                <w:spacing w:val="-2"/>
                <w:sz w:val="20"/>
              </w:rPr>
              <w:t xml:space="preserve">Title of position: </w:t>
            </w:r>
            <w:r w:rsidRPr="00D5087F">
              <w:rPr>
                <w:rFonts w:ascii="Segoe UI Symbol" w:hAnsi="Segoe UI Symbol"/>
                <w:b/>
                <w:bCs/>
                <w:sz w:val="20"/>
                <w:lang w:val="en-GB"/>
              </w:rPr>
              <w:t>Sexual Exploitation, Abuse and Harassment Expert</w:t>
            </w:r>
          </w:p>
          <w:p w14:paraId="2F81B92D" w14:textId="13ABF65E" w:rsidR="00A364C9" w:rsidRPr="00D5087F" w:rsidRDefault="00A364C9" w:rsidP="00D5087F">
            <w:pPr>
              <w:suppressAutoHyphens/>
              <w:spacing w:before="120" w:after="120"/>
              <w:ind w:right="-11"/>
              <w:rPr>
                <w:rFonts w:ascii="Segoe UI Symbol" w:hAnsi="Segoe UI Symbol"/>
                <w:sz w:val="20"/>
              </w:rPr>
            </w:pPr>
            <w:r w:rsidRPr="00D5087F">
              <w:rPr>
                <w:rFonts w:ascii="Segoe UI Symbol" w:hAnsi="Segoe UI Symbol"/>
                <w:i/>
                <w:iCs/>
                <w:spacing w:val="-2"/>
                <w:sz w:val="20"/>
              </w:rPr>
              <w:t xml:space="preserve"> [Where </w:t>
            </w:r>
            <w:proofErr w:type="gramStart"/>
            <w:r w:rsidRPr="00D5087F">
              <w:rPr>
                <w:rFonts w:ascii="Segoe UI Symbol" w:hAnsi="Segoe UI Symbol"/>
                <w:i/>
                <w:iCs/>
                <w:spacing w:val="-2"/>
                <w:sz w:val="20"/>
              </w:rPr>
              <w:t>a Project SEA risks</w:t>
            </w:r>
            <w:proofErr w:type="gramEnd"/>
            <w:r w:rsidRPr="00D5087F">
              <w:rPr>
                <w:rFonts w:ascii="Segoe UI Symbol" w:hAnsi="Segoe UI Symbol"/>
                <w:i/>
                <w:iCs/>
                <w:spacing w:val="-2"/>
                <w:sz w:val="20"/>
              </w:rPr>
              <w:t xml:space="preserve"> are assessed to be substantial or high, key personnel shall include an expert/s with relevant experience in addressing sexual exploitation, sexual abuse and sexual harassment cases]</w:t>
            </w:r>
          </w:p>
        </w:tc>
      </w:tr>
      <w:tr w:rsidR="00A364C9" w:rsidRPr="00143E6E" w14:paraId="49C63BEA" w14:textId="77777777" w:rsidTr="00A364C9">
        <w:trPr>
          <w:cantSplit/>
        </w:trPr>
        <w:tc>
          <w:tcPr>
            <w:tcW w:w="720" w:type="dxa"/>
            <w:tcBorders>
              <w:top w:val="single" w:sz="6" w:space="0" w:color="auto"/>
              <w:left w:val="single" w:sz="6" w:space="0" w:color="auto"/>
              <w:bottom w:val="nil"/>
              <w:right w:val="nil"/>
            </w:tcBorders>
          </w:tcPr>
          <w:p w14:paraId="6F8E2602" w14:textId="77777777" w:rsidR="00A364C9" w:rsidRPr="00D5087F" w:rsidRDefault="00A364C9" w:rsidP="00A364C9">
            <w:pPr>
              <w:suppressAutoHyphens/>
              <w:spacing w:before="80" w:after="8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tcPr>
          <w:p w14:paraId="3B5512FD"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Name of candidate</w:t>
            </w:r>
          </w:p>
        </w:tc>
      </w:tr>
      <w:tr w:rsidR="00A364C9" w:rsidRPr="00143E6E" w14:paraId="12F9CEA1" w14:textId="77777777" w:rsidTr="00A364C9">
        <w:trPr>
          <w:cantSplit/>
        </w:trPr>
        <w:tc>
          <w:tcPr>
            <w:tcW w:w="720" w:type="dxa"/>
            <w:tcBorders>
              <w:top w:val="nil"/>
              <w:left w:val="single" w:sz="6" w:space="0" w:color="auto"/>
              <w:bottom w:val="nil"/>
              <w:right w:val="nil"/>
            </w:tcBorders>
          </w:tcPr>
          <w:p w14:paraId="54F56F33"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6B7E6A5"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Duration of appointment:</w:t>
            </w:r>
          </w:p>
        </w:tc>
        <w:tc>
          <w:tcPr>
            <w:tcW w:w="6470" w:type="dxa"/>
            <w:tcBorders>
              <w:top w:val="single" w:sz="6" w:space="0" w:color="auto"/>
              <w:left w:val="single" w:sz="6" w:space="0" w:color="auto"/>
              <w:bottom w:val="nil"/>
              <w:right w:val="single" w:sz="6" w:space="0" w:color="auto"/>
            </w:tcBorders>
          </w:tcPr>
          <w:p w14:paraId="38183018"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whole period (start and end dates) for which this position will be engaged</w:t>
            </w:r>
            <w:r w:rsidRPr="00D5087F">
              <w:rPr>
                <w:rFonts w:ascii="Segoe UI Symbol" w:hAnsi="Segoe UI Symbol"/>
                <w:sz w:val="20"/>
              </w:rPr>
              <w:t>]</w:t>
            </w:r>
          </w:p>
        </w:tc>
      </w:tr>
      <w:tr w:rsidR="00A364C9" w:rsidRPr="00143E6E" w14:paraId="46BE0671" w14:textId="77777777" w:rsidTr="00A364C9">
        <w:trPr>
          <w:cantSplit/>
        </w:trPr>
        <w:tc>
          <w:tcPr>
            <w:tcW w:w="720" w:type="dxa"/>
            <w:tcBorders>
              <w:top w:val="nil"/>
              <w:left w:val="single" w:sz="6" w:space="0" w:color="auto"/>
              <w:bottom w:val="nil"/>
              <w:right w:val="nil"/>
            </w:tcBorders>
          </w:tcPr>
          <w:p w14:paraId="1478BC06"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76D1FB3B"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Time commitment: for this position:</w:t>
            </w:r>
          </w:p>
        </w:tc>
        <w:tc>
          <w:tcPr>
            <w:tcW w:w="6470" w:type="dxa"/>
            <w:tcBorders>
              <w:top w:val="single" w:sz="6" w:space="0" w:color="auto"/>
              <w:left w:val="single" w:sz="6" w:space="0" w:color="auto"/>
              <w:bottom w:val="nil"/>
              <w:right w:val="single" w:sz="6" w:space="0" w:color="auto"/>
            </w:tcBorders>
          </w:tcPr>
          <w:p w14:paraId="70A00A74"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 xml:space="preserve">insert the number of days/week/months/ that </w:t>
            </w:r>
            <w:proofErr w:type="gramStart"/>
            <w:r w:rsidRPr="00D5087F">
              <w:rPr>
                <w:rFonts w:ascii="Segoe UI Symbol" w:hAnsi="Segoe UI Symbol"/>
                <w:i/>
                <w:sz w:val="20"/>
              </w:rPr>
              <w:t>has</w:t>
            </w:r>
            <w:proofErr w:type="gramEnd"/>
            <w:r w:rsidRPr="00D5087F">
              <w:rPr>
                <w:rFonts w:ascii="Segoe UI Symbol" w:hAnsi="Segoe UI Symbol"/>
                <w:i/>
                <w:sz w:val="20"/>
              </w:rPr>
              <w:t xml:space="preserve"> been scheduled for this position</w:t>
            </w:r>
            <w:r w:rsidRPr="00D5087F">
              <w:rPr>
                <w:rFonts w:ascii="Segoe UI Symbol" w:hAnsi="Segoe UI Symbol"/>
                <w:sz w:val="20"/>
              </w:rPr>
              <w:t>]</w:t>
            </w:r>
          </w:p>
        </w:tc>
      </w:tr>
      <w:tr w:rsidR="00A364C9" w:rsidRPr="00143E6E" w14:paraId="09193815" w14:textId="77777777" w:rsidTr="00A364C9">
        <w:trPr>
          <w:cantSplit/>
        </w:trPr>
        <w:tc>
          <w:tcPr>
            <w:tcW w:w="720" w:type="dxa"/>
            <w:tcBorders>
              <w:top w:val="nil"/>
              <w:left w:val="single" w:sz="6" w:space="0" w:color="auto"/>
              <w:bottom w:val="single" w:sz="6" w:space="0" w:color="auto"/>
              <w:right w:val="nil"/>
            </w:tcBorders>
          </w:tcPr>
          <w:p w14:paraId="0309F219"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2F9962C7"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2A6F40E4"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expected time schedule for this position (e.g. attach high level Gantt chart</w:t>
            </w:r>
            <w:r w:rsidRPr="00D5087F">
              <w:rPr>
                <w:rFonts w:ascii="Segoe UI Symbol" w:hAnsi="Segoe UI Symbol"/>
                <w:sz w:val="20"/>
              </w:rPr>
              <w:t>]</w:t>
            </w:r>
          </w:p>
        </w:tc>
      </w:tr>
      <w:tr w:rsidR="00A364C9" w:rsidRPr="00143E6E" w14:paraId="342D88E0" w14:textId="77777777" w:rsidTr="00A364C9">
        <w:trPr>
          <w:cantSplit/>
        </w:trPr>
        <w:tc>
          <w:tcPr>
            <w:tcW w:w="720" w:type="dxa"/>
            <w:tcBorders>
              <w:top w:val="single" w:sz="6" w:space="0" w:color="auto"/>
              <w:left w:val="single" w:sz="6" w:space="0" w:color="auto"/>
              <w:bottom w:val="nil"/>
              <w:right w:val="nil"/>
            </w:tcBorders>
            <w:hideMark/>
          </w:tcPr>
          <w:p w14:paraId="27893B86" w14:textId="77777777" w:rsidR="00A364C9" w:rsidRPr="00D5087F" w:rsidRDefault="00A364C9" w:rsidP="00565B8F">
            <w:pPr>
              <w:numPr>
                <w:ilvl w:val="0"/>
                <w:numId w:val="110"/>
              </w:numPr>
              <w:suppressAutoHyphens/>
              <w:spacing w:after="0"/>
              <w:ind w:left="994" w:right="0" w:hanging="634"/>
              <w:jc w:val="center"/>
              <w:rPr>
                <w:rFonts w:ascii="Segoe UI Symbol" w:hAnsi="Segoe UI Symbol"/>
                <w:b/>
                <w:bCs/>
                <w:spacing w:val="-2"/>
                <w:sz w:val="20"/>
              </w:rPr>
            </w:pPr>
            <w:r w:rsidRPr="00D5087F">
              <w:rPr>
                <w:rFonts w:ascii="Segoe UI Symbol" w:hAnsi="Segoe UI Symbol"/>
                <w:b/>
                <w:bCs/>
                <w:spacing w:val="-2"/>
                <w:sz w:val="20"/>
              </w:rPr>
              <w:lastRenderedPageBreak/>
              <w:t>5.</w:t>
            </w:r>
          </w:p>
        </w:tc>
        <w:tc>
          <w:tcPr>
            <w:tcW w:w="8370" w:type="dxa"/>
            <w:gridSpan w:val="2"/>
            <w:tcBorders>
              <w:top w:val="single" w:sz="6" w:space="0" w:color="auto"/>
              <w:left w:val="single" w:sz="6" w:space="0" w:color="auto"/>
              <w:bottom w:val="nil"/>
              <w:right w:val="single" w:sz="6" w:space="0" w:color="auto"/>
            </w:tcBorders>
            <w:hideMark/>
          </w:tcPr>
          <w:p w14:paraId="56BD3881" w14:textId="77777777" w:rsidR="00A364C9" w:rsidRPr="00D5087F" w:rsidRDefault="00A364C9" w:rsidP="00D5087F">
            <w:pPr>
              <w:suppressAutoHyphens/>
              <w:spacing w:before="120" w:after="120"/>
              <w:ind w:left="654" w:right="-11" w:hanging="634"/>
              <w:rPr>
                <w:rFonts w:ascii="Segoe UI Symbol" w:hAnsi="Segoe UI Symbol"/>
                <w:b/>
                <w:bCs/>
                <w:spacing w:val="-2"/>
                <w:sz w:val="20"/>
              </w:rPr>
            </w:pPr>
            <w:r w:rsidRPr="00D5087F">
              <w:rPr>
                <w:rFonts w:ascii="Segoe UI Symbol" w:hAnsi="Segoe UI Symbol"/>
                <w:b/>
                <w:bCs/>
                <w:spacing w:val="-2"/>
                <w:sz w:val="20"/>
              </w:rPr>
              <w:t>Title of position: [insert title]</w:t>
            </w:r>
          </w:p>
        </w:tc>
      </w:tr>
      <w:tr w:rsidR="00A364C9" w:rsidRPr="00143E6E" w14:paraId="424E92FF" w14:textId="77777777" w:rsidTr="00A364C9">
        <w:trPr>
          <w:cantSplit/>
        </w:trPr>
        <w:tc>
          <w:tcPr>
            <w:tcW w:w="720" w:type="dxa"/>
            <w:tcBorders>
              <w:top w:val="nil"/>
              <w:left w:val="single" w:sz="6" w:space="0" w:color="auto"/>
              <w:bottom w:val="nil"/>
              <w:right w:val="nil"/>
            </w:tcBorders>
          </w:tcPr>
          <w:p w14:paraId="51E8D550"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6C4C3307" w14:textId="77777777" w:rsidR="00A364C9" w:rsidRPr="00D5087F" w:rsidRDefault="00A364C9" w:rsidP="00D5087F">
            <w:pPr>
              <w:suppressAutoHyphens/>
              <w:spacing w:before="120" w:after="120"/>
              <w:ind w:right="-11"/>
              <w:rPr>
                <w:rFonts w:ascii="Segoe UI Symbol" w:hAnsi="Segoe UI Symbol"/>
                <w:b/>
                <w:bCs/>
                <w:spacing w:val="-2"/>
                <w:sz w:val="20"/>
              </w:rPr>
            </w:pPr>
            <w:r w:rsidRPr="00D5087F">
              <w:rPr>
                <w:rFonts w:ascii="Segoe UI Symbol" w:hAnsi="Segoe UI Symbol"/>
                <w:b/>
                <w:bCs/>
                <w:spacing w:val="-2"/>
                <w:sz w:val="20"/>
              </w:rPr>
              <w:t>Name of candidate</w:t>
            </w:r>
          </w:p>
        </w:tc>
      </w:tr>
      <w:tr w:rsidR="00A364C9" w:rsidRPr="00143E6E" w14:paraId="6050AD24" w14:textId="77777777" w:rsidTr="00A364C9">
        <w:trPr>
          <w:cantSplit/>
        </w:trPr>
        <w:tc>
          <w:tcPr>
            <w:tcW w:w="720" w:type="dxa"/>
            <w:tcBorders>
              <w:top w:val="nil"/>
              <w:left w:val="single" w:sz="6" w:space="0" w:color="auto"/>
              <w:bottom w:val="nil"/>
              <w:right w:val="nil"/>
            </w:tcBorders>
          </w:tcPr>
          <w:p w14:paraId="5B6A196D"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105E4DCE"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Duration of appointment:</w:t>
            </w:r>
          </w:p>
        </w:tc>
        <w:tc>
          <w:tcPr>
            <w:tcW w:w="6470" w:type="dxa"/>
            <w:tcBorders>
              <w:top w:val="single" w:sz="6" w:space="0" w:color="auto"/>
              <w:left w:val="single" w:sz="6" w:space="0" w:color="auto"/>
              <w:bottom w:val="nil"/>
              <w:right w:val="single" w:sz="6" w:space="0" w:color="auto"/>
            </w:tcBorders>
          </w:tcPr>
          <w:p w14:paraId="0CDB9E32"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whole period (start and end dates) for which this position will be engaged</w:t>
            </w:r>
            <w:r w:rsidRPr="00D5087F">
              <w:rPr>
                <w:rFonts w:ascii="Segoe UI Symbol" w:hAnsi="Segoe UI Symbol"/>
                <w:sz w:val="20"/>
              </w:rPr>
              <w:t>]</w:t>
            </w:r>
          </w:p>
        </w:tc>
      </w:tr>
      <w:tr w:rsidR="00A364C9" w:rsidRPr="00143E6E" w14:paraId="43F48A91" w14:textId="77777777" w:rsidTr="00A364C9">
        <w:trPr>
          <w:cantSplit/>
        </w:trPr>
        <w:tc>
          <w:tcPr>
            <w:tcW w:w="720" w:type="dxa"/>
            <w:tcBorders>
              <w:top w:val="nil"/>
              <w:left w:val="single" w:sz="6" w:space="0" w:color="auto"/>
              <w:bottom w:val="nil"/>
              <w:right w:val="nil"/>
            </w:tcBorders>
          </w:tcPr>
          <w:p w14:paraId="120F3B23"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D5C6742"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Time commitment: for this position:</w:t>
            </w:r>
          </w:p>
        </w:tc>
        <w:tc>
          <w:tcPr>
            <w:tcW w:w="6470" w:type="dxa"/>
            <w:tcBorders>
              <w:top w:val="single" w:sz="6" w:space="0" w:color="auto"/>
              <w:left w:val="single" w:sz="6" w:space="0" w:color="auto"/>
              <w:bottom w:val="nil"/>
              <w:right w:val="single" w:sz="6" w:space="0" w:color="auto"/>
            </w:tcBorders>
          </w:tcPr>
          <w:p w14:paraId="0CF23C00"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 xml:space="preserve">insert the number of days/week/months/ that </w:t>
            </w:r>
            <w:proofErr w:type="gramStart"/>
            <w:r w:rsidRPr="00D5087F">
              <w:rPr>
                <w:rFonts w:ascii="Segoe UI Symbol" w:hAnsi="Segoe UI Symbol"/>
                <w:i/>
                <w:sz w:val="20"/>
              </w:rPr>
              <w:t>has</w:t>
            </w:r>
            <w:proofErr w:type="gramEnd"/>
            <w:r w:rsidRPr="00D5087F">
              <w:rPr>
                <w:rFonts w:ascii="Segoe UI Symbol" w:hAnsi="Segoe UI Symbol"/>
                <w:i/>
                <w:sz w:val="20"/>
              </w:rPr>
              <w:t xml:space="preserve"> been scheduled for this position</w:t>
            </w:r>
            <w:r w:rsidRPr="00D5087F">
              <w:rPr>
                <w:rFonts w:ascii="Segoe UI Symbol" w:hAnsi="Segoe UI Symbol"/>
                <w:sz w:val="20"/>
              </w:rPr>
              <w:t>]</w:t>
            </w:r>
          </w:p>
        </w:tc>
      </w:tr>
      <w:tr w:rsidR="00A364C9" w:rsidRPr="00143E6E" w14:paraId="6B76F9E9" w14:textId="77777777" w:rsidTr="00A364C9">
        <w:trPr>
          <w:cantSplit/>
        </w:trPr>
        <w:tc>
          <w:tcPr>
            <w:tcW w:w="720" w:type="dxa"/>
            <w:tcBorders>
              <w:top w:val="nil"/>
              <w:left w:val="single" w:sz="6" w:space="0" w:color="auto"/>
              <w:bottom w:val="nil"/>
              <w:right w:val="nil"/>
            </w:tcBorders>
          </w:tcPr>
          <w:p w14:paraId="1774A9DB" w14:textId="77777777" w:rsidR="00A364C9" w:rsidRPr="00D5087F" w:rsidRDefault="00A364C9" w:rsidP="008B1660">
            <w:pPr>
              <w:suppressAutoHyphens/>
              <w:spacing w:before="80" w:after="8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71A4ED7A" w14:textId="77777777" w:rsidR="00A364C9" w:rsidRPr="00D5087F" w:rsidRDefault="00A364C9" w:rsidP="00D5087F">
            <w:pPr>
              <w:spacing w:before="120" w:after="120"/>
              <w:ind w:right="-11"/>
              <w:rPr>
                <w:rFonts w:ascii="Segoe UI Symbol" w:hAnsi="Segoe UI Symbol"/>
                <w:b/>
                <w:sz w:val="20"/>
              </w:rPr>
            </w:pPr>
            <w:r w:rsidRPr="00D5087F">
              <w:rPr>
                <w:rFonts w:ascii="Segoe UI Symbol" w:hAnsi="Segoe UI Symbol"/>
                <w:b/>
                <w:sz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5F3766FE"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sz w:val="20"/>
              </w:rPr>
              <w:t>[</w:t>
            </w:r>
            <w:r w:rsidRPr="00D5087F">
              <w:rPr>
                <w:rFonts w:ascii="Segoe UI Symbol" w:hAnsi="Segoe UI Symbol"/>
                <w:i/>
                <w:sz w:val="20"/>
              </w:rPr>
              <w:t>insert the expected time schedule for this position (e.g. attach high level Gantt chart</w:t>
            </w:r>
            <w:r w:rsidRPr="00D5087F">
              <w:rPr>
                <w:rFonts w:ascii="Segoe UI Symbol" w:hAnsi="Segoe UI Symbol"/>
                <w:sz w:val="20"/>
              </w:rPr>
              <w:t>]</w:t>
            </w:r>
          </w:p>
        </w:tc>
      </w:tr>
      <w:tr w:rsidR="00A364C9" w:rsidRPr="00143E6E" w14:paraId="0C6B00C7" w14:textId="77777777" w:rsidTr="00A364C9">
        <w:trPr>
          <w:cantSplit/>
        </w:trPr>
        <w:tc>
          <w:tcPr>
            <w:tcW w:w="720" w:type="dxa"/>
            <w:tcBorders>
              <w:top w:val="nil"/>
              <w:left w:val="single" w:sz="6" w:space="0" w:color="auto"/>
              <w:bottom w:val="single" w:sz="6" w:space="0" w:color="auto"/>
              <w:right w:val="nil"/>
            </w:tcBorders>
          </w:tcPr>
          <w:p w14:paraId="4E5E3F1A" w14:textId="77777777" w:rsidR="00A364C9" w:rsidRPr="00D5087F" w:rsidRDefault="00A364C9" w:rsidP="008B1660">
            <w:pPr>
              <w:suppressAutoHyphens/>
              <w:spacing w:before="80" w:after="80"/>
              <w:jc w:val="center"/>
              <w:rPr>
                <w:rFonts w:ascii="Segoe UI Symbol" w:hAnsi="Segoe UI Symbol"/>
                <w:b/>
                <w:bCs/>
                <w:spacing w:val="-2"/>
                <w:sz w:val="20"/>
              </w:rPr>
            </w:pPr>
            <w:r w:rsidRPr="00D5087F">
              <w:rPr>
                <w:rFonts w:ascii="Segoe UI Symbol" w:hAnsi="Segoe UI Symbol"/>
                <w:b/>
                <w:bCs/>
                <w:spacing w:val="-2"/>
                <w:sz w:val="20"/>
              </w:rPr>
              <w:t>7.</w:t>
            </w:r>
          </w:p>
        </w:tc>
        <w:tc>
          <w:tcPr>
            <w:tcW w:w="8370" w:type="dxa"/>
            <w:gridSpan w:val="2"/>
            <w:tcBorders>
              <w:top w:val="single" w:sz="6" w:space="0" w:color="auto"/>
              <w:left w:val="single" w:sz="6" w:space="0" w:color="auto"/>
              <w:bottom w:val="single" w:sz="6" w:space="0" w:color="auto"/>
              <w:right w:val="single" w:sz="6" w:space="0" w:color="auto"/>
            </w:tcBorders>
          </w:tcPr>
          <w:p w14:paraId="10A7B22C" w14:textId="77777777" w:rsidR="00A364C9" w:rsidRPr="00D5087F" w:rsidRDefault="00A364C9" w:rsidP="00D5087F">
            <w:pPr>
              <w:spacing w:before="120" w:after="120"/>
              <w:ind w:right="-11"/>
              <w:rPr>
                <w:rFonts w:ascii="Segoe UI Symbol" w:hAnsi="Segoe UI Symbol"/>
                <w:sz w:val="20"/>
              </w:rPr>
            </w:pPr>
            <w:r w:rsidRPr="00D5087F">
              <w:rPr>
                <w:rFonts w:ascii="Segoe UI Symbol" w:hAnsi="Segoe UI Symbol"/>
                <w:b/>
                <w:bCs/>
                <w:spacing w:val="-2"/>
                <w:sz w:val="20"/>
              </w:rPr>
              <w:t>Title of position: [insert title]</w:t>
            </w:r>
          </w:p>
        </w:tc>
      </w:tr>
      <w:bookmarkEnd w:id="531"/>
      <w:bookmarkEnd w:id="532"/>
      <w:bookmarkEnd w:id="533"/>
      <w:bookmarkEnd w:id="534"/>
    </w:tbl>
    <w:p w14:paraId="712154DC" w14:textId="77777777" w:rsidR="005B4A5F" w:rsidRPr="00D5087F" w:rsidRDefault="005B4A5F" w:rsidP="00D5087F">
      <w:pPr>
        <w:pStyle w:val="Heading4"/>
        <w:jc w:val="center"/>
        <w:rPr>
          <w:rStyle w:val="Table"/>
          <w:rFonts w:ascii="Segoe UI Symbol" w:hAnsi="Segoe UI Symbol"/>
          <w:spacing w:val="-2"/>
          <w:sz w:val="24"/>
        </w:rPr>
      </w:pPr>
      <w:r w:rsidRPr="00D5087F">
        <w:rPr>
          <w:rStyle w:val="Table"/>
          <w:rFonts w:ascii="Segoe UI Symbol" w:hAnsi="Segoe UI Symbol"/>
          <w:spacing w:val="-2"/>
        </w:rPr>
        <w:br w:type="page"/>
      </w:r>
      <w:bookmarkStart w:id="538" w:name="_Toc59142569"/>
      <w:bookmarkStart w:id="539" w:name="_Toc88745192"/>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PER-2</w:t>
      </w:r>
      <w:bookmarkEnd w:id="538"/>
      <w:bookmarkEnd w:id="539"/>
    </w:p>
    <w:p w14:paraId="63DB5660" w14:textId="77777777" w:rsidR="005B4A5F" w:rsidRPr="00D5087F" w:rsidRDefault="005B4A5F" w:rsidP="00D5087F">
      <w:pPr>
        <w:pStyle w:val="Heading4"/>
        <w:jc w:val="center"/>
        <w:rPr>
          <w:rFonts w:ascii="Segoe UI Symbol" w:hAnsi="Segoe UI Symbol"/>
          <w:szCs w:val="32"/>
        </w:rPr>
      </w:pPr>
      <w:bookmarkStart w:id="540" w:name="_Toc88745193"/>
      <w:r w:rsidRPr="00D5087F">
        <w:rPr>
          <w:rFonts w:ascii="Segoe UI Symbol" w:hAnsi="Segoe UI Symbol"/>
          <w:b/>
          <w:sz w:val="32"/>
          <w:szCs w:val="32"/>
        </w:rPr>
        <w:t>Resume</w:t>
      </w:r>
      <w:r w:rsidR="007E703B" w:rsidRPr="00D5087F">
        <w:rPr>
          <w:rFonts w:ascii="Segoe UI Symbol" w:hAnsi="Segoe UI Symbol"/>
          <w:b/>
          <w:sz w:val="32"/>
          <w:szCs w:val="32"/>
        </w:rPr>
        <w:t xml:space="preserve"> </w:t>
      </w:r>
      <w:r w:rsidRPr="00D5087F">
        <w:rPr>
          <w:rFonts w:ascii="Segoe UI Symbol" w:hAnsi="Segoe UI Symbol"/>
          <w:b/>
          <w:sz w:val="32"/>
          <w:szCs w:val="32"/>
        </w:rPr>
        <w:t>of</w:t>
      </w:r>
      <w:r w:rsidR="007E703B" w:rsidRPr="00D5087F">
        <w:rPr>
          <w:rFonts w:ascii="Segoe UI Symbol" w:hAnsi="Segoe UI Symbol"/>
          <w:b/>
          <w:sz w:val="32"/>
          <w:szCs w:val="32"/>
        </w:rPr>
        <w:t xml:space="preserve"> </w:t>
      </w:r>
      <w:r w:rsidRPr="00D5087F">
        <w:rPr>
          <w:rFonts w:ascii="Segoe UI Symbol" w:hAnsi="Segoe UI Symbol"/>
          <w:b/>
          <w:sz w:val="32"/>
          <w:szCs w:val="32"/>
        </w:rPr>
        <w:t>Proposed</w:t>
      </w:r>
      <w:r w:rsidR="007E703B" w:rsidRPr="00D5087F">
        <w:rPr>
          <w:rFonts w:ascii="Segoe UI Symbol" w:hAnsi="Segoe UI Symbol"/>
          <w:b/>
          <w:sz w:val="32"/>
          <w:szCs w:val="32"/>
        </w:rPr>
        <w:t xml:space="preserve"> </w:t>
      </w:r>
      <w:r w:rsidRPr="00D5087F">
        <w:rPr>
          <w:rFonts w:ascii="Segoe UI Symbol" w:hAnsi="Segoe UI Symbol"/>
          <w:b/>
          <w:sz w:val="32"/>
          <w:szCs w:val="32"/>
        </w:rPr>
        <w:t>Personnel</w:t>
      </w:r>
      <w:bookmarkEnd w:id="540"/>
      <w:r w:rsidR="007E703B" w:rsidRPr="00D5087F">
        <w:rPr>
          <w:rFonts w:ascii="Segoe UI Symbol" w:hAnsi="Segoe UI Symbol"/>
          <w:b/>
          <w:sz w:val="32"/>
          <w:szCs w:val="32"/>
        </w:rPr>
        <w:t xml:space="preserve">  </w:t>
      </w:r>
    </w:p>
    <w:tbl>
      <w:tblPr>
        <w:tblW w:w="9090" w:type="dxa"/>
        <w:tblInd w:w="72" w:type="dxa"/>
        <w:tblLayout w:type="fixed"/>
        <w:tblCellMar>
          <w:left w:w="72" w:type="dxa"/>
          <w:right w:w="72" w:type="dxa"/>
        </w:tblCellMar>
        <w:tblLook w:val="0000" w:firstRow="0" w:lastRow="0" w:firstColumn="0" w:lastColumn="0" w:noHBand="0" w:noVBand="0"/>
      </w:tblPr>
      <w:tblGrid>
        <w:gridCol w:w="9090"/>
      </w:tblGrid>
      <w:tr w:rsidR="005B4A5F" w:rsidRPr="00143E6E" w14:paraId="31E310B1" w14:textId="77777777" w:rsidTr="00A479EB">
        <w:trPr>
          <w:cantSplit/>
        </w:trPr>
        <w:tc>
          <w:tcPr>
            <w:tcW w:w="9090" w:type="dxa"/>
            <w:tcBorders>
              <w:top w:val="single" w:sz="6" w:space="0" w:color="auto"/>
              <w:left w:val="single" w:sz="6" w:space="0" w:color="auto"/>
              <w:bottom w:val="single" w:sz="6" w:space="0" w:color="auto"/>
              <w:right w:val="single" w:sz="6" w:space="0" w:color="auto"/>
            </w:tcBorders>
          </w:tcPr>
          <w:p w14:paraId="708D8FEB"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Name</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of</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Bidder</w:t>
            </w:r>
          </w:p>
          <w:p w14:paraId="01D70B8F" w14:textId="77777777" w:rsidR="005B4A5F" w:rsidRPr="00D5087F" w:rsidRDefault="005B4A5F" w:rsidP="001D5093">
            <w:pPr>
              <w:suppressAutoHyphens/>
              <w:spacing w:after="71"/>
              <w:rPr>
                <w:rStyle w:val="Table"/>
                <w:rFonts w:ascii="Segoe UI Symbol" w:hAnsi="Segoe UI Symbol"/>
                <w:b/>
                <w:bCs/>
                <w:iCs/>
                <w:spacing w:val="-2"/>
              </w:rPr>
            </w:pPr>
          </w:p>
        </w:tc>
      </w:tr>
    </w:tbl>
    <w:p w14:paraId="6F04226D" w14:textId="77777777" w:rsidR="005B4A5F" w:rsidRPr="00D5087F" w:rsidRDefault="005B4A5F" w:rsidP="001D5093">
      <w:pPr>
        <w:suppressAutoHyphens/>
        <w:rPr>
          <w:rStyle w:val="Table"/>
          <w:rFonts w:ascii="Segoe UI Symbol" w:hAnsi="Segoe UI Symbol"/>
          <w:b/>
          <w:bCs/>
          <w:iCs/>
          <w:spacing w:val="-2"/>
          <w:sz w:val="16"/>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5B4A5F" w:rsidRPr="00143E6E" w14:paraId="0773B360" w14:textId="77777777" w:rsidTr="00F35BE0">
        <w:trPr>
          <w:cantSplit/>
        </w:trPr>
        <w:tc>
          <w:tcPr>
            <w:tcW w:w="9090" w:type="dxa"/>
            <w:gridSpan w:val="3"/>
            <w:tcBorders>
              <w:top w:val="single" w:sz="6" w:space="0" w:color="auto"/>
              <w:left w:val="single" w:sz="6" w:space="0" w:color="auto"/>
              <w:right w:val="single" w:sz="6" w:space="0" w:color="auto"/>
            </w:tcBorders>
          </w:tcPr>
          <w:p w14:paraId="0CA9B56C"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Position</w:t>
            </w:r>
          </w:p>
          <w:p w14:paraId="65A1B398" w14:textId="77777777" w:rsidR="005B4A5F" w:rsidRPr="00D5087F" w:rsidRDefault="005B4A5F" w:rsidP="001D5093">
            <w:pPr>
              <w:tabs>
                <w:tab w:val="left" w:pos="1638"/>
                <w:tab w:val="left" w:pos="1998"/>
              </w:tabs>
              <w:suppressAutoHyphens/>
              <w:spacing w:after="71"/>
              <w:ind w:left="378" w:hanging="378"/>
              <w:rPr>
                <w:rStyle w:val="Table"/>
                <w:rFonts w:ascii="Segoe UI Symbol" w:hAnsi="Segoe UI Symbol"/>
                <w:b/>
                <w:bCs/>
                <w:iCs/>
                <w:spacing w:val="-2"/>
              </w:rPr>
            </w:pPr>
          </w:p>
        </w:tc>
      </w:tr>
      <w:tr w:rsidR="005B4A5F" w:rsidRPr="00143E6E" w14:paraId="705D05C3" w14:textId="77777777" w:rsidTr="00F35BE0">
        <w:trPr>
          <w:cantSplit/>
        </w:trPr>
        <w:tc>
          <w:tcPr>
            <w:tcW w:w="1440" w:type="dxa"/>
            <w:tcBorders>
              <w:top w:val="single" w:sz="6" w:space="0" w:color="auto"/>
              <w:left w:val="single" w:sz="6" w:space="0" w:color="auto"/>
            </w:tcBorders>
          </w:tcPr>
          <w:p w14:paraId="7CB52597"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Personnel</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information</w:t>
            </w:r>
          </w:p>
        </w:tc>
        <w:tc>
          <w:tcPr>
            <w:tcW w:w="3960" w:type="dxa"/>
            <w:tcBorders>
              <w:top w:val="single" w:sz="6" w:space="0" w:color="auto"/>
              <w:left w:val="single" w:sz="6" w:space="0" w:color="auto"/>
            </w:tcBorders>
          </w:tcPr>
          <w:p w14:paraId="4C700924"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Name</w:t>
            </w:r>
            <w:r w:rsidR="007E703B" w:rsidRPr="00D5087F">
              <w:rPr>
                <w:rStyle w:val="Table"/>
                <w:rFonts w:ascii="Segoe UI Symbol" w:hAnsi="Segoe UI Symbol"/>
                <w:b/>
                <w:bCs/>
                <w:iCs/>
                <w:spacing w:val="-2"/>
              </w:rPr>
              <w:t xml:space="preserve"> </w:t>
            </w:r>
          </w:p>
          <w:p w14:paraId="011B8A84" w14:textId="77777777" w:rsidR="005B4A5F" w:rsidRPr="00D5087F" w:rsidRDefault="005B4A5F" w:rsidP="001D5093">
            <w:pPr>
              <w:suppressAutoHyphens/>
              <w:spacing w:after="71"/>
              <w:rPr>
                <w:rStyle w:val="Table"/>
                <w:rFonts w:ascii="Segoe UI Symbol" w:hAnsi="Segoe UI Symbol"/>
                <w:b/>
                <w:bCs/>
                <w:iCs/>
                <w:spacing w:val="-2"/>
              </w:rPr>
            </w:pPr>
          </w:p>
        </w:tc>
        <w:tc>
          <w:tcPr>
            <w:tcW w:w="3690" w:type="dxa"/>
            <w:tcBorders>
              <w:top w:val="single" w:sz="6" w:space="0" w:color="auto"/>
              <w:left w:val="single" w:sz="6" w:space="0" w:color="auto"/>
              <w:right w:val="single" w:sz="6" w:space="0" w:color="auto"/>
            </w:tcBorders>
          </w:tcPr>
          <w:p w14:paraId="189D94AA"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Date</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of</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birth</w:t>
            </w:r>
          </w:p>
        </w:tc>
      </w:tr>
      <w:tr w:rsidR="005B4A5F" w:rsidRPr="00143E6E" w14:paraId="305033DC" w14:textId="77777777" w:rsidTr="00F35BE0">
        <w:trPr>
          <w:cantSplit/>
        </w:trPr>
        <w:tc>
          <w:tcPr>
            <w:tcW w:w="1440" w:type="dxa"/>
            <w:tcBorders>
              <w:left w:val="single" w:sz="6" w:space="0" w:color="auto"/>
            </w:tcBorders>
          </w:tcPr>
          <w:p w14:paraId="3BB30489" w14:textId="77777777" w:rsidR="005B4A5F" w:rsidRPr="00D5087F" w:rsidRDefault="005B4A5F" w:rsidP="001D5093">
            <w:pPr>
              <w:suppressAutoHyphens/>
              <w:spacing w:after="71"/>
              <w:rPr>
                <w:rStyle w:val="Table"/>
                <w:rFonts w:ascii="Segoe UI Symbol" w:hAnsi="Segoe UI Symbol"/>
                <w:b/>
                <w:bCs/>
                <w:iCs/>
                <w:spacing w:val="-2"/>
              </w:rPr>
            </w:pPr>
          </w:p>
        </w:tc>
        <w:tc>
          <w:tcPr>
            <w:tcW w:w="7650" w:type="dxa"/>
            <w:gridSpan w:val="2"/>
            <w:tcBorders>
              <w:top w:val="single" w:sz="6" w:space="0" w:color="auto"/>
              <w:left w:val="single" w:sz="6" w:space="0" w:color="auto"/>
              <w:right w:val="single" w:sz="6" w:space="0" w:color="auto"/>
            </w:tcBorders>
          </w:tcPr>
          <w:p w14:paraId="5DC1D336"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Professional</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qualifications</w:t>
            </w:r>
          </w:p>
          <w:p w14:paraId="6FD0977B" w14:textId="77777777" w:rsidR="005B4A5F" w:rsidRPr="00D5087F" w:rsidRDefault="005B4A5F" w:rsidP="001D5093">
            <w:pPr>
              <w:suppressAutoHyphens/>
              <w:spacing w:before="60" w:after="120"/>
              <w:rPr>
                <w:rStyle w:val="Table"/>
                <w:rFonts w:ascii="Segoe UI Symbol" w:hAnsi="Segoe UI Symbol"/>
                <w:b/>
                <w:bCs/>
                <w:iCs/>
                <w:spacing w:val="-2"/>
              </w:rPr>
            </w:pPr>
          </w:p>
        </w:tc>
      </w:tr>
      <w:tr w:rsidR="005B4A5F" w:rsidRPr="00143E6E" w14:paraId="3C0FEFD1" w14:textId="77777777" w:rsidTr="00F35BE0">
        <w:trPr>
          <w:cantSplit/>
        </w:trPr>
        <w:tc>
          <w:tcPr>
            <w:tcW w:w="1440" w:type="dxa"/>
            <w:tcBorders>
              <w:top w:val="single" w:sz="6" w:space="0" w:color="auto"/>
              <w:left w:val="single" w:sz="6" w:space="0" w:color="auto"/>
            </w:tcBorders>
          </w:tcPr>
          <w:p w14:paraId="0FE2413D"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Present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employment</w:t>
            </w:r>
          </w:p>
        </w:tc>
        <w:tc>
          <w:tcPr>
            <w:tcW w:w="7650" w:type="dxa"/>
            <w:gridSpan w:val="2"/>
            <w:tcBorders>
              <w:top w:val="single" w:sz="6" w:space="0" w:color="auto"/>
              <w:left w:val="single" w:sz="6" w:space="0" w:color="auto"/>
              <w:right w:val="single" w:sz="6" w:space="0" w:color="auto"/>
            </w:tcBorders>
          </w:tcPr>
          <w:p w14:paraId="75ED6B1E"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Name</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of</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employer</w:t>
            </w:r>
          </w:p>
          <w:p w14:paraId="30335350" w14:textId="77777777" w:rsidR="005B4A5F" w:rsidRPr="00D5087F" w:rsidRDefault="005B4A5F" w:rsidP="001D5093">
            <w:pPr>
              <w:suppressAutoHyphens/>
              <w:spacing w:after="71"/>
              <w:rPr>
                <w:rStyle w:val="Table"/>
                <w:rFonts w:ascii="Segoe UI Symbol" w:hAnsi="Segoe UI Symbol"/>
                <w:b/>
                <w:bCs/>
                <w:iCs/>
                <w:spacing w:val="-2"/>
              </w:rPr>
            </w:pPr>
          </w:p>
        </w:tc>
      </w:tr>
      <w:tr w:rsidR="005B4A5F" w:rsidRPr="00143E6E" w14:paraId="12CC5FEB" w14:textId="77777777" w:rsidTr="00F35BE0">
        <w:trPr>
          <w:cantSplit/>
        </w:trPr>
        <w:tc>
          <w:tcPr>
            <w:tcW w:w="1440" w:type="dxa"/>
            <w:tcBorders>
              <w:left w:val="single" w:sz="6" w:space="0" w:color="auto"/>
            </w:tcBorders>
          </w:tcPr>
          <w:p w14:paraId="4A6FF0E7" w14:textId="77777777" w:rsidR="005B4A5F" w:rsidRPr="00D5087F" w:rsidRDefault="005B4A5F" w:rsidP="001D5093">
            <w:pPr>
              <w:suppressAutoHyphens/>
              <w:spacing w:after="71"/>
              <w:rPr>
                <w:rStyle w:val="Table"/>
                <w:rFonts w:ascii="Segoe UI Symbol" w:hAnsi="Segoe UI Symbol"/>
                <w:b/>
                <w:bCs/>
                <w:iCs/>
                <w:spacing w:val="-2"/>
              </w:rPr>
            </w:pPr>
          </w:p>
        </w:tc>
        <w:tc>
          <w:tcPr>
            <w:tcW w:w="7650" w:type="dxa"/>
            <w:gridSpan w:val="2"/>
            <w:tcBorders>
              <w:top w:val="single" w:sz="6" w:space="0" w:color="auto"/>
              <w:left w:val="single" w:sz="6" w:space="0" w:color="auto"/>
              <w:right w:val="single" w:sz="6" w:space="0" w:color="auto"/>
            </w:tcBorders>
          </w:tcPr>
          <w:p w14:paraId="4379AECD"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Address</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of</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employer</w:t>
            </w:r>
          </w:p>
          <w:p w14:paraId="2E33C2FE" w14:textId="77777777" w:rsidR="005B4A5F" w:rsidRPr="00D5087F" w:rsidRDefault="005B4A5F" w:rsidP="001D5093">
            <w:pPr>
              <w:suppressAutoHyphens/>
              <w:spacing w:before="60" w:after="120"/>
              <w:rPr>
                <w:rStyle w:val="Table"/>
                <w:rFonts w:ascii="Segoe UI Symbol" w:hAnsi="Segoe UI Symbol"/>
                <w:b/>
                <w:bCs/>
                <w:iCs/>
                <w:spacing w:val="-2"/>
              </w:rPr>
            </w:pPr>
          </w:p>
        </w:tc>
      </w:tr>
      <w:tr w:rsidR="005B4A5F" w:rsidRPr="00143E6E" w14:paraId="70714D17" w14:textId="77777777" w:rsidTr="00F35BE0">
        <w:trPr>
          <w:cantSplit/>
        </w:trPr>
        <w:tc>
          <w:tcPr>
            <w:tcW w:w="1440" w:type="dxa"/>
            <w:tcBorders>
              <w:left w:val="single" w:sz="6" w:space="0" w:color="auto"/>
            </w:tcBorders>
          </w:tcPr>
          <w:p w14:paraId="45888573" w14:textId="77777777" w:rsidR="005B4A5F" w:rsidRPr="00D5087F" w:rsidRDefault="005B4A5F" w:rsidP="001D5093">
            <w:pPr>
              <w:suppressAutoHyphens/>
              <w:spacing w:after="71"/>
              <w:rPr>
                <w:rStyle w:val="Table"/>
                <w:rFonts w:ascii="Segoe UI Symbol" w:hAnsi="Segoe UI Symbol"/>
                <w:b/>
                <w:bCs/>
                <w:iCs/>
                <w:spacing w:val="-2"/>
              </w:rPr>
            </w:pPr>
          </w:p>
        </w:tc>
        <w:tc>
          <w:tcPr>
            <w:tcW w:w="3960" w:type="dxa"/>
            <w:tcBorders>
              <w:top w:val="single" w:sz="6" w:space="0" w:color="auto"/>
              <w:left w:val="single" w:sz="6" w:space="0" w:color="auto"/>
            </w:tcBorders>
          </w:tcPr>
          <w:p w14:paraId="217466C5"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Telephone</w:t>
            </w:r>
          </w:p>
          <w:p w14:paraId="09974CD1" w14:textId="77777777" w:rsidR="005B4A5F" w:rsidRPr="00D5087F" w:rsidRDefault="005B4A5F" w:rsidP="001D5093">
            <w:pPr>
              <w:suppressAutoHyphens/>
              <w:spacing w:before="60" w:after="120"/>
              <w:rPr>
                <w:rStyle w:val="Table"/>
                <w:rFonts w:ascii="Segoe UI Symbol" w:hAnsi="Segoe UI Symbol"/>
                <w:b/>
                <w:bCs/>
                <w:iCs/>
                <w:spacing w:val="-2"/>
              </w:rPr>
            </w:pPr>
          </w:p>
        </w:tc>
        <w:tc>
          <w:tcPr>
            <w:tcW w:w="3690" w:type="dxa"/>
            <w:tcBorders>
              <w:top w:val="single" w:sz="6" w:space="0" w:color="auto"/>
              <w:left w:val="single" w:sz="6" w:space="0" w:color="auto"/>
              <w:right w:val="single" w:sz="6" w:space="0" w:color="auto"/>
            </w:tcBorders>
          </w:tcPr>
          <w:p w14:paraId="0C6A98B7"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Contact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(manager</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personnel</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officer)</w:t>
            </w:r>
          </w:p>
        </w:tc>
      </w:tr>
      <w:tr w:rsidR="005B4A5F" w:rsidRPr="00143E6E" w14:paraId="31C8B997" w14:textId="77777777" w:rsidTr="00F35BE0">
        <w:trPr>
          <w:cantSplit/>
        </w:trPr>
        <w:tc>
          <w:tcPr>
            <w:tcW w:w="1440" w:type="dxa"/>
            <w:tcBorders>
              <w:left w:val="single" w:sz="6" w:space="0" w:color="auto"/>
            </w:tcBorders>
          </w:tcPr>
          <w:p w14:paraId="45A7566E" w14:textId="77777777" w:rsidR="005B4A5F" w:rsidRPr="00D5087F" w:rsidRDefault="005B4A5F" w:rsidP="001D5093">
            <w:pPr>
              <w:suppressAutoHyphens/>
              <w:spacing w:after="71"/>
              <w:rPr>
                <w:rStyle w:val="Table"/>
                <w:rFonts w:ascii="Segoe UI Symbol" w:hAnsi="Segoe UI Symbol"/>
                <w:b/>
                <w:bCs/>
                <w:iCs/>
                <w:spacing w:val="-2"/>
              </w:rPr>
            </w:pPr>
          </w:p>
        </w:tc>
        <w:tc>
          <w:tcPr>
            <w:tcW w:w="3960" w:type="dxa"/>
            <w:tcBorders>
              <w:top w:val="single" w:sz="6" w:space="0" w:color="auto"/>
              <w:left w:val="single" w:sz="6" w:space="0" w:color="auto"/>
            </w:tcBorders>
          </w:tcPr>
          <w:p w14:paraId="3FAB832B"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Fax</w:t>
            </w:r>
          </w:p>
          <w:p w14:paraId="31D3CDDB" w14:textId="77777777" w:rsidR="005B4A5F" w:rsidRPr="00D5087F" w:rsidRDefault="005B4A5F" w:rsidP="001D5093">
            <w:pPr>
              <w:suppressAutoHyphens/>
              <w:spacing w:before="60" w:after="120"/>
              <w:rPr>
                <w:rStyle w:val="Table"/>
                <w:rFonts w:ascii="Segoe UI Symbol" w:hAnsi="Segoe UI Symbol"/>
                <w:b/>
                <w:bCs/>
                <w:iCs/>
                <w:spacing w:val="-2"/>
              </w:rPr>
            </w:pPr>
          </w:p>
        </w:tc>
        <w:tc>
          <w:tcPr>
            <w:tcW w:w="3690" w:type="dxa"/>
            <w:tcBorders>
              <w:top w:val="single" w:sz="6" w:space="0" w:color="auto"/>
              <w:left w:val="single" w:sz="6" w:space="0" w:color="auto"/>
              <w:right w:val="single" w:sz="6" w:space="0" w:color="auto"/>
            </w:tcBorders>
          </w:tcPr>
          <w:p w14:paraId="258D1E1B"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E-mail</w:t>
            </w:r>
          </w:p>
        </w:tc>
      </w:tr>
      <w:tr w:rsidR="005B4A5F" w:rsidRPr="00143E6E" w14:paraId="525D693B" w14:textId="77777777" w:rsidTr="00F35BE0">
        <w:trPr>
          <w:cantSplit/>
        </w:trPr>
        <w:tc>
          <w:tcPr>
            <w:tcW w:w="1440" w:type="dxa"/>
            <w:tcBorders>
              <w:left w:val="single" w:sz="6" w:space="0" w:color="auto"/>
              <w:bottom w:val="single" w:sz="6" w:space="0" w:color="auto"/>
            </w:tcBorders>
          </w:tcPr>
          <w:p w14:paraId="7C84B024" w14:textId="77777777" w:rsidR="005B4A5F" w:rsidRPr="00D5087F" w:rsidRDefault="005B4A5F" w:rsidP="001D5093">
            <w:pPr>
              <w:suppressAutoHyphens/>
              <w:spacing w:after="71"/>
              <w:rPr>
                <w:rStyle w:val="Table"/>
                <w:rFonts w:ascii="Segoe UI Symbol" w:hAnsi="Segoe UI Symbol"/>
                <w:b/>
                <w:bCs/>
                <w:iCs/>
                <w:spacing w:val="-2"/>
              </w:rPr>
            </w:pPr>
          </w:p>
        </w:tc>
        <w:tc>
          <w:tcPr>
            <w:tcW w:w="3960" w:type="dxa"/>
            <w:tcBorders>
              <w:top w:val="single" w:sz="6" w:space="0" w:color="auto"/>
              <w:left w:val="single" w:sz="6" w:space="0" w:color="auto"/>
              <w:bottom w:val="single" w:sz="6" w:space="0" w:color="auto"/>
            </w:tcBorders>
          </w:tcPr>
          <w:p w14:paraId="09665090"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Job</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title</w:t>
            </w:r>
          </w:p>
          <w:p w14:paraId="352D64FA" w14:textId="77777777" w:rsidR="005B4A5F" w:rsidRPr="00D5087F" w:rsidRDefault="005B4A5F" w:rsidP="001D5093">
            <w:pPr>
              <w:suppressAutoHyphens/>
              <w:spacing w:before="60" w:after="120"/>
              <w:rPr>
                <w:rStyle w:val="Table"/>
                <w:rFonts w:ascii="Segoe UI Symbol" w:hAnsi="Segoe UI Symbol"/>
                <w:b/>
                <w:bCs/>
                <w:iCs/>
                <w:spacing w:val="-2"/>
              </w:rPr>
            </w:pPr>
          </w:p>
        </w:tc>
        <w:tc>
          <w:tcPr>
            <w:tcW w:w="3690" w:type="dxa"/>
            <w:tcBorders>
              <w:top w:val="single" w:sz="6" w:space="0" w:color="auto"/>
              <w:left w:val="single" w:sz="6" w:space="0" w:color="auto"/>
              <w:bottom w:val="single" w:sz="6" w:space="0" w:color="auto"/>
              <w:right w:val="single" w:sz="6" w:space="0" w:color="auto"/>
            </w:tcBorders>
          </w:tcPr>
          <w:p w14:paraId="29879B4C" w14:textId="77777777" w:rsidR="005B4A5F" w:rsidRPr="00D5087F" w:rsidRDefault="005B4A5F" w:rsidP="001D5093">
            <w:pPr>
              <w:suppressAutoHyphens/>
              <w:spacing w:before="60" w:after="120"/>
              <w:rPr>
                <w:rStyle w:val="Table"/>
                <w:rFonts w:ascii="Segoe UI Symbol" w:hAnsi="Segoe UI Symbol"/>
                <w:b/>
                <w:bCs/>
                <w:iCs/>
                <w:spacing w:val="-2"/>
              </w:rPr>
            </w:pPr>
            <w:r w:rsidRPr="00D5087F">
              <w:rPr>
                <w:rStyle w:val="Table"/>
                <w:rFonts w:ascii="Segoe UI Symbol" w:hAnsi="Segoe UI Symbol"/>
                <w:b/>
                <w:bCs/>
                <w:iCs/>
                <w:spacing w:val="-2"/>
              </w:rPr>
              <w:t>Years</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with</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present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employer</w:t>
            </w:r>
          </w:p>
        </w:tc>
      </w:tr>
    </w:tbl>
    <w:p w14:paraId="649AE63B" w14:textId="77777777" w:rsidR="005B4A5F" w:rsidRPr="00D5087F" w:rsidRDefault="005B4A5F" w:rsidP="001D5093">
      <w:pPr>
        <w:suppressAutoHyphens/>
        <w:rPr>
          <w:rStyle w:val="Table"/>
          <w:rFonts w:ascii="Segoe UI Symbol" w:hAnsi="Segoe UI Symbol"/>
          <w:iCs/>
          <w:spacing w:val="-2"/>
          <w:sz w:val="24"/>
        </w:rPr>
      </w:pPr>
    </w:p>
    <w:p w14:paraId="257F518F" w14:textId="77777777" w:rsidR="005B4A5F" w:rsidRDefault="005B4A5F" w:rsidP="001D5093">
      <w:pPr>
        <w:suppressAutoHyphens/>
        <w:rPr>
          <w:rStyle w:val="Table"/>
          <w:rFonts w:ascii="Segoe UI Symbol" w:hAnsi="Segoe UI Symbol"/>
          <w:iCs/>
          <w:spacing w:val="-2"/>
          <w:sz w:val="24"/>
        </w:rPr>
      </w:pPr>
      <w:r w:rsidRPr="00D5087F">
        <w:rPr>
          <w:rStyle w:val="Table"/>
          <w:rFonts w:ascii="Segoe UI Symbol" w:hAnsi="Segoe UI Symbol"/>
          <w:iCs/>
          <w:spacing w:val="-2"/>
          <w:sz w:val="24"/>
        </w:rPr>
        <w:t>Summarize</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professional</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experience</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over</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the</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last</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20</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years,</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in</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reverse</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chronological</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order.</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Indicate</w:t>
      </w:r>
      <w:r w:rsidR="007E703B" w:rsidRPr="00D5087F">
        <w:rPr>
          <w:rStyle w:val="Table"/>
          <w:rFonts w:ascii="Segoe UI Symbol" w:hAnsi="Segoe UI Symbol"/>
          <w:iCs/>
          <w:spacing w:val="-2"/>
          <w:sz w:val="24"/>
        </w:rPr>
        <w:t xml:space="preserve"> </w:t>
      </w:r>
      <w:proofErr w:type="gramStart"/>
      <w:r w:rsidRPr="00D5087F">
        <w:rPr>
          <w:rStyle w:val="Table"/>
          <w:rFonts w:ascii="Segoe UI Symbol" w:hAnsi="Segoe UI Symbol"/>
          <w:iCs/>
          <w:spacing w:val="-2"/>
          <w:sz w:val="24"/>
        </w:rPr>
        <w:t>particular</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technical</w:t>
      </w:r>
      <w:proofErr w:type="gramEnd"/>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and</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managerial</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experience</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relevant</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to</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the</w:t>
      </w:r>
      <w:r w:rsidR="007E703B" w:rsidRPr="00D5087F">
        <w:rPr>
          <w:rStyle w:val="Table"/>
          <w:rFonts w:ascii="Segoe UI Symbol" w:hAnsi="Segoe UI Symbol"/>
          <w:iCs/>
          <w:spacing w:val="-2"/>
          <w:sz w:val="24"/>
        </w:rPr>
        <w:t xml:space="preserve"> </w:t>
      </w:r>
      <w:r w:rsidRPr="00D5087F">
        <w:rPr>
          <w:rStyle w:val="Table"/>
          <w:rFonts w:ascii="Segoe UI Symbol" w:hAnsi="Segoe UI Symbol"/>
          <w:iCs/>
          <w:spacing w:val="-2"/>
          <w:sz w:val="24"/>
        </w:rPr>
        <w:t>project.</w:t>
      </w:r>
    </w:p>
    <w:p w14:paraId="514B28FC" w14:textId="77777777" w:rsidR="00424A6F" w:rsidRPr="00D5087F" w:rsidRDefault="00424A6F" w:rsidP="001D5093">
      <w:pPr>
        <w:suppressAutoHyphens/>
        <w:rPr>
          <w:rStyle w:val="Table"/>
          <w:rFonts w:ascii="Segoe UI Symbol" w:hAnsi="Segoe UI Symbol"/>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5B4A5F" w:rsidRPr="00143E6E" w14:paraId="5CB966E1" w14:textId="77777777" w:rsidTr="00475EEA">
        <w:trPr>
          <w:cantSplit/>
        </w:trPr>
        <w:tc>
          <w:tcPr>
            <w:tcW w:w="1080" w:type="dxa"/>
            <w:tcBorders>
              <w:top w:val="single" w:sz="6" w:space="0" w:color="auto"/>
              <w:left w:val="single" w:sz="6" w:space="0" w:color="auto"/>
            </w:tcBorders>
          </w:tcPr>
          <w:p w14:paraId="2068928C" w14:textId="77777777" w:rsidR="005B4A5F" w:rsidRPr="00D5087F" w:rsidRDefault="005B4A5F" w:rsidP="001D5093">
            <w:pPr>
              <w:suppressAutoHyphens/>
              <w:spacing w:before="60" w:after="60"/>
              <w:jc w:val="center"/>
              <w:rPr>
                <w:rStyle w:val="Table"/>
                <w:rFonts w:ascii="Segoe UI Symbol" w:hAnsi="Segoe UI Symbol"/>
                <w:b/>
                <w:bCs/>
                <w:iCs/>
                <w:spacing w:val="-2"/>
              </w:rPr>
            </w:pPr>
            <w:r w:rsidRPr="00D5087F">
              <w:rPr>
                <w:rStyle w:val="Table"/>
                <w:rFonts w:ascii="Segoe UI Symbol" w:hAnsi="Segoe UI Symbol"/>
                <w:b/>
                <w:bCs/>
                <w:iCs/>
                <w:spacing w:val="-2"/>
              </w:rPr>
              <w:t>From</w:t>
            </w:r>
          </w:p>
        </w:tc>
        <w:tc>
          <w:tcPr>
            <w:tcW w:w="1080" w:type="dxa"/>
            <w:tcBorders>
              <w:top w:val="single" w:sz="6" w:space="0" w:color="auto"/>
              <w:left w:val="single" w:sz="6" w:space="0" w:color="auto"/>
            </w:tcBorders>
          </w:tcPr>
          <w:p w14:paraId="66CAD628" w14:textId="77777777" w:rsidR="005B4A5F" w:rsidRPr="00D5087F" w:rsidRDefault="005B4A5F" w:rsidP="001D5093">
            <w:pPr>
              <w:suppressAutoHyphens/>
              <w:spacing w:before="60" w:after="60"/>
              <w:jc w:val="center"/>
              <w:rPr>
                <w:rStyle w:val="Table"/>
                <w:rFonts w:ascii="Segoe UI Symbol" w:hAnsi="Segoe UI Symbol"/>
                <w:b/>
                <w:bCs/>
                <w:iCs/>
                <w:spacing w:val="-2"/>
              </w:rPr>
            </w:pPr>
            <w:r w:rsidRPr="00D5087F">
              <w:rPr>
                <w:rStyle w:val="Table"/>
                <w:rFonts w:ascii="Segoe UI Symbol" w:hAnsi="Segoe UI Symbol"/>
                <w:b/>
                <w:bCs/>
                <w:iCs/>
                <w:spacing w:val="-2"/>
              </w:rPr>
              <w:t>To</w:t>
            </w:r>
          </w:p>
        </w:tc>
        <w:tc>
          <w:tcPr>
            <w:tcW w:w="6930" w:type="dxa"/>
            <w:tcBorders>
              <w:top w:val="single" w:sz="6" w:space="0" w:color="auto"/>
              <w:left w:val="single" w:sz="6" w:space="0" w:color="auto"/>
              <w:right w:val="single" w:sz="6" w:space="0" w:color="auto"/>
            </w:tcBorders>
          </w:tcPr>
          <w:p w14:paraId="0E869972" w14:textId="77777777" w:rsidR="005B4A5F" w:rsidRPr="00D5087F" w:rsidRDefault="005B4A5F" w:rsidP="001D5093">
            <w:pPr>
              <w:suppressAutoHyphens/>
              <w:spacing w:before="60" w:after="60"/>
              <w:jc w:val="center"/>
              <w:rPr>
                <w:rStyle w:val="Table"/>
                <w:rFonts w:ascii="Segoe UI Symbol" w:hAnsi="Segoe UI Symbol"/>
                <w:b/>
                <w:bCs/>
                <w:iCs/>
                <w:spacing w:val="-2"/>
              </w:rPr>
            </w:pPr>
            <w:r w:rsidRPr="00D5087F">
              <w:rPr>
                <w:rStyle w:val="Table"/>
                <w:rFonts w:ascii="Segoe UI Symbol" w:hAnsi="Segoe UI Symbol"/>
                <w:b/>
                <w:bCs/>
                <w:iCs/>
                <w:spacing w:val="-2"/>
              </w:rPr>
              <w:t>Company</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Project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Position</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Relevant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technical</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and</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management</w:t>
            </w:r>
            <w:r w:rsidR="007E703B" w:rsidRPr="00D5087F">
              <w:rPr>
                <w:rStyle w:val="Table"/>
                <w:rFonts w:ascii="Segoe UI Symbol" w:hAnsi="Segoe UI Symbol"/>
                <w:b/>
                <w:bCs/>
                <w:iCs/>
                <w:spacing w:val="-2"/>
              </w:rPr>
              <w:t xml:space="preserve"> </w:t>
            </w:r>
            <w:r w:rsidRPr="00D5087F">
              <w:rPr>
                <w:rStyle w:val="Table"/>
                <w:rFonts w:ascii="Segoe UI Symbol" w:hAnsi="Segoe UI Symbol"/>
                <w:b/>
                <w:bCs/>
                <w:iCs/>
                <w:spacing w:val="-2"/>
              </w:rPr>
              <w:t>experience</w:t>
            </w:r>
          </w:p>
        </w:tc>
      </w:tr>
      <w:tr w:rsidR="005B4A5F" w:rsidRPr="00143E6E" w14:paraId="1255A61F" w14:textId="77777777" w:rsidTr="00475EEA">
        <w:trPr>
          <w:cantSplit/>
        </w:trPr>
        <w:tc>
          <w:tcPr>
            <w:tcW w:w="1080" w:type="dxa"/>
            <w:tcBorders>
              <w:top w:val="single" w:sz="6" w:space="0" w:color="auto"/>
              <w:left w:val="single" w:sz="6" w:space="0" w:color="auto"/>
            </w:tcBorders>
          </w:tcPr>
          <w:p w14:paraId="4FACB5FB" w14:textId="77777777" w:rsidR="005B4A5F" w:rsidRPr="00D5087F" w:rsidRDefault="005B4A5F" w:rsidP="001D5093">
            <w:pPr>
              <w:suppressAutoHyphens/>
              <w:spacing w:after="71"/>
              <w:rPr>
                <w:rStyle w:val="Table"/>
                <w:rFonts w:ascii="Segoe UI Symbol" w:hAnsi="Segoe UI Symbol"/>
                <w:i/>
                <w:spacing w:val="-2"/>
              </w:rPr>
            </w:pPr>
          </w:p>
        </w:tc>
        <w:tc>
          <w:tcPr>
            <w:tcW w:w="1080" w:type="dxa"/>
            <w:tcBorders>
              <w:top w:val="single" w:sz="6" w:space="0" w:color="auto"/>
              <w:left w:val="single" w:sz="6" w:space="0" w:color="auto"/>
            </w:tcBorders>
          </w:tcPr>
          <w:p w14:paraId="2FCE3BC5" w14:textId="77777777" w:rsidR="005B4A5F" w:rsidRPr="00D5087F" w:rsidRDefault="005B4A5F" w:rsidP="001D5093">
            <w:pPr>
              <w:suppressAutoHyphens/>
              <w:spacing w:after="71"/>
              <w:rPr>
                <w:rStyle w:val="Table"/>
                <w:rFonts w:ascii="Segoe UI Symbol" w:hAnsi="Segoe UI Symbol"/>
                <w:i/>
                <w:spacing w:val="-2"/>
              </w:rPr>
            </w:pPr>
          </w:p>
        </w:tc>
        <w:tc>
          <w:tcPr>
            <w:tcW w:w="6930" w:type="dxa"/>
            <w:tcBorders>
              <w:top w:val="single" w:sz="6" w:space="0" w:color="auto"/>
              <w:left w:val="single" w:sz="6" w:space="0" w:color="auto"/>
              <w:right w:val="single" w:sz="6" w:space="0" w:color="auto"/>
            </w:tcBorders>
          </w:tcPr>
          <w:p w14:paraId="15D7C963" w14:textId="77777777" w:rsidR="005B4A5F" w:rsidRPr="00D5087F" w:rsidRDefault="005B4A5F" w:rsidP="001D5093">
            <w:pPr>
              <w:suppressAutoHyphens/>
              <w:spacing w:after="71"/>
              <w:rPr>
                <w:rStyle w:val="Table"/>
                <w:rFonts w:ascii="Segoe UI Symbol" w:hAnsi="Segoe UI Symbol"/>
                <w:i/>
                <w:spacing w:val="-2"/>
              </w:rPr>
            </w:pPr>
          </w:p>
        </w:tc>
      </w:tr>
      <w:tr w:rsidR="005B4A5F" w:rsidRPr="00143E6E" w14:paraId="51A9C880" w14:textId="77777777" w:rsidTr="00475EEA">
        <w:trPr>
          <w:cantSplit/>
        </w:trPr>
        <w:tc>
          <w:tcPr>
            <w:tcW w:w="1080" w:type="dxa"/>
            <w:tcBorders>
              <w:top w:val="dotted" w:sz="4" w:space="0" w:color="auto"/>
              <w:left w:val="single" w:sz="6" w:space="0" w:color="auto"/>
            </w:tcBorders>
          </w:tcPr>
          <w:p w14:paraId="7AD2ADDA" w14:textId="77777777" w:rsidR="005B4A5F" w:rsidRPr="00D5087F" w:rsidRDefault="005B4A5F" w:rsidP="001D5093">
            <w:pPr>
              <w:suppressAutoHyphens/>
              <w:spacing w:after="71"/>
              <w:rPr>
                <w:rStyle w:val="Table"/>
                <w:rFonts w:ascii="Segoe UI Symbol" w:hAnsi="Segoe UI Symbol"/>
                <w:i/>
                <w:spacing w:val="-2"/>
              </w:rPr>
            </w:pPr>
          </w:p>
        </w:tc>
        <w:tc>
          <w:tcPr>
            <w:tcW w:w="1080" w:type="dxa"/>
            <w:tcBorders>
              <w:top w:val="dotted" w:sz="4" w:space="0" w:color="auto"/>
              <w:left w:val="single" w:sz="6" w:space="0" w:color="auto"/>
            </w:tcBorders>
          </w:tcPr>
          <w:p w14:paraId="7F64860B" w14:textId="77777777" w:rsidR="005B4A5F" w:rsidRPr="00D5087F" w:rsidRDefault="005B4A5F" w:rsidP="001D5093">
            <w:pPr>
              <w:suppressAutoHyphens/>
              <w:spacing w:after="71"/>
              <w:rPr>
                <w:rStyle w:val="Table"/>
                <w:rFonts w:ascii="Segoe UI Symbol" w:hAnsi="Segoe UI Symbol"/>
                <w:i/>
                <w:spacing w:val="-2"/>
              </w:rPr>
            </w:pPr>
          </w:p>
        </w:tc>
        <w:tc>
          <w:tcPr>
            <w:tcW w:w="6930" w:type="dxa"/>
            <w:tcBorders>
              <w:top w:val="dotted" w:sz="4" w:space="0" w:color="auto"/>
              <w:left w:val="single" w:sz="6" w:space="0" w:color="auto"/>
              <w:right w:val="single" w:sz="6" w:space="0" w:color="auto"/>
            </w:tcBorders>
          </w:tcPr>
          <w:p w14:paraId="4E774BF5" w14:textId="77777777" w:rsidR="005B4A5F" w:rsidRPr="00D5087F" w:rsidRDefault="005B4A5F" w:rsidP="001D5093">
            <w:pPr>
              <w:suppressAutoHyphens/>
              <w:spacing w:after="71"/>
              <w:rPr>
                <w:rStyle w:val="Table"/>
                <w:rFonts w:ascii="Segoe UI Symbol" w:hAnsi="Segoe UI Symbol"/>
                <w:i/>
                <w:spacing w:val="-2"/>
              </w:rPr>
            </w:pPr>
          </w:p>
        </w:tc>
      </w:tr>
      <w:tr w:rsidR="005B4A5F" w:rsidRPr="00143E6E" w14:paraId="3C0753C0" w14:textId="77777777" w:rsidTr="00475EEA">
        <w:trPr>
          <w:cantSplit/>
        </w:trPr>
        <w:tc>
          <w:tcPr>
            <w:tcW w:w="1080" w:type="dxa"/>
            <w:tcBorders>
              <w:top w:val="dotted" w:sz="4" w:space="0" w:color="auto"/>
              <w:left w:val="single" w:sz="6" w:space="0" w:color="auto"/>
              <w:bottom w:val="dotted" w:sz="4" w:space="0" w:color="auto"/>
            </w:tcBorders>
          </w:tcPr>
          <w:p w14:paraId="797DAFD0" w14:textId="77777777" w:rsidR="005B4A5F" w:rsidRPr="00D5087F" w:rsidRDefault="005B4A5F" w:rsidP="001D5093">
            <w:pPr>
              <w:suppressAutoHyphens/>
              <w:spacing w:after="71"/>
              <w:rPr>
                <w:rStyle w:val="Table"/>
                <w:rFonts w:ascii="Segoe UI Symbol" w:hAnsi="Segoe UI Symbol"/>
                <w:i/>
                <w:spacing w:val="-2"/>
              </w:rPr>
            </w:pPr>
          </w:p>
        </w:tc>
        <w:tc>
          <w:tcPr>
            <w:tcW w:w="1080" w:type="dxa"/>
            <w:tcBorders>
              <w:top w:val="dotted" w:sz="4" w:space="0" w:color="auto"/>
              <w:left w:val="single" w:sz="6" w:space="0" w:color="auto"/>
              <w:bottom w:val="dotted" w:sz="4" w:space="0" w:color="auto"/>
            </w:tcBorders>
          </w:tcPr>
          <w:p w14:paraId="65CEAC2E" w14:textId="77777777" w:rsidR="005B4A5F" w:rsidRPr="00D5087F" w:rsidRDefault="005B4A5F" w:rsidP="001D5093">
            <w:pPr>
              <w:suppressAutoHyphens/>
              <w:spacing w:after="71"/>
              <w:rPr>
                <w:rStyle w:val="Table"/>
                <w:rFonts w:ascii="Segoe UI Symbol" w:hAnsi="Segoe UI Symbol"/>
                <w:i/>
                <w:spacing w:val="-2"/>
              </w:rPr>
            </w:pPr>
          </w:p>
        </w:tc>
        <w:tc>
          <w:tcPr>
            <w:tcW w:w="6930" w:type="dxa"/>
            <w:tcBorders>
              <w:top w:val="dotted" w:sz="4" w:space="0" w:color="auto"/>
              <w:left w:val="single" w:sz="6" w:space="0" w:color="auto"/>
              <w:bottom w:val="dotted" w:sz="4" w:space="0" w:color="auto"/>
              <w:right w:val="single" w:sz="6" w:space="0" w:color="auto"/>
            </w:tcBorders>
          </w:tcPr>
          <w:p w14:paraId="44B05706" w14:textId="77777777" w:rsidR="005B4A5F" w:rsidRPr="00D5087F" w:rsidRDefault="005B4A5F" w:rsidP="001D5093">
            <w:pPr>
              <w:suppressAutoHyphens/>
              <w:spacing w:after="71"/>
              <w:rPr>
                <w:rStyle w:val="Table"/>
                <w:rFonts w:ascii="Segoe UI Symbol" w:hAnsi="Segoe UI Symbol"/>
                <w:i/>
                <w:spacing w:val="-2"/>
              </w:rPr>
            </w:pPr>
          </w:p>
        </w:tc>
      </w:tr>
      <w:tr w:rsidR="005B4A5F" w:rsidRPr="00143E6E" w14:paraId="7023145F" w14:textId="77777777" w:rsidTr="00475EEA">
        <w:trPr>
          <w:cantSplit/>
        </w:trPr>
        <w:tc>
          <w:tcPr>
            <w:tcW w:w="1080" w:type="dxa"/>
            <w:tcBorders>
              <w:top w:val="dotted" w:sz="4" w:space="0" w:color="auto"/>
              <w:left w:val="single" w:sz="6" w:space="0" w:color="auto"/>
              <w:bottom w:val="single" w:sz="4" w:space="0" w:color="auto"/>
            </w:tcBorders>
          </w:tcPr>
          <w:p w14:paraId="0024CD09" w14:textId="77777777" w:rsidR="005B4A5F" w:rsidRPr="00D5087F" w:rsidRDefault="005B4A5F" w:rsidP="001D5093">
            <w:pPr>
              <w:suppressAutoHyphens/>
              <w:spacing w:after="71"/>
              <w:rPr>
                <w:rStyle w:val="Table"/>
                <w:rFonts w:ascii="Segoe UI Symbol" w:hAnsi="Segoe UI Symbol"/>
                <w:i/>
                <w:spacing w:val="-2"/>
                <w:u w:val="single"/>
              </w:rPr>
            </w:pPr>
          </w:p>
        </w:tc>
        <w:tc>
          <w:tcPr>
            <w:tcW w:w="1080" w:type="dxa"/>
            <w:tcBorders>
              <w:top w:val="dotted" w:sz="4" w:space="0" w:color="auto"/>
              <w:left w:val="single" w:sz="6" w:space="0" w:color="auto"/>
              <w:bottom w:val="single" w:sz="4" w:space="0" w:color="auto"/>
            </w:tcBorders>
          </w:tcPr>
          <w:p w14:paraId="1EDA9568" w14:textId="77777777" w:rsidR="005B4A5F" w:rsidRPr="00D5087F" w:rsidRDefault="005B4A5F" w:rsidP="001D5093">
            <w:pPr>
              <w:suppressAutoHyphens/>
              <w:spacing w:after="71"/>
              <w:rPr>
                <w:rStyle w:val="Table"/>
                <w:rFonts w:ascii="Segoe UI Symbol" w:hAnsi="Segoe UI Symbol"/>
                <w:i/>
                <w:spacing w:val="-2"/>
              </w:rPr>
            </w:pPr>
          </w:p>
        </w:tc>
        <w:tc>
          <w:tcPr>
            <w:tcW w:w="6930" w:type="dxa"/>
            <w:tcBorders>
              <w:top w:val="dotted" w:sz="4" w:space="0" w:color="auto"/>
              <w:left w:val="single" w:sz="6" w:space="0" w:color="auto"/>
              <w:bottom w:val="single" w:sz="4" w:space="0" w:color="auto"/>
              <w:right w:val="single" w:sz="6" w:space="0" w:color="auto"/>
            </w:tcBorders>
          </w:tcPr>
          <w:p w14:paraId="42A28708" w14:textId="77777777" w:rsidR="005B4A5F" w:rsidRPr="00D5087F" w:rsidRDefault="005B4A5F" w:rsidP="001D5093">
            <w:pPr>
              <w:suppressAutoHyphens/>
              <w:spacing w:after="71"/>
              <w:rPr>
                <w:rStyle w:val="Table"/>
                <w:rFonts w:ascii="Segoe UI Symbol" w:hAnsi="Segoe UI Symbol"/>
                <w:i/>
                <w:spacing w:val="-2"/>
              </w:rPr>
            </w:pPr>
          </w:p>
        </w:tc>
      </w:tr>
    </w:tbl>
    <w:p w14:paraId="595D9B48" w14:textId="77777777" w:rsidR="005B4A5F" w:rsidRPr="00D5087F" w:rsidRDefault="005B4A5F" w:rsidP="00D5087F">
      <w:pPr>
        <w:pStyle w:val="Heading4"/>
        <w:jc w:val="center"/>
        <w:rPr>
          <w:rFonts w:ascii="Segoe UI Symbol" w:hAnsi="Segoe UI Symbol"/>
        </w:rPr>
      </w:pPr>
      <w:r w:rsidRPr="00D5087F">
        <w:rPr>
          <w:rFonts w:ascii="Segoe UI Symbol" w:hAnsi="Segoe UI Symbol"/>
          <w:sz w:val="36"/>
        </w:rPr>
        <w:br w:type="page"/>
      </w:r>
      <w:bookmarkStart w:id="541" w:name="_Toc125873862"/>
      <w:bookmarkStart w:id="542" w:name="_Toc437968885"/>
      <w:bookmarkStart w:id="543" w:name="_Toc197236041"/>
      <w:bookmarkStart w:id="544" w:name="_Toc88745194"/>
      <w:r w:rsidRPr="00D5087F">
        <w:rPr>
          <w:rFonts w:ascii="Segoe UI Symbol" w:hAnsi="Segoe UI Symbol"/>
          <w:b/>
          <w:sz w:val="32"/>
          <w:szCs w:val="32"/>
        </w:rPr>
        <w:lastRenderedPageBreak/>
        <w:t>Proposed</w:t>
      </w:r>
      <w:r w:rsidR="007E703B" w:rsidRPr="00D5087F">
        <w:rPr>
          <w:rFonts w:ascii="Segoe UI Symbol" w:hAnsi="Segoe UI Symbol"/>
          <w:b/>
          <w:sz w:val="32"/>
          <w:szCs w:val="32"/>
        </w:rPr>
        <w:t xml:space="preserve"> </w:t>
      </w:r>
      <w:r w:rsidRPr="00D5087F">
        <w:rPr>
          <w:rFonts w:ascii="Segoe UI Symbol" w:hAnsi="Segoe UI Symbol"/>
          <w:b/>
          <w:sz w:val="32"/>
          <w:szCs w:val="32"/>
        </w:rPr>
        <w:t>Subcontr</w:t>
      </w:r>
      <w:bookmarkStart w:id="545" w:name="_Hlt125873922"/>
      <w:bookmarkEnd w:id="545"/>
      <w:r w:rsidRPr="00D5087F">
        <w:rPr>
          <w:rFonts w:ascii="Segoe UI Symbol" w:hAnsi="Segoe UI Symbol"/>
          <w:b/>
          <w:sz w:val="32"/>
          <w:szCs w:val="32"/>
        </w:rPr>
        <w:t>actors</w:t>
      </w:r>
      <w:r w:rsidR="007E703B" w:rsidRPr="00D5087F">
        <w:rPr>
          <w:rFonts w:ascii="Segoe UI Symbol" w:hAnsi="Segoe UI Symbol"/>
          <w:b/>
          <w:sz w:val="32"/>
          <w:szCs w:val="32"/>
        </w:rPr>
        <w:t xml:space="preserve"> </w:t>
      </w:r>
      <w:r w:rsidRPr="00D5087F">
        <w:rPr>
          <w:rFonts w:ascii="Segoe UI Symbol" w:hAnsi="Segoe UI Symbol"/>
          <w:b/>
          <w:sz w:val="32"/>
          <w:szCs w:val="32"/>
        </w:rPr>
        <w:t>for</w:t>
      </w:r>
      <w:r w:rsidR="007E703B" w:rsidRPr="00D5087F">
        <w:rPr>
          <w:rFonts w:ascii="Segoe UI Symbol" w:hAnsi="Segoe UI Symbol"/>
          <w:b/>
          <w:sz w:val="32"/>
          <w:szCs w:val="32"/>
        </w:rPr>
        <w:t xml:space="preserve"> </w:t>
      </w:r>
      <w:r w:rsidRPr="00D5087F">
        <w:rPr>
          <w:rFonts w:ascii="Segoe UI Symbol" w:hAnsi="Segoe UI Symbol"/>
          <w:b/>
          <w:sz w:val="32"/>
          <w:szCs w:val="32"/>
        </w:rPr>
        <w:t>Major</w:t>
      </w:r>
      <w:r w:rsidR="007E703B" w:rsidRPr="00D5087F">
        <w:rPr>
          <w:rFonts w:ascii="Segoe UI Symbol" w:hAnsi="Segoe UI Symbol"/>
          <w:b/>
          <w:sz w:val="32"/>
          <w:szCs w:val="32"/>
        </w:rPr>
        <w:t xml:space="preserve"> </w:t>
      </w:r>
      <w:r w:rsidRPr="00D5087F">
        <w:rPr>
          <w:rFonts w:ascii="Segoe UI Symbol" w:hAnsi="Segoe UI Symbol"/>
          <w:b/>
          <w:sz w:val="32"/>
          <w:szCs w:val="32"/>
        </w:rPr>
        <w:t>Items</w:t>
      </w:r>
      <w:r w:rsidR="007E703B" w:rsidRPr="00D5087F">
        <w:rPr>
          <w:rFonts w:ascii="Segoe UI Symbol" w:hAnsi="Segoe UI Symbol"/>
          <w:b/>
          <w:sz w:val="32"/>
          <w:szCs w:val="32"/>
        </w:rPr>
        <w:t xml:space="preserve"> </w:t>
      </w:r>
      <w:r w:rsidRPr="00D5087F">
        <w:rPr>
          <w:rFonts w:ascii="Segoe UI Symbol" w:hAnsi="Segoe UI Symbol"/>
          <w:b/>
          <w:sz w:val="32"/>
          <w:szCs w:val="32"/>
        </w:rPr>
        <w:t>of</w:t>
      </w:r>
      <w:r w:rsidR="007E703B" w:rsidRPr="00D5087F">
        <w:rPr>
          <w:rFonts w:ascii="Segoe UI Symbol" w:hAnsi="Segoe UI Symbol"/>
          <w:b/>
          <w:sz w:val="32"/>
          <w:szCs w:val="32"/>
        </w:rPr>
        <w:t xml:space="preserve"> </w:t>
      </w:r>
      <w:bookmarkEnd w:id="541"/>
      <w:r w:rsidRPr="00D5087F">
        <w:rPr>
          <w:rFonts w:ascii="Segoe UI Symbol" w:hAnsi="Segoe UI Symbol"/>
          <w:b/>
          <w:sz w:val="32"/>
          <w:szCs w:val="32"/>
        </w:rPr>
        <w:t>Plant</w:t>
      </w:r>
      <w:r w:rsidR="007E703B" w:rsidRPr="00D5087F">
        <w:rPr>
          <w:rFonts w:ascii="Segoe UI Symbol" w:hAnsi="Segoe UI Symbol"/>
          <w:b/>
          <w:sz w:val="32"/>
          <w:szCs w:val="32"/>
        </w:rPr>
        <w:t xml:space="preserve"> </w:t>
      </w:r>
      <w:r w:rsidRPr="00D5087F">
        <w:rPr>
          <w:rFonts w:ascii="Segoe UI Symbol" w:hAnsi="Segoe UI Symbol"/>
          <w:b/>
          <w:sz w:val="32"/>
          <w:szCs w:val="32"/>
        </w:rPr>
        <w:t>and</w:t>
      </w:r>
      <w:r w:rsidR="007E703B" w:rsidRPr="00D5087F">
        <w:rPr>
          <w:rFonts w:ascii="Segoe UI Symbol" w:hAnsi="Segoe UI Symbol"/>
          <w:b/>
          <w:sz w:val="32"/>
          <w:szCs w:val="32"/>
        </w:rPr>
        <w:t xml:space="preserve"> </w:t>
      </w:r>
      <w:r w:rsidRPr="00D5087F">
        <w:rPr>
          <w:rFonts w:ascii="Segoe UI Symbol" w:hAnsi="Segoe UI Symbol"/>
          <w:b/>
          <w:sz w:val="32"/>
          <w:szCs w:val="32"/>
        </w:rPr>
        <w:t>Installation</w:t>
      </w:r>
      <w:r w:rsidR="007E703B" w:rsidRPr="00D5087F">
        <w:rPr>
          <w:rFonts w:ascii="Segoe UI Symbol" w:hAnsi="Segoe UI Symbol"/>
          <w:b/>
          <w:sz w:val="32"/>
          <w:szCs w:val="32"/>
        </w:rPr>
        <w:t xml:space="preserve"> </w:t>
      </w:r>
      <w:r w:rsidRPr="00D5087F">
        <w:rPr>
          <w:rFonts w:ascii="Segoe UI Symbol" w:hAnsi="Segoe UI Symbol"/>
          <w:b/>
          <w:sz w:val="32"/>
          <w:szCs w:val="32"/>
        </w:rPr>
        <w:t>Services</w:t>
      </w:r>
      <w:bookmarkEnd w:id="542"/>
      <w:bookmarkEnd w:id="543"/>
      <w:bookmarkEnd w:id="544"/>
    </w:p>
    <w:p w14:paraId="771B01C1" w14:textId="77777777" w:rsidR="005B4A5F" w:rsidRPr="00D5087F" w:rsidRDefault="005B4A5F" w:rsidP="001D5093">
      <w:pPr>
        <w:rPr>
          <w:rFonts w:ascii="Segoe UI Symbol" w:hAnsi="Segoe UI Symbol"/>
        </w:rPr>
      </w:pPr>
    </w:p>
    <w:p w14:paraId="621F38D4" w14:textId="77777777" w:rsidR="005B4A5F" w:rsidRPr="00D5087F" w:rsidRDefault="005B4A5F" w:rsidP="001D5093">
      <w:pPr>
        <w:rPr>
          <w:rFonts w:ascii="Segoe UI Symbol" w:hAnsi="Segoe UI Symbol"/>
          <w:u w:val="single"/>
        </w:rPr>
      </w:pP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list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major</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u w:val="single"/>
        </w:rPr>
        <w:t>Plant</w:t>
      </w:r>
      <w:r w:rsidR="007E703B" w:rsidRPr="00D5087F">
        <w:rPr>
          <w:rFonts w:ascii="Segoe UI Symbol" w:hAnsi="Segoe UI Symbol"/>
          <w:u w:val="single"/>
        </w:rPr>
        <w:t xml:space="preserve"> </w:t>
      </w:r>
      <w:r w:rsidRPr="00D5087F">
        <w:rPr>
          <w:rFonts w:ascii="Segoe UI Symbol" w:hAnsi="Segoe UI Symbol"/>
          <w:u w:val="single"/>
        </w:rPr>
        <w:t>and</w:t>
      </w:r>
      <w:r w:rsidR="007E703B" w:rsidRPr="00D5087F">
        <w:rPr>
          <w:rFonts w:ascii="Segoe UI Symbol" w:hAnsi="Segoe UI Symbol"/>
          <w:u w:val="single"/>
        </w:rPr>
        <w:t xml:space="preserve"> </w:t>
      </w:r>
      <w:r w:rsidRPr="00D5087F">
        <w:rPr>
          <w:rFonts w:ascii="Segoe UI Symbol" w:hAnsi="Segoe UI Symbol"/>
          <w:u w:val="single"/>
        </w:rPr>
        <w:t>Installation</w:t>
      </w:r>
      <w:r w:rsidR="007E703B" w:rsidRPr="00D5087F">
        <w:rPr>
          <w:rFonts w:ascii="Segoe UI Symbol" w:hAnsi="Segoe UI Symbol"/>
          <w:u w:val="single"/>
        </w:rPr>
        <w:t xml:space="preserve"> </w:t>
      </w:r>
      <w:r w:rsidRPr="00D5087F">
        <w:rPr>
          <w:rFonts w:ascii="Segoe UI Symbol" w:hAnsi="Segoe UI Symbol"/>
          <w:u w:val="single"/>
        </w:rPr>
        <w:t>Services</w:t>
      </w:r>
      <w:r w:rsidR="007E703B" w:rsidRPr="00D5087F">
        <w:rPr>
          <w:rFonts w:ascii="Segoe UI Symbol" w:hAnsi="Segoe UI Symbol"/>
          <w:u w:val="single"/>
        </w:rPr>
        <w:t xml:space="preserve"> </w:t>
      </w:r>
      <w:r w:rsidRPr="00D5087F">
        <w:rPr>
          <w:rFonts w:ascii="Segoe UI Symbol" w:hAnsi="Segoe UI Symbol"/>
          <w:u w:val="single"/>
        </w:rPr>
        <w:t>is</w:t>
      </w:r>
      <w:r w:rsidR="007E703B" w:rsidRPr="00D5087F">
        <w:rPr>
          <w:rFonts w:ascii="Segoe UI Symbol" w:hAnsi="Segoe UI Symbol"/>
          <w:u w:val="single"/>
        </w:rPr>
        <w:t xml:space="preserve"> </w:t>
      </w:r>
      <w:r w:rsidRPr="00D5087F">
        <w:rPr>
          <w:rFonts w:ascii="Segoe UI Symbol" w:hAnsi="Segoe UI Symbol"/>
          <w:u w:val="single"/>
        </w:rPr>
        <w:t>provided</w:t>
      </w:r>
      <w:r w:rsidR="007E703B" w:rsidRPr="00D5087F">
        <w:rPr>
          <w:rFonts w:ascii="Segoe UI Symbol" w:hAnsi="Segoe UI Symbol"/>
          <w:u w:val="single"/>
        </w:rPr>
        <w:t xml:space="preserve"> </w:t>
      </w:r>
      <w:r w:rsidRPr="00D5087F">
        <w:rPr>
          <w:rFonts w:ascii="Segoe UI Symbol" w:hAnsi="Segoe UI Symbol"/>
          <w:u w:val="single"/>
        </w:rPr>
        <w:t>below.</w:t>
      </w:r>
    </w:p>
    <w:p w14:paraId="62D4169F" w14:textId="77777777" w:rsidR="005B4A5F" w:rsidRPr="00D5087F" w:rsidRDefault="005B4A5F" w:rsidP="001D5093">
      <w:pPr>
        <w:rPr>
          <w:rFonts w:ascii="Segoe UI Symbol" w:hAnsi="Segoe UI Symbol"/>
        </w:rPr>
      </w:pPr>
    </w:p>
    <w:p w14:paraId="7D74CA65"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manufacturers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proposed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carrying</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item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indicated.</w:t>
      </w:r>
      <w:r w:rsidR="007E703B" w:rsidRPr="00D5087F">
        <w:rPr>
          <w:rFonts w:ascii="Segoe UI Symbol" w:hAnsi="Segoe UI Symbol"/>
        </w:rPr>
        <w:t xml:space="preserve">  </w:t>
      </w: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free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proofErr w:type="gramStart"/>
      <w:r w:rsidRPr="00D5087F">
        <w:rPr>
          <w:rFonts w:ascii="Segoe UI Symbol" w:hAnsi="Segoe UI Symbol"/>
        </w:rPr>
        <w:t>propose</w:t>
      </w:r>
      <w:proofErr w:type="gramEnd"/>
      <w:r w:rsidR="007E703B" w:rsidRPr="00D5087F">
        <w:rPr>
          <w:rFonts w:ascii="Segoe UI Symbol" w:hAnsi="Segoe UI Symbol"/>
        </w:rPr>
        <w:t xml:space="preserve"> </w:t>
      </w:r>
      <w:r w:rsidRPr="00D5087F">
        <w:rPr>
          <w:rFonts w:ascii="Segoe UI Symbol" w:hAnsi="Segoe UI Symbol"/>
        </w:rPr>
        <w:t>more</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item</w:t>
      </w:r>
    </w:p>
    <w:p w14:paraId="04856F78" w14:textId="77777777" w:rsidR="005B4A5F" w:rsidRPr="00D5087F" w:rsidRDefault="005B4A5F" w:rsidP="001D5093">
      <w:pPr>
        <w:tabs>
          <w:tab w:val="left" w:pos="2520"/>
          <w:tab w:val="left" w:pos="7200"/>
        </w:tabs>
        <w:rPr>
          <w:rFonts w:ascii="Segoe UI Symbol" w:hAnsi="Segoe UI Symbol"/>
          <w:b/>
        </w:rPr>
      </w:pPr>
    </w:p>
    <w:p w14:paraId="0E11FBEE" w14:textId="77777777" w:rsidR="005B4A5F" w:rsidRPr="00D5087F" w:rsidRDefault="005B4A5F" w:rsidP="001D5093">
      <w:pPr>
        <w:rPr>
          <w:rFonts w:ascii="Segoe UI Symbol" w:hAnsi="Segoe UI Symbo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4343"/>
        <w:gridCol w:w="1701"/>
      </w:tblGrid>
      <w:tr w:rsidR="005B4A5F" w:rsidRPr="00143E6E" w14:paraId="37984123" w14:textId="77777777" w:rsidTr="00F35BE0">
        <w:tc>
          <w:tcPr>
            <w:tcW w:w="3072" w:type="dxa"/>
          </w:tcPr>
          <w:p w14:paraId="62FA88D0" w14:textId="77777777" w:rsidR="005B4A5F" w:rsidRPr="00D5087F" w:rsidRDefault="005B4A5F" w:rsidP="001D5093">
            <w:pPr>
              <w:suppressAutoHyphens/>
              <w:jc w:val="center"/>
              <w:rPr>
                <w:rFonts w:ascii="Segoe UI Symbol" w:hAnsi="Segoe UI Symbol"/>
                <w:b/>
              </w:rPr>
            </w:pPr>
            <w:r w:rsidRPr="00D5087F">
              <w:rPr>
                <w:rFonts w:ascii="Segoe UI Symbol" w:hAnsi="Segoe UI Symbol"/>
                <w:b/>
              </w:rPr>
              <w:t>Major</w:t>
            </w:r>
            <w:r w:rsidR="007E703B" w:rsidRPr="00D5087F">
              <w:rPr>
                <w:rFonts w:ascii="Segoe UI Symbol" w:hAnsi="Segoe UI Symbol"/>
                <w:b/>
              </w:rPr>
              <w:t xml:space="preserve"> </w:t>
            </w:r>
            <w:r w:rsidRPr="00D5087F">
              <w:rPr>
                <w:rFonts w:ascii="Segoe UI Symbol" w:hAnsi="Segoe UI Symbol"/>
                <w:b/>
              </w:rPr>
              <w:t>Items</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Plant</w:t>
            </w:r>
            <w:r w:rsidR="007E703B" w:rsidRPr="00D5087F">
              <w:rPr>
                <w:rFonts w:ascii="Segoe UI Symbol" w:hAnsi="Segoe UI Symbol"/>
                <w:b/>
              </w:rPr>
              <w:t xml:space="preserve"> </w:t>
            </w:r>
            <w:r w:rsidRPr="00D5087F">
              <w:rPr>
                <w:rFonts w:ascii="Segoe UI Symbol" w:hAnsi="Segoe UI Symbol"/>
                <w:b/>
              </w:rPr>
              <w:t>and</w:t>
            </w:r>
            <w:r w:rsidR="007E703B" w:rsidRPr="00D5087F">
              <w:rPr>
                <w:rFonts w:ascii="Segoe UI Symbol" w:hAnsi="Segoe UI Symbol"/>
                <w:b/>
              </w:rPr>
              <w:t xml:space="preserve"> </w:t>
            </w:r>
            <w:r w:rsidRPr="00D5087F">
              <w:rPr>
                <w:rFonts w:ascii="Segoe UI Symbol" w:hAnsi="Segoe UI Symbol"/>
                <w:b/>
              </w:rPr>
              <w:t>Installation</w:t>
            </w:r>
            <w:r w:rsidR="007E703B" w:rsidRPr="00D5087F">
              <w:rPr>
                <w:rFonts w:ascii="Segoe UI Symbol" w:hAnsi="Segoe UI Symbol"/>
                <w:b/>
              </w:rPr>
              <w:t xml:space="preserve"> </w:t>
            </w:r>
            <w:r w:rsidRPr="00D5087F">
              <w:rPr>
                <w:rFonts w:ascii="Segoe UI Symbol" w:hAnsi="Segoe UI Symbol"/>
                <w:b/>
              </w:rPr>
              <w:t>Services</w:t>
            </w:r>
          </w:p>
        </w:tc>
        <w:tc>
          <w:tcPr>
            <w:tcW w:w="4416" w:type="dxa"/>
          </w:tcPr>
          <w:p w14:paraId="405F8BF9" w14:textId="77777777" w:rsidR="005B4A5F" w:rsidRPr="00D5087F" w:rsidRDefault="005B4A5F" w:rsidP="001D5093">
            <w:pPr>
              <w:suppressAutoHyphens/>
              <w:ind w:hanging="25"/>
              <w:jc w:val="center"/>
              <w:rPr>
                <w:rFonts w:ascii="Segoe UI Symbol" w:hAnsi="Segoe UI Symbol"/>
                <w:b/>
              </w:rPr>
            </w:pPr>
            <w:r w:rsidRPr="00D5087F">
              <w:rPr>
                <w:rFonts w:ascii="Segoe UI Symbol" w:hAnsi="Segoe UI Symbol"/>
                <w:b/>
              </w:rPr>
              <w:t>Proposed</w:t>
            </w:r>
            <w:r w:rsidR="007E703B" w:rsidRPr="00D5087F">
              <w:rPr>
                <w:rFonts w:ascii="Segoe UI Symbol" w:hAnsi="Segoe UI Symbol"/>
                <w:b/>
              </w:rPr>
              <w:t xml:space="preserve"> </w:t>
            </w:r>
            <w:r w:rsidRPr="00D5087F">
              <w:rPr>
                <w:rFonts w:ascii="Segoe UI Symbol" w:hAnsi="Segoe UI Symbol"/>
                <w:b/>
              </w:rPr>
              <w:t>Subcontractors/Manufacturers</w:t>
            </w:r>
          </w:p>
        </w:tc>
        <w:tc>
          <w:tcPr>
            <w:tcW w:w="1728" w:type="dxa"/>
          </w:tcPr>
          <w:p w14:paraId="2C89A554" w14:textId="77777777" w:rsidR="005B4A5F" w:rsidRPr="00D5087F" w:rsidRDefault="005B4A5F" w:rsidP="001D5093">
            <w:pPr>
              <w:suppressAutoHyphens/>
              <w:jc w:val="center"/>
              <w:rPr>
                <w:rFonts w:ascii="Segoe UI Symbol" w:hAnsi="Segoe UI Symbol"/>
                <w:b/>
              </w:rPr>
            </w:pPr>
            <w:r w:rsidRPr="00D5087F">
              <w:rPr>
                <w:rFonts w:ascii="Segoe UI Symbol" w:hAnsi="Segoe UI Symbol"/>
                <w:b/>
              </w:rPr>
              <w:t>Nationality</w:t>
            </w:r>
          </w:p>
        </w:tc>
      </w:tr>
      <w:tr w:rsidR="005B4A5F" w:rsidRPr="00143E6E" w14:paraId="119DA653" w14:textId="77777777" w:rsidTr="00F35BE0">
        <w:tc>
          <w:tcPr>
            <w:tcW w:w="3072" w:type="dxa"/>
          </w:tcPr>
          <w:p w14:paraId="6707A957" w14:textId="77777777" w:rsidR="005B4A5F" w:rsidRPr="00D5087F" w:rsidRDefault="005B4A5F" w:rsidP="001D5093">
            <w:pPr>
              <w:suppressAutoHyphens/>
              <w:ind w:left="1440" w:hanging="720"/>
              <w:rPr>
                <w:rFonts w:ascii="Segoe UI Symbol" w:hAnsi="Segoe UI Symbol"/>
                <w:b/>
              </w:rPr>
            </w:pPr>
          </w:p>
        </w:tc>
        <w:tc>
          <w:tcPr>
            <w:tcW w:w="4416" w:type="dxa"/>
          </w:tcPr>
          <w:p w14:paraId="2BF84F57" w14:textId="77777777" w:rsidR="005B4A5F" w:rsidRPr="00D5087F" w:rsidRDefault="005B4A5F" w:rsidP="001D5093">
            <w:pPr>
              <w:suppressAutoHyphens/>
              <w:ind w:left="1440" w:hanging="720"/>
              <w:rPr>
                <w:rFonts w:ascii="Segoe UI Symbol" w:hAnsi="Segoe UI Symbol"/>
                <w:b/>
              </w:rPr>
            </w:pPr>
          </w:p>
        </w:tc>
        <w:tc>
          <w:tcPr>
            <w:tcW w:w="1728" w:type="dxa"/>
          </w:tcPr>
          <w:p w14:paraId="7008832F" w14:textId="77777777" w:rsidR="005B4A5F" w:rsidRPr="00D5087F" w:rsidRDefault="005B4A5F" w:rsidP="001D5093">
            <w:pPr>
              <w:suppressAutoHyphens/>
              <w:ind w:left="1440" w:hanging="720"/>
              <w:rPr>
                <w:rFonts w:ascii="Segoe UI Symbol" w:hAnsi="Segoe UI Symbol"/>
                <w:b/>
              </w:rPr>
            </w:pPr>
          </w:p>
        </w:tc>
      </w:tr>
      <w:tr w:rsidR="005B4A5F" w:rsidRPr="00143E6E" w14:paraId="6BEA19CA" w14:textId="77777777" w:rsidTr="00F35BE0">
        <w:tc>
          <w:tcPr>
            <w:tcW w:w="3072" w:type="dxa"/>
          </w:tcPr>
          <w:p w14:paraId="6802888E" w14:textId="77777777" w:rsidR="005B4A5F" w:rsidRPr="00D5087F" w:rsidRDefault="005B4A5F" w:rsidP="001D5093">
            <w:pPr>
              <w:suppressAutoHyphens/>
              <w:ind w:left="1440" w:hanging="720"/>
              <w:rPr>
                <w:rFonts w:ascii="Segoe UI Symbol" w:hAnsi="Segoe UI Symbol"/>
                <w:b/>
              </w:rPr>
            </w:pPr>
          </w:p>
        </w:tc>
        <w:tc>
          <w:tcPr>
            <w:tcW w:w="4416" w:type="dxa"/>
          </w:tcPr>
          <w:p w14:paraId="443D9796" w14:textId="77777777" w:rsidR="005B4A5F" w:rsidRPr="00D5087F" w:rsidRDefault="005B4A5F" w:rsidP="001D5093">
            <w:pPr>
              <w:suppressAutoHyphens/>
              <w:ind w:left="1440" w:hanging="720"/>
              <w:rPr>
                <w:rFonts w:ascii="Segoe UI Symbol" w:hAnsi="Segoe UI Symbol"/>
                <w:b/>
              </w:rPr>
            </w:pPr>
          </w:p>
        </w:tc>
        <w:tc>
          <w:tcPr>
            <w:tcW w:w="1728" w:type="dxa"/>
          </w:tcPr>
          <w:p w14:paraId="09ED33D5" w14:textId="77777777" w:rsidR="005B4A5F" w:rsidRPr="00D5087F" w:rsidRDefault="005B4A5F" w:rsidP="001D5093">
            <w:pPr>
              <w:suppressAutoHyphens/>
              <w:ind w:left="1440" w:hanging="720"/>
              <w:rPr>
                <w:rFonts w:ascii="Segoe UI Symbol" w:hAnsi="Segoe UI Symbol"/>
                <w:b/>
              </w:rPr>
            </w:pPr>
          </w:p>
        </w:tc>
      </w:tr>
      <w:tr w:rsidR="005B4A5F" w:rsidRPr="00143E6E" w14:paraId="63B74AF9" w14:textId="77777777" w:rsidTr="00F35BE0">
        <w:tc>
          <w:tcPr>
            <w:tcW w:w="3072" w:type="dxa"/>
          </w:tcPr>
          <w:p w14:paraId="0EEC490E" w14:textId="77777777" w:rsidR="005B4A5F" w:rsidRPr="00D5087F" w:rsidRDefault="005B4A5F" w:rsidP="001D5093">
            <w:pPr>
              <w:suppressAutoHyphens/>
              <w:ind w:left="1440" w:hanging="720"/>
              <w:rPr>
                <w:rFonts w:ascii="Segoe UI Symbol" w:hAnsi="Segoe UI Symbol"/>
                <w:b/>
              </w:rPr>
            </w:pPr>
          </w:p>
        </w:tc>
        <w:tc>
          <w:tcPr>
            <w:tcW w:w="4416" w:type="dxa"/>
          </w:tcPr>
          <w:p w14:paraId="19BB5C81" w14:textId="77777777" w:rsidR="005B4A5F" w:rsidRPr="00D5087F" w:rsidRDefault="005B4A5F" w:rsidP="001D5093">
            <w:pPr>
              <w:suppressAutoHyphens/>
              <w:ind w:left="1440" w:hanging="720"/>
              <w:rPr>
                <w:rFonts w:ascii="Segoe UI Symbol" w:hAnsi="Segoe UI Symbol"/>
                <w:b/>
              </w:rPr>
            </w:pPr>
          </w:p>
        </w:tc>
        <w:tc>
          <w:tcPr>
            <w:tcW w:w="1728" w:type="dxa"/>
          </w:tcPr>
          <w:p w14:paraId="43D8801A" w14:textId="77777777" w:rsidR="005B4A5F" w:rsidRPr="00D5087F" w:rsidRDefault="005B4A5F" w:rsidP="001D5093">
            <w:pPr>
              <w:suppressAutoHyphens/>
              <w:ind w:left="1440" w:hanging="720"/>
              <w:rPr>
                <w:rFonts w:ascii="Segoe UI Symbol" w:hAnsi="Segoe UI Symbol"/>
                <w:b/>
              </w:rPr>
            </w:pPr>
          </w:p>
        </w:tc>
      </w:tr>
      <w:tr w:rsidR="00475EEA" w:rsidRPr="00143E6E" w14:paraId="30E4495C" w14:textId="77777777" w:rsidTr="00F35BE0">
        <w:tc>
          <w:tcPr>
            <w:tcW w:w="3072" w:type="dxa"/>
          </w:tcPr>
          <w:p w14:paraId="017DF43D" w14:textId="77777777" w:rsidR="00475EEA" w:rsidRPr="00D5087F" w:rsidRDefault="00475EEA" w:rsidP="001D5093">
            <w:pPr>
              <w:suppressAutoHyphens/>
              <w:ind w:left="1440" w:hanging="720"/>
              <w:rPr>
                <w:rFonts w:ascii="Segoe UI Symbol" w:hAnsi="Segoe UI Symbol"/>
                <w:b/>
              </w:rPr>
            </w:pPr>
          </w:p>
        </w:tc>
        <w:tc>
          <w:tcPr>
            <w:tcW w:w="4416" w:type="dxa"/>
          </w:tcPr>
          <w:p w14:paraId="580F6A7A" w14:textId="77777777" w:rsidR="00475EEA" w:rsidRPr="00D5087F" w:rsidRDefault="00475EEA" w:rsidP="001D5093">
            <w:pPr>
              <w:suppressAutoHyphens/>
              <w:ind w:left="1440" w:hanging="720"/>
              <w:rPr>
                <w:rFonts w:ascii="Segoe UI Symbol" w:hAnsi="Segoe UI Symbol"/>
                <w:b/>
              </w:rPr>
            </w:pPr>
          </w:p>
        </w:tc>
        <w:tc>
          <w:tcPr>
            <w:tcW w:w="1728" w:type="dxa"/>
          </w:tcPr>
          <w:p w14:paraId="6274AB80" w14:textId="77777777" w:rsidR="00475EEA" w:rsidRPr="00D5087F" w:rsidRDefault="00475EEA" w:rsidP="001D5093">
            <w:pPr>
              <w:suppressAutoHyphens/>
              <w:ind w:left="1440" w:hanging="720"/>
              <w:rPr>
                <w:rFonts w:ascii="Segoe UI Symbol" w:hAnsi="Segoe UI Symbol"/>
                <w:b/>
              </w:rPr>
            </w:pPr>
          </w:p>
        </w:tc>
      </w:tr>
      <w:tr w:rsidR="00475EEA" w:rsidRPr="00143E6E" w14:paraId="560A5F40" w14:textId="77777777" w:rsidTr="00F35BE0">
        <w:tc>
          <w:tcPr>
            <w:tcW w:w="3072" w:type="dxa"/>
          </w:tcPr>
          <w:p w14:paraId="40DF0B90" w14:textId="77777777" w:rsidR="00475EEA" w:rsidRPr="00D5087F" w:rsidRDefault="00475EEA" w:rsidP="001D5093">
            <w:pPr>
              <w:suppressAutoHyphens/>
              <w:ind w:left="1440" w:hanging="720"/>
              <w:rPr>
                <w:rFonts w:ascii="Segoe UI Symbol" w:hAnsi="Segoe UI Symbol"/>
                <w:b/>
              </w:rPr>
            </w:pPr>
          </w:p>
        </w:tc>
        <w:tc>
          <w:tcPr>
            <w:tcW w:w="4416" w:type="dxa"/>
          </w:tcPr>
          <w:p w14:paraId="47CB758B" w14:textId="77777777" w:rsidR="00475EEA" w:rsidRPr="00D5087F" w:rsidRDefault="00475EEA" w:rsidP="001D5093">
            <w:pPr>
              <w:suppressAutoHyphens/>
              <w:ind w:left="1440" w:hanging="720"/>
              <w:rPr>
                <w:rFonts w:ascii="Segoe UI Symbol" w:hAnsi="Segoe UI Symbol"/>
                <w:b/>
              </w:rPr>
            </w:pPr>
          </w:p>
        </w:tc>
        <w:tc>
          <w:tcPr>
            <w:tcW w:w="1728" w:type="dxa"/>
          </w:tcPr>
          <w:p w14:paraId="6369345A" w14:textId="77777777" w:rsidR="00475EEA" w:rsidRPr="00D5087F" w:rsidRDefault="00475EEA" w:rsidP="001D5093">
            <w:pPr>
              <w:suppressAutoHyphens/>
              <w:ind w:left="1440" w:hanging="720"/>
              <w:rPr>
                <w:rFonts w:ascii="Segoe UI Symbol" w:hAnsi="Segoe UI Symbol"/>
                <w:b/>
              </w:rPr>
            </w:pPr>
          </w:p>
        </w:tc>
      </w:tr>
      <w:tr w:rsidR="00475EEA" w:rsidRPr="00143E6E" w14:paraId="19B7725B" w14:textId="77777777" w:rsidTr="00F35BE0">
        <w:tc>
          <w:tcPr>
            <w:tcW w:w="3072" w:type="dxa"/>
          </w:tcPr>
          <w:p w14:paraId="66F4EC12" w14:textId="77777777" w:rsidR="00475EEA" w:rsidRPr="00D5087F" w:rsidRDefault="00475EEA" w:rsidP="001D5093">
            <w:pPr>
              <w:suppressAutoHyphens/>
              <w:ind w:left="1440" w:hanging="720"/>
              <w:rPr>
                <w:rFonts w:ascii="Segoe UI Symbol" w:hAnsi="Segoe UI Symbol"/>
                <w:b/>
              </w:rPr>
            </w:pPr>
          </w:p>
        </w:tc>
        <w:tc>
          <w:tcPr>
            <w:tcW w:w="4416" w:type="dxa"/>
          </w:tcPr>
          <w:p w14:paraId="5D1155DD" w14:textId="77777777" w:rsidR="00475EEA" w:rsidRPr="00D5087F" w:rsidRDefault="00475EEA" w:rsidP="001D5093">
            <w:pPr>
              <w:suppressAutoHyphens/>
              <w:ind w:left="1440" w:hanging="720"/>
              <w:rPr>
                <w:rFonts w:ascii="Segoe UI Symbol" w:hAnsi="Segoe UI Symbol"/>
                <w:b/>
              </w:rPr>
            </w:pPr>
          </w:p>
        </w:tc>
        <w:tc>
          <w:tcPr>
            <w:tcW w:w="1728" w:type="dxa"/>
          </w:tcPr>
          <w:p w14:paraId="7D17EBA1" w14:textId="77777777" w:rsidR="00475EEA" w:rsidRPr="00D5087F" w:rsidRDefault="00475EEA" w:rsidP="001D5093">
            <w:pPr>
              <w:suppressAutoHyphens/>
              <w:ind w:left="1440" w:hanging="720"/>
              <w:rPr>
                <w:rFonts w:ascii="Segoe UI Symbol" w:hAnsi="Segoe UI Symbol"/>
                <w:b/>
              </w:rPr>
            </w:pPr>
          </w:p>
        </w:tc>
      </w:tr>
    </w:tbl>
    <w:p w14:paraId="09C41105" w14:textId="77777777" w:rsidR="005B4A5F" w:rsidRPr="00D5087F" w:rsidRDefault="005B4A5F" w:rsidP="001D5093">
      <w:pPr>
        <w:pStyle w:val="SectionVHeader"/>
        <w:rPr>
          <w:rFonts w:ascii="Segoe UI Symbol" w:hAnsi="Segoe UI Symbol"/>
          <w:i/>
        </w:rPr>
      </w:pPr>
    </w:p>
    <w:p w14:paraId="41CDA922" w14:textId="77777777" w:rsidR="005B4A5F" w:rsidRPr="00D5087F" w:rsidRDefault="005B4A5F" w:rsidP="00D5087F">
      <w:pPr>
        <w:pStyle w:val="Heading2"/>
        <w:rPr>
          <w:rFonts w:ascii="Segoe UI Symbol" w:hAnsi="Segoe UI Symbol"/>
        </w:rPr>
      </w:pPr>
      <w:r w:rsidRPr="00D5087F">
        <w:rPr>
          <w:rFonts w:ascii="Segoe UI Symbol" w:hAnsi="Segoe UI Symbol"/>
          <w:i/>
        </w:rPr>
        <w:br w:type="page"/>
      </w:r>
      <w:bookmarkStart w:id="546" w:name="_Toc437968886"/>
      <w:bookmarkStart w:id="547" w:name="_Toc197236042"/>
      <w:bookmarkStart w:id="548" w:name="_Toc59197204"/>
      <w:bookmarkStart w:id="549" w:name="_Toc88745195"/>
      <w:bookmarkStart w:id="550" w:name="_Toc125873863"/>
      <w:r w:rsidRPr="00D5087F">
        <w:rPr>
          <w:rFonts w:ascii="Segoe UI Symbol" w:hAnsi="Segoe UI Symbol"/>
        </w:rPr>
        <w:lastRenderedPageBreak/>
        <w:t>Others</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Schedule</w:t>
      </w:r>
      <w:bookmarkEnd w:id="546"/>
      <w:bookmarkEnd w:id="547"/>
      <w:bookmarkEnd w:id="548"/>
      <w:bookmarkEnd w:id="549"/>
    </w:p>
    <w:p w14:paraId="09DE5FA9" w14:textId="77777777" w:rsidR="00F07D31" w:rsidRPr="00D5087F" w:rsidRDefault="005B4A5F" w:rsidP="001D5093">
      <w:pPr>
        <w:jc w:val="center"/>
        <w:rPr>
          <w:rFonts w:ascii="Segoe UI Symbol" w:hAnsi="Segoe UI Symbol"/>
          <w:i/>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used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when</w:t>
      </w:r>
      <w:r w:rsidR="007E703B" w:rsidRPr="00D5087F">
        <w:rPr>
          <w:rFonts w:ascii="Segoe UI Symbol" w:hAnsi="Segoe UI Symbol"/>
        </w:rPr>
        <w:t xml:space="preserve"> </w:t>
      </w:r>
      <w:r w:rsidRPr="00D5087F">
        <w:rPr>
          <w:rFonts w:ascii="Segoe UI Symbol" w:hAnsi="Segoe UI Symbol"/>
        </w:rPr>
        <w:t>alternative</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A479EB" w:rsidRPr="00D5087F">
        <w:rPr>
          <w:rFonts w:ascii="Segoe UI Symbol" w:hAnsi="Segoe UI Symbol"/>
        </w:rPr>
        <w:t xml:space="preserve"> </w:t>
      </w:r>
      <w:r w:rsidRPr="00D5087F">
        <w:rPr>
          <w:rFonts w:ascii="Segoe UI Symbol" w:hAnsi="Segoe UI Symbol"/>
          <w:b/>
          <w:szCs w:val="24"/>
        </w:rPr>
        <w:t>Completion</w:t>
      </w:r>
      <w:r w:rsidR="007E703B" w:rsidRPr="00D5087F">
        <w:rPr>
          <w:rFonts w:ascii="Segoe UI Symbol" w:hAnsi="Segoe UI Symbol"/>
          <w:b/>
          <w:szCs w:val="24"/>
        </w:rPr>
        <w:t xml:space="preserve"> </w:t>
      </w:r>
      <w:r w:rsidRPr="00D5087F">
        <w:rPr>
          <w:rFonts w:ascii="Segoe UI Symbol" w:hAnsi="Segoe UI Symbol"/>
          <w:b/>
          <w:szCs w:val="24"/>
        </w:rPr>
        <w:t>is</w:t>
      </w:r>
      <w:r w:rsidR="007E703B" w:rsidRPr="00D5087F">
        <w:rPr>
          <w:rFonts w:ascii="Segoe UI Symbol" w:hAnsi="Segoe UI Symbol"/>
          <w:b/>
          <w:szCs w:val="24"/>
        </w:rPr>
        <w:t xml:space="preserve"> </w:t>
      </w:r>
      <w:r w:rsidRPr="00D5087F">
        <w:rPr>
          <w:rFonts w:ascii="Segoe UI Symbol" w:hAnsi="Segoe UI Symbol"/>
          <w:b/>
          <w:szCs w:val="24"/>
        </w:rPr>
        <w:t>invited</w:t>
      </w:r>
      <w:r w:rsidR="007E703B" w:rsidRPr="00D5087F">
        <w:rPr>
          <w:rFonts w:ascii="Segoe UI Symbol" w:hAnsi="Segoe UI Symbol"/>
          <w:b/>
          <w:szCs w:val="24"/>
        </w:rPr>
        <w:t xml:space="preserve"> </w:t>
      </w:r>
      <w:r w:rsidRPr="00D5087F">
        <w:rPr>
          <w:rFonts w:ascii="Segoe UI Symbol" w:hAnsi="Segoe UI Symbol"/>
          <w:b/>
          <w:szCs w:val="24"/>
        </w:rPr>
        <w:t>in</w:t>
      </w:r>
      <w:r w:rsidR="007E703B" w:rsidRPr="00D5087F">
        <w:rPr>
          <w:rFonts w:ascii="Segoe UI Symbol" w:hAnsi="Segoe UI Symbol"/>
          <w:b/>
          <w:szCs w:val="24"/>
        </w:rPr>
        <w:t xml:space="preserve"> </w:t>
      </w:r>
      <w:r w:rsidRPr="00D5087F">
        <w:rPr>
          <w:rFonts w:ascii="Segoe UI Symbol" w:hAnsi="Segoe UI Symbol"/>
          <w:b/>
          <w:szCs w:val="24"/>
        </w:rPr>
        <w:t>ITB</w:t>
      </w:r>
      <w:r w:rsidR="007E703B" w:rsidRPr="00D5087F">
        <w:rPr>
          <w:rFonts w:ascii="Segoe UI Symbol" w:hAnsi="Segoe UI Symbol"/>
          <w:b/>
          <w:szCs w:val="24"/>
        </w:rPr>
        <w:t xml:space="preserve"> </w:t>
      </w:r>
      <w:r w:rsidRPr="00D5087F">
        <w:rPr>
          <w:rFonts w:ascii="Segoe UI Symbol" w:hAnsi="Segoe UI Symbol"/>
          <w:b/>
        </w:rPr>
        <w:t>13.2</w:t>
      </w:r>
      <w:r w:rsidRPr="00D5087F">
        <w:rPr>
          <w:rFonts w:ascii="Segoe UI Symbol" w:hAnsi="Segoe UI Symbol"/>
          <w:b/>
          <w:szCs w:val="24"/>
        </w:rPr>
        <w:t>)</w:t>
      </w:r>
      <w:bookmarkEnd w:id="550"/>
    </w:p>
    <w:p w14:paraId="05C05A64" w14:textId="77777777" w:rsidR="002829C4" w:rsidRPr="00D5087F" w:rsidRDefault="002829C4" w:rsidP="001D5093">
      <w:pPr>
        <w:rPr>
          <w:rFonts w:ascii="Segoe UI Symbol" w:hAnsi="Segoe UI Symbol"/>
          <w:szCs w:val="24"/>
        </w:rPr>
      </w:pPr>
    </w:p>
    <w:p w14:paraId="3C8A6F0F" w14:textId="77777777" w:rsidR="002829C4" w:rsidRPr="00D5087F" w:rsidRDefault="002829C4" w:rsidP="001D5093">
      <w:pPr>
        <w:rPr>
          <w:rFonts w:ascii="Segoe UI Symbol" w:hAnsi="Segoe UI Symbol"/>
          <w:szCs w:val="24"/>
        </w:rPr>
      </w:pPr>
    </w:p>
    <w:p w14:paraId="3C865231" w14:textId="77777777" w:rsidR="002829C4" w:rsidRPr="00D5087F" w:rsidRDefault="002829C4" w:rsidP="001D5093">
      <w:pPr>
        <w:rPr>
          <w:rFonts w:ascii="Segoe UI Symbol" w:hAnsi="Segoe UI Symbol"/>
          <w:szCs w:val="24"/>
        </w:rPr>
      </w:pPr>
    </w:p>
    <w:p w14:paraId="4D3AA5D6" w14:textId="77777777" w:rsidR="002829C4" w:rsidRPr="00D5087F" w:rsidRDefault="002829C4" w:rsidP="001D5093">
      <w:pPr>
        <w:rPr>
          <w:rFonts w:ascii="Segoe UI Symbol" w:hAnsi="Segoe UI Symbol"/>
          <w:szCs w:val="24"/>
        </w:rPr>
      </w:pPr>
    </w:p>
    <w:p w14:paraId="32A2AA3A" w14:textId="77777777" w:rsidR="002829C4" w:rsidRPr="00D5087F" w:rsidRDefault="002829C4" w:rsidP="001D5093">
      <w:pPr>
        <w:rPr>
          <w:rFonts w:ascii="Segoe UI Symbol" w:hAnsi="Segoe UI Symbol"/>
          <w:szCs w:val="24"/>
        </w:rPr>
      </w:pPr>
    </w:p>
    <w:p w14:paraId="5464D08E" w14:textId="77777777" w:rsidR="002829C4" w:rsidRPr="00D5087F" w:rsidRDefault="002829C4" w:rsidP="001D5093">
      <w:pPr>
        <w:rPr>
          <w:rFonts w:ascii="Segoe UI Symbol" w:hAnsi="Segoe UI Symbol"/>
          <w:szCs w:val="24"/>
        </w:rPr>
      </w:pPr>
    </w:p>
    <w:p w14:paraId="6B3F9051" w14:textId="77777777" w:rsidR="002829C4" w:rsidRPr="00D5087F" w:rsidRDefault="002829C4" w:rsidP="001D5093">
      <w:pPr>
        <w:rPr>
          <w:rFonts w:ascii="Segoe UI Symbol" w:hAnsi="Segoe UI Symbol"/>
          <w:szCs w:val="24"/>
        </w:rPr>
      </w:pPr>
    </w:p>
    <w:p w14:paraId="3BA8F32C" w14:textId="77777777" w:rsidR="002829C4" w:rsidRPr="00D5087F" w:rsidRDefault="002829C4" w:rsidP="001D5093">
      <w:pPr>
        <w:rPr>
          <w:rFonts w:ascii="Segoe UI Symbol" w:hAnsi="Segoe UI Symbol"/>
          <w:szCs w:val="24"/>
        </w:rPr>
      </w:pPr>
    </w:p>
    <w:p w14:paraId="35C26043" w14:textId="77777777" w:rsidR="002829C4" w:rsidRPr="00D5087F" w:rsidRDefault="002829C4" w:rsidP="001D5093">
      <w:pPr>
        <w:rPr>
          <w:rFonts w:ascii="Segoe UI Symbol" w:hAnsi="Segoe UI Symbol"/>
          <w:szCs w:val="24"/>
        </w:rPr>
      </w:pPr>
    </w:p>
    <w:p w14:paraId="2C30479D" w14:textId="77777777" w:rsidR="002829C4" w:rsidRPr="00D5087F" w:rsidRDefault="002829C4" w:rsidP="001D5093">
      <w:pPr>
        <w:rPr>
          <w:rFonts w:ascii="Segoe UI Symbol" w:hAnsi="Segoe UI Symbol"/>
          <w:szCs w:val="24"/>
        </w:rPr>
      </w:pPr>
    </w:p>
    <w:p w14:paraId="28BF32AD" w14:textId="77777777" w:rsidR="002829C4" w:rsidRPr="00D5087F" w:rsidRDefault="002829C4" w:rsidP="001D5093">
      <w:pPr>
        <w:rPr>
          <w:rFonts w:ascii="Segoe UI Symbol" w:hAnsi="Segoe UI Symbol"/>
          <w:szCs w:val="24"/>
        </w:rPr>
      </w:pPr>
    </w:p>
    <w:p w14:paraId="2A174ABD" w14:textId="77777777" w:rsidR="002829C4" w:rsidRPr="00D5087F" w:rsidRDefault="002829C4" w:rsidP="001D5093">
      <w:pPr>
        <w:rPr>
          <w:rFonts w:ascii="Segoe UI Symbol" w:hAnsi="Segoe UI Symbol"/>
          <w:szCs w:val="24"/>
        </w:rPr>
      </w:pPr>
    </w:p>
    <w:p w14:paraId="04A2CE90" w14:textId="77777777" w:rsidR="002829C4" w:rsidRPr="00D5087F" w:rsidRDefault="002829C4" w:rsidP="001D5093">
      <w:pPr>
        <w:rPr>
          <w:rFonts w:ascii="Segoe UI Symbol" w:hAnsi="Segoe UI Symbol"/>
          <w:szCs w:val="24"/>
        </w:rPr>
      </w:pPr>
    </w:p>
    <w:p w14:paraId="140FEBB2" w14:textId="77777777" w:rsidR="002829C4" w:rsidRPr="00D5087F" w:rsidRDefault="002829C4" w:rsidP="001D5093">
      <w:pPr>
        <w:rPr>
          <w:rFonts w:ascii="Segoe UI Symbol" w:hAnsi="Segoe UI Symbol"/>
          <w:szCs w:val="24"/>
        </w:rPr>
      </w:pPr>
    </w:p>
    <w:p w14:paraId="2A646E4C" w14:textId="77777777" w:rsidR="002829C4" w:rsidRPr="00D5087F" w:rsidRDefault="002829C4" w:rsidP="001D5093">
      <w:pPr>
        <w:rPr>
          <w:rFonts w:ascii="Segoe UI Symbol" w:hAnsi="Segoe UI Symbol"/>
          <w:szCs w:val="24"/>
        </w:rPr>
      </w:pPr>
    </w:p>
    <w:p w14:paraId="0B6F5B70" w14:textId="77777777" w:rsidR="002829C4" w:rsidRPr="00D5087F" w:rsidRDefault="002829C4" w:rsidP="001D5093">
      <w:pPr>
        <w:rPr>
          <w:rFonts w:ascii="Segoe UI Symbol" w:hAnsi="Segoe UI Symbol"/>
          <w:szCs w:val="24"/>
        </w:rPr>
      </w:pPr>
    </w:p>
    <w:p w14:paraId="699829E5" w14:textId="77777777" w:rsidR="002829C4" w:rsidRPr="00D5087F" w:rsidRDefault="002829C4" w:rsidP="001D5093">
      <w:pPr>
        <w:rPr>
          <w:rFonts w:ascii="Segoe UI Symbol" w:hAnsi="Segoe UI Symbol"/>
          <w:szCs w:val="24"/>
        </w:rPr>
      </w:pPr>
    </w:p>
    <w:p w14:paraId="54B3ED85" w14:textId="77777777" w:rsidR="002829C4" w:rsidRPr="00D5087F" w:rsidRDefault="002829C4" w:rsidP="001D5093">
      <w:pPr>
        <w:rPr>
          <w:rFonts w:ascii="Segoe UI Symbol" w:hAnsi="Segoe UI Symbol"/>
          <w:szCs w:val="24"/>
        </w:rPr>
      </w:pPr>
    </w:p>
    <w:p w14:paraId="010E68FF" w14:textId="77777777" w:rsidR="002829C4" w:rsidRPr="00D5087F" w:rsidRDefault="002829C4" w:rsidP="001D5093">
      <w:pPr>
        <w:rPr>
          <w:rFonts w:ascii="Segoe UI Symbol" w:hAnsi="Segoe UI Symbol"/>
          <w:szCs w:val="24"/>
        </w:rPr>
      </w:pPr>
    </w:p>
    <w:p w14:paraId="19DF9A29" w14:textId="77777777" w:rsidR="002829C4" w:rsidRPr="00D5087F" w:rsidRDefault="002829C4" w:rsidP="001D5093">
      <w:pPr>
        <w:rPr>
          <w:rFonts w:ascii="Segoe UI Symbol" w:hAnsi="Segoe UI Symbol"/>
          <w:szCs w:val="24"/>
        </w:rPr>
      </w:pPr>
    </w:p>
    <w:p w14:paraId="099730FE" w14:textId="77777777" w:rsidR="002829C4" w:rsidRPr="00D5087F" w:rsidRDefault="002829C4" w:rsidP="001D5093">
      <w:pPr>
        <w:rPr>
          <w:rFonts w:ascii="Segoe UI Symbol" w:hAnsi="Segoe UI Symbol"/>
          <w:szCs w:val="24"/>
        </w:rPr>
      </w:pPr>
    </w:p>
    <w:p w14:paraId="7AEC3747" w14:textId="77777777" w:rsidR="002829C4" w:rsidRPr="00D5087F" w:rsidRDefault="002829C4" w:rsidP="001D5093">
      <w:pPr>
        <w:rPr>
          <w:rFonts w:ascii="Segoe UI Symbol" w:hAnsi="Segoe UI Symbol"/>
          <w:szCs w:val="24"/>
        </w:rPr>
      </w:pPr>
    </w:p>
    <w:p w14:paraId="652BC892" w14:textId="77777777" w:rsidR="002829C4" w:rsidRPr="00D5087F" w:rsidRDefault="002829C4" w:rsidP="001D5093">
      <w:pPr>
        <w:rPr>
          <w:rFonts w:ascii="Segoe UI Symbol" w:hAnsi="Segoe UI Symbol"/>
          <w:szCs w:val="24"/>
        </w:rPr>
      </w:pPr>
    </w:p>
    <w:p w14:paraId="1C6C9580" w14:textId="77777777" w:rsidR="002829C4" w:rsidRPr="00D5087F" w:rsidRDefault="002829C4" w:rsidP="001D5093">
      <w:pPr>
        <w:rPr>
          <w:rFonts w:ascii="Segoe UI Symbol" w:hAnsi="Segoe UI Symbol"/>
          <w:szCs w:val="24"/>
        </w:rPr>
      </w:pPr>
    </w:p>
    <w:p w14:paraId="5C5729FA" w14:textId="77777777" w:rsidR="002829C4" w:rsidRPr="00D5087F" w:rsidRDefault="002829C4" w:rsidP="001D5093">
      <w:pPr>
        <w:rPr>
          <w:rFonts w:ascii="Segoe UI Symbol" w:hAnsi="Segoe UI Symbol"/>
          <w:szCs w:val="24"/>
        </w:rPr>
      </w:pPr>
    </w:p>
    <w:p w14:paraId="17E76CE5" w14:textId="77777777" w:rsidR="002829C4" w:rsidRPr="00D5087F" w:rsidRDefault="002829C4" w:rsidP="00D5087F">
      <w:pPr>
        <w:pStyle w:val="Heading2"/>
        <w:rPr>
          <w:rFonts w:ascii="Segoe UI Symbol" w:hAnsi="Segoe UI Symbol"/>
          <w:b w:val="0"/>
        </w:rPr>
      </w:pPr>
      <w:bookmarkStart w:id="551" w:name="_Toc59197205"/>
      <w:bookmarkStart w:id="552" w:name="_Toc88745196"/>
      <w:r w:rsidRPr="00D5087F">
        <w:rPr>
          <w:rFonts w:ascii="Segoe UI Symbol" w:hAnsi="Segoe UI Symbol"/>
        </w:rPr>
        <w:lastRenderedPageBreak/>
        <w:t>Commercial Terms and Conditions</w:t>
      </w:r>
      <w:bookmarkEnd w:id="551"/>
      <w:bookmarkEnd w:id="552"/>
    </w:p>
    <w:p w14:paraId="2449581F" w14:textId="77777777" w:rsidR="002829C4" w:rsidRPr="00143E6E" w:rsidRDefault="002829C4" w:rsidP="00475EEA">
      <w:pPr>
        <w:pStyle w:val="TOC1"/>
      </w:pPr>
      <w:r w:rsidRPr="00143E6E">
        <w:t xml:space="preserve"> </w:t>
      </w:r>
    </w:p>
    <w:p w14:paraId="2CC66951" w14:textId="77777777" w:rsidR="002829C4" w:rsidRPr="00475EEA" w:rsidRDefault="002829C4" w:rsidP="00475EEA">
      <w:pPr>
        <w:pStyle w:val="TOC1"/>
      </w:pPr>
      <w:r w:rsidRPr="00475EEA">
        <w:t>[Bidder shall specify any deviations to the provisions of the Bidding Document (other than Technical Specifications) in particular those specified in Part 3 of the Bidding document including General and Particular Conditions of Contract. If “None” it shall be confirmed accordingly]</w:t>
      </w:r>
    </w:p>
    <w:p w14:paraId="3A87678C" w14:textId="77777777" w:rsidR="00050A34" w:rsidRPr="00D5087F" w:rsidRDefault="00050A34" w:rsidP="001D5093">
      <w:pPr>
        <w:rPr>
          <w:rFonts w:ascii="Segoe UI Symbol" w:hAnsi="Segoe UI Symbol"/>
          <w:szCs w:val="24"/>
        </w:rPr>
      </w:pPr>
    </w:p>
    <w:p w14:paraId="3D64A8CF" w14:textId="77777777" w:rsidR="00050A34" w:rsidRPr="00D5087F" w:rsidRDefault="00050A34" w:rsidP="001D5093">
      <w:pPr>
        <w:rPr>
          <w:rFonts w:ascii="Segoe UI Symbol" w:hAnsi="Segoe UI Symbol"/>
          <w:szCs w:val="24"/>
        </w:rPr>
      </w:pPr>
    </w:p>
    <w:p w14:paraId="563CDDEE" w14:textId="77777777" w:rsidR="00050A34" w:rsidRPr="00D5087F" w:rsidRDefault="00050A34" w:rsidP="001D5093">
      <w:pPr>
        <w:rPr>
          <w:rFonts w:ascii="Segoe UI Symbol" w:hAnsi="Segoe UI Symbol"/>
          <w:szCs w:val="24"/>
        </w:rPr>
      </w:pPr>
    </w:p>
    <w:p w14:paraId="36CA1A14" w14:textId="77777777" w:rsidR="00050A34" w:rsidRPr="00D5087F" w:rsidRDefault="00050A34" w:rsidP="001D5093">
      <w:pPr>
        <w:rPr>
          <w:rFonts w:ascii="Segoe UI Symbol" w:hAnsi="Segoe UI Symbol"/>
          <w:szCs w:val="24"/>
        </w:rPr>
      </w:pPr>
    </w:p>
    <w:p w14:paraId="67093D96" w14:textId="77777777" w:rsidR="00050A34" w:rsidRPr="00D5087F" w:rsidRDefault="00050A34" w:rsidP="001D5093">
      <w:pPr>
        <w:rPr>
          <w:rFonts w:ascii="Segoe UI Symbol" w:hAnsi="Segoe UI Symbol"/>
          <w:szCs w:val="24"/>
        </w:rPr>
      </w:pPr>
    </w:p>
    <w:p w14:paraId="737FAE38" w14:textId="77777777" w:rsidR="00050A34" w:rsidRPr="00D5087F" w:rsidRDefault="00050A34" w:rsidP="001D5093">
      <w:pPr>
        <w:rPr>
          <w:rFonts w:ascii="Segoe UI Symbol" w:hAnsi="Segoe UI Symbol"/>
          <w:szCs w:val="24"/>
        </w:rPr>
      </w:pPr>
    </w:p>
    <w:p w14:paraId="62DC6589" w14:textId="77777777" w:rsidR="00050A34" w:rsidRPr="00D5087F" w:rsidRDefault="00050A34" w:rsidP="001D5093">
      <w:pPr>
        <w:rPr>
          <w:rFonts w:ascii="Segoe UI Symbol" w:hAnsi="Segoe UI Symbol"/>
          <w:szCs w:val="24"/>
        </w:rPr>
      </w:pPr>
    </w:p>
    <w:p w14:paraId="1B88D95F" w14:textId="77777777" w:rsidR="00050A34" w:rsidRPr="00D5087F" w:rsidRDefault="00050A34" w:rsidP="001D5093">
      <w:pPr>
        <w:rPr>
          <w:rFonts w:ascii="Segoe UI Symbol" w:hAnsi="Segoe UI Symbol"/>
          <w:szCs w:val="24"/>
        </w:rPr>
      </w:pPr>
    </w:p>
    <w:p w14:paraId="0416AD51" w14:textId="77777777" w:rsidR="00050A34" w:rsidRPr="00D5087F" w:rsidRDefault="00050A34" w:rsidP="001D5093">
      <w:pPr>
        <w:rPr>
          <w:rFonts w:ascii="Segoe UI Symbol" w:hAnsi="Segoe UI Symbol"/>
          <w:szCs w:val="24"/>
        </w:rPr>
      </w:pPr>
    </w:p>
    <w:p w14:paraId="26C2A226" w14:textId="77777777" w:rsidR="00050A34" w:rsidRPr="00D5087F" w:rsidRDefault="00050A34" w:rsidP="001D5093">
      <w:pPr>
        <w:rPr>
          <w:rFonts w:ascii="Segoe UI Symbol" w:hAnsi="Segoe UI Symbol"/>
          <w:szCs w:val="24"/>
        </w:rPr>
      </w:pPr>
    </w:p>
    <w:p w14:paraId="2B5A7161" w14:textId="77777777" w:rsidR="00050A34" w:rsidRPr="00D5087F" w:rsidRDefault="00050A34" w:rsidP="001D5093">
      <w:pPr>
        <w:rPr>
          <w:rFonts w:ascii="Segoe UI Symbol" w:hAnsi="Segoe UI Symbol"/>
          <w:szCs w:val="24"/>
        </w:rPr>
      </w:pPr>
    </w:p>
    <w:p w14:paraId="22164D19" w14:textId="77777777" w:rsidR="00050A34" w:rsidRPr="00D5087F" w:rsidRDefault="00050A34" w:rsidP="001D5093">
      <w:pPr>
        <w:rPr>
          <w:rFonts w:ascii="Segoe UI Symbol" w:hAnsi="Segoe UI Symbol"/>
          <w:szCs w:val="24"/>
        </w:rPr>
      </w:pPr>
    </w:p>
    <w:p w14:paraId="0EE198EF" w14:textId="77777777" w:rsidR="00050A34" w:rsidRPr="00D5087F" w:rsidRDefault="00050A34" w:rsidP="001D5093">
      <w:pPr>
        <w:rPr>
          <w:rFonts w:ascii="Segoe UI Symbol" w:hAnsi="Segoe UI Symbol"/>
          <w:szCs w:val="24"/>
        </w:rPr>
      </w:pPr>
    </w:p>
    <w:p w14:paraId="5529D650" w14:textId="77777777" w:rsidR="00050A34" w:rsidRPr="00D5087F" w:rsidRDefault="00050A34" w:rsidP="001D5093">
      <w:pPr>
        <w:rPr>
          <w:rFonts w:ascii="Segoe UI Symbol" w:hAnsi="Segoe UI Symbol"/>
          <w:szCs w:val="24"/>
        </w:rPr>
      </w:pPr>
    </w:p>
    <w:p w14:paraId="113A0C47" w14:textId="77777777" w:rsidR="00050A34" w:rsidRPr="00D5087F" w:rsidRDefault="00050A34" w:rsidP="001D5093">
      <w:pPr>
        <w:rPr>
          <w:rFonts w:ascii="Segoe UI Symbol" w:hAnsi="Segoe UI Symbol"/>
          <w:szCs w:val="24"/>
        </w:rPr>
      </w:pPr>
    </w:p>
    <w:p w14:paraId="40D3D9C1" w14:textId="77777777" w:rsidR="00050A34" w:rsidRPr="00D5087F" w:rsidRDefault="00050A34" w:rsidP="001D5093">
      <w:pPr>
        <w:rPr>
          <w:rFonts w:ascii="Segoe UI Symbol" w:hAnsi="Segoe UI Symbol"/>
          <w:szCs w:val="24"/>
        </w:rPr>
      </w:pPr>
    </w:p>
    <w:p w14:paraId="5F93E66B" w14:textId="77777777" w:rsidR="00050A34" w:rsidRPr="00D5087F" w:rsidRDefault="00050A34" w:rsidP="001D5093">
      <w:pPr>
        <w:rPr>
          <w:rFonts w:ascii="Segoe UI Symbol" w:hAnsi="Segoe UI Symbol"/>
          <w:szCs w:val="24"/>
        </w:rPr>
      </w:pPr>
    </w:p>
    <w:p w14:paraId="144805FB" w14:textId="77777777" w:rsidR="00050A34" w:rsidRPr="00D5087F" w:rsidRDefault="00050A34" w:rsidP="001D5093">
      <w:pPr>
        <w:rPr>
          <w:rFonts w:ascii="Segoe UI Symbol" w:hAnsi="Segoe UI Symbol"/>
          <w:szCs w:val="24"/>
        </w:rPr>
      </w:pPr>
    </w:p>
    <w:p w14:paraId="4A5301FE" w14:textId="77777777" w:rsidR="00050A34" w:rsidRPr="00D5087F" w:rsidRDefault="00050A34" w:rsidP="001D5093">
      <w:pPr>
        <w:rPr>
          <w:rFonts w:ascii="Segoe UI Symbol" w:hAnsi="Segoe UI Symbol"/>
          <w:szCs w:val="24"/>
        </w:rPr>
      </w:pPr>
    </w:p>
    <w:p w14:paraId="6F349E2F" w14:textId="77777777" w:rsidR="00050A34" w:rsidRPr="00D5087F" w:rsidRDefault="00050A34" w:rsidP="001D5093">
      <w:pPr>
        <w:rPr>
          <w:rFonts w:ascii="Segoe UI Symbol" w:hAnsi="Segoe UI Symbol"/>
          <w:szCs w:val="24"/>
        </w:rPr>
      </w:pPr>
    </w:p>
    <w:p w14:paraId="75340B55" w14:textId="77777777" w:rsidR="00050A34" w:rsidRPr="00D5087F" w:rsidRDefault="00050A34" w:rsidP="001D5093">
      <w:pPr>
        <w:rPr>
          <w:rFonts w:ascii="Segoe UI Symbol" w:hAnsi="Segoe UI Symbol"/>
          <w:szCs w:val="24"/>
        </w:rPr>
      </w:pPr>
    </w:p>
    <w:p w14:paraId="696E063D" w14:textId="77777777" w:rsidR="00050A34" w:rsidRPr="00D5087F" w:rsidRDefault="00050A34" w:rsidP="001D5093">
      <w:pPr>
        <w:rPr>
          <w:rFonts w:ascii="Segoe UI Symbol" w:hAnsi="Segoe UI Symbol"/>
          <w:szCs w:val="24"/>
        </w:rPr>
      </w:pPr>
    </w:p>
    <w:p w14:paraId="4E84A7DC" w14:textId="77777777" w:rsidR="00050A34" w:rsidRPr="00D5087F" w:rsidRDefault="00050A34" w:rsidP="00D5087F">
      <w:pPr>
        <w:pStyle w:val="Heading2"/>
        <w:rPr>
          <w:rFonts w:ascii="Segoe UI Symbol" w:hAnsi="Segoe UI Symbol"/>
          <w:b w:val="0"/>
        </w:rPr>
      </w:pPr>
      <w:bookmarkStart w:id="553" w:name="_Toc59197206"/>
      <w:bookmarkStart w:id="554" w:name="_Toc88745197"/>
      <w:r w:rsidRPr="00D5087F">
        <w:rPr>
          <w:rFonts w:ascii="Segoe UI Symbol" w:hAnsi="Segoe UI Symbol"/>
        </w:rPr>
        <w:lastRenderedPageBreak/>
        <w:t>Alternative Technical Bid --If permitted in accordance with ITB 13</w:t>
      </w:r>
      <w:bookmarkEnd w:id="553"/>
      <w:bookmarkEnd w:id="554"/>
    </w:p>
    <w:p w14:paraId="330895DC" w14:textId="522892A4" w:rsidR="003438DA" w:rsidRPr="00475EEA" w:rsidRDefault="00050A34">
      <w:pPr>
        <w:jc w:val="center"/>
        <w:rPr>
          <w:rFonts w:ascii="Segoe UI Symbol" w:hAnsi="Segoe UI Symbol"/>
          <w:bCs/>
          <w:sz w:val="36"/>
        </w:rPr>
      </w:pPr>
      <w:r w:rsidRPr="00475EEA">
        <w:rPr>
          <w:rFonts w:ascii="Segoe UI Symbol" w:hAnsi="Segoe UI Symbol"/>
          <w:bCs/>
          <w:szCs w:val="24"/>
        </w:rPr>
        <w:t>[Bidder to provide all relevant details/Forms as listed above for the Technical Base Bid]</w:t>
      </w:r>
      <w:r w:rsidR="003438DA" w:rsidRPr="00475EEA">
        <w:rPr>
          <w:rFonts w:ascii="Segoe UI Symbol" w:hAnsi="Segoe UI Symbol"/>
          <w:bCs/>
        </w:rPr>
        <w:br w:type="page"/>
      </w:r>
    </w:p>
    <w:p w14:paraId="6B69ECFD" w14:textId="77777777" w:rsidR="009A0C28" w:rsidRPr="00D5087F" w:rsidRDefault="009A0C28" w:rsidP="00D5087F">
      <w:pPr>
        <w:pStyle w:val="Heading2"/>
        <w:rPr>
          <w:rFonts w:ascii="Segoe UI Symbol" w:hAnsi="Segoe UI Symbol"/>
        </w:rPr>
      </w:pPr>
      <w:bookmarkStart w:id="555" w:name="_Toc333564308"/>
      <w:bookmarkStart w:id="556" w:name="_Toc437968887"/>
      <w:bookmarkStart w:id="557" w:name="_Toc59197207"/>
      <w:bookmarkStart w:id="558" w:name="_Toc88745198"/>
      <w:r w:rsidRPr="00D5087F">
        <w:rPr>
          <w:rFonts w:ascii="Segoe UI Symbol" w:hAnsi="Segoe UI Symbol"/>
        </w:rPr>
        <w:lastRenderedPageBreak/>
        <w:t>Bidders</w:t>
      </w:r>
      <w:r w:rsidR="007E703B" w:rsidRPr="00D5087F">
        <w:rPr>
          <w:rFonts w:ascii="Segoe UI Symbol" w:hAnsi="Segoe UI Symbol"/>
        </w:rPr>
        <w:t xml:space="preserve"> </w:t>
      </w:r>
      <w:r w:rsidRPr="00D5087F">
        <w:rPr>
          <w:rFonts w:ascii="Segoe UI Symbol" w:hAnsi="Segoe UI Symbol"/>
        </w:rPr>
        <w:t>Qualification</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prequalification</w:t>
      </w:r>
      <w:bookmarkEnd w:id="555"/>
      <w:bookmarkEnd w:id="556"/>
      <w:bookmarkEnd w:id="557"/>
      <w:bookmarkEnd w:id="558"/>
    </w:p>
    <w:p w14:paraId="59B59E78" w14:textId="77777777" w:rsidR="009A0C28" w:rsidRPr="00D5087F" w:rsidRDefault="009A0C28" w:rsidP="00475EEA">
      <w:pPr>
        <w:pStyle w:val="Technical4"/>
        <w:tabs>
          <w:tab w:val="clear" w:pos="-720"/>
          <w:tab w:val="left" w:pos="720"/>
        </w:tabs>
        <w:suppressAutoHyphens w:val="0"/>
        <w:spacing w:before="240" w:after="240"/>
        <w:ind w:right="-72"/>
        <w:rPr>
          <w:rFonts w:ascii="Segoe UI Symbol" w:hAnsi="Segoe UI Symbol"/>
          <w:b w:val="0"/>
          <w:bCs/>
        </w:rPr>
      </w:pPr>
      <w:r w:rsidRPr="00D5087F">
        <w:rPr>
          <w:rFonts w:ascii="Segoe UI Symbol" w:hAnsi="Segoe UI Symbol"/>
          <w:b w:val="0"/>
          <w:bCs/>
        </w:rPr>
        <w:t>To</w:t>
      </w:r>
      <w:r w:rsidR="007E703B" w:rsidRPr="00D5087F">
        <w:rPr>
          <w:rFonts w:ascii="Segoe UI Symbol" w:hAnsi="Segoe UI Symbol"/>
          <w:b w:val="0"/>
          <w:bCs/>
        </w:rPr>
        <w:t xml:space="preserve"> </w:t>
      </w:r>
      <w:r w:rsidRPr="00D5087F">
        <w:rPr>
          <w:rFonts w:ascii="Segoe UI Symbol" w:hAnsi="Segoe UI Symbol"/>
          <w:b w:val="0"/>
          <w:bCs/>
        </w:rPr>
        <w:t>establish</w:t>
      </w:r>
      <w:r w:rsidR="007E703B" w:rsidRPr="00D5087F">
        <w:rPr>
          <w:rFonts w:ascii="Segoe UI Symbol" w:hAnsi="Segoe UI Symbol"/>
          <w:b w:val="0"/>
          <w:bCs/>
        </w:rPr>
        <w:t xml:space="preserve"> </w:t>
      </w:r>
      <w:r w:rsidRPr="00D5087F">
        <w:rPr>
          <w:rFonts w:ascii="Segoe UI Symbol" w:hAnsi="Segoe UI Symbol"/>
          <w:b w:val="0"/>
          <w:bCs/>
        </w:rPr>
        <w:t>its</w:t>
      </w:r>
      <w:r w:rsidR="007E703B" w:rsidRPr="00D5087F">
        <w:rPr>
          <w:rFonts w:ascii="Segoe UI Symbol" w:hAnsi="Segoe UI Symbol"/>
          <w:b w:val="0"/>
          <w:bCs/>
        </w:rPr>
        <w:t xml:space="preserve"> </w:t>
      </w:r>
      <w:r w:rsidRPr="00D5087F">
        <w:rPr>
          <w:rFonts w:ascii="Segoe UI Symbol" w:hAnsi="Segoe UI Symbol"/>
          <w:b w:val="0"/>
          <w:bCs/>
        </w:rPr>
        <w:t>qualifications</w:t>
      </w:r>
      <w:r w:rsidR="007E703B" w:rsidRPr="00D5087F">
        <w:rPr>
          <w:rFonts w:ascii="Segoe UI Symbol" w:hAnsi="Segoe UI Symbol"/>
          <w:b w:val="0"/>
          <w:bCs/>
        </w:rPr>
        <w:t xml:space="preserve"> </w:t>
      </w:r>
      <w:r w:rsidRPr="00D5087F">
        <w:rPr>
          <w:rFonts w:ascii="Segoe UI Symbol" w:hAnsi="Segoe UI Symbol"/>
          <w:b w:val="0"/>
          <w:bCs/>
        </w:rPr>
        <w:t>to</w:t>
      </w:r>
      <w:r w:rsidR="007E703B" w:rsidRPr="00D5087F">
        <w:rPr>
          <w:rFonts w:ascii="Segoe UI Symbol" w:hAnsi="Segoe UI Symbol"/>
          <w:b w:val="0"/>
          <w:bCs/>
        </w:rPr>
        <w:t xml:space="preserve"> </w:t>
      </w:r>
      <w:proofErr w:type="gramStart"/>
      <w:r w:rsidRPr="00D5087F">
        <w:rPr>
          <w:rFonts w:ascii="Segoe UI Symbol" w:hAnsi="Segoe UI Symbol"/>
          <w:b w:val="0"/>
          <w:bCs/>
        </w:rPr>
        <w:t>perform</w:t>
      </w:r>
      <w:proofErr w:type="gramEnd"/>
      <w:r w:rsidR="007E703B" w:rsidRPr="00D5087F">
        <w:rPr>
          <w:rFonts w:ascii="Segoe UI Symbol" w:hAnsi="Segoe UI Symbol"/>
          <w:b w:val="0"/>
          <w:bCs/>
        </w:rPr>
        <w:t xml:space="preserve"> </w:t>
      </w:r>
      <w:r w:rsidRPr="00D5087F">
        <w:rPr>
          <w:rFonts w:ascii="Segoe UI Symbol" w:hAnsi="Segoe UI Symbol"/>
          <w:b w:val="0"/>
          <w:bCs/>
        </w:rPr>
        <w:t>the</w:t>
      </w:r>
      <w:r w:rsidR="007E703B" w:rsidRPr="00D5087F">
        <w:rPr>
          <w:rFonts w:ascii="Segoe UI Symbol" w:hAnsi="Segoe UI Symbol"/>
          <w:b w:val="0"/>
          <w:bCs/>
        </w:rPr>
        <w:t xml:space="preserve"> </w:t>
      </w:r>
      <w:r w:rsidRPr="00D5087F">
        <w:rPr>
          <w:rFonts w:ascii="Segoe UI Symbol" w:hAnsi="Segoe UI Symbol"/>
          <w:b w:val="0"/>
          <w:bCs/>
        </w:rPr>
        <w:t>contract</w:t>
      </w:r>
      <w:r w:rsidR="007E703B" w:rsidRPr="00D5087F">
        <w:rPr>
          <w:rFonts w:ascii="Segoe UI Symbol" w:hAnsi="Segoe UI Symbol"/>
          <w:b w:val="0"/>
          <w:bCs/>
        </w:rPr>
        <w:t xml:space="preserve"> </w:t>
      </w:r>
      <w:r w:rsidRPr="00D5087F">
        <w:rPr>
          <w:rFonts w:ascii="Segoe UI Symbol" w:hAnsi="Segoe UI Symbol"/>
          <w:b w:val="0"/>
          <w:bCs/>
        </w:rPr>
        <w:t>in</w:t>
      </w:r>
      <w:r w:rsidR="007E703B" w:rsidRPr="00D5087F">
        <w:rPr>
          <w:rFonts w:ascii="Segoe UI Symbol" w:hAnsi="Segoe UI Symbol"/>
          <w:b w:val="0"/>
          <w:bCs/>
        </w:rPr>
        <w:t xml:space="preserve"> </w:t>
      </w:r>
      <w:r w:rsidRPr="00D5087F">
        <w:rPr>
          <w:rFonts w:ascii="Segoe UI Symbol" w:hAnsi="Segoe UI Symbol"/>
          <w:b w:val="0"/>
          <w:bCs/>
        </w:rPr>
        <w:t>accordance</w:t>
      </w:r>
      <w:r w:rsidR="007E703B" w:rsidRPr="00D5087F">
        <w:rPr>
          <w:rFonts w:ascii="Segoe UI Symbol" w:hAnsi="Segoe UI Symbol"/>
          <w:b w:val="0"/>
          <w:bCs/>
        </w:rPr>
        <w:t xml:space="preserve"> </w:t>
      </w:r>
      <w:r w:rsidRPr="00D5087F">
        <w:rPr>
          <w:rFonts w:ascii="Segoe UI Symbol" w:hAnsi="Segoe UI Symbol"/>
          <w:b w:val="0"/>
          <w:bCs/>
        </w:rPr>
        <w:t>with</w:t>
      </w:r>
      <w:r w:rsidR="007E703B" w:rsidRPr="00D5087F">
        <w:rPr>
          <w:rFonts w:ascii="Segoe UI Symbol" w:hAnsi="Segoe UI Symbol"/>
          <w:b w:val="0"/>
          <w:bCs/>
        </w:rPr>
        <w:t xml:space="preserve"> </w:t>
      </w:r>
      <w:r w:rsidRPr="00D5087F">
        <w:rPr>
          <w:rFonts w:ascii="Segoe UI Symbol" w:hAnsi="Segoe UI Symbol"/>
          <w:b w:val="0"/>
          <w:bCs/>
        </w:rPr>
        <w:t>Section</w:t>
      </w:r>
      <w:r w:rsidR="007E703B" w:rsidRPr="00D5087F">
        <w:rPr>
          <w:rFonts w:ascii="Segoe UI Symbol" w:hAnsi="Segoe UI Symbol"/>
          <w:b w:val="0"/>
          <w:bCs/>
        </w:rPr>
        <w:t xml:space="preserve"> </w:t>
      </w:r>
      <w:r w:rsidRPr="00D5087F">
        <w:rPr>
          <w:rFonts w:ascii="Segoe UI Symbol" w:hAnsi="Segoe UI Symbol"/>
          <w:b w:val="0"/>
          <w:bCs/>
        </w:rPr>
        <w:t>III,</w:t>
      </w:r>
      <w:r w:rsidR="007E703B" w:rsidRPr="00D5087F">
        <w:rPr>
          <w:rFonts w:ascii="Segoe UI Symbol" w:hAnsi="Segoe UI Symbol"/>
          <w:b w:val="0"/>
          <w:bCs/>
        </w:rPr>
        <w:t xml:space="preserve"> </w:t>
      </w:r>
      <w:r w:rsidRPr="00D5087F">
        <w:rPr>
          <w:rFonts w:ascii="Segoe UI Symbol" w:hAnsi="Segoe UI Symbol"/>
          <w:b w:val="0"/>
          <w:bCs/>
        </w:rPr>
        <w:t>Evaluation</w:t>
      </w:r>
      <w:r w:rsidR="007E703B" w:rsidRPr="00D5087F">
        <w:rPr>
          <w:rFonts w:ascii="Segoe UI Symbol" w:hAnsi="Segoe UI Symbol"/>
          <w:b w:val="0"/>
          <w:bCs/>
        </w:rPr>
        <w:t xml:space="preserve"> </w:t>
      </w:r>
      <w:r w:rsidRPr="00D5087F">
        <w:rPr>
          <w:rFonts w:ascii="Segoe UI Symbol" w:hAnsi="Segoe UI Symbol"/>
          <w:b w:val="0"/>
          <w:bCs/>
        </w:rPr>
        <w:t>and</w:t>
      </w:r>
      <w:r w:rsidR="007E703B" w:rsidRPr="00D5087F">
        <w:rPr>
          <w:rFonts w:ascii="Segoe UI Symbol" w:hAnsi="Segoe UI Symbol"/>
          <w:b w:val="0"/>
          <w:bCs/>
        </w:rPr>
        <w:t xml:space="preserve"> </w:t>
      </w:r>
      <w:r w:rsidRPr="00D5087F">
        <w:rPr>
          <w:rFonts w:ascii="Segoe UI Symbol" w:hAnsi="Segoe UI Symbol"/>
          <w:b w:val="0"/>
          <w:bCs/>
        </w:rPr>
        <w:t>Qualification</w:t>
      </w:r>
      <w:r w:rsidR="007E703B" w:rsidRPr="00D5087F">
        <w:rPr>
          <w:rFonts w:ascii="Segoe UI Symbol" w:hAnsi="Segoe UI Symbol"/>
          <w:b w:val="0"/>
          <w:bCs/>
        </w:rPr>
        <w:t xml:space="preserve"> </w:t>
      </w:r>
      <w:r w:rsidRPr="00D5087F">
        <w:rPr>
          <w:rFonts w:ascii="Segoe UI Symbol" w:hAnsi="Segoe UI Symbol"/>
          <w:b w:val="0"/>
          <w:bCs/>
        </w:rPr>
        <w:t>Criteria</w:t>
      </w:r>
      <w:r w:rsidR="007E703B" w:rsidRPr="00D5087F">
        <w:rPr>
          <w:rFonts w:ascii="Segoe UI Symbol" w:hAnsi="Segoe UI Symbol"/>
          <w:b w:val="0"/>
          <w:bCs/>
        </w:rPr>
        <w:t xml:space="preserve"> </w:t>
      </w:r>
      <w:r w:rsidRPr="00D5087F">
        <w:rPr>
          <w:rFonts w:ascii="Segoe UI Symbol" w:hAnsi="Segoe UI Symbol"/>
          <w:b w:val="0"/>
          <w:bCs/>
        </w:rPr>
        <w:t>the</w:t>
      </w:r>
      <w:r w:rsidR="007E703B" w:rsidRPr="00D5087F">
        <w:rPr>
          <w:rFonts w:ascii="Segoe UI Symbol" w:hAnsi="Segoe UI Symbol"/>
          <w:b w:val="0"/>
          <w:bCs/>
        </w:rPr>
        <w:t xml:space="preserve"> </w:t>
      </w:r>
      <w:r w:rsidRPr="00D5087F">
        <w:rPr>
          <w:rFonts w:ascii="Segoe UI Symbol" w:hAnsi="Segoe UI Symbol"/>
          <w:b w:val="0"/>
          <w:bCs/>
        </w:rPr>
        <w:t>Bidder</w:t>
      </w:r>
      <w:r w:rsidR="007E703B" w:rsidRPr="00D5087F">
        <w:rPr>
          <w:rFonts w:ascii="Segoe UI Symbol" w:hAnsi="Segoe UI Symbol"/>
          <w:b w:val="0"/>
          <w:bCs/>
        </w:rPr>
        <w:t xml:space="preserve"> </w:t>
      </w:r>
      <w:r w:rsidRPr="00D5087F">
        <w:rPr>
          <w:rFonts w:ascii="Segoe UI Symbol" w:hAnsi="Segoe UI Symbol"/>
          <w:b w:val="0"/>
          <w:bCs/>
        </w:rPr>
        <w:t>shall</w:t>
      </w:r>
      <w:r w:rsidR="007E703B" w:rsidRPr="00D5087F">
        <w:rPr>
          <w:rFonts w:ascii="Segoe UI Symbol" w:hAnsi="Segoe UI Symbol"/>
          <w:b w:val="0"/>
          <w:bCs/>
        </w:rPr>
        <w:t xml:space="preserve"> </w:t>
      </w:r>
      <w:r w:rsidRPr="00D5087F">
        <w:rPr>
          <w:rFonts w:ascii="Segoe UI Symbol" w:hAnsi="Segoe UI Symbol"/>
          <w:b w:val="0"/>
          <w:bCs/>
        </w:rPr>
        <w:t>provide</w:t>
      </w:r>
      <w:r w:rsidR="007E703B" w:rsidRPr="00D5087F">
        <w:rPr>
          <w:rFonts w:ascii="Segoe UI Symbol" w:hAnsi="Segoe UI Symbol"/>
          <w:b w:val="0"/>
          <w:bCs/>
        </w:rPr>
        <w:t xml:space="preserve"> </w:t>
      </w:r>
      <w:r w:rsidRPr="00D5087F">
        <w:rPr>
          <w:rFonts w:ascii="Segoe UI Symbol" w:hAnsi="Segoe UI Symbol"/>
          <w:b w:val="0"/>
          <w:bCs/>
        </w:rPr>
        <w:t>the</w:t>
      </w:r>
      <w:r w:rsidR="007E703B" w:rsidRPr="00D5087F">
        <w:rPr>
          <w:rFonts w:ascii="Segoe UI Symbol" w:hAnsi="Segoe UI Symbol"/>
          <w:b w:val="0"/>
          <w:bCs/>
        </w:rPr>
        <w:t xml:space="preserve"> </w:t>
      </w:r>
      <w:r w:rsidRPr="00D5087F">
        <w:rPr>
          <w:rFonts w:ascii="Segoe UI Symbol" w:hAnsi="Segoe UI Symbol"/>
          <w:b w:val="0"/>
          <w:bCs/>
        </w:rPr>
        <w:t>information</w:t>
      </w:r>
      <w:r w:rsidR="007E703B" w:rsidRPr="00D5087F">
        <w:rPr>
          <w:rFonts w:ascii="Segoe UI Symbol" w:hAnsi="Segoe UI Symbol"/>
          <w:b w:val="0"/>
          <w:bCs/>
        </w:rPr>
        <w:t xml:space="preserve"> </w:t>
      </w:r>
      <w:r w:rsidRPr="00D5087F">
        <w:rPr>
          <w:rFonts w:ascii="Segoe UI Symbol" w:hAnsi="Segoe UI Symbol"/>
          <w:b w:val="0"/>
          <w:bCs/>
        </w:rPr>
        <w:t>requested</w:t>
      </w:r>
      <w:r w:rsidR="007E703B" w:rsidRPr="00D5087F">
        <w:rPr>
          <w:rFonts w:ascii="Segoe UI Symbol" w:hAnsi="Segoe UI Symbol"/>
          <w:b w:val="0"/>
          <w:bCs/>
        </w:rPr>
        <w:t xml:space="preserve"> </w:t>
      </w:r>
      <w:r w:rsidRPr="00D5087F">
        <w:rPr>
          <w:rFonts w:ascii="Segoe UI Symbol" w:hAnsi="Segoe UI Symbol"/>
          <w:b w:val="0"/>
          <w:bCs/>
        </w:rPr>
        <w:t>in</w:t>
      </w:r>
      <w:r w:rsidR="007E703B" w:rsidRPr="00D5087F">
        <w:rPr>
          <w:rFonts w:ascii="Segoe UI Symbol" w:hAnsi="Segoe UI Symbol"/>
          <w:b w:val="0"/>
          <w:bCs/>
        </w:rPr>
        <w:t xml:space="preserve"> </w:t>
      </w:r>
      <w:r w:rsidRPr="00D5087F">
        <w:rPr>
          <w:rFonts w:ascii="Segoe UI Symbol" w:hAnsi="Segoe UI Symbol"/>
          <w:b w:val="0"/>
          <w:bCs/>
        </w:rPr>
        <w:t>the</w:t>
      </w:r>
      <w:r w:rsidR="007E703B" w:rsidRPr="00D5087F">
        <w:rPr>
          <w:rFonts w:ascii="Segoe UI Symbol" w:hAnsi="Segoe UI Symbol"/>
          <w:b w:val="0"/>
          <w:bCs/>
        </w:rPr>
        <w:t xml:space="preserve"> </w:t>
      </w:r>
      <w:r w:rsidRPr="00D5087F">
        <w:rPr>
          <w:rFonts w:ascii="Segoe UI Symbol" w:hAnsi="Segoe UI Symbol"/>
          <w:b w:val="0"/>
          <w:bCs/>
        </w:rPr>
        <w:t>corresponding</w:t>
      </w:r>
      <w:r w:rsidR="007E703B" w:rsidRPr="00D5087F">
        <w:rPr>
          <w:rFonts w:ascii="Segoe UI Symbol" w:hAnsi="Segoe UI Symbol"/>
          <w:b w:val="0"/>
          <w:bCs/>
        </w:rPr>
        <w:t xml:space="preserve"> </w:t>
      </w:r>
      <w:r w:rsidRPr="00D5087F">
        <w:rPr>
          <w:rFonts w:ascii="Segoe UI Symbol" w:hAnsi="Segoe UI Symbol"/>
          <w:b w:val="0"/>
          <w:bCs/>
        </w:rPr>
        <w:t>Information</w:t>
      </w:r>
      <w:r w:rsidR="007E703B" w:rsidRPr="00D5087F">
        <w:rPr>
          <w:rFonts w:ascii="Segoe UI Symbol" w:hAnsi="Segoe UI Symbol"/>
          <w:b w:val="0"/>
          <w:bCs/>
        </w:rPr>
        <w:t xml:space="preserve"> </w:t>
      </w:r>
      <w:r w:rsidRPr="00D5087F">
        <w:rPr>
          <w:rFonts w:ascii="Segoe UI Symbol" w:hAnsi="Segoe UI Symbol"/>
          <w:b w:val="0"/>
          <w:bCs/>
        </w:rPr>
        <w:t>Sheets</w:t>
      </w:r>
      <w:r w:rsidR="007E703B" w:rsidRPr="00D5087F">
        <w:rPr>
          <w:rFonts w:ascii="Segoe UI Symbol" w:hAnsi="Segoe UI Symbol"/>
          <w:b w:val="0"/>
          <w:bCs/>
        </w:rPr>
        <w:t xml:space="preserve"> </w:t>
      </w:r>
      <w:r w:rsidRPr="00D5087F">
        <w:rPr>
          <w:rFonts w:ascii="Segoe UI Symbol" w:hAnsi="Segoe UI Symbol"/>
          <w:b w:val="0"/>
          <w:bCs/>
        </w:rPr>
        <w:t>included</w:t>
      </w:r>
      <w:r w:rsidR="007E703B" w:rsidRPr="00D5087F">
        <w:rPr>
          <w:rFonts w:ascii="Segoe UI Symbol" w:hAnsi="Segoe UI Symbol"/>
          <w:b w:val="0"/>
          <w:bCs/>
        </w:rPr>
        <w:t xml:space="preserve"> </w:t>
      </w:r>
      <w:r w:rsidRPr="00D5087F">
        <w:rPr>
          <w:rFonts w:ascii="Segoe UI Symbol" w:hAnsi="Segoe UI Symbol"/>
          <w:b w:val="0"/>
          <w:bCs/>
        </w:rPr>
        <w:t>hereunder.</w:t>
      </w:r>
      <w:r w:rsidR="007E703B" w:rsidRPr="00D5087F">
        <w:rPr>
          <w:rFonts w:ascii="Segoe UI Symbol" w:hAnsi="Segoe UI Symbol"/>
          <w:b w:val="0"/>
          <w:bCs/>
        </w:rPr>
        <w:t xml:space="preserve"> </w:t>
      </w:r>
    </w:p>
    <w:p w14:paraId="278D457A" w14:textId="5404AA08" w:rsidR="005B4A5F" w:rsidRPr="00D5087F" w:rsidRDefault="005B4A5F" w:rsidP="00D5087F">
      <w:pPr>
        <w:pStyle w:val="Heading4"/>
        <w:jc w:val="center"/>
        <w:rPr>
          <w:rFonts w:ascii="Segoe UI Symbol" w:hAnsi="Segoe UI Symbol"/>
          <w:b/>
          <w:sz w:val="28"/>
          <w:szCs w:val="28"/>
        </w:rPr>
      </w:pPr>
      <w:r w:rsidRPr="00D5087F">
        <w:rPr>
          <w:rFonts w:ascii="Segoe UI Symbol" w:hAnsi="Segoe UI Symbol"/>
          <w:i/>
        </w:rPr>
        <w:br w:type="page"/>
      </w:r>
      <w:bookmarkStart w:id="559" w:name="_Hlt41971676"/>
      <w:bookmarkStart w:id="560" w:name="_Toc59142576"/>
      <w:bookmarkStart w:id="561" w:name="_Toc88745199"/>
      <w:bookmarkStart w:id="562" w:name="_Toc498849249"/>
      <w:bookmarkStart w:id="563" w:name="_Toc498850086"/>
      <w:bookmarkStart w:id="564" w:name="_Toc498851691"/>
      <w:bookmarkStart w:id="565" w:name="_Toc41971546"/>
      <w:bookmarkStart w:id="566" w:name="_Toc437338956"/>
      <w:bookmarkStart w:id="567" w:name="_Toc462645153"/>
      <w:bookmarkEnd w:id="559"/>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ELI</w:t>
      </w:r>
      <w:r w:rsidR="007E703B" w:rsidRPr="00D5087F">
        <w:rPr>
          <w:rFonts w:ascii="Segoe UI Symbol" w:hAnsi="Segoe UI Symbol"/>
          <w:b/>
          <w:sz w:val="28"/>
          <w:szCs w:val="28"/>
        </w:rPr>
        <w:t xml:space="preserve"> </w:t>
      </w:r>
      <w:r w:rsidRPr="00D5087F">
        <w:rPr>
          <w:rFonts w:ascii="Segoe UI Symbol" w:hAnsi="Segoe UI Symbol"/>
          <w:b/>
          <w:sz w:val="28"/>
          <w:szCs w:val="28"/>
        </w:rPr>
        <w:t>1.1</w:t>
      </w:r>
      <w:bookmarkEnd w:id="560"/>
      <w:bookmarkEnd w:id="561"/>
    </w:p>
    <w:p w14:paraId="71AF11AA" w14:textId="77777777" w:rsidR="005B4A5F" w:rsidRPr="00DF3A81" w:rsidRDefault="005B4A5F" w:rsidP="003F63D5">
      <w:pPr>
        <w:pStyle w:val="Heading5"/>
      </w:pPr>
      <w:bookmarkStart w:id="568" w:name="_Toc437968888"/>
      <w:bookmarkStart w:id="569" w:name="_Toc125871309"/>
      <w:bookmarkStart w:id="570" w:name="_Toc197236044"/>
      <w:bookmarkStart w:id="571" w:name="_Toc88745200"/>
      <w:r w:rsidRPr="00DF3A81">
        <w:t>Bidder</w:t>
      </w:r>
      <w:r w:rsidR="007E703B" w:rsidRPr="00DF3A81">
        <w:t xml:space="preserve"> </w:t>
      </w:r>
      <w:r w:rsidRPr="00DF3A81">
        <w:t>Informa</w:t>
      </w:r>
      <w:bookmarkStart w:id="572" w:name="_Hlt125874094"/>
      <w:bookmarkEnd w:id="572"/>
      <w:r w:rsidRPr="00DF3A81">
        <w:t>tion</w:t>
      </w:r>
      <w:r w:rsidR="007E703B" w:rsidRPr="00DF3A81">
        <w:t xml:space="preserve"> </w:t>
      </w:r>
      <w:r w:rsidRPr="00DF3A81">
        <w:t>Sheet</w:t>
      </w:r>
      <w:bookmarkEnd w:id="568"/>
      <w:bookmarkEnd w:id="569"/>
      <w:bookmarkEnd w:id="570"/>
      <w:bookmarkEnd w:id="571"/>
    </w:p>
    <w:p w14:paraId="64459760" w14:textId="77777777" w:rsidR="005B4A5F" w:rsidRPr="00D5087F" w:rsidRDefault="005B4A5F" w:rsidP="001D5093">
      <w:pPr>
        <w:jc w:val="right"/>
        <w:rPr>
          <w:rFonts w:ascii="Segoe UI Symbol" w:hAnsi="Segoe UI Symbol"/>
        </w:rPr>
      </w:pP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______________________</w:t>
      </w:r>
    </w:p>
    <w:p w14:paraId="5CCD1803" w14:textId="1063EE5C" w:rsidR="005B4A5F" w:rsidRPr="00D5087F" w:rsidRDefault="00BC22EF" w:rsidP="001D5093">
      <w:pPr>
        <w:ind w:right="72"/>
        <w:jc w:val="right"/>
        <w:rPr>
          <w:rFonts w:ascii="Segoe UI Symbol" w:hAnsi="Segoe UI Symbol"/>
        </w:rPr>
      </w:pPr>
      <w:r w:rsidRPr="00D5087F">
        <w:rPr>
          <w:rFonts w:ascii="Segoe UI Symbol" w:hAnsi="Segoe UI Symbol"/>
        </w:rPr>
        <w:t>IFB</w:t>
      </w:r>
      <w:r w:rsidR="007E703B" w:rsidRPr="00D5087F">
        <w:rPr>
          <w:rFonts w:ascii="Segoe UI Symbol" w:hAnsi="Segoe UI Symbol"/>
        </w:rPr>
        <w:t xml:space="preserve"> </w:t>
      </w:r>
      <w:r w:rsidR="005B4A5F" w:rsidRPr="00D5087F">
        <w:rPr>
          <w:rFonts w:ascii="Segoe UI Symbol" w:hAnsi="Segoe UI Symbol"/>
        </w:rPr>
        <w:t>No.:</w:t>
      </w:r>
      <w:r w:rsidR="007E703B" w:rsidRPr="00D5087F">
        <w:rPr>
          <w:rFonts w:ascii="Segoe UI Symbol" w:hAnsi="Segoe UI Symbol"/>
        </w:rPr>
        <w:t xml:space="preserve"> </w:t>
      </w:r>
      <w:r w:rsidR="005B4A5F" w:rsidRPr="00D5087F">
        <w:rPr>
          <w:rFonts w:ascii="Segoe UI Symbol" w:hAnsi="Segoe UI Symbol"/>
        </w:rPr>
        <w:t>___________________</w:t>
      </w:r>
    </w:p>
    <w:p w14:paraId="431F18A3" w14:textId="77777777" w:rsidR="005B4A5F" w:rsidRPr="00D5087F" w:rsidRDefault="005B4A5F" w:rsidP="001D5093">
      <w:pPr>
        <w:ind w:right="72"/>
        <w:jc w:val="right"/>
        <w:rPr>
          <w:rFonts w:ascii="Segoe UI Symbol" w:hAnsi="Segoe UI Symbol"/>
        </w:rPr>
      </w:pPr>
      <w:proofErr w:type="gramStart"/>
      <w:r w:rsidRPr="00D5087F">
        <w:rPr>
          <w:rFonts w:ascii="Segoe UI Symbol" w:hAnsi="Segoe UI Symbol"/>
        </w:rPr>
        <w:t>Page</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______</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pages</w:t>
      </w:r>
    </w:p>
    <w:p w14:paraId="1B00EE1F" w14:textId="77777777" w:rsidR="005B4A5F" w:rsidRPr="00D5087F" w:rsidRDefault="005B4A5F" w:rsidP="001D5093">
      <w:pPr>
        <w:suppressAutoHyphens/>
        <w:rPr>
          <w:rFonts w:ascii="Segoe UI Symbol" w:hAnsi="Segoe UI Symbol"/>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5B4A5F" w:rsidRPr="00143E6E" w14:paraId="1BA0590D" w14:textId="77777777" w:rsidTr="00F35BE0">
        <w:trPr>
          <w:cantSplit/>
          <w:trHeight w:val="440"/>
        </w:trPr>
        <w:tc>
          <w:tcPr>
            <w:tcW w:w="9180" w:type="dxa"/>
            <w:tcBorders>
              <w:bottom w:val="nil"/>
            </w:tcBorders>
          </w:tcPr>
          <w:p w14:paraId="0DBBEAFD" w14:textId="77777777" w:rsidR="005B4A5F" w:rsidRPr="00D5087F" w:rsidRDefault="005B4A5F" w:rsidP="001D5093">
            <w:pPr>
              <w:suppressAutoHyphens/>
              <w:spacing w:before="40" w:after="40"/>
              <w:ind w:left="360" w:hanging="360"/>
              <w:rPr>
                <w:rFonts w:ascii="Segoe UI Symbol" w:hAnsi="Segoe UI Symbol"/>
              </w:rPr>
            </w:pPr>
            <w:r w:rsidRPr="00D5087F">
              <w:rPr>
                <w:rFonts w:ascii="Segoe UI Symbol" w:hAnsi="Segoe UI Symbol"/>
                <w:spacing w:val="-2"/>
              </w:rPr>
              <w:t>1</w:t>
            </w:r>
            <w:proofErr w:type="gramStart"/>
            <w:r w:rsidRPr="00D5087F">
              <w:rPr>
                <w:rFonts w:ascii="Segoe UI Symbol" w:hAnsi="Segoe UI Symbol"/>
                <w:spacing w:val="-2"/>
              </w:rPr>
              <w:t>.</w:t>
            </w:r>
            <w:r w:rsidR="007E703B" w:rsidRPr="00D5087F">
              <w:rPr>
                <w:rFonts w:ascii="Segoe UI Symbol" w:hAnsi="Segoe UI Symbol"/>
                <w:spacing w:val="-2"/>
              </w:rPr>
              <w:t xml:space="preserve">  </w:t>
            </w:r>
            <w:r w:rsidRPr="00D5087F">
              <w:rPr>
                <w:rFonts w:ascii="Segoe UI Symbol" w:hAnsi="Segoe UI Symbol"/>
                <w:spacing w:val="-2"/>
              </w:rPr>
              <w:t>Bidder’s</w:t>
            </w:r>
            <w:proofErr w:type="gramEnd"/>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p>
          <w:p w14:paraId="7D32A993" w14:textId="77777777" w:rsidR="005B4A5F" w:rsidRPr="00D5087F" w:rsidRDefault="005B4A5F" w:rsidP="001D5093">
            <w:pPr>
              <w:spacing w:before="40" w:after="40"/>
              <w:rPr>
                <w:rFonts w:ascii="Segoe UI Symbol" w:hAnsi="Segoe UI Symbol"/>
              </w:rPr>
            </w:pPr>
          </w:p>
        </w:tc>
      </w:tr>
      <w:tr w:rsidR="005B4A5F" w:rsidRPr="00143E6E" w14:paraId="7CA881A2" w14:textId="77777777" w:rsidTr="00F35BE0">
        <w:trPr>
          <w:cantSplit/>
          <w:trHeight w:val="674"/>
        </w:trPr>
        <w:tc>
          <w:tcPr>
            <w:tcW w:w="9180" w:type="dxa"/>
            <w:tcBorders>
              <w:left w:val="single" w:sz="4" w:space="0" w:color="auto"/>
            </w:tcBorders>
          </w:tcPr>
          <w:p w14:paraId="718509E2" w14:textId="77777777" w:rsidR="005B4A5F" w:rsidRPr="00D5087F" w:rsidRDefault="005B4A5F" w:rsidP="001D5093">
            <w:pPr>
              <w:suppressAutoHyphens/>
              <w:spacing w:before="40" w:after="40"/>
              <w:ind w:left="360" w:hanging="360"/>
              <w:rPr>
                <w:rFonts w:ascii="Segoe UI Symbol" w:hAnsi="Segoe UI Symbol"/>
                <w:spacing w:val="-2"/>
              </w:rPr>
            </w:pPr>
            <w:r w:rsidRPr="00D5087F">
              <w:rPr>
                <w:rFonts w:ascii="Segoe UI Symbol" w:hAnsi="Segoe UI Symbol"/>
                <w:spacing w:val="-2"/>
              </w:rPr>
              <w:t>2</w:t>
            </w:r>
            <w:proofErr w:type="gramStart"/>
            <w:r w:rsidRPr="00D5087F">
              <w:rPr>
                <w:rFonts w:ascii="Segoe UI Symbol" w:hAnsi="Segoe UI Symbol"/>
                <w:spacing w:val="-2"/>
              </w:rPr>
              <w:t>.</w:t>
            </w:r>
            <w:r w:rsidR="007E703B" w:rsidRPr="00D5087F">
              <w:rPr>
                <w:rFonts w:ascii="Segoe UI Symbol" w:hAnsi="Segoe UI Symbol"/>
                <w:spacing w:val="-2"/>
              </w:rPr>
              <w:t xml:space="preserve">  </w:t>
            </w:r>
            <w:r w:rsidRPr="00D5087F">
              <w:rPr>
                <w:rFonts w:ascii="Segoe UI Symbol" w:hAnsi="Segoe UI Symbol"/>
                <w:spacing w:val="-2"/>
              </w:rPr>
              <w:t>In</w:t>
            </w:r>
            <w:proofErr w:type="gramEnd"/>
            <w:r w:rsidR="007E703B" w:rsidRPr="00D5087F">
              <w:rPr>
                <w:rFonts w:ascii="Segoe UI Symbol" w:hAnsi="Segoe UI Symbol"/>
                <w:spacing w:val="-2"/>
              </w:rPr>
              <w:t xml:space="preserve"> </w:t>
            </w:r>
            <w:r w:rsidRPr="00D5087F">
              <w:rPr>
                <w:rFonts w:ascii="Segoe UI Symbol" w:hAnsi="Segoe UI Symbol"/>
                <w:spacing w:val="-2"/>
              </w:rPr>
              <w:t>case</w:t>
            </w:r>
            <w:r w:rsidR="007E703B" w:rsidRPr="00D5087F">
              <w:rPr>
                <w:rFonts w:ascii="Segoe UI Symbol" w:hAnsi="Segoe UI Symbol"/>
                <w:spacing w:val="-2"/>
              </w:rPr>
              <w:t xml:space="preserve"> </w:t>
            </w:r>
            <w:r w:rsidRPr="00D5087F">
              <w:rPr>
                <w:rFonts w:ascii="Segoe UI Symbol" w:hAnsi="Segoe UI Symbol"/>
                <w:spacing w:val="-2"/>
              </w:rPr>
              <w:t>of</w:t>
            </w:r>
            <w:r w:rsidR="007E703B" w:rsidRPr="00D5087F">
              <w:rPr>
                <w:rFonts w:ascii="Segoe UI Symbol" w:hAnsi="Segoe UI Symbol"/>
                <w:spacing w:val="-2"/>
              </w:rPr>
              <w:t xml:space="preserve"> </w:t>
            </w:r>
            <w:r w:rsidRPr="00D5087F">
              <w:rPr>
                <w:rFonts w:ascii="Segoe UI Symbol" w:hAnsi="Segoe UI Symbol"/>
                <w:spacing w:val="-2"/>
              </w:rPr>
              <w:t>JV,</w:t>
            </w:r>
            <w:r w:rsidR="007E703B" w:rsidRPr="00D5087F">
              <w:rPr>
                <w:rFonts w:ascii="Segoe UI Symbol" w:hAnsi="Segoe UI Symbol"/>
                <w:spacing w:val="-2"/>
              </w:rPr>
              <w:t xml:space="preserve"> </w:t>
            </w:r>
            <w:proofErr w:type="gramStart"/>
            <w:r w:rsidRPr="00D5087F">
              <w:rPr>
                <w:rFonts w:ascii="Segoe UI Symbol" w:hAnsi="Segoe UI Symbol"/>
                <w:spacing w:val="-2"/>
              </w:rPr>
              <w:t>legal</w:t>
            </w:r>
            <w:proofErr w:type="gramEnd"/>
            <w:r w:rsidR="007E703B" w:rsidRPr="00D5087F">
              <w:rPr>
                <w:rFonts w:ascii="Segoe UI Symbol" w:hAnsi="Segoe UI Symbol"/>
                <w:spacing w:val="-2"/>
              </w:rPr>
              <w:t xml:space="preserve"> </w:t>
            </w:r>
            <w:r w:rsidRPr="00D5087F">
              <w:rPr>
                <w:rFonts w:ascii="Segoe UI Symbol" w:hAnsi="Segoe UI Symbol"/>
                <w:spacing w:val="-2"/>
              </w:rPr>
              <w:t>name</w:t>
            </w:r>
            <w:r w:rsidR="007E703B" w:rsidRPr="00D5087F">
              <w:rPr>
                <w:rFonts w:ascii="Segoe UI Symbol" w:hAnsi="Segoe UI Symbol"/>
                <w:spacing w:val="-2"/>
              </w:rPr>
              <w:t xml:space="preserve"> </w:t>
            </w:r>
            <w:r w:rsidRPr="00D5087F">
              <w:rPr>
                <w:rFonts w:ascii="Segoe UI Symbol" w:hAnsi="Segoe UI Symbol"/>
                <w:spacing w:val="-2"/>
              </w:rPr>
              <w:t>of</w:t>
            </w:r>
            <w:r w:rsidR="007E703B" w:rsidRPr="00D5087F">
              <w:rPr>
                <w:rFonts w:ascii="Segoe UI Symbol" w:hAnsi="Segoe UI Symbol"/>
                <w:spacing w:val="-2"/>
              </w:rPr>
              <w:t xml:space="preserve"> </w:t>
            </w:r>
            <w:r w:rsidRPr="00D5087F">
              <w:rPr>
                <w:rFonts w:ascii="Segoe UI Symbol" w:hAnsi="Segoe UI Symbol"/>
                <w:spacing w:val="-2"/>
              </w:rPr>
              <w:t>each</w:t>
            </w:r>
            <w:r w:rsidR="007E703B" w:rsidRPr="00D5087F">
              <w:rPr>
                <w:rFonts w:ascii="Segoe UI Symbol" w:hAnsi="Segoe UI Symbol"/>
                <w:spacing w:val="-2"/>
              </w:rPr>
              <w:t xml:space="preserve"> </w:t>
            </w:r>
            <w:r w:rsidRPr="00D5087F">
              <w:rPr>
                <w:rFonts w:ascii="Segoe UI Symbol" w:hAnsi="Segoe UI Symbol"/>
                <w:spacing w:val="-2"/>
              </w:rPr>
              <w:t>party:</w:t>
            </w:r>
          </w:p>
          <w:p w14:paraId="17D90BDB" w14:textId="77777777" w:rsidR="005B4A5F" w:rsidRPr="00D5087F" w:rsidRDefault="005B4A5F" w:rsidP="001D5093">
            <w:pPr>
              <w:suppressAutoHyphens/>
              <w:spacing w:before="40" w:after="40"/>
              <w:rPr>
                <w:rFonts w:ascii="Segoe UI Symbol" w:hAnsi="Segoe UI Symbol"/>
                <w:spacing w:val="-2"/>
              </w:rPr>
            </w:pPr>
          </w:p>
        </w:tc>
      </w:tr>
      <w:tr w:rsidR="005B4A5F" w:rsidRPr="00143E6E" w14:paraId="0688A098" w14:textId="77777777" w:rsidTr="00F35BE0">
        <w:trPr>
          <w:cantSplit/>
          <w:trHeight w:val="674"/>
        </w:trPr>
        <w:tc>
          <w:tcPr>
            <w:tcW w:w="9180" w:type="dxa"/>
            <w:tcBorders>
              <w:left w:val="single" w:sz="4" w:space="0" w:color="auto"/>
            </w:tcBorders>
          </w:tcPr>
          <w:p w14:paraId="67822314" w14:textId="77777777" w:rsidR="005B4A5F" w:rsidRPr="00D5087F" w:rsidRDefault="005B4A5F" w:rsidP="001D5093">
            <w:pPr>
              <w:suppressAutoHyphens/>
              <w:spacing w:before="40" w:after="40"/>
              <w:rPr>
                <w:rFonts w:ascii="Segoe UI Symbol" w:hAnsi="Segoe UI Symbol"/>
              </w:rPr>
            </w:pPr>
            <w:r w:rsidRPr="00D5087F">
              <w:rPr>
                <w:rFonts w:ascii="Segoe UI Symbol" w:hAnsi="Segoe UI Symbol"/>
              </w:rPr>
              <w:t>3</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Bidder’s</w:t>
            </w:r>
            <w:proofErr w:type="gramEnd"/>
            <w:r w:rsidR="007E703B" w:rsidRPr="00D5087F">
              <w:rPr>
                <w:rFonts w:ascii="Segoe UI Symbol" w:hAnsi="Segoe UI Symbol"/>
                <w:spacing w:val="-2"/>
              </w:rPr>
              <w:t xml:space="preserve"> </w:t>
            </w:r>
            <w:r w:rsidRPr="00D5087F">
              <w:rPr>
                <w:rFonts w:ascii="Segoe UI Symbol" w:hAnsi="Segoe UI Symbol"/>
                <w:spacing w:val="-2"/>
              </w:rPr>
              <w:t>actual</w:t>
            </w:r>
            <w:r w:rsidR="007E703B" w:rsidRPr="00D5087F">
              <w:rPr>
                <w:rFonts w:ascii="Segoe UI Symbol" w:hAnsi="Segoe UI Symbol"/>
                <w:spacing w:val="-2"/>
              </w:rPr>
              <w:t xml:space="preserve"> </w:t>
            </w:r>
            <w:r w:rsidRPr="00D5087F">
              <w:rPr>
                <w:rFonts w:ascii="Segoe UI Symbol" w:hAnsi="Segoe UI Symbol"/>
                <w:spacing w:val="-2"/>
              </w:rPr>
              <w:t>or</w:t>
            </w:r>
            <w:r w:rsidR="007E703B" w:rsidRPr="00D5087F">
              <w:rPr>
                <w:rFonts w:ascii="Segoe UI Symbol" w:hAnsi="Segoe UI Symbol"/>
                <w:spacing w:val="-2"/>
              </w:rPr>
              <w:t xml:space="preserve"> </w:t>
            </w:r>
            <w:r w:rsidRPr="00D5087F">
              <w:rPr>
                <w:rFonts w:ascii="Segoe UI Symbol" w:hAnsi="Segoe UI Symbol"/>
                <w:spacing w:val="-2"/>
              </w:rPr>
              <w:t>intended</w:t>
            </w:r>
            <w:r w:rsidR="007E703B" w:rsidRPr="00D5087F">
              <w:rPr>
                <w:rFonts w:ascii="Segoe UI Symbol" w:hAnsi="Segoe UI Symbol"/>
                <w:spacing w:val="-2"/>
              </w:rPr>
              <w:t xml:space="preserve"> </w:t>
            </w:r>
            <w:r w:rsidRPr="00D5087F">
              <w:rPr>
                <w:rFonts w:ascii="Segoe UI Symbol" w:hAnsi="Segoe UI Symbol"/>
                <w:spacing w:val="-2"/>
              </w:rPr>
              <w:t>Country</w:t>
            </w:r>
            <w:r w:rsidR="007E703B" w:rsidRPr="00D5087F">
              <w:rPr>
                <w:rFonts w:ascii="Segoe UI Symbol" w:hAnsi="Segoe UI Symbol"/>
                <w:spacing w:val="-2"/>
              </w:rPr>
              <w:t xml:space="preserve"> </w:t>
            </w:r>
            <w:r w:rsidRPr="00D5087F">
              <w:rPr>
                <w:rFonts w:ascii="Segoe UI Symbol" w:hAnsi="Segoe UI Symbol"/>
                <w:spacing w:val="-2"/>
              </w:rPr>
              <w:t>of</w:t>
            </w:r>
            <w:r w:rsidR="007E703B" w:rsidRPr="00D5087F">
              <w:rPr>
                <w:rFonts w:ascii="Segoe UI Symbol" w:hAnsi="Segoe UI Symbol"/>
                <w:spacing w:val="-2"/>
              </w:rPr>
              <w:t xml:space="preserve"> </w:t>
            </w:r>
            <w:r w:rsidRPr="00D5087F">
              <w:rPr>
                <w:rFonts w:ascii="Segoe UI Symbol" w:hAnsi="Segoe UI Symbol"/>
                <w:spacing w:val="-2"/>
              </w:rPr>
              <w:t>Registration:</w:t>
            </w:r>
          </w:p>
        </w:tc>
      </w:tr>
      <w:tr w:rsidR="005B4A5F" w:rsidRPr="00143E6E" w14:paraId="1919A106" w14:textId="77777777" w:rsidTr="00F35BE0">
        <w:trPr>
          <w:cantSplit/>
          <w:trHeight w:val="674"/>
        </w:trPr>
        <w:tc>
          <w:tcPr>
            <w:tcW w:w="9180" w:type="dxa"/>
            <w:tcBorders>
              <w:left w:val="single" w:sz="4" w:space="0" w:color="auto"/>
            </w:tcBorders>
          </w:tcPr>
          <w:p w14:paraId="42859107" w14:textId="77777777" w:rsidR="005B4A5F" w:rsidRPr="00D5087F" w:rsidRDefault="005B4A5F" w:rsidP="001D5093">
            <w:pPr>
              <w:suppressAutoHyphens/>
              <w:spacing w:before="40" w:after="40"/>
              <w:rPr>
                <w:rFonts w:ascii="Segoe UI Symbol" w:hAnsi="Segoe UI Symbol"/>
                <w:spacing w:val="-2"/>
              </w:rPr>
            </w:pPr>
            <w:r w:rsidRPr="00D5087F">
              <w:rPr>
                <w:rFonts w:ascii="Segoe UI Symbol" w:hAnsi="Segoe UI Symbol"/>
                <w:spacing w:val="-2"/>
              </w:rPr>
              <w:t>4</w:t>
            </w:r>
            <w:proofErr w:type="gramStart"/>
            <w:r w:rsidRPr="00D5087F">
              <w:rPr>
                <w:rFonts w:ascii="Segoe UI Symbol" w:hAnsi="Segoe UI Symbol"/>
                <w:spacing w:val="-2"/>
              </w:rPr>
              <w:t>.</w:t>
            </w:r>
            <w:r w:rsidR="007E703B" w:rsidRPr="00D5087F">
              <w:rPr>
                <w:rFonts w:ascii="Segoe UI Symbol" w:hAnsi="Segoe UI Symbol"/>
                <w:spacing w:val="-2"/>
              </w:rPr>
              <w:t xml:space="preserve">  </w:t>
            </w:r>
            <w:r w:rsidRPr="00D5087F">
              <w:rPr>
                <w:rFonts w:ascii="Segoe UI Symbol" w:hAnsi="Segoe UI Symbol"/>
                <w:spacing w:val="-2"/>
              </w:rPr>
              <w:t>Bidder’s</w:t>
            </w:r>
            <w:proofErr w:type="gramEnd"/>
            <w:r w:rsidR="007E703B" w:rsidRPr="00D5087F">
              <w:rPr>
                <w:rFonts w:ascii="Segoe UI Symbol" w:hAnsi="Segoe UI Symbol"/>
                <w:spacing w:val="-2"/>
              </w:rPr>
              <w:t xml:space="preserve"> </w:t>
            </w:r>
            <w:r w:rsidRPr="00D5087F">
              <w:rPr>
                <w:rFonts w:ascii="Segoe UI Symbol" w:hAnsi="Segoe UI Symbol"/>
                <w:spacing w:val="-2"/>
              </w:rPr>
              <w:t>Year</w:t>
            </w:r>
            <w:r w:rsidR="007E703B" w:rsidRPr="00D5087F">
              <w:rPr>
                <w:rFonts w:ascii="Segoe UI Symbol" w:hAnsi="Segoe UI Symbol"/>
                <w:spacing w:val="-2"/>
              </w:rPr>
              <w:t xml:space="preserve"> </w:t>
            </w:r>
            <w:r w:rsidRPr="00D5087F">
              <w:rPr>
                <w:rFonts w:ascii="Segoe UI Symbol" w:hAnsi="Segoe UI Symbol"/>
                <w:spacing w:val="-2"/>
              </w:rPr>
              <w:t>of</w:t>
            </w:r>
            <w:r w:rsidR="007E703B" w:rsidRPr="00D5087F">
              <w:rPr>
                <w:rFonts w:ascii="Segoe UI Symbol" w:hAnsi="Segoe UI Symbol"/>
                <w:spacing w:val="-2"/>
              </w:rPr>
              <w:t xml:space="preserve"> </w:t>
            </w:r>
            <w:r w:rsidRPr="00D5087F">
              <w:rPr>
                <w:rFonts w:ascii="Segoe UI Symbol" w:hAnsi="Segoe UI Symbol"/>
                <w:spacing w:val="-2"/>
              </w:rPr>
              <w:t>Registration:</w:t>
            </w:r>
            <w:r w:rsidR="007E703B" w:rsidRPr="00D5087F">
              <w:rPr>
                <w:rFonts w:ascii="Segoe UI Symbol" w:hAnsi="Segoe UI Symbol"/>
                <w:spacing w:val="-2"/>
              </w:rPr>
              <w:t xml:space="preserve"> </w:t>
            </w:r>
          </w:p>
        </w:tc>
      </w:tr>
      <w:tr w:rsidR="005B4A5F" w:rsidRPr="00143E6E" w14:paraId="38D8B16B" w14:textId="77777777" w:rsidTr="00F35BE0">
        <w:trPr>
          <w:cantSplit/>
        </w:trPr>
        <w:tc>
          <w:tcPr>
            <w:tcW w:w="9180" w:type="dxa"/>
            <w:tcBorders>
              <w:left w:val="single" w:sz="4" w:space="0" w:color="auto"/>
            </w:tcBorders>
          </w:tcPr>
          <w:p w14:paraId="074310BD" w14:textId="77777777" w:rsidR="005B4A5F" w:rsidRPr="00D5087F" w:rsidRDefault="005B4A5F" w:rsidP="001D5093">
            <w:pPr>
              <w:suppressAutoHyphens/>
              <w:spacing w:before="40" w:after="40"/>
              <w:rPr>
                <w:rFonts w:ascii="Segoe UI Symbol" w:hAnsi="Segoe UI Symbol"/>
                <w:spacing w:val="-2"/>
              </w:rPr>
            </w:pPr>
            <w:r w:rsidRPr="00D5087F">
              <w:rPr>
                <w:rFonts w:ascii="Segoe UI Symbol" w:hAnsi="Segoe UI Symbol"/>
                <w:spacing w:val="-2"/>
              </w:rPr>
              <w:t>5</w:t>
            </w:r>
            <w:proofErr w:type="gramStart"/>
            <w:r w:rsidRPr="00D5087F">
              <w:rPr>
                <w:rFonts w:ascii="Segoe UI Symbol" w:hAnsi="Segoe UI Symbol"/>
                <w:spacing w:val="-2"/>
              </w:rPr>
              <w:t>.</w:t>
            </w:r>
            <w:r w:rsidR="007E703B" w:rsidRPr="00D5087F">
              <w:rPr>
                <w:rFonts w:ascii="Segoe UI Symbol" w:hAnsi="Segoe UI Symbol"/>
                <w:spacing w:val="-2"/>
              </w:rPr>
              <w:t xml:space="preserve">  </w:t>
            </w:r>
            <w:r w:rsidRPr="00D5087F">
              <w:rPr>
                <w:rFonts w:ascii="Segoe UI Symbol" w:hAnsi="Segoe UI Symbol"/>
                <w:spacing w:val="-2"/>
              </w:rPr>
              <w:t>Bidder’s</w:t>
            </w:r>
            <w:proofErr w:type="gramEnd"/>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Address</w:t>
            </w:r>
            <w:r w:rsidR="007E703B" w:rsidRPr="00D5087F">
              <w:rPr>
                <w:rFonts w:ascii="Segoe UI Symbol" w:hAnsi="Segoe UI Symbol"/>
                <w:spacing w:val="-2"/>
              </w:rPr>
              <w:t xml:space="preserve"> </w:t>
            </w:r>
            <w:r w:rsidRPr="00D5087F">
              <w:rPr>
                <w:rFonts w:ascii="Segoe UI Symbol" w:hAnsi="Segoe UI Symbol"/>
                <w:spacing w:val="-2"/>
              </w:rPr>
              <w:t>in</w:t>
            </w:r>
            <w:r w:rsidR="007E703B" w:rsidRPr="00D5087F">
              <w:rPr>
                <w:rFonts w:ascii="Segoe UI Symbol" w:hAnsi="Segoe UI Symbol"/>
                <w:spacing w:val="-2"/>
              </w:rPr>
              <w:t xml:space="preserve"> </w:t>
            </w:r>
            <w:r w:rsidRPr="00D5087F">
              <w:rPr>
                <w:rFonts w:ascii="Segoe UI Symbol" w:hAnsi="Segoe UI Symbol"/>
                <w:spacing w:val="-2"/>
              </w:rPr>
              <w:t>Country</w:t>
            </w:r>
            <w:r w:rsidR="007E703B" w:rsidRPr="00D5087F">
              <w:rPr>
                <w:rFonts w:ascii="Segoe UI Symbol" w:hAnsi="Segoe UI Symbol"/>
                <w:spacing w:val="-2"/>
              </w:rPr>
              <w:t xml:space="preserve"> </w:t>
            </w:r>
            <w:r w:rsidRPr="00D5087F">
              <w:rPr>
                <w:rFonts w:ascii="Segoe UI Symbol" w:hAnsi="Segoe UI Symbol"/>
                <w:spacing w:val="-2"/>
              </w:rPr>
              <w:t>of</w:t>
            </w:r>
            <w:r w:rsidR="007E703B" w:rsidRPr="00D5087F">
              <w:rPr>
                <w:rFonts w:ascii="Segoe UI Symbol" w:hAnsi="Segoe UI Symbol"/>
                <w:spacing w:val="-2"/>
              </w:rPr>
              <w:t xml:space="preserve"> </w:t>
            </w:r>
            <w:r w:rsidRPr="00D5087F">
              <w:rPr>
                <w:rFonts w:ascii="Segoe UI Symbol" w:hAnsi="Segoe UI Symbol"/>
                <w:spacing w:val="-2"/>
              </w:rPr>
              <w:t>Registration:</w:t>
            </w:r>
          </w:p>
          <w:p w14:paraId="32E5E6EC" w14:textId="77777777" w:rsidR="005B4A5F" w:rsidRPr="00D5087F" w:rsidRDefault="005B4A5F" w:rsidP="001D5093">
            <w:pPr>
              <w:suppressAutoHyphens/>
              <w:spacing w:before="40" w:after="40"/>
              <w:rPr>
                <w:rFonts w:ascii="Segoe UI Symbol" w:hAnsi="Segoe UI Symbol"/>
                <w:spacing w:val="-2"/>
              </w:rPr>
            </w:pPr>
          </w:p>
        </w:tc>
      </w:tr>
      <w:tr w:rsidR="005B4A5F" w:rsidRPr="00143E6E" w14:paraId="5DB80B26" w14:textId="77777777" w:rsidTr="00F35BE0">
        <w:trPr>
          <w:cantSplit/>
        </w:trPr>
        <w:tc>
          <w:tcPr>
            <w:tcW w:w="9180" w:type="dxa"/>
          </w:tcPr>
          <w:p w14:paraId="6C1B2CDC" w14:textId="77777777" w:rsidR="005B4A5F" w:rsidRPr="00D5087F" w:rsidRDefault="005B4A5F" w:rsidP="001D5093">
            <w:pPr>
              <w:pStyle w:val="Outline"/>
              <w:suppressAutoHyphens/>
              <w:spacing w:before="120" w:after="40"/>
              <w:rPr>
                <w:rFonts w:ascii="Segoe UI Symbol" w:hAnsi="Segoe UI Symbol"/>
                <w:spacing w:val="-2"/>
                <w:kern w:val="0"/>
              </w:rPr>
            </w:pPr>
            <w:r w:rsidRPr="00D5087F">
              <w:rPr>
                <w:rFonts w:ascii="Segoe UI Symbol" w:hAnsi="Segoe UI Symbol"/>
                <w:spacing w:val="-2"/>
                <w:kern w:val="0"/>
              </w:rPr>
              <w:t>6</w:t>
            </w:r>
            <w:proofErr w:type="gramStart"/>
            <w:r w:rsidRPr="00D5087F">
              <w:rPr>
                <w:rFonts w:ascii="Segoe UI Symbol" w:hAnsi="Segoe UI Symbol"/>
                <w:spacing w:val="-2"/>
                <w:kern w:val="0"/>
              </w:rPr>
              <w:t>.</w:t>
            </w:r>
            <w:r w:rsidR="007E703B" w:rsidRPr="00D5087F">
              <w:rPr>
                <w:rFonts w:ascii="Segoe UI Symbol" w:hAnsi="Segoe UI Symbol"/>
                <w:spacing w:val="-2"/>
                <w:kern w:val="0"/>
              </w:rPr>
              <w:t xml:space="preserve">  </w:t>
            </w:r>
            <w:r w:rsidRPr="00D5087F">
              <w:rPr>
                <w:rFonts w:ascii="Segoe UI Symbol" w:hAnsi="Segoe UI Symbol"/>
                <w:spacing w:val="-2"/>
                <w:kern w:val="0"/>
              </w:rPr>
              <w:t>Bidder’s</w:t>
            </w:r>
            <w:proofErr w:type="gramEnd"/>
            <w:r w:rsidR="007E703B" w:rsidRPr="00D5087F">
              <w:rPr>
                <w:rFonts w:ascii="Segoe UI Symbol" w:hAnsi="Segoe UI Symbol"/>
                <w:spacing w:val="-2"/>
                <w:kern w:val="0"/>
              </w:rPr>
              <w:t xml:space="preserve"> </w:t>
            </w:r>
            <w:r w:rsidRPr="00D5087F">
              <w:rPr>
                <w:rFonts w:ascii="Segoe UI Symbol" w:hAnsi="Segoe UI Symbol"/>
                <w:spacing w:val="-2"/>
                <w:kern w:val="0"/>
              </w:rPr>
              <w:t>Authorized</w:t>
            </w:r>
            <w:r w:rsidR="007E703B" w:rsidRPr="00D5087F">
              <w:rPr>
                <w:rFonts w:ascii="Segoe UI Symbol" w:hAnsi="Segoe UI Symbol"/>
                <w:spacing w:val="-2"/>
                <w:kern w:val="0"/>
              </w:rPr>
              <w:t xml:space="preserve"> </w:t>
            </w:r>
            <w:r w:rsidRPr="00D5087F">
              <w:rPr>
                <w:rFonts w:ascii="Segoe UI Symbol" w:hAnsi="Segoe UI Symbol"/>
                <w:spacing w:val="-2"/>
                <w:kern w:val="0"/>
              </w:rPr>
              <w:t>Representative</w:t>
            </w:r>
            <w:r w:rsidR="007E703B" w:rsidRPr="00D5087F">
              <w:rPr>
                <w:rFonts w:ascii="Segoe UI Symbol" w:hAnsi="Segoe UI Symbol"/>
                <w:spacing w:val="-2"/>
                <w:kern w:val="0"/>
              </w:rPr>
              <w:t xml:space="preserve"> </w:t>
            </w:r>
            <w:r w:rsidRPr="00D5087F">
              <w:rPr>
                <w:rFonts w:ascii="Segoe UI Symbol" w:hAnsi="Segoe UI Symbol"/>
                <w:spacing w:val="-2"/>
                <w:kern w:val="0"/>
              </w:rPr>
              <w:t>Information</w:t>
            </w:r>
          </w:p>
          <w:p w14:paraId="6994EFB4" w14:textId="77777777" w:rsidR="005B4A5F" w:rsidRPr="00D5087F" w:rsidRDefault="007E703B" w:rsidP="001D5093">
            <w:pPr>
              <w:pStyle w:val="Outline1"/>
              <w:keepNext w:val="0"/>
              <w:tabs>
                <w:tab w:val="clear" w:pos="360"/>
              </w:tabs>
              <w:suppressAutoHyphens/>
              <w:spacing w:before="120" w:after="40"/>
              <w:rPr>
                <w:rFonts w:ascii="Segoe UI Symbol" w:hAnsi="Segoe UI Symbol"/>
                <w:spacing w:val="-2"/>
                <w:kern w:val="0"/>
              </w:rPr>
            </w:pPr>
            <w:r w:rsidRPr="00D5087F">
              <w:rPr>
                <w:rFonts w:ascii="Segoe UI Symbol" w:hAnsi="Segoe UI Symbol"/>
                <w:spacing w:val="-2"/>
                <w:kern w:val="0"/>
              </w:rPr>
              <w:t xml:space="preserve">     </w:t>
            </w:r>
            <w:r w:rsidR="005B4A5F" w:rsidRPr="00D5087F">
              <w:rPr>
                <w:rFonts w:ascii="Segoe UI Symbol" w:hAnsi="Segoe UI Symbol"/>
                <w:spacing w:val="-2"/>
                <w:kern w:val="0"/>
              </w:rPr>
              <w:t>Name:</w:t>
            </w:r>
          </w:p>
          <w:p w14:paraId="11BCA8EE" w14:textId="77777777" w:rsidR="005B4A5F" w:rsidRPr="00D5087F" w:rsidRDefault="007E703B" w:rsidP="001D5093">
            <w:pPr>
              <w:suppressAutoHyphens/>
              <w:spacing w:before="120" w:after="40"/>
              <w:rPr>
                <w:rFonts w:ascii="Segoe UI Symbol" w:hAnsi="Segoe UI Symbol"/>
                <w:spacing w:val="-2"/>
              </w:rPr>
            </w:pPr>
            <w:r w:rsidRPr="00D5087F">
              <w:rPr>
                <w:rFonts w:ascii="Segoe UI Symbol" w:hAnsi="Segoe UI Symbol"/>
                <w:spacing w:val="-2"/>
              </w:rPr>
              <w:t xml:space="preserve">     </w:t>
            </w:r>
            <w:r w:rsidR="005B4A5F" w:rsidRPr="00D5087F">
              <w:rPr>
                <w:rFonts w:ascii="Segoe UI Symbol" w:hAnsi="Segoe UI Symbol"/>
                <w:spacing w:val="-2"/>
              </w:rPr>
              <w:t>Address:</w:t>
            </w:r>
          </w:p>
          <w:p w14:paraId="0DA97274" w14:textId="77777777" w:rsidR="005B4A5F" w:rsidRPr="00D5087F" w:rsidRDefault="007E703B" w:rsidP="001D5093">
            <w:pPr>
              <w:suppressAutoHyphens/>
              <w:spacing w:before="120" w:after="40"/>
              <w:rPr>
                <w:rFonts w:ascii="Segoe UI Symbol" w:hAnsi="Segoe UI Symbol"/>
                <w:spacing w:val="-2"/>
              </w:rPr>
            </w:pPr>
            <w:r w:rsidRPr="00D5087F">
              <w:rPr>
                <w:rFonts w:ascii="Segoe UI Symbol" w:hAnsi="Segoe UI Symbol"/>
                <w:spacing w:val="-2"/>
              </w:rPr>
              <w:t xml:space="preserve">     </w:t>
            </w:r>
            <w:r w:rsidR="005B4A5F" w:rsidRPr="00D5087F">
              <w:rPr>
                <w:rFonts w:ascii="Segoe UI Symbol" w:hAnsi="Segoe UI Symbol"/>
                <w:spacing w:val="-2"/>
              </w:rPr>
              <w:t>Telephone/Fax</w:t>
            </w:r>
            <w:r w:rsidRPr="00D5087F">
              <w:rPr>
                <w:rFonts w:ascii="Segoe UI Symbol" w:hAnsi="Segoe UI Symbol"/>
                <w:spacing w:val="-2"/>
              </w:rPr>
              <w:t xml:space="preserve"> </w:t>
            </w:r>
            <w:r w:rsidR="005B4A5F" w:rsidRPr="00D5087F">
              <w:rPr>
                <w:rFonts w:ascii="Segoe UI Symbol" w:hAnsi="Segoe UI Symbol"/>
                <w:spacing w:val="-2"/>
              </w:rPr>
              <w:t>numbers:</w:t>
            </w:r>
          </w:p>
          <w:p w14:paraId="38988443" w14:textId="77777777" w:rsidR="005B4A5F" w:rsidRPr="00D5087F" w:rsidRDefault="007E703B" w:rsidP="001D5093">
            <w:pPr>
              <w:suppressAutoHyphens/>
              <w:spacing w:before="120" w:after="40"/>
              <w:rPr>
                <w:rFonts w:ascii="Segoe UI Symbol" w:hAnsi="Segoe UI Symbol"/>
                <w:spacing w:val="-2"/>
              </w:rPr>
            </w:pPr>
            <w:r w:rsidRPr="00D5087F">
              <w:rPr>
                <w:rFonts w:ascii="Segoe UI Symbol" w:hAnsi="Segoe UI Symbol"/>
                <w:spacing w:val="-2"/>
              </w:rPr>
              <w:t xml:space="preserve">     </w:t>
            </w:r>
            <w:r w:rsidR="005B4A5F" w:rsidRPr="00D5087F">
              <w:rPr>
                <w:rFonts w:ascii="Segoe UI Symbol" w:hAnsi="Segoe UI Symbol"/>
                <w:spacing w:val="-2"/>
              </w:rPr>
              <w:t>Email</w:t>
            </w:r>
            <w:r w:rsidRPr="00D5087F">
              <w:rPr>
                <w:rFonts w:ascii="Segoe UI Symbol" w:hAnsi="Segoe UI Symbol"/>
                <w:spacing w:val="-2"/>
              </w:rPr>
              <w:t xml:space="preserve"> </w:t>
            </w:r>
            <w:r w:rsidR="005B4A5F" w:rsidRPr="00D5087F">
              <w:rPr>
                <w:rFonts w:ascii="Segoe UI Symbol" w:hAnsi="Segoe UI Symbol"/>
                <w:spacing w:val="-2"/>
              </w:rPr>
              <w:t>Address:</w:t>
            </w:r>
          </w:p>
          <w:p w14:paraId="4E16DA0D" w14:textId="77777777" w:rsidR="005B4A5F" w:rsidRPr="00D5087F" w:rsidRDefault="005B4A5F" w:rsidP="001D5093">
            <w:pPr>
              <w:suppressAutoHyphens/>
              <w:spacing w:before="120" w:after="40"/>
              <w:rPr>
                <w:rFonts w:ascii="Segoe UI Symbol" w:hAnsi="Segoe UI Symbol"/>
                <w:spacing w:val="-2"/>
              </w:rPr>
            </w:pPr>
          </w:p>
        </w:tc>
      </w:tr>
      <w:tr w:rsidR="005B4A5F" w:rsidRPr="00143E6E" w14:paraId="1F9E1104" w14:textId="77777777" w:rsidTr="00F35BE0">
        <w:trPr>
          <w:cantSplit/>
        </w:trPr>
        <w:tc>
          <w:tcPr>
            <w:tcW w:w="9180" w:type="dxa"/>
          </w:tcPr>
          <w:p w14:paraId="78909641" w14:textId="77777777" w:rsidR="00CA0739" w:rsidRPr="00D5087F" w:rsidRDefault="00CA0739" w:rsidP="00CA0739">
            <w:pPr>
              <w:spacing w:before="60" w:after="60"/>
              <w:ind w:left="90"/>
              <w:rPr>
                <w:rFonts w:ascii="Segoe UI Symbol" w:hAnsi="Segoe UI Symbol"/>
                <w:spacing w:val="-2"/>
              </w:rPr>
            </w:pPr>
            <w:r w:rsidRPr="00D5087F">
              <w:rPr>
                <w:rFonts w:ascii="Segoe UI Symbol" w:hAnsi="Segoe UI Symbol"/>
                <w:spacing w:val="-2"/>
              </w:rPr>
              <w:lastRenderedPageBreak/>
              <w:t>7. Attached are copies of original documents of</w:t>
            </w:r>
          </w:p>
          <w:p w14:paraId="5DE13991" w14:textId="77777777" w:rsidR="00CA0739" w:rsidRPr="00D5087F" w:rsidRDefault="00CA0739" w:rsidP="00CA0739">
            <w:pPr>
              <w:spacing w:before="60" w:after="60"/>
              <w:ind w:left="540" w:hanging="450"/>
              <w:rPr>
                <w:rFonts w:ascii="Segoe UI Symbol" w:hAnsi="Segoe UI Symbol"/>
                <w:spacing w:val="-8"/>
              </w:rPr>
            </w:pPr>
            <w:r w:rsidRPr="00D5087F">
              <w:rPr>
                <w:rFonts w:ascii="Wingdings" w:eastAsia="Wingdings" w:hAnsi="Wingdings" w:cs="Wingdings"/>
                <w:spacing w:val="-2"/>
              </w:rPr>
              <w:t>¨</w:t>
            </w:r>
            <w:r w:rsidRPr="00D5087F">
              <w:rPr>
                <w:rFonts w:ascii="Segoe UI Symbol" w:eastAsia="MS Mincho" w:hAnsi="Segoe UI Symbol" w:cs="MS Mincho"/>
                <w:spacing w:val="-2"/>
              </w:rPr>
              <w:tab/>
            </w:r>
            <w:r w:rsidRPr="00D5087F">
              <w:rPr>
                <w:rFonts w:ascii="Segoe UI Symbol" w:hAnsi="Segoe UI Symbol"/>
                <w:spacing w:val="-2"/>
              </w:rPr>
              <w:t xml:space="preserve">Articles of Incorporation (or equivalent documents of constitution or association), and/or documents of registration of </w:t>
            </w:r>
            <w:r w:rsidRPr="00D5087F">
              <w:rPr>
                <w:rFonts w:ascii="Segoe UI Symbol" w:hAnsi="Segoe UI Symbol"/>
                <w:spacing w:val="-8"/>
              </w:rPr>
              <w:t xml:space="preserve">the legal entity named above, in accordance with </w:t>
            </w:r>
            <w:r w:rsidR="002552B0" w:rsidRPr="00D5087F">
              <w:rPr>
                <w:rFonts w:ascii="Segoe UI Symbol" w:hAnsi="Segoe UI Symbol"/>
                <w:spacing w:val="-8"/>
              </w:rPr>
              <w:t xml:space="preserve">ITB </w:t>
            </w:r>
            <w:r w:rsidRPr="00D5087F">
              <w:rPr>
                <w:rFonts w:ascii="Segoe UI Symbol" w:hAnsi="Segoe UI Symbol"/>
                <w:spacing w:val="-8"/>
              </w:rPr>
              <w:t>4.4</w:t>
            </w:r>
          </w:p>
          <w:p w14:paraId="246A568E" w14:textId="77777777" w:rsidR="00CA0739" w:rsidRPr="00D5087F" w:rsidRDefault="00CA0739" w:rsidP="00CA0739">
            <w:pPr>
              <w:spacing w:before="60" w:after="60"/>
              <w:ind w:left="540" w:hanging="450"/>
              <w:rPr>
                <w:rFonts w:ascii="Segoe UI Symbol" w:hAnsi="Segoe UI Symbol"/>
                <w:spacing w:val="-2"/>
              </w:rPr>
            </w:pPr>
            <w:r w:rsidRPr="00D5087F">
              <w:rPr>
                <w:rFonts w:ascii="Wingdings" w:eastAsia="Wingdings" w:hAnsi="Wingdings" w:cs="Wingdings"/>
                <w:spacing w:val="-2"/>
              </w:rPr>
              <w:t>¨</w:t>
            </w:r>
            <w:r w:rsidRPr="00D5087F">
              <w:rPr>
                <w:rFonts w:ascii="Segoe UI Symbol" w:hAnsi="Segoe UI Symbol"/>
                <w:spacing w:val="-2"/>
              </w:rPr>
              <w:tab/>
              <w:t xml:space="preserve">In case of JV, letter of intent to form JV or JV agreement, in accordance with </w:t>
            </w:r>
            <w:r w:rsidR="002552B0" w:rsidRPr="00D5087F">
              <w:rPr>
                <w:rFonts w:ascii="Segoe UI Symbol" w:hAnsi="Segoe UI Symbol"/>
                <w:spacing w:val="-2"/>
              </w:rPr>
              <w:t xml:space="preserve">ITB </w:t>
            </w:r>
            <w:r w:rsidRPr="00D5087F">
              <w:rPr>
                <w:rFonts w:ascii="Segoe UI Symbol" w:hAnsi="Segoe UI Symbol"/>
                <w:spacing w:val="-2"/>
              </w:rPr>
              <w:t>4.1</w:t>
            </w:r>
          </w:p>
          <w:p w14:paraId="1E874820" w14:textId="77777777" w:rsidR="00CA0739" w:rsidRPr="00D5087F" w:rsidRDefault="00CA0739" w:rsidP="00CA0739">
            <w:pPr>
              <w:spacing w:before="60" w:after="60"/>
              <w:ind w:left="540" w:hanging="450"/>
              <w:rPr>
                <w:rFonts w:ascii="Segoe UI Symbol" w:hAnsi="Segoe UI Symbol"/>
                <w:spacing w:val="-2"/>
              </w:rPr>
            </w:pPr>
            <w:r w:rsidRPr="00D5087F">
              <w:rPr>
                <w:rFonts w:ascii="Wingdings" w:eastAsia="Wingdings" w:hAnsi="Wingdings" w:cs="Wingdings"/>
                <w:spacing w:val="-2"/>
              </w:rPr>
              <w:t>¨</w:t>
            </w:r>
            <w:r w:rsidRPr="00D5087F">
              <w:rPr>
                <w:rFonts w:ascii="Segoe UI Symbol" w:eastAsia="MS Mincho" w:hAnsi="Segoe UI Symbol" w:cs="MS Mincho"/>
                <w:spacing w:val="-2"/>
              </w:rPr>
              <w:tab/>
            </w:r>
            <w:r w:rsidRPr="00D5087F">
              <w:rPr>
                <w:rFonts w:ascii="Segoe UI Symbol" w:hAnsi="Segoe UI Symbol"/>
                <w:spacing w:val="-2"/>
              </w:rPr>
              <w:t xml:space="preserve">In case of state-owned enterprise or institution, in accordance with </w:t>
            </w:r>
            <w:r w:rsidR="002552B0" w:rsidRPr="00D5087F">
              <w:rPr>
                <w:rFonts w:ascii="Segoe UI Symbol" w:hAnsi="Segoe UI Symbol"/>
                <w:spacing w:val="-2"/>
              </w:rPr>
              <w:t xml:space="preserve">ITB </w:t>
            </w:r>
            <w:r w:rsidRPr="00D5087F">
              <w:rPr>
                <w:rFonts w:ascii="Segoe UI Symbol" w:hAnsi="Segoe UI Symbol"/>
                <w:spacing w:val="-2"/>
              </w:rPr>
              <w:t>4.6, documents establishing:</w:t>
            </w:r>
          </w:p>
          <w:p w14:paraId="46E6B27D" w14:textId="77777777" w:rsidR="00CA0739" w:rsidRPr="00D5087F" w:rsidRDefault="00CA0739" w:rsidP="00565B8F">
            <w:pPr>
              <w:pStyle w:val="ListParagraph"/>
              <w:widowControl w:val="0"/>
              <w:numPr>
                <w:ilvl w:val="0"/>
                <w:numId w:val="100"/>
              </w:numPr>
              <w:tabs>
                <w:tab w:val="clear" w:pos="720"/>
              </w:tabs>
              <w:autoSpaceDE w:val="0"/>
              <w:autoSpaceDN w:val="0"/>
              <w:spacing w:before="60" w:after="60"/>
              <w:ind w:left="999" w:right="0"/>
              <w:rPr>
                <w:rFonts w:ascii="Segoe UI Symbol" w:hAnsi="Segoe UI Symbol"/>
                <w:spacing w:val="-8"/>
              </w:rPr>
            </w:pPr>
            <w:r w:rsidRPr="00D5087F">
              <w:rPr>
                <w:rFonts w:ascii="Segoe UI Symbol" w:hAnsi="Segoe UI Symbol"/>
                <w:spacing w:val="-2"/>
              </w:rPr>
              <w:t>Legal and financial autonomy</w:t>
            </w:r>
          </w:p>
          <w:p w14:paraId="1B5A4E76" w14:textId="77777777" w:rsidR="00CA0739" w:rsidRPr="00D5087F" w:rsidRDefault="00CA0739" w:rsidP="00565B8F">
            <w:pPr>
              <w:pStyle w:val="ListParagraph"/>
              <w:widowControl w:val="0"/>
              <w:numPr>
                <w:ilvl w:val="0"/>
                <w:numId w:val="100"/>
              </w:numPr>
              <w:tabs>
                <w:tab w:val="clear" w:pos="720"/>
              </w:tabs>
              <w:autoSpaceDE w:val="0"/>
              <w:autoSpaceDN w:val="0"/>
              <w:spacing w:before="60" w:after="60"/>
              <w:ind w:left="999" w:right="0"/>
              <w:rPr>
                <w:rFonts w:ascii="Segoe UI Symbol" w:hAnsi="Segoe UI Symbol"/>
                <w:spacing w:val="-8"/>
              </w:rPr>
            </w:pPr>
            <w:r w:rsidRPr="00D5087F">
              <w:rPr>
                <w:rFonts w:ascii="Segoe UI Symbol" w:hAnsi="Segoe UI Symbol"/>
                <w:spacing w:val="-2"/>
              </w:rPr>
              <w:t>Operation under commercial law</w:t>
            </w:r>
          </w:p>
          <w:p w14:paraId="7280D1AA" w14:textId="77777777" w:rsidR="00CA0739" w:rsidRPr="00D5087F" w:rsidRDefault="00CA0739" w:rsidP="00565B8F">
            <w:pPr>
              <w:pStyle w:val="ListParagraph"/>
              <w:widowControl w:val="0"/>
              <w:numPr>
                <w:ilvl w:val="0"/>
                <w:numId w:val="100"/>
              </w:numPr>
              <w:tabs>
                <w:tab w:val="clear" w:pos="720"/>
              </w:tabs>
              <w:autoSpaceDE w:val="0"/>
              <w:autoSpaceDN w:val="0"/>
              <w:spacing w:before="60" w:after="60"/>
              <w:ind w:left="999" w:right="0"/>
              <w:rPr>
                <w:rFonts w:ascii="Segoe UI Symbol" w:hAnsi="Segoe UI Symbol"/>
                <w:spacing w:val="-8"/>
              </w:rPr>
            </w:pPr>
            <w:r w:rsidRPr="00D5087F">
              <w:rPr>
                <w:rFonts w:ascii="Segoe UI Symbol" w:hAnsi="Segoe UI Symbol"/>
                <w:spacing w:val="-2"/>
              </w:rPr>
              <w:t xml:space="preserve">Establishing that the </w:t>
            </w:r>
            <w:r w:rsidR="002552B0" w:rsidRPr="00D5087F">
              <w:rPr>
                <w:rFonts w:ascii="Segoe UI Symbol" w:hAnsi="Segoe UI Symbol"/>
                <w:spacing w:val="-2"/>
              </w:rPr>
              <w:t xml:space="preserve">Bidder </w:t>
            </w:r>
            <w:r w:rsidRPr="00D5087F">
              <w:rPr>
                <w:rFonts w:ascii="Segoe UI Symbol" w:hAnsi="Segoe UI Symbol"/>
                <w:spacing w:val="-2"/>
              </w:rPr>
              <w:t>is not under the supervision of the Employer</w:t>
            </w:r>
          </w:p>
          <w:p w14:paraId="52F86DED" w14:textId="64BC03C1" w:rsidR="005B4A5F" w:rsidRPr="00D5087F" w:rsidRDefault="00CA0739" w:rsidP="00376B19">
            <w:pPr>
              <w:ind w:left="253" w:hanging="253"/>
              <w:rPr>
                <w:rFonts w:ascii="Segoe UI Symbol" w:hAnsi="Segoe UI Symbol"/>
              </w:rPr>
            </w:pPr>
            <w:r w:rsidRPr="00D5087F">
              <w:rPr>
                <w:rFonts w:ascii="Segoe UI Symbol" w:hAnsi="Segoe UI Symbol"/>
                <w:spacing w:val="-2"/>
              </w:rPr>
              <w:t xml:space="preserve">8. Included are the organizational chart, a list of Board of Directors, and the beneficial ownership. </w:t>
            </w:r>
            <w:r w:rsidRPr="00D5087F">
              <w:rPr>
                <w:rFonts w:ascii="Segoe UI Symbol" w:hAnsi="Segoe UI Symbol"/>
                <w:i/>
                <w:spacing w:val="-2"/>
              </w:rPr>
              <w:t>[If required under BDS ITB 4</w:t>
            </w:r>
            <w:r w:rsidR="0009231D" w:rsidRPr="00D5087F">
              <w:rPr>
                <w:rFonts w:ascii="Segoe UI Symbol" w:hAnsi="Segoe UI Symbol"/>
                <w:i/>
                <w:spacing w:val="-2"/>
              </w:rPr>
              <w:t>7</w:t>
            </w:r>
            <w:r w:rsidRPr="00D5087F">
              <w:rPr>
                <w:rFonts w:ascii="Segoe UI Symbol" w:hAnsi="Segoe UI Symbol"/>
                <w:i/>
                <w:spacing w:val="-2"/>
              </w:rPr>
              <w:t>.1, the successful Bidder shall provide additional information on beneficial ownership, using the Beneficial Ownership Disclosure Form.]</w:t>
            </w:r>
          </w:p>
        </w:tc>
      </w:tr>
    </w:tbl>
    <w:p w14:paraId="0DFF79DB" w14:textId="77777777" w:rsidR="005B4A5F" w:rsidRPr="00D5087F" w:rsidRDefault="005B4A5F" w:rsidP="001D5093">
      <w:pPr>
        <w:rPr>
          <w:rFonts w:ascii="Segoe UI Symbol" w:hAnsi="Segoe UI Symbol"/>
        </w:rPr>
      </w:pPr>
    </w:p>
    <w:p w14:paraId="1CF29144" w14:textId="77777777" w:rsidR="005B4A5F" w:rsidRPr="00D5087F" w:rsidRDefault="005B4A5F" w:rsidP="00D5087F">
      <w:pPr>
        <w:pStyle w:val="Heading4"/>
        <w:jc w:val="center"/>
        <w:rPr>
          <w:rFonts w:ascii="Segoe UI Symbol" w:hAnsi="Segoe UI Symbol"/>
          <w:b/>
          <w:sz w:val="28"/>
          <w:szCs w:val="28"/>
        </w:rPr>
      </w:pPr>
      <w:r w:rsidRPr="00D5087F">
        <w:rPr>
          <w:rFonts w:ascii="Segoe UI Symbol" w:hAnsi="Segoe UI Symbol"/>
        </w:rPr>
        <w:br w:type="page"/>
      </w:r>
      <w:bookmarkStart w:id="573" w:name="_Toc59142578"/>
      <w:bookmarkStart w:id="574" w:name="_Toc88745201"/>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ELI</w:t>
      </w:r>
      <w:r w:rsidR="007E703B" w:rsidRPr="00D5087F">
        <w:rPr>
          <w:rFonts w:ascii="Segoe UI Symbol" w:hAnsi="Segoe UI Symbol"/>
          <w:b/>
          <w:sz w:val="28"/>
          <w:szCs w:val="28"/>
        </w:rPr>
        <w:t xml:space="preserve"> </w:t>
      </w:r>
      <w:r w:rsidRPr="00D5087F">
        <w:rPr>
          <w:rFonts w:ascii="Segoe UI Symbol" w:hAnsi="Segoe UI Symbol"/>
          <w:b/>
          <w:sz w:val="28"/>
          <w:szCs w:val="28"/>
        </w:rPr>
        <w:t>1.2</w:t>
      </w:r>
      <w:bookmarkEnd w:id="573"/>
      <w:bookmarkEnd w:id="574"/>
    </w:p>
    <w:p w14:paraId="20BB94DA" w14:textId="77777777" w:rsidR="005B4A5F" w:rsidRPr="00D5087F" w:rsidRDefault="005B4A5F" w:rsidP="003F63D5">
      <w:pPr>
        <w:pStyle w:val="Heading5"/>
      </w:pPr>
      <w:bookmarkStart w:id="575" w:name="_Toc437968889"/>
      <w:bookmarkStart w:id="576" w:name="_Toc125871310"/>
      <w:bookmarkStart w:id="577" w:name="_Toc197236045"/>
      <w:bookmarkStart w:id="578" w:name="_Toc88745202"/>
      <w:r w:rsidRPr="00D5087F">
        <w:t>Party</w:t>
      </w:r>
      <w:r w:rsidR="007E703B" w:rsidRPr="00D5087F">
        <w:t xml:space="preserve"> </w:t>
      </w:r>
      <w:r w:rsidRPr="00D5087F">
        <w:t>to</w:t>
      </w:r>
      <w:r w:rsidR="007E703B" w:rsidRPr="00D5087F">
        <w:t xml:space="preserve"> </w:t>
      </w:r>
      <w:r w:rsidRPr="00D5087F">
        <w:t>JV</w:t>
      </w:r>
      <w:r w:rsidR="00E878CB" w:rsidRPr="00D5087F">
        <w:t xml:space="preserve"> </w:t>
      </w:r>
      <w:r w:rsidRPr="00D5087F">
        <w:t>Information</w:t>
      </w:r>
      <w:r w:rsidR="007E703B" w:rsidRPr="00D5087F">
        <w:t xml:space="preserve"> </w:t>
      </w:r>
      <w:r w:rsidRPr="00D5087F">
        <w:t>Sheet</w:t>
      </w:r>
      <w:bookmarkEnd w:id="575"/>
      <w:bookmarkEnd w:id="576"/>
      <w:bookmarkEnd w:id="577"/>
      <w:bookmarkEnd w:id="578"/>
    </w:p>
    <w:p w14:paraId="574A3D0B" w14:textId="77777777" w:rsidR="005B4A5F" w:rsidRPr="00D5087F" w:rsidRDefault="005B4A5F" w:rsidP="001D5093">
      <w:pPr>
        <w:ind w:right="522"/>
        <w:jc w:val="right"/>
        <w:rPr>
          <w:rFonts w:ascii="Segoe UI Symbol" w:hAnsi="Segoe UI Symbol"/>
        </w:rPr>
      </w:pP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______________________</w:t>
      </w:r>
    </w:p>
    <w:p w14:paraId="5614C4A2" w14:textId="1BE8F621" w:rsidR="005B4A5F" w:rsidRPr="00D5087F" w:rsidRDefault="00BC22EF" w:rsidP="001D5093">
      <w:pPr>
        <w:ind w:right="522"/>
        <w:jc w:val="right"/>
        <w:rPr>
          <w:rFonts w:ascii="Segoe UI Symbol" w:hAnsi="Segoe UI Symbol"/>
        </w:rPr>
      </w:pPr>
      <w:r w:rsidRPr="00D5087F">
        <w:rPr>
          <w:rFonts w:ascii="Segoe UI Symbol" w:hAnsi="Segoe UI Symbol"/>
        </w:rPr>
        <w:t>IFB</w:t>
      </w:r>
      <w:r w:rsidR="007E703B" w:rsidRPr="00D5087F">
        <w:rPr>
          <w:rFonts w:ascii="Segoe UI Symbol" w:hAnsi="Segoe UI Symbol"/>
        </w:rPr>
        <w:t xml:space="preserve"> </w:t>
      </w:r>
      <w:r w:rsidR="005B4A5F" w:rsidRPr="00D5087F">
        <w:rPr>
          <w:rFonts w:ascii="Segoe UI Symbol" w:hAnsi="Segoe UI Symbol"/>
        </w:rPr>
        <w:t>No.:</w:t>
      </w:r>
      <w:r w:rsidR="007E703B" w:rsidRPr="00D5087F">
        <w:rPr>
          <w:rFonts w:ascii="Segoe UI Symbol" w:hAnsi="Segoe UI Symbol"/>
        </w:rPr>
        <w:t xml:space="preserve"> </w:t>
      </w:r>
      <w:r w:rsidR="005B4A5F" w:rsidRPr="00D5087F">
        <w:rPr>
          <w:rFonts w:ascii="Segoe UI Symbol" w:hAnsi="Segoe UI Symbol"/>
        </w:rPr>
        <w:t>___________________</w:t>
      </w:r>
    </w:p>
    <w:p w14:paraId="75C85B6E" w14:textId="77777777" w:rsidR="005B4A5F" w:rsidRPr="00D5087F" w:rsidRDefault="005B4A5F" w:rsidP="001D5093">
      <w:pPr>
        <w:ind w:right="522"/>
        <w:jc w:val="right"/>
        <w:rPr>
          <w:rFonts w:ascii="Segoe UI Symbol" w:hAnsi="Segoe UI Symbol"/>
        </w:rPr>
      </w:pPr>
      <w:r w:rsidRPr="00D5087F">
        <w:rPr>
          <w:rFonts w:ascii="Segoe UI Symbol" w:hAnsi="Segoe UI Symbol"/>
        </w:rPr>
        <w:t>Page</w:t>
      </w:r>
      <w:r w:rsidR="007E703B" w:rsidRPr="00D5087F">
        <w:rPr>
          <w:rFonts w:ascii="Segoe UI Symbol" w:hAnsi="Segoe UI Symbol"/>
        </w:rPr>
        <w:t xml:space="preserve"> </w:t>
      </w:r>
      <w:r w:rsidRPr="00D5087F">
        <w:rPr>
          <w:rFonts w:ascii="Segoe UI Symbol" w:hAnsi="Segoe UI Symbol"/>
        </w:rPr>
        <w:t>________</w:t>
      </w:r>
      <w:r w:rsidR="007E703B" w:rsidRPr="00D5087F">
        <w:rPr>
          <w:rFonts w:ascii="Segoe UI Symbol" w:hAnsi="Segoe UI Symbol"/>
        </w:rPr>
        <w:t xml:space="preserve"> </w:t>
      </w:r>
      <w:r w:rsidRPr="00D5087F">
        <w:rPr>
          <w:rFonts w:ascii="Segoe UI Symbol" w:hAnsi="Segoe UI Symbol"/>
        </w:rPr>
        <w:t>of_</w:t>
      </w:r>
      <w:r w:rsidR="007E703B" w:rsidRPr="00D5087F">
        <w:rPr>
          <w:rFonts w:ascii="Segoe UI Symbol" w:hAnsi="Segoe UI Symbol"/>
        </w:rPr>
        <w:t xml:space="preserve"> </w:t>
      </w:r>
      <w:r w:rsidRPr="00D5087F">
        <w:rPr>
          <w:rFonts w:ascii="Segoe UI Symbol" w:hAnsi="Segoe UI Symbol"/>
        </w:rPr>
        <w:t>______</w:t>
      </w:r>
      <w:r w:rsidR="007E703B" w:rsidRPr="00D5087F">
        <w:rPr>
          <w:rFonts w:ascii="Segoe UI Symbol" w:hAnsi="Segoe UI Symbol"/>
        </w:rPr>
        <w:t xml:space="preserve"> </w:t>
      </w:r>
      <w:r w:rsidRPr="00D5087F">
        <w:rPr>
          <w:rFonts w:ascii="Segoe UI Symbol" w:hAnsi="Segoe UI Symbol"/>
        </w:rPr>
        <w:t>pages</w:t>
      </w:r>
    </w:p>
    <w:p w14:paraId="22689056" w14:textId="77777777" w:rsidR="005B4A5F" w:rsidRPr="00D5087F" w:rsidRDefault="005B4A5F" w:rsidP="001D5093">
      <w:pPr>
        <w:suppressAutoHyphens/>
        <w:rPr>
          <w:rFonts w:ascii="Segoe UI Symbol" w:hAnsi="Segoe UI Symbo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5B4A5F" w:rsidRPr="00143E6E" w14:paraId="3E206169" w14:textId="77777777" w:rsidTr="00F35BE0">
        <w:trPr>
          <w:cantSplit/>
          <w:trHeight w:val="440"/>
        </w:trPr>
        <w:tc>
          <w:tcPr>
            <w:tcW w:w="9090" w:type="dxa"/>
            <w:tcBorders>
              <w:bottom w:val="nil"/>
            </w:tcBorders>
          </w:tcPr>
          <w:p w14:paraId="2075F302" w14:textId="77777777" w:rsidR="005B4A5F" w:rsidRPr="00D5087F" w:rsidRDefault="005B4A5F" w:rsidP="001D5093">
            <w:pPr>
              <w:pStyle w:val="BodyText"/>
              <w:spacing w:before="40" w:after="40"/>
              <w:ind w:left="360" w:hanging="360"/>
              <w:rPr>
                <w:rFonts w:ascii="Segoe UI Symbol" w:hAnsi="Segoe UI Symbol"/>
              </w:rPr>
            </w:pPr>
            <w:r w:rsidRPr="00D5087F">
              <w:rPr>
                <w:rFonts w:ascii="Segoe UI Symbol" w:hAnsi="Segoe UI Symbol"/>
              </w:rPr>
              <w:t>1</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Bidder’s</w:t>
            </w:r>
            <w:proofErr w:type="gramEnd"/>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p>
          <w:p w14:paraId="67F85D4E" w14:textId="77777777" w:rsidR="005B4A5F" w:rsidRPr="00D5087F" w:rsidRDefault="005B4A5F" w:rsidP="001D5093">
            <w:pPr>
              <w:pStyle w:val="BodyText"/>
              <w:spacing w:before="40" w:after="40"/>
              <w:rPr>
                <w:rFonts w:ascii="Segoe UI Symbol" w:hAnsi="Segoe UI Symbol"/>
              </w:rPr>
            </w:pPr>
          </w:p>
        </w:tc>
      </w:tr>
      <w:tr w:rsidR="005B4A5F" w:rsidRPr="00143E6E" w14:paraId="4273AB6F" w14:textId="77777777" w:rsidTr="00F35BE0">
        <w:trPr>
          <w:cantSplit/>
          <w:trHeight w:val="674"/>
        </w:trPr>
        <w:tc>
          <w:tcPr>
            <w:tcW w:w="9090" w:type="dxa"/>
            <w:tcBorders>
              <w:left w:val="single" w:sz="4" w:space="0" w:color="auto"/>
            </w:tcBorders>
          </w:tcPr>
          <w:p w14:paraId="7B45DE72" w14:textId="77777777" w:rsidR="005B4A5F" w:rsidRPr="00D5087F" w:rsidRDefault="005B4A5F" w:rsidP="001D5093">
            <w:pPr>
              <w:pStyle w:val="BodyText"/>
              <w:spacing w:before="40" w:after="40"/>
              <w:ind w:left="360" w:hanging="360"/>
              <w:rPr>
                <w:rFonts w:ascii="Segoe UI Symbol" w:hAnsi="Segoe UI Symbol"/>
              </w:rPr>
            </w:pPr>
            <w:r w:rsidRPr="00D5087F">
              <w:rPr>
                <w:rFonts w:ascii="Segoe UI Symbol" w:hAnsi="Segoe UI Symbol"/>
              </w:rPr>
              <w:t>2</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JV’s</w:t>
            </w:r>
            <w:proofErr w:type="gramEnd"/>
            <w:r w:rsidR="007E703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
        </w:tc>
      </w:tr>
      <w:tr w:rsidR="005B4A5F" w:rsidRPr="00143E6E" w14:paraId="79B2096A" w14:textId="77777777" w:rsidTr="00F35BE0">
        <w:trPr>
          <w:cantSplit/>
          <w:trHeight w:val="674"/>
        </w:trPr>
        <w:tc>
          <w:tcPr>
            <w:tcW w:w="9090" w:type="dxa"/>
            <w:tcBorders>
              <w:left w:val="single" w:sz="4" w:space="0" w:color="auto"/>
            </w:tcBorders>
          </w:tcPr>
          <w:p w14:paraId="6A848A14" w14:textId="77777777" w:rsidR="005B4A5F" w:rsidRPr="00D5087F" w:rsidRDefault="005B4A5F" w:rsidP="001D5093">
            <w:pPr>
              <w:pStyle w:val="BodyText"/>
              <w:spacing w:before="40" w:after="40"/>
              <w:ind w:left="360" w:hanging="360"/>
              <w:rPr>
                <w:rFonts w:ascii="Segoe UI Symbol" w:hAnsi="Segoe UI Symbol"/>
              </w:rPr>
            </w:pPr>
            <w:r w:rsidRPr="00D5087F">
              <w:rPr>
                <w:rFonts w:ascii="Segoe UI Symbol" w:hAnsi="Segoe UI Symbol"/>
              </w:rPr>
              <w:t>3</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JV’s</w:t>
            </w:r>
            <w:proofErr w:type="gramEnd"/>
            <w:r w:rsidR="00A479E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Registration:</w:t>
            </w:r>
          </w:p>
        </w:tc>
      </w:tr>
      <w:tr w:rsidR="005B4A5F" w:rsidRPr="00143E6E" w14:paraId="7407F1B9" w14:textId="77777777" w:rsidTr="00F35BE0">
        <w:trPr>
          <w:cantSplit/>
        </w:trPr>
        <w:tc>
          <w:tcPr>
            <w:tcW w:w="9090" w:type="dxa"/>
            <w:tcBorders>
              <w:left w:val="single" w:sz="4" w:space="0" w:color="auto"/>
            </w:tcBorders>
          </w:tcPr>
          <w:p w14:paraId="3E2013C8" w14:textId="77777777" w:rsidR="005B4A5F" w:rsidRPr="00D5087F" w:rsidRDefault="005B4A5F" w:rsidP="001D5093">
            <w:pPr>
              <w:pStyle w:val="BodyText"/>
              <w:spacing w:before="40" w:after="40"/>
              <w:ind w:left="360" w:hanging="360"/>
              <w:rPr>
                <w:rFonts w:ascii="Segoe UI Symbol" w:hAnsi="Segoe UI Symbol"/>
              </w:rPr>
            </w:pPr>
            <w:r w:rsidRPr="00D5087F">
              <w:rPr>
                <w:rFonts w:ascii="Segoe UI Symbol" w:hAnsi="Segoe UI Symbol"/>
              </w:rPr>
              <w:t>4.</w:t>
            </w:r>
            <w:r w:rsidR="007E703B" w:rsidRPr="00D5087F">
              <w:rPr>
                <w:rFonts w:ascii="Segoe UI Symbol" w:hAnsi="Segoe UI Symbol"/>
              </w:rPr>
              <w:t xml:space="preserve"> </w:t>
            </w:r>
            <w:r w:rsidRPr="00D5087F">
              <w:rPr>
                <w:rFonts w:ascii="Segoe UI Symbol" w:hAnsi="Segoe UI Symbol"/>
              </w:rPr>
              <w:t>JV’s</w:t>
            </w:r>
            <w:r w:rsidR="007E703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Year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Registration:</w:t>
            </w:r>
          </w:p>
          <w:p w14:paraId="6FA3A543" w14:textId="77777777" w:rsidR="005B4A5F" w:rsidRPr="00D5087F" w:rsidRDefault="005B4A5F" w:rsidP="001D5093">
            <w:pPr>
              <w:pStyle w:val="BodyText"/>
              <w:spacing w:before="40" w:after="40"/>
              <w:rPr>
                <w:rFonts w:ascii="Segoe UI Symbol" w:hAnsi="Segoe UI Symbol"/>
              </w:rPr>
            </w:pPr>
          </w:p>
        </w:tc>
      </w:tr>
      <w:tr w:rsidR="005B4A5F" w:rsidRPr="00143E6E" w14:paraId="7E6092B2" w14:textId="77777777" w:rsidTr="00F35BE0">
        <w:trPr>
          <w:cantSplit/>
        </w:trPr>
        <w:tc>
          <w:tcPr>
            <w:tcW w:w="9090" w:type="dxa"/>
            <w:tcBorders>
              <w:left w:val="single" w:sz="4" w:space="0" w:color="auto"/>
            </w:tcBorders>
          </w:tcPr>
          <w:p w14:paraId="6FD1461B" w14:textId="77777777" w:rsidR="005B4A5F" w:rsidRPr="00D5087F" w:rsidRDefault="005B4A5F" w:rsidP="001D5093">
            <w:pPr>
              <w:pStyle w:val="BodyText"/>
              <w:spacing w:before="40" w:after="40"/>
              <w:ind w:left="360" w:hanging="360"/>
              <w:rPr>
                <w:rFonts w:ascii="Segoe UI Symbol" w:hAnsi="Segoe UI Symbol"/>
              </w:rPr>
            </w:pPr>
            <w:r w:rsidRPr="00D5087F">
              <w:rPr>
                <w:rFonts w:ascii="Segoe UI Symbol" w:hAnsi="Segoe UI Symbol"/>
              </w:rPr>
              <w:t>5</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JV’s</w:t>
            </w:r>
            <w:proofErr w:type="gramEnd"/>
            <w:r w:rsidR="00A479E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Address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Registration:</w:t>
            </w:r>
          </w:p>
          <w:p w14:paraId="4A7B7C69" w14:textId="77777777" w:rsidR="005B4A5F" w:rsidRPr="00D5087F" w:rsidRDefault="005B4A5F" w:rsidP="001D5093">
            <w:pPr>
              <w:pStyle w:val="BodyText"/>
              <w:spacing w:before="40" w:after="40"/>
              <w:rPr>
                <w:rFonts w:ascii="Segoe UI Symbol" w:hAnsi="Segoe UI Symbol"/>
              </w:rPr>
            </w:pPr>
          </w:p>
        </w:tc>
      </w:tr>
      <w:tr w:rsidR="004C6D5F" w:rsidRPr="00143E6E" w14:paraId="126F5E79" w14:textId="77777777" w:rsidTr="00F35BE0">
        <w:trPr>
          <w:cantSplit/>
        </w:trPr>
        <w:tc>
          <w:tcPr>
            <w:tcW w:w="9090" w:type="dxa"/>
          </w:tcPr>
          <w:p w14:paraId="59E8AC9A" w14:textId="77777777" w:rsidR="004C6D5F" w:rsidRPr="00D5087F" w:rsidRDefault="004C6D5F" w:rsidP="001D5093">
            <w:pPr>
              <w:pStyle w:val="BodyText"/>
              <w:spacing w:before="40" w:after="40"/>
              <w:ind w:left="360" w:hanging="360"/>
              <w:rPr>
                <w:rFonts w:ascii="Segoe UI Symbol" w:hAnsi="Segoe UI Symbol"/>
              </w:rPr>
            </w:pPr>
            <w:r w:rsidRPr="00D5087F">
              <w:rPr>
                <w:rFonts w:ascii="Segoe UI Symbol" w:hAnsi="Segoe UI Symbol"/>
              </w:rPr>
              <w:t>6</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JV’s</w:t>
            </w:r>
            <w:proofErr w:type="gramEnd"/>
            <w:r w:rsidR="007E703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Representative</w:t>
            </w:r>
            <w:r w:rsidR="007E703B" w:rsidRPr="00D5087F">
              <w:rPr>
                <w:rFonts w:ascii="Segoe UI Symbol" w:hAnsi="Segoe UI Symbol"/>
              </w:rPr>
              <w:t xml:space="preserve"> </w:t>
            </w:r>
            <w:r w:rsidRPr="00D5087F">
              <w:rPr>
                <w:rFonts w:ascii="Segoe UI Symbol" w:hAnsi="Segoe UI Symbol"/>
              </w:rPr>
              <w:t>Information</w:t>
            </w:r>
          </w:p>
          <w:p w14:paraId="4E326630" w14:textId="77777777" w:rsidR="004C6D5F" w:rsidRPr="00D5087F" w:rsidRDefault="004C6D5F" w:rsidP="001D5093">
            <w:pPr>
              <w:pStyle w:val="BodyText"/>
              <w:spacing w:after="40"/>
              <w:ind w:left="360"/>
              <w:rPr>
                <w:rFonts w:ascii="Segoe UI Symbol" w:hAnsi="Segoe UI Symbol"/>
              </w:rPr>
            </w:pPr>
            <w:r w:rsidRPr="00D5087F">
              <w:rPr>
                <w:rFonts w:ascii="Segoe UI Symbol" w:hAnsi="Segoe UI Symbol"/>
              </w:rPr>
              <w:t>Name:</w:t>
            </w:r>
          </w:p>
          <w:p w14:paraId="7E871BE5" w14:textId="77777777" w:rsidR="004C6D5F" w:rsidRPr="00D5087F" w:rsidRDefault="004C6D5F" w:rsidP="001D5093">
            <w:pPr>
              <w:pStyle w:val="BodyText"/>
              <w:spacing w:after="40"/>
              <w:ind w:left="360"/>
              <w:rPr>
                <w:rFonts w:ascii="Segoe UI Symbol" w:hAnsi="Segoe UI Symbol"/>
              </w:rPr>
            </w:pPr>
            <w:r w:rsidRPr="00D5087F">
              <w:rPr>
                <w:rFonts w:ascii="Segoe UI Symbol" w:hAnsi="Segoe UI Symbol"/>
              </w:rPr>
              <w:t>Address:</w:t>
            </w:r>
          </w:p>
          <w:p w14:paraId="204625F1" w14:textId="77777777" w:rsidR="004C6D5F" w:rsidRPr="00D5087F" w:rsidRDefault="004C6D5F" w:rsidP="001D5093">
            <w:pPr>
              <w:pStyle w:val="BodyText"/>
              <w:spacing w:after="40"/>
              <w:ind w:left="360"/>
              <w:rPr>
                <w:rFonts w:ascii="Segoe UI Symbol" w:hAnsi="Segoe UI Symbol"/>
              </w:rPr>
            </w:pPr>
            <w:r w:rsidRPr="00D5087F">
              <w:rPr>
                <w:rFonts w:ascii="Segoe UI Symbol" w:hAnsi="Segoe UI Symbol"/>
              </w:rPr>
              <w:t>Telephone/Fax</w:t>
            </w:r>
            <w:r w:rsidR="007E703B" w:rsidRPr="00D5087F">
              <w:rPr>
                <w:rFonts w:ascii="Segoe UI Symbol" w:hAnsi="Segoe UI Symbol"/>
              </w:rPr>
              <w:t xml:space="preserve"> </w:t>
            </w:r>
            <w:r w:rsidRPr="00D5087F">
              <w:rPr>
                <w:rFonts w:ascii="Segoe UI Symbol" w:hAnsi="Segoe UI Symbol"/>
              </w:rPr>
              <w:t>numbers:</w:t>
            </w:r>
          </w:p>
          <w:p w14:paraId="3E2A4ADE" w14:textId="77777777" w:rsidR="004C6D5F" w:rsidRPr="00D5087F" w:rsidRDefault="004C6D5F" w:rsidP="001D5093">
            <w:pPr>
              <w:pStyle w:val="BodyText"/>
              <w:spacing w:after="40"/>
              <w:ind w:left="360"/>
              <w:rPr>
                <w:rFonts w:ascii="Segoe UI Symbol" w:hAnsi="Segoe UI Symbol"/>
              </w:rPr>
            </w:pPr>
            <w:r w:rsidRPr="00D5087F">
              <w:rPr>
                <w:rFonts w:ascii="Segoe UI Symbol" w:hAnsi="Segoe UI Symbol"/>
              </w:rPr>
              <w:t>Email</w:t>
            </w:r>
            <w:r w:rsidR="007E703B" w:rsidRPr="00D5087F">
              <w:rPr>
                <w:rFonts w:ascii="Segoe UI Symbol" w:hAnsi="Segoe UI Symbol"/>
              </w:rPr>
              <w:t xml:space="preserve"> </w:t>
            </w:r>
            <w:r w:rsidRPr="00D5087F">
              <w:rPr>
                <w:rFonts w:ascii="Segoe UI Symbol" w:hAnsi="Segoe UI Symbol"/>
              </w:rPr>
              <w:t>Address:</w:t>
            </w:r>
          </w:p>
          <w:p w14:paraId="778708F4" w14:textId="77777777" w:rsidR="004C6D5F" w:rsidRPr="00D5087F" w:rsidRDefault="004C6D5F" w:rsidP="001D5093">
            <w:pPr>
              <w:pStyle w:val="Outline"/>
              <w:suppressAutoHyphens/>
              <w:spacing w:before="0"/>
              <w:ind w:left="360" w:hanging="360"/>
              <w:rPr>
                <w:rFonts w:ascii="Segoe UI Symbol" w:hAnsi="Segoe UI Symbol"/>
                <w:spacing w:val="-2"/>
                <w:kern w:val="0"/>
              </w:rPr>
            </w:pPr>
          </w:p>
        </w:tc>
      </w:tr>
      <w:tr w:rsidR="004C6D5F" w:rsidRPr="00143E6E" w14:paraId="40224D47" w14:textId="77777777" w:rsidTr="00F35BE0">
        <w:trPr>
          <w:cantSplit/>
        </w:trPr>
        <w:tc>
          <w:tcPr>
            <w:tcW w:w="9090" w:type="dxa"/>
          </w:tcPr>
          <w:p w14:paraId="5587F5BD" w14:textId="77777777" w:rsidR="00CA0739" w:rsidRPr="00D5087F" w:rsidRDefault="00CA0739" w:rsidP="00CA0739">
            <w:pPr>
              <w:ind w:left="540" w:hanging="450"/>
              <w:rPr>
                <w:rFonts w:ascii="Segoe UI Symbol" w:hAnsi="Segoe UI Symbol"/>
                <w:color w:val="000000" w:themeColor="text1"/>
                <w:spacing w:val="-2"/>
                <w:sz w:val="22"/>
                <w:szCs w:val="22"/>
              </w:rPr>
            </w:pPr>
            <w:r w:rsidRPr="00D5087F">
              <w:rPr>
                <w:rFonts w:ascii="Segoe UI Symbol" w:hAnsi="Segoe UI Symbol"/>
                <w:color w:val="000000" w:themeColor="text1"/>
                <w:spacing w:val="-2"/>
                <w:sz w:val="22"/>
                <w:szCs w:val="22"/>
              </w:rPr>
              <w:t>7. Attached are copies of original documents of</w:t>
            </w:r>
          </w:p>
          <w:p w14:paraId="5BEB2CD3" w14:textId="77777777" w:rsidR="00CA0739" w:rsidRPr="00D5087F" w:rsidRDefault="00CA0739" w:rsidP="00CA0739">
            <w:pPr>
              <w:ind w:left="540" w:hanging="450"/>
              <w:rPr>
                <w:rFonts w:ascii="Segoe UI Symbol" w:hAnsi="Segoe UI Symbol"/>
                <w:color w:val="000000" w:themeColor="text1"/>
                <w:spacing w:val="-8"/>
                <w:sz w:val="22"/>
                <w:szCs w:val="22"/>
              </w:rPr>
            </w:pPr>
            <w:r w:rsidRPr="00D5087F">
              <w:rPr>
                <w:rFonts w:ascii="Wingdings" w:eastAsia="Wingdings" w:hAnsi="Wingdings" w:cs="Wingdings"/>
                <w:color w:val="000000" w:themeColor="text1"/>
                <w:spacing w:val="-2"/>
              </w:rPr>
              <w:t>¨</w:t>
            </w:r>
            <w:r w:rsidRPr="00D5087F">
              <w:rPr>
                <w:rFonts w:ascii="Segoe UI Symbol" w:eastAsia="MS Mincho" w:hAnsi="Segoe UI Symbol" w:cs="MS Mincho"/>
                <w:color w:val="000000" w:themeColor="text1"/>
                <w:spacing w:val="-2"/>
              </w:rPr>
              <w:tab/>
            </w:r>
            <w:r w:rsidRPr="00D5087F">
              <w:rPr>
                <w:rFonts w:ascii="Segoe UI Symbol" w:hAnsi="Segoe UI Symbol"/>
                <w:color w:val="000000" w:themeColor="text1"/>
                <w:spacing w:val="-2"/>
                <w:sz w:val="22"/>
                <w:szCs w:val="22"/>
              </w:rPr>
              <w:t xml:space="preserve">Articles of Incorporation (or equivalent documents of constitution or association), and/or registration documents of the </w:t>
            </w:r>
            <w:r w:rsidRPr="00D5087F">
              <w:rPr>
                <w:rFonts w:ascii="Segoe UI Symbol" w:hAnsi="Segoe UI Symbol"/>
                <w:color w:val="000000" w:themeColor="text1"/>
                <w:spacing w:val="-8"/>
                <w:sz w:val="22"/>
                <w:szCs w:val="22"/>
              </w:rPr>
              <w:t>legal entity named above, in accordance with ITB 4.</w:t>
            </w:r>
            <w:r w:rsidRPr="00D5087F">
              <w:rPr>
                <w:rFonts w:ascii="Segoe UI Symbol" w:hAnsi="Segoe UI Symbol"/>
                <w:spacing w:val="-8"/>
                <w:sz w:val="22"/>
                <w:szCs w:val="22"/>
              </w:rPr>
              <w:t>4</w:t>
            </w:r>
            <w:r w:rsidRPr="00D5087F">
              <w:rPr>
                <w:rFonts w:ascii="Segoe UI Symbol" w:hAnsi="Segoe UI Symbol"/>
                <w:color w:val="000000" w:themeColor="text1"/>
                <w:spacing w:val="-8"/>
                <w:sz w:val="22"/>
                <w:szCs w:val="22"/>
              </w:rPr>
              <w:t>.</w:t>
            </w:r>
          </w:p>
          <w:p w14:paraId="68237A55" w14:textId="77777777" w:rsidR="00CA0739" w:rsidRPr="00D5087F" w:rsidRDefault="00CA0739" w:rsidP="00CA0739">
            <w:pPr>
              <w:ind w:left="540" w:hanging="450"/>
              <w:rPr>
                <w:rFonts w:ascii="Segoe UI Symbol" w:hAnsi="Segoe UI Symbol"/>
                <w:color w:val="000000" w:themeColor="text1"/>
                <w:spacing w:val="-2"/>
                <w:sz w:val="22"/>
                <w:szCs w:val="22"/>
              </w:rPr>
            </w:pPr>
            <w:r w:rsidRPr="00D5087F">
              <w:rPr>
                <w:rFonts w:ascii="Wingdings" w:eastAsia="Wingdings" w:hAnsi="Wingdings" w:cs="Wingdings"/>
                <w:color w:val="000000" w:themeColor="text1"/>
                <w:spacing w:val="-2"/>
              </w:rPr>
              <w:t>¨</w:t>
            </w:r>
            <w:r w:rsidRPr="00D5087F">
              <w:rPr>
                <w:rFonts w:ascii="Segoe UI Symbol" w:hAnsi="Segoe UI Symbol"/>
                <w:color w:val="000000" w:themeColor="text1"/>
                <w:spacing w:val="-2"/>
                <w:sz w:val="22"/>
                <w:szCs w:val="22"/>
              </w:rPr>
              <w:t xml:space="preserve"> </w:t>
            </w:r>
            <w:r w:rsidRPr="00D5087F">
              <w:rPr>
                <w:rFonts w:ascii="Segoe UI Symbol" w:hAnsi="Segoe UI Symbol"/>
                <w:color w:val="000000" w:themeColor="text1"/>
                <w:spacing w:val="-2"/>
                <w:sz w:val="22"/>
                <w:szCs w:val="22"/>
              </w:rPr>
              <w:tab/>
              <w:t>In case of a state-owned enterprise or institution, documents establishing legal and financial autonomy, operation in accordance with commercial law, and that they are not under the supervision of the Employer, in accordance with ITB 4.6.</w:t>
            </w:r>
          </w:p>
          <w:p w14:paraId="34190D5C" w14:textId="533722DC" w:rsidR="004C6D5F" w:rsidRPr="00D5087F" w:rsidRDefault="00CA0739" w:rsidP="00376B19">
            <w:pPr>
              <w:pStyle w:val="Outline"/>
              <w:suppressAutoHyphens/>
              <w:spacing w:before="0"/>
              <w:ind w:left="77" w:firstLine="90"/>
              <w:rPr>
                <w:rFonts w:ascii="Segoe UI Symbol" w:hAnsi="Segoe UI Symbol"/>
                <w:spacing w:val="-2"/>
                <w:kern w:val="0"/>
              </w:rPr>
            </w:pPr>
            <w:r w:rsidRPr="00D5087F">
              <w:rPr>
                <w:rFonts w:ascii="Segoe UI Symbol" w:hAnsi="Segoe UI Symbol"/>
                <w:color w:val="000000" w:themeColor="text1"/>
                <w:spacing w:val="-2"/>
                <w:sz w:val="22"/>
                <w:szCs w:val="22"/>
              </w:rPr>
              <w:t xml:space="preserve">8. Included are the organizational chart, a list of Board of Directors, and the beneficial ownership. </w:t>
            </w:r>
            <w:r w:rsidRPr="00D5087F">
              <w:rPr>
                <w:rFonts w:ascii="Segoe UI Symbol" w:hAnsi="Segoe UI Symbol"/>
                <w:i/>
                <w:spacing w:val="-2"/>
                <w:sz w:val="22"/>
                <w:szCs w:val="22"/>
              </w:rPr>
              <w:t>[If required under BDS ITB 4</w:t>
            </w:r>
            <w:r w:rsidR="0009231D" w:rsidRPr="00D5087F">
              <w:rPr>
                <w:rFonts w:ascii="Segoe UI Symbol" w:hAnsi="Segoe UI Symbol"/>
                <w:i/>
                <w:spacing w:val="-2"/>
                <w:sz w:val="22"/>
                <w:szCs w:val="22"/>
              </w:rPr>
              <w:t>7</w:t>
            </w:r>
            <w:r w:rsidRPr="00D5087F">
              <w:rPr>
                <w:rFonts w:ascii="Segoe UI Symbol" w:hAnsi="Segoe UI Symbol"/>
                <w:i/>
                <w:spacing w:val="-2"/>
                <w:sz w:val="22"/>
                <w:szCs w:val="22"/>
              </w:rPr>
              <w:t>.1, the successful Bidder shall provide additional information on beneficial ownership for each JV member using the Beneficial Ownership Disclosure Form.]</w:t>
            </w:r>
          </w:p>
        </w:tc>
      </w:tr>
    </w:tbl>
    <w:p w14:paraId="2CD7EC3D" w14:textId="24B4B08B" w:rsidR="00B51660" w:rsidRPr="00D5087F" w:rsidRDefault="00B51660" w:rsidP="00B51660">
      <w:pPr>
        <w:spacing w:before="360" w:after="0" w:line="480" w:lineRule="atLeast"/>
        <w:rPr>
          <w:rFonts w:ascii="Segoe UI Symbol" w:hAnsi="Segoe UI Symbol"/>
          <w:b/>
          <w:color w:val="000000" w:themeColor="text1"/>
          <w:sz w:val="36"/>
          <w:szCs w:val="36"/>
        </w:rPr>
      </w:pPr>
      <w:bookmarkStart w:id="579" w:name="_Hlk42374126"/>
      <w:r w:rsidRPr="00D5087F">
        <w:rPr>
          <w:rFonts w:ascii="Segoe UI Symbol" w:hAnsi="Segoe UI Symbol"/>
          <w:b/>
          <w:color w:val="000000" w:themeColor="text1"/>
          <w:sz w:val="36"/>
          <w:szCs w:val="36"/>
        </w:rPr>
        <w:lastRenderedPageBreak/>
        <w:t>Form ELI -1.3</w:t>
      </w:r>
    </w:p>
    <w:p w14:paraId="728EB520" w14:textId="22519C01" w:rsidR="00B51660" w:rsidRPr="00D5087F" w:rsidRDefault="00B51660" w:rsidP="00B51660">
      <w:pPr>
        <w:spacing w:before="360" w:after="0"/>
        <w:rPr>
          <w:rFonts w:ascii="Segoe UI Symbol" w:hAnsi="Segoe UI Symbol"/>
          <w:b/>
          <w:color w:val="000000" w:themeColor="text1"/>
          <w:sz w:val="36"/>
          <w:szCs w:val="36"/>
        </w:rPr>
      </w:pPr>
      <w:r w:rsidRPr="00D5087F">
        <w:rPr>
          <w:rFonts w:ascii="Segoe UI Symbol" w:hAnsi="Segoe UI Symbol"/>
          <w:b/>
          <w:color w:val="000000" w:themeColor="text1"/>
          <w:sz w:val="36"/>
          <w:szCs w:val="36"/>
        </w:rPr>
        <w:t>Eligible Materials, Plant, Equipment, Installation and Other Services Form</w:t>
      </w:r>
    </w:p>
    <w:p w14:paraId="67C78C13" w14:textId="77777777" w:rsidR="00B51660" w:rsidRPr="00D5087F" w:rsidRDefault="00B51660" w:rsidP="00B51660">
      <w:pPr>
        <w:spacing w:after="0"/>
        <w:rPr>
          <w:rFonts w:ascii="Segoe UI Symbol" w:hAnsi="Segoe UI Symbol"/>
          <w:b/>
          <w:color w:val="000000" w:themeColor="text1"/>
          <w:sz w:val="36"/>
          <w:szCs w:val="36"/>
        </w:rPr>
      </w:pPr>
      <w:r w:rsidRPr="00D5087F">
        <w:rPr>
          <w:rFonts w:ascii="Segoe UI Symbol" w:hAnsi="Segoe UI Symbol"/>
          <w:b/>
          <w:color w:val="000000" w:themeColor="text1"/>
          <w:sz w:val="36"/>
          <w:szCs w:val="36"/>
        </w:rPr>
        <w:t>(to be completed by the Bidder)</w:t>
      </w:r>
    </w:p>
    <w:p w14:paraId="6D55B40E" w14:textId="77777777" w:rsidR="00B51660" w:rsidRPr="00D5087F" w:rsidRDefault="00B51660" w:rsidP="00B51660">
      <w:pPr>
        <w:spacing w:before="360" w:after="480"/>
        <w:jc w:val="right"/>
        <w:rPr>
          <w:rFonts w:ascii="Segoe UI Symbol" w:hAnsi="Segoe UI Symbol"/>
          <w:color w:val="000000" w:themeColor="text1"/>
          <w:spacing w:val="-2"/>
          <w:szCs w:val="24"/>
        </w:rPr>
      </w:pPr>
      <w:r w:rsidRPr="00D5087F">
        <w:rPr>
          <w:rFonts w:ascii="Segoe UI Symbol" w:hAnsi="Segoe UI Symbol"/>
          <w:color w:val="000000" w:themeColor="text1"/>
          <w:spacing w:val="-2"/>
          <w:szCs w:val="24"/>
        </w:rPr>
        <w:t xml:space="preserve">Date: </w:t>
      </w:r>
      <w:r w:rsidRPr="00D5087F">
        <w:rPr>
          <w:rFonts w:ascii="Segoe UI Symbol" w:hAnsi="Segoe UI Symbol"/>
          <w:i/>
          <w:iCs/>
          <w:color w:val="000000" w:themeColor="text1"/>
          <w:spacing w:val="2"/>
          <w:szCs w:val="24"/>
        </w:rPr>
        <w:t>_____________________________________</w:t>
      </w:r>
      <w:r w:rsidRPr="00D5087F">
        <w:rPr>
          <w:rFonts w:ascii="Segoe UI Symbol" w:hAnsi="Segoe UI Symbol"/>
          <w:i/>
          <w:iCs/>
          <w:color w:val="000000" w:themeColor="text1"/>
          <w:spacing w:val="2"/>
          <w:szCs w:val="24"/>
        </w:rPr>
        <w:br/>
      </w:r>
      <w:r w:rsidRPr="00D5087F">
        <w:rPr>
          <w:rFonts w:ascii="Segoe UI Symbol" w:hAnsi="Segoe UI Symbol"/>
          <w:color w:val="000000" w:themeColor="text1"/>
          <w:spacing w:val="-2"/>
          <w:szCs w:val="24"/>
        </w:rPr>
        <w:t xml:space="preserve">OCBI No. and title: </w:t>
      </w:r>
      <w:r w:rsidRPr="00D5087F">
        <w:rPr>
          <w:rFonts w:ascii="Segoe UI Symbol" w:hAnsi="Segoe UI Symbol"/>
          <w:i/>
          <w:iCs/>
          <w:color w:val="000000" w:themeColor="text1"/>
          <w:spacing w:val="2"/>
          <w:szCs w:val="24"/>
        </w:rPr>
        <w:t>_______________________</w:t>
      </w:r>
      <w:r w:rsidRPr="00D5087F">
        <w:rPr>
          <w:rFonts w:ascii="Segoe UI Symbol" w:hAnsi="Segoe UI Symbol"/>
          <w:i/>
          <w:iCs/>
          <w:color w:val="000000" w:themeColor="text1"/>
          <w:spacing w:val="2"/>
          <w:szCs w:val="24"/>
        </w:rPr>
        <w:br/>
      </w:r>
      <w:r w:rsidRPr="00D5087F">
        <w:rPr>
          <w:rFonts w:ascii="Segoe UI Symbol" w:hAnsi="Segoe UI Symbol"/>
          <w:color w:val="000000" w:themeColor="text1"/>
          <w:spacing w:val="-2"/>
          <w:szCs w:val="24"/>
        </w:rPr>
        <w:t xml:space="preserve">Page </w:t>
      </w:r>
      <w:r w:rsidRPr="00D5087F">
        <w:rPr>
          <w:rFonts w:ascii="Segoe UI Symbol" w:hAnsi="Segoe UI Symbol"/>
          <w:i/>
          <w:iCs/>
          <w:color w:val="000000" w:themeColor="text1"/>
          <w:spacing w:val="2"/>
          <w:szCs w:val="24"/>
        </w:rPr>
        <w:t xml:space="preserve">_______________ </w:t>
      </w:r>
      <w:r w:rsidRPr="00D5087F">
        <w:rPr>
          <w:rFonts w:ascii="Segoe UI Symbol" w:hAnsi="Segoe UI Symbol"/>
          <w:color w:val="000000" w:themeColor="text1"/>
          <w:spacing w:val="-2"/>
          <w:szCs w:val="24"/>
        </w:rPr>
        <w:t xml:space="preserve">of </w:t>
      </w:r>
      <w:r w:rsidRPr="00D5087F">
        <w:rPr>
          <w:rFonts w:ascii="Segoe UI Symbol" w:hAnsi="Segoe UI Symbol"/>
          <w:i/>
          <w:iCs/>
          <w:color w:val="000000" w:themeColor="text1"/>
          <w:spacing w:val="1"/>
          <w:szCs w:val="24"/>
        </w:rPr>
        <w:t xml:space="preserve">____________ </w:t>
      </w:r>
      <w:r w:rsidRPr="00D5087F">
        <w:rPr>
          <w:rFonts w:ascii="Segoe UI Symbol" w:hAnsi="Segoe UI Symbol"/>
          <w:color w:val="000000" w:themeColor="text1"/>
          <w:spacing w:val="-2"/>
          <w:szCs w:val="24"/>
        </w:rPr>
        <w:t>pages</w:t>
      </w:r>
    </w:p>
    <w:p w14:paraId="0BE9604B" w14:textId="5D9BB2B2" w:rsidR="00B51660" w:rsidRPr="00D5087F" w:rsidRDefault="00B51660" w:rsidP="00B51660">
      <w:pPr>
        <w:spacing w:before="360" w:after="0"/>
        <w:rPr>
          <w:rFonts w:ascii="Segoe UI Symbol" w:hAnsi="Segoe UI Symbol"/>
          <w:color w:val="000000" w:themeColor="text1"/>
          <w:szCs w:val="24"/>
        </w:rPr>
      </w:pPr>
      <w:r w:rsidRPr="00D5087F">
        <w:rPr>
          <w:rFonts w:ascii="Segoe UI Symbol" w:hAnsi="Segoe UI Symbol"/>
          <w:b/>
          <w:color w:val="000000" w:themeColor="text1"/>
          <w:szCs w:val="24"/>
        </w:rPr>
        <w:t>Eligible Materials, Plant, Equipment, installation and Other Services</w:t>
      </w:r>
      <w:proofErr w:type="gramStart"/>
      <w:r w:rsidRPr="00D5087F">
        <w:rPr>
          <w:rFonts w:ascii="Segoe UI Symbol" w:hAnsi="Segoe UI Symbol"/>
          <w:color w:val="000000" w:themeColor="text1"/>
          <w:szCs w:val="24"/>
        </w:rPr>
        <w:t>:  In</w:t>
      </w:r>
      <w:proofErr w:type="gramEnd"/>
      <w:r w:rsidRPr="00D5087F">
        <w:rPr>
          <w:rFonts w:ascii="Segoe UI Symbol" w:hAnsi="Segoe UI Symbol"/>
          <w:color w:val="000000" w:themeColor="text1"/>
          <w:szCs w:val="24"/>
        </w:rPr>
        <w:t xml:space="preserve"> compliance with ITB 5, provide the following information for all Materials, Plant, Equipment, Installation and Other Services included under the Contract. Instead of listing </w:t>
      </w:r>
      <w:proofErr w:type="gramStart"/>
      <w:r w:rsidRPr="00D5087F">
        <w:rPr>
          <w:rFonts w:ascii="Segoe UI Symbol" w:hAnsi="Segoe UI Symbol"/>
          <w:color w:val="000000" w:themeColor="text1"/>
          <w:szCs w:val="24"/>
        </w:rPr>
        <w:t>each and every</w:t>
      </w:r>
      <w:proofErr w:type="gramEnd"/>
      <w:r w:rsidRPr="00D5087F">
        <w:rPr>
          <w:rFonts w:ascii="Segoe UI Symbol" w:hAnsi="Segoe UI Symbol"/>
          <w:color w:val="000000" w:themeColor="text1"/>
          <w:szCs w:val="24"/>
        </w:rPr>
        <w:t xml:space="preserve"> item, broad categories are listed below.  Include all items in these categories unless any item to be supplied is not covered by any one of them in which case list them separately. </w:t>
      </w:r>
    </w:p>
    <w:p w14:paraId="131FE39B" w14:textId="77777777" w:rsidR="00B51660" w:rsidRPr="00D5087F" w:rsidRDefault="00B51660" w:rsidP="00B51660">
      <w:pPr>
        <w:spacing w:before="360" w:after="0"/>
        <w:rPr>
          <w:rFonts w:ascii="Segoe UI Symbol" w:hAnsi="Segoe UI Symbol"/>
          <w:color w:val="000000" w:themeColor="text1"/>
          <w:spacing w:val="-2"/>
          <w:szCs w:val="24"/>
        </w:rPr>
      </w:pPr>
    </w:p>
    <w:tbl>
      <w:tblPr>
        <w:tblStyle w:val="TableGrid"/>
        <w:tblW w:w="0" w:type="auto"/>
        <w:tblLook w:val="04A0" w:firstRow="1" w:lastRow="0" w:firstColumn="1" w:lastColumn="0" w:noHBand="0" w:noVBand="1"/>
      </w:tblPr>
      <w:tblGrid>
        <w:gridCol w:w="776"/>
        <w:gridCol w:w="3218"/>
        <w:gridCol w:w="1763"/>
        <w:gridCol w:w="1668"/>
        <w:gridCol w:w="1565"/>
      </w:tblGrid>
      <w:tr w:rsidR="00B51660" w:rsidRPr="00143E6E" w14:paraId="6343350A" w14:textId="77777777" w:rsidTr="00A364C9">
        <w:tc>
          <w:tcPr>
            <w:tcW w:w="805" w:type="dxa"/>
          </w:tcPr>
          <w:p w14:paraId="496B7A4A" w14:textId="77777777" w:rsidR="00B51660" w:rsidRPr="00D5087F" w:rsidRDefault="00B51660" w:rsidP="00A364C9">
            <w:pPr>
              <w:jc w:val="center"/>
              <w:rPr>
                <w:rFonts w:ascii="Segoe UI Symbol" w:hAnsi="Segoe UI Symbol"/>
                <w:szCs w:val="24"/>
              </w:rPr>
            </w:pPr>
            <w:r w:rsidRPr="00D5087F">
              <w:rPr>
                <w:rFonts w:ascii="Segoe UI Symbol" w:hAnsi="Segoe UI Symbol"/>
                <w:szCs w:val="24"/>
              </w:rPr>
              <w:t>1</w:t>
            </w:r>
          </w:p>
          <w:p w14:paraId="3B3F3F93" w14:textId="77777777" w:rsidR="00B51660" w:rsidRPr="00D5087F" w:rsidRDefault="00B51660" w:rsidP="00A364C9">
            <w:pPr>
              <w:rPr>
                <w:rFonts w:ascii="Segoe UI Symbol" w:hAnsi="Segoe UI Symbol"/>
                <w:szCs w:val="24"/>
              </w:rPr>
            </w:pPr>
            <w:r w:rsidRPr="00D5087F">
              <w:rPr>
                <w:rFonts w:ascii="Segoe UI Symbol" w:hAnsi="Segoe UI Symbol"/>
                <w:szCs w:val="24"/>
              </w:rPr>
              <w:t>S. No.</w:t>
            </w:r>
          </w:p>
        </w:tc>
        <w:tc>
          <w:tcPr>
            <w:tcW w:w="3420" w:type="dxa"/>
          </w:tcPr>
          <w:p w14:paraId="0476CA51" w14:textId="77777777" w:rsidR="00B51660" w:rsidRPr="00D5087F" w:rsidRDefault="00B51660" w:rsidP="00A364C9">
            <w:pPr>
              <w:jc w:val="center"/>
              <w:rPr>
                <w:rFonts w:ascii="Segoe UI Symbol" w:hAnsi="Segoe UI Symbol"/>
                <w:szCs w:val="24"/>
              </w:rPr>
            </w:pPr>
            <w:r w:rsidRPr="00D5087F">
              <w:rPr>
                <w:rFonts w:ascii="Segoe UI Symbol" w:hAnsi="Segoe UI Symbol"/>
                <w:szCs w:val="24"/>
              </w:rPr>
              <w:t>2</w:t>
            </w:r>
          </w:p>
          <w:p w14:paraId="5C3C25B8" w14:textId="16956AC3"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Description of Broad Category of Materials/Plant, Equipment Installation and Other Services</w:t>
            </w:r>
          </w:p>
        </w:tc>
        <w:tc>
          <w:tcPr>
            <w:tcW w:w="1800" w:type="dxa"/>
          </w:tcPr>
          <w:p w14:paraId="0A7FE8B3" w14:textId="77777777" w:rsidR="00B51660" w:rsidRPr="00D5087F" w:rsidRDefault="00B51660" w:rsidP="00A364C9">
            <w:pPr>
              <w:jc w:val="center"/>
              <w:rPr>
                <w:rFonts w:ascii="Segoe UI Symbol" w:hAnsi="Segoe UI Symbol"/>
                <w:szCs w:val="24"/>
              </w:rPr>
            </w:pPr>
            <w:r w:rsidRPr="00D5087F">
              <w:rPr>
                <w:rFonts w:ascii="Segoe UI Symbol" w:hAnsi="Segoe UI Symbol"/>
                <w:szCs w:val="24"/>
              </w:rPr>
              <w:t>3</w:t>
            </w:r>
          </w:p>
          <w:p w14:paraId="680EE13C" w14:textId="77777777"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Estimated Quantity</w:t>
            </w:r>
            <w:r w:rsidRPr="00D5087F">
              <w:rPr>
                <w:rFonts w:ascii="Segoe UI Symbol" w:hAnsi="Segoe UI Symbol"/>
                <w:i/>
                <w:color w:val="000000" w:themeColor="text1"/>
                <w:szCs w:val="24"/>
              </w:rPr>
              <w:t>- [Indicate: “All quantity as required” or quantity by subcategory of items]</w:t>
            </w:r>
          </w:p>
        </w:tc>
        <w:tc>
          <w:tcPr>
            <w:tcW w:w="1710" w:type="dxa"/>
          </w:tcPr>
          <w:p w14:paraId="1DE39C35" w14:textId="77777777" w:rsidR="00B51660" w:rsidRPr="00D5087F" w:rsidRDefault="00B51660" w:rsidP="00A364C9">
            <w:pPr>
              <w:jc w:val="center"/>
              <w:rPr>
                <w:rFonts w:ascii="Segoe UI Symbol" w:hAnsi="Segoe UI Symbol"/>
                <w:szCs w:val="24"/>
              </w:rPr>
            </w:pPr>
          </w:p>
          <w:p w14:paraId="3FEC55D3" w14:textId="77777777"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Estimated Aggregate Value (US Dollar Equivalent)</w:t>
            </w:r>
          </w:p>
        </w:tc>
        <w:tc>
          <w:tcPr>
            <w:tcW w:w="1615" w:type="dxa"/>
          </w:tcPr>
          <w:p w14:paraId="68A55ECF" w14:textId="77777777" w:rsidR="00B51660" w:rsidRPr="00D5087F" w:rsidRDefault="00B51660" w:rsidP="00A364C9">
            <w:pPr>
              <w:jc w:val="center"/>
              <w:rPr>
                <w:rFonts w:ascii="Segoe UI Symbol" w:hAnsi="Segoe UI Symbol"/>
                <w:szCs w:val="24"/>
              </w:rPr>
            </w:pPr>
            <w:r w:rsidRPr="00D5087F">
              <w:rPr>
                <w:rFonts w:ascii="Segoe UI Symbol" w:hAnsi="Segoe UI Symbol"/>
                <w:szCs w:val="24"/>
              </w:rPr>
              <w:t>5</w:t>
            </w:r>
          </w:p>
          <w:p w14:paraId="2B331F44" w14:textId="77777777"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Countries of Origin</w:t>
            </w:r>
          </w:p>
        </w:tc>
      </w:tr>
      <w:tr w:rsidR="00B51660" w:rsidRPr="00143E6E" w14:paraId="621C1850" w14:textId="77777777" w:rsidTr="00A364C9">
        <w:tc>
          <w:tcPr>
            <w:tcW w:w="805" w:type="dxa"/>
          </w:tcPr>
          <w:p w14:paraId="2456A976" w14:textId="77777777" w:rsidR="00B51660" w:rsidRPr="00D5087F" w:rsidRDefault="00B51660" w:rsidP="00A364C9">
            <w:pPr>
              <w:rPr>
                <w:rFonts w:ascii="Segoe UI Symbol" w:hAnsi="Segoe UI Symbol"/>
                <w:szCs w:val="24"/>
              </w:rPr>
            </w:pPr>
            <w:r w:rsidRPr="00D5087F">
              <w:rPr>
                <w:rFonts w:ascii="Segoe UI Symbol" w:hAnsi="Segoe UI Symbol"/>
                <w:szCs w:val="24"/>
              </w:rPr>
              <w:t>1</w:t>
            </w:r>
          </w:p>
        </w:tc>
        <w:tc>
          <w:tcPr>
            <w:tcW w:w="3420" w:type="dxa"/>
          </w:tcPr>
          <w:p w14:paraId="2BAFCBC4" w14:textId="39232FC1"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All Construction, Installation and Testing Materials including raw materials, Cement, Steel, Timber, Lime, Sand, Aggregates, Plastics, Bitumen, Oils, Lubricants, etc. as per specification</w:t>
            </w:r>
          </w:p>
        </w:tc>
        <w:tc>
          <w:tcPr>
            <w:tcW w:w="1800" w:type="dxa"/>
          </w:tcPr>
          <w:p w14:paraId="1228E503" w14:textId="77777777" w:rsidR="00B51660" w:rsidRPr="00D5087F" w:rsidRDefault="00B51660" w:rsidP="00A364C9">
            <w:pPr>
              <w:rPr>
                <w:rFonts w:ascii="Segoe UI Symbol" w:hAnsi="Segoe UI Symbol"/>
                <w:szCs w:val="24"/>
              </w:rPr>
            </w:pPr>
          </w:p>
        </w:tc>
        <w:tc>
          <w:tcPr>
            <w:tcW w:w="1710" w:type="dxa"/>
          </w:tcPr>
          <w:p w14:paraId="45E67084" w14:textId="77777777" w:rsidR="00B51660" w:rsidRPr="00D5087F" w:rsidRDefault="00B51660" w:rsidP="00A364C9">
            <w:pPr>
              <w:rPr>
                <w:rFonts w:ascii="Segoe UI Symbol" w:hAnsi="Segoe UI Symbol"/>
                <w:szCs w:val="24"/>
              </w:rPr>
            </w:pPr>
          </w:p>
        </w:tc>
        <w:tc>
          <w:tcPr>
            <w:tcW w:w="1615" w:type="dxa"/>
          </w:tcPr>
          <w:p w14:paraId="34775C48" w14:textId="77777777" w:rsidR="00B51660" w:rsidRPr="00D5087F" w:rsidRDefault="00B51660" w:rsidP="00A364C9">
            <w:pPr>
              <w:rPr>
                <w:rFonts w:ascii="Segoe UI Symbol" w:hAnsi="Segoe UI Symbol"/>
                <w:szCs w:val="24"/>
              </w:rPr>
            </w:pPr>
          </w:p>
        </w:tc>
      </w:tr>
      <w:tr w:rsidR="00B51660" w:rsidRPr="00143E6E" w14:paraId="6F0A194A" w14:textId="77777777" w:rsidTr="00A364C9">
        <w:tc>
          <w:tcPr>
            <w:tcW w:w="805" w:type="dxa"/>
          </w:tcPr>
          <w:p w14:paraId="6ADD8CF3" w14:textId="77777777" w:rsidR="00B51660" w:rsidRPr="00D5087F" w:rsidRDefault="00B51660" w:rsidP="00A364C9">
            <w:pPr>
              <w:rPr>
                <w:rFonts w:ascii="Segoe UI Symbol" w:hAnsi="Segoe UI Symbol"/>
                <w:szCs w:val="24"/>
              </w:rPr>
            </w:pPr>
            <w:r w:rsidRPr="00D5087F">
              <w:rPr>
                <w:rFonts w:ascii="Segoe UI Symbol" w:hAnsi="Segoe UI Symbol"/>
                <w:szCs w:val="24"/>
              </w:rPr>
              <w:lastRenderedPageBreak/>
              <w:t>2</w:t>
            </w:r>
          </w:p>
        </w:tc>
        <w:tc>
          <w:tcPr>
            <w:tcW w:w="3420" w:type="dxa"/>
          </w:tcPr>
          <w:p w14:paraId="507548F4" w14:textId="77777777"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All types of Plants, Equipment including Laboratory and Testing Equipment, All types of Vehicles, Furniture, Fittings and Fixtures, Pipes, Tools, Steel and Other Structures, Utensils, Computers and Other IT Equipment, etc. as per specification</w:t>
            </w:r>
          </w:p>
        </w:tc>
        <w:tc>
          <w:tcPr>
            <w:tcW w:w="1800" w:type="dxa"/>
          </w:tcPr>
          <w:p w14:paraId="3E7C8A17" w14:textId="77777777" w:rsidR="00B51660" w:rsidRPr="00D5087F" w:rsidRDefault="00B51660" w:rsidP="00A364C9">
            <w:pPr>
              <w:rPr>
                <w:rFonts w:ascii="Segoe UI Symbol" w:hAnsi="Segoe UI Symbol"/>
                <w:szCs w:val="24"/>
              </w:rPr>
            </w:pPr>
          </w:p>
        </w:tc>
        <w:tc>
          <w:tcPr>
            <w:tcW w:w="1710" w:type="dxa"/>
          </w:tcPr>
          <w:p w14:paraId="4ACA58D7" w14:textId="77777777" w:rsidR="00B51660" w:rsidRPr="00D5087F" w:rsidRDefault="00B51660" w:rsidP="00A364C9">
            <w:pPr>
              <w:rPr>
                <w:rFonts w:ascii="Segoe UI Symbol" w:hAnsi="Segoe UI Symbol"/>
                <w:szCs w:val="24"/>
              </w:rPr>
            </w:pPr>
          </w:p>
        </w:tc>
        <w:tc>
          <w:tcPr>
            <w:tcW w:w="1615" w:type="dxa"/>
          </w:tcPr>
          <w:p w14:paraId="4FBF0AB1" w14:textId="77777777" w:rsidR="00B51660" w:rsidRPr="00D5087F" w:rsidRDefault="00B51660" w:rsidP="00A364C9">
            <w:pPr>
              <w:rPr>
                <w:rFonts w:ascii="Segoe UI Symbol" w:hAnsi="Segoe UI Symbol"/>
                <w:szCs w:val="24"/>
              </w:rPr>
            </w:pPr>
          </w:p>
        </w:tc>
      </w:tr>
      <w:tr w:rsidR="00B51660" w:rsidRPr="00143E6E" w14:paraId="0C379523" w14:textId="77777777" w:rsidTr="00A364C9">
        <w:tc>
          <w:tcPr>
            <w:tcW w:w="805" w:type="dxa"/>
          </w:tcPr>
          <w:p w14:paraId="717928C9" w14:textId="77777777" w:rsidR="00B51660" w:rsidRPr="00D5087F" w:rsidRDefault="00B51660" w:rsidP="00A364C9">
            <w:pPr>
              <w:rPr>
                <w:rFonts w:ascii="Segoe UI Symbol" w:hAnsi="Segoe UI Symbol"/>
                <w:szCs w:val="24"/>
              </w:rPr>
            </w:pPr>
            <w:r w:rsidRPr="00D5087F">
              <w:rPr>
                <w:rFonts w:ascii="Segoe UI Symbol" w:hAnsi="Segoe UI Symbol"/>
                <w:szCs w:val="24"/>
              </w:rPr>
              <w:t>3</w:t>
            </w:r>
          </w:p>
        </w:tc>
        <w:tc>
          <w:tcPr>
            <w:tcW w:w="3420" w:type="dxa"/>
          </w:tcPr>
          <w:p w14:paraId="501E9F6E" w14:textId="77777777" w:rsidR="00B51660" w:rsidRPr="00D5087F" w:rsidRDefault="00B51660" w:rsidP="00A364C9">
            <w:pPr>
              <w:jc w:val="left"/>
              <w:rPr>
                <w:rFonts w:ascii="Segoe UI Symbol" w:hAnsi="Segoe UI Symbol"/>
                <w:szCs w:val="24"/>
              </w:rPr>
            </w:pPr>
            <w:r w:rsidRPr="00D5087F">
              <w:rPr>
                <w:rFonts w:ascii="Segoe UI Symbol" w:hAnsi="Segoe UI Symbol"/>
                <w:color w:val="000000" w:themeColor="text1"/>
                <w:szCs w:val="24"/>
              </w:rPr>
              <w:t>All Types of Services including Construction, Installation, Assembly, Inspection, Supervision, Care of Sites, Labor (Skilled and Unskilled), Drilling, Mapping, Transportation and Insurance, etc. as per specification</w:t>
            </w:r>
          </w:p>
        </w:tc>
        <w:tc>
          <w:tcPr>
            <w:tcW w:w="1800" w:type="dxa"/>
          </w:tcPr>
          <w:p w14:paraId="41D714E7" w14:textId="77777777" w:rsidR="00B51660" w:rsidRPr="00D5087F" w:rsidRDefault="00B51660" w:rsidP="00A364C9">
            <w:pPr>
              <w:rPr>
                <w:rFonts w:ascii="Segoe UI Symbol" w:hAnsi="Segoe UI Symbol"/>
                <w:szCs w:val="24"/>
              </w:rPr>
            </w:pPr>
          </w:p>
        </w:tc>
        <w:tc>
          <w:tcPr>
            <w:tcW w:w="1710" w:type="dxa"/>
          </w:tcPr>
          <w:p w14:paraId="7349C8DE" w14:textId="77777777" w:rsidR="00B51660" w:rsidRPr="00D5087F" w:rsidRDefault="00B51660" w:rsidP="00A364C9">
            <w:pPr>
              <w:rPr>
                <w:rFonts w:ascii="Segoe UI Symbol" w:hAnsi="Segoe UI Symbol"/>
                <w:szCs w:val="24"/>
              </w:rPr>
            </w:pPr>
          </w:p>
        </w:tc>
        <w:tc>
          <w:tcPr>
            <w:tcW w:w="1615" w:type="dxa"/>
          </w:tcPr>
          <w:p w14:paraId="70ABDC84" w14:textId="77777777" w:rsidR="00B51660" w:rsidRPr="00D5087F" w:rsidRDefault="00B51660" w:rsidP="00A364C9">
            <w:pPr>
              <w:rPr>
                <w:rFonts w:ascii="Segoe UI Symbol" w:hAnsi="Segoe UI Symbol"/>
                <w:szCs w:val="24"/>
              </w:rPr>
            </w:pPr>
          </w:p>
        </w:tc>
      </w:tr>
      <w:tr w:rsidR="00B51660" w:rsidRPr="00143E6E" w14:paraId="5543A31D" w14:textId="77777777" w:rsidTr="00A364C9">
        <w:tc>
          <w:tcPr>
            <w:tcW w:w="805" w:type="dxa"/>
          </w:tcPr>
          <w:p w14:paraId="4B6129D2" w14:textId="77777777" w:rsidR="00B51660" w:rsidRPr="00D5087F" w:rsidRDefault="00B51660" w:rsidP="00A364C9">
            <w:pPr>
              <w:rPr>
                <w:rFonts w:ascii="Segoe UI Symbol" w:hAnsi="Segoe UI Symbol"/>
                <w:szCs w:val="24"/>
              </w:rPr>
            </w:pPr>
            <w:r w:rsidRPr="00D5087F">
              <w:rPr>
                <w:rFonts w:ascii="Segoe UI Symbol" w:hAnsi="Segoe UI Symbol"/>
                <w:szCs w:val="24"/>
              </w:rPr>
              <w:t>4</w:t>
            </w:r>
          </w:p>
        </w:tc>
        <w:tc>
          <w:tcPr>
            <w:tcW w:w="3420" w:type="dxa"/>
          </w:tcPr>
          <w:p w14:paraId="698E296A" w14:textId="77777777" w:rsidR="00B51660" w:rsidRPr="00D5087F" w:rsidRDefault="00B51660" w:rsidP="00A364C9">
            <w:pPr>
              <w:rPr>
                <w:rFonts w:ascii="Segoe UI Symbol" w:hAnsi="Segoe UI Symbol"/>
                <w:szCs w:val="24"/>
              </w:rPr>
            </w:pPr>
          </w:p>
        </w:tc>
        <w:tc>
          <w:tcPr>
            <w:tcW w:w="1800" w:type="dxa"/>
          </w:tcPr>
          <w:p w14:paraId="0DD7B655" w14:textId="77777777" w:rsidR="00B51660" w:rsidRPr="00D5087F" w:rsidRDefault="00B51660" w:rsidP="00A364C9">
            <w:pPr>
              <w:rPr>
                <w:rFonts w:ascii="Segoe UI Symbol" w:hAnsi="Segoe UI Symbol"/>
                <w:szCs w:val="24"/>
              </w:rPr>
            </w:pPr>
          </w:p>
        </w:tc>
        <w:tc>
          <w:tcPr>
            <w:tcW w:w="1710" w:type="dxa"/>
          </w:tcPr>
          <w:p w14:paraId="277A80CB" w14:textId="77777777" w:rsidR="00B51660" w:rsidRPr="00D5087F" w:rsidRDefault="00B51660" w:rsidP="00A364C9">
            <w:pPr>
              <w:rPr>
                <w:rFonts w:ascii="Segoe UI Symbol" w:hAnsi="Segoe UI Symbol"/>
                <w:szCs w:val="24"/>
              </w:rPr>
            </w:pPr>
          </w:p>
        </w:tc>
        <w:tc>
          <w:tcPr>
            <w:tcW w:w="1615" w:type="dxa"/>
          </w:tcPr>
          <w:p w14:paraId="21ABC224" w14:textId="77777777" w:rsidR="00B51660" w:rsidRPr="00D5087F" w:rsidRDefault="00B51660" w:rsidP="00A364C9">
            <w:pPr>
              <w:rPr>
                <w:rFonts w:ascii="Segoe UI Symbol" w:hAnsi="Segoe UI Symbol"/>
                <w:szCs w:val="24"/>
              </w:rPr>
            </w:pPr>
          </w:p>
        </w:tc>
      </w:tr>
      <w:tr w:rsidR="00B51660" w:rsidRPr="00143E6E" w14:paraId="61760423" w14:textId="77777777" w:rsidTr="00A364C9">
        <w:tc>
          <w:tcPr>
            <w:tcW w:w="805" w:type="dxa"/>
          </w:tcPr>
          <w:p w14:paraId="1ED566AE" w14:textId="77777777" w:rsidR="00B51660" w:rsidRPr="00D5087F" w:rsidRDefault="00B51660" w:rsidP="00A364C9">
            <w:pPr>
              <w:rPr>
                <w:rFonts w:ascii="Segoe UI Symbol" w:hAnsi="Segoe UI Symbol"/>
                <w:szCs w:val="24"/>
              </w:rPr>
            </w:pPr>
            <w:r w:rsidRPr="00D5087F">
              <w:rPr>
                <w:rFonts w:ascii="Segoe UI Symbol" w:hAnsi="Segoe UI Symbol"/>
                <w:szCs w:val="24"/>
              </w:rPr>
              <w:t>5</w:t>
            </w:r>
          </w:p>
        </w:tc>
        <w:tc>
          <w:tcPr>
            <w:tcW w:w="3420" w:type="dxa"/>
          </w:tcPr>
          <w:p w14:paraId="7BD0DE33" w14:textId="77777777" w:rsidR="00B51660" w:rsidRPr="00D5087F" w:rsidRDefault="00B51660" w:rsidP="00A364C9">
            <w:pPr>
              <w:rPr>
                <w:rFonts w:ascii="Segoe UI Symbol" w:hAnsi="Segoe UI Symbol"/>
                <w:szCs w:val="24"/>
              </w:rPr>
            </w:pPr>
          </w:p>
        </w:tc>
        <w:tc>
          <w:tcPr>
            <w:tcW w:w="1800" w:type="dxa"/>
          </w:tcPr>
          <w:p w14:paraId="16E94530" w14:textId="77777777" w:rsidR="00B51660" w:rsidRPr="00D5087F" w:rsidRDefault="00B51660" w:rsidP="00A364C9">
            <w:pPr>
              <w:rPr>
                <w:rFonts w:ascii="Segoe UI Symbol" w:hAnsi="Segoe UI Symbol"/>
                <w:szCs w:val="24"/>
              </w:rPr>
            </w:pPr>
          </w:p>
        </w:tc>
        <w:tc>
          <w:tcPr>
            <w:tcW w:w="1710" w:type="dxa"/>
          </w:tcPr>
          <w:p w14:paraId="0E100341" w14:textId="77777777" w:rsidR="00B51660" w:rsidRPr="00D5087F" w:rsidRDefault="00B51660" w:rsidP="00A364C9">
            <w:pPr>
              <w:rPr>
                <w:rFonts w:ascii="Segoe UI Symbol" w:hAnsi="Segoe UI Symbol"/>
                <w:szCs w:val="24"/>
              </w:rPr>
            </w:pPr>
          </w:p>
        </w:tc>
        <w:tc>
          <w:tcPr>
            <w:tcW w:w="1615" w:type="dxa"/>
          </w:tcPr>
          <w:p w14:paraId="17598CAA" w14:textId="77777777" w:rsidR="00B51660" w:rsidRPr="00D5087F" w:rsidRDefault="00B51660" w:rsidP="00A364C9">
            <w:pPr>
              <w:rPr>
                <w:rFonts w:ascii="Segoe UI Symbol" w:hAnsi="Segoe UI Symbol"/>
                <w:szCs w:val="24"/>
              </w:rPr>
            </w:pPr>
          </w:p>
        </w:tc>
      </w:tr>
      <w:bookmarkEnd w:id="579"/>
    </w:tbl>
    <w:p w14:paraId="0CE6BA5A" w14:textId="77777777" w:rsidR="005B4A5F" w:rsidRPr="00D5087F" w:rsidRDefault="005B4A5F" w:rsidP="001D5093">
      <w:pPr>
        <w:rPr>
          <w:rFonts w:ascii="Segoe UI Symbol" w:hAnsi="Segoe UI Symbol"/>
          <w:szCs w:val="24"/>
        </w:rPr>
      </w:pPr>
    </w:p>
    <w:p w14:paraId="0A87B86F" w14:textId="77777777" w:rsidR="005B4A5F" w:rsidRPr="00143E6E" w:rsidRDefault="005B4A5F" w:rsidP="00D5087F">
      <w:pPr>
        <w:pStyle w:val="Heading4"/>
        <w:jc w:val="center"/>
      </w:pPr>
      <w:r w:rsidRPr="00143E6E">
        <w:br w:type="page"/>
      </w:r>
      <w:bookmarkStart w:id="580" w:name="_Toc437950067"/>
      <w:bookmarkStart w:id="581" w:name="_Toc437951046"/>
      <w:bookmarkStart w:id="582" w:name="_Toc88745203"/>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CON</w:t>
      </w:r>
      <w:r w:rsidR="007E703B" w:rsidRPr="00D5087F">
        <w:rPr>
          <w:rFonts w:ascii="Segoe UI Symbol" w:hAnsi="Segoe UI Symbol"/>
          <w:b/>
          <w:sz w:val="28"/>
          <w:szCs w:val="28"/>
        </w:rPr>
        <w:t xml:space="preserve"> </w:t>
      </w:r>
      <w:r w:rsidRPr="00D5087F">
        <w:rPr>
          <w:rFonts w:ascii="Segoe UI Symbol" w:hAnsi="Segoe UI Symbol"/>
          <w:b/>
          <w:sz w:val="28"/>
          <w:szCs w:val="28"/>
        </w:rPr>
        <w:t>–</w:t>
      </w:r>
      <w:r w:rsidR="007E703B" w:rsidRPr="00D5087F">
        <w:rPr>
          <w:rFonts w:ascii="Segoe UI Symbol" w:hAnsi="Segoe UI Symbol"/>
          <w:b/>
          <w:sz w:val="28"/>
          <w:szCs w:val="28"/>
        </w:rPr>
        <w:t xml:space="preserve"> </w:t>
      </w:r>
      <w:r w:rsidRPr="00D5087F">
        <w:rPr>
          <w:rFonts w:ascii="Segoe UI Symbol" w:hAnsi="Segoe UI Symbol"/>
          <w:b/>
          <w:sz w:val="28"/>
          <w:szCs w:val="28"/>
        </w:rPr>
        <w:t>2</w:t>
      </w:r>
      <w:bookmarkEnd w:id="562"/>
      <w:bookmarkEnd w:id="563"/>
      <w:bookmarkEnd w:id="564"/>
      <w:bookmarkEnd w:id="580"/>
      <w:bookmarkEnd w:id="581"/>
      <w:bookmarkEnd w:id="582"/>
    </w:p>
    <w:p w14:paraId="13BB3479" w14:textId="77777777" w:rsidR="005B4A5F" w:rsidRPr="00D5087F" w:rsidRDefault="005B4A5F" w:rsidP="003F63D5">
      <w:pPr>
        <w:pStyle w:val="Heading5"/>
      </w:pPr>
      <w:bookmarkStart w:id="583" w:name="_Toc437968890"/>
      <w:bookmarkStart w:id="584" w:name="_Toc498847215"/>
      <w:bookmarkStart w:id="585" w:name="_Toc498850087"/>
      <w:bookmarkStart w:id="586" w:name="_Toc498851692"/>
      <w:bookmarkStart w:id="587" w:name="_Toc499021794"/>
      <w:bookmarkStart w:id="588" w:name="_Toc499023477"/>
      <w:bookmarkStart w:id="589" w:name="_Toc501529959"/>
      <w:bookmarkStart w:id="590" w:name="_Toc23302380"/>
      <w:bookmarkStart w:id="591" w:name="_Toc125871311"/>
      <w:bookmarkStart w:id="592" w:name="_Toc197236046"/>
      <w:bookmarkStart w:id="593" w:name="_Toc88745204"/>
      <w:r w:rsidRPr="00D5087F">
        <w:t>Historical</w:t>
      </w:r>
      <w:r w:rsidR="007E703B" w:rsidRPr="00D5087F">
        <w:t xml:space="preserve"> </w:t>
      </w:r>
      <w:r w:rsidRPr="00D5087F">
        <w:t>Contract</w:t>
      </w:r>
      <w:r w:rsidR="007E703B" w:rsidRPr="00D5087F">
        <w:t xml:space="preserve"> </w:t>
      </w:r>
      <w:r w:rsidRPr="00D5087F">
        <w:t>Non-Performance</w:t>
      </w:r>
      <w:bookmarkEnd w:id="583"/>
      <w:bookmarkEnd w:id="584"/>
      <w:bookmarkEnd w:id="585"/>
      <w:bookmarkEnd w:id="586"/>
      <w:bookmarkEnd w:id="587"/>
      <w:bookmarkEnd w:id="588"/>
      <w:bookmarkEnd w:id="589"/>
      <w:bookmarkEnd w:id="590"/>
      <w:bookmarkEnd w:id="591"/>
      <w:bookmarkEnd w:id="592"/>
      <w:bookmarkEnd w:id="593"/>
    </w:p>
    <w:p w14:paraId="0FD8B7A3"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w:t>
      </w:r>
      <w:proofErr w:type="gramEnd"/>
      <w:r w:rsidRPr="00D5087F">
        <w:rPr>
          <w:rFonts w:ascii="Segoe UI Symbol" w:hAnsi="Segoe UI Symbol"/>
        </w:rPr>
        <w:t>______________________</w:t>
      </w:r>
      <w:r w:rsidR="007E703B" w:rsidRPr="00D5087F">
        <w:rPr>
          <w:rFonts w:ascii="Segoe UI Symbol" w:hAnsi="Segoe UI Symbol"/>
        </w:rPr>
        <w:t xml:space="preserve">     </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_____________________</w:t>
      </w:r>
    </w:p>
    <w:p w14:paraId="0809AC1B"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rPr>
        <w:t>JV</w:t>
      </w:r>
      <w:r w:rsidR="00A479EB" w:rsidRPr="00D5087F">
        <w:rPr>
          <w:rFonts w:ascii="Segoe UI Symbol" w:hAnsi="Segoe UI Symbol"/>
        </w:rPr>
        <w:t xml:space="preserve"> </w:t>
      </w:r>
      <w:r w:rsidR="0045771F"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roofErr w:type="gramStart"/>
      <w:r w:rsidR="007E703B" w:rsidRPr="00D5087F">
        <w:rPr>
          <w:rFonts w:ascii="Segoe UI Symbol" w:hAnsi="Segoe UI Symbol"/>
        </w:rPr>
        <w:t xml:space="preserve">  </w:t>
      </w:r>
      <w:r w:rsidRPr="00D5087F">
        <w:rPr>
          <w:rFonts w:ascii="Segoe UI Symbol" w:hAnsi="Segoe UI Symbol"/>
        </w:rPr>
        <w:t>_______________________</w:t>
      </w:r>
      <w:r w:rsidRPr="00D5087F">
        <w:rPr>
          <w:rFonts w:ascii="Segoe UI Symbol" w:hAnsi="Segoe UI Symbol"/>
        </w:rPr>
        <w:tab/>
      </w:r>
      <w:r w:rsidR="007E703B" w:rsidRPr="00D5087F">
        <w:rPr>
          <w:rFonts w:ascii="Segoe UI Symbol" w:hAnsi="Segoe UI Symbol"/>
        </w:rPr>
        <w:t xml:space="preserve">   </w:t>
      </w:r>
      <w:proofErr w:type="gramEnd"/>
      <w:r w:rsidRPr="00D5087F">
        <w:rPr>
          <w:rFonts w:ascii="Segoe UI Symbol" w:hAnsi="Segoe UI Symbol"/>
        </w:rPr>
        <w:t>___________________</w:t>
      </w:r>
    </w:p>
    <w:p w14:paraId="761C2AA6" w14:textId="054127B8" w:rsidR="005B4A5F" w:rsidRPr="00D5087F" w:rsidRDefault="00BC22EF" w:rsidP="001D5093">
      <w:pPr>
        <w:tabs>
          <w:tab w:val="right" w:pos="9000"/>
        </w:tabs>
        <w:jc w:val="right"/>
        <w:rPr>
          <w:rFonts w:ascii="Segoe UI Symbol" w:hAnsi="Segoe UI Symbol"/>
        </w:rPr>
      </w:pPr>
      <w:r w:rsidRPr="00D5087F">
        <w:rPr>
          <w:rFonts w:ascii="Segoe UI Symbol" w:hAnsi="Segoe UI Symbol"/>
        </w:rPr>
        <w:t>IFB</w:t>
      </w:r>
      <w:r w:rsidR="007E703B" w:rsidRPr="00D5087F">
        <w:rPr>
          <w:rFonts w:ascii="Segoe UI Symbol" w:hAnsi="Segoe UI Symbol"/>
        </w:rPr>
        <w:t xml:space="preserve"> </w:t>
      </w:r>
      <w:r w:rsidR="005B4A5F" w:rsidRPr="00D5087F">
        <w:rPr>
          <w:rFonts w:ascii="Segoe UI Symbol" w:hAnsi="Segoe UI Symbol"/>
        </w:rPr>
        <w:t>No.</w:t>
      </w:r>
      <w:proofErr w:type="gramStart"/>
      <w:r w:rsidR="005B4A5F" w:rsidRPr="00D5087F">
        <w:rPr>
          <w:rFonts w:ascii="Segoe UI Symbol" w:hAnsi="Segoe UI Symbol"/>
        </w:rPr>
        <w:t>:</w:t>
      </w:r>
      <w:r w:rsidR="007E703B" w:rsidRPr="00D5087F">
        <w:rPr>
          <w:rFonts w:ascii="Segoe UI Symbol" w:hAnsi="Segoe UI Symbol"/>
        </w:rPr>
        <w:t xml:space="preserve">  </w:t>
      </w:r>
      <w:r w:rsidR="005B4A5F" w:rsidRPr="00D5087F">
        <w:rPr>
          <w:rFonts w:ascii="Segoe UI Symbol" w:hAnsi="Segoe UI Symbol"/>
        </w:rPr>
        <w:t>_</w:t>
      </w:r>
      <w:proofErr w:type="gramEnd"/>
      <w:r w:rsidR="005B4A5F" w:rsidRPr="00D5087F">
        <w:rPr>
          <w:rFonts w:ascii="Segoe UI Symbol" w:hAnsi="Segoe UI Symbol"/>
        </w:rPr>
        <w:t>_________________</w:t>
      </w:r>
    </w:p>
    <w:p w14:paraId="319D0DE7" w14:textId="77777777" w:rsidR="005B4A5F" w:rsidRPr="00D5087F" w:rsidRDefault="005B4A5F" w:rsidP="001D5093">
      <w:pPr>
        <w:tabs>
          <w:tab w:val="right" w:pos="9000"/>
        </w:tabs>
        <w:jc w:val="right"/>
        <w:rPr>
          <w:rFonts w:ascii="Segoe UI Symbol" w:hAnsi="Segoe UI Symbol"/>
        </w:rPr>
      </w:pPr>
      <w:r w:rsidRPr="00D5087F">
        <w:rPr>
          <w:rFonts w:ascii="Segoe UI Symbol" w:hAnsi="Segoe UI Symbol"/>
        </w:rPr>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proofErr w:type="gramStart"/>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w:t>
      </w:r>
      <w:r w:rsidR="007E703B" w:rsidRPr="00D5087F">
        <w:rPr>
          <w:rFonts w:ascii="Segoe UI Symbol" w:hAnsi="Segoe UI Symbol"/>
        </w:rPr>
        <w:t xml:space="preserve"> </w:t>
      </w:r>
      <w:r w:rsidRPr="00D5087F">
        <w:rPr>
          <w:rFonts w:ascii="Segoe UI Symbol" w:hAnsi="Segoe UI Symbol"/>
        </w:rPr>
        <w:t>pages</w:t>
      </w:r>
      <w:r w:rsidR="007E703B" w:rsidRPr="00D5087F">
        <w:rPr>
          <w:rFonts w:ascii="Segoe UI Symbol" w:hAnsi="Segoe UI Symbol"/>
        </w:rPr>
        <w:t xml:space="preserve"> </w:t>
      </w:r>
    </w:p>
    <w:p w14:paraId="712B2A76" w14:textId="77777777" w:rsidR="00A437FF" w:rsidRPr="00D5087F" w:rsidRDefault="00A437FF" w:rsidP="001D5093">
      <w:pPr>
        <w:spacing w:before="240" w:after="240" w:line="264" w:lineRule="exact"/>
        <w:jc w:val="right"/>
        <w:rPr>
          <w:rFonts w:ascii="Segoe UI Symbol" w:hAnsi="Segoe UI Symbol"/>
          <w:spacing w:val="-4"/>
        </w:rPr>
      </w:pPr>
      <w:bookmarkStart w:id="594" w:name="_Hlt125874151"/>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A437FF" w:rsidRPr="00143E6E" w14:paraId="0F605088" w14:textId="77777777" w:rsidTr="00FD1636">
        <w:tc>
          <w:tcPr>
            <w:tcW w:w="9389" w:type="dxa"/>
            <w:gridSpan w:val="4"/>
            <w:tcBorders>
              <w:top w:val="single" w:sz="2" w:space="0" w:color="auto"/>
              <w:left w:val="single" w:sz="2" w:space="0" w:color="auto"/>
              <w:bottom w:val="single" w:sz="2" w:space="0" w:color="auto"/>
              <w:right w:val="single" w:sz="2" w:space="0" w:color="auto"/>
            </w:tcBorders>
          </w:tcPr>
          <w:p w14:paraId="2008DF04" w14:textId="77777777" w:rsidR="00A437FF" w:rsidRPr="00D5087F" w:rsidRDefault="00A437FF" w:rsidP="001D5093">
            <w:pPr>
              <w:spacing w:before="60" w:after="60"/>
              <w:jc w:val="left"/>
              <w:rPr>
                <w:rFonts w:ascii="Segoe UI Symbol" w:hAnsi="Segoe UI Symbol"/>
                <w:spacing w:val="-4"/>
              </w:rPr>
            </w:pPr>
            <w:r w:rsidRPr="00D5087F">
              <w:rPr>
                <w:rFonts w:ascii="Segoe UI Symbol" w:hAnsi="Segoe UI Symbol"/>
                <w:spacing w:val="-4"/>
              </w:rPr>
              <w:t xml:space="preserve">Non-Performed Contracts in accordance with Section III, Evaluation and Qualification Criteria </w:t>
            </w:r>
          </w:p>
        </w:tc>
      </w:tr>
      <w:tr w:rsidR="00A437FF" w:rsidRPr="00143E6E" w14:paraId="050D3CF3" w14:textId="77777777" w:rsidTr="00FD1636">
        <w:tc>
          <w:tcPr>
            <w:tcW w:w="9389" w:type="dxa"/>
            <w:gridSpan w:val="4"/>
            <w:tcBorders>
              <w:top w:val="single" w:sz="2" w:space="0" w:color="auto"/>
              <w:left w:val="single" w:sz="2" w:space="0" w:color="auto"/>
              <w:bottom w:val="single" w:sz="2" w:space="0" w:color="auto"/>
              <w:right w:val="single" w:sz="2" w:space="0" w:color="auto"/>
            </w:tcBorders>
          </w:tcPr>
          <w:p w14:paraId="7CFE2E18" w14:textId="77777777" w:rsidR="00A437FF" w:rsidRPr="00D5087F" w:rsidRDefault="00A437FF" w:rsidP="001D5093">
            <w:pPr>
              <w:spacing w:before="60" w:after="60"/>
              <w:ind w:left="540" w:hanging="441"/>
              <w:rPr>
                <w:rFonts w:ascii="Segoe UI Symbol" w:hAnsi="Segoe UI Symbol"/>
                <w:spacing w:val="-4"/>
              </w:rPr>
            </w:pPr>
            <w:r w:rsidRPr="00D5087F">
              <w:rPr>
                <w:rFonts w:ascii="Wingdings" w:eastAsia="Wingdings" w:hAnsi="Wingdings" w:cs="Wingdings"/>
                <w:spacing w:val="-2"/>
              </w:rPr>
              <w:t>¨</w:t>
            </w:r>
            <w:r w:rsidRPr="00D5087F">
              <w:rPr>
                <w:rFonts w:ascii="Segoe UI Symbol" w:eastAsia="MS Mincho" w:hAnsi="Segoe UI Symbol" w:cs="MS Mincho"/>
                <w:spacing w:val="-2"/>
              </w:rPr>
              <w:tab/>
            </w:r>
            <w:r w:rsidRPr="00D5087F">
              <w:rPr>
                <w:rFonts w:ascii="Segoe UI Symbol" w:hAnsi="Segoe UI Symbol"/>
                <w:spacing w:val="-6"/>
              </w:rPr>
              <w:t>Contract non-performance did not occur since 1</w:t>
            </w:r>
            <w:r w:rsidRPr="00D5087F">
              <w:rPr>
                <w:rFonts w:ascii="Segoe UI Symbol" w:hAnsi="Segoe UI Symbol"/>
                <w:spacing w:val="-6"/>
                <w:vertAlign w:val="superscript"/>
              </w:rPr>
              <w:t>st</w:t>
            </w:r>
            <w:r w:rsidRPr="00D5087F">
              <w:rPr>
                <w:rFonts w:ascii="Segoe UI Symbol" w:hAnsi="Segoe UI Symbol"/>
                <w:spacing w:val="-6"/>
              </w:rPr>
              <w:t xml:space="preserve"> January </w:t>
            </w:r>
            <w:r w:rsidRPr="00D5087F">
              <w:rPr>
                <w:rFonts w:ascii="Segoe UI Symbol" w:hAnsi="Segoe UI Symbol"/>
                <w:i/>
                <w:spacing w:val="-6"/>
              </w:rPr>
              <w:t>[insert year]</w:t>
            </w:r>
            <w:r w:rsidRPr="00D5087F">
              <w:rPr>
                <w:rFonts w:ascii="Segoe UI Symbol" w:hAnsi="Segoe UI Symbol"/>
                <w:i/>
                <w:iCs/>
                <w:spacing w:val="-6"/>
              </w:rPr>
              <w:t xml:space="preserve"> </w:t>
            </w:r>
            <w:r w:rsidRPr="00D5087F">
              <w:rPr>
                <w:rFonts w:ascii="Segoe UI Symbol" w:hAnsi="Segoe UI Symbol"/>
                <w:spacing w:val="-4"/>
              </w:rPr>
              <w:t xml:space="preserve">specified in Section III, Evaluation and </w:t>
            </w:r>
            <w:r w:rsidRPr="00D5087F">
              <w:rPr>
                <w:rFonts w:ascii="Segoe UI Symbol" w:hAnsi="Segoe UI Symbol"/>
                <w:spacing w:val="-7"/>
              </w:rPr>
              <w:t xml:space="preserve">Qualification Criteria, Sub-Factor </w:t>
            </w:r>
            <w:r w:rsidRPr="00D5087F">
              <w:rPr>
                <w:rFonts w:ascii="Segoe UI Symbol" w:hAnsi="Segoe UI Symbol"/>
                <w:spacing w:val="-4"/>
              </w:rPr>
              <w:t>2.1.</w:t>
            </w:r>
          </w:p>
          <w:p w14:paraId="3E3B53DE" w14:textId="77777777" w:rsidR="00A437FF" w:rsidRPr="00D5087F" w:rsidRDefault="00A437FF" w:rsidP="001D5093">
            <w:pPr>
              <w:spacing w:before="60" w:after="60"/>
              <w:ind w:left="540" w:hanging="441"/>
              <w:rPr>
                <w:rFonts w:ascii="Segoe UI Symbol" w:hAnsi="Segoe UI Symbol"/>
                <w:spacing w:val="-4"/>
              </w:rPr>
            </w:pPr>
            <w:r w:rsidRPr="00D5087F">
              <w:rPr>
                <w:rFonts w:ascii="Wingdings" w:eastAsia="Wingdings" w:hAnsi="Wingdings" w:cs="Wingdings"/>
                <w:spacing w:val="-2"/>
              </w:rPr>
              <w:t>¨</w:t>
            </w:r>
            <w:r w:rsidRPr="00D5087F">
              <w:rPr>
                <w:rFonts w:ascii="Segoe UI Symbol" w:hAnsi="Segoe UI Symbol"/>
                <w:spacing w:val="-4"/>
              </w:rPr>
              <w:tab/>
              <w:t xml:space="preserve">Contract(s) not performed </w:t>
            </w:r>
            <w:r w:rsidRPr="00D5087F">
              <w:rPr>
                <w:rFonts w:ascii="Segoe UI Symbol" w:hAnsi="Segoe UI Symbol"/>
                <w:spacing w:val="-6"/>
              </w:rPr>
              <w:t>since 1</w:t>
            </w:r>
            <w:r w:rsidRPr="00D5087F">
              <w:rPr>
                <w:rFonts w:ascii="Segoe UI Symbol" w:hAnsi="Segoe UI Symbol"/>
                <w:spacing w:val="-6"/>
                <w:vertAlign w:val="superscript"/>
              </w:rPr>
              <w:t>st</w:t>
            </w:r>
            <w:r w:rsidRPr="00D5087F">
              <w:rPr>
                <w:rFonts w:ascii="Segoe UI Symbol" w:hAnsi="Segoe UI Symbol"/>
                <w:spacing w:val="-6"/>
              </w:rPr>
              <w:t xml:space="preserve"> January </w:t>
            </w:r>
            <w:r w:rsidRPr="00D5087F">
              <w:rPr>
                <w:rFonts w:ascii="Segoe UI Symbol" w:hAnsi="Segoe UI Symbol"/>
                <w:i/>
                <w:spacing w:val="-6"/>
              </w:rPr>
              <w:t>[insert year]</w:t>
            </w:r>
            <w:r w:rsidRPr="00D5087F">
              <w:rPr>
                <w:rFonts w:ascii="Segoe UI Symbol" w:hAnsi="Segoe UI Symbol"/>
                <w:spacing w:val="-4"/>
              </w:rPr>
              <w:t xml:space="preserve"> specified in Section III, Evaluation and Qualification Criteria, requirement 2.1</w:t>
            </w:r>
          </w:p>
        </w:tc>
      </w:tr>
      <w:tr w:rsidR="00A437FF" w:rsidRPr="00143E6E" w14:paraId="594AAFB7" w14:textId="77777777" w:rsidTr="00FD1636">
        <w:tc>
          <w:tcPr>
            <w:tcW w:w="968" w:type="dxa"/>
            <w:tcBorders>
              <w:top w:val="single" w:sz="2" w:space="0" w:color="auto"/>
              <w:left w:val="single" w:sz="2" w:space="0" w:color="auto"/>
              <w:bottom w:val="single" w:sz="2" w:space="0" w:color="auto"/>
              <w:right w:val="single" w:sz="2" w:space="0" w:color="auto"/>
            </w:tcBorders>
          </w:tcPr>
          <w:p w14:paraId="67E7ECD3" w14:textId="77777777" w:rsidR="00A437FF" w:rsidRPr="00D5087F" w:rsidRDefault="00A437FF" w:rsidP="001D5093">
            <w:pPr>
              <w:spacing w:before="60" w:after="60"/>
              <w:ind w:left="102"/>
              <w:rPr>
                <w:rFonts w:ascii="Segoe UI Symbol" w:hAnsi="Segoe UI Symbol"/>
                <w:b/>
                <w:bCs/>
                <w:color w:val="000000" w:themeColor="text1"/>
                <w:spacing w:val="-4"/>
              </w:rPr>
            </w:pPr>
            <w:r w:rsidRPr="00D5087F">
              <w:rPr>
                <w:rFonts w:ascii="Segoe UI Symbol" w:hAnsi="Segoe UI Symbol"/>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47753D7C" w14:textId="77777777" w:rsidR="00A437FF" w:rsidRPr="00D5087F" w:rsidRDefault="00A437FF" w:rsidP="001D5093">
            <w:pPr>
              <w:spacing w:before="60" w:after="60"/>
              <w:ind w:left="112"/>
              <w:jc w:val="center"/>
              <w:rPr>
                <w:rFonts w:ascii="Segoe UI Symbol" w:hAnsi="Segoe UI Symbol"/>
                <w:b/>
                <w:bCs/>
                <w:color w:val="000000" w:themeColor="text1"/>
                <w:spacing w:val="-4"/>
              </w:rPr>
            </w:pPr>
            <w:r w:rsidRPr="00D5087F">
              <w:rPr>
                <w:rFonts w:ascii="Segoe UI Symbol" w:hAnsi="Segoe UI Symbol"/>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77C487EC" w14:textId="77777777" w:rsidR="00A437FF" w:rsidRPr="00D5087F" w:rsidRDefault="00A437FF" w:rsidP="001D5093">
            <w:pPr>
              <w:spacing w:before="60" w:after="60"/>
              <w:ind w:left="1323"/>
              <w:rPr>
                <w:rFonts w:ascii="Segoe UI Symbol" w:hAnsi="Segoe UI Symbol"/>
                <w:b/>
                <w:bCs/>
                <w:color w:val="000000" w:themeColor="text1"/>
                <w:spacing w:val="-4"/>
              </w:rPr>
            </w:pPr>
            <w:r w:rsidRPr="00D5087F">
              <w:rPr>
                <w:rFonts w:ascii="Segoe UI Symbol" w:hAnsi="Segoe UI Symbol"/>
                <w:b/>
                <w:bCs/>
                <w:color w:val="000000" w:themeColor="text1"/>
                <w:spacing w:val="-4"/>
              </w:rPr>
              <w:t>Contract Identification</w:t>
            </w:r>
          </w:p>
          <w:p w14:paraId="499F6CAF" w14:textId="77777777" w:rsidR="00A437FF" w:rsidRPr="00D5087F" w:rsidRDefault="00A437FF" w:rsidP="001D5093">
            <w:pPr>
              <w:spacing w:before="60" w:after="60"/>
              <w:ind w:left="60"/>
              <w:rPr>
                <w:rFonts w:ascii="Segoe UI Symbol" w:hAnsi="Segoe UI Symbol"/>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04194A79" w14:textId="77777777" w:rsidR="00A437FF" w:rsidRPr="00D5087F" w:rsidRDefault="00A437FF" w:rsidP="001D5093">
            <w:pPr>
              <w:spacing w:before="60" w:after="60"/>
              <w:jc w:val="center"/>
              <w:rPr>
                <w:rFonts w:ascii="Segoe UI Symbol" w:hAnsi="Segoe UI Symbol"/>
                <w:i/>
                <w:iCs/>
                <w:color w:val="000000" w:themeColor="text1"/>
                <w:spacing w:val="-6"/>
              </w:rPr>
            </w:pPr>
            <w:r w:rsidRPr="00D5087F">
              <w:rPr>
                <w:rFonts w:ascii="Segoe UI Symbol" w:hAnsi="Segoe UI Symbol"/>
                <w:b/>
                <w:bCs/>
                <w:color w:val="000000" w:themeColor="text1"/>
                <w:spacing w:val="-4"/>
              </w:rPr>
              <w:t>Total Contract Amount (current value, currency, exchange rate and US$ equivalent)</w:t>
            </w:r>
          </w:p>
        </w:tc>
      </w:tr>
      <w:tr w:rsidR="00A437FF" w:rsidRPr="00143E6E" w14:paraId="784ABDF2" w14:textId="77777777" w:rsidTr="00FD1636">
        <w:tc>
          <w:tcPr>
            <w:tcW w:w="968" w:type="dxa"/>
            <w:tcBorders>
              <w:top w:val="single" w:sz="2" w:space="0" w:color="auto"/>
              <w:left w:val="single" w:sz="2" w:space="0" w:color="auto"/>
              <w:bottom w:val="single" w:sz="2" w:space="0" w:color="auto"/>
              <w:right w:val="single" w:sz="2" w:space="0" w:color="auto"/>
            </w:tcBorders>
          </w:tcPr>
          <w:p w14:paraId="2143DC52"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i/>
                <w:iCs/>
                <w:color w:val="000000" w:themeColor="text1"/>
                <w:spacing w:val="-6"/>
              </w:rPr>
              <w:t xml:space="preserve">[insert </w:t>
            </w:r>
            <w:r w:rsidRPr="00D5087F">
              <w:rPr>
                <w:rFonts w:ascii="Segoe UI Symbol" w:hAnsi="Segoe UI Symbol"/>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4367EB4A"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4BA43E3" w14:textId="77777777" w:rsidR="00A437FF" w:rsidRPr="00D5087F" w:rsidRDefault="00A437FF" w:rsidP="001D5093">
            <w:pPr>
              <w:spacing w:before="60" w:after="60"/>
              <w:ind w:left="60"/>
              <w:jc w:val="left"/>
              <w:rPr>
                <w:rFonts w:ascii="Segoe UI Symbol" w:hAnsi="Segoe UI Symbol"/>
                <w:i/>
                <w:iCs/>
                <w:color w:val="000000" w:themeColor="text1"/>
                <w:spacing w:val="-6"/>
              </w:rPr>
            </w:pPr>
            <w:r w:rsidRPr="00D5087F">
              <w:rPr>
                <w:rFonts w:ascii="Segoe UI Symbol" w:hAnsi="Segoe UI Symbol"/>
                <w:color w:val="000000" w:themeColor="text1"/>
                <w:spacing w:val="-4"/>
              </w:rPr>
              <w:t xml:space="preserve">Contract Identification: </w:t>
            </w:r>
            <w:r w:rsidRPr="00D5087F">
              <w:rPr>
                <w:rFonts w:ascii="Segoe UI Symbol" w:hAnsi="Segoe UI Symbol"/>
                <w:i/>
                <w:iCs/>
                <w:color w:val="000000" w:themeColor="text1"/>
                <w:spacing w:val="-6"/>
              </w:rPr>
              <w:t>[indicate complete contract name/ number, and any other identification]</w:t>
            </w:r>
          </w:p>
          <w:p w14:paraId="78CB124F" w14:textId="77777777" w:rsidR="00A437FF" w:rsidRPr="00D5087F" w:rsidRDefault="00A437FF" w:rsidP="001D5093">
            <w:pPr>
              <w:spacing w:before="60" w:after="60"/>
              <w:ind w:left="60"/>
              <w:jc w:val="left"/>
              <w:rPr>
                <w:rFonts w:ascii="Segoe UI Symbol" w:hAnsi="Segoe UI Symbol"/>
                <w:i/>
                <w:iCs/>
                <w:color w:val="000000" w:themeColor="text1"/>
                <w:spacing w:val="-6"/>
              </w:rPr>
            </w:pPr>
            <w:r w:rsidRPr="00D5087F">
              <w:rPr>
                <w:rFonts w:ascii="Segoe UI Symbol" w:hAnsi="Segoe UI Symbol"/>
                <w:color w:val="000000" w:themeColor="text1"/>
                <w:spacing w:val="-4"/>
              </w:rPr>
              <w:t xml:space="preserve">Name of Employer: </w:t>
            </w:r>
            <w:r w:rsidRPr="00D5087F">
              <w:rPr>
                <w:rFonts w:ascii="Segoe UI Symbol" w:hAnsi="Segoe UI Symbol"/>
                <w:i/>
                <w:iCs/>
                <w:color w:val="000000" w:themeColor="text1"/>
                <w:spacing w:val="-6"/>
              </w:rPr>
              <w:t>[insert full name]</w:t>
            </w:r>
          </w:p>
          <w:p w14:paraId="218A5F68" w14:textId="77777777" w:rsidR="00A437FF" w:rsidRPr="00D5087F" w:rsidRDefault="00A437FF" w:rsidP="001D5093">
            <w:pPr>
              <w:spacing w:before="60" w:after="60"/>
              <w:ind w:left="58"/>
              <w:jc w:val="left"/>
              <w:rPr>
                <w:rFonts w:ascii="Segoe UI Symbol" w:hAnsi="Segoe UI Symbol"/>
                <w:i/>
                <w:iCs/>
                <w:color w:val="000000" w:themeColor="text1"/>
                <w:spacing w:val="-6"/>
              </w:rPr>
            </w:pPr>
            <w:r w:rsidRPr="00D5087F">
              <w:rPr>
                <w:rFonts w:ascii="Segoe UI Symbol" w:hAnsi="Segoe UI Symbol"/>
                <w:color w:val="000000" w:themeColor="text1"/>
                <w:spacing w:val="-4"/>
              </w:rPr>
              <w:t xml:space="preserve">Address of Employer: </w:t>
            </w:r>
            <w:r w:rsidRPr="00D5087F">
              <w:rPr>
                <w:rFonts w:ascii="Segoe UI Symbol" w:hAnsi="Segoe UI Symbol"/>
                <w:i/>
                <w:iCs/>
                <w:color w:val="000000" w:themeColor="text1"/>
                <w:spacing w:val="-6"/>
              </w:rPr>
              <w:t>[insert street/city/country]</w:t>
            </w:r>
          </w:p>
          <w:p w14:paraId="547AD240" w14:textId="77777777" w:rsidR="00A437FF" w:rsidRPr="00D5087F" w:rsidRDefault="00A437FF" w:rsidP="001D5093">
            <w:pPr>
              <w:spacing w:before="60" w:after="60"/>
              <w:ind w:left="58"/>
              <w:jc w:val="left"/>
              <w:rPr>
                <w:rFonts w:ascii="Segoe UI Symbol" w:hAnsi="Segoe UI Symbol"/>
                <w:color w:val="000000" w:themeColor="text1"/>
              </w:rPr>
            </w:pPr>
            <w:r w:rsidRPr="00D5087F">
              <w:rPr>
                <w:rFonts w:ascii="Segoe UI Symbol" w:hAnsi="Segoe UI Symbol"/>
                <w:color w:val="000000" w:themeColor="text1"/>
                <w:spacing w:val="-4"/>
              </w:rPr>
              <w:t xml:space="preserve">Reason(s) for nonperformance: </w:t>
            </w:r>
            <w:r w:rsidRPr="00D5087F">
              <w:rPr>
                <w:rFonts w:ascii="Segoe UI Symbol" w:hAnsi="Segoe UI Symbol"/>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6E0C74E"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i/>
                <w:iCs/>
                <w:color w:val="000000" w:themeColor="text1"/>
                <w:spacing w:val="-6"/>
              </w:rPr>
              <w:t>[insert amount]</w:t>
            </w:r>
          </w:p>
        </w:tc>
      </w:tr>
      <w:tr w:rsidR="00A437FF" w:rsidRPr="00143E6E" w14:paraId="6C46EC19" w14:textId="77777777" w:rsidTr="00FD1636">
        <w:tc>
          <w:tcPr>
            <w:tcW w:w="9389" w:type="dxa"/>
            <w:gridSpan w:val="4"/>
            <w:tcBorders>
              <w:top w:val="single" w:sz="2" w:space="0" w:color="auto"/>
              <w:left w:val="single" w:sz="2" w:space="0" w:color="auto"/>
              <w:bottom w:val="single" w:sz="2" w:space="0" w:color="auto"/>
              <w:right w:val="single" w:sz="2" w:space="0" w:color="auto"/>
            </w:tcBorders>
          </w:tcPr>
          <w:p w14:paraId="6665D91C" w14:textId="77777777" w:rsidR="00A437FF" w:rsidRPr="00D5087F" w:rsidRDefault="00A437FF" w:rsidP="001D5093">
            <w:pPr>
              <w:spacing w:before="60" w:after="60"/>
              <w:jc w:val="center"/>
              <w:rPr>
                <w:rFonts w:ascii="Segoe UI Symbol" w:hAnsi="Segoe UI Symbol"/>
                <w:color w:val="000000" w:themeColor="text1"/>
                <w:spacing w:val="-4"/>
              </w:rPr>
            </w:pPr>
            <w:r w:rsidRPr="00D5087F">
              <w:rPr>
                <w:rFonts w:ascii="Segoe UI Symbol" w:hAnsi="Segoe UI Symbol"/>
                <w:color w:val="000000" w:themeColor="text1"/>
                <w:spacing w:val="-8"/>
              </w:rPr>
              <w:t xml:space="preserve">Pending Litigation, in accordance with Section III, </w:t>
            </w:r>
            <w:r w:rsidRPr="00D5087F">
              <w:rPr>
                <w:rFonts w:ascii="Segoe UI Symbol" w:hAnsi="Segoe UI Symbol"/>
                <w:bCs/>
              </w:rPr>
              <w:t>Evaluation and Qualification Criteria</w:t>
            </w:r>
          </w:p>
        </w:tc>
      </w:tr>
      <w:tr w:rsidR="00A437FF" w:rsidRPr="00143E6E" w14:paraId="5E8CA732" w14:textId="77777777" w:rsidTr="00FD1636">
        <w:tc>
          <w:tcPr>
            <w:tcW w:w="9389" w:type="dxa"/>
            <w:gridSpan w:val="4"/>
            <w:tcBorders>
              <w:top w:val="single" w:sz="2" w:space="0" w:color="auto"/>
              <w:left w:val="single" w:sz="2" w:space="0" w:color="auto"/>
              <w:right w:val="single" w:sz="2" w:space="0" w:color="auto"/>
            </w:tcBorders>
          </w:tcPr>
          <w:p w14:paraId="77DC6E9E" w14:textId="77777777" w:rsidR="00A437FF" w:rsidRPr="00D5087F" w:rsidRDefault="00A437FF" w:rsidP="001D5093">
            <w:pPr>
              <w:spacing w:before="60" w:after="60"/>
              <w:ind w:left="540" w:hanging="438"/>
              <w:rPr>
                <w:rFonts w:ascii="Segoe UI Symbol" w:hAnsi="Segoe UI Symbol"/>
                <w:color w:val="000000" w:themeColor="text1"/>
                <w:spacing w:val="-4"/>
              </w:rPr>
            </w:pPr>
            <w:r w:rsidRPr="00D5087F">
              <w:rPr>
                <w:rFonts w:ascii="Wingdings" w:eastAsia="Wingdings" w:hAnsi="Wingdings" w:cs="Wingdings"/>
                <w:color w:val="000000" w:themeColor="text1"/>
                <w:spacing w:val="-2"/>
              </w:rPr>
              <w:t>¨</w:t>
            </w:r>
            <w:r w:rsidRPr="00D5087F">
              <w:rPr>
                <w:rFonts w:ascii="Segoe UI Symbol" w:hAnsi="Segoe UI Symbol"/>
                <w:color w:val="000000" w:themeColor="text1"/>
                <w:spacing w:val="-4"/>
              </w:rPr>
              <w:t xml:space="preserve"> </w:t>
            </w:r>
            <w:r w:rsidRPr="00D5087F">
              <w:rPr>
                <w:rFonts w:ascii="Segoe UI Symbol" w:hAnsi="Segoe UI Symbol"/>
                <w:color w:val="000000" w:themeColor="text1"/>
                <w:spacing w:val="-4"/>
              </w:rPr>
              <w:tab/>
            </w:r>
            <w:r w:rsidRPr="00D5087F">
              <w:rPr>
                <w:rFonts w:ascii="Segoe UI Symbol" w:hAnsi="Segoe UI Symbol"/>
                <w:color w:val="000000" w:themeColor="text1"/>
                <w:spacing w:val="-6"/>
              </w:rPr>
              <w:t xml:space="preserve">No pending </w:t>
            </w:r>
            <w:r w:rsidRPr="00D5087F">
              <w:rPr>
                <w:rFonts w:ascii="Segoe UI Symbol" w:hAnsi="Segoe UI Symbol"/>
                <w:color w:val="000000" w:themeColor="text1"/>
                <w:spacing w:val="-8"/>
              </w:rPr>
              <w:t>litigation</w:t>
            </w:r>
            <w:r w:rsidRPr="00D5087F">
              <w:rPr>
                <w:rFonts w:ascii="Segoe UI Symbol" w:hAnsi="Segoe UI Symbol"/>
                <w:color w:val="000000" w:themeColor="text1"/>
                <w:spacing w:val="-6"/>
              </w:rPr>
              <w:t xml:space="preserve"> in accordance with Section </w:t>
            </w:r>
            <w:r w:rsidRPr="00D5087F">
              <w:rPr>
                <w:rFonts w:ascii="Segoe UI Symbol" w:hAnsi="Segoe UI Symbol"/>
                <w:color w:val="000000" w:themeColor="text1"/>
                <w:spacing w:val="-4"/>
              </w:rPr>
              <w:t xml:space="preserve">III, </w:t>
            </w:r>
            <w:r w:rsidRPr="00D5087F">
              <w:rPr>
                <w:rFonts w:ascii="Segoe UI Symbol" w:hAnsi="Segoe UI Symbol"/>
                <w:bCs/>
              </w:rPr>
              <w:t>Evaluation and Qualification Criteria</w:t>
            </w:r>
            <w:r w:rsidRPr="00D5087F">
              <w:rPr>
                <w:rFonts w:ascii="Segoe UI Symbol" w:hAnsi="Segoe UI Symbol"/>
                <w:color w:val="000000" w:themeColor="text1"/>
                <w:spacing w:val="-4"/>
              </w:rPr>
              <w:t>, Sub-Factor 2.3.</w:t>
            </w:r>
          </w:p>
        </w:tc>
      </w:tr>
      <w:tr w:rsidR="00A437FF" w:rsidRPr="00143E6E" w14:paraId="26266D6A" w14:textId="77777777" w:rsidTr="00FD1636">
        <w:tc>
          <w:tcPr>
            <w:tcW w:w="9389" w:type="dxa"/>
            <w:gridSpan w:val="4"/>
            <w:tcBorders>
              <w:left w:val="single" w:sz="2" w:space="0" w:color="auto"/>
              <w:bottom w:val="single" w:sz="2" w:space="0" w:color="auto"/>
              <w:right w:val="single" w:sz="2" w:space="0" w:color="auto"/>
            </w:tcBorders>
          </w:tcPr>
          <w:p w14:paraId="54F7167C" w14:textId="77777777" w:rsidR="00A437FF" w:rsidRPr="00D5087F" w:rsidRDefault="00A437FF" w:rsidP="001D5093">
            <w:pPr>
              <w:spacing w:before="60" w:after="60"/>
              <w:ind w:left="540" w:right="125" w:hanging="438"/>
              <w:rPr>
                <w:rFonts w:ascii="Segoe UI Symbol" w:hAnsi="Segoe UI Symbol"/>
                <w:color w:val="000000" w:themeColor="text1"/>
                <w:spacing w:val="-4"/>
              </w:rPr>
            </w:pPr>
            <w:r w:rsidRPr="00D5087F">
              <w:rPr>
                <w:rFonts w:ascii="Wingdings" w:eastAsia="Wingdings" w:hAnsi="Wingdings" w:cs="Wingdings"/>
                <w:color w:val="000000" w:themeColor="text1"/>
                <w:spacing w:val="-2"/>
              </w:rPr>
              <w:t>¨</w:t>
            </w:r>
            <w:r w:rsidRPr="00D5087F">
              <w:rPr>
                <w:rFonts w:ascii="Segoe UI Symbol" w:hAnsi="Segoe UI Symbol"/>
                <w:color w:val="000000" w:themeColor="text1"/>
                <w:spacing w:val="-4"/>
              </w:rPr>
              <w:t xml:space="preserve"> </w:t>
            </w:r>
            <w:r w:rsidRPr="00D5087F">
              <w:rPr>
                <w:rFonts w:ascii="Segoe UI Symbol" w:hAnsi="Segoe UI Symbol"/>
                <w:color w:val="000000" w:themeColor="text1"/>
                <w:spacing w:val="-4"/>
              </w:rPr>
              <w:tab/>
            </w:r>
            <w:r w:rsidRPr="00D5087F">
              <w:rPr>
                <w:rFonts w:ascii="Segoe UI Symbol" w:hAnsi="Segoe UI Symbol"/>
                <w:color w:val="000000" w:themeColor="text1"/>
                <w:spacing w:val="-8"/>
              </w:rPr>
              <w:t xml:space="preserve">Pending litigation in accordance with Section III, </w:t>
            </w:r>
            <w:r w:rsidRPr="00D5087F">
              <w:rPr>
                <w:rFonts w:ascii="Segoe UI Symbol" w:hAnsi="Segoe UI Symbol"/>
                <w:color w:val="000000" w:themeColor="text1"/>
                <w:spacing w:val="-4"/>
              </w:rPr>
              <w:t>Evaluation and Qualification Criteria, Sub-Factor 2.3 as indicated below.</w:t>
            </w:r>
          </w:p>
        </w:tc>
      </w:tr>
    </w:tbl>
    <w:p w14:paraId="58AD8756" w14:textId="31DA24AC" w:rsidR="00A437FF" w:rsidRPr="00D5087F" w:rsidRDefault="00A437FF" w:rsidP="001D5093">
      <w:pPr>
        <w:spacing w:line="468" w:lineRule="atLeast"/>
        <w:rPr>
          <w:rFonts w:ascii="Segoe UI Symbol" w:hAnsi="Segoe UI Symbol"/>
          <w:b/>
          <w:bCs/>
          <w:color w:val="000000" w:themeColor="text1"/>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40"/>
        <w:gridCol w:w="1763"/>
        <w:gridCol w:w="233"/>
        <w:gridCol w:w="3772"/>
        <w:gridCol w:w="1645"/>
      </w:tblGrid>
      <w:tr w:rsidR="00A437FF" w:rsidRPr="00143E6E" w14:paraId="309EE37D" w14:textId="77777777" w:rsidTr="00FD1636">
        <w:tc>
          <w:tcPr>
            <w:tcW w:w="1523" w:type="dxa"/>
            <w:gridSpan w:val="2"/>
          </w:tcPr>
          <w:p w14:paraId="142DE575" w14:textId="77777777" w:rsidR="00A437FF" w:rsidRPr="00D5087F" w:rsidRDefault="00A437FF" w:rsidP="001D5093">
            <w:pPr>
              <w:spacing w:before="60" w:after="60"/>
              <w:jc w:val="center"/>
              <w:rPr>
                <w:rFonts w:ascii="Segoe UI Symbol" w:hAnsi="Segoe UI Symbol"/>
                <w:b/>
                <w:color w:val="000000" w:themeColor="text1"/>
                <w:spacing w:val="8"/>
              </w:rPr>
            </w:pPr>
            <w:r w:rsidRPr="00D5087F">
              <w:rPr>
                <w:rFonts w:ascii="Segoe UI Symbol" w:hAnsi="Segoe UI Symbol"/>
                <w:b/>
                <w:color w:val="000000" w:themeColor="text1"/>
              </w:rPr>
              <w:t>Year of dispute</w:t>
            </w:r>
          </w:p>
        </w:tc>
        <w:tc>
          <w:tcPr>
            <w:tcW w:w="2051" w:type="dxa"/>
            <w:gridSpan w:val="2"/>
          </w:tcPr>
          <w:p w14:paraId="3FC86C9B" w14:textId="77777777" w:rsidR="00A437FF" w:rsidRPr="00D5087F" w:rsidRDefault="00A437FF" w:rsidP="001D5093">
            <w:pPr>
              <w:spacing w:before="60" w:after="60"/>
              <w:jc w:val="center"/>
              <w:rPr>
                <w:rFonts w:ascii="Segoe UI Symbol" w:hAnsi="Segoe UI Symbol"/>
                <w:b/>
                <w:color w:val="000000" w:themeColor="text1"/>
              </w:rPr>
            </w:pPr>
            <w:r w:rsidRPr="00D5087F">
              <w:rPr>
                <w:rFonts w:ascii="Segoe UI Symbol" w:hAnsi="Segoe UI Symbol"/>
                <w:b/>
                <w:color w:val="000000" w:themeColor="text1"/>
              </w:rPr>
              <w:t>Amount in dispute (</w:t>
            </w:r>
            <w:r w:rsidRPr="00D5087F">
              <w:rPr>
                <w:rFonts w:ascii="Segoe UI Symbol" w:hAnsi="Segoe UI Symbol"/>
                <w:b/>
                <w:bCs/>
                <w:color w:val="000000" w:themeColor="text1"/>
                <w:spacing w:val="-4"/>
              </w:rPr>
              <w:t>currency</w:t>
            </w:r>
            <w:r w:rsidRPr="00D5087F">
              <w:rPr>
                <w:rFonts w:ascii="Segoe UI Symbol" w:hAnsi="Segoe UI Symbol"/>
                <w:b/>
                <w:color w:val="000000" w:themeColor="text1"/>
              </w:rPr>
              <w:t>)</w:t>
            </w:r>
          </w:p>
        </w:tc>
        <w:tc>
          <w:tcPr>
            <w:tcW w:w="3981" w:type="dxa"/>
          </w:tcPr>
          <w:p w14:paraId="06FB4B82" w14:textId="77777777" w:rsidR="00A437FF" w:rsidRPr="00D5087F" w:rsidRDefault="00A437FF" w:rsidP="001D5093">
            <w:pPr>
              <w:spacing w:before="60" w:after="60"/>
              <w:jc w:val="center"/>
              <w:rPr>
                <w:rFonts w:ascii="Segoe UI Symbol" w:hAnsi="Segoe UI Symbol"/>
                <w:b/>
                <w:color w:val="000000" w:themeColor="text1"/>
                <w:spacing w:val="8"/>
              </w:rPr>
            </w:pPr>
            <w:r w:rsidRPr="00D5087F">
              <w:rPr>
                <w:rFonts w:ascii="Segoe UI Symbol" w:hAnsi="Segoe UI Symbol"/>
                <w:b/>
                <w:color w:val="000000" w:themeColor="text1"/>
              </w:rPr>
              <w:t>Contract Identification</w:t>
            </w:r>
          </w:p>
        </w:tc>
        <w:tc>
          <w:tcPr>
            <w:tcW w:w="1687" w:type="dxa"/>
          </w:tcPr>
          <w:p w14:paraId="718C5B7E" w14:textId="77777777" w:rsidR="00A437FF" w:rsidRPr="00D5087F" w:rsidRDefault="00A437FF" w:rsidP="001D5093">
            <w:pPr>
              <w:spacing w:before="60" w:after="60"/>
              <w:jc w:val="center"/>
              <w:rPr>
                <w:rFonts w:ascii="Segoe UI Symbol" w:hAnsi="Segoe UI Symbol"/>
                <w:b/>
                <w:color w:val="000000" w:themeColor="text1"/>
              </w:rPr>
            </w:pPr>
            <w:r w:rsidRPr="00D5087F">
              <w:rPr>
                <w:rFonts w:ascii="Segoe UI Symbol" w:hAnsi="Segoe UI Symbol"/>
                <w:b/>
                <w:color w:val="000000" w:themeColor="text1"/>
              </w:rPr>
              <w:t>Total Contract Amount (</w:t>
            </w:r>
            <w:r w:rsidRPr="00D5087F">
              <w:rPr>
                <w:rFonts w:ascii="Segoe UI Symbol" w:hAnsi="Segoe UI Symbol"/>
                <w:b/>
                <w:bCs/>
                <w:color w:val="000000" w:themeColor="text1"/>
                <w:spacing w:val="-4"/>
              </w:rPr>
              <w:t>currency</w:t>
            </w:r>
            <w:r w:rsidRPr="00D5087F">
              <w:rPr>
                <w:rFonts w:ascii="Segoe UI Symbol" w:hAnsi="Segoe UI Symbol"/>
                <w:b/>
                <w:color w:val="000000" w:themeColor="text1"/>
              </w:rPr>
              <w:t>), USD Equivalent (exchange rate)</w:t>
            </w:r>
          </w:p>
        </w:tc>
      </w:tr>
      <w:tr w:rsidR="00A437FF" w:rsidRPr="00143E6E" w14:paraId="0923B71B" w14:textId="77777777" w:rsidTr="00FD1636">
        <w:trPr>
          <w:cantSplit/>
        </w:trPr>
        <w:tc>
          <w:tcPr>
            <w:tcW w:w="1523" w:type="dxa"/>
            <w:gridSpan w:val="2"/>
          </w:tcPr>
          <w:p w14:paraId="5A8A0FD8" w14:textId="77777777" w:rsidR="00A437FF" w:rsidRPr="00D5087F" w:rsidRDefault="00A437FF" w:rsidP="001D5093">
            <w:pPr>
              <w:spacing w:before="60" w:after="60"/>
              <w:rPr>
                <w:rFonts w:ascii="Segoe UI Symbol" w:hAnsi="Segoe UI Symbol"/>
                <w:i/>
                <w:color w:val="000000" w:themeColor="text1"/>
              </w:rPr>
            </w:pPr>
          </w:p>
        </w:tc>
        <w:tc>
          <w:tcPr>
            <w:tcW w:w="2051" w:type="dxa"/>
            <w:gridSpan w:val="2"/>
          </w:tcPr>
          <w:p w14:paraId="7D8EBEB6" w14:textId="77777777" w:rsidR="00A437FF" w:rsidRPr="00D5087F" w:rsidRDefault="00A437FF" w:rsidP="001D5093">
            <w:pPr>
              <w:spacing w:before="60" w:after="60"/>
              <w:rPr>
                <w:rFonts w:ascii="Segoe UI Symbol" w:hAnsi="Segoe UI Symbol"/>
                <w:i/>
                <w:color w:val="000000" w:themeColor="text1"/>
              </w:rPr>
            </w:pPr>
          </w:p>
        </w:tc>
        <w:tc>
          <w:tcPr>
            <w:tcW w:w="3981" w:type="dxa"/>
          </w:tcPr>
          <w:p w14:paraId="683745E0"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Contract Identification: _________</w:t>
            </w:r>
          </w:p>
          <w:p w14:paraId="2B8082A9"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Name of Employer: ____________</w:t>
            </w:r>
          </w:p>
          <w:p w14:paraId="7C215087"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Address of </w:t>
            </w:r>
            <w:proofErr w:type="gramStart"/>
            <w:r w:rsidRPr="00D5087F">
              <w:rPr>
                <w:rFonts w:ascii="Segoe UI Symbol" w:hAnsi="Segoe UI Symbol"/>
                <w:color w:val="000000" w:themeColor="text1"/>
              </w:rPr>
              <w:t>Employer: _</w:t>
            </w:r>
            <w:proofErr w:type="gramEnd"/>
            <w:r w:rsidRPr="00D5087F">
              <w:rPr>
                <w:rFonts w:ascii="Segoe UI Symbol" w:hAnsi="Segoe UI Symbol"/>
                <w:color w:val="000000" w:themeColor="text1"/>
              </w:rPr>
              <w:t>_________</w:t>
            </w:r>
          </w:p>
          <w:p w14:paraId="251B41A8"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Matter in dispute: ______________</w:t>
            </w:r>
          </w:p>
          <w:p w14:paraId="21B29230"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Party who initiated the dispute: ____</w:t>
            </w:r>
          </w:p>
          <w:p w14:paraId="5A9F1234" w14:textId="77777777" w:rsidR="00A437FF" w:rsidRPr="00D5087F" w:rsidRDefault="00A437FF" w:rsidP="001D5093">
            <w:pPr>
              <w:spacing w:before="60" w:after="60" w:line="480" w:lineRule="exact"/>
              <w:jc w:val="center"/>
              <w:rPr>
                <w:rFonts w:ascii="Segoe UI Symbol" w:hAnsi="Segoe UI Symbol"/>
                <w:i/>
                <w:color w:val="000000" w:themeColor="text1"/>
              </w:rPr>
            </w:pPr>
            <w:r w:rsidRPr="00D5087F">
              <w:rPr>
                <w:rFonts w:ascii="Segoe UI Symbol" w:hAnsi="Segoe UI Symbol"/>
                <w:color w:val="000000" w:themeColor="text1"/>
              </w:rPr>
              <w:t xml:space="preserve">Status of dispute: </w:t>
            </w:r>
            <w:r w:rsidRPr="00D5087F">
              <w:rPr>
                <w:rFonts w:ascii="Segoe UI Symbol" w:hAnsi="Segoe UI Symbol"/>
                <w:i/>
                <w:color w:val="000000" w:themeColor="text1"/>
              </w:rPr>
              <w:t>___________</w:t>
            </w:r>
          </w:p>
        </w:tc>
        <w:tc>
          <w:tcPr>
            <w:tcW w:w="1687" w:type="dxa"/>
          </w:tcPr>
          <w:p w14:paraId="238A3BC5" w14:textId="77777777" w:rsidR="00A437FF" w:rsidRPr="00D5087F" w:rsidRDefault="00A437FF" w:rsidP="001D5093">
            <w:pPr>
              <w:spacing w:before="60" w:after="60"/>
              <w:rPr>
                <w:rFonts w:ascii="Segoe UI Symbol" w:hAnsi="Segoe UI Symbol"/>
                <w:i/>
                <w:color w:val="000000" w:themeColor="text1"/>
              </w:rPr>
            </w:pPr>
          </w:p>
        </w:tc>
      </w:tr>
      <w:tr w:rsidR="00A437FF" w:rsidRPr="00143E6E" w14:paraId="7AA709C3" w14:textId="77777777" w:rsidTr="00FD1636">
        <w:trPr>
          <w:cantSplit/>
        </w:trPr>
        <w:tc>
          <w:tcPr>
            <w:tcW w:w="1523" w:type="dxa"/>
            <w:gridSpan w:val="2"/>
          </w:tcPr>
          <w:p w14:paraId="3A3445AD" w14:textId="77777777" w:rsidR="00A437FF" w:rsidRPr="00D5087F" w:rsidRDefault="00A437FF" w:rsidP="001D5093">
            <w:pPr>
              <w:spacing w:before="60" w:after="60"/>
              <w:rPr>
                <w:rFonts w:ascii="Segoe UI Symbol" w:hAnsi="Segoe UI Symbol"/>
                <w:i/>
                <w:color w:val="000000" w:themeColor="text1"/>
              </w:rPr>
            </w:pPr>
          </w:p>
        </w:tc>
        <w:tc>
          <w:tcPr>
            <w:tcW w:w="2051" w:type="dxa"/>
            <w:gridSpan w:val="2"/>
          </w:tcPr>
          <w:p w14:paraId="0261C08A" w14:textId="77777777" w:rsidR="00A437FF" w:rsidRPr="00D5087F" w:rsidRDefault="00A437FF" w:rsidP="001D5093">
            <w:pPr>
              <w:spacing w:before="60" w:after="60"/>
              <w:rPr>
                <w:rFonts w:ascii="Segoe UI Symbol" w:hAnsi="Segoe UI Symbol"/>
                <w:i/>
                <w:color w:val="000000" w:themeColor="text1"/>
              </w:rPr>
            </w:pPr>
          </w:p>
        </w:tc>
        <w:tc>
          <w:tcPr>
            <w:tcW w:w="3981" w:type="dxa"/>
          </w:tcPr>
          <w:p w14:paraId="7B241491"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Contract Identification: </w:t>
            </w:r>
          </w:p>
          <w:p w14:paraId="323605DA"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Name of Employer: </w:t>
            </w:r>
          </w:p>
          <w:p w14:paraId="5D8B3A76"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Address of Employer: </w:t>
            </w:r>
          </w:p>
          <w:p w14:paraId="414E9889"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Matter in dispute: </w:t>
            </w:r>
          </w:p>
          <w:p w14:paraId="7F3E872C" w14:textId="77777777" w:rsidR="00A437FF" w:rsidRPr="00D5087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Party who initiated the dispute: </w:t>
            </w:r>
          </w:p>
          <w:p w14:paraId="60EA6CCC" w14:textId="77777777" w:rsidR="00A437FF" w:rsidRDefault="00A437FF" w:rsidP="001D5093">
            <w:pPr>
              <w:spacing w:before="60" w:after="60"/>
              <w:rPr>
                <w:rFonts w:ascii="Segoe UI Symbol" w:hAnsi="Segoe UI Symbol"/>
                <w:color w:val="000000" w:themeColor="text1"/>
              </w:rPr>
            </w:pPr>
            <w:r w:rsidRPr="00D5087F">
              <w:rPr>
                <w:rFonts w:ascii="Segoe UI Symbol" w:hAnsi="Segoe UI Symbol"/>
                <w:color w:val="000000" w:themeColor="text1"/>
              </w:rPr>
              <w:t xml:space="preserve">Status of dispute: </w:t>
            </w:r>
          </w:p>
          <w:p w14:paraId="2B7B51BE" w14:textId="77777777" w:rsidR="00475EEA" w:rsidRDefault="00475EEA" w:rsidP="001D5093">
            <w:pPr>
              <w:spacing w:before="60" w:after="60"/>
              <w:rPr>
                <w:rFonts w:ascii="Segoe UI Symbol" w:hAnsi="Segoe UI Symbol"/>
                <w:i/>
                <w:color w:val="000000" w:themeColor="text1"/>
              </w:rPr>
            </w:pPr>
          </w:p>
          <w:p w14:paraId="1CD4A729" w14:textId="1C5CB43D" w:rsidR="00475EEA" w:rsidRPr="00D5087F" w:rsidRDefault="00475EEA" w:rsidP="001D5093">
            <w:pPr>
              <w:spacing w:before="60" w:after="60"/>
              <w:rPr>
                <w:rFonts w:ascii="Segoe UI Symbol" w:hAnsi="Segoe UI Symbol"/>
                <w:i/>
                <w:color w:val="000000" w:themeColor="text1"/>
              </w:rPr>
            </w:pPr>
          </w:p>
        </w:tc>
        <w:tc>
          <w:tcPr>
            <w:tcW w:w="1687" w:type="dxa"/>
          </w:tcPr>
          <w:p w14:paraId="251D9342" w14:textId="77777777" w:rsidR="00A437FF" w:rsidRPr="00D5087F" w:rsidRDefault="00A437FF" w:rsidP="001D5093">
            <w:pPr>
              <w:spacing w:before="60" w:after="60"/>
              <w:rPr>
                <w:rFonts w:ascii="Segoe UI Symbol" w:hAnsi="Segoe UI Symbol"/>
                <w:i/>
                <w:color w:val="000000" w:themeColor="text1"/>
              </w:rPr>
            </w:pPr>
          </w:p>
        </w:tc>
      </w:tr>
      <w:tr w:rsidR="00A437FF" w:rsidRPr="00143E6E" w14:paraId="14E26F85" w14:textId="77777777" w:rsidTr="00475EEA">
        <w:trPr>
          <w:trHeight w:val="890"/>
        </w:trPr>
        <w:tc>
          <w:tcPr>
            <w:tcW w:w="9242" w:type="dxa"/>
            <w:gridSpan w:val="6"/>
          </w:tcPr>
          <w:p w14:paraId="752E8648" w14:textId="77777777" w:rsidR="00A437FF" w:rsidRPr="00D5087F" w:rsidRDefault="00A437FF" w:rsidP="001D5093">
            <w:pPr>
              <w:jc w:val="center"/>
              <w:rPr>
                <w:rFonts w:ascii="Segoe UI Symbol" w:eastAsia="MS Mincho" w:hAnsi="Segoe UI Symbol" w:cs="MS Mincho"/>
                <w:spacing w:val="-2"/>
              </w:rPr>
            </w:pPr>
            <w:r w:rsidRPr="00D5087F">
              <w:rPr>
                <w:rFonts w:ascii="Segoe UI Symbol" w:hAnsi="Segoe UI Symbol"/>
              </w:rPr>
              <w:t xml:space="preserve">Litigation History </w:t>
            </w:r>
            <w:r w:rsidRPr="00D5087F">
              <w:rPr>
                <w:rFonts w:ascii="Segoe UI Symbol" w:hAnsi="Segoe UI Symbol"/>
                <w:spacing w:val="-4"/>
              </w:rPr>
              <w:t xml:space="preserve">in accordance with Section III, </w:t>
            </w:r>
            <w:r w:rsidRPr="00D5087F">
              <w:rPr>
                <w:rFonts w:ascii="Segoe UI Symbol" w:hAnsi="Segoe UI Symbol"/>
                <w:bCs/>
              </w:rPr>
              <w:t>Evaluation and Qualification Criteria</w:t>
            </w:r>
          </w:p>
        </w:tc>
      </w:tr>
      <w:tr w:rsidR="00A437FF" w:rsidRPr="00143E6E" w14:paraId="198EE75D" w14:textId="77777777" w:rsidTr="00FD1636">
        <w:tc>
          <w:tcPr>
            <w:tcW w:w="9242" w:type="dxa"/>
            <w:gridSpan w:val="6"/>
          </w:tcPr>
          <w:p w14:paraId="4DDD026E" w14:textId="77777777" w:rsidR="00A437FF" w:rsidRPr="00D5087F" w:rsidRDefault="00A437FF" w:rsidP="001D5093">
            <w:pPr>
              <w:rPr>
                <w:rFonts w:ascii="Segoe UI Symbol" w:hAnsi="Segoe UI Symbol"/>
              </w:rPr>
            </w:pPr>
            <w:r w:rsidRPr="00D5087F">
              <w:rPr>
                <w:rFonts w:ascii="Wingdings" w:eastAsia="Wingdings" w:hAnsi="Wingdings" w:cs="Wingdings"/>
                <w:spacing w:val="-2"/>
              </w:rPr>
              <w:t>¨</w:t>
            </w:r>
            <w:r w:rsidRPr="00D5087F">
              <w:rPr>
                <w:rFonts w:ascii="Segoe UI Symbol" w:hAnsi="Segoe UI Symbol"/>
                <w:spacing w:val="-4"/>
              </w:rPr>
              <w:t xml:space="preserve"> </w:t>
            </w:r>
            <w:r w:rsidRPr="00D5087F">
              <w:rPr>
                <w:rFonts w:ascii="Segoe UI Symbol" w:hAnsi="Segoe UI Symbol"/>
                <w:spacing w:val="-4"/>
              </w:rPr>
              <w:tab/>
            </w:r>
            <w:r w:rsidRPr="00D5087F">
              <w:rPr>
                <w:rFonts w:ascii="Segoe UI Symbol" w:hAnsi="Segoe UI Symbol"/>
                <w:spacing w:val="-6"/>
              </w:rPr>
              <w:t xml:space="preserve">No </w:t>
            </w:r>
            <w:r w:rsidRPr="00D5087F">
              <w:rPr>
                <w:rFonts w:ascii="Segoe UI Symbol" w:hAnsi="Segoe UI Symbol"/>
              </w:rPr>
              <w:t xml:space="preserve">Litigation History </w:t>
            </w:r>
            <w:r w:rsidRPr="00D5087F">
              <w:rPr>
                <w:rFonts w:ascii="Segoe UI Symbol" w:hAnsi="Segoe UI Symbol"/>
                <w:spacing w:val="-6"/>
              </w:rPr>
              <w:t xml:space="preserve">in accordance with Section </w:t>
            </w:r>
            <w:r w:rsidRPr="00D5087F">
              <w:rPr>
                <w:rFonts w:ascii="Segoe UI Symbol" w:hAnsi="Segoe UI Symbol"/>
                <w:spacing w:val="-4"/>
              </w:rPr>
              <w:t xml:space="preserve">III, </w:t>
            </w:r>
            <w:r w:rsidRPr="00D5087F">
              <w:rPr>
                <w:rFonts w:ascii="Segoe UI Symbol" w:hAnsi="Segoe UI Symbol"/>
                <w:bCs/>
              </w:rPr>
              <w:t>Evaluation and Qualification Criteria</w:t>
            </w:r>
            <w:r w:rsidRPr="00D5087F">
              <w:rPr>
                <w:rFonts w:ascii="Segoe UI Symbol" w:hAnsi="Segoe UI Symbol"/>
                <w:spacing w:val="-4"/>
              </w:rPr>
              <w:t>, Sub-Factor 2.4.</w:t>
            </w:r>
          </w:p>
          <w:p w14:paraId="32B309E2" w14:textId="77777777" w:rsidR="00A437FF" w:rsidRPr="00D5087F" w:rsidRDefault="00A437FF" w:rsidP="001D5093">
            <w:pPr>
              <w:rPr>
                <w:rFonts w:ascii="Segoe UI Symbol" w:hAnsi="Segoe UI Symbol"/>
              </w:rPr>
            </w:pPr>
            <w:r w:rsidRPr="00D5087F">
              <w:rPr>
                <w:rFonts w:ascii="Wingdings" w:eastAsia="Wingdings" w:hAnsi="Wingdings" w:cs="Wingdings"/>
                <w:spacing w:val="-2"/>
              </w:rPr>
              <w:t>¨</w:t>
            </w:r>
            <w:r w:rsidRPr="00D5087F">
              <w:rPr>
                <w:rFonts w:ascii="Segoe UI Symbol" w:hAnsi="Segoe UI Symbol"/>
                <w:spacing w:val="-4"/>
              </w:rPr>
              <w:t xml:space="preserve"> </w:t>
            </w:r>
            <w:r w:rsidRPr="00D5087F">
              <w:rPr>
                <w:rFonts w:ascii="Segoe UI Symbol" w:hAnsi="Segoe UI Symbol"/>
                <w:spacing w:val="-4"/>
              </w:rPr>
              <w:tab/>
            </w:r>
            <w:r w:rsidRPr="00D5087F">
              <w:rPr>
                <w:rFonts w:ascii="Segoe UI Symbol" w:hAnsi="Segoe UI Symbol"/>
              </w:rPr>
              <w:t>Litigation History</w:t>
            </w:r>
            <w:r w:rsidRPr="00D5087F" w:rsidDel="00B307E7">
              <w:rPr>
                <w:rFonts w:ascii="Segoe UI Symbol" w:hAnsi="Segoe UI Symbol"/>
                <w:spacing w:val="-8"/>
              </w:rPr>
              <w:t xml:space="preserve"> </w:t>
            </w:r>
            <w:r w:rsidRPr="00D5087F">
              <w:rPr>
                <w:rFonts w:ascii="Segoe UI Symbol" w:hAnsi="Segoe UI Symbol"/>
                <w:spacing w:val="-8"/>
              </w:rPr>
              <w:t xml:space="preserve">in accordance with Section III, </w:t>
            </w:r>
            <w:r w:rsidRPr="00D5087F">
              <w:rPr>
                <w:rFonts w:ascii="Segoe UI Symbol" w:hAnsi="Segoe UI Symbol"/>
                <w:bCs/>
              </w:rPr>
              <w:t>Evaluation and Qualification Criteria</w:t>
            </w:r>
            <w:r w:rsidRPr="00D5087F">
              <w:rPr>
                <w:rFonts w:ascii="Segoe UI Symbol" w:hAnsi="Segoe UI Symbol"/>
                <w:spacing w:val="-4"/>
              </w:rPr>
              <w:t>, Sub-Factor 2.4 as indicated below.</w:t>
            </w:r>
          </w:p>
        </w:tc>
      </w:tr>
      <w:tr w:rsidR="00A437FF" w:rsidRPr="00143E6E" w14:paraId="323FD710" w14:textId="77777777" w:rsidTr="00FD1636">
        <w:tc>
          <w:tcPr>
            <w:tcW w:w="1259" w:type="dxa"/>
          </w:tcPr>
          <w:p w14:paraId="1A4EA079" w14:textId="77777777" w:rsidR="00A437FF" w:rsidRPr="00D5087F" w:rsidRDefault="00A437FF" w:rsidP="001D5093">
            <w:pPr>
              <w:jc w:val="center"/>
              <w:rPr>
                <w:rFonts w:ascii="Segoe UI Symbol" w:hAnsi="Segoe UI Symbol"/>
                <w:b/>
                <w:spacing w:val="8"/>
                <w:sz w:val="22"/>
              </w:rPr>
            </w:pPr>
            <w:r w:rsidRPr="00D5087F">
              <w:rPr>
                <w:rFonts w:ascii="Segoe UI Symbol" w:hAnsi="Segoe UI Symbol"/>
                <w:b/>
                <w:sz w:val="22"/>
              </w:rPr>
              <w:lastRenderedPageBreak/>
              <w:t>Year of award</w:t>
            </w:r>
          </w:p>
        </w:tc>
        <w:tc>
          <w:tcPr>
            <w:tcW w:w="2069" w:type="dxa"/>
            <w:gridSpan w:val="2"/>
          </w:tcPr>
          <w:p w14:paraId="556EF296" w14:textId="77777777" w:rsidR="00A437FF" w:rsidRPr="00D5087F" w:rsidRDefault="00A437FF" w:rsidP="001D5093">
            <w:pPr>
              <w:jc w:val="center"/>
              <w:rPr>
                <w:rFonts w:ascii="Segoe UI Symbol" w:hAnsi="Segoe UI Symbol"/>
                <w:b/>
                <w:sz w:val="22"/>
              </w:rPr>
            </w:pPr>
            <w:r w:rsidRPr="00D5087F">
              <w:rPr>
                <w:rFonts w:ascii="Segoe UI Symbol" w:hAnsi="Segoe UI Symbol"/>
                <w:b/>
                <w:sz w:val="22"/>
              </w:rPr>
              <w:t xml:space="preserve">Outcome as percentage of Net Worth </w:t>
            </w:r>
          </w:p>
        </w:tc>
        <w:tc>
          <w:tcPr>
            <w:tcW w:w="4227" w:type="dxa"/>
            <w:gridSpan w:val="2"/>
          </w:tcPr>
          <w:p w14:paraId="1C5D39EA" w14:textId="77777777" w:rsidR="00A437FF" w:rsidRPr="00D5087F" w:rsidRDefault="00A437FF" w:rsidP="001D5093">
            <w:pPr>
              <w:jc w:val="center"/>
              <w:rPr>
                <w:rFonts w:ascii="Segoe UI Symbol" w:hAnsi="Segoe UI Symbol"/>
                <w:b/>
                <w:spacing w:val="8"/>
                <w:sz w:val="22"/>
              </w:rPr>
            </w:pPr>
            <w:r w:rsidRPr="00D5087F">
              <w:rPr>
                <w:rFonts w:ascii="Segoe UI Symbol" w:hAnsi="Segoe UI Symbol"/>
                <w:b/>
                <w:sz w:val="22"/>
              </w:rPr>
              <w:t>Contract Identification</w:t>
            </w:r>
          </w:p>
        </w:tc>
        <w:tc>
          <w:tcPr>
            <w:tcW w:w="1687" w:type="dxa"/>
          </w:tcPr>
          <w:p w14:paraId="3F837C2E" w14:textId="77777777" w:rsidR="00A437FF" w:rsidRPr="00D5087F" w:rsidRDefault="00A437FF" w:rsidP="001D5093">
            <w:pPr>
              <w:jc w:val="center"/>
              <w:rPr>
                <w:rFonts w:ascii="Segoe UI Symbol" w:hAnsi="Segoe UI Symbol"/>
                <w:b/>
                <w:sz w:val="22"/>
              </w:rPr>
            </w:pPr>
            <w:r w:rsidRPr="00D5087F">
              <w:rPr>
                <w:rFonts w:ascii="Segoe UI Symbol" w:hAnsi="Segoe UI Symbol"/>
                <w:b/>
                <w:sz w:val="22"/>
              </w:rPr>
              <w:t>Total Contract Amount (</w:t>
            </w:r>
            <w:r w:rsidRPr="00D5087F">
              <w:rPr>
                <w:rFonts w:ascii="Segoe UI Symbol" w:hAnsi="Segoe UI Symbol"/>
                <w:b/>
                <w:bCs/>
                <w:spacing w:val="-4"/>
                <w:sz w:val="22"/>
              </w:rPr>
              <w:t>currency</w:t>
            </w:r>
            <w:r w:rsidRPr="00D5087F">
              <w:rPr>
                <w:rFonts w:ascii="Segoe UI Symbol" w:hAnsi="Segoe UI Symbol"/>
                <w:b/>
                <w:sz w:val="22"/>
              </w:rPr>
              <w:t>), USD Equivalent (exchange rate)</w:t>
            </w:r>
          </w:p>
        </w:tc>
      </w:tr>
      <w:tr w:rsidR="00A437FF" w:rsidRPr="00143E6E" w14:paraId="31356D44" w14:textId="77777777" w:rsidTr="00FD1636">
        <w:trPr>
          <w:cantSplit/>
        </w:trPr>
        <w:tc>
          <w:tcPr>
            <w:tcW w:w="1259" w:type="dxa"/>
          </w:tcPr>
          <w:p w14:paraId="562A5F4C" w14:textId="77777777" w:rsidR="00A437FF" w:rsidRPr="00D5087F" w:rsidRDefault="00A437FF" w:rsidP="001D5093">
            <w:pPr>
              <w:rPr>
                <w:rFonts w:ascii="Segoe UI Symbol" w:hAnsi="Segoe UI Symbol"/>
                <w:i/>
              </w:rPr>
            </w:pPr>
            <w:r w:rsidRPr="00D5087F">
              <w:rPr>
                <w:rFonts w:ascii="Segoe UI Symbol" w:hAnsi="Segoe UI Symbol"/>
                <w:i/>
              </w:rPr>
              <w:t>[insert year]</w:t>
            </w:r>
          </w:p>
        </w:tc>
        <w:tc>
          <w:tcPr>
            <w:tcW w:w="2069" w:type="dxa"/>
            <w:gridSpan w:val="2"/>
          </w:tcPr>
          <w:p w14:paraId="3296C253" w14:textId="77777777" w:rsidR="00A437FF" w:rsidRPr="00D5087F" w:rsidRDefault="00A437FF" w:rsidP="001D5093">
            <w:pPr>
              <w:rPr>
                <w:rFonts w:ascii="Segoe UI Symbol" w:hAnsi="Segoe UI Symbol"/>
                <w:i/>
              </w:rPr>
            </w:pPr>
            <w:r w:rsidRPr="00D5087F">
              <w:rPr>
                <w:rFonts w:ascii="Segoe UI Symbol" w:hAnsi="Segoe UI Symbol"/>
                <w:i/>
              </w:rPr>
              <w:t>[insert percentage]</w:t>
            </w:r>
          </w:p>
        </w:tc>
        <w:tc>
          <w:tcPr>
            <w:tcW w:w="4227" w:type="dxa"/>
            <w:gridSpan w:val="2"/>
          </w:tcPr>
          <w:p w14:paraId="5CA9AA37" w14:textId="77777777" w:rsidR="00A437FF" w:rsidRPr="00D5087F" w:rsidRDefault="00A437FF" w:rsidP="001D5093">
            <w:pPr>
              <w:rPr>
                <w:rFonts w:ascii="Segoe UI Symbol" w:hAnsi="Segoe UI Symbol"/>
              </w:rPr>
            </w:pPr>
            <w:r w:rsidRPr="00D5087F">
              <w:rPr>
                <w:rFonts w:ascii="Segoe UI Symbol" w:hAnsi="Segoe UI Symbol"/>
              </w:rPr>
              <w:t>Contract Identification: [indicate complete contract name, number, and any other identification]</w:t>
            </w:r>
          </w:p>
          <w:p w14:paraId="73F3E56E" w14:textId="77777777" w:rsidR="00A437FF" w:rsidRPr="00D5087F" w:rsidRDefault="00A437FF" w:rsidP="001D5093">
            <w:pPr>
              <w:rPr>
                <w:rFonts w:ascii="Segoe UI Symbol" w:hAnsi="Segoe UI Symbol"/>
              </w:rPr>
            </w:pPr>
            <w:r w:rsidRPr="00D5087F">
              <w:rPr>
                <w:rFonts w:ascii="Segoe UI Symbol" w:hAnsi="Segoe UI Symbol"/>
              </w:rPr>
              <w:t xml:space="preserve">Name of Employer: </w:t>
            </w:r>
            <w:r w:rsidRPr="00D5087F">
              <w:rPr>
                <w:rFonts w:ascii="Segoe UI Symbol" w:hAnsi="Segoe UI Symbol"/>
                <w:i/>
              </w:rPr>
              <w:t>[insert full name]</w:t>
            </w:r>
          </w:p>
          <w:p w14:paraId="6EB5AAEA" w14:textId="77777777" w:rsidR="00A437FF" w:rsidRPr="00D5087F" w:rsidRDefault="00A437FF" w:rsidP="001D5093">
            <w:pPr>
              <w:rPr>
                <w:rFonts w:ascii="Segoe UI Symbol" w:hAnsi="Segoe UI Symbol"/>
              </w:rPr>
            </w:pPr>
            <w:r w:rsidRPr="00D5087F">
              <w:rPr>
                <w:rFonts w:ascii="Segoe UI Symbol" w:hAnsi="Segoe UI Symbol"/>
              </w:rPr>
              <w:t xml:space="preserve">Address of Employer: </w:t>
            </w:r>
            <w:r w:rsidRPr="00D5087F">
              <w:rPr>
                <w:rFonts w:ascii="Segoe UI Symbol" w:hAnsi="Segoe UI Symbol"/>
                <w:i/>
              </w:rPr>
              <w:t>[insert street/city/country]</w:t>
            </w:r>
          </w:p>
          <w:p w14:paraId="4A6AB9E2" w14:textId="77777777" w:rsidR="00A437FF" w:rsidRPr="00D5087F" w:rsidRDefault="00A437FF" w:rsidP="001D5093">
            <w:pPr>
              <w:rPr>
                <w:rFonts w:ascii="Segoe UI Symbol" w:hAnsi="Segoe UI Symbol"/>
              </w:rPr>
            </w:pPr>
            <w:r w:rsidRPr="00D5087F">
              <w:rPr>
                <w:rFonts w:ascii="Segoe UI Symbol" w:hAnsi="Segoe UI Symbol"/>
              </w:rPr>
              <w:t xml:space="preserve">Matter in dispute: </w:t>
            </w:r>
            <w:r w:rsidRPr="00D5087F">
              <w:rPr>
                <w:rFonts w:ascii="Segoe UI Symbol" w:hAnsi="Segoe UI Symbol"/>
                <w:i/>
              </w:rPr>
              <w:t>[indicate main issues in dispute]</w:t>
            </w:r>
          </w:p>
          <w:p w14:paraId="7B69FC13" w14:textId="77777777" w:rsidR="00A437FF" w:rsidRPr="00D5087F" w:rsidRDefault="00A437FF" w:rsidP="001D5093">
            <w:pPr>
              <w:rPr>
                <w:rFonts w:ascii="Segoe UI Symbol" w:hAnsi="Segoe UI Symbol"/>
              </w:rPr>
            </w:pPr>
            <w:r w:rsidRPr="00D5087F">
              <w:rPr>
                <w:rFonts w:ascii="Segoe UI Symbol" w:hAnsi="Segoe UI Symbol"/>
              </w:rPr>
              <w:t xml:space="preserve">Party who initiated the dispute: </w:t>
            </w:r>
            <w:r w:rsidRPr="00D5087F">
              <w:rPr>
                <w:rFonts w:ascii="Segoe UI Symbol" w:hAnsi="Segoe UI Symbol"/>
                <w:i/>
              </w:rPr>
              <w:t>[indicate “Employer” or “Contractor”]</w:t>
            </w:r>
          </w:p>
          <w:p w14:paraId="2BF8511A" w14:textId="77777777" w:rsidR="00A437FF" w:rsidRPr="00D5087F" w:rsidRDefault="00A437FF" w:rsidP="001D5093">
            <w:pPr>
              <w:rPr>
                <w:rFonts w:ascii="Segoe UI Symbol" w:hAnsi="Segoe UI Symbol"/>
                <w:i/>
              </w:rPr>
            </w:pPr>
            <w:r w:rsidRPr="00D5087F">
              <w:rPr>
                <w:rFonts w:ascii="Segoe UI Symbol" w:hAnsi="Segoe UI Symbol"/>
                <w:spacing w:val="-4"/>
              </w:rPr>
              <w:t xml:space="preserve">Reason(s) for Litigation and award decision </w:t>
            </w:r>
            <w:r w:rsidRPr="00D5087F">
              <w:rPr>
                <w:rFonts w:ascii="Segoe UI Symbol" w:hAnsi="Segoe UI Symbol"/>
                <w:i/>
                <w:iCs/>
                <w:spacing w:val="-6"/>
              </w:rPr>
              <w:t>[indicate main reason(s)]</w:t>
            </w:r>
          </w:p>
        </w:tc>
        <w:tc>
          <w:tcPr>
            <w:tcW w:w="1687" w:type="dxa"/>
          </w:tcPr>
          <w:p w14:paraId="704C1102" w14:textId="77777777" w:rsidR="00A437FF" w:rsidRPr="00D5087F" w:rsidRDefault="00A437FF" w:rsidP="001D5093">
            <w:pPr>
              <w:rPr>
                <w:rFonts w:ascii="Segoe UI Symbol" w:hAnsi="Segoe UI Symbol"/>
                <w:i/>
              </w:rPr>
            </w:pPr>
            <w:r w:rsidRPr="00D5087F">
              <w:rPr>
                <w:rFonts w:ascii="Segoe UI Symbol" w:hAnsi="Segoe UI Symbol"/>
                <w:i/>
              </w:rPr>
              <w:t>[insert amount]</w:t>
            </w:r>
          </w:p>
        </w:tc>
      </w:tr>
    </w:tbl>
    <w:p w14:paraId="26ED1A70" w14:textId="77777777" w:rsidR="003821E6" w:rsidRPr="00D5087F" w:rsidRDefault="003821E6" w:rsidP="001D5093">
      <w:pPr>
        <w:jc w:val="center"/>
        <w:rPr>
          <w:rStyle w:val="Table"/>
          <w:rFonts w:ascii="Segoe UI Symbol" w:hAnsi="Segoe UI Symbol"/>
          <w:b/>
          <w:spacing w:val="-2"/>
          <w:sz w:val="24"/>
        </w:rPr>
      </w:pPr>
    </w:p>
    <w:p w14:paraId="59C5B952" w14:textId="77777777" w:rsidR="003821E6" w:rsidRPr="00D5087F" w:rsidRDefault="003821E6" w:rsidP="001D5093">
      <w:pPr>
        <w:jc w:val="center"/>
        <w:rPr>
          <w:rStyle w:val="Table"/>
          <w:rFonts w:ascii="Segoe UI Symbol" w:hAnsi="Segoe UI Symbol"/>
          <w:b/>
          <w:spacing w:val="-2"/>
          <w:sz w:val="24"/>
        </w:rPr>
      </w:pPr>
    </w:p>
    <w:p w14:paraId="2F6DBA92" w14:textId="77777777" w:rsidR="003821E6" w:rsidRPr="00D5087F" w:rsidRDefault="003821E6" w:rsidP="001D5093">
      <w:pPr>
        <w:jc w:val="center"/>
        <w:rPr>
          <w:rStyle w:val="Table"/>
          <w:rFonts w:ascii="Segoe UI Symbol" w:hAnsi="Segoe UI Symbol"/>
          <w:b/>
          <w:spacing w:val="-2"/>
          <w:sz w:val="24"/>
        </w:rPr>
      </w:pPr>
    </w:p>
    <w:p w14:paraId="20C2095D" w14:textId="77777777" w:rsidR="003821E6" w:rsidRPr="00D5087F" w:rsidRDefault="003821E6" w:rsidP="001D5093">
      <w:pPr>
        <w:jc w:val="center"/>
        <w:rPr>
          <w:rStyle w:val="Table"/>
          <w:rFonts w:ascii="Segoe UI Symbol" w:hAnsi="Segoe UI Symbol"/>
          <w:b/>
          <w:spacing w:val="-2"/>
          <w:sz w:val="24"/>
        </w:rPr>
      </w:pPr>
    </w:p>
    <w:p w14:paraId="1CD96BA1" w14:textId="77777777" w:rsidR="003821E6" w:rsidRPr="00D5087F" w:rsidRDefault="003821E6" w:rsidP="001D5093">
      <w:pPr>
        <w:jc w:val="center"/>
        <w:rPr>
          <w:rStyle w:val="Table"/>
          <w:rFonts w:ascii="Segoe UI Symbol" w:hAnsi="Segoe UI Symbol"/>
          <w:b/>
          <w:spacing w:val="-2"/>
          <w:sz w:val="24"/>
        </w:rPr>
      </w:pPr>
    </w:p>
    <w:p w14:paraId="6F78B550" w14:textId="77777777" w:rsidR="003821E6" w:rsidRPr="00D5087F" w:rsidRDefault="003821E6" w:rsidP="001D5093">
      <w:pPr>
        <w:jc w:val="center"/>
        <w:rPr>
          <w:rStyle w:val="Table"/>
          <w:rFonts w:ascii="Segoe UI Symbol" w:hAnsi="Segoe UI Symbol"/>
          <w:b/>
          <w:spacing w:val="-2"/>
          <w:sz w:val="24"/>
        </w:rPr>
      </w:pPr>
    </w:p>
    <w:p w14:paraId="581CBF5D" w14:textId="77777777" w:rsidR="003821E6" w:rsidRPr="00D5087F" w:rsidRDefault="003821E6" w:rsidP="00D5087F">
      <w:pPr>
        <w:jc w:val="center"/>
        <w:rPr>
          <w:rStyle w:val="Table"/>
          <w:rFonts w:ascii="Segoe UI Symbol" w:hAnsi="Segoe UI Symbol"/>
          <w:spacing w:val="-2"/>
          <w:sz w:val="24"/>
        </w:rPr>
      </w:pPr>
      <w:bookmarkStart w:id="595" w:name="_Toc13561931"/>
      <w:bookmarkStart w:id="596" w:name="_Hlk19885971"/>
    </w:p>
    <w:p w14:paraId="55E06C95" w14:textId="77777777" w:rsidR="003821E6" w:rsidRPr="00D5087F" w:rsidRDefault="003821E6" w:rsidP="00D5087F">
      <w:pPr>
        <w:jc w:val="center"/>
        <w:rPr>
          <w:rStyle w:val="Table"/>
          <w:rFonts w:ascii="Segoe UI Symbol" w:hAnsi="Segoe UI Symbol"/>
          <w:spacing w:val="-2"/>
          <w:sz w:val="24"/>
        </w:rPr>
      </w:pPr>
    </w:p>
    <w:p w14:paraId="60618339" w14:textId="77777777" w:rsidR="003821E6" w:rsidRPr="00D5087F" w:rsidRDefault="003821E6" w:rsidP="00D5087F">
      <w:pPr>
        <w:jc w:val="center"/>
        <w:rPr>
          <w:rStyle w:val="Table"/>
          <w:rFonts w:ascii="Segoe UI Symbol" w:hAnsi="Segoe UI Symbol"/>
          <w:spacing w:val="-2"/>
          <w:sz w:val="24"/>
        </w:rPr>
      </w:pPr>
    </w:p>
    <w:p w14:paraId="06311998" w14:textId="77777777" w:rsidR="003821E6" w:rsidRPr="00D5087F" w:rsidRDefault="003821E6" w:rsidP="00D5087F">
      <w:pPr>
        <w:jc w:val="center"/>
        <w:rPr>
          <w:rStyle w:val="Table"/>
          <w:rFonts w:ascii="Segoe UI Symbol" w:hAnsi="Segoe UI Symbol"/>
          <w:spacing w:val="-2"/>
          <w:sz w:val="24"/>
        </w:rPr>
      </w:pPr>
    </w:p>
    <w:p w14:paraId="00533861" w14:textId="77777777" w:rsidR="003821E6" w:rsidRPr="00D5087F" w:rsidRDefault="003821E6" w:rsidP="00D5087F">
      <w:pPr>
        <w:jc w:val="center"/>
        <w:rPr>
          <w:rStyle w:val="Table"/>
          <w:rFonts w:ascii="Segoe UI Symbol" w:hAnsi="Segoe UI Symbol"/>
          <w:spacing w:val="-2"/>
          <w:sz w:val="24"/>
        </w:rPr>
      </w:pPr>
    </w:p>
    <w:p w14:paraId="7A1C9135" w14:textId="77777777" w:rsidR="003821E6" w:rsidRPr="00D5087F" w:rsidRDefault="003821E6" w:rsidP="00D5087F">
      <w:pPr>
        <w:jc w:val="center"/>
        <w:rPr>
          <w:rStyle w:val="Table"/>
          <w:rFonts w:ascii="Segoe UI Symbol" w:hAnsi="Segoe UI Symbol"/>
          <w:spacing w:val="-2"/>
          <w:sz w:val="24"/>
        </w:rPr>
      </w:pPr>
    </w:p>
    <w:p w14:paraId="5F77422A" w14:textId="757742A9" w:rsidR="003821E6" w:rsidRPr="00D5087F" w:rsidRDefault="003821E6" w:rsidP="00D5087F">
      <w:pPr>
        <w:pStyle w:val="Heading4"/>
        <w:jc w:val="center"/>
        <w:rPr>
          <w:rFonts w:ascii="Segoe UI Symbol" w:hAnsi="Segoe UI Symbol"/>
          <w:b/>
          <w:sz w:val="28"/>
          <w:szCs w:val="28"/>
        </w:rPr>
      </w:pPr>
      <w:bookmarkStart w:id="597" w:name="_Toc59142581"/>
      <w:bookmarkStart w:id="598" w:name="_Toc88745205"/>
      <w:r w:rsidRPr="00D5087F">
        <w:rPr>
          <w:rFonts w:ascii="Segoe UI Symbol" w:hAnsi="Segoe UI Symbol"/>
          <w:b/>
          <w:sz w:val="28"/>
          <w:szCs w:val="28"/>
        </w:rPr>
        <w:lastRenderedPageBreak/>
        <w:t>Form CON – 3</w:t>
      </w:r>
      <w:bookmarkEnd w:id="595"/>
      <w:bookmarkEnd w:id="597"/>
      <w:bookmarkEnd w:id="598"/>
    </w:p>
    <w:p w14:paraId="7D322D55" w14:textId="77777777" w:rsidR="003821E6" w:rsidRPr="00D5087F" w:rsidRDefault="003821E6" w:rsidP="003F63D5">
      <w:pPr>
        <w:pStyle w:val="Heading5"/>
      </w:pPr>
      <w:bookmarkStart w:id="599" w:name="_Toc88745206"/>
      <w:r w:rsidRPr="00D5087F">
        <w:t>Environmental and Social Performance Declaration</w:t>
      </w:r>
      <w:bookmarkEnd w:id="599"/>
      <w:r w:rsidRPr="00D5087F">
        <w:t xml:space="preserve"> </w:t>
      </w:r>
    </w:p>
    <w:p w14:paraId="09021230" w14:textId="77777777" w:rsidR="003821E6" w:rsidRPr="00D5087F" w:rsidRDefault="003821E6" w:rsidP="003821E6">
      <w:pPr>
        <w:spacing w:before="216" w:line="264" w:lineRule="exact"/>
        <w:ind w:left="72"/>
        <w:jc w:val="center"/>
        <w:rPr>
          <w:rFonts w:ascii="Segoe UI Symbol" w:hAnsi="Segoe UI Symbol"/>
          <w:i/>
          <w:iCs/>
          <w:spacing w:val="-6"/>
        </w:rPr>
      </w:pPr>
      <w:r w:rsidRPr="00D5087F">
        <w:rPr>
          <w:rFonts w:ascii="Segoe UI Symbol" w:hAnsi="Segoe UI Symbol"/>
          <w:bCs/>
          <w:i/>
          <w:spacing w:val="6"/>
        </w:rPr>
        <w:t>[</w:t>
      </w:r>
      <w:r w:rsidRPr="00D5087F">
        <w:rPr>
          <w:rFonts w:ascii="Segoe UI Symbol" w:hAnsi="Segoe UI Symbol"/>
          <w:i/>
          <w:iCs/>
          <w:spacing w:val="-6"/>
        </w:rPr>
        <w:t>The following table shall be filled in for the Bidder, each member of a Joint Venture and each Specialized Subcontractor]</w:t>
      </w:r>
    </w:p>
    <w:p w14:paraId="2F807C1A" w14:textId="4F05575B" w:rsidR="003821E6" w:rsidRPr="00D5087F" w:rsidRDefault="003821E6" w:rsidP="003821E6">
      <w:pPr>
        <w:spacing w:before="288" w:after="324" w:line="264" w:lineRule="exact"/>
        <w:jc w:val="right"/>
        <w:rPr>
          <w:rFonts w:ascii="Segoe UI Symbol" w:hAnsi="Segoe UI Symbol"/>
          <w:spacing w:val="-4"/>
        </w:rPr>
      </w:pPr>
      <w:r w:rsidRPr="00D5087F">
        <w:rPr>
          <w:rFonts w:ascii="Segoe UI Symbol" w:hAnsi="Segoe UI Symbol"/>
          <w:spacing w:val="-4"/>
        </w:rPr>
        <w:t xml:space="preserve">Bidder’s Name: </w:t>
      </w:r>
      <w:r w:rsidRPr="00D5087F">
        <w:rPr>
          <w:rFonts w:ascii="Segoe UI Symbol" w:hAnsi="Segoe UI Symbol"/>
          <w:i/>
          <w:iCs/>
          <w:spacing w:val="-6"/>
        </w:rPr>
        <w:t>[insert full name]</w:t>
      </w:r>
      <w:r w:rsidRPr="00D5087F">
        <w:rPr>
          <w:rFonts w:ascii="Segoe UI Symbol" w:hAnsi="Segoe UI Symbol"/>
          <w:i/>
          <w:iCs/>
          <w:spacing w:val="-6"/>
        </w:rPr>
        <w:br/>
      </w:r>
      <w:r w:rsidRPr="00D5087F">
        <w:rPr>
          <w:rFonts w:ascii="Segoe UI Symbol" w:hAnsi="Segoe UI Symbol"/>
          <w:spacing w:val="-4"/>
        </w:rPr>
        <w:t xml:space="preserve">Date: </w:t>
      </w:r>
      <w:r w:rsidRPr="00D5087F">
        <w:rPr>
          <w:rFonts w:ascii="Segoe UI Symbol" w:hAnsi="Segoe UI Symbol"/>
          <w:i/>
          <w:iCs/>
          <w:spacing w:val="-6"/>
        </w:rPr>
        <w:t>[insert day, month, year]</w:t>
      </w:r>
      <w:r w:rsidRPr="00D5087F">
        <w:rPr>
          <w:rFonts w:ascii="Segoe UI Symbol" w:hAnsi="Segoe UI Symbol"/>
          <w:i/>
          <w:iCs/>
          <w:spacing w:val="-6"/>
        </w:rPr>
        <w:br/>
      </w:r>
      <w:r w:rsidRPr="00D5087F">
        <w:rPr>
          <w:rFonts w:ascii="Segoe UI Symbol" w:hAnsi="Segoe UI Symbol"/>
          <w:spacing w:val="-4"/>
        </w:rPr>
        <w:t xml:space="preserve">Joint Venture Member’s or Specialized Subcontractor’s Name: </w:t>
      </w:r>
      <w:r w:rsidRPr="00D5087F">
        <w:rPr>
          <w:rFonts w:ascii="Segoe UI Symbol" w:hAnsi="Segoe UI Symbol"/>
          <w:i/>
          <w:spacing w:val="-4"/>
        </w:rPr>
        <w:t>[</w:t>
      </w:r>
      <w:r w:rsidRPr="00D5087F">
        <w:rPr>
          <w:rFonts w:ascii="Segoe UI Symbol" w:hAnsi="Segoe UI Symbol"/>
          <w:i/>
          <w:iCs/>
          <w:spacing w:val="-6"/>
        </w:rPr>
        <w:t>insert</w:t>
      </w:r>
      <w:r w:rsidRPr="00D5087F">
        <w:rPr>
          <w:rFonts w:ascii="Segoe UI Symbol" w:hAnsi="Segoe UI Symbol"/>
          <w:spacing w:val="-4"/>
        </w:rPr>
        <w:t xml:space="preserve"> </w:t>
      </w:r>
      <w:r w:rsidRPr="00D5087F">
        <w:rPr>
          <w:rFonts w:ascii="Segoe UI Symbol" w:hAnsi="Segoe UI Symbol"/>
          <w:i/>
          <w:iCs/>
          <w:spacing w:val="-6"/>
        </w:rPr>
        <w:t>full name]</w:t>
      </w:r>
      <w:r w:rsidRPr="00D5087F">
        <w:rPr>
          <w:rFonts w:ascii="Segoe UI Symbol" w:hAnsi="Segoe UI Symbol"/>
          <w:i/>
          <w:iCs/>
          <w:spacing w:val="-6"/>
        </w:rPr>
        <w:br/>
      </w:r>
      <w:r w:rsidR="003F1381" w:rsidRPr="00D5087F">
        <w:rPr>
          <w:rFonts w:ascii="Segoe UI Symbol" w:hAnsi="Segoe UI Symbol"/>
          <w:spacing w:val="-4"/>
        </w:rPr>
        <w:t>IFB</w:t>
      </w:r>
      <w:r w:rsidRPr="00D5087F">
        <w:rPr>
          <w:rFonts w:ascii="Segoe UI Symbol" w:hAnsi="Segoe UI Symbol"/>
          <w:spacing w:val="-4"/>
        </w:rPr>
        <w:t xml:space="preserve"> No. and title: </w:t>
      </w:r>
      <w:r w:rsidRPr="00D5087F">
        <w:rPr>
          <w:rFonts w:ascii="Segoe UI Symbol" w:hAnsi="Segoe UI Symbol"/>
          <w:i/>
          <w:iCs/>
          <w:spacing w:val="-6"/>
        </w:rPr>
        <w:t xml:space="preserve">[insert </w:t>
      </w:r>
      <w:r w:rsidR="003F1381" w:rsidRPr="00D5087F">
        <w:rPr>
          <w:rFonts w:ascii="Segoe UI Symbol" w:hAnsi="Segoe UI Symbol"/>
          <w:i/>
          <w:iCs/>
          <w:spacing w:val="-6"/>
        </w:rPr>
        <w:t>I</w:t>
      </w:r>
      <w:r w:rsidRPr="00D5087F">
        <w:rPr>
          <w:rFonts w:ascii="Segoe UI Symbol" w:hAnsi="Segoe UI Symbol"/>
          <w:i/>
          <w:iCs/>
          <w:spacing w:val="-6"/>
        </w:rPr>
        <w:t>FB number and title]</w:t>
      </w:r>
      <w:r w:rsidRPr="00D5087F">
        <w:rPr>
          <w:rFonts w:ascii="Segoe UI Symbol" w:hAnsi="Segoe UI Symbol"/>
          <w:i/>
          <w:iCs/>
          <w:spacing w:val="-6"/>
        </w:rPr>
        <w:br/>
      </w:r>
      <w:r w:rsidRPr="00D5087F">
        <w:rPr>
          <w:rFonts w:ascii="Segoe UI Symbol" w:hAnsi="Segoe UI Symbol"/>
          <w:spacing w:val="-4"/>
        </w:rPr>
        <w:t xml:space="preserve">Page </w:t>
      </w:r>
      <w:r w:rsidRPr="00D5087F">
        <w:rPr>
          <w:rFonts w:ascii="Segoe UI Symbol" w:hAnsi="Segoe UI Symbol"/>
          <w:i/>
          <w:iCs/>
          <w:spacing w:val="-6"/>
        </w:rPr>
        <w:t xml:space="preserve">[insert page number] </w:t>
      </w:r>
      <w:r w:rsidRPr="00D5087F">
        <w:rPr>
          <w:rFonts w:ascii="Segoe UI Symbol" w:hAnsi="Segoe UI Symbol"/>
          <w:spacing w:val="-4"/>
        </w:rPr>
        <w:t xml:space="preserve">of </w:t>
      </w:r>
      <w:r w:rsidRPr="00D5087F">
        <w:rPr>
          <w:rFonts w:ascii="Segoe UI Symbol" w:hAnsi="Segoe UI Symbol"/>
          <w:i/>
          <w:iCs/>
          <w:spacing w:val="-6"/>
        </w:rPr>
        <w:t xml:space="preserve">[insert total number] </w:t>
      </w:r>
      <w:r w:rsidRPr="00D5087F">
        <w:rPr>
          <w:rFonts w:ascii="Segoe UI Symbol" w:hAnsi="Segoe UI Symbol"/>
          <w:spacing w:val="-4"/>
        </w:rPr>
        <w:t>pages</w:t>
      </w:r>
    </w:p>
    <w:tbl>
      <w:tblPr>
        <w:tblW w:w="9444" w:type="dxa"/>
        <w:tblInd w:w="3" w:type="dxa"/>
        <w:tblLayout w:type="fixed"/>
        <w:tblCellMar>
          <w:left w:w="0" w:type="dxa"/>
          <w:right w:w="0" w:type="dxa"/>
        </w:tblCellMar>
        <w:tblLook w:val="0000" w:firstRow="0" w:lastRow="0" w:firstColumn="0" w:lastColumn="0" w:noHBand="0" w:noVBand="0"/>
      </w:tblPr>
      <w:tblGrid>
        <w:gridCol w:w="968"/>
        <w:gridCol w:w="1530"/>
        <w:gridCol w:w="5128"/>
        <w:gridCol w:w="1818"/>
      </w:tblGrid>
      <w:tr w:rsidR="003821E6" w:rsidRPr="00143E6E" w14:paraId="41AB59EF" w14:textId="77777777" w:rsidTr="009A3532">
        <w:tc>
          <w:tcPr>
            <w:tcW w:w="9444" w:type="dxa"/>
            <w:gridSpan w:val="4"/>
            <w:tcBorders>
              <w:top w:val="single" w:sz="2" w:space="0" w:color="auto"/>
              <w:left w:val="single" w:sz="2" w:space="0" w:color="auto"/>
              <w:bottom w:val="single" w:sz="2" w:space="0" w:color="auto"/>
              <w:right w:val="single" w:sz="2" w:space="0" w:color="auto"/>
            </w:tcBorders>
          </w:tcPr>
          <w:p w14:paraId="6F25C1EA" w14:textId="77777777" w:rsidR="003821E6" w:rsidRPr="00D5087F" w:rsidRDefault="003821E6" w:rsidP="009A3532">
            <w:pPr>
              <w:spacing w:before="53"/>
              <w:jc w:val="center"/>
              <w:rPr>
                <w:rFonts w:ascii="Segoe UI Symbol" w:hAnsi="Segoe UI Symbol"/>
                <w:spacing w:val="-4"/>
                <w:sz w:val="32"/>
                <w:szCs w:val="32"/>
              </w:rPr>
            </w:pPr>
            <w:r w:rsidRPr="00D5087F">
              <w:rPr>
                <w:rFonts w:ascii="Segoe UI Symbol" w:hAnsi="Segoe UI Symbol"/>
                <w:spacing w:val="-4"/>
                <w:sz w:val="32"/>
                <w:szCs w:val="32"/>
              </w:rPr>
              <w:t xml:space="preserve">Environmental and Social Performance Declaration </w:t>
            </w:r>
          </w:p>
          <w:p w14:paraId="168D315C" w14:textId="77777777" w:rsidR="003821E6" w:rsidRPr="00D5087F" w:rsidRDefault="003821E6" w:rsidP="009A3532">
            <w:pPr>
              <w:spacing w:after="53"/>
              <w:jc w:val="center"/>
              <w:rPr>
                <w:rFonts w:ascii="Segoe UI Symbol" w:hAnsi="Segoe UI Symbol"/>
                <w:spacing w:val="-4"/>
              </w:rPr>
            </w:pPr>
            <w:r w:rsidRPr="00D5087F">
              <w:rPr>
                <w:rFonts w:ascii="Segoe UI Symbol" w:hAnsi="Segoe UI Symbol"/>
                <w:spacing w:val="-4"/>
              </w:rPr>
              <w:t>in accordance with Section III, Qualification Criteria, and Requirements</w:t>
            </w:r>
          </w:p>
        </w:tc>
      </w:tr>
      <w:tr w:rsidR="003821E6" w:rsidRPr="00143E6E" w14:paraId="629E687C" w14:textId="77777777" w:rsidTr="009A3532">
        <w:tc>
          <w:tcPr>
            <w:tcW w:w="9444" w:type="dxa"/>
            <w:gridSpan w:val="4"/>
            <w:tcBorders>
              <w:top w:val="single" w:sz="2" w:space="0" w:color="auto"/>
              <w:left w:val="single" w:sz="2" w:space="0" w:color="auto"/>
              <w:bottom w:val="single" w:sz="2" w:space="0" w:color="auto"/>
              <w:right w:val="single" w:sz="2" w:space="0" w:color="auto"/>
            </w:tcBorders>
          </w:tcPr>
          <w:p w14:paraId="65A5F28C" w14:textId="77777777" w:rsidR="003821E6" w:rsidRPr="00D5087F" w:rsidRDefault="003821E6" w:rsidP="009A3532">
            <w:pPr>
              <w:spacing w:before="26" w:after="80"/>
              <w:ind w:left="361" w:right="124" w:hanging="295"/>
              <w:rPr>
                <w:rFonts w:ascii="Segoe UI Symbol" w:hAnsi="Segoe UI Symbol"/>
                <w:spacing w:val="-4"/>
              </w:rPr>
            </w:pPr>
            <w:r w:rsidRPr="00D5087F">
              <w:rPr>
                <w:rFonts w:ascii="Segoe UI Symbol" w:hAnsi="Segoe UI Symbol" w:cs="Wingdings"/>
                <w:spacing w:val="-2"/>
              </w:rPr>
              <w:t></w:t>
            </w:r>
            <w:r w:rsidRPr="00D5087F">
              <w:rPr>
                <w:rFonts w:ascii="Segoe UI Symbol" w:eastAsia="MS Mincho" w:hAnsi="Segoe UI Symbol" w:cs="MS Mincho"/>
                <w:spacing w:val="-2"/>
              </w:rPr>
              <w:tab/>
            </w:r>
            <w:r w:rsidRPr="00D5087F">
              <w:rPr>
                <w:rFonts w:ascii="Segoe UI Symbol" w:hAnsi="Segoe UI Symbol"/>
                <w:b/>
                <w:spacing w:val="-6"/>
              </w:rPr>
              <w:t>No suspension or termination of contract</w:t>
            </w:r>
            <w:r w:rsidRPr="00D5087F">
              <w:rPr>
                <w:rFonts w:ascii="Segoe UI Symbol" w:hAnsi="Segoe UI Symbol"/>
                <w:spacing w:val="-6"/>
              </w:rPr>
              <w:t xml:space="preserve">: An employer has not suspended or terminated a contract and/or called the performance security for a contract for reasons related to </w:t>
            </w:r>
            <w:r w:rsidRPr="00D5087F">
              <w:rPr>
                <w:rFonts w:ascii="Segoe UI Symbol" w:hAnsi="Segoe UI Symbol"/>
                <w:spacing w:val="-4"/>
              </w:rPr>
              <w:t xml:space="preserve">Environmental or Social (ES) performance </w:t>
            </w:r>
            <w:r w:rsidRPr="00D5087F">
              <w:rPr>
                <w:rFonts w:ascii="Segoe UI Symbol" w:hAnsi="Segoe UI Symbol"/>
                <w:spacing w:val="-6"/>
              </w:rPr>
              <w:t>since the date specified in Section III, Qualification</w:t>
            </w:r>
            <w:r w:rsidRPr="00D5087F">
              <w:rPr>
                <w:rFonts w:ascii="Segoe UI Symbol" w:hAnsi="Segoe UI Symbol"/>
                <w:spacing w:val="-4"/>
              </w:rPr>
              <w:t xml:space="preserve"> Criteria, and Requirements</w:t>
            </w:r>
            <w:r w:rsidRPr="00D5087F">
              <w:rPr>
                <w:rFonts w:ascii="Segoe UI Symbol" w:hAnsi="Segoe UI Symbol"/>
                <w:spacing w:val="-7"/>
              </w:rPr>
              <w:t xml:space="preserve">, Sub-Factor </w:t>
            </w:r>
            <w:r w:rsidRPr="00D5087F">
              <w:rPr>
                <w:rFonts w:ascii="Segoe UI Symbol" w:hAnsi="Segoe UI Symbol"/>
                <w:spacing w:val="-4"/>
              </w:rPr>
              <w:t>2.5.</w:t>
            </w:r>
          </w:p>
          <w:p w14:paraId="2A56E510" w14:textId="77777777" w:rsidR="003821E6" w:rsidRPr="00D5087F" w:rsidRDefault="003821E6" w:rsidP="009A3532">
            <w:pPr>
              <w:spacing w:before="26" w:after="80"/>
              <w:ind w:left="361" w:right="124" w:hanging="295"/>
              <w:rPr>
                <w:rFonts w:ascii="Segoe UI Symbol" w:hAnsi="Segoe UI Symbol"/>
                <w:spacing w:val="-4"/>
              </w:rPr>
            </w:pPr>
            <w:r w:rsidRPr="00D5087F">
              <w:rPr>
                <w:rFonts w:ascii="Segoe UI Symbol" w:hAnsi="Segoe UI Symbol" w:cs="Wingdings"/>
                <w:spacing w:val="-2"/>
              </w:rPr>
              <w:t></w:t>
            </w:r>
            <w:r w:rsidRPr="00D5087F">
              <w:rPr>
                <w:rFonts w:ascii="Segoe UI Symbol" w:hAnsi="Segoe UI Symbol"/>
                <w:spacing w:val="-4"/>
              </w:rPr>
              <w:tab/>
            </w:r>
            <w:r w:rsidRPr="00D5087F">
              <w:rPr>
                <w:rFonts w:ascii="Segoe UI Symbol" w:hAnsi="Segoe UI Symbol"/>
                <w:b/>
                <w:spacing w:val="-4"/>
              </w:rPr>
              <w:t xml:space="preserve">Declaration of </w:t>
            </w:r>
            <w:r w:rsidRPr="00D5087F">
              <w:rPr>
                <w:rFonts w:ascii="Segoe UI Symbol" w:hAnsi="Segoe UI Symbol"/>
                <w:b/>
                <w:spacing w:val="-6"/>
              </w:rPr>
              <w:t>suspension or termination of contract</w:t>
            </w:r>
            <w:proofErr w:type="gramStart"/>
            <w:r w:rsidRPr="00D5087F">
              <w:rPr>
                <w:rFonts w:ascii="Segoe UI Symbol" w:hAnsi="Segoe UI Symbol"/>
                <w:spacing w:val="-6"/>
              </w:rPr>
              <w:t>:  The</w:t>
            </w:r>
            <w:proofErr w:type="gramEnd"/>
            <w:r w:rsidRPr="00D5087F">
              <w:rPr>
                <w:rFonts w:ascii="Segoe UI Symbol" w:hAnsi="Segoe UI Symbol"/>
                <w:spacing w:val="-6"/>
              </w:rPr>
              <w:t xml:space="preserve"> following contract(s) has/have been suspended or terminated and/or Performance Security called by an employer(s) for reasons related to </w:t>
            </w:r>
            <w:r w:rsidRPr="00D5087F">
              <w:rPr>
                <w:rFonts w:ascii="Segoe UI Symbol" w:hAnsi="Segoe UI Symbol"/>
                <w:spacing w:val="-4"/>
              </w:rPr>
              <w:t xml:space="preserve">Environmental or Social (ES) performance </w:t>
            </w:r>
            <w:r w:rsidRPr="00D5087F">
              <w:rPr>
                <w:rFonts w:ascii="Segoe UI Symbol" w:hAnsi="Segoe UI Symbol"/>
                <w:spacing w:val="-6"/>
              </w:rPr>
              <w:t>since the date specified in Section III, Qualification</w:t>
            </w:r>
            <w:r w:rsidRPr="00D5087F">
              <w:rPr>
                <w:rFonts w:ascii="Segoe UI Symbol" w:hAnsi="Segoe UI Symbol"/>
                <w:spacing w:val="-4"/>
              </w:rPr>
              <w:t xml:space="preserve"> Criteria, and Requirements</w:t>
            </w:r>
            <w:r w:rsidRPr="00D5087F">
              <w:rPr>
                <w:rFonts w:ascii="Segoe UI Symbol" w:hAnsi="Segoe UI Symbol"/>
                <w:spacing w:val="-7"/>
              </w:rPr>
              <w:t xml:space="preserve">, Sub-Factor </w:t>
            </w:r>
            <w:r w:rsidRPr="00D5087F">
              <w:rPr>
                <w:rFonts w:ascii="Segoe UI Symbol" w:hAnsi="Segoe UI Symbol"/>
                <w:spacing w:val="-4"/>
              </w:rPr>
              <w:t>2.5. Details are described below:</w:t>
            </w:r>
          </w:p>
        </w:tc>
      </w:tr>
      <w:tr w:rsidR="003821E6" w:rsidRPr="00143E6E" w14:paraId="3BC0E7B8" w14:textId="77777777" w:rsidTr="009A3532">
        <w:tc>
          <w:tcPr>
            <w:tcW w:w="968" w:type="dxa"/>
            <w:tcBorders>
              <w:top w:val="single" w:sz="2" w:space="0" w:color="auto"/>
              <w:left w:val="single" w:sz="2" w:space="0" w:color="auto"/>
              <w:bottom w:val="single" w:sz="2" w:space="0" w:color="auto"/>
              <w:right w:val="single" w:sz="2" w:space="0" w:color="auto"/>
            </w:tcBorders>
          </w:tcPr>
          <w:p w14:paraId="721B366F" w14:textId="77777777" w:rsidR="003821E6" w:rsidRPr="00D5087F" w:rsidRDefault="003821E6" w:rsidP="009A3532">
            <w:pPr>
              <w:spacing w:before="26" w:after="80"/>
              <w:ind w:left="68"/>
              <w:rPr>
                <w:rFonts w:ascii="Segoe UI Symbol" w:hAnsi="Segoe UI Symbol"/>
                <w:b/>
                <w:bCs/>
                <w:spacing w:val="-4"/>
              </w:rPr>
            </w:pPr>
            <w:r w:rsidRPr="00D5087F">
              <w:rPr>
                <w:rFonts w:ascii="Segoe UI Symbol" w:hAnsi="Segoe UI Symbol"/>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355EBC9A" w14:textId="77777777" w:rsidR="00475EEA" w:rsidRDefault="003821E6" w:rsidP="009A3532">
            <w:pPr>
              <w:spacing w:before="26" w:after="80"/>
              <w:ind w:left="75"/>
              <w:jc w:val="center"/>
              <w:rPr>
                <w:rFonts w:ascii="Segoe UI Symbol" w:hAnsi="Segoe UI Symbol"/>
                <w:b/>
                <w:bCs/>
                <w:spacing w:val="-4"/>
              </w:rPr>
            </w:pPr>
            <w:r w:rsidRPr="00D5087F">
              <w:rPr>
                <w:rFonts w:ascii="Segoe UI Symbol" w:hAnsi="Segoe UI Symbol"/>
                <w:b/>
                <w:bCs/>
                <w:spacing w:val="-4"/>
              </w:rPr>
              <w:t xml:space="preserve">Suspended </w:t>
            </w:r>
          </w:p>
          <w:p w14:paraId="6626C1A0" w14:textId="77777777" w:rsidR="00475EEA" w:rsidRDefault="003821E6" w:rsidP="009A3532">
            <w:pPr>
              <w:spacing w:before="26" w:after="80"/>
              <w:ind w:left="75"/>
              <w:jc w:val="center"/>
              <w:rPr>
                <w:rFonts w:ascii="Segoe UI Symbol" w:hAnsi="Segoe UI Symbol"/>
                <w:b/>
                <w:bCs/>
                <w:spacing w:val="-4"/>
              </w:rPr>
            </w:pPr>
            <w:r w:rsidRPr="00D5087F">
              <w:rPr>
                <w:rFonts w:ascii="Segoe UI Symbol" w:hAnsi="Segoe UI Symbol"/>
                <w:b/>
                <w:bCs/>
                <w:spacing w:val="-4"/>
              </w:rPr>
              <w:t xml:space="preserve">or </w:t>
            </w:r>
          </w:p>
          <w:p w14:paraId="190434EA" w14:textId="0E76299A" w:rsidR="003821E6" w:rsidRPr="00D5087F" w:rsidRDefault="003821E6" w:rsidP="009A3532">
            <w:pPr>
              <w:spacing w:before="26" w:after="80"/>
              <w:ind w:left="75"/>
              <w:jc w:val="center"/>
              <w:rPr>
                <w:rFonts w:ascii="Segoe UI Symbol" w:hAnsi="Segoe UI Symbol"/>
                <w:b/>
                <w:bCs/>
                <w:spacing w:val="-4"/>
              </w:rPr>
            </w:pPr>
            <w:r w:rsidRPr="00D5087F">
              <w:rPr>
                <w:rFonts w:ascii="Segoe UI Symbol" w:hAnsi="Segoe UI Symbol"/>
                <w:b/>
                <w:bCs/>
                <w:spacing w:val="-4"/>
              </w:rPr>
              <w:t>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516EC0C2" w14:textId="77777777" w:rsidR="003821E6" w:rsidRPr="00D5087F" w:rsidRDefault="003821E6" w:rsidP="009A3532">
            <w:pPr>
              <w:spacing w:before="26" w:after="80"/>
              <w:ind w:left="886"/>
              <w:rPr>
                <w:rFonts w:ascii="Segoe UI Symbol" w:hAnsi="Segoe UI Symbol"/>
                <w:b/>
                <w:bCs/>
                <w:spacing w:val="-4"/>
              </w:rPr>
            </w:pPr>
            <w:r w:rsidRPr="00D5087F">
              <w:rPr>
                <w:rFonts w:ascii="Segoe UI Symbol" w:hAnsi="Segoe UI Symbol"/>
                <w:b/>
                <w:bCs/>
                <w:spacing w:val="-4"/>
              </w:rPr>
              <w:t>Contract Identification</w:t>
            </w:r>
          </w:p>
          <w:p w14:paraId="20E5C4D2" w14:textId="77777777" w:rsidR="003821E6" w:rsidRPr="00D5087F" w:rsidRDefault="003821E6" w:rsidP="009A3532">
            <w:pPr>
              <w:spacing w:before="26" w:after="80"/>
              <w:ind w:left="40"/>
              <w:rPr>
                <w:rFonts w:ascii="Segoe UI Symbol" w:hAnsi="Segoe UI Symbol"/>
                <w:i/>
                <w:iCs/>
                <w:spacing w:val="-6"/>
              </w:rPr>
            </w:pPr>
          </w:p>
        </w:tc>
        <w:tc>
          <w:tcPr>
            <w:tcW w:w="1818" w:type="dxa"/>
            <w:tcBorders>
              <w:top w:val="single" w:sz="2" w:space="0" w:color="auto"/>
              <w:left w:val="single" w:sz="2" w:space="0" w:color="auto"/>
              <w:bottom w:val="single" w:sz="2" w:space="0" w:color="auto"/>
              <w:right w:val="single" w:sz="2" w:space="0" w:color="auto"/>
            </w:tcBorders>
          </w:tcPr>
          <w:p w14:paraId="29BC66CF" w14:textId="77777777" w:rsidR="003821E6" w:rsidRPr="00D5087F" w:rsidRDefault="003821E6" w:rsidP="009A3532">
            <w:pPr>
              <w:spacing w:before="26" w:after="80"/>
              <w:jc w:val="center"/>
              <w:rPr>
                <w:rFonts w:ascii="Segoe UI Symbol" w:hAnsi="Segoe UI Symbol"/>
                <w:i/>
                <w:iCs/>
                <w:spacing w:val="-6"/>
              </w:rPr>
            </w:pPr>
            <w:r w:rsidRPr="00D5087F">
              <w:rPr>
                <w:rFonts w:ascii="Segoe UI Symbol" w:hAnsi="Segoe UI Symbol"/>
                <w:b/>
                <w:bCs/>
                <w:spacing w:val="-4"/>
              </w:rPr>
              <w:t>Total Contract Amount (current value, currency, exchange rate and US$ equivalent)</w:t>
            </w:r>
          </w:p>
        </w:tc>
      </w:tr>
      <w:tr w:rsidR="003821E6" w:rsidRPr="00143E6E" w14:paraId="37E311E2" w14:textId="77777777" w:rsidTr="009A3532">
        <w:tc>
          <w:tcPr>
            <w:tcW w:w="968" w:type="dxa"/>
            <w:tcBorders>
              <w:top w:val="single" w:sz="2" w:space="0" w:color="auto"/>
              <w:left w:val="single" w:sz="2" w:space="0" w:color="auto"/>
              <w:bottom w:val="single" w:sz="2" w:space="0" w:color="auto"/>
              <w:right w:val="single" w:sz="2" w:space="0" w:color="auto"/>
            </w:tcBorders>
          </w:tcPr>
          <w:p w14:paraId="7286537C" w14:textId="77777777" w:rsidR="003821E6" w:rsidRPr="00D5087F" w:rsidRDefault="003821E6" w:rsidP="009A3532">
            <w:pPr>
              <w:spacing w:before="26" w:after="80"/>
              <w:rPr>
                <w:rFonts w:ascii="Segoe UI Symbol" w:hAnsi="Segoe UI Symbol"/>
              </w:rPr>
            </w:pPr>
            <w:r w:rsidRPr="00D5087F">
              <w:rPr>
                <w:rFonts w:ascii="Segoe UI Symbol" w:hAnsi="Segoe UI Symbol"/>
                <w:i/>
                <w:iCs/>
                <w:spacing w:val="-6"/>
              </w:rPr>
              <w:t xml:space="preserve">[insert </w:t>
            </w:r>
            <w:r w:rsidRPr="00D5087F">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263DAD7D" w14:textId="77777777" w:rsidR="003821E6" w:rsidRPr="00D5087F" w:rsidRDefault="003821E6" w:rsidP="009A3532">
            <w:pPr>
              <w:spacing w:before="26" w:after="80"/>
              <w:rPr>
                <w:rFonts w:ascii="Segoe UI Symbol" w:hAnsi="Segoe UI Symbol"/>
              </w:rPr>
            </w:pPr>
            <w:r w:rsidRPr="00D5087F">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7356E8D" w14:textId="77777777" w:rsidR="003821E6" w:rsidRPr="00D5087F" w:rsidRDefault="003821E6" w:rsidP="009A3532">
            <w:pPr>
              <w:spacing w:before="26" w:after="80"/>
              <w:ind w:left="40"/>
              <w:rPr>
                <w:rFonts w:ascii="Segoe UI Symbol" w:hAnsi="Segoe UI Symbol"/>
                <w:i/>
                <w:iCs/>
                <w:spacing w:val="-6"/>
              </w:rPr>
            </w:pPr>
            <w:r w:rsidRPr="00D5087F">
              <w:rPr>
                <w:rFonts w:ascii="Segoe UI Symbol" w:hAnsi="Segoe UI Symbol"/>
                <w:spacing w:val="-4"/>
              </w:rPr>
              <w:t xml:space="preserve">Contract Identification: </w:t>
            </w:r>
            <w:r w:rsidRPr="00D5087F">
              <w:rPr>
                <w:rFonts w:ascii="Segoe UI Symbol" w:hAnsi="Segoe UI Symbol"/>
                <w:i/>
                <w:iCs/>
                <w:spacing w:val="-6"/>
              </w:rPr>
              <w:t>[indicate complete contract name/ number, and any other identification]</w:t>
            </w:r>
          </w:p>
          <w:p w14:paraId="47DEDE68" w14:textId="77777777" w:rsidR="003821E6" w:rsidRPr="00D5087F" w:rsidRDefault="003821E6" w:rsidP="009A3532">
            <w:pPr>
              <w:spacing w:before="26" w:after="80"/>
              <w:ind w:left="40"/>
              <w:rPr>
                <w:rFonts w:ascii="Segoe UI Symbol" w:hAnsi="Segoe UI Symbol"/>
                <w:i/>
                <w:iCs/>
                <w:spacing w:val="-6"/>
              </w:rPr>
            </w:pPr>
            <w:r w:rsidRPr="00D5087F">
              <w:rPr>
                <w:rFonts w:ascii="Segoe UI Symbol" w:hAnsi="Segoe UI Symbol"/>
                <w:spacing w:val="-4"/>
              </w:rPr>
              <w:t xml:space="preserve">Name of Employer: </w:t>
            </w:r>
            <w:r w:rsidRPr="00D5087F">
              <w:rPr>
                <w:rFonts w:ascii="Segoe UI Symbol" w:hAnsi="Segoe UI Symbol"/>
                <w:i/>
                <w:iCs/>
                <w:spacing w:val="-6"/>
              </w:rPr>
              <w:t>[insert full name]</w:t>
            </w:r>
          </w:p>
          <w:p w14:paraId="4C0704B0" w14:textId="77777777" w:rsidR="003821E6" w:rsidRPr="00D5087F" w:rsidRDefault="003821E6" w:rsidP="009A3532">
            <w:pPr>
              <w:spacing w:before="26" w:after="80"/>
              <w:ind w:left="38"/>
              <w:rPr>
                <w:rFonts w:ascii="Segoe UI Symbol" w:hAnsi="Segoe UI Symbol"/>
                <w:i/>
                <w:iCs/>
                <w:spacing w:val="-6"/>
              </w:rPr>
            </w:pPr>
            <w:r w:rsidRPr="00D5087F">
              <w:rPr>
                <w:rFonts w:ascii="Segoe UI Symbol" w:hAnsi="Segoe UI Symbol"/>
                <w:spacing w:val="-4"/>
              </w:rPr>
              <w:t xml:space="preserve">Address of Employer: </w:t>
            </w:r>
            <w:r w:rsidRPr="00D5087F">
              <w:rPr>
                <w:rFonts w:ascii="Segoe UI Symbol" w:hAnsi="Segoe UI Symbol"/>
                <w:i/>
                <w:iCs/>
                <w:spacing w:val="-6"/>
              </w:rPr>
              <w:t>[insert street/city/country]</w:t>
            </w:r>
          </w:p>
          <w:p w14:paraId="444BA3A9" w14:textId="77777777" w:rsidR="003821E6" w:rsidRPr="00D5087F" w:rsidRDefault="003821E6" w:rsidP="009A3532">
            <w:pPr>
              <w:spacing w:before="26" w:after="80"/>
              <w:ind w:left="38"/>
              <w:rPr>
                <w:rFonts w:ascii="Segoe UI Symbol" w:hAnsi="Segoe UI Symbol"/>
              </w:rPr>
            </w:pPr>
            <w:r w:rsidRPr="00D5087F">
              <w:rPr>
                <w:rFonts w:ascii="Segoe UI Symbol" w:hAnsi="Segoe UI Symbol"/>
                <w:spacing w:val="-4"/>
              </w:rPr>
              <w:t xml:space="preserve">Reason(s) for suspension or termination: </w:t>
            </w:r>
            <w:r w:rsidRPr="00D5087F">
              <w:rPr>
                <w:rFonts w:ascii="Segoe UI Symbol" w:hAnsi="Segoe UI Symbol"/>
                <w:i/>
                <w:iCs/>
                <w:spacing w:val="-6"/>
              </w:rPr>
              <w:t>[indicate main reason(s) e.g. gender-based violence; sexual exploitation or sexual abuse breaches]</w:t>
            </w:r>
          </w:p>
        </w:tc>
        <w:tc>
          <w:tcPr>
            <w:tcW w:w="1818" w:type="dxa"/>
            <w:tcBorders>
              <w:top w:val="single" w:sz="2" w:space="0" w:color="auto"/>
              <w:left w:val="single" w:sz="2" w:space="0" w:color="auto"/>
              <w:bottom w:val="single" w:sz="2" w:space="0" w:color="auto"/>
              <w:right w:val="single" w:sz="2" w:space="0" w:color="auto"/>
            </w:tcBorders>
          </w:tcPr>
          <w:p w14:paraId="24D26E6D" w14:textId="77777777" w:rsidR="003821E6" w:rsidRPr="00D5087F" w:rsidRDefault="003821E6" w:rsidP="009A3532">
            <w:pPr>
              <w:spacing w:before="26" w:after="80"/>
              <w:rPr>
                <w:rFonts w:ascii="Segoe UI Symbol" w:hAnsi="Segoe UI Symbol"/>
              </w:rPr>
            </w:pPr>
            <w:r w:rsidRPr="00D5087F">
              <w:rPr>
                <w:rFonts w:ascii="Segoe UI Symbol" w:hAnsi="Segoe UI Symbol"/>
                <w:i/>
                <w:iCs/>
                <w:spacing w:val="-6"/>
              </w:rPr>
              <w:t>[insert amount]</w:t>
            </w:r>
          </w:p>
        </w:tc>
      </w:tr>
      <w:tr w:rsidR="003821E6" w:rsidRPr="00143E6E" w14:paraId="78B586A0" w14:textId="77777777" w:rsidTr="009A3532">
        <w:tc>
          <w:tcPr>
            <w:tcW w:w="968" w:type="dxa"/>
            <w:tcBorders>
              <w:top w:val="single" w:sz="2" w:space="0" w:color="auto"/>
              <w:left w:val="single" w:sz="2" w:space="0" w:color="auto"/>
              <w:bottom w:val="single" w:sz="2" w:space="0" w:color="auto"/>
              <w:right w:val="single" w:sz="2" w:space="0" w:color="auto"/>
            </w:tcBorders>
          </w:tcPr>
          <w:p w14:paraId="1D31CD1E"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lastRenderedPageBreak/>
              <w:t xml:space="preserve">[insert </w:t>
            </w:r>
            <w:r w:rsidRPr="00D5087F">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1A96AC5A"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15EB1DE" w14:textId="77777777" w:rsidR="003821E6" w:rsidRPr="00D5087F" w:rsidRDefault="003821E6" w:rsidP="009A3532">
            <w:pPr>
              <w:spacing w:before="26" w:after="80"/>
              <w:ind w:left="40"/>
              <w:rPr>
                <w:rFonts w:ascii="Segoe UI Symbol" w:hAnsi="Segoe UI Symbol"/>
                <w:i/>
                <w:iCs/>
                <w:spacing w:val="-6"/>
              </w:rPr>
            </w:pPr>
            <w:r w:rsidRPr="00D5087F">
              <w:rPr>
                <w:rFonts w:ascii="Segoe UI Symbol" w:hAnsi="Segoe UI Symbol"/>
                <w:spacing w:val="-4"/>
              </w:rPr>
              <w:t xml:space="preserve">Contract Identification: </w:t>
            </w:r>
            <w:r w:rsidRPr="00D5087F">
              <w:rPr>
                <w:rFonts w:ascii="Segoe UI Symbol" w:hAnsi="Segoe UI Symbol"/>
                <w:i/>
                <w:iCs/>
                <w:spacing w:val="-6"/>
              </w:rPr>
              <w:t>[indicate complete contract name/ number, and any other identification]</w:t>
            </w:r>
          </w:p>
          <w:p w14:paraId="48DA5BD4" w14:textId="77777777" w:rsidR="003821E6" w:rsidRPr="00D5087F" w:rsidRDefault="003821E6" w:rsidP="009A3532">
            <w:pPr>
              <w:spacing w:before="26" w:after="80"/>
              <w:ind w:left="40"/>
              <w:rPr>
                <w:rFonts w:ascii="Segoe UI Symbol" w:hAnsi="Segoe UI Symbol"/>
                <w:i/>
                <w:iCs/>
                <w:spacing w:val="-6"/>
              </w:rPr>
            </w:pPr>
            <w:r w:rsidRPr="00D5087F">
              <w:rPr>
                <w:rFonts w:ascii="Segoe UI Symbol" w:hAnsi="Segoe UI Symbol"/>
                <w:spacing w:val="-4"/>
              </w:rPr>
              <w:t xml:space="preserve">Name of Employer: </w:t>
            </w:r>
            <w:r w:rsidRPr="00D5087F">
              <w:rPr>
                <w:rFonts w:ascii="Segoe UI Symbol" w:hAnsi="Segoe UI Symbol"/>
                <w:i/>
                <w:iCs/>
                <w:spacing w:val="-6"/>
              </w:rPr>
              <w:t>[insert full name]</w:t>
            </w:r>
          </w:p>
          <w:p w14:paraId="7C01A71C" w14:textId="77777777" w:rsidR="003821E6" w:rsidRPr="00D5087F" w:rsidRDefault="003821E6" w:rsidP="009A3532">
            <w:pPr>
              <w:spacing w:before="26" w:after="80"/>
              <w:ind w:left="38"/>
              <w:rPr>
                <w:rFonts w:ascii="Segoe UI Symbol" w:hAnsi="Segoe UI Symbol"/>
                <w:i/>
                <w:iCs/>
                <w:spacing w:val="-6"/>
              </w:rPr>
            </w:pPr>
            <w:r w:rsidRPr="00D5087F">
              <w:rPr>
                <w:rFonts w:ascii="Segoe UI Symbol" w:hAnsi="Segoe UI Symbol"/>
                <w:spacing w:val="-4"/>
              </w:rPr>
              <w:t xml:space="preserve">Address of Employer: </w:t>
            </w:r>
            <w:r w:rsidRPr="00D5087F">
              <w:rPr>
                <w:rFonts w:ascii="Segoe UI Symbol" w:hAnsi="Segoe UI Symbol"/>
                <w:i/>
                <w:iCs/>
                <w:spacing w:val="-6"/>
              </w:rPr>
              <w:t>[insert street/city/country]</w:t>
            </w:r>
          </w:p>
          <w:p w14:paraId="6674C7DE" w14:textId="77777777" w:rsidR="003821E6" w:rsidRPr="00D5087F" w:rsidRDefault="003821E6" w:rsidP="009A3532">
            <w:pPr>
              <w:spacing w:before="26" w:after="80"/>
              <w:ind w:left="40"/>
              <w:rPr>
                <w:rFonts w:ascii="Segoe UI Symbol" w:hAnsi="Segoe UI Symbol"/>
                <w:spacing w:val="-4"/>
              </w:rPr>
            </w:pPr>
            <w:r w:rsidRPr="00D5087F">
              <w:rPr>
                <w:rFonts w:ascii="Segoe UI Symbol" w:hAnsi="Segoe UI Symbol"/>
                <w:spacing w:val="-4"/>
              </w:rPr>
              <w:t xml:space="preserve">Reason(s) for suspension or termination: </w:t>
            </w:r>
            <w:r w:rsidRPr="00D5087F">
              <w:rPr>
                <w:rFonts w:ascii="Segoe UI Symbol" w:hAnsi="Segoe UI Symbol"/>
                <w:i/>
                <w:iCs/>
                <w:spacing w:val="-6"/>
              </w:rPr>
              <w:t>[indicate main reason(s)]</w:t>
            </w:r>
          </w:p>
        </w:tc>
        <w:tc>
          <w:tcPr>
            <w:tcW w:w="1818" w:type="dxa"/>
            <w:tcBorders>
              <w:top w:val="single" w:sz="2" w:space="0" w:color="auto"/>
              <w:left w:val="single" w:sz="2" w:space="0" w:color="auto"/>
              <w:bottom w:val="single" w:sz="2" w:space="0" w:color="auto"/>
              <w:right w:val="single" w:sz="2" w:space="0" w:color="auto"/>
            </w:tcBorders>
          </w:tcPr>
          <w:p w14:paraId="292482AA"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t>[insert amount]</w:t>
            </w:r>
          </w:p>
        </w:tc>
      </w:tr>
      <w:tr w:rsidR="003821E6" w:rsidRPr="00143E6E" w14:paraId="3E90698E" w14:textId="77777777" w:rsidTr="009A3532">
        <w:tc>
          <w:tcPr>
            <w:tcW w:w="968" w:type="dxa"/>
            <w:tcBorders>
              <w:top w:val="single" w:sz="2" w:space="0" w:color="auto"/>
              <w:left w:val="single" w:sz="2" w:space="0" w:color="auto"/>
              <w:bottom w:val="single" w:sz="2" w:space="0" w:color="auto"/>
              <w:right w:val="single" w:sz="2" w:space="0" w:color="auto"/>
            </w:tcBorders>
          </w:tcPr>
          <w:p w14:paraId="66FAA447"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387D373F"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36BD449A" w14:textId="77777777" w:rsidR="003821E6" w:rsidRPr="00D5087F" w:rsidRDefault="003821E6" w:rsidP="009A3532">
            <w:pPr>
              <w:spacing w:before="26" w:after="80"/>
              <w:ind w:left="40"/>
              <w:rPr>
                <w:rFonts w:ascii="Segoe UI Symbol" w:hAnsi="Segoe UI Symbol"/>
                <w:i/>
                <w:spacing w:val="-4"/>
              </w:rPr>
            </w:pPr>
            <w:r w:rsidRPr="00D5087F">
              <w:rPr>
                <w:rFonts w:ascii="Segoe UI Symbol" w:hAnsi="Segoe UI Symbol"/>
                <w:i/>
                <w:spacing w:val="-4"/>
              </w:rPr>
              <w:t>[list all applicable contracts]</w:t>
            </w:r>
          </w:p>
        </w:tc>
        <w:tc>
          <w:tcPr>
            <w:tcW w:w="1818" w:type="dxa"/>
            <w:tcBorders>
              <w:top w:val="single" w:sz="2" w:space="0" w:color="auto"/>
              <w:left w:val="single" w:sz="2" w:space="0" w:color="auto"/>
              <w:bottom w:val="single" w:sz="2" w:space="0" w:color="auto"/>
              <w:right w:val="single" w:sz="2" w:space="0" w:color="auto"/>
            </w:tcBorders>
          </w:tcPr>
          <w:p w14:paraId="15FDA42F"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t>…</w:t>
            </w:r>
          </w:p>
        </w:tc>
      </w:tr>
      <w:tr w:rsidR="003821E6" w:rsidRPr="00143E6E" w14:paraId="18BB7304" w14:textId="77777777" w:rsidTr="009A3532">
        <w:tc>
          <w:tcPr>
            <w:tcW w:w="9444" w:type="dxa"/>
            <w:gridSpan w:val="4"/>
            <w:tcBorders>
              <w:top w:val="single" w:sz="2" w:space="0" w:color="auto"/>
              <w:left w:val="single" w:sz="2" w:space="0" w:color="auto"/>
              <w:bottom w:val="single" w:sz="2" w:space="0" w:color="auto"/>
              <w:right w:val="single" w:sz="2" w:space="0" w:color="auto"/>
            </w:tcBorders>
          </w:tcPr>
          <w:p w14:paraId="452E3531"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b/>
                <w:spacing w:val="-6"/>
              </w:rPr>
              <w:t xml:space="preserve">Performance Security called by an employer(s) for reasons related to </w:t>
            </w:r>
            <w:r w:rsidRPr="00D5087F">
              <w:rPr>
                <w:rFonts w:ascii="Segoe UI Symbol" w:hAnsi="Segoe UI Symbol"/>
                <w:b/>
                <w:spacing w:val="-4"/>
              </w:rPr>
              <w:t>ES performance</w:t>
            </w:r>
          </w:p>
        </w:tc>
      </w:tr>
      <w:tr w:rsidR="003821E6" w:rsidRPr="00143E6E" w14:paraId="648CD55D" w14:textId="77777777" w:rsidTr="009A3532">
        <w:tc>
          <w:tcPr>
            <w:tcW w:w="968" w:type="dxa"/>
            <w:tcBorders>
              <w:top w:val="single" w:sz="2" w:space="0" w:color="auto"/>
              <w:left w:val="single" w:sz="2" w:space="0" w:color="auto"/>
              <w:bottom w:val="single" w:sz="2" w:space="0" w:color="auto"/>
              <w:right w:val="single" w:sz="2" w:space="0" w:color="auto"/>
            </w:tcBorders>
          </w:tcPr>
          <w:p w14:paraId="6A382E9A" w14:textId="77777777" w:rsidR="003821E6" w:rsidRPr="00D5087F" w:rsidRDefault="003821E6" w:rsidP="00475EEA">
            <w:pPr>
              <w:spacing w:before="26" w:after="80"/>
              <w:ind w:left="132"/>
              <w:jc w:val="center"/>
              <w:rPr>
                <w:rFonts w:ascii="Segoe UI Symbol" w:hAnsi="Segoe UI Symbol"/>
                <w:i/>
                <w:iCs/>
                <w:spacing w:val="-6"/>
              </w:rPr>
            </w:pPr>
            <w:r w:rsidRPr="00D5087F">
              <w:rPr>
                <w:rFonts w:ascii="Segoe UI Symbol" w:hAnsi="Segoe UI Symbol"/>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0860B519" w14:textId="77777777" w:rsidR="003821E6" w:rsidRPr="00D5087F" w:rsidRDefault="003821E6" w:rsidP="00475EEA">
            <w:pPr>
              <w:spacing w:before="26" w:after="80"/>
              <w:ind w:left="886"/>
              <w:jc w:val="center"/>
              <w:rPr>
                <w:rFonts w:ascii="Segoe UI Symbol" w:hAnsi="Segoe UI Symbol"/>
                <w:bCs/>
                <w:spacing w:val="-4"/>
              </w:rPr>
            </w:pPr>
            <w:r w:rsidRPr="00D5087F">
              <w:rPr>
                <w:rFonts w:ascii="Segoe UI Symbol" w:hAnsi="Segoe UI Symbol"/>
                <w:bCs/>
                <w:spacing w:val="-4"/>
              </w:rPr>
              <w:t>Contract Identification</w:t>
            </w:r>
          </w:p>
          <w:p w14:paraId="011029D2" w14:textId="77777777" w:rsidR="003821E6" w:rsidRPr="00D5087F" w:rsidRDefault="003821E6" w:rsidP="00475EEA">
            <w:pPr>
              <w:spacing w:before="26" w:after="80"/>
              <w:ind w:left="40"/>
              <w:jc w:val="center"/>
              <w:rPr>
                <w:rFonts w:ascii="Segoe UI Symbol" w:hAnsi="Segoe UI Symbol"/>
                <w:i/>
                <w:spacing w:val="-4"/>
              </w:rPr>
            </w:pPr>
          </w:p>
        </w:tc>
        <w:tc>
          <w:tcPr>
            <w:tcW w:w="1818" w:type="dxa"/>
            <w:tcBorders>
              <w:top w:val="single" w:sz="2" w:space="0" w:color="auto"/>
              <w:left w:val="single" w:sz="2" w:space="0" w:color="auto"/>
              <w:bottom w:val="single" w:sz="2" w:space="0" w:color="auto"/>
              <w:right w:val="single" w:sz="2" w:space="0" w:color="auto"/>
            </w:tcBorders>
          </w:tcPr>
          <w:p w14:paraId="6421176E" w14:textId="77777777" w:rsidR="003821E6" w:rsidRPr="00D5087F" w:rsidRDefault="003821E6" w:rsidP="00475EEA">
            <w:pPr>
              <w:spacing w:before="26" w:after="80"/>
              <w:jc w:val="center"/>
              <w:rPr>
                <w:rFonts w:ascii="Segoe UI Symbol" w:hAnsi="Segoe UI Symbol"/>
                <w:i/>
                <w:iCs/>
                <w:spacing w:val="-6"/>
              </w:rPr>
            </w:pPr>
            <w:r w:rsidRPr="00D5087F">
              <w:rPr>
                <w:rFonts w:ascii="Segoe UI Symbol" w:hAnsi="Segoe UI Symbol"/>
                <w:bCs/>
                <w:spacing w:val="-4"/>
              </w:rPr>
              <w:t>Total Contract Amount (current value, currency, exchange rate and US$ equivalent)</w:t>
            </w:r>
          </w:p>
        </w:tc>
      </w:tr>
      <w:tr w:rsidR="003821E6" w:rsidRPr="00143E6E" w14:paraId="64D26B7A" w14:textId="77777777" w:rsidTr="009A3532">
        <w:tc>
          <w:tcPr>
            <w:tcW w:w="968" w:type="dxa"/>
            <w:tcBorders>
              <w:top w:val="single" w:sz="2" w:space="0" w:color="auto"/>
              <w:left w:val="single" w:sz="2" w:space="0" w:color="auto"/>
              <w:bottom w:val="single" w:sz="2" w:space="0" w:color="auto"/>
              <w:right w:val="single" w:sz="2" w:space="0" w:color="auto"/>
            </w:tcBorders>
          </w:tcPr>
          <w:p w14:paraId="09E24680" w14:textId="77777777" w:rsidR="003821E6" w:rsidRPr="00D5087F" w:rsidRDefault="003821E6" w:rsidP="008B1660">
            <w:pPr>
              <w:spacing w:before="26" w:after="80"/>
              <w:ind w:left="132"/>
              <w:rPr>
                <w:rFonts w:ascii="Segoe UI Symbol" w:hAnsi="Segoe UI Symbol"/>
                <w:i/>
                <w:iCs/>
                <w:spacing w:val="-6"/>
              </w:rPr>
            </w:pPr>
            <w:r w:rsidRPr="00D5087F">
              <w:rPr>
                <w:rFonts w:ascii="Segoe UI Symbol" w:hAnsi="Segoe UI Symbol"/>
                <w:i/>
                <w:iCs/>
                <w:spacing w:val="-6"/>
              </w:rPr>
              <w:t xml:space="preserve">[insert </w:t>
            </w:r>
            <w:r w:rsidRPr="00D5087F">
              <w:rPr>
                <w:rFonts w:ascii="Segoe UI Symbol" w:hAnsi="Segoe UI Symbol"/>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48B75DB0" w14:textId="77777777" w:rsidR="003821E6" w:rsidRPr="00D5087F" w:rsidRDefault="003821E6" w:rsidP="009A3532">
            <w:pPr>
              <w:spacing w:before="26" w:after="80"/>
              <w:ind w:left="40"/>
              <w:rPr>
                <w:rFonts w:ascii="Segoe UI Symbol" w:hAnsi="Segoe UI Symbol"/>
                <w:i/>
                <w:iCs/>
                <w:spacing w:val="-6"/>
              </w:rPr>
            </w:pPr>
            <w:r w:rsidRPr="00D5087F">
              <w:rPr>
                <w:rFonts w:ascii="Segoe UI Symbol" w:hAnsi="Segoe UI Symbol"/>
                <w:spacing w:val="-4"/>
              </w:rPr>
              <w:t xml:space="preserve">Contract Identification: </w:t>
            </w:r>
            <w:r w:rsidRPr="00D5087F">
              <w:rPr>
                <w:rFonts w:ascii="Segoe UI Symbol" w:hAnsi="Segoe UI Symbol"/>
                <w:i/>
                <w:iCs/>
                <w:spacing w:val="-6"/>
              </w:rPr>
              <w:t>[indicate complete contract name/ number, and any other identification]</w:t>
            </w:r>
          </w:p>
          <w:p w14:paraId="3D9203D3" w14:textId="77777777" w:rsidR="003821E6" w:rsidRPr="00D5087F" w:rsidRDefault="003821E6" w:rsidP="009A3532">
            <w:pPr>
              <w:spacing w:before="26" w:after="80"/>
              <w:ind w:left="40"/>
              <w:rPr>
                <w:rFonts w:ascii="Segoe UI Symbol" w:hAnsi="Segoe UI Symbol"/>
                <w:i/>
                <w:iCs/>
                <w:spacing w:val="-6"/>
              </w:rPr>
            </w:pPr>
            <w:r w:rsidRPr="00D5087F">
              <w:rPr>
                <w:rFonts w:ascii="Segoe UI Symbol" w:hAnsi="Segoe UI Symbol"/>
                <w:spacing w:val="-4"/>
              </w:rPr>
              <w:t xml:space="preserve">Name of Employer: </w:t>
            </w:r>
            <w:r w:rsidRPr="00D5087F">
              <w:rPr>
                <w:rFonts w:ascii="Segoe UI Symbol" w:hAnsi="Segoe UI Symbol"/>
                <w:i/>
                <w:iCs/>
                <w:spacing w:val="-6"/>
              </w:rPr>
              <w:t>[insert full name]</w:t>
            </w:r>
          </w:p>
          <w:p w14:paraId="25A99C28" w14:textId="77777777" w:rsidR="003821E6" w:rsidRPr="00D5087F" w:rsidRDefault="003821E6" w:rsidP="009A3532">
            <w:pPr>
              <w:spacing w:before="26" w:after="80"/>
              <w:ind w:left="38"/>
              <w:rPr>
                <w:rFonts w:ascii="Segoe UI Symbol" w:hAnsi="Segoe UI Symbol"/>
                <w:i/>
                <w:iCs/>
                <w:spacing w:val="-6"/>
              </w:rPr>
            </w:pPr>
            <w:r w:rsidRPr="00D5087F">
              <w:rPr>
                <w:rFonts w:ascii="Segoe UI Symbol" w:hAnsi="Segoe UI Symbol"/>
                <w:spacing w:val="-4"/>
              </w:rPr>
              <w:t xml:space="preserve">Address of Employer: </w:t>
            </w:r>
            <w:r w:rsidRPr="00D5087F">
              <w:rPr>
                <w:rFonts w:ascii="Segoe UI Symbol" w:hAnsi="Segoe UI Symbol"/>
                <w:i/>
                <w:iCs/>
                <w:spacing w:val="-6"/>
              </w:rPr>
              <w:t>[insert street/city/country]</w:t>
            </w:r>
          </w:p>
          <w:p w14:paraId="76D87096" w14:textId="77777777" w:rsidR="003821E6" w:rsidRPr="00D5087F" w:rsidRDefault="003821E6" w:rsidP="009A3532">
            <w:pPr>
              <w:spacing w:before="26" w:after="80"/>
              <w:ind w:left="40"/>
              <w:rPr>
                <w:rFonts w:ascii="Segoe UI Symbol" w:hAnsi="Segoe UI Symbol"/>
                <w:i/>
                <w:spacing w:val="-4"/>
              </w:rPr>
            </w:pPr>
            <w:r w:rsidRPr="00D5087F">
              <w:rPr>
                <w:rFonts w:ascii="Segoe UI Symbol" w:hAnsi="Segoe UI Symbol"/>
                <w:spacing w:val="-4"/>
              </w:rPr>
              <w:t xml:space="preserve">Reason(s) for calling of performance security: </w:t>
            </w:r>
            <w:r w:rsidRPr="00D5087F">
              <w:rPr>
                <w:rFonts w:ascii="Segoe UI Symbol" w:hAnsi="Segoe UI Symbol"/>
                <w:i/>
                <w:iCs/>
                <w:spacing w:val="-6"/>
              </w:rPr>
              <w:t>[indicate main reason(s) e.g. for gender-based violence; sexual exploitation, or sexual abuse breaches]</w:t>
            </w:r>
          </w:p>
        </w:tc>
        <w:tc>
          <w:tcPr>
            <w:tcW w:w="1818" w:type="dxa"/>
            <w:tcBorders>
              <w:top w:val="single" w:sz="2" w:space="0" w:color="auto"/>
              <w:left w:val="single" w:sz="2" w:space="0" w:color="auto"/>
              <w:bottom w:val="single" w:sz="2" w:space="0" w:color="auto"/>
              <w:right w:val="single" w:sz="2" w:space="0" w:color="auto"/>
            </w:tcBorders>
          </w:tcPr>
          <w:p w14:paraId="68642453" w14:textId="77777777" w:rsidR="003821E6" w:rsidRPr="00D5087F" w:rsidRDefault="003821E6" w:rsidP="009A3532">
            <w:pPr>
              <w:spacing w:before="26" w:after="80"/>
              <w:rPr>
                <w:rFonts w:ascii="Segoe UI Symbol" w:hAnsi="Segoe UI Symbol"/>
                <w:i/>
                <w:iCs/>
                <w:spacing w:val="-6"/>
              </w:rPr>
            </w:pPr>
            <w:r w:rsidRPr="00D5087F">
              <w:rPr>
                <w:rFonts w:ascii="Segoe UI Symbol" w:hAnsi="Segoe UI Symbol"/>
                <w:i/>
                <w:iCs/>
                <w:spacing w:val="-6"/>
              </w:rPr>
              <w:t>[insert amount]</w:t>
            </w:r>
          </w:p>
        </w:tc>
      </w:tr>
      <w:tr w:rsidR="003821E6" w:rsidRPr="00143E6E" w14:paraId="4BBE8B6E" w14:textId="77777777" w:rsidTr="009A3532">
        <w:tc>
          <w:tcPr>
            <w:tcW w:w="968" w:type="dxa"/>
            <w:tcBorders>
              <w:top w:val="single" w:sz="2" w:space="0" w:color="auto"/>
              <w:left w:val="single" w:sz="2" w:space="0" w:color="auto"/>
              <w:bottom w:val="single" w:sz="2" w:space="0" w:color="auto"/>
              <w:right w:val="single" w:sz="2" w:space="0" w:color="auto"/>
            </w:tcBorders>
          </w:tcPr>
          <w:p w14:paraId="777213AA" w14:textId="77777777" w:rsidR="003821E6" w:rsidRPr="00D5087F" w:rsidRDefault="003821E6" w:rsidP="009A3532">
            <w:pPr>
              <w:spacing w:before="26" w:after="80"/>
              <w:rPr>
                <w:rFonts w:ascii="Segoe UI Symbol" w:hAnsi="Segoe UI Symbol"/>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6E69539F" w14:textId="77777777" w:rsidR="003821E6" w:rsidRPr="00D5087F" w:rsidRDefault="003821E6" w:rsidP="009A3532">
            <w:pPr>
              <w:spacing w:before="26" w:after="80"/>
              <w:ind w:left="40"/>
              <w:rPr>
                <w:rFonts w:ascii="Segoe UI Symbol" w:hAnsi="Segoe UI Symbol"/>
                <w:i/>
                <w:spacing w:val="-4"/>
              </w:rPr>
            </w:pPr>
          </w:p>
        </w:tc>
        <w:tc>
          <w:tcPr>
            <w:tcW w:w="1818" w:type="dxa"/>
            <w:tcBorders>
              <w:top w:val="single" w:sz="2" w:space="0" w:color="auto"/>
              <w:left w:val="single" w:sz="2" w:space="0" w:color="auto"/>
              <w:bottom w:val="single" w:sz="2" w:space="0" w:color="auto"/>
              <w:right w:val="single" w:sz="2" w:space="0" w:color="auto"/>
            </w:tcBorders>
          </w:tcPr>
          <w:p w14:paraId="59B9E622" w14:textId="77777777" w:rsidR="003821E6" w:rsidRPr="00D5087F" w:rsidRDefault="003821E6" w:rsidP="009A3532">
            <w:pPr>
              <w:spacing w:before="26" w:after="80"/>
              <w:rPr>
                <w:rFonts w:ascii="Segoe UI Symbol" w:hAnsi="Segoe UI Symbol"/>
                <w:i/>
                <w:iCs/>
                <w:spacing w:val="-6"/>
              </w:rPr>
            </w:pPr>
          </w:p>
        </w:tc>
      </w:tr>
      <w:bookmarkEnd w:id="596"/>
    </w:tbl>
    <w:p w14:paraId="69ADA723" w14:textId="5C02B8CF" w:rsidR="00636E2B" w:rsidRPr="00D5087F" w:rsidRDefault="00636E2B" w:rsidP="001D5093">
      <w:pPr>
        <w:jc w:val="center"/>
        <w:rPr>
          <w:rStyle w:val="Table"/>
          <w:rFonts w:ascii="Segoe UI Symbol" w:hAnsi="Segoe UI Symbol"/>
          <w:b/>
          <w:spacing w:val="-2"/>
          <w:sz w:val="24"/>
        </w:rPr>
      </w:pPr>
      <w:r w:rsidRPr="00D5087F">
        <w:rPr>
          <w:rStyle w:val="Table"/>
          <w:rFonts w:ascii="Segoe UI Symbol" w:hAnsi="Segoe UI Symbol"/>
          <w:b/>
          <w:spacing w:val="-2"/>
          <w:sz w:val="24"/>
        </w:rPr>
        <w:br w:type="page"/>
      </w:r>
    </w:p>
    <w:p w14:paraId="45F1D6F6" w14:textId="77777777" w:rsidR="005B4A5F" w:rsidRPr="00475EEA" w:rsidRDefault="005B4A5F" w:rsidP="00D5087F">
      <w:pPr>
        <w:pStyle w:val="Heading4"/>
        <w:jc w:val="center"/>
        <w:rPr>
          <w:rFonts w:ascii="Segoe UI Symbol" w:hAnsi="Segoe UI Symbol"/>
          <w:b/>
          <w:sz w:val="28"/>
          <w:szCs w:val="28"/>
        </w:rPr>
      </w:pPr>
      <w:bookmarkStart w:id="600" w:name="_Toc125873866"/>
      <w:bookmarkStart w:id="601" w:name="_Toc59142583"/>
      <w:bookmarkStart w:id="602" w:name="_Toc88745207"/>
      <w:r w:rsidRPr="00475EEA">
        <w:rPr>
          <w:rFonts w:ascii="Segoe UI Symbol" w:hAnsi="Segoe UI Symbol"/>
          <w:b/>
          <w:sz w:val="28"/>
          <w:szCs w:val="28"/>
        </w:rPr>
        <w:lastRenderedPageBreak/>
        <w:t>Form</w:t>
      </w:r>
      <w:r w:rsidR="007E703B" w:rsidRPr="00475EEA">
        <w:rPr>
          <w:rFonts w:ascii="Segoe UI Symbol" w:hAnsi="Segoe UI Symbol"/>
          <w:b/>
          <w:sz w:val="28"/>
          <w:szCs w:val="28"/>
        </w:rPr>
        <w:t xml:space="preserve"> </w:t>
      </w:r>
      <w:r w:rsidRPr="00475EEA">
        <w:rPr>
          <w:rFonts w:ascii="Segoe UI Symbol" w:hAnsi="Segoe UI Symbol"/>
          <w:b/>
          <w:sz w:val="28"/>
          <w:szCs w:val="28"/>
        </w:rPr>
        <w:t>CCC</w:t>
      </w:r>
      <w:bookmarkEnd w:id="565"/>
      <w:bookmarkEnd w:id="600"/>
      <w:bookmarkEnd w:id="601"/>
      <w:bookmarkEnd w:id="602"/>
    </w:p>
    <w:p w14:paraId="69D06EC3" w14:textId="77777777" w:rsidR="005B4A5F" w:rsidRPr="00D5087F" w:rsidRDefault="005B4A5F" w:rsidP="003F63D5">
      <w:pPr>
        <w:pStyle w:val="Heading5"/>
      </w:pPr>
      <w:bookmarkStart w:id="603" w:name="_Toc437968891"/>
      <w:bookmarkStart w:id="604" w:name="_Toc41971547"/>
      <w:bookmarkStart w:id="605" w:name="_Toc125871312"/>
      <w:bookmarkStart w:id="606" w:name="_Toc197236047"/>
      <w:bookmarkStart w:id="607" w:name="_Toc59142584"/>
      <w:bookmarkStart w:id="608" w:name="_Toc88745208"/>
      <w:bookmarkEnd w:id="594"/>
      <w:r w:rsidRPr="00D5087F">
        <w:t>Current</w:t>
      </w:r>
      <w:r w:rsidR="007E703B" w:rsidRPr="00D5087F">
        <w:t xml:space="preserve"> </w:t>
      </w:r>
      <w:r w:rsidRPr="00D5087F">
        <w:t>Contract</w:t>
      </w:r>
      <w:r w:rsidR="007E703B" w:rsidRPr="00D5087F">
        <w:t xml:space="preserve"> </w:t>
      </w:r>
      <w:r w:rsidRPr="00D5087F">
        <w:t>Commitments</w:t>
      </w:r>
      <w:r w:rsidR="007E703B" w:rsidRPr="00D5087F">
        <w:t xml:space="preserve"> </w:t>
      </w:r>
      <w:r w:rsidRPr="00D5087F">
        <w:t>/</w:t>
      </w:r>
      <w:r w:rsidR="007E703B" w:rsidRPr="00D5087F">
        <w:t xml:space="preserve"> </w:t>
      </w:r>
      <w:r w:rsidRPr="00D5087F">
        <w:t>Works</w:t>
      </w:r>
      <w:r w:rsidR="007E703B" w:rsidRPr="00D5087F">
        <w:t xml:space="preserve"> </w:t>
      </w:r>
      <w:r w:rsidRPr="00D5087F">
        <w:t>in</w:t>
      </w:r>
      <w:r w:rsidR="007E703B" w:rsidRPr="00D5087F">
        <w:t xml:space="preserve"> </w:t>
      </w:r>
      <w:r w:rsidRPr="00D5087F">
        <w:t>Progress</w:t>
      </w:r>
      <w:bookmarkEnd w:id="566"/>
      <w:bookmarkEnd w:id="567"/>
      <w:bookmarkEnd w:id="603"/>
      <w:bookmarkEnd w:id="604"/>
      <w:bookmarkEnd w:id="605"/>
      <w:bookmarkEnd w:id="606"/>
      <w:bookmarkEnd w:id="607"/>
      <w:bookmarkEnd w:id="608"/>
    </w:p>
    <w:p w14:paraId="7C360F0B" w14:textId="77777777" w:rsidR="005B4A5F" w:rsidRPr="00D5087F" w:rsidRDefault="005B4A5F" w:rsidP="001D5093">
      <w:pPr>
        <w:suppressAutoHyphens/>
        <w:rPr>
          <w:rStyle w:val="Table"/>
          <w:rFonts w:ascii="Segoe UI Symbol" w:hAnsi="Segoe UI Symbol"/>
          <w:spacing w:val="-2"/>
          <w:sz w:val="24"/>
        </w:rPr>
      </w:pPr>
      <w:r w:rsidRPr="00D5087F">
        <w:rPr>
          <w:rStyle w:val="Table"/>
          <w:rFonts w:ascii="Segoe UI Symbol" w:hAnsi="Segoe UI Symbol"/>
          <w:spacing w:val="-2"/>
          <w:sz w:val="24"/>
        </w:rPr>
        <w:t>Bidders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each</w:t>
      </w:r>
      <w:r w:rsidR="007E703B" w:rsidRPr="00D5087F">
        <w:rPr>
          <w:rStyle w:val="Table"/>
          <w:rFonts w:ascii="Segoe UI Symbol" w:hAnsi="Segoe UI Symbol"/>
          <w:spacing w:val="-2"/>
          <w:sz w:val="24"/>
        </w:rPr>
        <w:t xml:space="preserve"> </w:t>
      </w:r>
      <w:r w:rsidR="0045771F" w:rsidRPr="00D5087F">
        <w:rPr>
          <w:rStyle w:val="Table"/>
          <w:rFonts w:ascii="Segoe UI Symbol" w:hAnsi="Segoe UI Symbol"/>
          <w:spacing w:val="-2"/>
          <w:sz w:val="24"/>
        </w:rPr>
        <w:t>member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to</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JV</w:t>
      </w:r>
      <w:r w:rsidR="00A479E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should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provide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information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their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current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commitments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all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contracts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that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have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been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awarded,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which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letter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intent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acceptance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has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been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received,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contracts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approaching</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completion,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but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which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unqualified,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full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completion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certificate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has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yet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to</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be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issued.</w:t>
      </w:r>
    </w:p>
    <w:p w14:paraId="40EC21E4" w14:textId="77777777" w:rsidR="005B4A5F" w:rsidRPr="00D5087F" w:rsidRDefault="005B4A5F" w:rsidP="001D5093">
      <w:pPr>
        <w:suppressAutoHyphens/>
        <w:rPr>
          <w:rStyle w:val="Table"/>
          <w:rFonts w:ascii="Segoe UI Symbol" w:hAnsi="Segoe UI Symbol"/>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5B4A5F" w:rsidRPr="00143E6E" w14:paraId="20A7430D"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3DDCFC46" w14:textId="77777777" w:rsidR="005B4A5F" w:rsidRPr="00D5087F" w:rsidRDefault="005B4A5F" w:rsidP="001D5093">
            <w:pPr>
              <w:suppressAutoHyphens/>
              <w:spacing w:after="71"/>
              <w:jc w:val="center"/>
              <w:rPr>
                <w:rStyle w:val="Table"/>
                <w:rFonts w:ascii="Segoe UI Symbol" w:hAnsi="Segoe UI Symbol"/>
                <w:b/>
                <w:spacing w:val="-2"/>
                <w:sz w:val="24"/>
              </w:rPr>
            </w:pPr>
            <w:r w:rsidRPr="00D5087F">
              <w:rPr>
                <w:rStyle w:val="Table"/>
                <w:rFonts w:ascii="Segoe UI Symbol" w:hAnsi="Segoe UI Symbol"/>
                <w:b/>
                <w:spacing w:val="-2"/>
                <w:sz w:val="24"/>
              </w:rPr>
              <w:t>Name</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of</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contract</w:t>
            </w:r>
          </w:p>
        </w:tc>
        <w:tc>
          <w:tcPr>
            <w:tcW w:w="1620" w:type="dxa"/>
            <w:tcBorders>
              <w:top w:val="single" w:sz="6" w:space="0" w:color="auto"/>
            </w:tcBorders>
          </w:tcPr>
          <w:p w14:paraId="35A55E7A" w14:textId="77777777" w:rsidR="00475EEA" w:rsidRDefault="005B4A5F" w:rsidP="00475EEA">
            <w:pPr>
              <w:suppressAutoHyphens/>
              <w:spacing w:after="0"/>
              <w:ind w:right="-11"/>
              <w:jc w:val="center"/>
              <w:rPr>
                <w:rStyle w:val="Table"/>
                <w:rFonts w:ascii="Segoe UI Symbol" w:hAnsi="Segoe UI Symbol"/>
                <w:b/>
                <w:spacing w:val="-2"/>
                <w:sz w:val="24"/>
              </w:rPr>
            </w:pPr>
            <w:r w:rsidRPr="00D5087F">
              <w:rPr>
                <w:rStyle w:val="Table"/>
                <w:rFonts w:ascii="Segoe UI Symbol" w:hAnsi="Segoe UI Symbol"/>
                <w:b/>
                <w:spacing w:val="-2"/>
                <w:sz w:val="24"/>
              </w:rPr>
              <w:t>Employer,</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contact</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address/</w:t>
            </w:r>
            <w:proofErr w:type="spellStart"/>
            <w:r w:rsidRPr="00D5087F">
              <w:rPr>
                <w:rStyle w:val="Table"/>
                <w:rFonts w:ascii="Segoe UI Symbol" w:hAnsi="Segoe UI Symbol"/>
                <w:b/>
                <w:spacing w:val="-2"/>
                <w:sz w:val="24"/>
              </w:rPr>
              <w:t>tel</w:t>
            </w:r>
            <w:proofErr w:type="spellEnd"/>
          </w:p>
          <w:p w14:paraId="61C6D81A" w14:textId="1D2BD55F" w:rsidR="005B4A5F" w:rsidRPr="00D5087F" w:rsidRDefault="005B4A5F" w:rsidP="00475EEA">
            <w:pPr>
              <w:suppressAutoHyphens/>
              <w:spacing w:after="0"/>
              <w:ind w:right="-11"/>
              <w:jc w:val="center"/>
              <w:rPr>
                <w:rStyle w:val="Table"/>
                <w:rFonts w:ascii="Segoe UI Symbol" w:hAnsi="Segoe UI Symbol"/>
                <w:b/>
                <w:spacing w:val="-2"/>
                <w:sz w:val="24"/>
              </w:rPr>
            </w:pPr>
            <w:r w:rsidRPr="00D5087F">
              <w:rPr>
                <w:rStyle w:val="Table"/>
                <w:rFonts w:ascii="Segoe UI Symbol" w:hAnsi="Segoe UI Symbol"/>
                <w:b/>
                <w:spacing w:val="-2"/>
                <w:sz w:val="24"/>
              </w:rPr>
              <w:t>/</w:t>
            </w:r>
            <w:proofErr w:type="gramStart"/>
            <w:r w:rsidRPr="00D5087F">
              <w:rPr>
                <w:rStyle w:val="Table"/>
                <w:rFonts w:ascii="Segoe UI Symbol" w:hAnsi="Segoe UI Symbol"/>
                <w:b/>
                <w:spacing w:val="-2"/>
                <w:sz w:val="24"/>
              </w:rPr>
              <w:t>fax</w:t>
            </w:r>
            <w:proofErr w:type="gramEnd"/>
          </w:p>
        </w:tc>
        <w:tc>
          <w:tcPr>
            <w:tcW w:w="1800" w:type="dxa"/>
            <w:tcBorders>
              <w:top w:val="single" w:sz="6" w:space="0" w:color="auto"/>
              <w:left w:val="single" w:sz="6" w:space="0" w:color="auto"/>
            </w:tcBorders>
          </w:tcPr>
          <w:p w14:paraId="245D5303" w14:textId="77777777" w:rsidR="005B4A5F" w:rsidRPr="00D5087F" w:rsidRDefault="005B4A5F" w:rsidP="001D5093">
            <w:pPr>
              <w:suppressAutoHyphens/>
              <w:spacing w:after="71"/>
              <w:jc w:val="center"/>
              <w:rPr>
                <w:rStyle w:val="Table"/>
                <w:rFonts w:ascii="Segoe UI Symbol" w:hAnsi="Segoe UI Symbol"/>
                <w:b/>
                <w:spacing w:val="-2"/>
                <w:sz w:val="24"/>
              </w:rPr>
            </w:pPr>
            <w:r w:rsidRPr="00D5087F">
              <w:rPr>
                <w:rStyle w:val="Table"/>
                <w:rFonts w:ascii="Segoe UI Symbol" w:hAnsi="Segoe UI Symbol"/>
                <w:b/>
                <w:spacing w:val="-2"/>
                <w:sz w:val="24"/>
              </w:rPr>
              <w:t>Value</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of</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outstanding</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work</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(current</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US$</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equivalent)</w:t>
            </w:r>
          </w:p>
        </w:tc>
        <w:tc>
          <w:tcPr>
            <w:tcW w:w="1800" w:type="dxa"/>
            <w:tcBorders>
              <w:top w:val="single" w:sz="6" w:space="0" w:color="auto"/>
              <w:left w:val="single" w:sz="6" w:space="0" w:color="auto"/>
            </w:tcBorders>
          </w:tcPr>
          <w:p w14:paraId="2B464D58" w14:textId="77777777" w:rsidR="005B4A5F" w:rsidRPr="00D5087F" w:rsidRDefault="005B4A5F" w:rsidP="001D5093">
            <w:pPr>
              <w:suppressAutoHyphens/>
              <w:spacing w:after="71"/>
              <w:jc w:val="center"/>
              <w:rPr>
                <w:rStyle w:val="Table"/>
                <w:rFonts w:ascii="Segoe UI Symbol" w:hAnsi="Segoe UI Symbol"/>
                <w:b/>
                <w:spacing w:val="-2"/>
                <w:sz w:val="24"/>
              </w:rPr>
            </w:pPr>
            <w:r w:rsidRPr="00D5087F">
              <w:rPr>
                <w:rStyle w:val="Table"/>
                <w:rFonts w:ascii="Segoe UI Symbol" w:hAnsi="Segoe UI Symbol"/>
                <w:b/>
                <w:spacing w:val="-2"/>
                <w:sz w:val="24"/>
              </w:rPr>
              <w:t>Estimated</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completion</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date</w:t>
            </w:r>
          </w:p>
        </w:tc>
        <w:tc>
          <w:tcPr>
            <w:tcW w:w="1800" w:type="dxa"/>
            <w:tcBorders>
              <w:top w:val="single" w:sz="6" w:space="0" w:color="auto"/>
              <w:left w:val="single" w:sz="6" w:space="0" w:color="auto"/>
              <w:bottom w:val="single" w:sz="6" w:space="0" w:color="auto"/>
              <w:right w:val="single" w:sz="6" w:space="0" w:color="auto"/>
            </w:tcBorders>
          </w:tcPr>
          <w:p w14:paraId="4311E5BC" w14:textId="77777777" w:rsidR="005B4A5F" w:rsidRPr="00D5087F" w:rsidRDefault="005B4A5F" w:rsidP="001D5093">
            <w:pPr>
              <w:suppressAutoHyphens/>
              <w:spacing w:after="71"/>
              <w:jc w:val="center"/>
              <w:rPr>
                <w:rStyle w:val="Table"/>
                <w:rFonts w:ascii="Segoe UI Symbol" w:hAnsi="Segoe UI Symbol"/>
                <w:b/>
                <w:spacing w:val="-2"/>
                <w:sz w:val="24"/>
              </w:rPr>
            </w:pPr>
            <w:r w:rsidRPr="00D5087F">
              <w:rPr>
                <w:rStyle w:val="Table"/>
                <w:rFonts w:ascii="Segoe UI Symbol" w:hAnsi="Segoe UI Symbol"/>
                <w:b/>
                <w:spacing w:val="-2"/>
                <w:sz w:val="24"/>
              </w:rPr>
              <w:t>Average</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monthly</w:t>
            </w:r>
            <w:r w:rsidR="007E703B" w:rsidRPr="00D5087F">
              <w:rPr>
                <w:rStyle w:val="Table"/>
                <w:rFonts w:ascii="Segoe UI Symbol" w:hAnsi="Segoe UI Symbol"/>
                <w:b/>
                <w:spacing w:val="-2"/>
                <w:sz w:val="24"/>
              </w:rPr>
              <w:t xml:space="preserve"> </w:t>
            </w:r>
            <w:proofErr w:type="gramStart"/>
            <w:r w:rsidRPr="00D5087F">
              <w:rPr>
                <w:rStyle w:val="Table"/>
                <w:rFonts w:ascii="Segoe UI Symbol" w:hAnsi="Segoe UI Symbol"/>
                <w:b/>
                <w:spacing w:val="-2"/>
                <w:sz w:val="24"/>
              </w:rPr>
              <w:t>invoicing</w:t>
            </w:r>
            <w:proofErr w:type="gramEnd"/>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over</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last</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six</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months</w:t>
            </w:r>
            <w:r w:rsidRPr="00D5087F">
              <w:rPr>
                <w:rStyle w:val="Table"/>
                <w:rFonts w:ascii="Segoe UI Symbol" w:hAnsi="Segoe UI Symbol"/>
                <w:b/>
                <w:spacing w:val="-2"/>
                <w:sz w:val="24"/>
              </w:rPr>
              <w:br/>
              <w:t>(US$/month)</w:t>
            </w:r>
          </w:p>
        </w:tc>
      </w:tr>
      <w:tr w:rsidR="005B4A5F" w:rsidRPr="00143E6E" w14:paraId="6CEAC6EB"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4BC416D3" w14:textId="77777777" w:rsidR="005B4A5F" w:rsidRPr="00D5087F" w:rsidRDefault="005B4A5F" w:rsidP="001D5093">
            <w:pPr>
              <w:suppressAutoHyphens/>
              <w:rPr>
                <w:rStyle w:val="Table"/>
                <w:rFonts w:ascii="Segoe UI Symbol" w:hAnsi="Segoe UI Symbol"/>
                <w:spacing w:val="-2"/>
              </w:rPr>
            </w:pPr>
            <w:r w:rsidRPr="00D5087F">
              <w:rPr>
                <w:rStyle w:val="Table"/>
                <w:rFonts w:ascii="Segoe UI Symbol" w:hAnsi="Segoe UI Symbol"/>
                <w:spacing w:val="-2"/>
              </w:rPr>
              <w:t>1.</w:t>
            </w:r>
          </w:p>
          <w:p w14:paraId="3CAC72F8" w14:textId="77777777" w:rsidR="005B4A5F" w:rsidRPr="00D5087F" w:rsidRDefault="005B4A5F" w:rsidP="001D5093">
            <w:pPr>
              <w:suppressAutoHyphens/>
              <w:spacing w:after="71"/>
              <w:rPr>
                <w:rStyle w:val="Table"/>
                <w:rFonts w:ascii="Segoe UI Symbol" w:hAnsi="Segoe UI Symbol"/>
                <w:spacing w:val="-2"/>
              </w:rPr>
            </w:pPr>
          </w:p>
        </w:tc>
        <w:tc>
          <w:tcPr>
            <w:tcW w:w="1620" w:type="dxa"/>
            <w:tcBorders>
              <w:top w:val="single" w:sz="6" w:space="0" w:color="auto"/>
            </w:tcBorders>
          </w:tcPr>
          <w:p w14:paraId="3EC37786" w14:textId="77777777" w:rsidR="005B4A5F" w:rsidRPr="00D5087F" w:rsidRDefault="005B4A5F" w:rsidP="001D5093">
            <w:pPr>
              <w:suppressAutoHyphens/>
              <w:rPr>
                <w:rStyle w:val="Table"/>
                <w:rFonts w:ascii="Segoe UI Symbol" w:hAnsi="Segoe UI Symbol"/>
                <w:spacing w:val="-2"/>
              </w:rPr>
            </w:pPr>
          </w:p>
        </w:tc>
        <w:tc>
          <w:tcPr>
            <w:tcW w:w="1800" w:type="dxa"/>
            <w:tcBorders>
              <w:top w:val="single" w:sz="6" w:space="0" w:color="auto"/>
              <w:left w:val="single" w:sz="6" w:space="0" w:color="auto"/>
            </w:tcBorders>
          </w:tcPr>
          <w:p w14:paraId="6BCD2AF1"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tcBorders>
          </w:tcPr>
          <w:p w14:paraId="38F54288"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right w:val="single" w:sz="6" w:space="0" w:color="auto"/>
            </w:tcBorders>
          </w:tcPr>
          <w:p w14:paraId="3406334C" w14:textId="77777777" w:rsidR="005B4A5F" w:rsidRPr="00D5087F" w:rsidRDefault="005B4A5F" w:rsidP="001D5093">
            <w:pPr>
              <w:suppressAutoHyphens/>
              <w:spacing w:after="71"/>
              <w:rPr>
                <w:rStyle w:val="Table"/>
                <w:rFonts w:ascii="Segoe UI Symbol" w:hAnsi="Segoe UI Symbol"/>
                <w:spacing w:val="-2"/>
              </w:rPr>
            </w:pPr>
          </w:p>
        </w:tc>
      </w:tr>
      <w:tr w:rsidR="005B4A5F" w:rsidRPr="00143E6E" w14:paraId="55BD5535"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05DE1D2F" w14:textId="77777777" w:rsidR="005B4A5F" w:rsidRPr="00D5087F" w:rsidRDefault="005B4A5F" w:rsidP="001D5093">
            <w:pPr>
              <w:suppressAutoHyphens/>
              <w:rPr>
                <w:rStyle w:val="Table"/>
                <w:rFonts w:ascii="Segoe UI Symbol" w:hAnsi="Segoe UI Symbol"/>
                <w:spacing w:val="-2"/>
              </w:rPr>
            </w:pPr>
            <w:r w:rsidRPr="00D5087F">
              <w:rPr>
                <w:rStyle w:val="Table"/>
                <w:rFonts w:ascii="Segoe UI Symbol" w:hAnsi="Segoe UI Symbol"/>
                <w:spacing w:val="-2"/>
              </w:rPr>
              <w:t>2.</w:t>
            </w:r>
          </w:p>
          <w:p w14:paraId="351258A2" w14:textId="77777777" w:rsidR="005B4A5F" w:rsidRPr="00D5087F" w:rsidRDefault="005B4A5F" w:rsidP="001D5093">
            <w:pPr>
              <w:suppressAutoHyphens/>
              <w:spacing w:after="71"/>
              <w:rPr>
                <w:rStyle w:val="Table"/>
                <w:rFonts w:ascii="Segoe UI Symbol" w:hAnsi="Segoe UI Symbol"/>
                <w:spacing w:val="-2"/>
              </w:rPr>
            </w:pPr>
          </w:p>
        </w:tc>
        <w:tc>
          <w:tcPr>
            <w:tcW w:w="1620" w:type="dxa"/>
            <w:tcBorders>
              <w:top w:val="single" w:sz="6" w:space="0" w:color="auto"/>
            </w:tcBorders>
          </w:tcPr>
          <w:p w14:paraId="1BDF2069" w14:textId="77777777" w:rsidR="005B4A5F" w:rsidRPr="00D5087F" w:rsidRDefault="005B4A5F" w:rsidP="001D5093">
            <w:pPr>
              <w:suppressAutoHyphens/>
              <w:rPr>
                <w:rStyle w:val="Table"/>
                <w:rFonts w:ascii="Segoe UI Symbol" w:hAnsi="Segoe UI Symbol"/>
                <w:spacing w:val="-2"/>
              </w:rPr>
            </w:pPr>
          </w:p>
        </w:tc>
        <w:tc>
          <w:tcPr>
            <w:tcW w:w="1800" w:type="dxa"/>
            <w:tcBorders>
              <w:top w:val="single" w:sz="6" w:space="0" w:color="auto"/>
              <w:left w:val="single" w:sz="6" w:space="0" w:color="auto"/>
            </w:tcBorders>
          </w:tcPr>
          <w:p w14:paraId="59EB22A7"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tcBorders>
          </w:tcPr>
          <w:p w14:paraId="2C9D3796"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right w:val="single" w:sz="6" w:space="0" w:color="auto"/>
            </w:tcBorders>
          </w:tcPr>
          <w:p w14:paraId="266A43F2" w14:textId="77777777" w:rsidR="005B4A5F" w:rsidRPr="00D5087F" w:rsidRDefault="005B4A5F" w:rsidP="001D5093">
            <w:pPr>
              <w:suppressAutoHyphens/>
              <w:spacing w:after="71"/>
              <w:rPr>
                <w:rStyle w:val="Table"/>
                <w:rFonts w:ascii="Segoe UI Symbol" w:hAnsi="Segoe UI Symbol"/>
                <w:spacing w:val="-2"/>
              </w:rPr>
            </w:pPr>
          </w:p>
        </w:tc>
      </w:tr>
      <w:tr w:rsidR="005B4A5F" w:rsidRPr="00143E6E" w14:paraId="323AEF9D"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5B7AB83B" w14:textId="77777777" w:rsidR="005B4A5F" w:rsidRPr="00D5087F" w:rsidRDefault="005B4A5F" w:rsidP="001D5093">
            <w:pPr>
              <w:suppressAutoHyphens/>
              <w:rPr>
                <w:rStyle w:val="Table"/>
                <w:rFonts w:ascii="Segoe UI Symbol" w:hAnsi="Segoe UI Symbol"/>
                <w:spacing w:val="-2"/>
              </w:rPr>
            </w:pPr>
            <w:r w:rsidRPr="00D5087F">
              <w:rPr>
                <w:rStyle w:val="Table"/>
                <w:rFonts w:ascii="Segoe UI Symbol" w:hAnsi="Segoe UI Symbol"/>
                <w:spacing w:val="-2"/>
              </w:rPr>
              <w:t>3.</w:t>
            </w:r>
          </w:p>
          <w:p w14:paraId="0DFA9171" w14:textId="77777777" w:rsidR="005B4A5F" w:rsidRPr="00D5087F" w:rsidRDefault="005B4A5F" w:rsidP="001D5093">
            <w:pPr>
              <w:suppressAutoHyphens/>
              <w:spacing w:after="71"/>
              <w:rPr>
                <w:rStyle w:val="Table"/>
                <w:rFonts w:ascii="Segoe UI Symbol" w:hAnsi="Segoe UI Symbol"/>
                <w:spacing w:val="-2"/>
              </w:rPr>
            </w:pPr>
          </w:p>
        </w:tc>
        <w:tc>
          <w:tcPr>
            <w:tcW w:w="1620" w:type="dxa"/>
            <w:tcBorders>
              <w:top w:val="single" w:sz="6" w:space="0" w:color="auto"/>
            </w:tcBorders>
          </w:tcPr>
          <w:p w14:paraId="60AA6601" w14:textId="77777777" w:rsidR="005B4A5F" w:rsidRPr="00D5087F" w:rsidRDefault="005B4A5F" w:rsidP="001D5093">
            <w:pPr>
              <w:suppressAutoHyphens/>
              <w:rPr>
                <w:rStyle w:val="Table"/>
                <w:rFonts w:ascii="Segoe UI Symbol" w:hAnsi="Segoe UI Symbol"/>
                <w:spacing w:val="-2"/>
              </w:rPr>
            </w:pPr>
          </w:p>
        </w:tc>
        <w:tc>
          <w:tcPr>
            <w:tcW w:w="1800" w:type="dxa"/>
            <w:tcBorders>
              <w:top w:val="single" w:sz="6" w:space="0" w:color="auto"/>
              <w:left w:val="single" w:sz="6" w:space="0" w:color="auto"/>
            </w:tcBorders>
          </w:tcPr>
          <w:p w14:paraId="041818EC"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tcBorders>
          </w:tcPr>
          <w:p w14:paraId="2B80C012"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right w:val="single" w:sz="6" w:space="0" w:color="auto"/>
            </w:tcBorders>
          </w:tcPr>
          <w:p w14:paraId="05553E12" w14:textId="77777777" w:rsidR="005B4A5F" w:rsidRPr="00D5087F" w:rsidRDefault="005B4A5F" w:rsidP="001D5093">
            <w:pPr>
              <w:suppressAutoHyphens/>
              <w:spacing w:after="71"/>
              <w:rPr>
                <w:rStyle w:val="Table"/>
                <w:rFonts w:ascii="Segoe UI Symbol" w:hAnsi="Segoe UI Symbol"/>
                <w:spacing w:val="-2"/>
              </w:rPr>
            </w:pPr>
          </w:p>
        </w:tc>
      </w:tr>
      <w:tr w:rsidR="005B4A5F" w:rsidRPr="00143E6E" w14:paraId="6090F1C8"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1A0720EC" w14:textId="77777777" w:rsidR="005B4A5F" w:rsidRPr="00D5087F" w:rsidRDefault="005B4A5F" w:rsidP="001D5093">
            <w:pPr>
              <w:suppressAutoHyphens/>
              <w:rPr>
                <w:rStyle w:val="Table"/>
                <w:rFonts w:ascii="Segoe UI Symbol" w:hAnsi="Segoe UI Symbol"/>
                <w:spacing w:val="-2"/>
              </w:rPr>
            </w:pPr>
            <w:r w:rsidRPr="00D5087F">
              <w:rPr>
                <w:rStyle w:val="Table"/>
                <w:rFonts w:ascii="Segoe UI Symbol" w:hAnsi="Segoe UI Symbol"/>
                <w:spacing w:val="-2"/>
              </w:rPr>
              <w:t>4.</w:t>
            </w:r>
          </w:p>
          <w:p w14:paraId="1E86AAC5" w14:textId="77777777" w:rsidR="005B4A5F" w:rsidRPr="00D5087F" w:rsidRDefault="005B4A5F" w:rsidP="001D5093">
            <w:pPr>
              <w:suppressAutoHyphens/>
              <w:spacing w:after="71"/>
              <w:rPr>
                <w:rStyle w:val="Table"/>
                <w:rFonts w:ascii="Segoe UI Symbol" w:hAnsi="Segoe UI Symbol"/>
                <w:spacing w:val="-2"/>
              </w:rPr>
            </w:pPr>
          </w:p>
        </w:tc>
        <w:tc>
          <w:tcPr>
            <w:tcW w:w="1620" w:type="dxa"/>
            <w:tcBorders>
              <w:top w:val="single" w:sz="6" w:space="0" w:color="auto"/>
            </w:tcBorders>
          </w:tcPr>
          <w:p w14:paraId="2F52016A" w14:textId="77777777" w:rsidR="005B4A5F" w:rsidRPr="00D5087F" w:rsidRDefault="005B4A5F" w:rsidP="001D5093">
            <w:pPr>
              <w:suppressAutoHyphens/>
              <w:rPr>
                <w:rStyle w:val="Table"/>
                <w:rFonts w:ascii="Segoe UI Symbol" w:hAnsi="Segoe UI Symbol"/>
                <w:spacing w:val="-2"/>
              </w:rPr>
            </w:pPr>
          </w:p>
        </w:tc>
        <w:tc>
          <w:tcPr>
            <w:tcW w:w="1800" w:type="dxa"/>
            <w:tcBorders>
              <w:top w:val="single" w:sz="6" w:space="0" w:color="auto"/>
              <w:left w:val="single" w:sz="6" w:space="0" w:color="auto"/>
            </w:tcBorders>
          </w:tcPr>
          <w:p w14:paraId="780CFBAC"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tcBorders>
          </w:tcPr>
          <w:p w14:paraId="251FF038"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right w:val="single" w:sz="6" w:space="0" w:color="auto"/>
            </w:tcBorders>
          </w:tcPr>
          <w:p w14:paraId="554F5C33" w14:textId="77777777" w:rsidR="005B4A5F" w:rsidRPr="00D5087F" w:rsidRDefault="005B4A5F" w:rsidP="001D5093">
            <w:pPr>
              <w:suppressAutoHyphens/>
              <w:spacing w:after="71"/>
              <w:rPr>
                <w:rStyle w:val="Table"/>
                <w:rFonts w:ascii="Segoe UI Symbol" w:hAnsi="Segoe UI Symbol"/>
                <w:spacing w:val="-2"/>
              </w:rPr>
            </w:pPr>
          </w:p>
        </w:tc>
      </w:tr>
      <w:tr w:rsidR="005B4A5F" w:rsidRPr="00143E6E" w14:paraId="458298B5"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33987D05" w14:textId="77777777" w:rsidR="005B4A5F" w:rsidRPr="00D5087F" w:rsidRDefault="005B4A5F" w:rsidP="001D5093">
            <w:pPr>
              <w:suppressAutoHyphens/>
              <w:rPr>
                <w:rStyle w:val="Table"/>
                <w:rFonts w:ascii="Segoe UI Symbol" w:hAnsi="Segoe UI Symbol"/>
                <w:spacing w:val="-2"/>
              </w:rPr>
            </w:pPr>
            <w:r w:rsidRPr="00D5087F">
              <w:rPr>
                <w:rStyle w:val="Table"/>
                <w:rFonts w:ascii="Segoe UI Symbol" w:hAnsi="Segoe UI Symbol"/>
                <w:spacing w:val="-2"/>
              </w:rPr>
              <w:t>5.</w:t>
            </w:r>
          </w:p>
          <w:p w14:paraId="7C00E9DA" w14:textId="77777777" w:rsidR="005B4A5F" w:rsidRPr="00D5087F" w:rsidRDefault="005B4A5F" w:rsidP="001D5093">
            <w:pPr>
              <w:suppressAutoHyphens/>
              <w:spacing w:after="71"/>
              <w:rPr>
                <w:rStyle w:val="Table"/>
                <w:rFonts w:ascii="Segoe UI Symbol" w:hAnsi="Segoe UI Symbol"/>
                <w:spacing w:val="-2"/>
              </w:rPr>
            </w:pPr>
          </w:p>
        </w:tc>
        <w:tc>
          <w:tcPr>
            <w:tcW w:w="1620" w:type="dxa"/>
            <w:tcBorders>
              <w:top w:val="single" w:sz="6" w:space="0" w:color="auto"/>
            </w:tcBorders>
          </w:tcPr>
          <w:p w14:paraId="4A184382" w14:textId="77777777" w:rsidR="005B4A5F" w:rsidRPr="00D5087F" w:rsidRDefault="005B4A5F" w:rsidP="001D5093">
            <w:pPr>
              <w:suppressAutoHyphens/>
              <w:rPr>
                <w:rStyle w:val="Table"/>
                <w:rFonts w:ascii="Segoe UI Symbol" w:hAnsi="Segoe UI Symbol"/>
                <w:spacing w:val="-2"/>
              </w:rPr>
            </w:pPr>
          </w:p>
        </w:tc>
        <w:tc>
          <w:tcPr>
            <w:tcW w:w="1800" w:type="dxa"/>
            <w:tcBorders>
              <w:top w:val="single" w:sz="6" w:space="0" w:color="auto"/>
              <w:left w:val="single" w:sz="6" w:space="0" w:color="auto"/>
            </w:tcBorders>
          </w:tcPr>
          <w:p w14:paraId="1FE2C10C"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tcBorders>
          </w:tcPr>
          <w:p w14:paraId="5914B5A3"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right w:val="single" w:sz="6" w:space="0" w:color="auto"/>
            </w:tcBorders>
          </w:tcPr>
          <w:p w14:paraId="0A89049C" w14:textId="77777777" w:rsidR="005B4A5F" w:rsidRPr="00D5087F" w:rsidRDefault="005B4A5F" w:rsidP="001D5093">
            <w:pPr>
              <w:suppressAutoHyphens/>
              <w:spacing w:after="71"/>
              <w:rPr>
                <w:rStyle w:val="Table"/>
                <w:rFonts w:ascii="Segoe UI Symbol" w:hAnsi="Segoe UI Symbol"/>
                <w:spacing w:val="-2"/>
              </w:rPr>
            </w:pPr>
          </w:p>
        </w:tc>
      </w:tr>
      <w:tr w:rsidR="005B4A5F" w:rsidRPr="00143E6E" w14:paraId="4B315A87" w14:textId="77777777" w:rsidTr="00F35BE0">
        <w:trPr>
          <w:cantSplit/>
        </w:trPr>
        <w:tc>
          <w:tcPr>
            <w:tcW w:w="1890" w:type="dxa"/>
            <w:tcBorders>
              <w:top w:val="single" w:sz="6" w:space="0" w:color="auto"/>
              <w:left w:val="single" w:sz="6" w:space="0" w:color="auto"/>
              <w:bottom w:val="single" w:sz="6" w:space="0" w:color="auto"/>
              <w:right w:val="single" w:sz="6" w:space="0" w:color="auto"/>
            </w:tcBorders>
          </w:tcPr>
          <w:p w14:paraId="3E292EE5" w14:textId="77777777" w:rsidR="005B4A5F" w:rsidRPr="00D5087F" w:rsidRDefault="005B4A5F" w:rsidP="001D5093">
            <w:pPr>
              <w:suppressAutoHyphens/>
              <w:rPr>
                <w:rStyle w:val="Table"/>
                <w:rFonts w:ascii="Segoe UI Symbol" w:hAnsi="Segoe UI Symbol"/>
                <w:spacing w:val="-2"/>
              </w:rPr>
            </w:pPr>
            <w:r w:rsidRPr="00D5087F">
              <w:rPr>
                <w:rStyle w:val="Table"/>
                <w:rFonts w:ascii="Segoe UI Symbol" w:hAnsi="Segoe UI Symbol"/>
                <w:spacing w:val="-2"/>
              </w:rPr>
              <w:t>etc.</w:t>
            </w:r>
          </w:p>
          <w:p w14:paraId="4CF8EA8C" w14:textId="77777777" w:rsidR="005B4A5F" w:rsidRPr="00D5087F" w:rsidRDefault="005B4A5F" w:rsidP="001D5093">
            <w:pPr>
              <w:suppressAutoHyphens/>
              <w:spacing w:after="71"/>
              <w:rPr>
                <w:rStyle w:val="Table"/>
                <w:rFonts w:ascii="Segoe UI Symbol" w:hAnsi="Segoe UI Symbol"/>
                <w:spacing w:val="-2"/>
              </w:rPr>
            </w:pPr>
          </w:p>
        </w:tc>
        <w:tc>
          <w:tcPr>
            <w:tcW w:w="1620" w:type="dxa"/>
            <w:tcBorders>
              <w:top w:val="single" w:sz="6" w:space="0" w:color="auto"/>
              <w:bottom w:val="single" w:sz="6" w:space="0" w:color="auto"/>
            </w:tcBorders>
          </w:tcPr>
          <w:p w14:paraId="044AD128" w14:textId="77777777" w:rsidR="005B4A5F" w:rsidRPr="00D5087F" w:rsidRDefault="005B4A5F" w:rsidP="001D5093">
            <w:pPr>
              <w:suppressAutoHyphens/>
              <w:rPr>
                <w:rStyle w:val="Table"/>
                <w:rFonts w:ascii="Segoe UI Symbol" w:hAnsi="Segoe UI Symbol"/>
                <w:spacing w:val="-2"/>
              </w:rPr>
            </w:pPr>
          </w:p>
        </w:tc>
        <w:tc>
          <w:tcPr>
            <w:tcW w:w="1800" w:type="dxa"/>
            <w:tcBorders>
              <w:top w:val="single" w:sz="6" w:space="0" w:color="auto"/>
              <w:left w:val="single" w:sz="6" w:space="0" w:color="auto"/>
              <w:bottom w:val="single" w:sz="6" w:space="0" w:color="auto"/>
            </w:tcBorders>
          </w:tcPr>
          <w:p w14:paraId="4546AC45"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tcBorders>
          </w:tcPr>
          <w:p w14:paraId="434BAA82" w14:textId="77777777" w:rsidR="005B4A5F" w:rsidRPr="00D5087F" w:rsidRDefault="005B4A5F" w:rsidP="001D5093">
            <w:pPr>
              <w:suppressAutoHyphens/>
              <w:spacing w:after="71"/>
              <w:rPr>
                <w:rStyle w:val="Table"/>
                <w:rFonts w:ascii="Segoe UI Symbol" w:hAnsi="Segoe UI Symbol"/>
                <w:spacing w:val="-2"/>
              </w:rPr>
            </w:pPr>
          </w:p>
        </w:tc>
        <w:tc>
          <w:tcPr>
            <w:tcW w:w="1800" w:type="dxa"/>
            <w:tcBorders>
              <w:top w:val="single" w:sz="6" w:space="0" w:color="auto"/>
              <w:left w:val="single" w:sz="6" w:space="0" w:color="auto"/>
              <w:bottom w:val="single" w:sz="6" w:space="0" w:color="auto"/>
              <w:right w:val="single" w:sz="6" w:space="0" w:color="auto"/>
            </w:tcBorders>
          </w:tcPr>
          <w:p w14:paraId="48D91617" w14:textId="77777777" w:rsidR="005B4A5F" w:rsidRPr="00D5087F" w:rsidRDefault="005B4A5F" w:rsidP="001D5093">
            <w:pPr>
              <w:suppressAutoHyphens/>
              <w:spacing w:after="71"/>
              <w:rPr>
                <w:rStyle w:val="Table"/>
                <w:rFonts w:ascii="Segoe UI Symbol" w:hAnsi="Segoe UI Symbol"/>
                <w:spacing w:val="-2"/>
              </w:rPr>
            </w:pPr>
          </w:p>
        </w:tc>
      </w:tr>
    </w:tbl>
    <w:p w14:paraId="3F6AD5A5" w14:textId="77777777" w:rsidR="005B4A5F" w:rsidRPr="00D5087F" w:rsidRDefault="005B4A5F" w:rsidP="001D5093">
      <w:pPr>
        <w:suppressAutoHyphens/>
        <w:rPr>
          <w:rStyle w:val="Table"/>
          <w:rFonts w:ascii="Segoe UI Symbol" w:hAnsi="Segoe UI Symbol"/>
          <w:spacing w:val="-2"/>
        </w:rPr>
      </w:pPr>
    </w:p>
    <w:p w14:paraId="0092E44D" w14:textId="77777777" w:rsidR="005B4A5F" w:rsidRPr="00D5087F" w:rsidRDefault="005B4A5F" w:rsidP="00D5087F">
      <w:pPr>
        <w:pStyle w:val="Heading4"/>
        <w:jc w:val="center"/>
        <w:rPr>
          <w:rFonts w:ascii="Segoe UI Symbol" w:hAnsi="Segoe UI Symbol"/>
          <w:b/>
          <w:szCs w:val="24"/>
        </w:rPr>
      </w:pPr>
      <w:r w:rsidRPr="00D5087F">
        <w:rPr>
          <w:rFonts w:ascii="Segoe UI Symbol" w:hAnsi="Segoe UI Symbol"/>
        </w:rPr>
        <w:br w:type="page"/>
      </w:r>
      <w:bookmarkStart w:id="609" w:name="_Toc59142585"/>
      <w:bookmarkStart w:id="610" w:name="_Toc88745209"/>
      <w:bookmarkStart w:id="611" w:name="_Toc197236048"/>
      <w:bookmarkStart w:id="612" w:name="_Toc41971548"/>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FIN</w:t>
      </w:r>
      <w:r w:rsidR="007E703B" w:rsidRPr="00D5087F">
        <w:rPr>
          <w:rFonts w:ascii="Segoe UI Symbol" w:hAnsi="Segoe UI Symbol"/>
          <w:b/>
          <w:sz w:val="28"/>
          <w:szCs w:val="28"/>
        </w:rPr>
        <w:t xml:space="preserve"> </w:t>
      </w:r>
      <w:r w:rsidRPr="00D5087F">
        <w:rPr>
          <w:rFonts w:ascii="Segoe UI Symbol" w:hAnsi="Segoe UI Symbol"/>
          <w:b/>
          <w:sz w:val="28"/>
          <w:szCs w:val="28"/>
        </w:rPr>
        <w:t>–</w:t>
      </w:r>
      <w:r w:rsidR="007E703B" w:rsidRPr="00D5087F">
        <w:rPr>
          <w:rFonts w:ascii="Segoe UI Symbol" w:hAnsi="Segoe UI Symbol"/>
          <w:b/>
          <w:sz w:val="28"/>
          <w:szCs w:val="28"/>
        </w:rPr>
        <w:t xml:space="preserve"> </w:t>
      </w:r>
      <w:r w:rsidRPr="00D5087F">
        <w:rPr>
          <w:rFonts w:ascii="Segoe UI Symbol" w:hAnsi="Segoe UI Symbol"/>
          <w:b/>
          <w:sz w:val="28"/>
          <w:szCs w:val="28"/>
        </w:rPr>
        <w:t>3.1</w:t>
      </w:r>
      <w:bookmarkEnd w:id="609"/>
      <w:bookmarkEnd w:id="610"/>
    </w:p>
    <w:p w14:paraId="1E4D0AC8" w14:textId="77777777" w:rsidR="005B4A5F" w:rsidRPr="00D5087F" w:rsidRDefault="005B4A5F" w:rsidP="003F63D5">
      <w:pPr>
        <w:pStyle w:val="Heading5"/>
      </w:pPr>
      <w:bookmarkStart w:id="613" w:name="_Toc437968892"/>
      <w:bookmarkStart w:id="614" w:name="_Toc88745210"/>
      <w:r w:rsidRPr="00D5087F">
        <w:t>Financial</w:t>
      </w:r>
      <w:r w:rsidR="007E703B" w:rsidRPr="00D5087F">
        <w:t xml:space="preserve"> </w:t>
      </w:r>
      <w:r w:rsidRPr="00D5087F">
        <w:t>Situation</w:t>
      </w:r>
      <w:bookmarkEnd w:id="611"/>
      <w:bookmarkEnd w:id="613"/>
      <w:bookmarkEnd w:id="614"/>
    </w:p>
    <w:p w14:paraId="0CA365F7" w14:textId="77777777" w:rsidR="005B4A5F" w:rsidRPr="00D5087F" w:rsidRDefault="005B4A5F" w:rsidP="001D5093">
      <w:pPr>
        <w:pStyle w:val="S4-Heading2"/>
        <w:rPr>
          <w:rFonts w:ascii="Segoe UI Symbol" w:hAnsi="Segoe UI Symbol"/>
        </w:rPr>
      </w:pPr>
      <w:bookmarkStart w:id="615" w:name="_Toc498847216"/>
      <w:bookmarkStart w:id="616" w:name="_Toc498850089"/>
      <w:bookmarkStart w:id="617" w:name="_Toc498851694"/>
      <w:bookmarkStart w:id="618" w:name="_Toc499021795"/>
      <w:bookmarkStart w:id="619" w:name="_Toc499023478"/>
      <w:bookmarkStart w:id="620" w:name="_Toc501529960"/>
      <w:bookmarkStart w:id="621" w:name="_Toc23302381"/>
      <w:bookmarkStart w:id="622" w:name="_Toc437968893"/>
      <w:bookmarkStart w:id="623" w:name="_Toc125871313"/>
      <w:bookmarkStart w:id="624" w:name="_Toc197236049"/>
      <w:r w:rsidRPr="00D5087F">
        <w:rPr>
          <w:rFonts w:ascii="Segoe UI Symbol" w:hAnsi="Segoe UI Symbol"/>
        </w:rPr>
        <w:t>Historical</w:t>
      </w:r>
      <w:r w:rsidR="007E703B" w:rsidRPr="00D5087F">
        <w:rPr>
          <w:rFonts w:ascii="Segoe UI Symbol" w:hAnsi="Segoe UI Symbol"/>
        </w:rPr>
        <w:t xml:space="preserve"> </w:t>
      </w:r>
      <w:r w:rsidRPr="00D5087F">
        <w:rPr>
          <w:rFonts w:ascii="Segoe UI Symbol" w:hAnsi="Segoe UI Symbol"/>
        </w:rPr>
        <w:t>Financial</w:t>
      </w:r>
      <w:r w:rsidR="007E703B" w:rsidRPr="00D5087F">
        <w:rPr>
          <w:rFonts w:ascii="Segoe UI Symbol" w:hAnsi="Segoe UI Symbol"/>
        </w:rPr>
        <w:t xml:space="preserve"> </w:t>
      </w:r>
      <w:bookmarkEnd w:id="615"/>
      <w:bookmarkEnd w:id="616"/>
      <w:bookmarkEnd w:id="617"/>
      <w:bookmarkEnd w:id="618"/>
      <w:bookmarkEnd w:id="619"/>
      <w:bookmarkEnd w:id="620"/>
      <w:bookmarkEnd w:id="621"/>
      <w:r w:rsidRPr="00D5087F">
        <w:rPr>
          <w:rFonts w:ascii="Segoe UI Symbol" w:hAnsi="Segoe UI Symbol"/>
        </w:rPr>
        <w:t>Performance</w:t>
      </w:r>
      <w:bookmarkEnd w:id="622"/>
      <w:bookmarkEnd w:id="623"/>
      <w:bookmarkEnd w:id="624"/>
    </w:p>
    <w:p w14:paraId="738B6265" w14:textId="77777777" w:rsidR="005B4A5F" w:rsidRPr="00D5087F" w:rsidRDefault="005B4A5F" w:rsidP="001D5093">
      <w:pPr>
        <w:tabs>
          <w:tab w:val="right" w:pos="900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_______________________</w:t>
      </w:r>
      <w:r w:rsidR="007E703B" w:rsidRPr="00D5087F">
        <w:rPr>
          <w:rFonts w:ascii="Segoe UI Symbol" w:hAnsi="Segoe UI Symbol"/>
        </w:rPr>
        <w:t xml:space="preserve">     </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_____________________</w:t>
      </w:r>
    </w:p>
    <w:p w14:paraId="454AC4F3" w14:textId="2F9D707F" w:rsidR="005B4A5F" w:rsidRPr="00D5087F" w:rsidRDefault="005B4A5F" w:rsidP="001D5093">
      <w:pPr>
        <w:tabs>
          <w:tab w:val="right" w:pos="9000"/>
        </w:tabs>
        <w:rPr>
          <w:rFonts w:ascii="Segoe UI Symbol" w:hAnsi="Segoe UI Symbol"/>
        </w:rPr>
      </w:pPr>
      <w:r w:rsidRPr="00D5087F">
        <w:rPr>
          <w:rFonts w:ascii="Segoe UI Symbol" w:hAnsi="Segoe UI Symbol"/>
        </w:rPr>
        <w:t>JV</w:t>
      </w:r>
      <w:r w:rsidR="00A479EB" w:rsidRPr="00D5087F">
        <w:rPr>
          <w:rFonts w:ascii="Segoe UI Symbol" w:hAnsi="Segoe UI Symbol"/>
        </w:rPr>
        <w:t xml:space="preserve"> </w:t>
      </w:r>
      <w:r w:rsidR="0045771F"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_______________________</w:t>
      </w:r>
      <w:r w:rsidRPr="00D5087F">
        <w:rPr>
          <w:rFonts w:ascii="Segoe UI Symbol" w:hAnsi="Segoe UI Symbol"/>
          <w:i/>
        </w:rPr>
        <w:tab/>
      </w:r>
      <w:r w:rsidR="00BC22EF" w:rsidRPr="00D5087F">
        <w:rPr>
          <w:rFonts w:ascii="Segoe UI Symbol" w:hAnsi="Segoe UI Symbol"/>
        </w:rPr>
        <w:t>IFB</w:t>
      </w:r>
      <w:r w:rsidR="00A479E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__________________</w:t>
      </w:r>
    </w:p>
    <w:p w14:paraId="60727112" w14:textId="77777777" w:rsidR="005B4A5F" w:rsidRPr="00D5087F" w:rsidRDefault="005B4A5F" w:rsidP="001D5093">
      <w:pPr>
        <w:tabs>
          <w:tab w:val="right" w:pos="9000"/>
        </w:tabs>
        <w:jc w:val="right"/>
        <w:rPr>
          <w:rFonts w:ascii="Segoe UI Symbol" w:hAnsi="Segoe UI Symbol"/>
        </w:rPr>
      </w:pPr>
      <w:r w:rsidRPr="00D5087F">
        <w:rPr>
          <w:rFonts w:ascii="Segoe UI Symbol" w:hAnsi="Segoe UI Symbol"/>
        </w:rPr>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proofErr w:type="gramStart"/>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w:t>
      </w:r>
      <w:r w:rsidR="007E703B" w:rsidRPr="00D5087F">
        <w:rPr>
          <w:rFonts w:ascii="Segoe UI Symbol" w:hAnsi="Segoe UI Symbol"/>
        </w:rPr>
        <w:t xml:space="preserve"> </w:t>
      </w:r>
      <w:r w:rsidRPr="00D5087F">
        <w:rPr>
          <w:rFonts w:ascii="Segoe UI Symbol" w:hAnsi="Segoe UI Symbol"/>
        </w:rPr>
        <w:t>pages</w:t>
      </w:r>
    </w:p>
    <w:p w14:paraId="2168B4BB" w14:textId="5E438375" w:rsidR="005B4A5F" w:rsidRPr="00D5087F" w:rsidRDefault="005B4A5F" w:rsidP="001D5093">
      <w:pPr>
        <w:rPr>
          <w:rFonts w:ascii="Segoe UI Symbol" w:hAnsi="Segoe UI Symbol"/>
        </w:rPr>
      </w:pPr>
      <w:bookmarkStart w:id="625" w:name="_Hlk42450446"/>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completed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00927588" w:rsidRPr="00D5087F">
        <w:rPr>
          <w:rFonts w:ascii="Segoe UI Symbol" w:hAnsi="Segoe UI Symbol"/>
        </w:rPr>
        <w:t xml:space="preserve">in </w:t>
      </w:r>
      <w:proofErr w:type="gramStart"/>
      <w:r w:rsidR="00927588" w:rsidRPr="00D5087F">
        <w:rPr>
          <w:rFonts w:ascii="Segoe UI Symbol" w:hAnsi="Segoe UI Symbol"/>
        </w:rPr>
        <w:t>case</w:t>
      </w:r>
      <w:proofErr w:type="gramEnd"/>
      <w:r w:rsidR="00927588" w:rsidRPr="00D5087F">
        <w:rPr>
          <w:rFonts w:ascii="Segoe UI Symbol" w:hAnsi="Segoe UI Symbol"/>
        </w:rPr>
        <w:t xml:space="preserve"> of a </w:t>
      </w:r>
      <w:r w:rsidRPr="00D5087F">
        <w:rPr>
          <w:rFonts w:ascii="Segoe UI Symbol" w:hAnsi="Segoe UI Symbol"/>
        </w:rPr>
        <w:t>JV,</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0045771F" w:rsidRPr="00D5087F">
        <w:rPr>
          <w:rFonts w:ascii="Segoe UI Symbol" w:hAnsi="Segoe UI Symbol"/>
        </w:rPr>
        <w:t>member</w:t>
      </w:r>
    </w:p>
    <w:bookmarkEnd w:id="625"/>
    <w:p w14:paraId="48EA20B5" w14:textId="77777777" w:rsidR="005B4A5F" w:rsidRPr="00D5087F" w:rsidRDefault="005B4A5F" w:rsidP="001D5093">
      <w:pPr>
        <w:rPr>
          <w:rFonts w:ascii="Segoe UI Symbol" w:hAnsi="Segoe UI Symbo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0"/>
        <w:gridCol w:w="1010"/>
        <w:gridCol w:w="990"/>
        <w:gridCol w:w="990"/>
        <w:gridCol w:w="1170"/>
        <w:gridCol w:w="1080"/>
        <w:gridCol w:w="1170"/>
        <w:gridCol w:w="1080"/>
      </w:tblGrid>
      <w:tr w:rsidR="005B4A5F" w:rsidRPr="00460BAF" w14:paraId="369094A8" w14:textId="77777777" w:rsidTr="00A479EB">
        <w:trPr>
          <w:cantSplit/>
          <w:trHeight w:val="200"/>
          <w:tblHeader/>
        </w:trPr>
        <w:tc>
          <w:tcPr>
            <w:tcW w:w="1600" w:type="dxa"/>
          </w:tcPr>
          <w:p w14:paraId="58F59120" w14:textId="77777777" w:rsidR="005B4A5F" w:rsidRPr="00460BAF" w:rsidRDefault="005B4A5F" w:rsidP="00460BAF">
            <w:pPr>
              <w:jc w:val="center"/>
              <w:rPr>
                <w:rFonts w:ascii="Segoe UI Symbol" w:hAnsi="Segoe UI Symbol"/>
                <w:b/>
                <w:szCs w:val="24"/>
              </w:rPr>
            </w:pPr>
            <w:r w:rsidRPr="00460BAF">
              <w:rPr>
                <w:rFonts w:ascii="Segoe UI Symbol" w:hAnsi="Segoe UI Symbol"/>
                <w:b/>
                <w:szCs w:val="24"/>
              </w:rPr>
              <w:t>Financial</w:t>
            </w:r>
            <w:r w:rsidR="007E703B" w:rsidRPr="00460BAF">
              <w:rPr>
                <w:rFonts w:ascii="Segoe UI Symbol" w:hAnsi="Segoe UI Symbol"/>
                <w:b/>
                <w:szCs w:val="24"/>
              </w:rPr>
              <w:t xml:space="preserve"> </w:t>
            </w:r>
            <w:r w:rsidRPr="00460BAF">
              <w:rPr>
                <w:rFonts w:ascii="Segoe UI Symbol" w:hAnsi="Segoe UI Symbol"/>
                <w:b/>
                <w:szCs w:val="24"/>
              </w:rPr>
              <w:t>information</w:t>
            </w:r>
            <w:r w:rsidR="007E703B" w:rsidRPr="00460BAF">
              <w:rPr>
                <w:rFonts w:ascii="Segoe UI Symbol" w:hAnsi="Segoe UI Symbol"/>
                <w:b/>
                <w:szCs w:val="24"/>
              </w:rPr>
              <w:t xml:space="preserve"> </w:t>
            </w:r>
            <w:r w:rsidRPr="00460BAF">
              <w:rPr>
                <w:rFonts w:ascii="Segoe UI Symbol" w:hAnsi="Segoe UI Symbol"/>
                <w:b/>
                <w:szCs w:val="24"/>
              </w:rPr>
              <w:t>in</w:t>
            </w:r>
            <w:r w:rsidR="007E703B" w:rsidRPr="00460BAF">
              <w:rPr>
                <w:rFonts w:ascii="Segoe UI Symbol" w:hAnsi="Segoe UI Symbol"/>
                <w:b/>
                <w:szCs w:val="24"/>
              </w:rPr>
              <w:t xml:space="preserve"> </w:t>
            </w:r>
            <w:r w:rsidRPr="00460BAF">
              <w:rPr>
                <w:rFonts w:ascii="Segoe UI Symbol" w:hAnsi="Segoe UI Symbol"/>
                <w:b/>
                <w:szCs w:val="24"/>
              </w:rPr>
              <w:t>US$</w:t>
            </w:r>
            <w:r w:rsidR="007E703B" w:rsidRPr="00460BAF">
              <w:rPr>
                <w:rFonts w:ascii="Segoe UI Symbol" w:hAnsi="Segoe UI Symbol"/>
                <w:b/>
                <w:szCs w:val="24"/>
              </w:rPr>
              <w:t xml:space="preserve"> </w:t>
            </w:r>
            <w:r w:rsidRPr="00460BAF">
              <w:rPr>
                <w:rFonts w:ascii="Segoe UI Symbol" w:hAnsi="Segoe UI Symbol"/>
                <w:b/>
                <w:szCs w:val="24"/>
              </w:rPr>
              <w:t>equivalent</w:t>
            </w:r>
          </w:p>
        </w:tc>
        <w:tc>
          <w:tcPr>
            <w:tcW w:w="7490" w:type="dxa"/>
            <w:gridSpan w:val="7"/>
          </w:tcPr>
          <w:p w14:paraId="5FCD5C81" w14:textId="77777777" w:rsidR="005B4A5F" w:rsidRPr="00460BAF" w:rsidRDefault="005B4A5F" w:rsidP="00460BAF">
            <w:pPr>
              <w:jc w:val="center"/>
              <w:rPr>
                <w:rFonts w:ascii="Segoe UI Symbol" w:hAnsi="Segoe UI Symbol"/>
                <w:b/>
                <w:szCs w:val="24"/>
              </w:rPr>
            </w:pPr>
            <w:r w:rsidRPr="00460BAF">
              <w:rPr>
                <w:rFonts w:ascii="Segoe UI Symbol" w:hAnsi="Segoe UI Symbol"/>
                <w:b/>
                <w:szCs w:val="24"/>
              </w:rPr>
              <w:t>Historic</w:t>
            </w:r>
            <w:r w:rsidR="007E703B" w:rsidRPr="00460BAF">
              <w:rPr>
                <w:rFonts w:ascii="Segoe UI Symbol" w:hAnsi="Segoe UI Symbol"/>
                <w:b/>
                <w:szCs w:val="24"/>
              </w:rPr>
              <w:t xml:space="preserve"> </w:t>
            </w:r>
            <w:r w:rsidRPr="00460BAF">
              <w:rPr>
                <w:rFonts w:ascii="Segoe UI Symbol" w:hAnsi="Segoe UI Symbol"/>
                <w:b/>
                <w:szCs w:val="24"/>
              </w:rPr>
              <w:t>information</w:t>
            </w:r>
            <w:r w:rsidR="007E703B" w:rsidRPr="00460BAF">
              <w:rPr>
                <w:rFonts w:ascii="Segoe UI Symbol" w:hAnsi="Segoe UI Symbol"/>
                <w:b/>
                <w:szCs w:val="24"/>
              </w:rPr>
              <w:t xml:space="preserve"> </w:t>
            </w:r>
            <w:r w:rsidRPr="00460BAF">
              <w:rPr>
                <w:rFonts w:ascii="Segoe UI Symbol" w:hAnsi="Segoe UI Symbol"/>
                <w:b/>
                <w:szCs w:val="24"/>
              </w:rPr>
              <w:t>for</w:t>
            </w:r>
            <w:r w:rsidR="007E703B" w:rsidRPr="00460BAF">
              <w:rPr>
                <w:rFonts w:ascii="Segoe UI Symbol" w:hAnsi="Segoe UI Symbol"/>
                <w:b/>
                <w:szCs w:val="24"/>
              </w:rPr>
              <w:t xml:space="preserve"> </w:t>
            </w:r>
            <w:r w:rsidRPr="00460BAF">
              <w:rPr>
                <w:rFonts w:ascii="Segoe UI Symbol" w:hAnsi="Segoe UI Symbol"/>
                <w:b/>
                <w:szCs w:val="24"/>
              </w:rPr>
              <w:t>previous</w:t>
            </w:r>
            <w:r w:rsidR="007E703B" w:rsidRPr="00460BAF">
              <w:rPr>
                <w:rFonts w:ascii="Segoe UI Symbol" w:hAnsi="Segoe UI Symbol"/>
                <w:b/>
                <w:szCs w:val="24"/>
              </w:rPr>
              <w:t xml:space="preserve"> </w:t>
            </w:r>
            <w:r w:rsidRPr="00460BAF">
              <w:rPr>
                <w:rFonts w:ascii="Segoe UI Symbol" w:hAnsi="Segoe UI Symbol"/>
                <w:b/>
                <w:szCs w:val="24"/>
              </w:rPr>
              <w:t>______</w:t>
            </w:r>
            <w:r w:rsidR="007E703B" w:rsidRPr="00460BAF">
              <w:rPr>
                <w:rFonts w:ascii="Segoe UI Symbol" w:hAnsi="Segoe UI Symbol"/>
                <w:b/>
                <w:szCs w:val="24"/>
              </w:rPr>
              <w:t xml:space="preserve"> </w:t>
            </w:r>
            <w:r w:rsidRPr="00460BAF">
              <w:rPr>
                <w:rFonts w:ascii="Segoe UI Symbol" w:hAnsi="Segoe UI Symbol"/>
                <w:b/>
                <w:szCs w:val="24"/>
              </w:rPr>
              <w:t>(__)</w:t>
            </w:r>
            <w:r w:rsidR="007E703B" w:rsidRPr="00460BAF">
              <w:rPr>
                <w:rFonts w:ascii="Segoe UI Symbol" w:hAnsi="Segoe UI Symbol"/>
                <w:b/>
                <w:szCs w:val="24"/>
              </w:rPr>
              <w:t xml:space="preserve"> </w:t>
            </w:r>
            <w:r w:rsidRPr="00460BAF">
              <w:rPr>
                <w:rFonts w:ascii="Segoe UI Symbol" w:hAnsi="Segoe UI Symbol"/>
                <w:b/>
                <w:szCs w:val="24"/>
              </w:rPr>
              <w:t>years</w:t>
            </w:r>
          </w:p>
          <w:p w14:paraId="64629F92" w14:textId="55DBF964" w:rsidR="005B4A5F" w:rsidRPr="00460BAF" w:rsidRDefault="005B4A5F" w:rsidP="00460BAF">
            <w:pPr>
              <w:jc w:val="center"/>
              <w:rPr>
                <w:rFonts w:ascii="Segoe UI Symbol" w:hAnsi="Segoe UI Symbol"/>
                <w:b/>
                <w:strike/>
                <w:szCs w:val="24"/>
              </w:rPr>
            </w:pPr>
            <w:r w:rsidRPr="00460BAF">
              <w:rPr>
                <w:rFonts w:ascii="Segoe UI Symbol" w:hAnsi="Segoe UI Symbol"/>
                <w:b/>
                <w:szCs w:val="24"/>
              </w:rPr>
              <w:t>(US$</w:t>
            </w:r>
            <w:r w:rsidR="007E703B" w:rsidRPr="00460BAF">
              <w:rPr>
                <w:rFonts w:ascii="Segoe UI Symbol" w:hAnsi="Segoe UI Symbol"/>
                <w:b/>
                <w:szCs w:val="24"/>
              </w:rPr>
              <w:t xml:space="preserve"> </w:t>
            </w:r>
            <w:r w:rsidRPr="00460BAF">
              <w:rPr>
                <w:rFonts w:ascii="Segoe UI Symbol" w:hAnsi="Segoe UI Symbol"/>
                <w:b/>
                <w:szCs w:val="24"/>
              </w:rPr>
              <w:t>equivalent</w:t>
            </w:r>
            <w:r w:rsidR="007E703B" w:rsidRPr="00460BAF">
              <w:rPr>
                <w:rFonts w:ascii="Segoe UI Symbol" w:hAnsi="Segoe UI Symbol"/>
                <w:b/>
                <w:szCs w:val="24"/>
              </w:rPr>
              <w:t xml:space="preserve"> </w:t>
            </w:r>
            <w:r w:rsidRPr="00460BAF">
              <w:rPr>
                <w:rFonts w:ascii="Segoe UI Symbol" w:hAnsi="Segoe UI Symbol"/>
                <w:b/>
                <w:szCs w:val="24"/>
              </w:rPr>
              <w:t>in</w:t>
            </w:r>
            <w:r w:rsidR="007E703B" w:rsidRPr="00460BAF">
              <w:rPr>
                <w:rFonts w:ascii="Segoe UI Symbol" w:hAnsi="Segoe UI Symbol"/>
                <w:b/>
                <w:szCs w:val="24"/>
              </w:rPr>
              <w:t xml:space="preserve"> </w:t>
            </w:r>
            <w:r w:rsidRPr="00460BAF">
              <w:rPr>
                <w:rFonts w:ascii="Segoe UI Symbol" w:hAnsi="Segoe UI Symbol"/>
                <w:b/>
                <w:szCs w:val="24"/>
              </w:rPr>
              <w:t>000s)</w:t>
            </w:r>
          </w:p>
        </w:tc>
      </w:tr>
      <w:tr w:rsidR="005B4A5F" w:rsidRPr="00460BAF" w14:paraId="16135AFF" w14:textId="77777777" w:rsidTr="00A479EB">
        <w:trPr>
          <w:cantSplit/>
          <w:tblHeader/>
        </w:trPr>
        <w:tc>
          <w:tcPr>
            <w:tcW w:w="1600" w:type="dxa"/>
          </w:tcPr>
          <w:p w14:paraId="63A3CB18" w14:textId="77777777" w:rsidR="005B4A5F" w:rsidRPr="00460BAF" w:rsidRDefault="005B4A5F" w:rsidP="00460BAF">
            <w:pPr>
              <w:jc w:val="center"/>
              <w:rPr>
                <w:rFonts w:ascii="Segoe UI Symbol" w:hAnsi="Segoe UI Symbol"/>
                <w:b/>
                <w:szCs w:val="24"/>
              </w:rPr>
            </w:pPr>
          </w:p>
        </w:tc>
        <w:tc>
          <w:tcPr>
            <w:tcW w:w="1010" w:type="dxa"/>
          </w:tcPr>
          <w:p w14:paraId="1DB33E4C" w14:textId="77777777" w:rsidR="005B4A5F" w:rsidRPr="00460BAF" w:rsidRDefault="005B4A5F" w:rsidP="00460BAF">
            <w:pPr>
              <w:jc w:val="center"/>
              <w:rPr>
                <w:rFonts w:ascii="Segoe UI Symbol" w:hAnsi="Segoe UI Symbol"/>
                <w:b/>
                <w:szCs w:val="24"/>
              </w:rPr>
            </w:pPr>
            <w:bookmarkStart w:id="626" w:name="_Toc437950068"/>
            <w:bookmarkStart w:id="627" w:name="_Toc437951047"/>
            <w:r w:rsidRPr="00460BAF">
              <w:rPr>
                <w:rFonts w:ascii="Segoe UI Symbol" w:hAnsi="Segoe UI Symbol"/>
                <w:b/>
                <w:szCs w:val="24"/>
              </w:rPr>
              <w:t>Year</w:t>
            </w:r>
            <w:r w:rsidR="007E703B" w:rsidRPr="00460BAF">
              <w:rPr>
                <w:rFonts w:ascii="Segoe UI Symbol" w:hAnsi="Segoe UI Symbol"/>
                <w:b/>
                <w:szCs w:val="24"/>
              </w:rPr>
              <w:t xml:space="preserve"> </w:t>
            </w:r>
            <w:r w:rsidRPr="00460BAF">
              <w:rPr>
                <w:rFonts w:ascii="Segoe UI Symbol" w:hAnsi="Segoe UI Symbol"/>
                <w:b/>
                <w:szCs w:val="24"/>
              </w:rPr>
              <w:t>1</w:t>
            </w:r>
            <w:bookmarkEnd w:id="626"/>
            <w:bookmarkEnd w:id="627"/>
          </w:p>
        </w:tc>
        <w:tc>
          <w:tcPr>
            <w:tcW w:w="990" w:type="dxa"/>
          </w:tcPr>
          <w:p w14:paraId="0069B6A4" w14:textId="77777777" w:rsidR="005B4A5F" w:rsidRPr="00460BAF" w:rsidRDefault="005B4A5F" w:rsidP="00460BAF">
            <w:pPr>
              <w:jc w:val="center"/>
              <w:rPr>
                <w:rFonts w:ascii="Segoe UI Symbol" w:hAnsi="Segoe UI Symbol"/>
                <w:b/>
                <w:szCs w:val="24"/>
              </w:rPr>
            </w:pPr>
            <w:bookmarkStart w:id="628" w:name="_Toc437950069"/>
            <w:bookmarkStart w:id="629" w:name="_Toc437951048"/>
            <w:r w:rsidRPr="00460BAF">
              <w:rPr>
                <w:rFonts w:ascii="Segoe UI Symbol" w:hAnsi="Segoe UI Symbol"/>
                <w:b/>
                <w:szCs w:val="24"/>
              </w:rPr>
              <w:t>Year</w:t>
            </w:r>
            <w:r w:rsidR="007E703B" w:rsidRPr="00460BAF">
              <w:rPr>
                <w:rFonts w:ascii="Segoe UI Symbol" w:hAnsi="Segoe UI Symbol"/>
                <w:b/>
                <w:szCs w:val="24"/>
              </w:rPr>
              <w:t xml:space="preserve"> </w:t>
            </w:r>
            <w:r w:rsidRPr="00460BAF">
              <w:rPr>
                <w:rFonts w:ascii="Segoe UI Symbol" w:hAnsi="Segoe UI Symbol"/>
                <w:b/>
                <w:szCs w:val="24"/>
              </w:rPr>
              <w:t>2</w:t>
            </w:r>
            <w:bookmarkEnd w:id="628"/>
            <w:bookmarkEnd w:id="629"/>
          </w:p>
        </w:tc>
        <w:tc>
          <w:tcPr>
            <w:tcW w:w="990" w:type="dxa"/>
          </w:tcPr>
          <w:p w14:paraId="72905A90" w14:textId="77777777" w:rsidR="005B4A5F" w:rsidRPr="00460BAF" w:rsidRDefault="005B4A5F" w:rsidP="00460BAF">
            <w:pPr>
              <w:jc w:val="center"/>
              <w:rPr>
                <w:rFonts w:ascii="Segoe UI Symbol" w:hAnsi="Segoe UI Symbol"/>
                <w:b/>
                <w:szCs w:val="24"/>
              </w:rPr>
            </w:pPr>
            <w:bookmarkStart w:id="630" w:name="_Toc437950070"/>
            <w:bookmarkStart w:id="631" w:name="_Toc437951049"/>
            <w:r w:rsidRPr="00460BAF">
              <w:rPr>
                <w:rFonts w:ascii="Segoe UI Symbol" w:hAnsi="Segoe UI Symbol"/>
                <w:b/>
                <w:szCs w:val="24"/>
              </w:rPr>
              <w:t>Year</w:t>
            </w:r>
            <w:r w:rsidR="007E703B" w:rsidRPr="00460BAF">
              <w:rPr>
                <w:rFonts w:ascii="Segoe UI Symbol" w:hAnsi="Segoe UI Symbol"/>
                <w:b/>
                <w:szCs w:val="24"/>
              </w:rPr>
              <w:t xml:space="preserve"> </w:t>
            </w:r>
            <w:r w:rsidRPr="00460BAF">
              <w:rPr>
                <w:rFonts w:ascii="Segoe UI Symbol" w:hAnsi="Segoe UI Symbol"/>
                <w:b/>
                <w:szCs w:val="24"/>
              </w:rPr>
              <w:t>3</w:t>
            </w:r>
            <w:bookmarkEnd w:id="630"/>
            <w:bookmarkEnd w:id="631"/>
          </w:p>
        </w:tc>
        <w:tc>
          <w:tcPr>
            <w:tcW w:w="1170" w:type="dxa"/>
          </w:tcPr>
          <w:p w14:paraId="26EF2DDE" w14:textId="77777777" w:rsidR="005B4A5F" w:rsidRPr="00460BAF" w:rsidRDefault="005B4A5F" w:rsidP="00460BAF">
            <w:pPr>
              <w:jc w:val="center"/>
              <w:rPr>
                <w:rFonts w:ascii="Segoe UI Symbol" w:hAnsi="Segoe UI Symbol"/>
                <w:b/>
                <w:szCs w:val="24"/>
              </w:rPr>
            </w:pPr>
            <w:bookmarkStart w:id="632" w:name="_Toc437950071"/>
            <w:bookmarkStart w:id="633" w:name="_Toc437951050"/>
            <w:r w:rsidRPr="00460BAF">
              <w:rPr>
                <w:rFonts w:ascii="Segoe UI Symbol" w:hAnsi="Segoe UI Symbol"/>
                <w:b/>
                <w:szCs w:val="24"/>
              </w:rPr>
              <w:t>Year</w:t>
            </w:r>
            <w:r w:rsidR="007E703B" w:rsidRPr="00460BAF">
              <w:rPr>
                <w:rFonts w:ascii="Segoe UI Symbol" w:hAnsi="Segoe UI Symbol"/>
                <w:b/>
                <w:szCs w:val="24"/>
              </w:rPr>
              <w:t xml:space="preserve"> </w:t>
            </w:r>
            <w:r w:rsidRPr="00460BAF">
              <w:rPr>
                <w:rFonts w:ascii="Segoe UI Symbol" w:hAnsi="Segoe UI Symbol"/>
                <w:b/>
                <w:szCs w:val="24"/>
              </w:rPr>
              <w:t>…</w:t>
            </w:r>
            <w:bookmarkEnd w:id="632"/>
            <w:bookmarkEnd w:id="633"/>
          </w:p>
        </w:tc>
        <w:tc>
          <w:tcPr>
            <w:tcW w:w="1080" w:type="dxa"/>
          </w:tcPr>
          <w:p w14:paraId="40BF608F" w14:textId="77777777" w:rsidR="005B4A5F" w:rsidRPr="00460BAF" w:rsidRDefault="005B4A5F" w:rsidP="00460BAF">
            <w:pPr>
              <w:jc w:val="center"/>
              <w:rPr>
                <w:rFonts w:ascii="Segoe UI Symbol" w:hAnsi="Segoe UI Symbol"/>
                <w:b/>
                <w:szCs w:val="24"/>
              </w:rPr>
            </w:pPr>
            <w:bookmarkStart w:id="634" w:name="_Toc437950072"/>
            <w:bookmarkStart w:id="635" w:name="_Toc437951051"/>
            <w:r w:rsidRPr="00460BAF">
              <w:rPr>
                <w:rFonts w:ascii="Segoe UI Symbol" w:hAnsi="Segoe UI Symbol"/>
                <w:b/>
                <w:szCs w:val="24"/>
              </w:rPr>
              <w:t>Year</w:t>
            </w:r>
            <w:r w:rsidR="007E703B" w:rsidRPr="00460BAF">
              <w:rPr>
                <w:rFonts w:ascii="Segoe UI Symbol" w:hAnsi="Segoe UI Symbol"/>
                <w:b/>
                <w:szCs w:val="24"/>
              </w:rPr>
              <w:t xml:space="preserve"> </w:t>
            </w:r>
            <w:r w:rsidRPr="00460BAF">
              <w:rPr>
                <w:rFonts w:ascii="Segoe UI Symbol" w:hAnsi="Segoe UI Symbol"/>
                <w:b/>
                <w:szCs w:val="24"/>
              </w:rPr>
              <w:t>n</w:t>
            </w:r>
            <w:bookmarkEnd w:id="634"/>
            <w:bookmarkEnd w:id="635"/>
          </w:p>
        </w:tc>
        <w:tc>
          <w:tcPr>
            <w:tcW w:w="1170" w:type="dxa"/>
          </w:tcPr>
          <w:p w14:paraId="08E82FA9" w14:textId="77777777" w:rsidR="005B4A5F" w:rsidRPr="00460BAF" w:rsidRDefault="005B4A5F" w:rsidP="00460BAF">
            <w:pPr>
              <w:jc w:val="center"/>
              <w:rPr>
                <w:rFonts w:ascii="Segoe UI Symbol" w:hAnsi="Segoe UI Symbol"/>
                <w:b/>
                <w:szCs w:val="24"/>
              </w:rPr>
            </w:pPr>
            <w:bookmarkStart w:id="636" w:name="_Toc437950073"/>
            <w:bookmarkStart w:id="637" w:name="_Toc437951052"/>
            <w:r w:rsidRPr="00460BAF">
              <w:rPr>
                <w:rFonts w:ascii="Segoe UI Symbol" w:hAnsi="Segoe UI Symbol"/>
                <w:b/>
                <w:szCs w:val="24"/>
              </w:rPr>
              <w:t>Avg.</w:t>
            </w:r>
            <w:bookmarkEnd w:id="636"/>
            <w:bookmarkEnd w:id="637"/>
          </w:p>
        </w:tc>
        <w:tc>
          <w:tcPr>
            <w:tcW w:w="1080" w:type="dxa"/>
          </w:tcPr>
          <w:p w14:paraId="4E79147A" w14:textId="77777777" w:rsidR="005B4A5F" w:rsidRPr="00460BAF" w:rsidRDefault="005B4A5F" w:rsidP="00460BAF">
            <w:pPr>
              <w:jc w:val="center"/>
              <w:rPr>
                <w:rFonts w:ascii="Segoe UI Symbol" w:hAnsi="Segoe UI Symbol"/>
                <w:b/>
                <w:szCs w:val="24"/>
              </w:rPr>
            </w:pPr>
            <w:bookmarkStart w:id="638" w:name="_Toc437950074"/>
            <w:bookmarkStart w:id="639" w:name="_Toc437951053"/>
            <w:r w:rsidRPr="00460BAF">
              <w:rPr>
                <w:rFonts w:ascii="Segoe UI Symbol" w:hAnsi="Segoe UI Symbol"/>
                <w:b/>
                <w:szCs w:val="24"/>
              </w:rPr>
              <w:t>Avg.</w:t>
            </w:r>
            <w:r w:rsidR="007E703B" w:rsidRPr="00460BAF">
              <w:rPr>
                <w:rFonts w:ascii="Segoe UI Symbol" w:hAnsi="Segoe UI Symbol"/>
                <w:b/>
                <w:szCs w:val="24"/>
              </w:rPr>
              <w:t xml:space="preserve"> </w:t>
            </w:r>
            <w:r w:rsidRPr="00460BAF">
              <w:rPr>
                <w:rFonts w:ascii="Segoe UI Symbol" w:hAnsi="Segoe UI Symbol"/>
                <w:b/>
                <w:szCs w:val="24"/>
              </w:rPr>
              <w:t>Ratio</w:t>
            </w:r>
            <w:bookmarkEnd w:id="638"/>
            <w:bookmarkEnd w:id="639"/>
          </w:p>
        </w:tc>
      </w:tr>
      <w:tr w:rsidR="005B4A5F" w:rsidRPr="00460BAF" w14:paraId="5417665B" w14:textId="77777777" w:rsidTr="00F35BE0">
        <w:trPr>
          <w:cantSplit/>
        </w:trPr>
        <w:tc>
          <w:tcPr>
            <w:tcW w:w="9090" w:type="dxa"/>
            <w:gridSpan w:val="8"/>
          </w:tcPr>
          <w:p w14:paraId="7F96B7D5" w14:textId="77777777" w:rsidR="005B4A5F" w:rsidRPr="00460BAF" w:rsidRDefault="005B4A5F" w:rsidP="00460BAF">
            <w:pPr>
              <w:jc w:val="center"/>
              <w:rPr>
                <w:rFonts w:ascii="Segoe UI Symbol" w:hAnsi="Segoe UI Symbol"/>
                <w:b/>
                <w:szCs w:val="24"/>
              </w:rPr>
            </w:pPr>
            <w:bookmarkStart w:id="640" w:name="_Toc437950075"/>
            <w:bookmarkStart w:id="641" w:name="_Toc437951054"/>
            <w:bookmarkStart w:id="642" w:name="_Toc59142587"/>
            <w:r w:rsidRPr="00460BAF">
              <w:rPr>
                <w:rFonts w:ascii="Segoe UI Symbol" w:hAnsi="Segoe UI Symbol"/>
                <w:b/>
                <w:szCs w:val="24"/>
              </w:rPr>
              <w:t>Information</w:t>
            </w:r>
            <w:r w:rsidR="007E703B" w:rsidRPr="00460BAF">
              <w:rPr>
                <w:rFonts w:ascii="Segoe UI Symbol" w:hAnsi="Segoe UI Symbol"/>
                <w:b/>
                <w:szCs w:val="24"/>
              </w:rPr>
              <w:t xml:space="preserve"> </w:t>
            </w:r>
            <w:r w:rsidRPr="00460BAF">
              <w:rPr>
                <w:rFonts w:ascii="Segoe UI Symbol" w:hAnsi="Segoe UI Symbol"/>
                <w:b/>
                <w:szCs w:val="24"/>
              </w:rPr>
              <w:t>from</w:t>
            </w:r>
            <w:r w:rsidR="007E703B" w:rsidRPr="00460BAF">
              <w:rPr>
                <w:rFonts w:ascii="Segoe UI Symbol" w:hAnsi="Segoe UI Symbol"/>
                <w:b/>
                <w:szCs w:val="24"/>
              </w:rPr>
              <w:t xml:space="preserve"> </w:t>
            </w:r>
            <w:r w:rsidRPr="00460BAF">
              <w:rPr>
                <w:rFonts w:ascii="Segoe UI Symbol" w:hAnsi="Segoe UI Symbol"/>
                <w:b/>
                <w:szCs w:val="24"/>
              </w:rPr>
              <w:t>Balance</w:t>
            </w:r>
            <w:r w:rsidR="007E703B" w:rsidRPr="00460BAF">
              <w:rPr>
                <w:rFonts w:ascii="Segoe UI Symbol" w:hAnsi="Segoe UI Symbol"/>
                <w:b/>
                <w:szCs w:val="24"/>
              </w:rPr>
              <w:t xml:space="preserve"> </w:t>
            </w:r>
            <w:r w:rsidRPr="00460BAF">
              <w:rPr>
                <w:rFonts w:ascii="Segoe UI Symbol" w:hAnsi="Segoe UI Symbol"/>
                <w:b/>
                <w:szCs w:val="24"/>
              </w:rPr>
              <w:t>Sheet</w:t>
            </w:r>
            <w:bookmarkEnd w:id="640"/>
            <w:bookmarkEnd w:id="641"/>
            <w:bookmarkEnd w:id="642"/>
          </w:p>
        </w:tc>
      </w:tr>
      <w:tr w:rsidR="005B4A5F" w:rsidRPr="00460BAF" w14:paraId="3C0A5DE0" w14:textId="77777777" w:rsidTr="00F35BE0">
        <w:trPr>
          <w:cantSplit/>
          <w:trHeight w:val="672"/>
        </w:trPr>
        <w:tc>
          <w:tcPr>
            <w:tcW w:w="1600" w:type="dxa"/>
          </w:tcPr>
          <w:p w14:paraId="20BE9431" w14:textId="77777777" w:rsidR="005B4A5F" w:rsidRPr="00460BAF" w:rsidRDefault="005B4A5F" w:rsidP="00460BAF">
            <w:pPr>
              <w:jc w:val="center"/>
              <w:rPr>
                <w:rFonts w:ascii="Segoe UI Symbol" w:hAnsi="Segoe UI Symbol"/>
                <w:b/>
                <w:szCs w:val="24"/>
              </w:rPr>
            </w:pPr>
            <w:bookmarkStart w:id="643" w:name="_Toc437950076"/>
            <w:bookmarkStart w:id="644" w:name="_Toc437951055"/>
            <w:r w:rsidRPr="00460BAF">
              <w:rPr>
                <w:rFonts w:ascii="Segoe UI Symbol" w:hAnsi="Segoe UI Symbol"/>
                <w:b/>
                <w:szCs w:val="24"/>
              </w:rPr>
              <w:t>Total</w:t>
            </w:r>
            <w:r w:rsidR="007E703B" w:rsidRPr="00460BAF">
              <w:rPr>
                <w:rFonts w:ascii="Segoe UI Symbol" w:hAnsi="Segoe UI Symbol"/>
                <w:b/>
                <w:szCs w:val="24"/>
              </w:rPr>
              <w:t xml:space="preserve"> </w:t>
            </w:r>
            <w:r w:rsidRPr="00460BAF">
              <w:rPr>
                <w:rFonts w:ascii="Segoe UI Symbol" w:hAnsi="Segoe UI Symbol"/>
                <w:b/>
                <w:szCs w:val="24"/>
              </w:rPr>
              <w:t>Assets</w:t>
            </w:r>
            <w:r w:rsidR="007E703B" w:rsidRPr="00460BAF">
              <w:rPr>
                <w:rFonts w:ascii="Segoe UI Symbol" w:hAnsi="Segoe UI Symbol"/>
                <w:b/>
                <w:szCs w:val="24"/>
              </w:rPr>
              <w:t xml:space="preserve"> </w:t>
            </w:r>
            <w:r w:rsidRPr="00460BAF">
              <w:rPr>
                <w:rFonts w:ascii="Segoe UI Symbol" w:hAnsi="Segoe UI Symbol"/>
                <w:b/>
                <w:szCs w:val="24"/>
              </w:rPr>
              <w:t>(TA)</w:t>
            </w:r>
            <w:bookmarkEnd w:id="643"/>
            <w:bookmarkEnd w:id="644"/>
          </w:p>
        </w:tc>
        <w:tc>
          <w:tcPr>
            <w:tcW w:w="1010" w:type="dxa"/>
          </w:tcPr>
          <w:p w14:paraId="4A47DB31" w14:textId="77777777" w:rsidR="005B4A5F" w:rsidRPr="00460BAF" w:rsidRDefault="005B4A5F" w:rsidP="00460BAF">
            <w:pPr>
              <w:jc w:val="center"/>
              <w:rPr>
                <w:rFonts w:ascii="Segoe UI Symbol" w:hAnsi="Segoe UI Symbol"/>
                <w:b/>
                <w:szCs w:val="24"/>
              </w:rPr>
            </w:pPr>
          </w:p>
        </w:tc>
        <w:tc>
          <w:tcPr>
            <w:tcW w:w="990" w:type="dxa"/>
          </w:tcPr>
          <w:p w14:paraId="41B0B3E7" w14:textId="77777777" w:rsidR="005B4A5F" w:rsidRPr="00460BAF" w:rsidRDefault="005B4A5F" w:rsidP="00460BAF">
            <w:pPr>
              <w:jc w:val="center"/>
              <w:rPr>
                <w:rFonts w:ascii="Segoe UI Symbol" w:hAnsi="Segoe UI Symbol"/>
                <w:b/>
                <w:szCs w:val="24"/>
              </w:rPr>
            </w:pPr>
          </w:p>
        </w:tc>
        <w:tc>
          <w:tcPr>
            <w:tcW w:w="990" w:type="dxa"/>
          </w:tcPr>
          <w:p w14:paraId="32F27B3D" w14:textId="77777777" w:rsidR="005B4A5F" w:rsidRPr="00460BAF" w:rsidRDefault="005B4A5F" w:rsidP="00460BAF">
            <w:pPr>
              <w:jc w:val="center"/>
              <w:rPr>
                <w:rFonts w:ascii="Segoe UI Symbol" w:hAnsi="Segoe UI Symbol"/>
                <w:b/>
                <w:szCs w:val="24"/>
              </w:rPr>
            </w:pPr>
          </w:p>
        </w:tc>
        <w:tc>
          <w:tcPr>
            <w:tcW w:w="1170" w:type="dxa"/>
          </w:tcPr>
          <w:p w14:paraId="1B6E903B" w14:textId="77777777" w:rsidR="005B4A5F" w:rsidRPr="00460BAF" w:rsidRDefault="005B4A5F" w:rsidP="00460BAF">
            <w:pPr>
              <w:jc w:val="center"/>
              <w:rPr>
                <w:rFonts w:ascii="Segoe UI Symbol" w:hAnsi="Segoe UI Symbol"/>
                <w:b/>
                <w:szCs w:val="24"/>
              </w:rPr>
            </w:pPr>
          </w:p>
        </w:tc>
        <w:tc>
          <w:tcPr>
            <w:tcW w:w="1080" w:type="dxa"/>
          </w:tcPr>
          <w:p w14:paraId="7B9FDC54" w14:textId="77777777" w:rsidR="005B4A5F" w:rsidRPr="00460BAF" w:rsidRDefault="005B4A5F" w:rsidP="00460BAF">
            <w:pPr>
              <w:jc w:val="center"/>
              <w:rPr>
                <w:rFonts w:ascii="Segoe UI Symbol" w:hAnsi="Segoe UI Symbol"/>
                <w:b/>
                <w:szCs w:val="24"/>
              </w:rPr>
            </w:pPr>
          </w:p>
        </w:tc>
        <w:tc>
          <w:tcPr>
            <w:tcW w:w="1170" w:type="dxa"/>
          </w:tcPr>
          <w:p w14:paraId="3ED48BDC" w14:textId="77777777" w:rsidR="005B4A5F" w:rsidRPr="00460BAF" w:rsidRDefault="005B4A5F" w:rsidP="00460BAF">
            <w:pPr>
              <w:jc w:val="center"/>
              <w:rPr>
                <w:rFonts w:ascii="Segoe UI Symbol" w:hAnsi="Segoe UI Symbol"/>
                <w:b/>
                <w:szCs w:val="24"/>
              </w:rPr>
            </w:pPr>
          </w:p>
        </w:tc>
        <w:tc>
          <w:tcPr>
            <w:tcW w:w="1080" w:type="dxa"/>
            <w:vMerge w:val="restart"/>
          </w:tcPr>
          <w:p w14:paraId="7B064ECF" w14:textId="77777777" w:rsidR="005B4A5F" w:rsidRPr="00460BAF" w:rsidRDefault="005B4A5F" w:rsidP="00460BAF">
            <w:pPr>
              <w:jc w:val="center"/>
              <w:rPr>
                <w:rFonts w:ascii="Segoe UI Symbol" w:hAnsi="Segoe UI Symbol"/>
                <w:b/>
                <w:szCs w:val="24"/>
              </w:rPr>
            </w:pPr>
          </w:p>
        </w:tc>
      </w:tr>
      <w:tr w:rsidR="005B4A5F" w:rsidRPr="00460BAF" w14:paraId="27EA4A2C" w14:textId="77777777" w:rsidTr="00F35BE0">
        <w:trPr>
          <w:cantSplit/>
          <w:trHeight w:val="673"/>
        </w:trPr>
        <w:tc>
          <w:tcPr>
            <w:tcW w:w="1600" w:type="dxa"/>
          </w:tcPr>
          <w:p w14:paraId="74C02BD2" w14:textId="77777777" w:rsidR="005B4A5F" w:rsidRPr="00460BAF" w:rsidRDefault="005B4A5F" w:rsidP="00460BAF">
            <w:pPr>
              <w:jc w:val="center"/>
              <w:rPr>
                <w:rFonts w:ascii="Segoe UI Symbol" w:hAnsi="Segoe UI Symbol"/>
                <w:b/>
                <w:szCs w:val="24"/>
              </w:rPr>
            </w:pPr>
            <w:bookmarkStart w:id="645" w:name="_Toc437950077"/>
            <w:bookmarkStart w:id="646" w:name="_Toc437951056"/>
            <w:r w:rsidRPr="00460BAF">
              <w:rPr>
                <w:rFonts w:ascii="Segoe UI Symbol" w:hAnsi="Segoe UI Symbol"/>
                <w:b/>
                <w:szCs w:val="24"/>
              </w:rPr>
              <w:t>Total</w:t>
            </w:r>
            <w:r w:rsidR="007E703B" w:rsidRPr="00460BAF">
              <w:rPr>
                <w:rFonts w:ascii="Segoe UI Symbol" w:hAnsi="Segoe UI Symbol"/>
                <w:b/>
                <w:szCs w:val="24"/>
              </w:rPr>
              <w:t xml:space="preserve"> </w:t>
            </w:r>
            <w:r w:rsidRPr="00460BAF">
              <w:rPr>
                <w:rFonts w:ascii="Segoe UI Symbol" w:hAnsi="Segoe UI Symbol"/>
                <w:b/>
                <w:szCs w:val="24"/>
              </w:rPr>
              <w:t>Liabilities</w:t>
            </w:r>
            <w:r w:rsidR="007E703B" w:rsidRPr="00460BAF">
              <w:rPr>
                <w:rFonts w:ascii="Segoe UI Symbol" w:hAnsi="Segoe UI Symbol"/>
                <w:b/>
                <w:szCs w:val="24"/>
              </w:rPr>
              <w:t xml:space="preserve"> </w:t>
            </w:r>
            <w:r w:rsidRPr="00460BAF">
              <w:rPr>
                <w:rFonts w:ascii="Segoe UI Symbol" w:hAnsi="Segoe UI Symbol"/>
                <w:b/>
                <w:szCs w:val="24"/>
              </w:rPr>
              <w:t>(TL)</w:t>
            </w:r>
            <w:bookmarkEnd w:id="645"/>
            <w:bookmarkEnd w:id="646"/>
          </w:p>
        </w:tc>
        <w:tc>
          <w:tcPr>
            <w:tcW w:w="1010" w:type="dxa"/>
          </w:tcPr>
          <w:p w14:paraId="0B5E0224" w14:textId="77777777" w:rsidR="005B4A5F" w:rsidRPr="00460BAF" w:rsidRDefault="005B4A5F" w:rsidP="00460BAF">
            <w:pPr>
              <w:jc w:val="center"/>
              <w:rPr>
                <w:rFonts w:ascii="Segoe UI Symbol" w:hAnsi="Segoe UI Symbol"/>
                <w:b/>
                <w:szCs w:val="24"/>
              </w:rPr>
            </w:pPr>
          </w:p>
        </w:tc>
        <w:tc>
          <w:tcPr>
            <w:tcW w:w="990" w:type="dxa"/>
          </w:tcPr>
          <w:p w14:paraId="3084D374" w14:textId="77777777" w:rsidR="005B4A5F" w:rsidRPr="00460BAF" w:rsidRDefault="005B4A5F" w:rsidP="00460BAF">
            <w:pPr>
              <w:jc w:val="center"/>
              <w:rPr>
                <w:rFonts w:ascii="Segoe UI Symbol" w:hAnsi="Segoe UI Symbol"/>
                <w:b/>
                <w:szCs w:val="24"/>
              </w:rPr>
            </w:pPr>
          </w:p>
        </w:tc>
        <w:tc>
          <w:tcPr>
            <w:tcW w:w="990" w:type="dxa"/>
          </w:tcPr>
          <w:p w14:paraId="72B0E1B4" w14:textId="77777777" w:rsidR="005B4A5F" w:rsidRPr="00460BAF" w:rsidRDefault="005B4A5F" w:rsidP="00460BAF">
            <w:pPr>
              <w:jc w:val="center"/>
              <w:rPr>
                <w:rFonts w:ascii="Segoe UI Symbol" w:hAnsi="Segoe UI Symbol"/>
                <w:b/>
                <w:szCs w:val="24"/>
              </w:rPr>
            </w:pPr>
          </w:p>
        </w:tc>
        <w:tc>
          <w:tcPr>
            <w:tcW w:w="1170" w:type="dxa"/>
          </w:tcPr>
          <w:p w14:paraId="06CFAB0F" w14:textId="77777777" w:rsidR="005B4A5F" w:rsidRPr="00460BAF" w:rsidRDefault="005B4A5F" w:rsidP="00460BAF">
            <w:pPr>
              <w:jc w:val="center"/>
              <w:rPr>
                <w:rFonts w:ascii="Segoe UI Symbol" w:hAnsi="Segoe UI Symbol"/>
                <w:b/>
                <w:szCs w:val="24"/>
              </w:rPr>
            </w:pPr>
          </w:p>
        </w:tc>
        <w:tc>
          <w:tcPr>
            <w:tcW w:w="1080" w:type="dxa"/>
          </w:tcPr>
          <w:p w14:paraId="67E20AE1" w14:textId="77777777" w:rsidR="005B4A5F" w:rsidRPr="00460BAF" w:rsidRDefault="005B4A5F" w:rsidP="00460BAF">
            <w:pPr>
              <w:jc w:val="center"/>
              <w:rPr>
                <w:rFonts w:ascii="Segoe UI Symbol" w:hAnsi="Segoe UI Symbol"/>
                <w:b/>
                <w:szCs w:val="24"/>
              </w:rPr>
            </w:pPr>
          </w:p>
        </w:tc>
        <w:tc>
          <w:tcPr>
            <w:tcW w:w="1170" w:type="dxa"/>
          </w:tcPr>
          <w:p w14:paraId="65C84EED" w14:textId="77777777" w:rsidR="005B4A5F" w:rsidRPr="00460BAF" w:rsidRDefault="005B4A5F" w:rsidP="00460BAF">
            <w:pPr>
              <w:jc w:val="center"/>
              <w:rPr>
                <w:rFonts w:ascii="Segoe UI Symbol" w:hAnsi="Segoe UI Symbol"/>
                <w:b/>
                <w:szCs w:val="24"/>
              </w:rPr>
            </w:pPr>
          </w:p>
        </w:tc>
        <w:tc>
          <w:tcPr>
            <w:tcW w:w="1080" w:type="dxa"/>
            <w:vMerge/>
          </w:tcPr>
          <w:p w14:paraId="5088B73C" w14:textId="77777777" w:rsidR="005B4A5F" w:rsidRPr="00460BAF" w:rsidRDefault="005B4A5F" w:rsidP="00460BAF">
            <w:pPr>
              <w:jc w:val="center"/>
              <w:rPr>
                <w:rFonts w:ascii="Segoe UI Symbol" w:hAnsi="Segoe UI Symbol"/>
                <w:b/>
                <w:szCs w:val="24"/>
              </w:rPr>
            </w:pPr>
          </w:p>
        </w:tc>
      </w:tr>
      <w:tr w:rsidR="005B4A5F" w:rsidRPr="00460BAF" w14:paraId="49AC7D3F" w14:textId="77777777" w:rsidTr="00F35BE0">
        <w:trPr>
          <w:cantSplit/>
          <w:trHeight w:val="673"/>
        </w:trPr>
        <w:tc>
          <w:tcPr>
            <w:tcW w:w="1600" w:type="dxa"/>
          </w:tcPr>
          <w:p w14:paraId="622C3780" w14:textId="77777777" w:rsidR="005B4A5F" w:rsidRPr="00460BAF" w:rsidRDefault="005B4A5F" w:rsidP="00460BAF">
            <w:pPr>
              <w:jc w:val="center"/>
              <w:rPr>
                <w:rFonts w:ascii="Segoe UI Symbol" w:hAnsi="Segoe UI Symbol"/>
                <w:b/>
                <w:szCs w:val="24"/>
              </w:rPr>
            </w:pPr>
            <w:bookmarkStart w:id="647" w:name="_Toc437950078"/>
            <w:bookmarkStart w:id="648" w:name="_Toc437951057"/>
            <w:r w:rsidRPr="00460BAF">
              <w:rPr>
                <w:rFonts w:ascii="Segoe UI Symbol" w:hAnsi="Segoe UI Symbol"/>
                <w:b/>
                <w:szCs w:val="24"/>
              </w:rPr>
              <w:t>Net</w:t>
            </w:r>
            <w:r w:rsidR="007E703B" w:rsidRPr="00460BAF">
              <w:rPr>
                <w:rFonts w:ascii="Segoe UI Symbol" w:hAnsi="Segoe UI Symbol"/>
                <w:b/>
                <w:szCs w:val="24"/>
              </w:rPr>
              <w:t xml:space="preserve"> </w:t>
            </w:r>
            <w:r w:rsidRPr="00460BAF">
              <w:rPr>
                <w:rFonts w:ascii="Segoe UI Symbol" w:hAnsi="Segoe UI Symbol"/>
                <w:b/>
                <w:szCs w:val="24"/>
              </w:rPr>
              <w:t>Worth</w:t>
            </w:r>
            <w:r w:rsidR="007E703B" w:rsidRPr="00460BAF">
              <w:rPr>
                <w:rFonts w:ascii="Segoe UI Symbol" w:hAnsi="Segoe UI Symbol"/>
                <w:b/>
                <w:szCs w:val="24"/>
              </w:rPr>
              <w:t xml:space="preserve"> </w:t>
            </w:r>
            <w:r w:rsidRPr="00460BAF">
              <w:rPr>
                <w:rFonts w:ascii="Segoe UI Symbol" w:hAnsi="Segoe UI Symbol"/>
                <w:b/>
                <w:szCs w:val="24"/>
              </w:rPr>
              <w:t>(NW)</w:t>
            </w:r>
            <w:bookmarkEnd w:id="647"/>
            <w:bookmarkEnd w:id="648"/>
          </w:p>
        </w:tc>
        <w:tc>
          <w:tcPr>
            <w:tcW w:w="1010" w:type="dxa"/>
          </w:tcPr>
          <w:p w14:paraId="555A0835" w14:textId="77777777" w:rsidR="005B4A5F" w:rsidRPr="00460BAF" w:rsidRDefault="005B4A5F" w:rsidP="00460BAF">
            <w:pPr>
              <w:jc w:val="center"/>
              <w:rPr>
                <w:rFonts w:ascii="Segoe UI Symbol" w:hAnsi="Segoe UI Symbol"/>
                <w:b/>
                <w:szCs w:val="24"/>
              </w:rPr>
            </w:pPr>
          </w:p>
        </w:tc>
        <w:tc>
          <w:tcPr>
            <w:tcW w:w="990" w:type="dxa"/>
          </w:tcPr>
          <w:p w14:paraId="79F9C9DE" w14:textId="77777777" w:rsidR="005B4A5F" w:rsidRPr="00460BAF" w:rsidRDefault="005B4A5F" w:rsidP="00460BAF">
            <w:pPr>
              <w:jc w:val="center"/>
              <w:rPr>
                <w:rFonts w:ascii="Segoe UI Symbol" w:hAnsi="Segoe UI Symbol"/>
                <w:b/>
                <w:szCs w:val="24"/>
              </w:rPr>
            </w:pPr>
          </w:p>
        </w:tc>
        <w:tc>
          <w:tcPr>
            <w:tcW w:w="990" w:type="dxa"/>
          </w:tcPr>
          <w:p w14:paraId="7EC24A12" w14:textId="77777777" w:rsidR="005B4A5F" w:rsidRPr="00460BAF" w:rsidRDefault="005B4A5F" w:rsidP="00460BAF">
            <w:pPr>
              <w:jc w:val="center"/>
              <w:rPr>
                <w:rFonts w:ascii="Segoe UI Symbol" w:hAnsi="Segoe UI Symbol"/>
                <w:b/>
                <w:szCs w:val="24"/>
              </w:rPr>
            </w:pPr>
          </w:p>
        </w:tc>
        <w:tc>
          <w:tcPr>
            <w:tcW w:w="1170" w:type="dxa"/>
          </w:tcPr>
          <w:p w14:paraId="7EA0A1A0" w14:textId="77777777" w:rsidR="005B4A5F" w:rsidRPr="00460BAF" w:rsidRDefault="005B4A5F" w:rsidP="00460BAF">
            <w:pPr>
              <w:jc w:val="center"/>
              <w:rPr>
                <w:rFonts w:ascii="Segoe UI Symbol" w:hAnsi="Segoe UI Symbol"/>
                <w:b/>
                <w:szCs w:val="24"/>
              </w:rPr>
            </w:pPr>
          </w:p>
        </w:tc>
        <w:tc>
          <w:tcPr>
            <w:tcW w:w="1080" w:type="dxa"/>
          </w:tcPr>
          <w:p w14:paraId="73657886" w14:textId="77777777" w:rsidR="005B4A5F" w:rsidRPr="00460BAF" w:rsidRDefault="005B4A5F" w:rsidP="00460BAF">
            <w:pPr>
              <w:jc w:val="center"/>
              <w:rPr>
                <w:rFonts w:ascii="Segoe UI Symbol" w:hAnsi="Segoe UI Symbol"/>
                <w:b/>
                <w:szCs w:val="24"/>
              </w:rPr>
            </w:pPr>
          </w:p>
        </w:tc>
        <w:tc>
          <w:tcPr>
            <w:tcW w:w="1170" w:type="dxa"/>
          </w:tcPr>
          <w:p w14:paraId="16CDA132" w14:textId="77777777" w:rsidR="005B4A5F" w:rsidRPr="00460BAF" w:rsidRDefault="005B4A5F" w:rsidP="00460BAF">
            <w:pPr>
              <w:jc w:val="center"/>
              <w:rPr>
                <w:rFonts w:ascii="Segoe UI Symbol" w:hAnsi="Segoe UI Symbol"/>
                <w:b/>
                <w:szCs w:val="24"/>
              </w:rPr>
            </w:pPr>
          </w:p>
        </w:tc>
        <w:tc>
          <w:tcPr>
            <w:tcW w:w="1080" w:type="dxa"/>
          </w:tcPr>
          <w:p w14:paraId="69ADC005" w14:textId="77777777" w:rsidR="005B4A5F" w:rsidRPr="00460BAF" w:rsidRDefault="005B4A5F" w:rsidP="00460BAF">
            <w:pPr>
              <w:jc w:val="center"/>
              <w:rPr>
                <w:rFonts w:ascii="Segoe UI Symbol" w:hAnsi="Segoe UI Symbol"/>
                <w:b/>
                <w:szCs w:val="24"/>
              </w:rPr>
            </w:pPr>
          </w:p>
        </w:tc>
      </w:tr>
      <w:tr w:rsidR="005B4A5F" w:rsidRPr="00460BAF" w14:paraId="058E4188" w14:textId="77777777" w:rsidTr="00F35BE0">
        <w:trPr>
          <w:cantSplit/>
          <w:trHeight w:val="673"/>
        </w:trPr>
        <w:tc>
          <w:tcPr>
            <w:tcW w:w="1600" w:type="dxa"/>
          </w:tcPr>
          <w:p w14:paraId="794DB645" w14:textId="77777777" w:rsidR="005B4A5F" w:rsidRPr="00460BAF" w:rsidRDefault="005B4A5F" w:rsidP="00460BAF">
            <w:pPr>
              <w:jc w:val="center"/>
              <w:rPr>
                <w:rFonts w:ascii="Segoe UI Symbol" w:hAnsi="Segoe UI Symbol"/>
                <w:b/>
                <w:szCs w:val="24"/>
              </w:rPr>
            </w:pPr>
            <w:bookmarkStart w:id="649" w:name="_Toc437950079"/>
            <w:bookmarkStart w:id="650" w:name="_Toc437951058"/>
            <w:r w:rsidRPr="00460BAF">
              <w:rPr>
                <w:rFonts w:ascii="Segoe UI Symbol" w:hAnsi="Segoe UI Symbol"/>
                <w:b/>
                <w:szCs w:val="24"/>
              </w:rPr>
              <w:t>Current</w:t>
            </w:r>
            <w:r w:rsidR="007E703B" w:rsidRPr="00460BAF">
              <w:rPr>
                <w:rFonts w:ascii="Segoe UI Symbol" w:hAnsi="Segoe UI Symbol"/>
                <w:b/>
                <w:szCs w:val="24"/>
              </w:rPr>
              <w:t xml:space="preserve"> </w:t>
            </w:r>
            <w:r w:rsidRPr="00460BAF">
              <w:rPr>
                <w:rFonts w:ascii="Segoe UI Symbol" w:hAnsi="Segoe UI Symbol"/>
                <w:b/>
                <w:szCs w:val="24"/>
              </w:rPr>
              <w:t>Assets</w:t>
            </w:r>
            <w:r w:rsidR="007E703B" w:rsidRPr="00460BAF">
              <w:rPr>
                <w:rFonts w:ascii="Segoe UI Symbol" w:hAnsi="Segoe UI Symbol"/>
                <w:b/>
                <w:szCs w:val="24"/>
              </w:rPr>
              <w:t xml:space="preserve"> </w:t>
            </w:r>
            <w:r w:rsidRPr="00460BAF">
              <w:rPr>
                <w:rFonts w:ascii="Segoe UI Symbol" w:hAnsi="Segoe UI Symbol"/>
                <w:b/>
                <w:szCs w:val="24"/>
              </w:rPr>
              <w:t>(CA)</w:t>
            </w:r>
            <w:bookmarkEnd w:id="649"/>
            <w:bookmarkEnd w:id="650"/>
          </w:p>
        </w:tc>
        <w:tc>
          <w:tcPr>
            <w:tcW w:w="1010" w:type="dxa"/>
          </w:tcPr>
          <w:p w14:paraId="355673D9" w14:textId="77777777" w:rsidR="005B4A5F" w:rsidRPr="00460BAF" w:rsidRDefault="005B4A5F" w:rsidP="00460BAF">
            <w:pPr>
              <w:jc w:val="center"/>
              <w:rPr>
                <w:rFonts w:ascii="Segoe UI Symbol" w:hAnsi="Segoe UI Symbol"/>
                <w:b/>
                <w:szCs w:val="24"/>
              </w:rPr>
            </w:pPr>
          </w:p>
        </w:tc>
        <w:tc>
          <w:tcPr>
            <w:tcW w:w="990" w:type="dxa"/>
          </w:tcPr>
          <w:p w14:paraId="50A70C32" w14:textId="77777777" w:rsidR="005B4A5F" w:rsidRPr="00460BAF" w:rsidRDefault="005B4A5F" w:rsidP="00460BAF">
            <w:pPr>
              <w:jc w:val="center"/>
              <w:rPr>
                <w:rFonts w:ascii="Segoe UI Symbol" w:hAnsi="Segoe UI Symbol"/>
                <w:b/>
                <w:szCs w:val="24"/>
              </w:rPr>
            </w:pPr>
          </w:p>
        </w:tc>
        <w:tc>
          <w:tcPr>
            <w:tcW w:w="990" w:type="dxa"/>
          </w:tcPr>
          <w:p w14:paraId="338BB521" w14:textId="77777777" w:rsidR="005B4A5F" w:rsidRPr="00460BAF" w:rsidRDefault="005B4A5F" w:rsidP="00460BAF">
            <w:pPr>
              <w:jc w:val="center"/>
              <w:rPr>
                <w:rFonts w:ascii="Segoe UI Symbol" w:hAnsi="Segoe UI Symbol"/>
                <w:b/>
                <w:szCs w:val="24"/>
              </w:rPr>
            </w:pPr>
          </w:p>
        </w:tc>
        <w:tc>
          <w:tcPr>
            <w:tcW w:w="1170" w:type="dxa"/>
          </w:tcPr>
          <w:p w14:paraId="11B07A19" w14:textId="77777777" w:rsidR="005B4A5F" w:rsidRPr="00460BAF" w:rsidRDefault="005B4A5F" w:rsidP="00460BAF">
            <w:pPr>
              <w:jc w:val="center"/>
              <w:rPr>
                <w:rFonts w:ascii="Segoe UI Symbol" w:hAnsi="Segoe UI Symbol"/>
                <w:b/>
                <w:szCs w:val="24"/>
              </w:rPr>
            </w:pPr>
          </w:p>
        </w:tc>
        <w:tc>
          <w:tcPr>
            <w:tcW w:w="1080" w:type="dxa"/>
          </w:tcPr>
          <w:p w14:paraId="3A48D305" w14:textId="77777777" w:rsidR="005B4A5F" w:rsidRPr="00460BAF" w:rsidRDefault="005B4A5F" w:rsidP="00460BAF">
            <w:pPr>
              <w:jc w:val="center"/>
              <w:rPr>
                <w:rFonts w:ascii="Segoe UI Symbol" w:hAnsi="Segoe UI Symbol"/>
                <w:b/>
                <w:szCs w:val="24"/>
              </w:rPr>
            </w:pPr>
          </w:p>
        </w:tc>
        <w:tc>
          <w:tcPr>
            <w:tcW w:w="1170" w:type="dxa"/>
          </w:tcPr>
          <w:p w14:paraId="16D43AAA" w14:textId="77777777" w:rsidR="005B4A5F" w:rsidRPr="00460BAF" w:rsidRDefault="005B4A5F" w:rsidP="00460BAF">
            <w:pPr>
              <w:jc w:val="center"/>
              <w:rPr>
                <w:rFonts w:ascii="Segoe UI Symbol" w:hAnsi="Segoe UI Symbol"/>
                <w:b/>
                <w:szCs w:val="24"/>
              </w:rPr>
            </w:pPr>
          </w:p>
        </w:tc>
        <w:tc>
          <w:tcPr>
            <w:tcW w:w="1080" w:type="dxa"/>
            <w:vMerge w:val="restart"/>
          </w:tcPr>
          <w:p w14:paraId="66DB490C" w14:textId="77777777" w:rsidR="005B4A5F" w:rsidRPr="00460BAF" w:rsidRDefault="005B4A5F" w:rsidP="00460BAF">
            <w:pPr>
              <w:jc w:val="center"/>
              <w:rPr>
                <w:rFonts w:ascii="Segoe UI Symbol" w:hAnsi="Segoe UI Symbol"/>
                <w:b/>
                <w:szCs w:val="24"/>
              </w:rPr>
            </w:pPr>
          </w:p>
        </w:tc>
      </w:tr>
      <w:tr w:rsidR="005B4A5F" w:rsidRPr="00460BAF" w14:paraId="2AA3E979" w14:textId="77777777" w:rsidTr="00F35BE0">
        <w:trPr>
          <w:cantSplit/>
          <w:trHeight w:val="673"/>
        </w:trPr>
        <w:tc>
          <w:tcPr>
            <w:tcW w:w="1600" w:type="dxa"/>
          </w:tcPr>
          <w:p w14:paraId="3D74AEA9" w14:textId="77777777" w:rsidR="005B4A5F" w:rsidRPr="00460BAF" w:rsidRDefault="005B4A5F" w:rsidP="00460BAF">
            <w:pPr>
              <w:jc w:val="center"/>
              <w:rPr>
                <w:rFonts w:ascii="Segoe UI Symbol" w:hAnsi="Segoe UI Symbol"/>
                <w:b/>
                <w:szCs w:val="24"/>
              </w:rPr>
            </w:pPr>
            <w:bookmarkStart w:id="651" w:name="_Toc437950080"/>
            <w:bookmarkStart w:id="652" w:name="_Toc437951059"/>
            <w:r w:rsidRPr="00460BAF">
              <w:rPr>
                <w:rFonts w:ascii="Segoe UI Symbol" w:hAnsi="Segoe UI Symbol"/>
                <w:b/>
                <w:szCs w:val="24"/>
              </w:rPr>
              <w:t>Current</w:t>
            </w:r>
            <w:r w:rsidR="007E703B" w:rsidRPr="00460BAF">
              <w:rPr>
                <w:rFonts w:ascii="Segoe UI Symbol" w:hAnsi="Segoe UI Symbol"/>
                <w:b/>
                <w:szCs w:val="24"/>
              </w:rPr>
              <w:t xml:space="preserve"> </w:t>
            </w:r>
            <w:r w:rsidRPr="00460BAF">
              <w:rPr>
                <w:rFonts w:ascii="Segoe UI Symbol" w:hAnsi="Segoe UI Symbol"/>
                <w:b/>
                <w:szCs w:val="24"/>
              </w:rPr>
              <w:t>Liabilities</w:t>
            </w:r>
            <w:r w:rsidR="007E703B" w:rsidRPr="00460BAF">
              <w:rPr>
                <w:rFonts w:ascii="Segoe UI Symbol" w:hAnsi="Segoe UI Symbol"/>
                <w:b/>
                <w:szCs w:val="24"/>
              </w:rPr>
              <w:t xml:space="preserve"> </w:t>
            </w:r>
            <w:r w:rsidRPr="00460BAF">
              <w:rPr>
                <w:rFonts w:ascii="Segoe UI Symbol" w:hAnsi="Segoe UI Symbol"/>
                <w:b/>
                <w:szCs w:val="24"/>
              </w:rPr>
              <w:t>(CL)</w:t>
            </w:r>
            <w:bookmarkEnd w:id="651"/>
            <w:bookmarkEnd w:id="652"/>
          </w:p>
        </w:tc>
        <w:tc>
          <w:tcPr>
            <w:tcW w:w="1010" w:type="dxa"/>
          </w:tcPr>
          <w:p w14:paraId="405D6256" w14:textId="77777777" w:rsidR="005B4A5F" w:rsidRPr="00460BAF" w:rsidRDefault="005B4A5F" w:rsidP="00460BAF">
            <w:pPr>
              <w:jc w:val="center"/>
              <w:rPr>
                <w:rFonts w:ascii="Segoe UI Symbol" w:hAnsi="Segoe UI Symbol"/>
                <w:b/>
                <w:szCs w:val="24"/>
              </w:rPr>
            </w:pPr>
          </w:p>
        </w:tc>
        <w:tc>
          <w:tcPr>
            <w:tcW w:w="990" w:type="dxa"/>
          </w:tcPr>
          <w:p w14:paraId="59924805" w14:textId="77777777" w:rsidR="005B4A5F" w:rsidRPr="00460BAF" w:rsidRDefault="005B4A5F" w:rsidP="00460BAF">
            <w:pPr>
              <w:jc w:val="center"/>
              <w:rPr>
                <w:rFonts w:ascii="Segoe UI Symbol" w:hAnsi="Segoe UI Symbol"/>
                <w:b/>
                <w:szCs w:val="24"/>
              </w:rPr>
            </w:pPr>
          </w:p>
        </w:tc>
        <w:tc>
          <w:tcPr>
            <w:tcW w:w="990" w:type="dxa"/>
          </w:tcPr>
          <w:p w14:paraId="5BE1CC4B" w14:textId="77777777" w:rsidR="005B4A5F" w:rsidRPr="00460BAF" w:rsidRDefault="005B4A5F" w:rsidP="00460BAF">
            <w:pPr>
              <w:jc w:val="center"/>
              <w:rPr>
                <w:rFonts w:ascii="Segoe UI Symbol" w:hAnsi="Segoe UI Symbol"/>
                <w:b/>
                <w:szCs w:val="24"/>
              </w:rPr>
            </w:pPr>
          </w:p>
        </w:tc>
        <w:tc>
          <w:tcPr>
            <w:tcW w:w="1170" w:type="dxa"/>
          </w:tcPr>
          <w:p w14:paraId="00674958" w14:textId="77777777" w:rsidR="005B4A5F" w:rsidRPr="00460BAF" w:rsidRDefault="005B4A5F" w:rsidP="00460BAF">
            <w:pPr>
              <w:jc w:val="center"/>
              <w:rPr>
                <w:rFonts w:ascii="Segoe UI Symbol" w:hAnsi="Segoe UI Symbol"/>
                <w:b/>
                <w:szCs w:val="24"/>
              </w:rPr>
            </w:pPr>
          </w:p>
        </w:tc>
        <w:tc>
          <w:tcPr>
            <w:tcW w:w="1080" w:type="dxa"/>
          </w:tcPr>
          <w:p w14:paraId="15755E42" w14:textId="77777777" w:rsidR="005B4A5F" w:rsidRPr="00460BAF" w:rsidRDefault="005B4A5F" w:rsidP="00460BAF">
            <w:pPr>
              <w:jc w:val="center"/>
              <w:rPr>
                <w:rFonts w:ascii="Segoe UI Symbol" w:hAnsi="Segoe UI Symbol"/>
                <w:b/>
                <w:szCs w:val="24"/>
              </w:rPr>
            </w:pPr>
          </w:p>
        </w:tc>
        <w:tc>
          <w:tcPr>
            <w:tcW w:w="1170" w:type="dxa"/>
          </w:tcPr>
          <w:p w14:paraId="52ADC0AD" w14:textId="77777777" w:rsidR="005B4A5F" w:rsidRPr="00460BAF" w:rsidRDefault="005B4A5F" w:rsidP="00460BAF">
            <w:pPr>
              <w:jc w:val="center"/>
              <w:rPr>
                <w:rFonts w:ascii="Segoe UI Symbol" w:hAnsi="Segoe UI Symbol"/>
                <w:b/>
                <w:szCs w:val="24"/>
              </w:rPr>
            </w:pPr>
          </w:p>
        </w:tc>
        <w:tc>
          <w:tcPr>
            <w:tcW w:w="1080" w:type="dxa"/>
            <w:vMerge/>
          </w:tcPr>
          <w:p w14:paraId="6EC5859E" w14:textId="77777777" w:rsidR="005B4A5F" w:rsidRPr="00460BAF" w:rsidRDefault="005B4A5F" w:rsidP="00460BAF">
            <w:pPr>
              <w:jc w:val="center"/>
              <w:rPr>
                <w:rFonts w:ascii="Segoe UI Symbol" w:hAnsi="Segoe UI Symbol"/>
                <w:b/>
                <w:szCs w:val="24"/>
              </w:rPr>
            </w:pPr>
          </w:p>
        </w:tc>
      </w:tr>
      <w:tr w:rsidR="005B4A5F" w:rsidRPr="00460BAF" w14:paraId="60E7607D" w14:textId="77777777" w:rsidTr="00F35BE0">
        <w:trPr>
          <w:cantSplit/>
        </w:trPr>
        <w:tc>
          <w:tcPr>
            <w:tcW w:w="9090" w:type="dxa"/>
            <w:gridSpan w:val="8"/>
          </w:tcPr>
          <w:p w14:paraId="6D409029" w14:textId="77777777" w:rsidR="005B4A5F" w:rsidRPr="00460BAF" w:rsidRDefault="005B4A5F" w:rsidP="00460BAF">
            <w:pPr>
              <w:jc w:val="center"/>
              <w:rPr>
                <w:rFonts w:ascii="Segoe UI Symbol" w:hAnsi="Segoe UI Symbol"/>
                <w:b/>
                <w:szCs w:val="24"/>
              </w:rPr>
            </w:pPr>
            <w:bookmarkStart w:id="653" w:name="_Toc437950081"/>
            <w:bookmarkStart w:id="654" w:name="_Toc437951060"/>
            <w:r w:rsidRPr="00460BAF">
              <w:rPr>
                <w:rFonts w:ascii="Segoe UI Symbol" w:hAnsi="Segoe UI Symbol"/>
                <w:b/>
                <w:szCs w:val="24"/>
              </w:rPr>
              <w:t>Information</w:t>
            </w:r>
            <w:r w:rsidR="007E703B" w:rsidRPr="00460BAF">
              <w:rPr>
                <w:rFonts w:ascii="Segoe UI Symbol" w:hAnsi="Segoe UI Symbol"/>
                <w:b/>
                <w:szCs w:val="24"/>
              </w:rPr>
              <w:t xml:space="preserve"> </w:t>
            </w:r>
            <w:r w:rsidRPr="00460BAF">
              <w:rPr>
                <w:rFonts w:ascii="Segoe UI Symbol" w:hAnsi="Segoe UI Symbol"/>
                <w:b/>
                <w:szCs w:val="24"/>
              </w:rPr>
              <w:t>from</w:t>
            </w:r>
            <w:r w:rsidR="007E703B" w:rsidRPr="00460BAF">
              <w:rPr>
                <w:rFonts w:ascii="Segoe UI Symbol" w:hAnsi="Segoe UI Symbol"/>
                <w:b/>
                <w:szCs w:val="24"/>
              </w:rPr>
              <w:t xml:space="preserve"> </w:t>
            </w:r>
            <w:r w:rsidRPr="00460BAF">
              <w:rPr>
                <w:rFonts w:ascii="Segoe UI Symbol" w:hAnsi="Segoe UI Symbol"/>
                <w:b/>
                <w:szCs w:val="24"/>
              </w:rPr>
              <w:t>Income</w:t>
            </w:r>
            <w:r w:rsidR="007E703B" w:rsidRPr="00460BAF">
              <w:rPr>
                <w:rFonts w:ascii="Segoe UI Symbol" w:hAnsi="Segoe UI Symbol"/>
                <w:b/>
                <w:szCs w:val="24"/>
              </w:rPr>
              <w:t xml:space="preserve"> </w:t>
            </w:r>
            <w:r w:rsidRPr="00460BAF">
              <w:rPr>
                <w:rFonts w:ascii="Segoe UI Symbol" w:hAnsi="Segoe UI Symbol"/>
                <w:b/>
                <w:szCs w:val="24"/>
              </w:rPr>
              <w:t>Statement</w:t>
            </w:r>
            <w:bookmarkEnd w:id="653"/>
            <w:bookmarkEnd w:id="654"/>
          </w:p>
        </w:tc>
      </w:tr>
      <w:tr w:rsidR="005B4A5F" w:rsidRPr="00460BAF" w14:paraId="535FB325" w14:textId="77777777" w:rsidTr="00F35BE0">
        <w:trPr>
          <w:cantSplit/>
          <w:trHeight w:val="672"/>
        </w:trPr>
        <w:tc>
          <w:tcPr>
            <w:tcW w:w="1600" w:type="dxa"/>
          </w:tcPr>
          <w:p w14:paraId="276D9552" w14:textId="77777777" w:rsidR="005B4A5F" w:rsidRPr="00460BAF" w:rsidRDefault="005B4A5F" w:rsidP="00460BAF">
            <w:pPr>
              <w:jc w:val="center"/>
              <w:rPr>
                <w:rFonts w:ascii="Segoe UI Symbol" w:hAnsi="Segoe UI Symbol"/>
                <w:b/>
                <w:szCs w:val="24"/>
              </w:rPr>
            </w:pPr>
            <w:bookmarkStart w:id="655" w:name="_Toc437950082"/>
            <w:bookmarkStart w:id="656" w:name="_Toc437951061"/>
            <w:bookmarkStart w:id="657" w:name="_Toc59142588"/>
            <w:r w:rsidRPr="00460BAF">
              <w:rPr>
                <w:rFonts w:ascii="Segoe UI Symbol" w:hAnsi="Segoe UI Symbol"/>
                <w:b/>
                <w:szCs w:val="24"/>
              </w:rPr>
              <w:t>Total</w:t>
            </w:r>
            <w:r w:rsidR="007E703B" w:rsidRPr="00460BAF">
              <w:rPr>
                <w:rFonts w:ascii="Segoe UI Symbol" w:hAnsi="Segoe UI Symbol"/>
                <w:b/>
                <w:szCs w:val="24"/>
              </w:rPr>
              <w:t xml:space="preserve"> </w:t>
            </w:r>
            <w:r w:rsidRPr="00460BAF">
              <w:rPr>
                <w:rFonts w:ascii="Segoe UI Symbol" w:hAnsi="Segoe UI Symbol"/>
                <w:b/>
                <w:szCs w:val="24"/>
              </w:rPr>
              <w:t>Revenue</w:t>
            </w:r>
            <w:r w:rsidR="007E703B" w:rsidRPr="00460BAF">
              <w:rPr>
                <w:rFonts w:ascii="Segoe UI Symbol" w:hAnsi="Segoe UI Symbol"/>
                <w:b/>
                <w:szCs w:val="24"/>
              </w:rPr>
              <w:t xml:space="preserve"> </w:t>
            </w:r>
            <w:r w:rsidRPr="00460BAF">
              <w:rPr>
                <w:rFonts w:ascii="Segoe UI Symbol" w:hAnsi="Segoe UI Symbol"/>
                <w:b/>
                <w:szCs w:val="24"/>
              </w:rPr>
              <w:t>(TR)</w:t>
            </w:r>
            <w:bookmarkEnd w:id="655"/>
            <w:bookmarkEnd w:id="656"/>
            <w:bookmarkEnd w:id="657"/>
          </w:p>
        </w:tc>
        <w:tc>
          <w:tcPr>
            <w:tcW w:w="1010" w:type="dxa"/>
          </w:tcPr>
          <w:p w14:paraId="32063292" w14:textId="77777777" w:rsidR="005B4A5F" w:rsidRPr="00460BAF" w:rsidRDefault="005B4A5F" w:rsidP="00460BAF">
            <w:pPr>
              <w:jc w:val="center"/>
              <w:rPr>
                <w:rFonts w:ascii="Segoe UI Symbol" w:hAnsi="Segoe UI Symbol"/>
                <w:b/>
                <w:szCs w:val="24"/>
              </w:rPr>
            </w:pPr>
          </w:p>
        </w:tc>
        <w:tc>
          <w:tcPr>
            <w:tcW w:w="990" w:type="dxa"/>
          </w:tcPr>
          <w:p w14:paraId="32CEE554" w14:textId="77777777" w:rsidR="005B4A5F" w:rsidRPr="00460BAF" w:rsidRDefault="005B4A5F" w:rsidP="00460BAF">
            <w:pPr>
              <w:jc w:val="center"/>
              <w:rPr>
                <w:rFonts w:ascii="Segoe UI Symbol" w:hAnsi="Segoe UI Symbol"/>
                <w:b/>
                <w:szCs w:val="24"/>
              </w:rPr>
            </w:pPr>
          </w:p>
        </w:tc>
        <w:tc>
          <w:tcPr>
            <w:tcW w:w="990" w:type="dxa"/>
          </w:tcPr>
          <w:p w14:paraId="46409CA2" w14:textId="77777777" w:rsidR="005B4A5F" w:rsidRPr="00460BAF" w:rsidRDefault="005B4A5F" w:rsidP="00460BAF">
            <w:pPr>
              <w:jc w:val="center"/>
              <w:rPr>
                <w:rFonts w:ascii="Segoe UI Symbol" w:hAnsi="Segoe UI Symbol"/>
                <w:b/>
                <w:szCs w:val="24"/>
              </w:rPr>
            </w:pPr>
          </w:p>
        </w:tc>
        <w:tc>
          <w:tcPr>
            <w:tcW w:w="1170" w:type="dxa"/>
          </w:tcPr>
          <w:p w14:paraId="37C5D9E1" w14:textId="77777777" w:rsidR="005B4A5F" w:rsidRPr="00460BAF" w:rsidRDefault="005B4A5F" w:rsidP="00460BAF">
            <w:pPr>
              <w:jc w:val="center"/>
              <w:rPr>
                <w:rFonts w:ascii="Segoe UI Symbol" w:hAnsi="Segoe UI Symbol"/>
                <w:b/>
                <w:szCs w:val="24"/>
              </w:rPr>
            </w:pPr>
          </w:p>
        </w:tc>
        <w:tc>
          <w:tcPr>
            <w:tcW w:w="1080" w:type="dxa"/>
          </w:tcPr>
          <w:p w14:paraId="3C445D36" w14:textId="77777777" w:rsidR="005B4A5F" w:rsidRPr="00460BAF" w:rsidRDefault="005B4A5F" w:rsidP="00460BAF">
            <w:pPr>
              <w:jc w:val="center"/>
              <w:rPr>
                <w:rFonts w:ascii="Segoe UI Symbol" w:hAnsi="Segoe UI Symbol"/>
                <w:b/>
                <w:szCs w:val="24"/>
              </w:rPr>
            </w:pPr>
          </w:p>
        </w:tc>
        <w:tc>
          <w:tcPr>
            <w:tcW w:w="1170" w:type="dxa"/>
          </w:tcPr>
          <w:p w14:paraId="25B8BD9B" w14:textId="77777777" w:rsidR="005B4A5F" w:rsidRPr="00460BAF" w:rsidRDefault="005B4A5F" w:rsidP="00460BAF">
            <w:pPr>
              <w:jc w:val="center"/>
              <w:rPr>
                <w:rFonts w:ascii="Segoe UI Symbol" w:hAnsi="Segoe UI Symbol"/>
                <w:b/>
                <w:szCs w:val="24"/>
              </w:rPr>
            </w:pPr>
          </w:p>
        </w:tc>
        <w:tc>
          <w:tcPr>
            <w:tcW w:w="1080" w:type="dxa"/>
            <w:vMerge w:val="restart"/>
          </w:tcPr>
          <w:p w14:paraId="3B4EA6BF" w14:textId="77777777" w:rsidR="005B4A5F" w:rsidRPr="00460BAF" w:rsidRDefault="005B4A5F" w:rsidP="00460BAF">
            <w:pPr>
              <w:jc w:val="center"/>
              <w:rPr>
                <w:rFonts w:ascii="Segoe UI Symbol" w:hAnsi="Segoe UI Symbol"/>
                <w:b/>
                <w:szCs w:val="24"/>
              </w:rPr>
            </w:pPr>
          </w:p>
        </w:tc>
      </w:tr>
      <w:tr w:rsidR="005B4A5F" w:rsidRPr="00460BAF" w14:paraId="1D110817" w14:textId="77777777" w:rsidTr="00F35BE0">
        <w:trPr>
          <w:cantSplit/>
          <w:trHeight w:val="672"/>
        </w:trPr>
        <w:tc>
          <w:tcPr>
            <w:tcW w:w="1600" w:type="dxa"/>
          </w:tcPr>
          <w:p w14:paraId="19687067" w14:textId="77777777" w:rsidR="005B4A5F" w:rsidRPr="00460BAF" w:rsidRDefault="005B4A5F" w:rsidP="00460BAF">
            <w:pPr>
              <w:jc w:val="center"/>
              <w:rPr>
                <w:rFonts w:ascii="Segoe UI Symbol" w:hAnsi="Segoe UI Symbol"/>
                <w:b/>
                <w:szCs w:val="24"/>
              </w:rPr>
            </w:pPr>
            <w:bookmarkStart w:id="658" w:name="_Toc437950083"/>
            <w:bookmarkStart w:id="659" w:name="_Toc437951062"/>
            <w:bookmarkStart w:id="660" w:name="_Toc59142589"/>
            <w:r w:rsidRPr="00460BAF">
              <w:rPr>
                <w:rFonts w:ascii="Segoe UI Symbol" w:hAnsi="Segoe UI Symbol"/>
                <w:b/>
                <w:szCs w:val="24"/>
              </w:rPr>
              <w:lastRenderedPageBreak/>
              <w:t>Profits</w:t>
            </w:r>
            <w:r w:rsidR="007E703B" w:rsidRPr="00460BAF">
              <w:rPr>
                <w:rFonts w:ascii="Segoe UI Symbol" w:hAnsi="Segoe UI Symbol"/>
                <w:b/>
                <w:szCs w:val="24"/>
              </w:rPr>
              <w:t xml:space="preserve"> </w:t>
            </w:r>
            <w:r w:rsidRPr="00460BAF">
              <w:rPr>
                <w:rFonts w:ascii="Segoe UI Symbol" w:hAnsi="Segoe UI Symbol"/>
                <w:b/>
                <w:szCs w:val="24"/>
              </w:rPr>
              <w:t>Before</w:t>
            </w:r>
            <w:r w:rsidR="007E703B" w:rsidRPr="00460BAF">
              <w:rPr>
                <w:rFonts w:ascii="Segoe UI Symbol" w:hAnsi="Segoe UI Symbol"/>
                <w:b/>
                <w:szCs w:val="24"/>
              </w:rPr>
              <w:t xml:space="preserve"> </w:t>
            </w:r>
            <w:r w:rsidRPr="00460BAF">
              <w:rPr>
                <w:rFonts w:ascii="Segoe UI Symbol" w:hAnsi="Segoe UI Symbol"/>
                <w:b/>
                <w:szCs w:val="24"/>
              </w:rPr>
              <w:t>Taxes</w:t>
            </w:r>
            <w:r w:rsidR="007E703B" w:rsidRPr="00460BAF">
              <w:rPr>
                <w:rFonts w:ascii="Segoe UI Symbol" w:hAnsi="Segoe UI Symbol"/>
                <w:b/>
                <w:szCs w:val="24"/>
              </w:rPr>
              <w:t xml:space="preserve"> </w:t>
            </w:r>
            <w:r w:rsidRPr="00460BAF">
              <w:rPr>
                <w:rFonts w:ascii="Segoe UI Symbol" w:hAnsi="Segoe UI Symbol"/>
                <w:b/>
                <w:szCs w:val="24"/>
              </w:rPr>
              <w:t>(PBT)</w:t>
            </w:r>
            <w:bookmarkEnd w:id="658"/>
            <w:bookmarkEnd w:id="659"/>
            <w:bookmarkEnd w:id="660"/>
          </w:p>
        </w:tc>
        <w:tc>
          <w:tcPr>
            <w:tcW w:w="1010" w:type="dxa"/>
          </w:tcPr>
          <w:p w14:paraId="56ACF0B7" w14:textId="77777777" w:rsidR="005B4A5F" w:rsidRPr="00460BAF" w:rsidRDefault="005B4A5F" w:rsidP="00460BAF">
            <w:pPr>
              <w:jc w:val="center"/>
              <w:rPr>
                <w:rFonts w:ascii="Segoe UI Symbol" w:hAnsi="Segoe UI Symbol"/>
                <w:b/>
                <w:szCs w:val="24"/>
              </w:rPr>
            </w:pPr>
          </w:p>
        </w:tc>
        <w:tc>
          <w:tcPr>
            <w:tcW w:w="990" w:type="dxa"/>
          </w:tcPr>
          <w:p w14:paraId="439B7964" w14:textId="77777777" w:rsidR="005B4A5F" w:rsidRPr="00460BAF" w:rsidRDefault="005B4A5F" w:rsidP="00460BAF">
            <w:pPr>
              <w:jc w:val="center"/>
              <w:rPr>
                <w:rFonts w:ascii="Segoe UI Symbol" w:hAnsi="Segoe UI Symbol"/>
                <w:b/>
                <w:szCs w:val="24"/>
              </w:rPr>
            </w:pPr>
          </w:p>
        </w:tc>
        <w:tc>
          <w:tcPr>
            <w:tcW w:w="990" w:type="dxa"/>
          </w:tcPr>
          <w:p w14:paraId="3E8CD429" w14:textId="77777777" w:rsidR="005B4A5F" w:rsidRPr="00460BAF" w:rsidRDefault="005B4A5F" w:rsidP="00460BAF">
            <w:pPr>
              <w:jc w:val="center"/>
              <w:rPr>
                <w:rFonts w:ascii="Segoe UI Symbol" w:hAnsi="Segoe UI Symbol"/>
                <w:b/>
                <w:szCs w:val="24"/>
              </w:rPr>
            </w:pPr>
          </w:p>
        </w:tc>
        <w:tc>
          <w:tcPr>
            <w:tcW w:w="1170" w:type="dxa"/>
          </w:tcPr>
          <w:p w14:paraId="3BB3F2C6" w14:textId="77777777" w:rsidR="005B4A5F" w:rsidRPr="00460BAF" w:rsidRDefault="005B4A5F" w:rsidP="00460BAF">
            <w:pPr>
              <w:jc w:val="center"/>
              <w:rPr>
                <w:rFonts w:ascii="Segoe UI Symbol" w:hAnsi="Segoe UI Symbol"/>
                <w:b/>
                <w:szCs w:val="24"/>
              </w:rPr>
            </w:pPr>
          </w:p>
        </w:tc>
        <w:tc>
          <w:tcPr>
            <w:tcW w:w="1080" w:type="dxa"/>
          </w:tcPr>
          <w:p w14:paraId="01757385" w14:textId="77777777" w:rsidR="005B4A5F" w:rsidRPr="00460BAF" w:rsidRDefault="005B4A5F" w:rsidP="00460BAF">
            <w:pPr>
              <w:jc w:val="center"/>
              <w:rPr>
                <w:rFonts w:ascii="Segoe UI Symbol" w:hAnsi="Segoe UI Symbol"/>
                <w:b/>
                <w:szCs w:val="24"/>
              </w:rPr>
            </w:pPr>
          </w:p>
        </w:tc>
        <w:tc>
          <w:tcPr>
            <w:tcW w:w="1170" w:type="dxa"/>
          </w:tcPr>
          <w:p w14:paraId="11DD63C6" w14:textId="77777777" w:rsidR="005B4A5F" w:rsidRPr="00460BAF" w:rsidRDefault="005B4A5F" w:rsidP="00460BAF">
            <w:pPr>
              <w:jc w:val="center"/>
              <w:rPr>
                <w:rFonts w:ascii="Segoe UI Symbol" w:hAnsi="Segoe UI Symbol"/>
                <w:b/>
                <w:szCs w:val="24"/>
              </w:rPr>
            </w:pPr>
          </w:p>
        </w:tc>
        <w:tc>
          <w:tcPr>
            <w:tcW w:w="1080" w:type="dxa"/>
            <w:vMerge/>
          </w:tcPr>
          <w:p w14:paraId="75496E15" w14:textId="77777777" w:rsidR="005B4A5F" w:rsidRPr="00460BAF" w:rsidRDefault="005B4A5F" w:rsidP="00460BAF">
            <w:pPr>
              <w:jc w:val="center"/>
              <w:rPr>
                <w:rFonts w:ascii="Segoe UI Symbol" w:hAnsi="Segoe UI Symbol"/>
                <w:b/>
                <w:szCs w:val="24"/>
              </w:rPr>
            </w:pPr>
          </w:p>
        </w:tc>
      </w:tr>
    </w:tbl>
    <w:p w14:paraId="31701E2B" w14:textId="77777777" w:rsidR="005B4A5F" w:rsidRPr="00D5087F" w:rsidRDefault="005B4A5F" w:rsidP="00D5087F">
      <w:pPr>
        <w:jc w:val="center"/>
        <w:rPr>
          <w:rFonts w:ascii="Segoe UI Symbol" w:hAnsi="Segoe UI Symbol"/>
          <w:b/>
          <w:szCs w:val="24"/>
        </w:rPr>
      </w:pPr>
      <w:bookmarkStart w:id="661" w:name="_Toc498849276"/>
      <w:bookmarkStart w:id="662" w:name="_Toc498850115"/>
      <w:bookmarkStart w:id="663" w:name="_Toc498851720"/>
    </w:p>
    <w:p w14:paraId="354219DC" w14:textId="77777777" w:rsidR="005B4A5F" w:rsidRPr="009D5DBE" w:rsidRDefault="005B4A5F" w:rsidP="00D5087F">
      <w:bookmarkStart w:id="664" w:name="_Toc437950084"/>
      <w:bookmarkStart w:id="665" w:name="_Toc437951063"/>
      <w:r w:rsidRPr="009D5DBE">
        <w:rPr>
          <w:rFonts w:ascii="Segoe UI Symbol" w:hAnsi="Segoe UI Symbol"/>
          <w:b/>
        </w:rPr>
        <w:t>Attached</w:t>
      </w:r>
      <w:r w:rsidR="007E703B" w:rsidRPr="009D5DBE">
        <w:rPr>
          <w:rFonts w:ascii="Segoe UI Symbol" w:hAnsi="Segoe UI Symbol"/>
          <w:b/>
        </w:rPr>
        <w:t xml:space="preserve"> </w:t>
      </w:r>
      <w:r w:rsidRPr="009D5DBE">
        <w:rPr>
          <w:rFonts w:ascii="Segoe UI Symbol" w:hAnsi="Segoe UI Symbol"/>
          <w:b/>
        </w:rPr>
        <w:t>are</w:t>
      </w:r>
      <w:r w:rsidR="007E703B" w:rsidRPr="009D5DBE">
        <w:rPr>
          <w:rFonts w:ascii="Segoe UI Symbol" w:hAnsi="Segoe UI Symbol"/>
          <w:b/>
        </w:rPr>
        <w:t xml:space="preserve"> </w:t>
      </w:r>
      <w:r w:rsidRPr="009D5DBE">
        <w:rPr>
          <w:rFonts w:ascii="Segoe UI Symbol" w:hAnsi="Segoe UI Symbol"/>
          <w:b/>
        </w:rPr>
        <w:t>copies</w:t>
      </w:r>
      <w:r w:rsidR="007E703B" w:rsidRPr="009D5DBE">
        <w:rPr>
          <w:rFonts w:ascii="Segoe UI Symbol" w:hAnsi="Segoe UI Symbol"/>
          <w:b/>
        </w:rPr>
        <w:t xml:space="preserve"> </w:t>
      </w:r>
      <w:r w:rsidRPr="009D5DBE">
        <w:rPr>
          <w:rFonts w:ascii="Segoe UI Symbol" w:hAnsi="Segoe UI Symbol"/>
          <w:b/>
        </w:rPr>
        <w:t>of</w:t>
      </w:r>
      <w:r w:rsidR="007E703B" w:rsidRPr="009D5DBE">
        <w:rPr>
          <w:rFonts w:ascii="Segoe UI Symbol" w:hAnsi="Segoe UI Symbol"/>
          <w:b/>
        </w:rPr>
        <w:t xml:space="preserve"> </w:t>
      </w:r>
      <w:r w:rsidRPr="009D5DBE">
        <w:rPr>
          <w:rFonts w:ascii="Segoe UI Symbol" w:hAnsi="Segoe UI Symbol"/>
          <w:b/>
        </w:rPr>
        <w:t>financial</w:t>
      </w:r>
      <w:r w:rsidR="007E703B" w:rsidRPr="009D5DBE">
        <w:rPr>
          <w:rFonts w:ascii="Segoe UI Symbol" w:hAnsi="Segoe UI Symbol"/>
          <w:b/>
        </w:rPr>
        <w:t xml:space="preserve"> </w:t>
      </w:r>
      <w:r w:rsidRPr="009D5DBE">
        <w:rPr>
          <w:rFonts w:ascii="Segoe UI Symbol" w:hAnsi="Segoe UI Symbol"/>
          <w:b/>
        </w:rPr>
        <w:t>statements</w:t>
      </w:r>
      <w:r w:rsidR="007E703B" w:rsidRPr="009D5DBE">
        <w:rPr>
          <w:rFonts w:ascii="Segoe UI Symbol" w:hAnsi="Segoe UI Symbol"/>
          <w:b/>
        </w:rPr>
        <w:t xml:space="preserve"> </w:t>
      </w:r>
      <w:r w:rsidRPr="009D5DBE">
        <w:rPr>
          <w:rFonts w:ascii="Segoe UI Symbol" w:hAnsi="Segoe UI Symbol"/>
          <w:b/>
        </w:rPr>
        <w:t>(balance</w:t>
      </w:r>
      <w:r w:rsidR="007E703B" w:rsidRPr="009D5DBE">
        <w:rPr>
          <w:rFonts w:ascii="Segoe UI Symbol" w:hAnsi="Segoe UI Symbol"/>
          <w:b/>
        </w:rPr>
        <w:t xml:space="preserve"> </w:t>
      </w:r>
      <w:r w:rsidRPr="009D5DBE">
        <w:rPr>
          <w:rFonts w:ascii="Segoe UI Symbol" w:hAnsi="Segoe UI Symbol"/>
          <w:b/>
        </w:rPr>
        <w:t>sheets,</w:t>
      </w:r>
      <w:r w:rsidR="007E703B" w:rsidRPr="009D5DBE">
        <w:rPr>
          <w:rFonts w:ascii="Segoe UI Symbol" w:hAnsi="Segoe UI Symbol"/>
          <w:b/>
        </w:rPr>
        <w:t xml:space="preserve"> </w:t>
      </w:r>
      <w:r w:rsidRPr="009D5DBE">
        <w:rPr>
          <w:rFonts w:ascii="Segoe UI Symbol" w:hAnsi="Segoe UI Symbol"/>
          <w:b/>
        </w:rPr>
        <w:t>including</w:t>
      </w:r>
      <w:r w:rsidR="007E703B" w:rsidRPr="009D5DBE">
        <w:rPr>
          <w:rFonts w:ascii="Segoe UI Symbol" w:hAnsi="Segoe UI Symbol"/>
          <w:b/>
        </w:rPr>
        <w:t xml:space="preserve"> </w:t>
      </w:r>
      <w:r w:rsidRPr="009D5DBE">
        <w:rPr>
          <w:rFonts w:ascii="Segoe UI Symbol" w:hAnsi="Segoe UI Symbol"/>
          <w:b/>
        </w:rPr>
        <w:t>all</w:t>
      </w:r>
      <w:r w:rsidR="007E703B" w:rsidRPr="009D5DBE">
        <w:rPr>
          <w:rFonts w:ascii="Segoe UI Symbol" w:hAnsi="Segoe UI Symbol"/>
          <w:b/>
        </w:rPr>
        <w:t xml:space="preserve"> </w:t>
      </w:r>
      <w:r w:rsidRPr="009D5DBE">
        <w:rPr>
          <w:rFonts w:ascii="Segoe UI Symbol" w:hAnsi="Segoe UI Symbol"/>
          <w:b/>
        </w:rPr>
        <w:t>related</w:t>
      </w:r>
      <w:r w:rsidR="007E703B" w:rsidRPr="009D5DBE">
        <w:rPr>
          <w:rFonts w:ascii="Segoe UI Symbol" w:hAnsi="Segoe UI Symbol"/>
          <w:b/>
        </w:rPr>
        <w:t xml:space="preserve"> </w:t>
      </w:r>
      <w:r w:rsidRPr="009D5DBE">
        <w:rPr>
          <w:rFonts w:ascii="Segoe UI Symbol" w:hAnsi="Segoe UI Symbol"/>
          <w:b/>
        </w:rPr>
        <w:t>notes,</w:t>
      </w:r>
      <w:r w:rsidR="007E703B" w:rsidRPr="009D5DBE">
        <w:rPr>
          <w:rFonts w:ascii="Segoe UI Symbol" w:hAnsi="Segoe UI Symbol"/>
          <w:b/>
        </w:rPr>
        <w:t xml:space="preserve"> </w:t>
      </w:r>
      <w:r w:rsidRPr="009D5DBE">
        <w:rPr>
          <w:rFonts w:ascii="Segoe UI Symbol" w:hAnsi="Segoe UI Symbol"/>
          <w:b/>
        </w:rPr>
        <w:t>and</w:t>
      </w:r>
      <w:r w:rsidR="007E703B" w:rsidRPr="009D5DBE">
        <w:rPr>
          <w:rFonts w:ascii="Segoe UI Symbol" w:hAnsi="Segoe UI Symbol"/>
          <w:b/>
        </w:rPr>
        <w:t xml:space="preserve"> </w:t>
      </w:r>
      <w:r w:rsidRPr="009D5DBE">
        <w:rPr>
          <w:rFonts w:ascii="Segoe UI Symbol" w:hAnsi="Segoe UI Symbol"/>
          <w:b/>
        </w:rPr>
        <w:t>income</w:t>
      </w:r>
      <w:r w:rsidR="007E703B" w:rsidRPr="009D5DBE">
        <w:rPr>
          <w:rFonts w:ascii="Segoe UI Symbol" w:hAnsi="Segoe UI Symbol"/>
          <w:b/>
        </w:rPr>
        <w:t xml:space="preserve"> </w:t>
      </w:r>
      <w:r w:rsidRPr="009D5DBE">
        <w:rPr>
          <w:rFonts w:ascii="Segoe UI Symbol" w:hAnsi="Segoe UI Symbol"/>
          <w:b/>
        </w:rPr>
        <w:t>statements)</w:t>
      </w:r>
      <w:r w:rsidR="007E703B" w:rsidRPr="009D5DBE">
        <w:rPr>
          <w:rFonts w:ascii="Segoe UI Symbol" w:hAnsi="Segoe UI Symbol"/>
          <w:b/>
        </w:rPr>
        <w:t xml:space="preserve"> </w:t>
      </w:r>
      <w:r w:rsidRPr="009D5DBE">
        <w:rPr>
          <w:rFonts w:ascii="Segoe UI Symbol" w:hAnsi="Segoe UI Symbol"/>
          <w:b/>
        </w:rPr>
        <w:t>for</w:t>
      </w:r>
      <w:r w:rsidR="007E703B" w:rsidRPr="009D5DBE">
        <w:rPr>
          <w:rFonts w:ascii="Segoe UI Symbol" w:hAnsi="Segoe UI Symbol"/>
          <w:b/>
        </w:rPr>
        <w:t xml:space="preserve"> </w:t>
      </w:r>
      <w:r w:rsidRPr="009D5DBE">
        <w:rPr>
          <w:rFonts w:ascii="Segoe UI Symbol" w:hAnsi="Segoe UI Symbol"/>
          <w:b/>
        </w:rPr>
        <w:t>the</w:t>
      </w:r>
      <w:r w:rsidR="007E703B" w:rsidRPr="009D5DBE">
        <w:rPr>
          <w:rFonts w:ascii="Segoe UI Symbol" w:hAnsi="Segoe UI Symbol"/>
          <w:b/>
        </w:rPr>
        <w:t xml:space="preserve"> </w:t>
      </w:r>
      <w:r w:rsidRPr="009D5DBE">
        <w:rPr>
          <w:rFonts w:ascii="Segoe UI Symbol" w:hAnsi="Segoe UI Symbol"/>
          <w:b/>
        </w:rPr>
        <w:t>years</w:t>
      </w:r>
      <w:r w:rsidR="007E703B" w:rsidRPr="009D5DBE">
        <w:rPr>
          <w:rFonts w:ascii="Segoe UI Symbol" w:hAnsi="Segoe UI Symbol"/>
          <w:b/>
        </w:rPr>
        <w:t xml:space="preserve"> </w:t>
      </w:r>
      <w:r w:rsidRPr="009D5DBE">
        <w:rPr>
          <w:rFonts w:ascii="Segoe UI Symbol" w:hAnsi="Segoe UI Symbol"/>
          <w:b/>
        </w:rPr>
        <w:t>required</w:t>
      </w:r>
      <w:r w:rsidR="007E703B" w:rsidRPr="009D5DBE">
        <w:rPr>
          <w:rFonts w:ascii="Segoe UI Symbol" w:hAnsi="Segoe UI Symbol"/>
          <w:b/>
        </w:rPr>
        <w:t xml:space="preserve"> </w:t>
      </w:r>
      <w:r w:rsidRPr="009D5DBE">
        <w:rPr>
          <w:rFonts w:ascii="Segoe UI Symbol" w:hAnsi="Segoe UI Symbol"/>
          <w:b/>
        </w:rPr>
        <w:t>above</w:t>
      </w:r>
      <w:r w:rsidR="007E703B" w:rsidRPr="009D5DBE">
        <w:rPr>
          <w:rFonts w:ascii="Segoe UI Symbol" w:hAnsi="Segoe UI Symbol"/>
          <w:b/>
        </w:rPr>
        <w:t xml:space="preserve"> </w:t>
      </w:r>
      <w:r w:rsidRPr="009D5DBE">
        <w:rPr>
          <w:rFonts w:ascii="Segoe UI Symbol" w:hAnsi="Segoe UI Symbol"/>
          <w:b/>
        </w:rPr>
        <w:t>complying</w:t>
      </w:r>
      <w:r w:rsidR="007E703B" w:rsidRPr="009D5DBE">
        <w:rPr>
          <w:rFonts w:ascii="Segoe UI Symbol" w:hAnsi="Segoe UI Symbol"/>
          <w:b/>
        </w:rPr>
        <w:t xml:space="preserve"> </w:t>
      </w:r>
      <w:r w:rsidRPr="009D5DBE">
        <w:rPr>
          <w:rFonts w:ascii="Segoe UI Symbol" w:hAnsi="Segoe UI Symbol"/>
          <w:b/>
        </w:rPr>
        <w:t>with</w:t>
      </w:r>
      <w:r w:rsidR="007E703B" w:rsidRPr="009D5DBE">
        <w:rPr>
          <w:rFonts w:ascii="Segoe UI Symbol" w:hAnsi="Segoe UI Symbol"/>
          <w:b/>
        </w:rPr>
        <w:t xml:space="preserve"> </w:t>
      </w:r>
      <w:r w:rsidRPr="009D5DBE">
        <w:rPr>
          <w:rFonts w:ascii="Segoe UI Symbol" w:hAnsi="Segoe UI Symbol"/>
          <w:b/>
        </w:rPr>
        <w:t>the</w:t>
      </w:r>
      <w:r w:rsidR="007E703B" w:rsidRPr="009D5DBE">
        <w:rPr>
          <w:rFonts w:ascii="Segoe UI Symbol" w:hAnsi="Segoe UI Symbol"/>
          <w:b/>
        </w:rPr>
        <w:t xml:space="preserve"> </w:t>
      </w:r>
      <w:r w:rsidRPr="009D5DBE">
        <w:rPr>
          <w:rFonts w:ascii="Segoe UI Symbol" w:hAnsi="Segoe UI Symbol"/>
          <w:b/>
        </w:rPr>
        <w:t>following</w:t>
      </w:r>
      <w:r w:rsidR="007E703B" w:rsidRPr="009D5DBE">
        <w:rPr>
          <w:rFonts w:ascii="Segoe UI Symbol" w:hAnsi="Segoe UI Symbol"/>
          <w:b/>
        </w:rPr>
        <w:t xml:space="preserve"> </w:t>
      </w:r>
      <w:r w:rsidRPr="009D5DBE">
        <w:rPr>
          <w:rFonts w:ascii="Segoe UI Symbol" w:hAnsi="Segoe UI Symbol"/>
          <w:b/>
        </w:rPr>
        <w:t>conditions:</w:t>
      </w:r>
      <w:bookmarkEnd w:id="661"/>
      <w:bookmarkEnd w:id="662"/>
      <w:bookmarkEnd w:id="663"/>
      <w:bookmarkEnd w:id="664"/>
      <w:bookmarkEnd w:id="665"/>
    </w:p>
    <w:p w14:paraId="43E6D647" w14:textId="77777777" w:rsidR="005B4A5F" w:rsidRPr="00475EEA" w:rsidRDefault="005B4A5F" w:rsidP="002D6580">
      <w:pPr>
        <w:pStyle w:val="ListParagraph"/>
        <w:numPr>
          <w:ilvl w:val="0"/>
          <w:numId w:val="135"/>
        </w:numPr>
        <w:spacing w:before="120"/>
        <w:ind w:left="850" w:right="-11" w:hanging="493"/>
        <w:contextualSpacing w:val="0"/>
        <w:rPr>
          <w:bCs/>
        </w:rPr>
      </w:pPr>
      <w:bookmarkStart w:id="666" w:name="_Toc437950085"/>
      <w:bookmarkStart w:id="667" w:name="_Toc437951064"/>
      <w:bookmarkStart w:id="668" w:name="_Toc498849277"/>
      <w:bookmarkStart w:id="669" w:name="_Toc498850116"/>
      <w:bookmarkStart w:id="670" w:name="_Toc498851721"/>
      <w:r w:rsidRPr="00475EEA">
        <w:rPr>
          <w:rFonts w:ascii="Segoe UI Symbol" w:hAnsi="Segoe UI Symbol"/>
          <w:bCs/>
        </w:rPr>
        <w:t>Must</w:t>
      </w:r>
      <w:r w:rsidR="007E703B" w:rsidRPr="00475EEA">
        <w:rPr>
          <w:rFonts w:ascii="Segoe UI Symbol" w:hAnsi="Segoe UI Symbol"/>
          <w:bCs/>
        </w:rPr>
        <w:t xml:space="preserve"> </w:t>
      </w:r>
      <w:r w:rsidRPr="00475EEA">
        <w:rPr>
          <w:rFonts w:ascii="Segoe UI Symbol" w:hAnsi="Segoe UI Symbol"/>
          <w:bCs/>
        </w:rPr>
        <w:t>reflect</w:t>
      </w:r>
      <w:r w:rsidR="007E703B" w:rsidRPr="00475EEA">
        <w:rPr>
          <w:rFonts w:ascii="Segoe UI Symbol" w:hAnsi="Segoe UI Symbol"/>
          <w:bCs/>
        </w:rPr>
        <w:t xml:space="preserve"> </w:t>
      </w:r>
      <w:r w:rsidRPr="00475EEA">
        <w:rPr>
          <w:rFonts w:ascii="Segoe UI Symbol" w:hAnsi="Segoe UI Symbol"/>
          <w:bCs/>
        </w:rPr>
        <w:t>the</w:t>
      </w:r>
      <w:r w:rsidR="007E703B" w:rsidRPr="00475EEA">
        <w:rPr>
          <w:rFonts w:ascii="Segoe UI Symbol" w:hAnsi="Segoe UI Symbol"/>
          <w:bCs/>
        </w:rPr>
        <w:t xml:space="preserve"> </w:t>
      </w:r>
      <w:r w:rsidRPr="00475EEA">
        <w:rPr>
          <w:rFonts w:ascii="Segoe UI Symbol" w:hAnsi="Segoe UI Symbol"/>
          <w:bCs/>
        </w:rPr>
        <w:t>financial</w:t>
      </w:r>
      <w:r w:rsidR="007E703B" w:rsidRPr="00475EEA">
        <w:rPr>
          <w:rFonts w:ascii="Segoe UI Symbol" w:hAnsi="Segoe UI Symbol"/>
          <w:bCs/>
        </w:rPr>
        <w:t xml:space="preserve"> </w:t>
      </w:r>
      <w:r w:rsidRPr="00475EEA">
        <w:rPr>
          <w:rFonts w:ascii="Segoe UI Symbol" w:hAnsi="Segoe UI Symbol"/>
          <w:bCs/>
        </w:rPr>
        <w:t>situation</w:t>
      </w:r>
      <w:r w:rsidR="007E703B" w:rsidRPr="00475EEA">
        <w:rPr>
          <w:rFonts w:ascii="Segoe UI Symbol" w:hAnsi="Segoe UI Symbol"/>
          <w:bCs/>
        </w:rPr>
        <w:t xml:space="preserve"> </w:t>
      </w:r>
      <w:r w:rsidRPr="00475EEA">
        <w:rPr>
          <w:rFonts w:ascii="Segoe UI Symbol" w:hAnsi="Segoe UI Symbol"/>
          <w:bCs/>
        </w:rPr>
        <w:t>of</w:t>
      </w:r>
      <w:r w:rsidR="007E703B" w:rsidRPr="00475EEA">
        <w:rPr>
          <w:rFonts w:ascii="Segoe UI Symbol" w:hAnsi="Segoe UI Symbol"/>
          <w:bCs/>
        </w:rPr>
        <w:t xml:space="preserve"> </w:t>
      </w:r>
      <w:r w:rsidRPr="00475EEA">
        <w:rPr>
          <w:rFonts w:ascii="Segoe UI Symbol" w:hAnsi="Segoe UI Symbol"/>
          <w:bCs/>
        </w:rPr>
        <w:t>the</w:t>
      </w:r>
      <w:r w:rsidR="007E703B" w:rsidRPr="00475EEA">
        <w:rPr>
          <w:rFonts w:ascii="Segoe UI Symbol" w:hAnsi="Segoe UI Symbol"/>
          <w:bCs/>
        </w:rPr>
        <w:t xml:space="preserve"> </w:t>
      </w:r>
      <w:r w:rsidRPr="00475EEA">
        <w:rPr>
          <w:rFonts w:ascii="Segoe UI Symbol" w:hAnsi="Segoe UI Symbol"/>
          <w:bCs/>
        </w:rPr>
        <w:t>Bidder</w:t>
      </w:r>
      <w:r w:rsidR="007E703B" w:rsidRPr="00475EEA">
        <w:rPr>
          <w:rFonts w:ascii="Segoe UI Symbol" w:hAnsi="Segoe UI Symbol"/>
          <w:bCs/>
        </w:rPr>
        <w:t xml:space="preserve"> </w:t>
      </w:r>
      <w:r w:rsidRPr="00475EEA">
        <w:rPr>
          <w:rFonts w:ascii="Segoe UI Symbol" w:hAnsi="Segoe UI Symbol"/>
          <w:bCs/>
        </w:rPr>
        <w:t>or</w:t>
      </w:r>
      <w:r w:rsidR="007E703B" w:rsidRPr="00475EEA">
        <w:rPr>
          <w:rFonts w:ascii="Segoe UI Symbol" w:hAnsi="Segoe UI Symbol"/>
          <w:bCs/>
        </w:rPr>
        <w:t xml:space="preserve"> </w:t>
      </w:r>
      <w:r w:rsidR="0045771F" w:rsidRPr="00475EEA">
        <w:rPr>
          <w:rFonts w:ascii="Segoe UI Symbol" w:hAnsi="Segoe UI Symbol"/>
          <w:bCs/>
        </w:rPr>
        <w:t>member</w:t>
      </w:r>
      <w:r w:rsidR="007E703B" w:rsidRPr="00475EEA">
        <w:rPr>
          <w:rFonts w:ascii="Segoe UI Symbol" w:hAnsi="Segoe UI Symbol"/>
          <w:bCs/>
        </w:rPr>
        <w:t xml:space="preserve"> </w:t>
      </w:r>
      <w:r w:rsidRPr="00475EEA">
        <w:rPr>
          <w:rFonts w:ascii="Segoe UI Symbol" w:hAnsi="Segoe UI Symbol"/>
          <w:bCs/>
        </w:rPr>
        <w:t>to</w:t>
      </w:r>
      <w:r w:rsidR="007E703B" w:rsidRPr="00475EEA">
        <w:rPr>
          <w:rFonts w:ascii="Segoe UI Symbol" w:hAnsi="Segoe UI Symbol"/>
          <w:bCs/>
        </w:rPr>
        <w:t xml:space="preserve"> </w:t>
      </w:r>
      <w:r w:rsidRPr="00475EEA">
        <w:rPr>
          <w:rFonts w:ascii="Segoe UI Symbol" w:hAnsi="Segoe UI Symbol"/>
          <w:bCs/>
        </w:rPr>
        <w:t>a</w:t>
      </w:r>
      <w:r w:rsidR="007E703B" w:rsidRPr="00475EEA">
        <w:rPr>
          <w:rFonts w:ascii="Segoe UI Symbol" w:hAnsi="Segoe UI Symbol"/>
          <w:bCs/>
        </w:rPr>
        <w:t xml:space="preserve"> </w:t>
      </w:r>
      <w:r w:rsidRPr="00475EEA">
        <w:rPr>
          <w:rFonts w:ascii="Segoe UI Symbol" w:hAnsi="Segoe UI Symbol"/>
          <w:bCs/>
        </w:rPr>
        <w:t>JV,</w:t>
      </w:r>
      <w:r w:rsidR="007E703B" w:rsidRPr="00475EEA">
        <w:rPr>
          <w:rFonts w:ascii="Segoe UI Symbol" w:hAnsi="Segoe UI Symbol"/>
          <w:bCs/>
        </w:rPr>
        <w:t xml:space="preserve"> </w:t>
      </w:r>
      <w:r w:rsidRPr="00475EEA">
        <w:rPr>
          <w:rFonts w:ascii="Segoe UI Symbol" w:hAnsi="Segoe UI Symbol"/>
          <w:bCs/>
        </w:rPr>
        <w:t>and</w:t>
      </w:r>
      <w:r w:rsidR="007E703B" w:rsidRPr="00475EEA">
        <w:rPr>
          <w:rFonts w:ascii="Segoe UI Symbol" w:hAnsi="Segoe UI Symbol"/>
          <w:bCs/>
        </w:rPr>
        <w:t xml:space="preserve"> </w:t>
      </w:r>
      <w:r w:rsidRPr="00475EEA">
        <w:rPr>
          <w:rFonts w:ascii="Segoe UI Symbol" w:hAnsi="Segoe UI Symbol"/>
          <w:bCs/>
        </w:rPr>
        <w:t>not</w:t>
      </w:r>
      <w:r w:rsidR="007E703B" w:rsidRPr="00475EEA">
        <w:rPr>
          <w:rFonts w:ascii="Segoe UI Symbol" w:hAnsi="Segoe UI Symbol"/>
          <w:bCs/>
        </w:rPr>
        <w:t xml:space="preserve"> </w:t>
      </w:r>
      <w:r w:rsidRPr="00475EEA">
        <w:rPr>
          <w:rFonts w:ascii="Segoe UI Symbol" w:hAnsi="Segoe UI Symbol"/>
          <w:bCs/>
        </w:rPr>
        <w:t>sister</w:t>
      </w:r>
      <w:r w:rsidR="007E703B" w:rsidRPr="00475EEA">
        <w:rPr>
          <w:rFonts w:ascii="Segoe UI Symbol" w:hAnsi="Segoe UI Symbol"/>
          <w:bCs/>
        </w:rPr>
        <w:t xml:space="preserve"> </w:t>
      </w:r>
      <w:r w:rsidRPr="00475EEA">
        <w:rPr>
          <w:rFonts w:ascii="Segoe UI Symbol" w:hAnsi="Segoe UI Symbol"/>
          <w:bCs/>
        </w:rPr>
        <w:t>or</w:t>
      </w:r>
      <w:r w:rsidR="007E703B" w:rsidRPr="00475EEA">
        <w:rPr>
          <w:rFonts w:ascii="Segoe UI Symbol" w:hAnsi="Segoe UI Symbol"/>
          <w:bCs/>
        </w:rPr>
        <w:t xml:space="preserve"> </w:t>
      </w:r>
      <w:r w:rsidRPr="00475EEA">
        <w:rPr>
          <w:rFonts w:ascii="Segoe UI Symbol" w:hAnsi="Segoe UI Symbol"/>
          <w:bCs/>
        </w:rPr>
        <w:t>parent</w:t>
      </w:r>
      <w:r w:rsidR="007E703B" w:rsidRPr="00475EEA">
        <w:rPr>
          <w:rFonts w:ascii="Segoe UI Symbol" w:hAnsi="Segoe UI Symbol"/>
          <w:bCs/>
        </w:rPr>
        <w:t xml:space="preserve"> </w:t>
      </w:r>
      <w:proofErr w:type="gramStart"/>
      <w:r w:rsidRPr="00475EEA">
        <w:rPr>
          <w:rFonts w:ascii="Segoe UI Symbol" w:hAnsi="Segoe UI Symbol"/>
          <w:bCs/>
        </w:rPr>
        <w:t>companies</w:t>
      </w:r>
      <w:bookmarkEnd w:id="666"/>
      <w:bookmarkEnd w:id="667"/>
      <w:bookmarkEnd w:id="668"/>
      <w:bookmarkEnd w:id="669"/>
      <w:bookmarkEnd w:id="670"/>
      <w:proofErr w:type="gramEnd"/>
    </w:p>
    <w:p w14:paraId="09B734F8" w14:textId="77777777" w:rsidR="005B4A5F" w:rsidRPr="00475EEA" w:rsidRDefault="005B4A5F" w:rsidP="002D6580">
      <w:pPr>
        <w:pStyle w:val="ListParagraph"/>
        <w:numPr>
          <w:ilvl w:val="0"/>
          <w:numId w:val="135"/>
        </w:numPr>
        <w:spacing w:before="120"/>
        <w:ind w:left="850" w:right="-11" w:hanging="493"/>
        <w:contextualSpacing w:val="0"/>
        <w:rPr>
          <w:bCs/>
        </w:rPr>
      </w:pPr>
      <w:bookmarkStart w:id="671" w:name="_Toc437950086"/>
      <w:bookmarkStart w:id="672" w:name="_Toc437951065"/>
      <w:bookmarkStart w:id="673" w:name="_Toc498849278"/>
      <w:bookmarkStart w:id="674" w:name="_Toc498850117"/>
      <w:bookmarkStart w:id="675" w:name="_Toc498851722"/>
      <w:r w:rsidRPr="00475EEA">
        <w:rPr>
          <w:rFonts w:ascii="Segoe UI Symbol" w:hAnsi="Segoe UI Symbol"/>
          <w:bCs/>
        </w:rPr>
        <w:t>Historic</w:t>
      </w:r>
      <w:r w:rsidR="007E703B" w:rsidRPr="00475EEA">
        <w:rPr>
          <w:rFonts w:ascii="Segoe UI Symbol" w:hAnsi="Segoe UI Symbol"/>
          <w:bCs/>
        </w:rPr>
        <w:t xml:space="preserve"> </w:t>
      </w:r>
      <w:r w:rsidRPr="00475EEA">
        <w:rPr>
          <w:rFonts w:ascii="Segoe UI Symbol" w:hAnsi="Segoe UI Symbol"/>
          <w:bCs/>
        </w:rPr>
        <w:t>financial</w:t>
      </w:r>
      <w:r w:rsidR="007E703B" w:rsidRPr="00475EEA">
        <w:rPr>
          <w:rFonts w:ascii="Segoe UI Symbol" w:hAnsi="Segoe UI Symbol"/>
          <w:bCs/>
        </w:rPr>
        <w:t xml:space="preserve"> </w:t>
      </w:r>
      <w:r w:rsidRPr="00475EEA">
        <w:rPr>
          <w:rFonts w:ascii="Segoe UI Symbol" w:hAnsi="Segoe UI Symbol"/>
          <w:bCs/>
        </w:rPr>
        <w:t>statements</w:t>
      </w:r>
      <w:r w:rsidR="007E703B" w:rsidRPr="00475EEA">
        <w:rPr>
          <w:rFonts w:ascii="Segoe UI Symbol" w:hAnsi="Segoe UI Symbol"/>
          <w:bCs/>
        </w:rPr>
        <w:t xml:space="preserve"> </w:t>
      </w:r>
      <w:r w:rsidRPr="00475EEA">
        <w:rPr>
          <w:rFonts w:ascii="Segoe UI Symbol" w:hAnsi="Segoe UI Symbol"/>
          <w:bCs/>
        </w:rPr>
        <w:t>must</w:t>
      </w:r>
      <w:r w:rsidR="007E703B" w:rsidRPr="00475EEA">
        <w:rPr>
          <w:rFonts w:ascii="Segoe UI Symbol" w:hAnsi="Segoe UI Symbol"/>
          <w:bCs/>
        </w:rPr>
        <w:t xml:space="preserve"> </w:t>
      </w:r>
      <w:r w:rsidRPr="00475EEA">
        <w:rPr>
          <w:rFonts w:ascii="Segoe UI Symbol" w:hAnsi="Segoe UI Symbol"/>
          <w:bCs/>
        </w:rPr>
        <w:t>be</w:t>
      </w:r>
      <w:r w:rsidR="007E703B" w:rsidRPr="00475EEA">
        <w:rPr>
          <w:rFonts w:ascii="Segoe UI Symbol" w:hAnsi="Segoe UI Symbol"/>
          <w:bCs/>
        </w:rPr>
        <w:t xml:space="preserve"> </w:t>
      </w:r>
      <w:r w:rsidRPr="00475EEA">
        <w:rPr>
          <w:rFonts w:ascii="Segoe UI Symbol" w:hAnsi="Segoe UI Symbol"/>
          <w:bCs/>
        </w:rPr>
        <w:t>audited</w:t>
      </w:r>
      <w:r w:rsidR="007E703B" w:rsidRPr="00475EEA">
        <w:rPr>
          <w:rFonts w:ascii="Segoe UI Symbol" w:hAnsi="Segoe UI Symbol"/>
          <w:bCs/>
        </w:rPr>
        <w:t xml:space="preserve"> </w:t>
      </w:r>
      <w:r w:rsidRPr="00475EEA">
        <w:rPr>
          <w:rFonts w:ascii="Segoe UI Symbol" w:hAnsi="Segoe UI Symbol"/>
          <w:bCs/>
        </w:rPr>
        <w:t>by</w:t>
      </w:r>
      <w:r w:rsidR="007E703B" w:rsidRPr="00475EEA">
        <w:rPr>
          <w:rFonts w:ascii="Segoe UI Symbol" w:hAnsi="Segoe UI Symbol"/>
          <w:bCs/>
        </w:rPr>
        <w:t xml:space="preserve"> </w:t>
      </w:r>
      <w:r w:rsidRPr="00475EEA">
        <w:rPr>
          <w:rFonts w:ascii="Segoe UI Symbol" w:hAnsi="Segoe UI Symbol"/>
          <w:bCs/>
        </w:rPr>
        <w:t>a</w:t>
      </w:r>
      <w:r w:rsidR="007E703B" w:rsidRPr="00475EEA">
        <w:rPr>
          <w:rFonts w:ascii="Segoe UI Symbol" w:hAnsi="Segoe UI Symbol"/>
          <w:bCs/>
        </w:rPr>
        <w:t xml:space="preserve"> </w:t>
      </w:r>
      <w:r w:rsidRPr="00475EEA">
        <w:rPr>
          <w:rFonts w:ascii="Segoe UI Symbol" w:hAnsi="Segoe UI Symbol"/>
          <w:bCs/>
        </w:rPr>
        <w:t>certified</w:t>
      </w:r>
      <w:r w:rsidR="007E703B" w:rsidRPr="00475EEA">
        <w:rPr>
          <w:rFonts w:ascii="Segoe UI Symbol" w:hAnsi="Segoe UI Symbol"/>
          <w:bCs/>
        </w:rPr>
        <w:t xml:space="preserve"> </w:t>
      </w:r>
      <w:r w:rsidRPr="00475EEA">
        <w:rPr>
          <w:rFonts w:ascii="Segoe UI Symbol" w:hAnsi="Segoe UI Symbol"/>
          <w:bCs/>
        </w:rPr>
        <w:t>accountant</w:t>
      </w:r>
      <w:bookmarkEnd w:id="671"/>
      <w:bookmarkEnd w:id="672"/>
      <w:bookmarkEnd w:id="673"/>
      <w:bookmarkEnd w:id="674"/>
      <w:bookmarkEnd w:id="675"/>
    </w:p>
    <w:p w14:paraId="5477B308" w14:textId="77777777" w:rsidR="005B4A5F" w:rsidRPr="00475EEA" w:rsidRDefault="005B4A5F" w:rsidP="002D6580">
      <w:pPr>
        <w:pStyle w:val="ListParagraph"/>
        <w:numPr>
          <w:ilvl w:val="0"/>
          <w:numId w:val="135"/>
        </w:numPr>
        <w:spacing w:before="120"/>
        <w:ind w:left="850" w:right="-11" w:hanging="493"/>
        <w:contextualSpacing w:val="0"/>
        <w:rPr>
          <w:bCs/>
        </w:rPr>
      </w:pPr>
      <w:bookmarkStart w:id="676" w:name="_Toc437950087"/>
      <w:bookmarkStart w:id="677" w:name="_Toc437951066"/>
      <w:bookmarkStart w:id="678" w:name="_Toc498849279"/>
      <w:bookmarkStart w:id="679" w:name="_Toc498850118"/>
      <w:bookmarkStart w:id="680" w:name="_Toc498851723"/>
      <w:r w:rsidRPr="00475EEA">
        <w:rPr>
          <w:rFonts w:ascii="Segoe UI Symbol" w:hAnsi="Segoe UI Symbol"/>
          <w:bCs/>
        </w:rPr>
        <w:t>Historic</w:t>
      </w:r>
      <w:r w:rsidR="007E703B" w:rsidRPr="00475EEA">
        <w:rPr>
          <w:rFonts w:ascii="Segoe UI Symbol" w:hAnsi="Segoe UI Symbol"/>
          <w:bCs/>
        </w:rPr>
        <w:t xml:space="preserve"> </w:t>
      </w:r>
      <w:r w:rsidRPr="00475EEA">
        <w:rPr>
          <w:rFonts w:ascii="Segoe UI Symbol" w:hAnsi="Segoe UI Symbol"/>
          <w:bCs/>
        </w:rPr>
        <w:t>financial</w:t>
      </w:r>
      <w:r w:rsidR="007E703B" w:rsidRPr="00475EEA">
        <w:rPr>
          <w:rFonts w:ascii="Segoe UI Symbol" w:hAnsi="Segoe UI Symbol"/>
          <w:bCs/>
        </w:rPr>
        <w:t xml:space="preserve"> </w:t>
      </w:r>
      <w:r w:rsidRPr="00475EEA">
        <w:rPr>
          <w:rFonts w:ascii="Segoe UI Symbol" w:hAnsi="Segoe UI Symbol"/>
          <w:bCs/>
        </w:rPr>
        <w:t>statements</w:t>
      </w:r>
      <w:r w:rsidR="007E703B" w:rsidRPr="00475EEA">
        <w:rPr>
          <w:rFonts w:ascii="Segoe UI Symbol" w:hAnsi="Segoe UI Symbol"/>
          <w:bCs/>
        </w:rPr>
        <w:t xml:space="preserve"> </w:t>
      </w:r>
      <w:r w:rsidRPr="00475EEA">
        <w:rPr>
          <w:rFonts w:ascii="Segoe UI Symbol" w:hAnsi="Segoe UI Symbol"/>
          <w:bCs/>
        </w:rPr>
        <w:t>must</w:t>
      </w:r>
      <w:r w:rsidR="007E703B" w:rsidRPr="00475EEA">
        <w:rPr>
          <w:rFonts w:ascii="Segoe UI Symbol" w:hAnsi="Segoe UI Symbol"/>
          <w:bCs/>
        </w:rPr>
        <w:t xml:space="preserve"> </w:t>
      </w:r>
      <w:r w:rsidRPr="00475EEA">
        <w:rPr>
          <w:rFonts w:ascii="Segoe UI Symbol" w:hAnsi="Segoe UI Symbol"/>
          <w:bCs/>
        </w:rPr>
        <w:t>be</w:t>
      </w:r>
      <w:r w:rsidR="007E703B" w:rsidRPr="00475EEA">
        <w:rPr>
          <w:rFonts w:ascii="Segoe UI Symbol" w:hAnsi="Segoe UI Symbol"/>
          <w:bCs/>
        </w:rPr>
        <w:t xml:space="preserve"> </w:t>
      </w:r>
      <w:r w:rsidRPr="00475EEA">
        <w:rPr>
          <w:rFonts w:ascii="Segoe UI Symbol" w:hAnsi="Segoe UI Symbol"/>
          <w:bCs/>
        </w:rPr>
        <w:t>complete,</w:t>
      </w:r>
      <w:r w:rsidR="007E703B" w:rsidRPr="00475EEA">
        <w:rPr>
          <w:rFonts w:ascii="Segoe UI Symbol" w:hAnsi="Segoe UI Symbol"/>
          <w:bCs/>
        </w:rPr>
        <w:t xml:space="preserve"> </w:t>
      </w:r>
      <w:r w:rsidRPr="00475EEA">
        <w:rPr>
          <w:rFonts w:ascii="Segoe UI Symbol" w:hAnsi="Segoe UI Symbol"/>
          <w:bCs/>
        </w:rPr>
        <w:t>including</w:t>
      </w:r>
      <w:r w:rsidR="007E703B" w:rsidRPr="00475EEA">
        <w:rPr>
          <w:rFonts w:ascii="Segoe UI Symbol" w:hAnsi="Segoe UI Symbol"/>
          <w:bCs/>
        </w:rPr>
        <w:t xml:space="preserve"> </w:t>
      </w:r>
      <w:r w:rsidRPr="00475EEA">
        <w:rPr>
          <w:rFonts w:ascii="Segoe UI Symbol" w:hAnsi="Segoe UI Symbol"/>
          <w:bCs/>
        </w:rPr>
        <w:t>all</w:t>
      </w:r>
      <w:r w:rsidR="007E703B" w:rsidRPr="00475EEA">
        <w:rPr>
          <w:rFonts w:ascii="Segoe UI Symbol" w:hAnsi="Segoe UI Symbol"/>
          <w:bCs/>
        </w:rPr>
        <w:t xml:space="preserve"> </w:t>
      </w:r>
      <w:r w:rsidRPr="00475EEA">
        <w:rPr>
          <w:rFonts w:ascii="Segoe UI Symbol" w:hAnsi="Segoe UI Symbol"/>
          <w:bCs/>
        </w:rPr>
        <w:t>notes</w:t>
      </w:r>
      <w:r w:rsidR="007E703B" w:rsidRPr="00475EEA">
        <w:rPr>
          <w:rFonts w:ascii="Segoe UI Symbol" w:hAnsi="Segoe UI Symbol"/>
          <w:bCs/>
        </w:rPr>
        <w:t xml:space="preserve"> </w:t>
      </w:r>
      <w:r w:rsidRPr="00475EEA">
        <w:rPr>
          <w:rFonts w:ascii="Segoe UI Symbol" w:hAnsi="Segoe UI Symbol"/>
          <w:bCs/>
        </w:rPr>
        <w:t>to</w:t>
      </w:r>
      <w:r w:rsidR="007E703B" w:rsidRPr="00475EEA">
        <w:rPr>
          <w:rFonts w:ascii="Segoe UI Symbol" w:hAnsi="Segoe UI Symbol"/>
          <w:bCs/>
        </w:rPr>
        <w:t xml:space="preserve"> </w:t>
      </w:r>
      <w:r w:rsidRPr="00475EEA">
        <w:rPr>
          <w:rFonts w:ascii="Segoe UI Symbol" w:hAnsi="Segoe UI Symbol"/>
          <w:bCs/>
        </w:rPr>
        <w:t>the</w:t>
      </w:r>
      <w:r w:rsidR="007E703B" w:rsidRPr="00475EEA">
        <w:rPr>
          <w:rFonts w:ascii="Segoe UI Symbol" w:hAnsi="Segoe UI Symbol"/>
          <w:bCs/>
        </w:rPr>
        <w:t xml:space="preserve"> </w:t>
      </w:r>
      <w:r w:rsidRPr="00475EEA">
        <w:rPr>
          <w:rFonts w:ascii="Segoe UI Symbol" w:hAnsi="Segoe UI Symbol"/>
          <w:bCs/>
        </w:rPr>
        <w:t>financial</w:t>
      </w:r>
      <w:r w:rsidR="007E703B" w:rsidRPr="00475EEA">
        <w:rPr>
          <w:rFonts w:ascii="Segoe UI Symbol" w:hAnsi="Segoe UI Symbol"/>
          <w:bCs/>
        </w:rPr>
        <w:t xml:space="preserve"> </w:t>
      </w:r>
      <w:r w:rsidRPr="00475EEA">
        <w:rPr>
          <w:rFonts w:ascii="Segoe UI Symbol" w:hAnsi="Segoe UI Symbol"/>
          <w:bCs/>
        </w:rPr>
        <w:t>statements</w:t>
      </w:r>
      <w:bookmarkEnd w:id="676"/>
      <w:bookmarkEnd w:id="677"/>
      <w:bookmarkEnd w:id="678"/>
      <w:bookmarkEnd w:id="679"/>
      <w:bookmarkEnd w:id="680"/>
    </w:p>
    <w:p w14:paraId="0F1C28CE" w14:textId="77777777" w:rsidR="005B4A5F" w:rsidRPr="00475EEA" w:rsidRDefault="005B4A5F" w:rsidP="002D6580">
      <w:pPr>
        <w:pStyle w:val="ListParagraph"/>
        <w:numPr>
          <w:ilvl w:val="0"/>
          <w:numId w:val="135"/>
        </w:numPr>
        <w:spacing w:before="120"/>
        <w:ind w:left="850" w:right="-11" w:hanging="493"/>
        <w:contextualSpacing w:val="0"/>
        <w:rPr>
          <w:bCs/>
        </w:rPr>
      </w:pPr>
      <w:bookmarkStart w:id="681" w:name="_Toc437950088"/>
      <w:bookmarkStart w:id="682" w:name="_Toc437951067"/>
      <w:bookmarkStart w:id="683" w:name="_Toc498849280"/>
      <w:bookmarkStart w:id="684" w:name="_Toc498850119"/>
      <w:bookmarkStart w:id="685" w:name="_Toc498851724"/>
      <w:r w:rsidRPr="00475EEA">
        <w:rPr>
          <w:rFonts w:ascii="Segoe UI Symbol" w:hAnsi="Segoe UI Symbol"/>
          <w:bCs/>
        </w:rPr>
        <w:t>Historic</w:t>
      </w:r>
      <w:r w:rsidR="007E703B" w:rsidRPr="00475EEA">
        <w:rPr>
          <w:rFonts w:ascii="Segoe UI Symbol" w:hAnsi="Segoe UI Symbol"/>
          <w:bCs/>
        </w:rPr>
        <w:t xml:space="preserve"> </w:t>
      </w:r>
      <w:r w:rsidRPr="00475EEA">
        <w:rPr>
          <w:rFonts w:ascii="Segoe UI Symbol" w:hAnsi="Segoe UI Symbol"/>
          <w:bCs/>
        </w:rPr>
        <w:t>financial</w:t>
      </w:r>
      <w:r w:rsidR="007E703B" w:rsidRPr="00475EEA">
        <w:rPr>
          <w:rFonts w:ascii="Segoe UI Symbol" w:hAnsi="Segoe UI Symbol"/>
          <w:bCs/>
        </w:rPr>
        <w:t xml:space="preserve"> </w:t>
      </w:r>
      <w:r w:rsidRPr="00475EEA">
        <w:rPr>
          <w:rFonts w:ascii="Segoe UI Symbol" w:hAnsi="Segoe UI Symbol"/>
          <w:bCs/>
        </w:rPr>
        <w:t>statements</w:t>
      </w:r>
      <w:r w:rsidR="007E703B" w:rsidRPr="00475EEA">
        <w:rPr>
          <w:rFonts w:ascii="Segoe UI Symbol" w:hAnsi="Segoe UI Symbol"/>
          <w:bCs/>
        </w:rPr>
        <w:t xml:space="preserve"> </w:t>
      </w:r>
      <w:r w:rsidRPr="00475EEA">
        <w:rPr>
          <w:rFonts w:ascii="Segoe UI Symbol" w:hAnsi="Segoe UI Symbol"/>
          <w:bCs/>
        </w:rPr>
        <w:t>must</w:t>
      </w:r>
      <w:r w:rsidR="007E703B" w:rsidRPr="00475EEA">
        <w:rPr>
          <w:rFonts w:ascii="Segoe UI Symbol" w:hAnsi="Segoe UI Symbol"/>
          <w:bCs/>
        </w:rPr>
        <w:t xml:space="preserve"> </w:t>
      </w:r>
      <w:r w:rsidRPr="00475EEA">
        <w:rPr>
          <w:rFonts w:ascii="Segoe UI Symbol" w:hAnsi="Segoe UI Symbol"/>
          <w:bCs/>
        </w:rPr>
        <w:t>correspond</w:t>
      </w:r>
      <w:r w:rsidR="007E703B" w:rsidRPr="00475EEA">
        <w:rPr>
          <w:rFonts w:ascii="Segoe UI Symbol" w:hAnsi="Segoe UI Symbol"/>
          <w:bCs/>
        </w:rPr>
        <w:t xml:space="preserve"> </w:t>
      </w:r>
      <w:r w:rsidRPr="00475EEA">
        <w:rPr>
          <w:rFonts w:ascii="Segoe UI Symbol" w:hAnsi="Segoe UI Symbol"/>
          <w:bCs/>
        </w:rPr>
        <w:t>to</w:t>
      </w:r>
      <w:r w:rsidR="007E703B" w:rsidRPr="00475EEA">
        <w:rPr>
          <w:rFonts w:ascii="Segoe UI Symbol" w:hAnsi="Segoe UI Symbol"/>
          <w:bCs/>
        </w:rPr>
        <w:t xml:space="preserve"> </w:t>
      </w:r>
      <w:r w:rsidRPr="00475EEA">
        <w:rPr>
          <w:rFonts w:ascii="Segoe UI Symbol" w:hAnsi="Segoe UI Symbol"/>
          <w:bCs/>
        </w:rPr>
        <w:t>accounting</w:t>
      </w:r>
      <w:r w:rsidR="007E703B" w:rsidRPr="00475EEA">
        <w:rPr>
          <w:rFonts w:ascii="Segoe UI Symbol" w:hAnsi="Segoe UI Symbol"/>
          <w:bCs/>
        </w:rPr>
        <w:t xml:space="preserve"> </w:t>
      </w:r>
      <w:r w:rsidRPr="00475EEA">
        <w:rPr>
          <w:rFonts w:ascii="Segoe UI Symbol" w:hAnsi="Segoe UI Symbol"/>
          <w:bCs/>
        </w:rPr>
        <w:t>periods</w:t>
      </w:r>
      <w:r w:rsidR="007E703B" w:rsidRPr="00475EEA">
        <w:rPr>
          <w:rFonts w:ascii="Segoe UI Symbol" w:hAnsi="Segoe UI Symbol"/>
          <w:bCs/>
        </w:rPr>
        <w:t xml:space="preserve"> </w:t>
      </w:r>
      <w:r w:rsidRPr="00475EEA">
        <w:rPr>
          <w:rFonts w:ascii="Segoe UI Symbol" w:hAnsi="Segoe UI Symbol"/>
          <w:bCs/>
        </w:rPr>
        <w:t>already</w:t>
      </w:r>
      <w:r w:rsidR="007E703B" w:rsidRPr="00475EEA">
        <w:rPr>
          <w:rFonts w:ascii="Segoe UI Symbol" w:hAnsi="Segoe UI Symbol"/>
          <w:bCs/>
        </w:rPr>
        <w:t xml:space="preserve"> </w:t>
      </w:r>
      <w:r w:rsidRPr="00475EEA">
        <w:rPr>
          <w:rFonts w:ascii="Segoe UI Symbol" w:hAnsi="Segoe UI Symbol"/>
          <w:bCs/>
        </w:rPr>
        <w:t>completed</w:t>
      </w:r>
      <w:r w:rsidR="007E703B" w:rsidRPr="00475EEA">
        <w:rPr>
          <w:rFonts w:ascii="Segoe UI Symbol" w:hAnsi="Segoe UI Symbol"/>
          <w:bCs/>
        </w:rPr>
        <w:t xml:space="preserve"> </w:t>
      </w:r>
      <w:r w:rsidRPr="00475EEA">
        <w:rPr>
          <w:rFonts w:ascii="Segoe UI Symbol" w:hAnsi="Segoe UI Symbol"/>
          <w:bCs/>
        </w:rPr>
        <w:t>and</w:t>
      </w:r>
      <w:r w:rsidR="007E703B" w:rsidRPr="00475EEA">
        <w:rPr>
          <w:rFonts w:ascii="Segoe UI Symbol" w:hAnsi="Segoe UI Symbol"/>
          <w:bCs/>
        </w:rPr>
        <w:t xml:space="preserve"> </w:t>
      </w:r>
      <w:r w:rsidRPr="00475EEA">
        <w:rPr>
          <w:rFonts w:ascii="Segoe UI Symbol" w:hAnsi="Segoe UI Symbol"/>
          <w:bCs/>
        </w:rPr>
        <w:t>audited</w:t>
      </w:r>
      <w:r w:rsidR="007E703B" w:rsidRPr="00475EEA">
        <w:rPr>
          <w:rFonts w:ascii="Segoe UI Symbol" w:hAnsi="Segoe UI Symbol"/>
          <w:bCs/>
        </w:rPr>
        <w:t xml:space="preserve"> </w:t>
      </w:r>
      <w:r w:rsidRPr="00475EEA">
        <w:rPr>
          <w:rFonts w:ascii="Segoe UI Symbol" w:hAnsi="Segoe UI Symbol"/>
          <w:bCs/>
        </w:rPr>
        <w:t>(no</w:t>
      </w:r>
      <w:r w:rsidR="007E703B" w:rsidRPr="00475EEA">
        <w:rPr>
          <w:rFonts w:ascii="Segoe UI Symbol" w:hAnsi="Segoe UI Symbol"/>
          <w:bCs/>
        </w:rPr>
        <w:t xml:space="preserve"> </w:t>
      </w:r>
      <w:r w:rsidRPr="00475EEA">
        <w:rPr>
          <w:rFonts w:ascii="Segoe UI Symbol" w:hAnsi="Segoe UI Symbol"/>
          <w:bCs/>
        </w:rPr>
        <w:t>statements</w:t>
      </w:r>
      <w:r w:rsidR="007E703B" w:rsidRPr="00475EEA">
        <w:rPr>
          <w:rFonts w:ascii="Segoe UI Symbol" w:hAnsi="Segoe UI Symbol"/>
          <w:bCs/>
        </w:rPr>
        <w:t xml:space="preserve"> </w:t>
      </w:r>
      <w:r w:rsidRPr="00475EEA">
        <w:rPr>
          <w:rFonts w:ascii="Segoe UI Symbol" w:hAnsi="Segoe UI Symbol"/>
          <w:bCs/>
        </w:rPr>
        <w:t>for</w:t>
      </w:r>
      <w:r w:rsidR="007E703B" w:rsidRPr="00475EEA">
        <w:rPr>
          <w:rFonts w:ascii="Segoe UI Symbol" w:hAnsi="Segoe UI Symbol"/>
          <w:bCs/>
        </w:rPr>
        <w:t xml:space="preserve"> </w:t>
      </w:r>
      <w:r w:rsidRPr="00475EEA">
        <w:rPr>
          <w:rFonts w:ascii="Segoe UI Symbol" w:hAnsi="Segoe UI Symbol"/>
          <w:bCs/>
        </w:rPr>
        <w:t>partial</w:t>
      </w:r>
      <w:r w:rsidR="007E703B" w:rsidRPr="00475EEA">
        <w:rPr>
          <w:rFonts w:ascii="Segoe UI Symbol" w:hAnsi="Segoe UI Symbol"/>
          <w:bCs/>
        </w:rPr>
        <w:t xml:space="preserve"> </w:t>
      </w:r>
      <w:r w:rsidRPr="00475EEA">
        <w:rPr>
          <w:rFonts w:ascii="Segoe UI Symbol" w:hAnsi="Segoe UI Symbol"/>
          <w:bCs/>
        </w:rPr>
        <w:t>periods</w:t>
      </w:r>
      <w:r w:rsidR="007E703B" w:rsidRPr="00475EEA">
        <w:rPr>
          <w:rFonts w:ascii="Segoe UI Symbol" w:hAnsi="Segoe UI Symbol"/>
          <w:bCs/>
        </w:rPr>
        <w:t xml:space="preserve"> </w:t>
      </w:r>
      <w:r w:rsidRPr="00475EEA">
        <w:rPr>
          <w:rFonts w:ascii="Segoe UI Symbol" w:hAnsi="Segoe UI Symbol"/>
          <w:bCs/>
        </w:rPr>
        <w:t>shall</w:t>
      </w:r>
      <w:r w:rsidR="007E703B" w:rsidRPr="00475EEA">
        <w:rPr>
          <w:rFonts w:ascii="Segoe UI Symbol" w:hAnsi="Segoe UI Symbol"/>
          <w:bCs/>
        </w:rPr>
        <w:t xml:space="preserve"> </w:t>
      </w:r>
      <w:r w:rsidRPr="00475EEA">
        <w:rPr>
          <w:rFonts w:ascii="Segoe UI Symbol" w:hAnsi="Segoe UI Symbol"/>
          <w:bCs/>
        </w:rPr>
        <w:t>be</w:t>
      </w:r>
      <w:r w:rsidR="007E703B" w:rsidRPr="00475EEA">
        <w:rPr>
          <w:rFonts w:ascii="Segoe UI Symbol" w:hAnsi="Segoe UI Symbol"/>
          <w:bCs/>
        </w:rPr>
        <w:t xml:space="preserve"> </w:t>
      </w:r>
      <w:r w:rsidRPr="00475EEA">
        <w:rPr>
          <w:rFonts w:ascii="Segoe UI Symbol" w:hAnsi="Segoe UI Symbol"/>
          <w:bCs/>
        </w:rPr>
        <w:t>requested</w:t>
      </w:r>
      <w:r w:rsidR="007E703B" w:rsidRPr="00475EEA">
        <w:rPr>
          <w:rFonts w:ascii="Segoe UI Symbol" w:hAnsi="Segoe UI Symbol"/>
          <w:bCs/>
        </w:rPr>
        <w:t xml:space="preserve"> </w:t>
      </w:r>
      <w:r w:rsidRPr="00475EEA">
        <w:rPr>
          <w:rFonts w:ascii="Segoe UI Symbol" w:hAnsi="Segoe UI Symbol"/>
          <w:bCs/>
        </w:rPr>
        <w:t>or</w:t>
      </w:r>
      <w:r w:rsidR="007E703B" w:rsidRPr="00475EEA">
        <w:rPr>
          <w:rFonts w:ascii="Segoe UI Symbol" w:hAnsi="Segoe UI Symbol"/>
          <w:bCs/>
        </w:rPr>
        <w:t xml:space="preserve"> </w:t>
      </w:r>
      <w:r w:rsidRPr="00475EEA">
        <w:rPr>
          <w:rFonts w:ascii="Segoe UI Symbol" w:hAnsi="Segoe UI Symbol"/>
          <w:bCs/>
        </w:rPr>
        <w:t>accepted)</w:t>
      </w:r>
      <w:bookmarkEnd w:id="681"/>
      <w:bookmarkEnd w:id="682"/>
      <w:bookmarkEnd w:id="683"/>
      <w:bookmarkEnd w:id="684"/>
      <w:bookmarkEnd w:id="685"/>
    </w:p>
    <w:p w14:paraId="465613B8" w14:textId="77777777" w:rsidR="005B4A5F" w:rsidRPr="00D5087F" w:rsidRDefault="005B4A5F" w:rsidP="001D5093">
      <w:pPr>
        <w:rPr>
          <w:rFonts w:ascii="Segoe UI Symbol" w:hAnsi="Segoe UI Symbol"/>
        </w:rPr>
      </w:pPr>
    </w:p>
    <w:p w14:paraId="6F3F4C1D" w14:textId="77777777" w:rsidR="005B4A5F" w:rsidRPr="00D5087F" w:rsidRDefault="005B4A5F" w:rsidP="001D5093">
      <w:pPr>
        <w:jc w:val="center"/>
        <w:rPr>
          <w:rFonts w:ascii="Segoe UI Symbol" w:hAnsi="Segoe UI Symbol"/>
        </w:rPr>
      </w:pPr>
    </w:p>
    <w:p w14:paraId="6A57DF4E" w14:textId="77777777" w:rsidR="004C6D5F" w:rsidRPr="00D5087F" w:rsidRDefault="004C6D5F" w:rsidP="001D5093">
      <w:pPr>
        <w:jc w:val="left"/>
        <w:rPr>
          <w:rFonts w:ascii="Segoe UI Symbol" w:hAnsi="Segoe UI Symbol"/>
        </w:rPr>
      </w:pPr>
      <w:r w:rsidRPr="00D5087F">
        <w:rPr>
          <w:rFonts w:ascii="Segoe UI Symbol" w:hAnsi="Segoe UI Symbol"/>
        </w:rPr>
        <w:br w:type="page"/>
      </w:r>
    </w:p>
    <w:p w14:paraId="481EAD65" w14:textId="77777777" w:rsidR="005B4A5F" w:rsidRPr="00D5087F" w:rsidRDefault="005B4A5F" w:rsidP="00D5087F">
      <w:pPr>
        <w:pStyle w:val="Heading4"/>
        <w:jc w:val="center"/>
        <w:rPr>
          <w:rFonts w:ascii="Segoe UI Symbol" w:hAnsi="Segoe UI Symbol"/>
          <w:b/>
          <w:sz w:val="28"/>
          <w:szCs w:val="28"/>
        </w:rPr>
      </w:pPr>
      <w:bookmarkStart w:id="686" w:name="_Toc498849282"/>
      <w:bookmarkStart w:id="687" w:name="_Toc498850121"/>
      <w:bookmarkStart w:id="688" w:name="_Toc498851726"/>
      <w:bookmarkStart w:id="689" w:name="_Toc4390861"/>
      <w:bookmarkStart w:id="690" w:name="_Toc4405766"/>
      <w:bookmarkStart w:id="691" w:name="_Toc23215169"/>
      <w:bookmarkStart w:id="692" w:name="_Toc59142590"/>
      <w:bookmarkStart w:id="693" w:name="_Toc88745211"/>
      <w:bookmarkEnd w:id="686"/>
      <w:bookmarkEnd w:id="687"/>
      <w:bookmarkEnd w:id="688"/>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FIN</w:t>
      </w:r>
      <w:r w:rsidR="007E703B" w:rsidRPr="00D5087F">
        <w:rPr>
          <w:rFonts w:ascii="Segoe UI Symbol" w:hAnsi="Segoe UI Symbol"/>
          <w:b/>
          <w:sz w:val="28"/>
          <w:szCs w:val="28"/>
        </w:rPr>
        <w:t xml:space="preserve"> </w:t>
      </w:r>
      <w:r w:rsidRPr="00D5087F">
        <w:rPr>
          <w:rFonts w:ascii="Segoe UI Symbol" w:hAnsi="Segoe UI Symbol"/>
          <w:b/>
          <w:sz w:val="28"/>
          <w:szCs w:val="28"/>
        </w:rPr>
        <w:t>–</w:t>
      </w:r>
      <w:r w:rsidR="007E703B" w:rsidRPr="00D5087F">
        <w:rPr>
          <w:rFonts w:ascii="Segoe UI Symbol" w:hAnsi="Segoe UI Symbol"/>
          <w:b/>
          <w:sz w:val="28"/>
          <w:szCs w:val="28"/>
        </w:rPr>
        <w:t xml:space="preserve"> </w:t>
      </w:r>
      <w:r w:rsidRPr="00D5087F">
        <w:rPr>
          <w:rFonts w:ascii="Segoe UI Symbol" w:hAnsi="Segoe UI Symbol"/>
          <w:b/>
          <w:sz w:val="28"/>
          <w:szCs w:val="28"/>
        </w:rPr>
        <w:t>3.2</w:t>
      </w:r>
      <w:bookmarkEnd w:id="689"/>
      <w:bookmarkEnd w:id="690"/>
      <w:bookmarkEnd w:id="691"/>
      <w:bookmarkEnd w:id="692"/>
      <w:bookmarkEnd w:id="693"/>
    </w:p>
    <w:p w14:paraId="5BEED168" w14:textId="77777777" w:rsidR="005B4A5F" w:rsidRPr="00D5087F" w:rsidRDefault="005B4A5F" w:rsidP="003F63D5">
      <w:pPr>
        <w:pStyle w:val="Heading5"/>
      </w:pPr>
      <w:bookmarkStart w:id="694" w:name="_Toc437968894"/>
      <w:bookmarkStart w:id="695" w:name="_Toc23302382"/>
      <w:bookmarkStart w:id="696" w:name="_Toc125871314"/>
      <w:bookmarkStart w:id="697" w:name="_Toc197236050"/>
      <w:bookmarkStart w:id="698" w:name="_Toc88745212"/>
      <w:r w:rsidRPr="00D5087F">
        <w:t>Average</w:t>
      </w:r>
      <w:r w:rsidR="007E703B" w:rsidRPr="00D5087F">
        <w:t xml:space="preserve"> </w:t>
      </w:r>
      <w:r w:rsidRPr="00D5087F">
        <w:t>Annual</w:t>
      </w:r>
      <w:r w:rsidR="007E703B" w:rsidRPr="00D5087F">
        <w:t xml:space="preserve"> </w:t>
      </w:r>
      <w:r w:rsidRPr="00D5087F">
        <w:t>Turnover</w:t>
      </w:r>
      <w:bookmarkEnd w:id="694"/>
      <w:bookmarkEnd w:id="695"/>
      <w:bookmarkEnd w:id="696"/>
      <w:bookmarkEnd w:id="697"/>
      <w:bookmarkEnd w:id="698"/>
    </w:p>
    <w:p w14:paraId="73E47B30"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w:t>
      </w:r>
      <w:proofErr w:type="gramEnd"/>
      <w:r w:rsidRPr="00D5087F">
        <w:rPr>
          <w:rFonts w:ascii="Segoe UI Symbol" w:hAnsi="Segoe UI Symbol"/>
        </w:rPr>
        <w:t>__________________________</w:t>
      </w:r>
      <w:r w:rsidR="007E703B" w:rsidRPr="00D5087F">
        <w:rPr>
          <w:rFonts w:ascii="Segoe UI Symbol" w:hAnsi="Segoe UI Symbol"/>
        </w:rPr>
        <w:t xml:space="preserve">     </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_____________________</w:t>
      </w:r>
    </w:p>
    <w:p w14:paraId="1F56DCAC" w14:textId="5F170FF8"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spacing w:val="-2"/>
        </w:rPr>
        <w:t>JV</w:t>
      </w:r>
      <w:r w:rsidR="00A479EB" w:rsidRPr="00D5087F">
        <w:rPr>
          <w:rFonts w:ascii="Segoe UI Symbol" w:hAnsi="Segoe UI Symbol"/>
          <w:spacing w:val="-2"/>
        </w:rPr>
        <w:t xml:space="preserve"> </w:t>
      </w:r>
      <w:r w:rsidR="0045771F" w:rsidRPr="00D5087F">
        <w:rPr>
          <w:rFonts w:ascii="Segoe UI Symbol" w:hAnsi="Segoe UI Symbol"/>
          <w:spacing w:val="-2"/>
        </w:rPr>
        <w:t>Member</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proofErr w:type="gramStart"/>
      <w:r w:rsidRPr="00D5087F">
        <w:rPr>
          <w:rFonts w:ascii="Segoe UI Symbol" w:hAnsi="Segoe UI Symbol"/>
          <w:spacing w:val="-2"/>
        </w:rPr>
        <w:t>Name:</w:t>
      </w:r>
      <w:r w:rsidR="007E703B" w:rsidRPr="00D5087F">
        <w:rPr>
          <w:rFonts w:ascii="Segoe UI Symbol" w:hAnsi="Segoe UI Symbol"/>
          <w:spacing w:val="-2"/>
        </w:rPr>
        <w:t xml:space="preserve"> </w:t>
      </w:r>
      <w:r w:rsidRPr="00D5087F">
        <w:rPr>
          <w:rFonts w:ascii="Segoe UI Symbol" w:hAnsi="Segoe UI Symbol"/>
          <w:spacing w:val="-2"/>
        </w:rPr>
        <w:t>_</w:t>
      </w:r>
      <w:proofErr w:type="gramEnd"/>
      <w:r w:rsidRPr="00D5087F">
        <w:rPr>
          <w:rFonts w:ascii="Segoe UI Symbol" w:hAnsi="Segoe UI Symbol"/>
          <w:spacing w:val="-2"/>
        </w:rPr>
        <w:t>___________________________</w:t>
      </w: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__________________</w:t>
      </w:r>
      <w:r w:rsidR="007E703B" w:rsidRPr="00D5087F">
        <w:rPr>
          <w:rFonts w:ascii="Segoe UI Symbol" w:hAnsi="Segoe UI Symbol"/>
        </w:rPr>
        <w:t xml:space="preserve">   </w:t>
      </w:r>
    </w:p>
    <w:p w14:paraId="625C6C41"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i/>
        </w:rPr>
        <w:tab/>
      </w:r>
      <w:r w:rsidRPr="00D5087F">
        <w:rPr>
          <w:rFonts w:ascii="Segoe UI Symbol" w:hAnsi="Segoe UI Symbol"/>
        </w:rPr>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proofErr w:type="gramStart"/>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w:t>
      </w:r>
      <w:r w:rsidR="007E703B" w:rsidRPr="00D5087F">
        <w:rPr>
          <w:rFonts w:ascii="Segoe UI Symbol" w:hAnsi="Segoe UI Symbol"/>
        </w:rPr>
        <w:t xml:space="preserve"> </w:t>
      </w:r>
      <w:r w:rsidRPr="00D5087F">
        <w:rPr>
          <w:rFonts w:ascii="Segoe UI Symbol" w:hAnsi="Segoe UI Symbol"/>
        </w:rPr>
        <w:t>pages</w:t>
      </w:r>
    </w:p>
    <w:p w14:paraId="0EB1D52E" w14:textId="77777777" w:rsidR="005B4A5F" w:rsidRPr="00D5087F" w:rsidRDefault="005B4A5F" w:rsidP="001D5093">
      <w:pPr>
        <w:suppressAutoHyphens/>
        <w:rPr>
          <w:rFonts w:ascii="Segoe UI Symbol" w:hAnsi="Segoe UI Symbol"/>
          <w:spacing w:val="-2"/>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5B4A5F" w:rsidRPr="00143E6E" w14:paraId="186FBA71" w14:textId="77777777" w:rsidTr="00F35BE0">
        <w:trPr>
          <w:cantSplit/>
          <w:jc w:val="center"/>
        </w:trPr>
        <w:tc>
          <w:tcPr>
            <w:tcW w:w="9270" w:type="dxa"/>
            <w:gridSpan w:val="3"/>
            <w:tcBorders>
              <w:top w:val="single" w:sz="6" w:space="0" w:color="auto"/>
              <w:left w:val="single" w:sz="6" w:space="0" w:color="auto"/>
              <w:bottom w:val="single" w:sz="6" w:space="0" w:color="auto"/>
              <w:right w:val="single" w:sz="6" w:space="0" w:color="auto"/>
            </w:tcBorders>
          </w:tcPr>
          <w:p w14:paraId="574BF7D6" w14:textId="77777777" w:rsidR="005B4A5F" w:rsidRPr="00D5087F" w:rsidRDefault="005B4A5F">
            <w:pPr>
              <w:pStyle w:val="BodyText"/>
              <w:jc w:val="center"/>
              <w:rPr>
                <w:rFonts w:ascii="Segoe UI Symbol" w:hAnsi="Segoe UI Symbol"/>
                <w:b/>
              </w:rPr>
            </w:pPr>
            <w:r w:rsidRPr="00D5087F">
              <w:rPr>
                <w:rFonts w:ascii="Segoe UI Symbol" w:hAnsi="Segoe UI Symbol"/>
                <w:b/>
              </w:rPr>
              <w:t>Annual</w:t>
            </w:r>
            <w:r w:rsidR="007E703B" w:rsidRPr="00D5087F">
              <w:rPr>
                <w:rFonts w:ascii="Segoe UI Symbol" w:hAnsi="Segoe UI Symbol"/>
                <w:b/>
              </w:rPr>
              <w:t xml:space="preserve"> </w:t>
            </w:r>
            <w:r w:rsidRPr="00D5087F">
              <w:rPr>
                <w:rFonts w:ascii="Segoe UI Symbol" w:hAnsi="Segoe UI Symbol"/>
                <w:b/>
              </w:rPr>
              <w:t>turnover</w:t>
            </w:r>
            <w:r w:rsidR="007E703B" w:rsidRPr="00D5087F">
              <w:rPr>
                <w:rFonts w:ascii="Segoe UI Symbol" w:hAnsi="Segoe UI Symbol"/>
                <w:b/>
              </w:rPr>
              <w:t xml:space="preserve"> </w:t>
            </w:r>
            <w:r w:rsidRPr="00D5087F">
              <w:rPr>
                <w:rFonts w:ascii="Segoe UI Symbol" w:hAnsi="Segoe UI Symbol"/>
                <w:b/>
              </w:rPr>
              <w:t>data</w:t>
            </w:r>
            <w:r w:rsidR="007E703B" w:rsidRPr="00D5087F">
              <w:rPr>
                <w:rFonts w:ascii="Segoe UI Symbol" w:hAnsi="Segoe UI Symbol"/>
                <w:b/>
              </w:rPr>
              <w:t xml:space="preserve">  </w:t>
            </w:r>
          </w:p>
        </w:tc>
      </w:tr>
      <w:tr w:rsidR="005B4A5F" w:rsidRPr="00143E6E" w14:paraId="71203220" w14:textId="77777777" w:rsidTr="00F35BE0">
        <w:trPr>
          <w:cantSplit/>
          <w:jc w:val="center"/>
        </w:trPr>
        <w:tc>
          <w:tcPr>
            <w:tcW w:w="1494" w:type="dxa"/>
            <w:tcBorders>
              <w:top w:val="single" w:sz="6" w:space="0" w:color="auto"/>
              <w:left w:val="single" w:sz="6" w:space="0" w:color="auto"/>
            </w:tcBorders>
          </w:tcPr>
          <w:p w14:paraId="11503188" w14:textId="77777777" w:rsidR="005B4A5F" w:rsidRPr="00D5087F" w:rsidRDefault="005B4A5F" w:rsidP="001D5093">
            <w:pPr>
              <w:pStyle w:val="BodyText"/>
              <w:jc w:val="center"/>
              <w:rPr>
                <w:rFonts w:ascii="Segoe UI Symbol" w:hAnsi="Segoe UI Symbol"/>
              </w:rPr>
            </w:pPr>
            <w:r w:rsidRPr="00D5087F">
              <w:rPr>
                <w:rFonts w:ascii="Segoe UI Symbol" w:hAnsi="Segoe UI Symbol"/>
              </w:rPr>
              <w:t>Year</w:t>
            </w:r>
          </w:p>
        </w:tc>
        <w:tc>
          <w:tcPr>
            <w:tcW w:w="5166" w:type="dxa"/>
            <w:tcBorders>
              <w:top w:val="single" w:sz="6" w:space="0" w:color="auto"/>
              <w:left w:val="single" w:sz="6" w:space="0" w:color="auto"/>
            </w:tcBorders>
          </w:tcPr>
          <w:p w14:paraId="4C88F5E3" w14:textId="77777777" w:rsidR="005B4A5F" w:rsidRPr="00D5087F" w:rsidRDefault="005B4A5F" w:rsidP="001D5093">
            <w:pPr>
              <w:pStyle w:val="BodyText"/>
              <w:jc w:val="center"/>
              <w:rPr>
                <w:rFonts w:ascii="Segoe UI Symbol" w:hAnsi="Segoe UI Symbol"/>
              </w:rPr>
            </w:pP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Currency</w:t>
            </w:r>
          </w:p>
        </w:tc>
        <w:tc>
          <w:tcPr>
            <w:tcW w:w="2610" w:type="dxa"/>
            <w:tcBorders>
              <w:top w:val="single" w:sz="6" w:space="0" w:color="auto"/>
              <w:left w:val="single" w:sz="6" w:space="0" w:color="auto"/>
              <w:right w:val="single" w:sz="6" w:space="0" w:color="auto"/>
            </w:tcBorders>
          </w:tcPr>
          <w:p w14:paraId="3D4DEA3E" w14:textId="77777777" w:rsidR="005B4A5F" w:rsidRPr="00D5087F" w:rsidRDefault="005B4A5F" w:rsidP="001D5093">
            <w:pPr>
              <w:pStyle w:val="BodyText"/>
              <w:jc w:val="center"/>
              <w:rPr>
                <w:rFonts w:ascii="Segoe UI Symbol" w:hAnsi="Segoe UI Symbol"/>
              </w:rPr>
            </w:pP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equivalent</w:t>
            </w:r>
          </w:p>
        </w:tc>
      </w:tr>
      <w:tr w:rsidR="005B4A5F" w:rsidRPr="00143E6E" w14:paraId="1C106A65" w14:textId="77777777" w:rsidTr="00F35BE0">
        <w:trPr>
          <w:cantSplit/>
          <w:jc w:val="center"/>
        </w:trPr>
        <w:tc>
          <w:tcPr>
            <w:tcW w:w="1494" w:type="dxa"/>
            <w:tcBorders>
              <w:top w:val="single" w:sz="6" w:space="0" w:color="auto"/>
              <w:left w:val="single" w:sz="6" w:space="0" w:color="auto"/>
            </w:tcBorders>
          </w:tcPr>
          <w:p w14:paraId="7B2FDB26" w14:textId="77777777" w:rsidR="005B4A5F" w:rsidRPr="00D5087F" w:rsidRDefault="005B4A5F" w:rsidP="001D5093">
            <w:pPr>
              <w:pStyle w:val="BodyText"/>
              <w:rPr>
                <w:rFonts w:ascii="Segoe UI Symbol" w:hAnsi="Segoe UI Symbol"/>
              </w:rPr>
            </w:pPr>
          </w:p>
        </w:tc>
        <w:tc>
          <w:tcPr>
            <w:tcW w:w="5166" w:type="dxa"/>
            <w:tcBorders>
              <w:top w:val="single" w:sz="6" w:space="0" w:color="auto"/>
              <w:left w:val="single" w:sz="6" w:space="0" w:color="auto"/>
            </w:tcBorders>
          </w:tcPr>
          <w:p w14:paraId="75F745CD" w14:textId="77777777" w:rsidR="005B4A5F" w:rsidRPr="00D5087F" w:rsidRDefault="007E703B" w:rsidP="001D5093">
            <w:pPr>
              <w:pStyle w:val="BodyText"/>
              <w:spacing w:before="60" w:after="60"/>
              <w:rPr>
                <w:rFonts w:ascii="Segoe UI Symbol" w:hAnsi="Segoe UI Symbol"/>
              </w:rPr>
            </w:pPr>
            <w:r w:rsidRPr="00D5087F">
              <w:rPr>
                <w:rFonts w:ascii="Segoe UI Symbol" w:hAnsi="Segoe UI Symbol"/>
              </w:rPr>
              <w:t xml:space="preserve"> </w:t>
            </w:r>
            <w:r w:rsidR="005B4A5F" w:rsidRPr="00D5087F">
              <w:rPr>
                <w:rFonts w:ascii="Segoe UI Symbol" w:hAnsi="Segoe UI Symbol"/>
              </w:rPr>
              <w:t>_________________________________________</w:t>
            </w:r>
          </w:p>
        </w:tc>
        <w:tc>
          <w:tcPr>
            <w:tcW w:w="2610" w:type="dxa"/>
            <w:tcBorders>
              <w:top w:val="single" w:sz="6" w:space="0" w:color="auto"/>
              <w:left w:val="single" w:sz="6" w:space="0" w:color="auto"/>
              <w:right w:val="single" w:sz="6" w:space="0" w:color="auto"/>
            </w:tcBorders>
          </w:tcPr>
          <w:p w14:paraId="2A3DB333"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w:t>
            </w:r>
          </w:p>
        </w:tc>
      </w:tr>
      <w:tr w:rsidR="005B4A5F" w:rsidRPr="00143E6E" w14:paraId="080B259B" w14:textId="77777777" w:rsidTr="00F35BE0">
        <w:trPr>
          <w:cantSplit/>
          <w:jc w:val="center"/>
        </w:trPr>
        <w:tc>
          <w:tcPr>
            <w:tcW w:w="1494" w:type="dxa"/>
            <w:tcBorders>
              <w:top w:val="single" w:sz="6" w:space="0" w:color="auto"/>
              <w:left w:val="single" w:sz="6" w:space="0" w:color="auto"/>
            </w:tcBorders>
          </w:tcPr>
          <w:p w14:paraId="3CCE6761" w14:textId="77777777" w:rsidR="005B4A5F" w:rsidRPr="00D5087F" w:rsidRDefault="005B4A5F" w:rsidP="001D5093">
            <w:pPr>
              <w:pStyle w:val="BodyText"/>
              <w:rPr>
                <w:rFonts w:ascii="Segoe UI Symbol" w:hAnsi="Segoe UI Symbol"/>
              </w:rPr>
            </w:pPr>
          </w:p>
        </w:tc>
        <w:tc>
          <w:tcPr>
            <w:tcW w:w="5166" w:type="dxa"/>
            <w:tcBorders>
              <w:top w:val="single" w:sz="6" w:space="0" w:color="auto"/>
              <w:left w:val="single" w:sz="6" w:space="0" w:color="auto"/>
            </w:tcBorders>
          </w:tcPr>
          <w:p w14:paraId="5560C10A" w14:textId="77777777" w:rsidR="005B4A5F" w:rsidRPr="00D5087F" w:rsidRDefault="007E703B" w:rsidP="001D5093">
            <w:pPr>
              <w:pStyle w:val="BodyText"/>
              <w:spacing w:before="60" w:after="60"/>
              <w:rPr>
                <w:rFonts w:ascii="Segoe UI Symbol" w:hAnsi="Segoe UI Symbol"/>
              </w:rPr>
            </w:pPr>
            <w:r w:rsidRPr="00D5087F">
              <w:rPr>
                <w:rFonts w:ascii="Segoe UI Symbol" w:hAnsi="Segoe UI Symbol"/>
              </w:rPr>
              <w:t xml:space="preserve"> </w:t>
            </w:r>
            <w:r w:rsidR="005B4A5F" w:rsidRPr="00D5087F">
              <w:rPr>
                <w:rFonts w:ascii="Segoe UI Symbol" w:hAnsi="Segoe UI Symbol"/>
              </w:rPr>
              <w:t>_________________________________________</w:t>
            </w:r>
          </w:p>
        </w:tc>
        <w:tc>
          <w:tcPr>
            <w:tcW w:w="2610" w:type="dxa"/>
            <w:tcBorders>
              <w:top w:val="single" w:sz="6" w:space="0" w:color="auto"/>
              <w:left w:val="single" w:sz="6" w:space="0" w:color="auto"/>
              <w:right w:val="single" w:sz="6" w:space="0" w:color="auto"/>
            </w:tcBorders>
          </w:tcPr>
          <w:p w14:paraId="7BDA7D70"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w:t>
            </w:r>
          </w:p>
        </w:tc>
      </w:tr>
      <w:tr w:rsidR="005B4A5F" w:rsidRPr="00143E6E" w14:paraId="054D1D9B" w14:textId="77777777" w:rsidTr="00F35BE0">
        <w:trPr>
          <w:cantSplit/>
          <w:jc w:val="center"/>
        </w:trPr>
        <w:tc>
          <w:tcPr>
            <w:tcW w:w="1494" w:type="dxa"/>
            <w:tcBorders>
              <w:top w:val="single" w:sz="6" w:space="0" w:color="auto"/>
              <w:left w:val="single" w:sz="6" w:space="0" w:color="auto"/>
            </w:tcBorders>
          </w:tcPr>
          <w:p w14:paraId="2EAE5EC9" w14:textId="77777777" w:rsidR="005B4A5F" w:rsidRPr="00D5087F" w:rsidRDefault="005B4A5F" w:rsidP="001D5093">
            <w:pPr>
              <w:pStyle w:val="BodyText"/>
              <w:rPr>
                <w:rFonts w:ascii="Segoe UI Symbol" w:hAnsi="Segoe UI Symbol"/>
              </w:rPr>
            </w:pPr>
          </w:p>
        </w:tc>
        <w:tc>
          <w:tcPr>
            <w:tcW w:w="5166" w:type="dxa"/>
            <w:tcBorders>
              <w:top w:val="single" w:sz="6" w:space="0" w:color="auto"/>
              <w:left w:val="single" w:sz="6" w:space="0" w:color="auto"/>
            </w:tcBorders>
          </w:tcPr>
          <w:p w14:paraId="727716B0" w14:textId="77777777" w:rsidR="005B4A5F" w:rsidRPr="00D5087F" w:rsidRDefault="007E703B" w:rsidP="001D5093">
            <w:pPr>
              <w:pStyle w:val="BodyText"/>
              <w:spacing w:before="60" w:after="60"/>
              <w:rPr>
                <w:rFonts w:ascii="Segoe UI Symbol" w:hAnsi="Segoe UI Symbol"/>
              </w:rPr>
            </w:pPr>
            <w:r w:rsidRPr="00D5087F">
              <w:rPr>
                <w:rFonts w:ascii="Segoe UI Symbol" w:hAnsi="Segoe UI Symbol"/>
              </w:rPr>
              <w:t xml:space="preserve"> </w:t>
            </w:r>
            <w:r w:rsidR="005B4A5F" w:rsidRPr="00D5087F">
              <w:rPr>
                <w:rFonts w:ascii="Segoe UI Symbol" w:hAnsi="Segoe UI Symbol"/>
              </w:rPr>
              <w:t>_________________________________________</w:t>
            </w:r>
          </w:p>
        </w:tc>
        <w:tc>
          <w:tcPr>
            <w:tcW w:w="2610" w:type="dxa"/>
            <w:tcBorders>
              <w:top w:val="single" w:sz="6" w:space="0" w:color="auto"/>
              <w:left w:val="single" w:sz="6" w:space="0" w:color="auto"/>
              <w:right w:val="single" w:sz="6" w:space="0" w:color="auto"/>
            </w:tcBorders>
          </w:tcPr>
          <w:p w14:paraId="5DAE5DB0"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w:t>
            </w:r>
          </w:p>
        </w:tc>
      </w:tr>
      <w:tr w:rsidR="005B4A5F" w:rsidRPr="00143E6E" w14:paraId="19A1B223" w14:textId="77777777" w:rsidTr="00F35BE0">
        <w:trPr>
          <w:cantSplit/>
          <w:jc w:val="center"/>
        </w:trPr>
        <w:tc>
          <w:tcPr>
            <w:tcW w:w="1494" w:type="dxa"/>
            <w:tcBorders>
              <w:top w:val="single" w:sz="6" w:space="0" w:color="auto"/>
              <w:left w:val="single" w:sz="6" w:space="0" w:color="auto"/>
            </w:tcBorders>
          </w:tcPr>
          <w:p w14:paraId="7A756FAA" w14:textId="77777777" w:rsidR="005B4A5F" w:rsidRPr="00D5087F" w:rsidRDefault="005B4A5F" w:rsidP="001D5093">
            <w:pPr>
              <w:pStyle w:val="BodyText"/>
              <w:rPr>
                <w:rFonts w:ascii="Segoe UI Symbol" w:hAnsi="Segoe UI Symbol"/>
              </w:rPr>
            </w:pPr>
          </w:p>
        </w:tc>
        <w:tc>
          <w:tcPr>
            <w:tcW w:w="5166" w:type="dxa"/>
            <w:tcBorders>
              <w:top w:val="single" w:sz="6" w:space="0" w:color="auto"/>
              <w:left w:val="single" w:sz="6" w:space="0" w:color="auto"/>
            </w:tcBorders>
          </w:tcPr>
          <w:p w14:paraId="0649BAFB" w14:textId="77777777" w:rsidR="005B4A5F" w:rsidRPr="00D5087F" w:rsidRDefault="007E703B" w:rsidP="001D5093">
            <w:pPr>
              <w:pStyle w:val="BodyText"/>
              <w:spacing w:before="60" w:after="60"/>
              <w:rPr>
                <w:rFonts w:ascii="Segoe UI Symbol" w:hAnsi="Segoe UI Symbol"/>
              </w:rPr>
            </w:pPr>
            <w:r w:rsidRPr="00D5087F">
              <w:rPr>
                <w:rFonts w:ascii="Segoe UI Symbol" w:hAnsi="Segoe UI Symbol"/>
              </w:rPr>
              <w:t xml:space="preserve"> </w:t>
            </w:r>
            <w:r w:rsidR="005B4A5F" w:rsidRPr="00D5087F">
              <w:rPr>
                <w:rFonts w:ascii="Segoe UI Symbol" w:hAnsi="Segoe UI Symbol"/>
              </w:rPr>
              <w:t>_________________________________________</w:t>
            </w:r>
          </w:p>
        </w:tc>
        <w:tc>
          <w:tcPr>
            <w:tcW w:w="2610" w:type="dxa"/>
            <w:tcBorders>
              <w:top w:val="single" w:sz="6" w:space="0" w:color="auto"/>
              <w:left w:val="single" w:sz="6" w:space="0" w:color="auto"/>
              <w:right w:val="single" w:sz="6" w:space="0" w:color="auto"/>
            </w:tcBorders>
          </w:tcPr>
          <w:p w14:paraId="5596EA27"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w:t>
            </w:r>
          </w:p>
        </w:tc>
      </w:tr>
      <w:tr w:rsidR="005B4A5F" w:rsidRPr="00143E6E" w14:paraId="28500A1C" w14:textId="77777777" w:rsidTr="00F35BE0">
        <w:trPr>
          <w:cantSplit/>
          <w:jc w:val="center"/>
        </w:trPr>
        <w:tc>
          <w:tcPr>
            <w:tcW w:w="1494" w:type="dxa"/>
            <w:tcBorders>
              <w:top w:val="single" w:sz="6" w:space="0" w:color="auto"/>
              <w:left w:val="single" w:sz="6" w:space="0" w:color="auto"/>
            </w:tcBorders>
          </w:tcPr>
          <w:p w14:paraId="6B3BA5A1" w14:textId="77777777" w:rsidR="005B4A5F" w:rsidRPr="00D5087F" w:rsidRDefault="005B4A5F" w:rsidP="001D5093">
            <w:pPr>
              <w:pStyle w:val="BodyText"/>
              <w:rPr>
                <w:rFonts w:ascii="Segoe UI Symbol" w:hAnsi="Segoe UI Symbol"/>
              </w:rPr>
            </w:pPr>
          </w:p>
        </w:tc>
        <w:tc>
          <w:tcPr>
            <w:tcW w:w="5166" w:type="dxa"/>
            <w:tcBorders>
              <w:top w:val="single" w:sz="6" w:space="0" w:color="auto"/>
              <w:left w:val="single" w:sz="6" w:space="0" w:color="auto"/>
            </w:tcBorders>
          </w:tcPr>
          <w:p w14:paraId="6A4E052D" w14:textId="77777777" w:rsidR="005B4A5F" w:rsidRPr="00D5087F" w:rsidRDefault="007E703B" w:rsidP="001D5093">
            <w:pPr>
              <w:pStyle w:val="BodyText"/>
              <w:spacing w:before="60" w:after="60"/>
              <w:rPr>
                <w:rFonts w:ascii="Segoe UI Symbol" w:hAnsi="Segoe UI Symbol"/>
              </w:rPr>
            </w:pPr>
            <w:r w:rsidRPr="00D5087F">
              <w:rPr>
                <w:rFonts w:ascii="Segoe UI Symbol" w:hAnsi="Segoe UI Symbol"/>
              </w:rPr>
              <w:t xml:space="preserve"> </w:t>
            </w:r>
            <w:r w:rsidR="005B4A5F" w:rsidRPr="00D5087F">
              <w:rPr>
                <w:rFonts w:ascii="Segoe UI Symbol" w:hAnsi="Segoe UI Symbol"/>
              </w:rPr>
              <w:t>_________________________________________</w:t>
            </w:r>
          </w:p>
        </w:tc>
        <w:tc>
          <w:tcPr>
            <w:tcW w:w="2610" w:type="dxa"/>
            <w:tcBorders>
              <w:top w:val="single" w:sz="6" w:space="0" w:color="auto"/>
              <w:left w:val="single" w:sz="6" w:space="0" w:color="auto"/>
              <w:right w:val="single" w:sz="6" w:space="0" w:color="auto"/>
            </w:tcBorders>
          </w:tcPr>
          <w:p w14:paraId="4E297A92"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w:t>
            </w:r>
          </w:p>
        </w:tc>
      </w:tr>
      <w:tr w:rsidR="005B4A5F" w:rsidRPr="00143E6E" w14:paraId="6E3E38BC" w14:textId="77777777" w:rsidTr="00F35BE0">
        <w:trPr>
          <w:cantSplit/>
          <w:jc w:val="center"/>
        </w:trPr>
        <w:tc>
          <w:tcPr>
            <w:tcW w:w="1494" w:type="dxa"/>
            <w:tcBorders>
              <w:top w:val="single" w:sz="6" w:space="0" w:color="auto"/>
              <w:left w:val="single" w:sz="6" w:space="0" w:color="auto"/>
              <w:bottom w:val="single" w:sz="6" w:space="0" w:color="auto"/>
            </w:tcBorders>
          </w:tcPr>
          <w:p w14:paraId="21A08A33" w14:textId="77777777" w:rsidR="005B4A5F" w:rsidRPr="00D5087F" w:rsidRDefault="005B4A5F" w:rsidP="00475EEA">
            <w:pPr>
              <w:pStyle w:val="BodyText"/>
              <w:spacing w:before="40" w:after="40"/>
              <w:jc w:val="center"/>
              <w:rPr>
                <w:rFonts w:ascii="Segoe UI Symbol" w:hAnsi="Segoe UI Symbol"/>
              </w:rPr>
            </w:pPr>
            <w:r w:rsidRPr="00D5087F">
              <w:rPr>
                <w:rFonts w:ascii="Segoe UI Symbol" w:hAnsi="Segoe UI Symbol"/>
              </w:rPr>
              <w:t>*Average</w:t>
            </w:r>
            <w:r w:rsidR="007E703B" w:rsidRPr="00D5087F">
              <w:rPr>
                <w:rFonts w:ascii="Segoe UI Symbol" w:hAnsi="Segoe UI Symbol"/>
              </w:rPr>
              <w:t xml:space="preserve"> </w:t>
            </w:r>
            <w:r w:rsidRPr="00D5087F">
              <w:rPr>
                <w:rFonts w:ascii="Segoe UI Symbol" w:hAnsi="Segoe UI Symbol"/>
              </w:rPr>
              <w:t>Annual</w:t>
            </w:r>
            <w:r w:rsidR="007E703B" w:rsidRPr="00D5087F">
              <w:rPr>
                <w:rFonts w:ascii="Segoe UI Symbol" w:hAnsi="Segoe UI Symbol"/>
              </w:rPr>
              <w:t xml:space="preserve"> </w:t>
            </w:r>
            <w:r w:rsidRPr="00D5087F">
              <w:rPr>
                <w:rFonts w:ascii="Segoe UI Symbol" w:hAnsi="Segoe UI Symbol"/>
              </w:rPr>
              <w:t>Turnover</w:t>
            </w:r>
          </w:p>
        </w:tc>
        <w:tc>
          <w:tcPr>
            <w:tcW w:w="5166" w:type="dxa"/>
            <w:tcBorders>
              <w:top w:val="single" w:sz="6" w:space="0" w:color="auto"/>
              <w:left w:val="single" w:sz="6" w:space="0" w:color="auto"/>
              <w:bottom w:val="single" w:sz="6" w:space="0" w:color="auto"/>
            </w:tcBorders>
          </w:tcPr>
          <w:p w14:paraId="26E27895" w14:textId="77777777" w:rsidR="005B4A5F" w:rsidRPr="00D5087F" w:rsidRDefault="007E703B" w:rsidP="001D5093">
            <w:pPr>
              <w:pStyle w:val="BodyText"/>
              <w:spacing w:before="60" w:after="60"/>
              <w:rPr>
                <w:rFonts w:ascii="Segoe UI Symbol" w:hAnsi="Segoe UI Symbol"/>
              </w:rPr>
            </w:pPr>
            <w:r w:rsidRPr="00D5087F">
              <w:rPr>
                <w:rFonts w:ascii="Segoe UI Symbol" w:hAnsi="Segoe UI Symbol"/>
              </w:rPr>
              <w:t xml:space="preserve"> </w:t>
            </w:r>
            <w:r w:rsidR="005B4A5F" w:rsidRPr="00D5087F">
              <w:rPr>
                <w:rFonts w:ascii="Segoe UI Symbol" w:hAnsi="Segoe UI Symbol"/>
              </w:rPr>
              <w:t>_________________________________________</w:t>
            </w:r>
          </w:p>
        </w:tc>
        <w:tc>
          <w:tcPr>
            <w:tcW w:w="2610" w:type="dxa"/>
            <w:tcBorders>
              <w:top w:val="single" w:sz="6" w:space="0" w:color="auto"/>
              <w:left w:val="single" w:sz="6" w:space="0" w:color="auto"/>
              <w:bottom w:val="single" w:sz="6" w:space="0" w:color="auto"/>
              <w:right w:val="single" w:sz="6" w:space="0" w:color="auto"/>
            </w:tcBorders>
          </w:tcPr>
          <w:p w14:paraId="5938AC7E"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w:t>
            </w:r>
          </w:p>
        </w:tc>
      </w:tr>
    </w:tbl>
    <w:p w14:paraId="641371C4" w14:textId="77777777" w:rsidR="005B4A5F" w:rsidRPr="00D5087F" w:rsidRDefault="005B4A5F" w:rsidP="001D5093">
      <w:pPr>
        <w:rPr>
          <w:rFonts w:ascii="Segoe UI Symbol" w:hAnsi="Segoe UI Symbol"/>
        </w:rPr>
      </w:pPr>
    </w:p>
    <w:p w14:paraId="59005494" w14:textId="77777777" w:rsidR="005B4A5F" w:rsidRPr="00D5087F" w:rsidRDefault="005B4A5F" w:rsidP="001D5093">
      <w:pPr>
        <w:rPr>
          <w:rFonts w:ascii="Segoe UI Symbol" w:hAnsi="Segoe UI Symbol"/>
        </w:rPr>
      </w:pPr>
      <w:bookmarkStart w:id="699" w:name="_Hlt125954115"/>
      <w:bookmarkStart w:id="700" w:name="_Toc4390862"/>
      <w:bookmarkStart w:id="701" w:name="_Toc4405767"/>
      <w:bookmarkStart w:id="702" w:name="_Toc23215170"/>
      <w:bookmarkStart w:id="703" w:name="_Toc125954068"/>
      <w:bookmarkEnd w:id="699"/>
      <w:r w:rsidRPr="00D5087F">
        <w:rPr>
          <w:rFonts w:ascii="Segoe UI Symbol" w:hAnsi="Segoe UI Symbol"/>
        </w:rPr>
        <w:t>*Average</w:t>
      </w:r>
      <w:r w:rsidR="007E703B" w:rsidRPr="00D5087F">
        <w:rPr>
          <w:rFonts w:ascii="Segoe UI Symbol" w:hAnsi="Segoe UI Symbol"/>
        </w:rPr>
        <w:t xml:space="preserve"> </w:t>
      </w:r>
      <w:r w:rsidRPr="00D5087F">
        <w:rPr>
          <w:rFonts w:ascii="Segoe UI Symbol" w:hAnsi="Segoe UI Symbol"/>
        </w:rPr>
        <w:t>annual</w:t>
      </w:r>
      <w:r w:rsidR="007E703B" w:rsidRPr="00D5087F">
        <w:rPr>
          <w:rFonts w:ascii="Segoe UI Symbol" w:hAnsi="Segoe UI Symbol"/>
        </w:rPr>
        <w:t xml:space="preserve"> </w:t>
      </w:r>
      <w:r w:rsidRPr="00D5087F">
        <w:rPr>
          <w:rFonts w:ascii="Segoe UI Symbol" w:hAnsi="Segoe UI Symbol"/>
        </w:rPr>
        <w:t>turnover</w:t>
      </w:r>
      <w:r w:rsidR="007E703B" w:rsidRPr="00D5087F">
        <w:rPr>
          <w:rFonts w:ascii="Segoe UI Symbol" w:hAnsi="Segoe UI Symbol"/>
        </w:rPr>
        <w:t xml:space="preserve"> </w:t>
      </w:r>
      <w:r w:rsidRPr="00D5087F">
        <w:rPr>
          <w:rFonts w:ascii="Segoe UI Symbol" w:hAnsi="Segoe UI Symbol"/>
        </w:rPr>
        <w:t>calculated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certified</w:t>
      </w:r>
      <w:r w:rsidR="007E703B" w:rsidRPr="00D5087F">
        <w:rPr>
          <w:rFonts w:ascii="Segoe UI Symbol" w:hAnsi="Segoe UI Symbol"/>
        </w:rPr>
        <w:t xml:space="preserve"> </w:t>
      </w:r>
      <w:r w:rsidRPr="00D5087F">
        <w:rPr>
          <w:rFonts w:ascii="Segoe UI Symbol" w:hAnsi="Segoe UI Symbol"/>
        </w:rPr>
        <w:t>payments</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progress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completed,</w:t>
      </w:r>
      <w:r w:rsidR="007E703B" w:rsidRPr="00D5087F">
        <w:rPr>
          <w:rFonts w:ascii="Segoe UI Symbol" w:hAnsi="Segoe UI Symbol"/>
        </w:rPr>
        <w:t xml:space="preserve"> </w:t>
      </w:r>
      <w:r w:rsidRPr="00D5087F">
        <w:rPr>
          <w:rFonts w:ascii="Segoe UI Symbol" w:hAnsi="Segoe UI Symbol"/>
        </w:rPr>
        <w:t>divided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years</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III,</w:t>
      </w:r>
      <w:r w:rsidR="007E703B" w:rsidRPr="00D5087F">
        <w:rPr>
          <w:rFonts w:ascii="Segoe UI Symbol" w:hAnsi="Segoe UI Symbol"/>
        </w:rPr>
        <w:t xml:space="preserve"> </w:t>
      </w:r>
      <w:r w:rsidRPr="00D5087F">
        <w:rPr>
          <w:rFonts w:ascii="Segoe UI Symbol" w:hAnsi="Segoe UI Symbol"/>
        </w:rPr>
        <w:t>Evaluation</w:t>
      </w:r>
      <w:r w:rsidR="007E703B" w:rsidRPr="00D5087F">
        <w:rPr>
          <w:rFonts w:ascii="Segoe UI Symbol" w:hAnsi="Segoe UI Symbol"/>
        </w:rPr>
        <w:t xml:space="preserve"> </w:t>
      </w:r>
      <w:r w:rsidRPr="00D5087F">
        <w:rPr>
          <w:rFonts w:ascii="Segoe UI Symbol" w:hAnsi="Segoe UI Symbol"/>
        </w:rPr>
        <w:t>Criteria,</w:t>
      </w:r>
      <w:r w:rsidR="007E703B" w:rsidRPr="00D5087F">
        <w:rPr>
          <w:rFonts w:ascii="Segoe UI Symbol" w:hAnsi="Segoe UI Symbol"/>
        </w:rPr>
        <w:t xml:space="preserve"> </w:t>
      </w:r>
      <w:r w:rsidRPr="00D5087F">
        <w:rPr>
          <w:rFonts w:ascii="Segoe UI Symbol" w:hAnsi="Segoe UI Symbol"/>
        </w:rPr>
        <w:t>Sub-Factor</w:t>
      </w:r>
      <w:r w:rsidR="007E703B" w:rsidRPr="00D5087F">
        <w:rPr>
          <w:rFonts w:ascii="Segoe UI Symbol" w:hAnsi="Segoe UI Symbol"/>
        </w:rPr>
        <w:t xml:space="preserve"> </w:t>
      </w:r>
      <w:r w:rsidRPr="00D5087F">
        <w:rPr>
          <w:rFonts w:ascii="Segoe UI Symbol" w:hAnsi="Segoe UI Symbol"/>
        </w:rPr>
        <w:t>2.3.2.</w:t>
      </w:r>
      <w:bookmarkEnd w:id="700"/>
      <w:bookmarkEnd w:id="701"/>
      <w:bookmarkEnd w:id="702"/>
      <w:bookmarkEnd w:id="703"/>
    </w:p>
    <w:p w14:paraId="7CB98C93" w14:textId="77777777" w:rsidR="005B4A5F" w:rsidRPr="00D5087F" w:rsidRDefault="005B4A5F" w:rsidP="001D5093">
      <w:pPr>
        <w:pStyle w:val="Subtitle"/>
        <w:jc w:val="left"/>
        <w:rPr>
          <w:rFonts w:ascii="Segoe UI Symbol" w:hAnsi="Segoe UI Symbol"/>
          <w:b w:val="0"/>
          <w:sz w:val="24"/>
        </w:rPr>
      </w:pPr>
    </w:p>
    <w:p w14:paraId="7552E94C" w14:textId="2ED25308" w:rsidR="005B4A5F" w:rsidRPr="00D5087F" w:rsidRDefault="005B4A5F" w:rsidP="00D5087F">
      <w:pPr>
        <w:pStyle w:val="Heading4"/>
        <w:jc w:val="center"/>
        <w:rPr>
          <w:rFonts w:ascii="Segoe UI Symbol" w:hAnsi="Segoe UI Symbol"/>
          <w:b/>
        </w:rPr>
      </w:pPr>
      <w:r w:rsidRPr="00D5087F">
        <w:rPr>
          <w:rFonts w:ascii="Segoe UI Symbol" w:hAnsi="Segoe UI Symbol"/>
          <w:sz w:val="28"/>
        </w:rPr>
        <w:br w:type="page"/>
      </w:r>
      <w:bookmarkStart w:id="704" w:name="_Toc59142592"/>
      <w:bookmarkStart w:id="705" w:name="_Toc88745213"/>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FIN</w:t>
      </w:r>
      <w:r w:rsidR="002D1078">
        <w:rPr>
          <w:rFonts w:ascii="Segoe UI Symbol" w:hAnsi="Segoe UI Symbol"/>
          <w:b/>
          <w:sz w:val="28"/>
          <w:szCs w:val="28"/>
        </w:rPr>
        <w:t xml:space="preserve"> </w:t>
      </w:r>
      <w:r w:rsidRPr="00D5087F">
        <w:rPr>
          <w:rFonts w:ascii="Segoe UI Symbol" w:hAnsi="Segoe UI Symbol"/>
          <w:b/>
          <w:sz w:val="28"/>
          <w:szCs w:val="28"/>
        </w:rPr>
        <w:t>3.3</w:t>
      </w:r>
      <w:bookmarkEnd w:id="612"/>
      <w:bookmarkEnd w:id="704"/>
      <w:bookmarkEnd w:id="705"/>
    </w:p>
    <w:p w14:paraId="08CCF93B" w14:textId="77777777" w:rsidR="005B4A5F" w:rsidRPr="00D5087F" w:rsidRDefault="005B4A5F" w:rsidP="003F63D5">
      <w:pPr>
        <w:pStyle w:val="Heading5"/>
      </w:pPr>
      <w:bookmarkStart w:id="706" w:name="_Hlt41971668"/>
      <w:bookmarkStart w:id="707" w:name="_Hlt41971698"/>
      <w:bookmarkStart w:id="708" w:name="_Toc437968895"/>
      <w:bookmarkStart w:id="709" w:name="_Toc41971549"/>
      <w:bookmarkStart w:id="710" w:name="_Toc125871315"/>
      <w:bookmarkStart w:id="711" w:name="_Toc197236051"/>
      <w:bookmarkStart w:id="712" w:name="_Toc88745214"/>
      <w:bookmarkEnd w:id="706"/>
      <w:bookmarkEnd w:id="707"/>
      <w:r w:rsidRPr="00D5087F">
        <w:t>Financial</w:t>
      </w:r>
      <w:r w:rsidR="007E703B" w:rsidRPr="00D5087F">
        <w:t xml:space="preserve"> </w:t>
      </w:r>
      <w:r w:rsidRPr="00D5087F">
        <w:t>Resources</w:t>
      </w:r>
      <w:bookmarkEnd w:id="708"/>
      <w:bookmarkEnd w:id="709"/>
      <w:bookmarkEnd w:id="710"/>
      <w:bookmarkEnd w:id="711"/>
      <w:bookmarkEnd w:id="712"/>
    </w:p>
    <w:p w14:paraId="5C478DE0" w14:textId="77777777" w:rsidR="001800E3" w:rsidRDefault="001800E3" w:rsidP="001D5093">
      <w:pPr>
        <w:suppressAutoHyphens/>
        <w:spacing w:after="180"/>
        <w:rPr>
          <w:rStyle w:val="Table"/>
          <w:rFonts w:ascii="Segoe UI Symbol" w:hAnsi="Segoe UI Symbol"/>
          <w:spacing w:val="-2"/>
          <w:sz w:val="24"/>
        </w:rPr>
      </w:pPr>
    </w:p>
    <w:p w14:paraId="3A820036" w14:textId="3EB5B758" w:rsidR="005B4A5F" w:rsidRPr="00D5087F" w:rsidRDefault="005B4A5F" w:rsidP="001D5093">
      <w:pPr>
        <w:suppressAutoHyphens/>
        <w:spacing w:after="180"/>
        <w:rPr>
          <w:rStyle w:val="Table"/>
          <w:rFonts w:ascii="Segoe UI Symbol" w:hAnsi="Segoe UI Symbol"/>
          <w:spacing w:val="-2"/>
          <w:sz w:val="24"/>
        </w:rPr>
      </w:pPr>
      <w:r w:rsidRPr="00D5087F">
        <w:rPr>
          <w:rStyle w:val="Table"/>
          <w:rFonts w:ascii="Segoe UI Symbol" w:hAnsi="Segoe UI Symbol"/>
          <w:spacing w:val="-2"/>
          <w:sz w:val="24"/>
        </w:rPr>
        <w:t>Specify</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proposed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sources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financing,</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such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liquid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assets,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unencumbered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real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assets,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lines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credit,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other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financial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means,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net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current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commitments,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available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to</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meet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total</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cash</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flow</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demands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of</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the</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subject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contract</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or</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contracts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as</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indicated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Section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III,</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Evaluation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and</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Qualification</w:t>
      </w:r>
      <w:r w:rsidR="007E703B" w:rsidRPr="00D5087F">
        <w:rPr>
          <w:rStyle w:val="Table"/>
          <w:rFonts w:ascii="Segoe UI Symbol" w:hAnsi="Segoe UI Symbol"/>
          <w:spacing w:val="-2"/>
          <w:sz w:val="24"/>
        </w:rPr>
        <w:t xml:space="preserve"> </w:t>
      </w:r>
      <w:r w:rsidRPr="00D5087F">
        <w:rPr>
          <w:rStyle w:val="Table"/>
          <w:rFonts w:ascii="Segoe UI Symbol" w:hAnsi="Segoe UI Symbol"/>
          <w:spacing w:val="-2"/>
          <w:sz w:val="24"/>
        </w:rPr>
        <w:t>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5B4A5F" w:rsidRPr="00143E6E" w14:paraId="70E183F6" w14:textId="77777777" w:rsidTr="005D05FD">
        <w:trPr>
          <w:cantSplit/>
          <w:trHeight w:val="376"/>
        </w:trPr>
        <w:tc>
          <w:tcPr>
            <w:tcW w:w="6300" w:type="dxa"/>
            <w:tcBorders>
              <w:top w:val="single" w:sz="6" w:space="0" w:color="auto"/>
              <w:left w:val="single" w:sz="6" w:space="0" w:color="auto"/>
            </w:tcBorders>
          </w:tcPr>
          <w:p w14:paraId="284EDECD" w14:textId="77777777" w:rsidR="005B4A5F" w:rsidRPr="00D5087F" w:rsidRDefault="005B4A5F" w:rsidP="001D5093">
            <w:pPr>
              <w:suppressAutoHyphens/>
              <w:spacing w:after="71"/>
              <w:jc w:val="center"/>
              <w:rPr>
                <w:rStyle w:val="Table"/>
                <w:rFonts w:ascii="Segoe UI Symbol" w:hAnsi="Segoe UI Symbol"/>
                <w:b/>
                <w:spacing w:val="-2"/>
                <w:sz w:val="24"/>
              </w:rPr>
            </w:pPr>
            <w:r w:rsidRPr="00D5087F">
              <w:rPr>
                <w:rStyle w:val="Table"/>
                <w:rFonts w:ascii="Segoe UI Symbol" w:hAnsi="Segoe UI Symbol"/>
                <w:b/>
                <w:spacing w:val="-2"/>
                <w:sz w:val="24"/>
              </w:rPr>
              <w:t>Source</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of</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financing</w:t>
            </w:r>
          </w:p>
        </w:tc>
        <w:tc>
          <w:tcPr>
            <w:tcW w:w="2790" w:type="dxa"/>
            <w:tcBorders>
              <w:top w:val="single" w:sz="6" w:space="0" w:color="auto"/>
              <w:left w:val="single" w:sz="6" w:space="0" w:color="auto"/>
              <w:right w:val="single" w:sz="6" w:space="0" w:color="auto"/>
            </w:tcBorders>
          </w:tcPr>
          <w:p w14:paraId="74C62760" w14:textId="77777777" w:rsidR="005B4A5F" w:rsidRPr="00D5087F" w:rsidRDefault="005B4A5F" w:rsidP="001D5093">
            <w:pPr>
              <w:suppressAutoHyphens/>
              <w:spacing w:after="71"/>
              <w:jc w:val="center"/>
              <w:rPr>
                <w:rStyle w:val="Table"/>
                <w:rFonts w:ascii="Segoe UI Symbol" w:hAnsi="Segoe UI Symbol"/>
                <w:b/>
                <w:spacing w:val="-2"/>
                <w:sz w:val="24"/>
              </w:rPr>
            </w:pPr>
            <w:r w:rsidRPr="00D5087F">
              <w:rPr>
                <w:rStyle w:val="Table"/>
                <w:rFonts w:ascii="Segoe UI Symbol" w:hAnsi="Segoe UI Symbol"/>
                <w:b/>
                <w:spacing w:val="-2"/>
                <w:sz w:val="24"/>
              </w:rPr>
              <w:t>Amount</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(US$</w:t>
            </w:r>
            <w:r w:rsidR="007E703B" w:rsidRPr="00D5087F">
              <w:rPr>
                <w:rStyle w:val="Table"/>
                <w:rFonts w:ascii="Segoe UI Symbol" w:hAnsi="Segoe UI Symbol"/>
                <w:b/>
                <w:spacing w:val="-2"/>
                <w:sz w:val="24"/>
              </w:rPr>
              <w:t xml:space="preserve"> </w:t>
            </w:r>
            <w:r w:rsidRPr="00D5087F">
              <w:rPr>
                <w:rStyle w:val="Table"/>
                <w:rFonts w:ascii="Segoe UI Symbol" w:hAnsi="Segoe UI Symbol"/>
                <w:b/>
                <w:spacing w:val="-2"/>
                <w:sz w:val="24"/>
              </w:rPr>
              <w:t>equivalent)</w:t>
            </w:r>
          </w:p>
        </w:tc>
      </w:tr>
      <w:tr w:rsidR="005B4A5F" w:rsidRPr="00143E6E" w14:paraId="2498301B" w14:textId="77777777" w:rsidTr="00F35BE0">
        <w:trPr>
          <w:cantSplit/>
        </w:trPr>
        <w:tc>
          <w:tcPr>
            <w:tcW w:w="6300" w:type="dxa"/>
            <w:tcBorders>
              <w:top w:val="single" w:sz="6" w:space="0" w:color="auto"/>
              <w:left w:val="single" w:sz="6" w:space="0" w:color="auto"/>
            </w:tcBorders>
          </w:tcPr>
          <w:p w14:paraId="16905866" w14:textId="77777777" w:rsidR="005B4A5F" w:rsidRPr="00D5087F" w:rsidRDefault="005B4A5F" w:rsidP="001D5093">
            <w:pPr>
              <w:suppressAutoHyphens/>
              <w:rPr>
                <w:rStyle w:val="Table"/>
                <w:rFonts w:ascii="Segoe UI Symbol" w:hAnsi="Segoe UI Symbol"/>
                <w:spacing w:val="-2"/>
                <w:sz w:val="22"/>
              </w:rPr>
            </w:pPr>
            <w:r w:rsidRPr="00D5087F">
              <w:rPr>
                <w:rStyle w:val="Table"/>
                <w:rFonts w:ascii="Segoe UI Symbol" w:hAnsi="Segoe UI Symbol"/>
                <w:spacing w:val="-2"/>
                <w:sz w:val="22"/>
              </w:rPr>
              <w:t>1.</w:t>
            </w:r>
          </w:p>
          <w:p w14:paraId="3A9C076A" w14:textId="77777777" w:rsidR="005B4A5F" w:rsidRPr="00D5087F" w:rsidRDefault="005B4A5F" w:rsidP="001D5093">
            <w:pPr>
              <w:suppressAutoHyphens/>
              <w:spacing w:after="71"/>
              <w:rPr>
                <w:rStyle w:val="Table"/>
                <w:rFonts w:ascii="Segoe UI Symbol" w:hAnsi="Segoe UI Symbol"/>
                <w:spacing w:val="-2"/>
                <w:sz w:val="22"/>
              </w:rPr>
            </w:pPr>
          </w:p>
        </w:tc>
        <w:tc>
          <w:tcPr>
            <w:tcW w:w="2790" w:type="dxa"/>
            <w:tcBorders>
              <w:top w:val="single" w:sz="6" w:space="0" w:color="auto"/>
              <w:left w:val="single" w:sz="6" w:space="0" w:color="auto"/>
              <w:right w:val="single" w:sz="6" w:space="0" w:color="auto"/>
            </w:tcBorders>
          </w:tcPr>
          <w:p w14:paraId="0ED5367E" w14:textId="77777777" w:rsidR="005B4A5F" w:rsidRPr="00D5087F" w:rsidRDefault="005B4A5F" w:rsidP="001D5093">
            <w:pPr>
              <w:suppressAutoHyphens/>
              <w:spacing w:after="71"/>
              <w:rPr>
                <w:rStyle w:val="Table"/>
                <w:rFonts w:ascii="Segoe UI Symbol" w:hAnsi="Segoe UI Symbol"/>
                <w:spacing w:val="-2"/>
                <w:sz w:val="22"/>
              </w:rPr>
            </w:pPr>
          </w:p>
        </w:tc>
      </w:tr>
      <w:tr w:rsidR="005B4A5F" w:rsidRPr="00143E6E" w14:paraId="2ED47052" w14:textId="77777777" w:rsidTr="00F35BE0">
        <w:trPr>
          <w:cantSplit/>
        </w:trPr>
        <w:tc>
          <w:tcPr>
            <w:tcW w:w="6300" w:type="dxa"/>
            <w:tcBorders>
              <w:top w:val="single" w:sz="6" w:space="0" w:color="auto"/>
              <w:left w:val="single" w:sz="6" w:space="0" w:color="auto"/>
            </w:tcBorders>
          </w:tcPr>
          <w:p w14:paraId="7D7A355A" w14:textId="77777777" w:rsidR="005B4A5F" w:rsidRPr="00D5087F" w:rsidRDefault="005B4A5F" w:rsidP="001D5093">
            <w:pPr>
              <w:suppressAutoHyphens/>
              <w:rPr>
                <w:rStyle w:val="Table"/>
                <w:rFonts w:ascii="Segoe UI Symbol" w:hAnsi="Segoe UI Symbol"/>
                <w:spacing w:val="-2"/>
                <w:sz w:val="22"/>
              </w:rPr>
            </w:pPr>
            <w:r w:rsidRPr="00D5087F">
              <w:rPr>
                <w:rStyle w:val="Table"/>
                <w:rFonts w:ascii="Segoe UI Symbol" w:hAnsi="Segoe UI Symbol"/>
                <w:spacing w:val="-2"/>
                <w:sz w:val="22"/>
              </w:rPr>
              <w:t>2.</w:t>
            </w:r>
          </w:p>
          <w:p w14:paraId="545DAAB7" w14:textId="77777777" w:rsidR="005B4A5F" w:rsidRPr="00D5087F" w:rsidRDefault="005B4A5F" w:rsidP="001D5093">
            <w:pPr>
              <w:suppressAutoHyphens/>
              <w:spacing w:after="71"/>
              <w:rPr>
                <w:rStyle w:val="Table"/>
                <w:rFonts w:ascii="Segoe UI Symbol" w:hAnsi="Segoe UI Symbol"/>
                <w:spacing w:val="-2"/>
                <w:sz w:val="22"/>
              </w:rPr>
            </w:pPr>
          </w:p>
        </w:tc>
        <w:tc>
          <w:tcPr>
            <w:tcW w:w="2790" w:type="dxa"/>
            <w:tcBorders>
              <w:top w:val="single" w:sz="6" w:space="0" w:color="auto"/>
              <w:left w:val="single" w:sz="6" w:space="0" w:color="auto"/>
              <w:right w:val="single" w:sz="6" w:space="0" w:color="auto"/>
            </w:tcBorders>
          </w:tcPr>
          <w:p w14:paraId="286B1369" w14:textId="77777777" w:rsidR="005B4A5F" w:rsidRPr="00D5087F" w:rsidRDefault="005B4A5F" w:rsidP="001D5093">
            <w:pPr>
              <w:suppressAutoHyphens/>
              <w:spacing w:after="71"/>
              <w:rPr>
                <w:rStyle w:val="Table"/>
                <w:rFonts w:ascii="Segoe UI Symbol" w:hAnsi="Segoe UI Symbol"/>
                <w:spacing w:val="-2"/>
                <w:sz w:val="22"/>
              </w:rPr>
            </w:pPr>
          </w:p>
        </w:tc>
      </w:tr>
      <w:tr w:rsidR="005B4A5F" w:rsidRPr="00143E6E" w14:paraId="37698F13" w14:textId="77777777" w:rsidTr="00F35BE0">
        <w:trPr>
          <w:cantSplit/>
        </w:trPr>
        <w:tc>
          <w:tcPr>
            <w:tcW w:w="6300" w:type="dxa"/>
            <w:tcBorders>
              <w:top w:val="single" w:sz="6" w:space="0" w:color="auto"/>
              <w:left w:val="single" w:sz="6" w:space="0" w:color="auto"/>
            </w:tcBorders>
          </w:tcPr>
          <w:p w14:paraId="26E5D714" w14:textId="77777777" w:rsidR="005B4A5F" w:rsidRPr="00D5087F" w:rsidRDefault="005B4A5F" w:rsidP="001D5093">
            <w:pPr>
              <w:suppressAutoHyphens/>
              <w:rPr>
                <w:rStyle w:val="Table"/>
                <w:rFonts w:ascii="Segoe UI Symbol" w:hAnsi="Segoe UI Symbol"/>
                <w:spacing w:val="-2"/>
                <w:sz w:val="22"/>
              </w:rPr>
            </w:pPr>
            <w:r w:rsidRPr="00D5087F">
              <w:rPr>
                <w:rStyle w:val="Table"/>
                <w:rFonts w:ascii="Segoe UI Symbol" w:hAnsi="Segoe UI Symbol"/>
                <w:spacing w:val="-2"/>
                <w:sz w:val="22"/>
              </w:rPr>
              <w:t>3.</w:t>
            </w:r>
          </w:p>
          <w:p w14:paraId="5A78D336" w14:textId="77777777" w:rsidR="005B4A5F" w:rsidRPr="00D5087F" w:rsidRDefault="005B4A5F" w:rsidP="001D5093">
            <w:pPr>
              <w:suppressAutoHyphens/>
              <w:spacing w:after="71"/>
              <w:rPr>
                <w:rStyle w:val="Table"/>
                <w:rFonts w:ascii="Segoe UI Symbol" w:hAnsi="Segoe UI Symbol"/>
                <w:spacing w:val="-2"/>
                <w:sz w:val="22"/>
              </w:rPr>
            </w:pPr>
          </w:p>
        </w:tc>
        <w:tc>
          <w:tcPr>
            <w:tcW w:w="2790" w:type="dxa"/>
            <w:tcBorders>
              <w:top w:val="single" w:sz="6" w:space="0" w:color="auto"/>
              <w:left w:val="single" w:sz="6" w:space="0" w:color="auto"/>
              <w:right w:val="single" w:sz="6" w:space="0" w:color="auto"/>
            </w:tcBorders>
          </w:tcPr>
          <w:p w14:paraId="684B9A41" w14:textId="77777777" w:rsidR="005B4A5F" w:rsidRPr="00D5087F" w:rsidRDefault="005B4A5F" w:rsidP="001D5093">
            <w:pPr>
              <w:suppressAutoHyphens/>
              <w:spacing w:after="71"/>
              <w:rPr>
                <w:rStyle w:val="Table"/>
                <w:rFonts w:ascii="Segoe UI Symbol" w:hAnsi="Segoe UI Symbol"/>
                <w:spacing w:val="-2"/>
                <w:sz w:val="22"/>
              </w:rPr>
            </w:pPr>
          </w:p>
        </w:tc>
      </w:tr>
      <w:tr w:rsidR="005B4A5F" w:rsidRPr="00143E6E" w14:paraId="0D6A4B14" w14:textId="77777777" w:rsidTr="00F35BE0">
        <w:trPr>
          <w:cantSplit/>
        </w:trPr>
        <w:tc>
          <w:tcPr>
            <w:tcW w:w="6300" w:type="dxa"/>
            <w:tcBorders>
              <w:top w:val="single" w:sz="6" w:space="0" w:color="auto"/>
              <w:left w:val="single" w:sz="6" w:space="0" w:color="auto"/>
              <w:bottom w:val="single" w:sz="6" w:space="0" w:color="auto"/>
            </w:tcBorders>
          </w:tcPr>
          <w:p w14:paraId="67A28F1C" w14:textId="77777777" w:rsidR="005B4A5F" w:rsidRPr="00D5087F" w:rsidRDefault="005B4A5F" w:rsidP="001D5093">
            <w:pPr>
              <w:suppressAutoHyphens/>
              <w:rPr>
                <w:rStyle w:val="Table"/>
                <w:rFonts w:ascii="Segoe UI Symbol" w:hAnsi="Segoe UI Symbol"/>
                <w:spacing w:val="-2"/>
                <w:sz w:val="22"/>
              </w:rPr>
            </w:pPr>
            <w:r w:rsidRPr="00D5087F">
              <w:rPr>
                <w:rStyle w:val="Table"/>
                <w:rFonts w:ascii="Segoe UI Symbol" w:hAnsi="Segoe UI Symbol"/>
                <w:spacing w:val="-2"/>
                <w:sz w:val="22"/>
              </w:rPr>
              <w:t>4.</w:t>
            </w:r>
          </w:p>
          <w:p w14:paraId="625922C0" w14:textId="77777777" w:rsidR="005B4A5F" w:rsidRPr="00D5087F" w:rsidRDefault="005B4A5F" w:rsidP="001D5093">
            <w:pPr>
              <w:suppressAutoHyphens/>
              <w:spacing w:after="71"/>
              <w:rPr>
                <w:rStyle w:val="Table"/>
                <w:rFonts w:ascii="Segoe UI Symbol" w:hAnsi="Segoe UI Symbol"/>
                <w:spacing w:val="-2"/>
                <w:sz w:val="22"/>
              </w:rPr>
            </w:pPr>
          </w:p>
        </w:tc>
        <w:tc>
          <w:tcPr>
            <w:tcW w:w="2790" w:type="dxa"/>
            <w:tcBorders>
              <w:top w:val="single" w:sz="6" w:space="0" w:color="auto"/>
              <w:left w:val="single" w:sz="6" w:space="0" w:color="auto"/>
              <w:bottom w:val="single" w:sz="6" w:space="0" w:color="auto"/>
              <w:right w:val="single" w:sz="6" w:space="0" w:color="auto"/>
            </w:tcBorders>
          </w:tcPr>
          <w:p w14:paraId="10970A14" w14:textId="77777777" w:rsidR="005B4A5F" w:rsidRPr="00D5087F" w:rsidRDefault="005B4A5F" w:rsidP="001D5093">
            <w:pPr>
              <w:suppressAutoHyphens/>
              <w:spacing w:after="71"/>
              <w:rPr>
                <w:rStyle w:val="Table"/>
                <w:rFonts w:ascii="Segoe UI Symbol" w:hAnsi="Segoe UI Symbol"/>
                <w:spacing w:val="-2"/>
                <w:sz w:val="22"/>
              </w:rPr>
            </w:pPr>
          </w:p>
        </w:tc>
      </w:tr>
    </w:tbl>
    <w:p w14:paraId="41CEFF61" w14:textId="77777777" w:rsidR="005B4A5F" w:rsidRPr="00D5087F" w:rsidRDefault="005B4A5F" w:rsidP="001D5093">
      <w:pPr>
        <w:spacing w:after="120"/>
        <w:jc w:val="center"/>
        <w:rPr>
          <w:rFonts w:ascii="Segoe UI Symbol" w:hAnsi="Segoe UI Symbol"/>
          <w:b/>
          <w:sz w:val="36"/>
        </w:rPr>
      </w:pPr>
      <w:bookmarkStart w:id="713" w:name="_Toc498849283"/>
      <w:bookmarkStart w:id="714" w:name="_Toc498850123"/>
      <w:bookmarkStart w:id="715" w:name="_Toc498851728"/>
    </w:p>
    <w:p w14:paraId="3D280029" w14:textId="77777777" w:rsidR="005B4A5F" w:rsidRPr="00D5087F" w:rsidRDefault="005B4A5F" w:rsidP="00D5087F">
      <w:pPr>
        <w:pStyle w:val="Heading4"/>
        <w:jc w:val="center"/>
        <w:rPr>
          <w:rFonts w:ascii="Segoe UI Symbol" w:hAnsi="Segoe UI Symbol"/>
          <w:b/>
        </w:rPr>
      </w:pPr>
      <w:r w:rsidRPr="00D5087F">
        <w:rPr>
          <w:rFonts w:ascii="Segoe UI Symbol" w:hAnsi="Segoe UI Symbol"/>
        </w:rPr>
        <w:br w:type="page"/>
      </w:r>
      <w:bookmarkStart w:id="716" w:name="_Toc59142594"/>
      <w:bookmarkStart w:id="717" w:name="_Toc88745215"/>
      <w:bookmarkEnd w:id="713"/>
      <w:bookmarkEnd w:id="714"/>
      <w:bookmarkEnd w:id="715"/>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EXP</w:t>
      </w:r>
      <w:r w:rsidR="007E703B" w:rsidRPr="00D5087F">
        <w:rPr>
          <w:rFonts w:ascii="Segoe UI Symbol" w:hAnsi="Segoe UI Symbol"/>
          <w:b/>
          <w:sz w:val="28"/>
          <w:szCs w:val="28"/>
        </w:rPr>
        <w:t xml:space="preserve"> </w:t>
      </w:r>
      <w:r w:rsidRPr="00D5087F">
        <w:rPr>
          <w:rFonts w:ascii="Segoe UI Symbol" w:hAnsi="Segoe UI Symbol"/>
          <w:b/>
          <w:sz w:val="28"/>
          <w:szCs w:val="28"/>
        </w:rPr>
        <w:t>4.1</w:t>
      </w:r>
      <w:bookmarkStart w:id="718" w:name="_Hlt214942346"/>
      <w:bookmarkEnd w:id="716"/>
      <w:bookmarkEnd w:id="717"/>
      <w:bookmarkEnd w:id="718"/>
    </w:p>
    <w:p w14:paraId="4BEF6937" w14:textId="00107148" w:rsidR="005B4A5F" w:rsidRPr="00D5087F" w:rsidRDefault="005B4A5F" w:rsidP="003F63D5">
      <w:pPr>
        <w:pStyle w:val="Heading5"/>
      </w:pPr>
      <w:bookmarkStart w:id="719" w:name="_Toc437968896"/>
      <w:bookmarkStart w:id="720" w:name="_Toc197236052"/>
      <w:bookmarkStart w:id="721" w:name="_Toc498847218"/>
      <w:bookmarkStart w:id="722" w:name="_Toc498850124"/>
      <w:bookmarkStart w:id="723" w:name="_Toc498851729"/>
      <w:bookmarkStart w:id="724" w:name="_Toc499021797"/>
      <w:bookmarkStart w:id="725" w:name="_Toc499023480"/>
      <w:bookmarkStart w:id="726" w:name="_Toc501529962"/>
      <w:bookmarkStart w:id="727" w:name="_Toc23302383"/>
      <w:bookmarkStart w:id="728" w:name="_Toc125871316"/>
      <w:bookmarkStart w:id="729" w:name="_Toc88745216"/>
      <w:r w:rsidRPr="00D5087F">
        <w:t>General</w:t>
      </w:r>
      <w:r w:rsidR="007E703B" w:rsidRPr="00D5087F">
        <w:t xml:space="preserve"> </w:t>
      </w:r>
      <w:r w:rsidRPr="00D5087F">
        <w:t>Experience</w:t>
      </w:r>
      <w:bookmarkEnd w:id="719"/>
      <w:bookmarkEnd w:id="720"/>
      <w:bookmarkEnd w:id="721"/>
      <w:bookmarkEnd w:id="722"/>
      <w:bookmarkEnd w:id="723"/>
      <w:bookmarkEnd w:id="724"/>
      <w:bookmarkEnd w:id="725"/>
      <w:bookmarkEnd w:id="726"/>
      <w:bookmarkEnd w:id="727"/>
      <w:bookmarkEnd w:id="728"/>
      <w:bookmarkEnd w:id="729"/>
    </w:p>
    <w:p w14:paraId="3AA439F9" w14:textId="77777777" w:rsidR="005B4A5F" w:rsidRPr="00D5087F" w:rsidRDefault="005B4A5F" w:rsidP="001D5093">
      <w:pPr>
        <w:tabs>
          <w:tab w:val="right" w:pos="9000"/>
          <w:tab w:val="right" w:pos="9630"/>
        </w:tabs>
        <w:ind w:right="162"/>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w:t>
      </w:r>
      <w:proofErr w:type="gramEnd"/>
      <w:r w:rsidRPr="00D5087F">
        <w:rPr>
          <w:rFonts w:ascii="Segoe UI Symbol" w:hAnsi="Segoe UI Symbol"/>
        </w:rPr>
        <w:t>__________________________</w:t>
      </w:r>
      <w:proofErr w:type="gramStart"/>
      <w:r w:rsidRPr="00D5087F">
        <w:rPr>
          <w:rFonts w:ascii="Segoe UI Symbol" w:hAnsi="Segoe UI Symbol"/>
        </w:rPr>
        <w:t>_</w:t>
      </w:r>
      <w:r w:rsidR="007E703B" w:rsidRPr="00D5087F">
        <w:rPr>
          <w:rFonts w:ascii="Segoe UI Symbol" w:hAnsi="Segoe UI Symbol"/>
        </w:rPr>
        <w:t xml:space="preserve">     </w:t>
      </w:r>
      <w:r w:rsidRPr="00D5087F">
        <w:rPr>
          <w:rFonts w:ascii="Segoe UI Symbol" w:hAnsi="Segoe UI Symbol"/>
        </w:rPr>
        <w:tab/>
        <w:t>Date</w:t>
      </w:r>
      <w:proofErr w:type="gram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_____________________</w:t>
      </w:r>
    </w:p>
    <w:p w14:paraId="4950DAE0" w14:textId="12CC8F96" w:rsidR="005B4A5F" w:rsidRPr="00D5087F" w:rsidRDefault="005B4A5F" w:rsidP="001D5093">
      <w:pPr>
        <w:tabs>
          <w:tab w:val="right" w:pos="9000"/>
        </w:tabs>
        <w:jc w:val="left"/>
        <w:rPr>
          <w:rFonts w:ascii="Segoe UI Symbol" w:hAnsi="Segoe UI Symbol"/>
        </w:rPr>
      </w:pPr>
      <w:r w:rsidRPr="00D5087F">
        <w:rPr>
          <w:rFonts w:ascii="Segoe UI Symbol" w:hAnsi="Segoe UI Symbol"/>
          <w:spacing w:val="-2"/>
        </w:rPr>
        <w:t>JV</w:t>
      </w:r>
      <w:r w:rsidR="00A479EB" w:rsidRPr="00D5087F">
        <w:rPr>
          <w:rFonts w:ascii="Segoe UI Symbol" w:hAnsi="Segoe UI Symbol"/>
          <w:spacing w:val="-2"/>
        </w:rPr>
        <w:t xml:space="preserve"> </w:t>
      </w:r>
      <w:r w:rsidR="0045771F" w:rsidRPr="00D5087F">
        <w:rPr>
          <w:rFonts w:ascii="Segoe UI Symbol" w:hAnsi="Segoe UI Symbol"/>
          <w:spacing w:val="-2"/>
        </w:rPr>
        <w:t>Member</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Name</w:t>
      </w:r>
      <w:proofErr w:type="gramStart"/>
      <w:r w:rsidRPr="00D5087F">
        <w:rPr>
          <w:rFonts w:ascii="Segoe UI Symbol" w:hAnsi="Segoe UI Symbol"/>
          <w:spacing w:val="-2"/>
        </w:rPr>
        <w:t>:</w:t>
      </w:r>
      <w:r w:rsidR="007E703B" w:rsidRPr="00D5087F">
        <w:rPr>
          <w:rFonts w:ascii="Segoe UI Symbol" w:hAnsi="Segoe UI Symbol"/>
          <w:spacing w:val="-2"/>
        </w:rPr>
        <w:t xml:space="preserve">  </w:t>
      </w:r>
      <w:r w:rsidRPr="00D5087F">
        <w:rPr>
          <w:rFonts w:ascii="Segoe UI Symbol" w:hAnsi="Segoe UI Symbol"/>
          <w:spacing w:val="-2"/>
        </w:rPr>
        <w:t>_</w:t>
      </w:r>
      <w:proofErr w:type="gramEnd"/>
      <w:r w:rsidRPr="00D5087F">
        <w:rPr>
          <w:rFonts w:ascii="Segoe UI Symbol" w:hAnsi="Segoe UI Symbol"/>
          <w:spacing w:val="-2"/>
        </w:rPr>
        <w:t>___________________________</w:t>
      </w: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__________________</w:t>
      </w:r>
    </w:p>
    <w:p w14:paraId="3DE99FE9"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rPr>
        <w:tab/>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proofErr w:type="gramStart"/>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w:t>
      </w:r>
      <w:r w:rsidR="007E703B" w:rsidRPr="00D5087F">
        <w:rPr>
          <w:rFonts w:ascii="Segoe UI Symbol" w:hAnsi="Segoe UI Symbol"/>
        </w:rPr>
        <w:t xml:space="preserve"> </w:t>
      </w:r>
      <w:r w:rsidRPr="00D5087F">
        <w:rPr>
          <w:rFonts w:ascii="Segoe UI Symbol" w:hAnsi="Segoe UI Symbol"/>
        </w:rPr>
        <w:t>pages</w:t>
      </w:r>
    </w:p>
    <w:p w14:paraId="46A893FF" w14:textId="77777777" w:rsidR="005B4A5F" w:rsidRPr="00D5087F" w:rsidRDefault="005B4A5F" w:rsidP="001D5093">
      <w:pPr>
        <w:pStyle w:val="Outline"/>
        <w:suppressAutoHyphens/>
        <w:spacing w:before="0"/>
        <w:rPr>
          <w:rFonts w:ascii="Segoe UI Symbol" w:hAnsi="Segoe UI Symbol"/>
          <w:spacing w:val="-2"/>
          <w:kern w:val="0"/>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5B4A5F" w:rsidRPr="00143E6E" w14:paraId="517F7E3B" w14:textId="77777777" w:rsidTr="00F35BE0">
        <w:trPr>
          <w:cantSplit/>
          <w:trHeight w:val="440"/>
          <w:tblHeader/>
        </w:trPr>
        <w:tc>
          <w:tcPr>
            <w:tcW w:w="1080" w:type="dxa"/>
            <w:vAlign w:val="center"/>
          </w:tcPr>
          <w:p w14:paraId="4C427C1F" w14:textId="77777777" w:rsidR="005B4A5F" w:rsidRPr="00D5087F" w:rsidRDefault="005B4A5F" w:rsidP="001D5093">
            <w:pPr>
              <w:suppressAutoHyphens/>
              <w:jc w:val="center"/>
              <w:rPr>
                <w:rFonts w:ascii="Segoe UI Symbol" w:hAnsi="Segoe UI Symbol"/>
                <w:b/>
                <w:spacing w:val="-2"/>
              </w:rPr>
            </w:pPr>
            <w:r w:rsidRPr="00D5087F">
              <w:rPr>
                <w:rFonts w:ascii="Segoe UI Symbol" w:hAnsi="Segoe UI Symbol"/>
                <w:b/>
                <w:spacing w:val="-2"/>
              </w:rPr>
              <w:t>Starting</w:t>
            </w:r>
            <w:r w:rsidR="007E703B" w:rsidRPr="00D5087F">
              <w:rPr>
                <w:rFonts w:ascii="Segoe UI Symbol" w:hAnsi="Segoe UI Symbol"/>
                <w:b/>
                <w:spacing w:val="-2"/>
              </w:rPr>
              <w:t xml:space="preserve"> </w:t>
            </w:r>
            <w:r w:rsidRPr="00D5087F">
              <w:rPr>
                <w:rFonts w:ascii="Segoe UI Symbol" w:hAnsi="Segoe UI Symbol"/>
                <w:b/>
                <w:spacing w:val="-2"/>
              </w:rPr>
              <w:t>Month</w:t>
            </w:r>
            <w:r w:rsidR="007E703B" w:rsidRPr="00D5087F">
              <w:rPr>
                <w:rFonts w:ascii="Segoe UI Symbol" w:hAnsi="Segoe UI Symbol"/>
                <w:b/>
                <w:spacing w:val="-2"/>
              </w:rPr>
              <w:t xml:space="preserve"> </w:t>
            </w:r>
            <w:r w:rsidRPr="00D5087F">
              <w:rPr>
                <w:rFonts w:ascii="Segoe UI Symbol" w:hAnsi="Segoe UI Symbol"/>
                <w:b/>
                <w:spacing w:val="-2"/>
              </w:rPr>
              <w:t>/</w:t>
            </w:r>
            <w:r w:rsidR="007E703B" w:rsidRPr="00D5087F">
              <w:rPr>
                <w:rFonts w:ascii="Segoe UI Symbol" w:hAnsi="Segoe UI Symbol"/>
                <w:b/>
                <w:spacing w:val="-2"/>
              </w:rPr>
              <w:t xml:space="preserve"> </w:t>
            </w:r>
            <w:r w:rsidRPr="00D5087F">
              <w:rPr>
                <w:rFonts w:ascii="Segoe UI Symbol" w:hAnsi="Segoe UI Symbol"/>
                <w:b/>
                <w:spacing w:val="-2"/>
              </w:rPr>
              <w:t>Year</w:t>
            </w:r>
          </w:p>
        </w:tc>
        <w:tc>
          <w:tcPr>
            <w:tcW w:w="1170" w:type="dxa"/>
            <w:vAlign w:val="center"/>
          </w:tcPr>
          <w:p w14:paraId="2DA08CFA" w14:textId="77777777" w:rsidR="005B4A5F" w:rsidRPr="00D5087F" w:rsidRDefault="005B4A5F" w:rsidP="001D5093">
            <w:pPr>
              <w:suppressAutoHyphens/>
              <w:jc w:val="center"/>
              <w:rPr>
                <w:rFonts w:ascii="Segoe UI Symbol" w:hAnsi="Segoe UI Symbol"/>
                <w:b/>
                <w:spacing w:val="-2"/>
              </w:rPr>
            </w:pPr>
            <w:r w:rsidRPr="00D5087F">
              <w:rPr>
                <w:rFonts w:ascii="Segoe UI Symbol" w:hAnsi="Segoe UI Symbol"/>
                <w:b/>
                <w:spacing w:val="-2"/>
              </w:rPr>
              <w:t>Ending</w:t>
            </w:r>
            <w:r w:rsidR="007E703B" w:rsidRPr="00D5087F">
              <w:rPr>
                <w:rFonts w:ascii="Segoe UI Symbol" w:hAnsi="Segoe UI Symbol"/>
                <w:b/>
                <w:spacing w:val="-2"/>
              </w:rPr>
              <w:t xml:space="preserve"> </w:t>
            </w:r>
            <w:r w:rsidRPr="00D5087F">
              <w:rPr>
                <w:rFonts w:ascii="Segoe UI Symbol" w:hAnsi="Segoe UI Symbol"/>
                <w:b/>
                <w:spacing w:val="-2"/>
              </w:rPr>
              <w:t>Month</w:t>
            </w:r>
            <w:r w:rsidR="007E703B" w:rsidRPr="00D5087F">
              <w:rPr>
                <w:rFonts w:ascii="Segoe UI Symbol" w:hAnsi="Segoe UI Symbol"/>
                <w:b/>
                <w:spacing w:val="-2"/>
              </w:rPr>
              <w:t xml:space="preserve"> </w:t>
            </w:r>
            <w:r w:rsidRPr="00D5087F">
              <w:rPr>
                <w:rFonts w:ascii="Segoe UI Symbol" w:hAnsi="Segoe UI Symbol"/>
                <w:b/>
                <w:spacing w:val="-2"/>
              </w:rPr>
              <w:t>/</w:t>
            </w:r>
            <w:r w:rsidR="007E703B" w:rsidRPr="00D5087F">
              <w:rPr>
                <w:rFonts w:ascii="Segoe UI Symbol" w:hAnsi="Segoe UI Symbol"/>
                <w:b/>
                <w:spacing w:val="-2"/>
              </w:rPr>
              <w:t xml:space="preserve"> </w:t>
            </w:r>
            <w:r w:rsidRPr="00D5087F">
              <w:rPr>
                <w:rFonts w:ascii="Segoe UI Symbol" w:hAnsi="Segoe UI Symbol"/>
                <w:b/>
                <w:spacing w:val="-2"/>
              </w:rPr>
              <w:t>Year</w:t>
            </w:r>
          </w:p>
        </w:tc>
        <w:tc>
          <w:tcPr>
            <w:tcW w:w="900" w:type="dxa"/>
            <w:vAlign w:val="center"/>
          </w:tcPr>
          <w:p w14:paraId="034D12E3" w14:textId="77777777" w:rsidR="005B4A5F" w:rsidRPr="00D5087F" w:rsidRDefault="005B4A5F" w:rsidP="001D5093">
            <w:pPr>
              <w:suppressAutoHyphens/>
              <w:jc w:val="center"/>
              <w:rPr>
                <w:rFonts w:ascii="Segoe UI Symbol" w:hAnsi="Segoe UI Symbol"/>
                <w:b/>
                <w:spacing w:val="-2"/>
              </w:rPr>
            </w:pPr>
          </w:p>
          <w:p w14:paraId="3EDA4D8E" w14:textId="77777777" w:rsidR="005B4A5F" w:rsidRPr="00D5087F" w:rsidRDefault="007E703B" w:rsidP="001D5093">
            <w:pPr>
              <w:suppressAutoHyphens/>
              <w:jc w:val="center"/>
              <w:rPr>
                <w:rFonts w:ascii="Segoe UI Symbol" w:hAnsi="Segoe UI Symbol"/>
                <w:b/>
                <w:spacing w:val="-2"/>
              </w:rPr>
            </w:pPr>
            <w:r w:rsidRPr="00D5087F">
              <w:rPr>
                <w:rFonts w:ascii="Segoe UI Symbol" w:hAnsi="Segoe UI Symbol"/>
                <w:b/>
                <w:spacing w:val="-2"/>
              </w:rPr>
              <w:t xml:space="preserve"> </w:t>
            </w:r>
            <w:r w:rsidR="005B4A5F" w:rsidRPr="00D5087F">
              <w:rPr>
                <w:rFonts w:ascii="Segoe UI Symbol" w:hAnsi="Segoe UI Symbol"/>
                <w:b/>
                <w:spacing w:val="-2"/>
              </w:rPr>
              <w:t>Years*</w:t>
            </w:r>
            <w:r w:rsidRPr="00D5087F">
              <w:rPr>
                <w:rFonts w:ascii="Segoe UI Symbol" w:hAnsi="Segoe UI Symbol"/>
                <w:b/>
                <w:spacing w:val="-2"/>
              </w:rPr>
              <w:t xml:space="preserve"> </w:t>
            </w:r>
          </w:p>
        </w:tc>
        <w:tc>
          <w:tcPr>
            <w:tcW w:w="5040" w:type="dxa"/>
            <w:vAlign w:val="center"/>
          </w:tcPr>
          <w:p w14:paraId="57DE182E" w14:textId="77777777" w:rsidR="005B4A5F" w:rsidRPr="00D5087F" w:rsidRDefault="005B4A5F" w:rsidP="001D5093">
            <w:pPr>
              <w:suppressAutoHyphens/>
              <w:spacing w:before="120"/>
              <w:jc w:val="center"/>
              <w:rPr>
                <w:rFonts w:ascii="Segoe UI Symbol" w:hAnsi="Segoe UI Symbol"/>
                <w:b/>
                <w:spacing w:val="-2"/>
              </w:rPr>
            </w:pPr>
            <w:r w:rsidRPr="00D5087F">
              <w:rPr>
                <w:rFonts w:ascii="Segoe UI Symbol" w:hAnsi="Segoe UI Symbol"/>
                <w:b/>
                <w:spacing w:val="-2"/>
              </w:rPr>
              <w:t>Contract</w:t>
            </w:r>
            <w:r w:rsidR="007E703B" w:rsidRPr="00D5087F">
              <w:rPr>
                <w:rFonts w:ascii="Segoe UI Symbol" w:hAnsi="Segoe UI Symbol"/>
                <w:b/>
                <w:spacing w:val="-2"/>
              </w:rPr>
              <w:t xml:space="preserve"> </w:t>
            </w:r>
            <w:r w:rsidRPr="00D5087F">
              <w:rPr>
                <w:rFonts w:ascii="Segoe UI Symbol" w:hAnsi="Segoe UI Symbol"/>
                <w:b/>
                <w:spacing w:val="-2"/>
              </w:rPr>
              <w:t>Identification</w:t>
            </w:r>
            <w:r w:rsidR="007E703B" w:rsidRPr="00D5087F">
              <w:rPr>
                <w:rFonts w:ascii="Segoe UI Symbol" w:hAnsi="Segoe UI Symbol"/>
                <w:b/>
                <w:spacing w:val="-2"/>
              </w:rPr>
              <w:t xml:space="preserve"> </w:t>
            </w:r>
          </w:p>
          <w:p w14:paraId="7E527426" w14:textId="77777777" w:rsidR="005B4A5F" w:rsidRPr="00D5087F" w:rsidRDefault="005B4A5F" w:rsidP="001D5093">
            <w:pPr>
              <w:suppressAutoHyphens/>
              <w:spacing w:before="120"/>
              <w:jc w:val="center"/>
              <w:rPr>
                <w:rFonts w:ascii="Segoe UI Symbol" w:hAnsi="Segoe UI Symbol"/>
                <w:b/>
                <w:spacing w:val="-2"/>
              </w:rPr>
            </w:pPr>
          </w:p>
        </w:tc>
        <w:tc>
          <w:tcPr>
            <w:tcW w:w="1260" w:type="dxa"/>
            <w:vAlign w:val="center"/>
          </w:tcPr>
          <w:p w14:paraId="3C3ED509" w14:textId="77777777" w:rsidR="005B4A5F" w:rsidRPr="00D5087F" w:rsidRDefault="005B4A5F" w:rsidP="001D5093">
            <w:pPr>
              <w:suppressAutoHyphens/>
              <w:spacing w:before="120"/>
              <w:jc w:val="center"/>
              <w:rPr>
                <w:rFonts w:ascii="Segoe UI Symbol" w:hAnsi="Segoe UI Symbol"/>
                <w:b/>
                <w:spacing w:val="-2"/>
              </w:rPr>
            </w:pPr>
            <w:r w:rsidRPr="00D5087F">
              <w:rPr>
                <w:rFonts w:ascii="Segoe UI Symbol" w:hAnsi="Segoe UI Symbol"/>
                <w:b/>
                <w:spacing w:val="-2"/>
              </w:rPr>
              <w:t>Role</w:t>
            </w:r>
            <w:r w:rsidR="007E703B" w:rsidRPr="00D5087F">
              <w:rPr>
                <w:rFonts w:ascii="Segoe UI Symbol" w:hAnsi="Segoe UI Symbol"/>
                <w:b/>
                <w:spacing w:val="-2"/>
              </w:rPr>
              <w:t xml:space="preserve"> </w:t>
            </w:r>
            <w:r w:rsidRPr="00D5087F">
              <w:rPr>
                <w:rFonts w:ascii="Segoe UI Symbol" w:hAnsi="Segoe UI Symbol"/>
                <w:b/>
                <w:spacing w:val="-2"/>
              </w:rPr>
              <w:t>of</w:t>
            </w:r>
            <w:r w:rsidR="007E703B" w:rsidRPr="00D5087F">
              <w:rPr>
                <w:rFonts w:ascii="Segoe UI Symbol" w:hAnsi="Segoe UI Symbol"/>
                <w:b/>
                <w:spacing w:val="-2"/>
              </w:rPr>
              <w:t xml:space="preserve"> </w:t>
            </w:r>
            <w:r w:rsidRPr="00D5087F">
              <w:rPr>
                <w:rFonts w:ascii="Segoe UI Symbol" w:hAnsi="Segoe UI Symbol"/>
                <w:b/>
                <w:spacing w:val="-2"/>
              </w:rPr>
              <w:t>Bidder</w:t>
            </w:r>
          </w:p>
        </w:tc>
      </w:tr>
      <w:tr w:rsidR="005B4A5F" w:rsidRPr="00143E6E" w14:paraId="3DD57841" w14:textId="77777777" w:rsidTr="00F35BE0">
        <w:trPr>
          <w:cantSplit/>
        </w:trPr>
        <w:tc>
          <w:tcPr>
            <w:tcW w:w="1080" w:type="dxa"/>
          </w:tcPr>
          <w:p w14:paraId="231A6D9C" w14:textId="77777777" w:rsidR="005B4A5F" w:rsidRPr="00D5087F" w:rsidRDefault="005B4A5F" w:rsidP="001D5093">
            <w:pPr>
              <w:suppressAutoHyphens/>
              <w:jc w:val="left"/>
              <w:rPr>
                <w:rFonts w:ascii="Segoe UI Symbol" w:hAnsi="Segoe UI Symbol"/>
                <w:spacing w:val="-2"/>
                <w:sz w:val="22"/>
              </w:rPr>
            </w:pPr>
          </w:p>
          <w:p w14:paraId="47EBBAC9"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1170" w:type="dxa"/>
          </w:tcPr>
          <w:p w14:paraId="396984F1" w14:textId="77777777" w:rsidR="005B4A5F" w:rsidRPr="00D5087F" w:rsidRDefault="005B4A5F" w:rsidP="001D5093">
            <w:pPr>
              <w:suppressAutoHyphens/>
              <w:jc w:val="left"/>
              <w:rPr>
                <w:rFonts w:ascii="Segoe UI Symbol" w:hAnsi="Segoe UI Symbol"/>
                <w:spacing w:val="-2"/>
                <w:sz w:val="22"/>
              </w:rPr>
            </w:pPr>
          </w:p>
          <w:p w14:paraId="201DD5D0"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900" w:type="dxa"/>
          </w:tcPr>
          <w:p w14:paraId="33A0523F" w14:textId="77777777" w:rsidR="005B4A5F" w:rsidRPr="00D5087F" w:rsidRDefault="005B4A5F" w:rsidP="001D5093">
            <w:pPr>
              <w:suppressAutoHyphens/>
              <w:jc w:val="left"/>
              <w:rPr>
                <w:rFonts w:ascii="Segoe UI Symbol" w:hAnsi="Segoe UI Symbol"/>
                <w:spacing w:val="-2"/>
                <w:sz w:val="22"/>
              </w:rPr>
            </w:pPr>
          </w:p>
        </w:tc>
        <w:tc>
          <w:tcPr>
            <w:tcW w:w="5040" w:type="dxa"/>
          </w:tcPr>
          <w:p w14:paraId="288011E1"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Contract</w:t>
            </w:r>
            <w:r w:rsidR="007E703B" w:rsidRPr="00D5087F">
              <w:rPr>
                <w:rFonts w:ascii="Segoe UI Symbol" w:hAnsi="Segoe UI Symbol"/>
                <w:spacing w:val="-2"/>
                <w:sz w:val="22"/>
              </w:rPr>
              <w:t xml:space="preserve"> </w:t>
            </w:r>
            <w:r w:rsidRPr="00D5087F">
              <w:rPr>
                <w:rFonts w:ascii="Segoe UI Symbol" w:hAnsi="Segoe UI Symbol"/>
                <w:spacing w:val="-2"/>
                <w:sz w:val="22"/>
              </w:rPr>
              <w:t>name:</w:t>
            </w:r>
          </w:p>
          <w:p w14:paraId="543ABA28"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Brief</w:t>
            </w:r>
            <w:r w:rsidR="007E703B" w:rsidRPr="00D5087F">
              <w:rPr>
                <w:rFonts w:ascii="Segoe UI Symbol" w:hAnsi="Segoe UI Symbol"/>
                <w:spacing w:val="-2"/>
                <w:sz w:val="22"/>
              </w:rPr>
              <w:t xml:space="preserve"> </w:t>
            </w:r>
            <w:r w:rsidRPr="00D5087F">
              <w:rPr>
                <w:rFonts w:ascii="Segoe UI Symbol" w:hAnsi="Segoe UI Symbol"/>
                <w:spacing w:val="-2"/>
                <w:sz w:val="22"/>
              </w:rPr>
              <w:t>Description</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Works</w:t>
            </w:r>
            <w:r w:rsidR="007E703B" w:rsidRPr="00D5087F">
              <w:rPr>
                <w:rFonts w:ascii="Segoe UI Symbol" w:hAnsi="Segoe UI Symbol"/>
                <w:spacing w:val="-2"/>
                <w:sz w:val="22"/>
              </w:rPr>
              <w:t xml:space="preserve"> </w:t>
            </w:r>
            <w:r w:rsidRPr="00D5087F">
              <w:rPr>
                <w:rFonts w:ascii="Segoe UI Symbol" w:hAnsi="Segoe UI Symbol"/>
                <w:spacing w:val="-2"/>
                <w:sz w:val="22"/>
              </w:rPr>
              <w:t>performed</w:t>
            </w:r>
            <w:r w:rsidR="007E703B" w:rsidRPr="00D5087F">
              <w:rPr>
                <w:rFonts w:ascii="Segoe UI Symbol" w:hAnsi="Segoe UI Symbol"/>
                <w:spacing w:val="-2"/>
                <w:sz w:val="22"/>
              </w:rPr>
              <w:t xml:space="preserve"> </w:t>
            </w:r>
            <w:r w:rsidRPr="00D5087F">
              <w:rPr>
                <w:rFonts w:ascii="Segoe UI Symbol" w:hAnsi="Segoe UI Symbol"/>
                <w:spacing w:val="-2"/>
                <w:sz w:val="22"/>
              </w:rPr>
              <w:t>by</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Bidder:</w:t>
            </w:r>
          </w:p>
          <w:p w14:paraId="6C046D11"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Name</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Employer:</w:t>
            </w:r>
          </w:p>
          <w:p w14:paraId="00D90B88"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Address:</w:t>
            </w:r>
          </w:p>
        </w:tc>
        <w:tc>
          <w:tcPr>
            <w:tcW w:w="1260" w:type="dxa"/>
          </w:tcPr>
          <w:p w14:paraId="219C18AE" w14:textId="77777777" w:rsidR="005B4A5F" w:rsidRPr="00D5087F" w:rsidRDefault="005B4A5F" w:rsidP="001D5093">
            <w:pPr>
              <w:suppressAutoHyphens/>
              <w:jc w:val="left"/>
              <w:rPr>
                <w:rFonts w:ascii="Segoe UI Symbol" w:hAnsi="Segoe UI Symbol"/>
                <w:spacing w:val="-2"/>
                <w:sz w:val="22"/>
              </w:rPr>
            </w:pPr>
          </w:p>
          <w:p w14:paraId="7C6B8E7F"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_________</w:t>
            </w:r>
          </w:p>
          <w:p w14:paraId="454687D3" w14:textId="77777777" w:rsidR="005B4A5F" w:rsidRPr="00D5087F" w:rsidRDefault="005B4A5F" w:rsidP="001D5093">
            <w:pPr>
              <w:suppressAutoHyphens/>
              <w:jc w:val="left"/>
              <w:rPr>
                <w:rFonts w:ascii="Segoe UI Symbol" w:hAnsi="Segoe UI Symbol"/>
                <w:spacing w:val="-2"/>
                <w:sz w:val="22"/>
              </w:rPr>
            </w:pPr>
          </w:p>
        </w:tc>
      </w:tr>
      <w:tr w:rsidR="005B4A5F" w:rsidRPr="00143E6E" w14:paraId="507DCE37" w14:textId="77777777" w:rsidTr="00F35BE0">
        <w:trPr>
          <w:cantSplit/>
        </w:trPr>
        <w:tc>
          <w:tcPr>
            <w:tcW w:w="1080" w:type="dxa"/>
          </w:tcPr>
          <w:p w14:paraId="41731DD8" w14:textId="77777777" w:rsidR="005B4A5F" w:rsidRPr="00D5087F" w:rsidRDefault="005B4A5F" w:rsidP="001D5093">
            <w:pPr>
              <w:suppressAutoHyphens/>
              <w:jc w:val="left"/>
              <w:rPr>
                <w:rFonts w:ascii="Segoe UI Symbol" w:hAnsi="Segoe UI Symbol"/>
                <w:spacing w:val="-2"/>
                <w:sz w:val="22"/>
              </w:rPr>
            </w:pPr>
          </w:p>
          <w:p w14:paraId="784CC533"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1170" w:type="dxa"/>
          </w:tcPr>
          <w:p w14:paraId="34363EA6" w14:textId="77777777" w:rsidR="005B4A5F" w:rsidRPr="00D5087F" w:rsidRDefault="005B4A5F" w:rsidP="001D5093">
            <w:pPr>
              <w:suppressAutoHyphens/>
              <w:jc w:val="left"/>
              <w:rPr>
                <w:rFonts w:ascii="Segoe UI Symbol" w:hAnsi="Segoe UI Symbol"/>
                <w:spacing w:val="-2"/>
                <w:sz w:val="22"/>
              </w:rPr>
            </w:pPr>
          </w:p>
          <w:p w14:paraId="200E295E"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900" w:type="dxa"/>
          </w:tcPr>
          <w:p w14:paraId="5A55C46D" w14:textId="77777777" w:rsidR="005B4A5F" w:rsidRPr="00D5087F" w:rsidRDefault="005B4A5F" w:rsidP="001D5093">
            <w:pPr>
              <w:suppressAutoHyphens/>
              <w:jc w:val="left"/>
              <w:rPr>
                <w:rFonts w:ascii="Segoe UI Symbol" w:hAnsi="Segoe UI Symbol"/>
                <w:spacing w:val="-2"/>
                <w:sz w:val="22"/>
              </w:rPr>
            </w:pPr>
          </w:p>
        </w:tc>
        <w:tc>
          <w:tcPr>
            <w:tcW w:w="5040" w:type="dxa"/>
          </w:tcPr>
          <w:p w14:paraId="275D7C2A"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Contract</w:t>
            </w:r>
            <w:r w:rsidR="007E703B" w:rsidRPr="00D5087F">
              <w:rPr>
                <w:rFonts w:ascii="Segoe UI Symbol" w:hAnsi="Segoe UI Symbol"/>
                <w:spacing w:val="-2"/>
                <w:sz w:val="22"/>
              </w:rPr>
              <w:t xml:space="preserve"> </w:t>
            </w:r>
            <w:r w:rsidRPr="00D5087F">
              <w:rPr>
                <w:rFonts w:ascii="Segoe UI Symbol" w:hAnsi="Segoe UI Symbol"/>
                <w:spacing w:val="-2"/>
                <w:sz w:val="22"/>
              </w:rPr>
              <w:t>name:</w:t>
            </w:r>
          </w:p>
          <w:p w14:paraId="487126AE"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Brief</w:t>
            </w:r>
            <w:r w:rsidR="007E703B" w:rsidRPr="00D5087F">
              <w:rPr>
                <w:rFonts w:ascii="Segoe UI Symbol" w:hAnsi="Segoe UI Symbol"/>
                <w:spacing w:val="-2"/>
                <w:sz w:val="22"/>
              </w:rPr>
              <w:t xml:space="preserve"> </w:t>
            </w:r>
            <w:r w:rsidRPr="00D5087F">
              <w:rPr>
                <w:rFonts w:ascii="Segoe UI Symbol" w:hAnsi="Segoe UI Symbol"/>
                <w:spacing w:val="-2"/>
                <w:sz w:val="22"/>
              </w:rPr>
              <w:t>Description</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Works</w:t>
            </w:r>
            <w:r w:rsidR="007E703B" w:rsidRPr="00D5087F">
              <w:rPr>
                <w:rFonts w:ascii="Segoe UI Symbol" w:hAnsi="Segoe UI Symbol"/>
                <w:spacing w:val="-2"/>
                <w:sz w:val="22"/>
              </w:rPr>
              <w:t xml:space="preserve"> </w:t>
            </w:r>
            <w:r w:rsidRPr="00D5087F">
              <w:rPr>
                <w:rFonts w:ascii="Segoe UI Symbol" w:hAnsi="Segoe UI Symbol"/>
                <w:spacing w:val="-2"/>
                <w:sz w:val="22"/>
              </w:rPr>
              <w:t>performed</w:t>
            </w:r>
            <w:r w:rsidR="007E703B" w:rsidRPr="00D5087F">
              <w:rPr>
                <w:rFonts w:ascii="Segoe UI Symbol" w:hAnsi="Segoe UI Symbol"/>
                <w:spacing w:val="-2"/>
                <w:sz w:val="22"/>
              </w:rPr>
              <w:t xml:space="preserve"> </w:t>
            </w:r>
            <w:r w:rsidRPr="00D5087F">
              <w:rPr>
                <w:rFonts w:ascii="Segoe UI Symbol" w:hAnsi="Segoe UI Symbol"/>
                <w:spacing w:val="-2"/>
                <w:sz w:val="22"/>
              </w:rPr>
              <w:t>by</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Bidder:</w:t>
            </w:r>
          </w:p>
          <w:p w14:paraId="37E5CFBB"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Name</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Employer:</w:t>
            </w:r>
          </w:p>
          <w:p w14:paraId="065F0FB4"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Address:</w:t>
            </w:r>
          </w:p>
        </w:tc>
        <w:tc>
          <w:tcPr>
            <w:tcW w:w="1260" w:type="dxa"/>
          </w:tcPr>
          <w:p w14:paraId="07EA2CE8" w14:textId="77777777" w:rsidR="005B4A5F" w:rsidRPr="00D5087F" w:rsidRDefault="005B4A5F" w:rsidP="001D5093">
            <w:pPr>
              <w:suppressAutoHyphens/>
              <w:jc w:val="left"/>
              <w:rPr>
                <w:rFonts w:ascii="Segoe UI Symbol" w:hAnsi="Segoe UI Symbol"/>
                <w:spacing w:val="-2"/>
                <w:sz w:val="22"/>
              </w:rPr>
            </w:pPr>
          </w:p>
          <w:p w14:paraId="3DC982D1"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_________</w:t>
            </w:r>
          </w:p>
          <w:p w14:paraId="76AC7127" w14:textId="77777777" w:rsidR="005B4A5F" w:rsidRPr="00D5087F" w:rsidRDefault="005B4A5F" w:rsidP="001D5093">
            <w:pPr>
              <w:suppressAutoHyphens/>
              <w:jc w:val="left"/>
              <w:rPr>
                <w:rFonts w:ascii="Segoe UI Symbol" w:hAnsi="Segoe UI Symbol"/>
                <w:spacing w:val="-2"/>
                <w:sz w:val="22"/>
              </w:rPr>
            </w:pPr>
          </w:p>
        </w:tc>
      </w:tr>
      <w:tr w:rsidR="005B4A5F" w:rsidRPr="00143E6E" w14:paraId="6381C1EB" w14:textId="77777777" w:rsidTr="00F35BE0">
        <w:trPr>
          <w:cantSplit/>
        </w:trPr>
        <w:tc>
          <w:tcPr>
            <w:tcW w:w="1080" w:type="dxa"/>
          </w:tcPr>
          <w:p w14:paraId="055D074D" w14:textId="77777777" w:rsidR="005B4A5F" w:rsidRPr="00D5087F" w:rsidRDefault="005B4A5F" w:rsidP="001D5093">
            <w:pPr>
              <w:suppressAutoHyphens/>
              <w:jc w:val="left"/>
              <w:rPr>
                <w:rFonts w:ascii="Segoe UI Symbol" w:hAnsi="Segoe UI Symbol"/>
                <w:spacing w:val="-2"/>
                <w:sz w:val="22"/>
              </w:rPr>
            </w:pPr>
          </w:p>
          <w:p w14:paraId="5CEDB6FD"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1170" w:type="dxa"/>
          </w:tcPr>
          <w:p w14:paraId="2691F396" w14:textId="77777777" w:rsidR="005B4A5F" w:rsidRPr="00D5087F" w:rsidRDefault="005B4A5F" w:rsidP="001D5093">
            <w:pPr>
              <w:suppressAutoHyphens/>
              <w:jc w:val="left"/>
              <w:rPr>
                <w:rFonts w:ascii="Segoe UI Symbol" w:hAnsi="Segoe UI Symbol"/>
                <w:spacing w:val="-2"/>
                <w:sz w:val="22"/>
              </w:rPr>
            </w:pPr>
          </w:p>
          <w:p w14:paraId="483A75A4"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900" w:type="dxa"/>
          </w:tcPr>
          <w:p w14:paraId="05BFFE9B" w14:textId="77777777" w:rsidR="005B4A5F" w:rsidRPr="00D5087F" w:rsidRDefault="005B4A5F" w:rsidP="001D5093">
            <w:pPr>
              <w:suppressAutoHyphens/>
              <w:jc w:val="left"/>
              <w:rPr>
                <w:rFonts w:ascii="Segoe UI Symbol" w:hAnsi="Segoe UI Symbol"/>
                <w:spacing w:val="-2"/>
                <w:sz w:val="22"/>
              </w:rPr>
            </w:pPr>
          </w:p>
        </w:tc>
        <w:tc>
          <w:tcPr>
            <w:tcW w:w="5040" w:type="dxa"/>
          </w:tcPr>
          <w:p w14:paraId="3197349C"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Contract</w:t>
            </w:r>
            <w:r w:rsidR="007E703B" w:rsidRPr="00D5087F">
              <w:rPr>
                <w:rFonts w:ascii="Segoe UI Symbol" w:hAnsi="Segoe UI Symbol"/>
                <w:spacing w:val="-2"/>
                <w:sz w:val="22"/>
              </w:rPr>
              <w:t xml:space="preserve"> </w:t>
            </w:r>
            <w:r w:rsidRPr="00D5087F">
              <w:rPr>
                <w:rFonts w:ascii="Segoe UI Symbol" w:hAnsi="Segoe UI Symbol"/>
                <w:spacing w:val="-2"/>
                <w:sz w:val="22"/>
              </w:rPr>
              <w:t>name:</w:t>
            </w:r>
          </w:p>
          <w:p w14:paraId="10CA1646"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Brief</w:t>
            </w:r>
            <w:r w:rsidR="007E703B" w:rsidRPr="00D5087F">
              <w:rPr>
                <w:rFonts w:ascii="Segoe UI Symbol" w:hAnsi="Segoe UI Symbol"/>
                <w:spacing w:val="-2"/>
                <w:sz w:val="22"/>
              </w:rPr>
              <w:t xml:space="preserve"> </w:t>
            </w:r>
            <w:r w:rsidRPr="00D5087F">
              <w:rPr>
                <w:rFonts w:ascii="Segoe UI Symbol" w:hAnsi="Segoe UI Symbol"/>
                <w:spacing w:val="-2"/>
                <w:sz w:val="22"/>
              </w:rPr>
              <w:t>Description</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Works</w:t>
            </w:r>
            <w:r w:rsidR="007E703B" w:rsidRPr="00D5087F">
              <w:rPr>
                <w:rFonts w:ascii="Segoe UI Symbol" w:hAnsi="Segoe UI Symbol"/>
                <w:spacing w:val="-2"/>
                <w:sz w:val="22"/>
              </w:rPr>
              <w:t xml:space="preserve"> </w:t>
            </w:r>
            <w:r w:rsidRPr="00D5087F">
              <w:rPr>
                <w:rFonts w:ascii="Segoe UI Symbol" w:hAnsi="Segoe UI Symbol"/>
                <w:spacing w:val="-2"/>
                <w:sz w:val="22"/>
              </w:rPr>
              <w:t>performed</w:t>
            </w:r>
            <w:r w:rsidR="007E703B" w:rsidRPr="00D5087F">
              <w:rPr>
                <w:rFonts w:ascii="Segoe UI Symbol" w:hAnsi="Segoe UI Symbol"/>
                <w:spacing w:val="-2"/>
                <w:sz w:val="22"/>
              </w:rPr>
              <w:t xml:space="preserve"> </w:t>
            </w:r>
            <w:r w:rsidRPr="00D5087F">
              <w:rPr>
                <w:rFonts w:ascii="Segoe UI Symbol" w:hAnsi="Segoe UI Symbol"/>
                <w:spacing w:val="-2"/>
                <w:sz w:val="22"/>
              </w:rPr>
              <w:t>by</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Bidder:</w:t>
            </w:r>
          </w:p>
          <w:p w14:paraId="33C5277D"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Name</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Employer:</w:t>
            </w:r>
          </w:p>
          <w:p w14:paraId="2D88B8C2"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Address:</w:t>
            </w:r>
          </w:p>
        </w:tc>
        <w:tc>
          <w:tcPr>
            <w:tcW w:w="1260" w:type="dxa"/>
          </w:tcPr>
          <w:p w14:paraId="7124B5DA" w14:textId="77777777" w:rsidR="005B4A5F" w:rsidRPr="00D5087F" w:rsidRDefault="005B4A5F" w:rsidP="001D5093">
            <w:pPr>
              <w:suppressAutoHyphens/>
              <w:jc w:val="left"/>
              <w:rPr>
                <w:rFonts w:ascii="Segoe UI Symbol" w:hAnsi="Segoe UI Symbol"/>
                <w:spacing w:val="-2"/>
                <w:sz w:val="22"/>
              </w:rPr>
            </w:pPr>
          </w:p>
          <w:p w14:paraId="2861620F"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_________</w:t>
            </w:r>
          </w:p>
          <w:p w14:paraId="3AFBA8A6" w14:textId="77777777" w:rsidR="005B4A5F" w:rsidRPr="00D5087F" w:rsidRDefault="005B4A5F" w:rsidP="001D5093">
            <w:pPr>
              <w:suppressAutoHyphens/>
              <w:jc w:val="left"/>
              <w:rPr>
                <w:rFonts w:ascii="Segoe UI Symbol" w:hAnsi="Segoe UI Symbol"/>
                <w:spacing w:val="-2"/>
                <w:sz w:val="22"/>
              </w:rPr>
            </w:pPr>
          </w:p>
        </w:tc>
      </w:tr>
      <w:tr w:rsidR="005B4A5F" w:rsidRPr="00143E6E" w14:paraId="331F955F" w14:textId="77777777" w:rsidTr="00F35BE0">
        <w:trPr>
          <w:cantSplit/>
        </w:trPr>
        <w:tc>
          <w:tcPr>
            <w:tcW w:w="1080" w:type="dxa"/>
          </w:tcPr>
          <w:p w14:paraId="03F93781" w14:textId="77777777" w:rsidR="005B4A5F" w:rsidRPr="00D5087F" w:rsidRDefault="005B4A5F" w:rsidP="001D5093">
            <w:pPr>
              <w:suppressAutoHyphens/>
              <w:jc w:val="left"/>
              <w:rPr>
                <w:rFonts w:ascii="Segoe UI Symbol" w:hAnsi="Segoe UI Symbol"/>
                <w:spacing w:val="-2"/>
                <w:sz w:val="22"/>
              </w:rPr>
            </w:pPr>
          </w:p>
          <w:p w14:paraId="0AD30F42"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1170" w:type="dxa"/>
          </w:tcPr>
          <w:p w14:paraId="5DFCFDB7" w14:textId="77777777" w:rsidR="005B4A5F" w:rsidRPr="00D5087F" w:rsidRDefault="005B4A5F" w:rsidP="001D5093">
            <w:pPr>
              <w:suppressAutoHyphens/>
              <w:jc w:val="left"/>
              <w:rPr>
                <w:rFonts w:ascii="Segoe UI Symbol" w:hAnsi="Segoe UI Symbol"/>
                <w:spacing w:val="-2"/>
                <w:sz w:val="22"/>
              </w:rPr>
            </w:pPr>
          </w:p>
          <w:p w14:paraId="4D9E2BCC"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900" w:type="dxa"/>
          </w:tcPr>
          <w:p w14:paraId="4803148A" w14:textId="77777777" w:rsidR="005B4A5F" w:rsidRPr="00D5087F" w:rsidRDefault="005B4A5F" w:rsidP="001D5093">
            <w:pPr>
              <w:suppressAutoHyphens/>
              <w:jc w:val="left"/>
              <w:rPr>
                <w:rFonts w:ascii="Segoe UI Symbol" w:hAnsi="Segoe UI Symbol"/>
                <w:spacing w:val="-2"/>
                <w:sz w:val="22"/>
              </w:rPr>
            </w:pPr>
          </w:p>
        </w:tc>
        <w:tc>
          <w:tcPr>
            <w:tcW w:w="5040" w:type="dxa"/>
          </w:tcPr>
          <w:p w14:paraId="3937CD65"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Contract</w:t>
            </w:r>
            <w:r w:rsidR="007E703B" w:rsidRPr="00D5087F">
              <w:rPr>
                <w:rFonts w:ascii="Segoe UI Symbol" w:hAnsi="Segoe UI Symbol"/>
                <w:spacing w:val="-2"/>
                <w:sz w:val="22"/>
              </w:rPr>
              <w:t xml:space="preserve"> </w:t>
            </w:r>
            <w:r w:rsidRPr="00D5087F">
              <w:rPr>
                <w:rFonts w:ascii="Segoe UI Symbol" w:hAnsi="Segoe UI Symbol"/>
                <w:spacing w:val="-2"/>
                <w:sz w:val="22"/>
              </w:rPr>
              <w:t>name:</w:t>
            </w:r>
          </w:p>
          <w:p w14:paraId="2CCF7EAC"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Brief</w:t>
            </w:r>
            <w:r w:rsidR="007E703B" w:rsidRPr="00D5087F">
              <w:rPr>
                <w:rFonts w:ascii="Segoe UI Symbol" w:hAnsi="Segoe UI Symbol"/>
                <w:spacing w:val="-2"/>
                <w:sz w:val="22"/>
              </w:rPr>
              <w:t xml:space="preserve"> </w:t>
            </w:r>
            <w:r w:rsidRPr="00D5087F">
              <w:rPr>
                <w:rFonts w:ascii="Segoe UI Symbol" w:hAnsi="Segoe UI Symbol"/>
                <w:spacing w:val="-2"/>
                <w:sz w:val="22"/>
              </w:rPr>
              <w:t>Description</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Works</w:t>
            </w:r>
            <w:r w:rsidR="007E703B" w:rsidRPr="00D5087F">
              <w:rPr>
                <w:rFonts w:ascii="Segoe UI Symbol" w:hAnsi="Segoe UI Symbol"/>
                <w:spacing w:val="-2"/>
                <w:sz w:val="22"/>
              </w:rPr>
              <w:t xml:space="preserve"> </w:t>
            </w:r>
            <w:r w:rsidRPr="00D5087F">
              <w:rPr>
                <w:rFonts w:ascii="Segoe UI Symbol" w:hAnsi="Segoe UI Symbol"/>
                <w:spacing w:val="-2"/>
                <w:sz w:val="22"/>
              </w:rPr>
              <w:t>performed</w:t>
            </w:r>
            <w:r w:rsidR="007E703B" w:rsidRPr="00D5087F">
              <w:rPr>
                <w:rFonts w:ascii="Segoe UI Symbol" w:hAnsi="Segoe UI Symbol"/>
                <w:spacing w:val="-2"/>
                <w:sz w:val="22"/>
              </w:rPr>
              <w:t xml:space="preserve"> </w:t>
            </w:r>
            <w:r w:rsidRPr="00D5087F">
              <w:rPr>
                <w:rFonts w:ascii="Segoe UI Symbol" w:hAnsi="Segoe UI Symbol"/>
                <w:spacing w:val="-2"/>
                <w:sz w:val="22"/>
              </w:rPr>
              <w:t>by</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Bidder:</w:t>
            </w:r>
          </w:p>
          <w:p w14:paraId="2F3B644D"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Name</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Employer:</w:t>
            </w:r>
          </w:p>
          <w:p w14:paraId="1483B352"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Address:</w:t>
            </w:r>
          </w:p>
        </w:tc>
        <w:tc>
          <w:tcPr>
            <w:tcW w:w="1260" w:type="dxa"/>
          </w:tcPr>
          <w:p w14:paraId="1B82FFFF" w14:textId="77777777" w:rsidR="005B4A5F" w:rsidRPr="00D5087F" w:rsidRDefault="005B4A5F" w:rsidP="001D5093">
            <w:pPr>
              <w:suppressAutoHyphens/>
              <w:jc w:val="left"/>
              <w:rPr>
                <w:rFonts w:ascii="Segoe UI Symbol" w:hAnsi="Segoe UI Symbol"/>
                <w:spacing w:val="-2"/>
                <w:sz w:val="22"/>
              </w:rPr>
            </w:pPr>
          </w:p>
          <w:p w14:paraId="0BA39DC0"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_________</w:t>
            </w:r>
          </w:p>
          <w:p w14:paraId="1EE78680" w14:textId="77777777" w:rsidR="005B4A5F" w:rsidRPr="00D5087F" w:rsidRDefault="005B4A5F" w:rsidP="001D5093">
            <w:pPr>
              <w:suppressAutoHyphens/>
              <w:jc w:val="left"/>
              <w:rPr>
                <w:rFonts w:ascii="Segoe UI Symbol" w:hAnsi="Segoe UI Symbol"/>
                <w:spacing w:val="-2"/>
                <w:sz w:val="22"/>
              </w:rPr>
            </w:pPr>
          </w:p>
        </w:tc>
      </w:tr>
      <w:tr w:rsidR="005B4A5F" w:rsidRPr="00143E6E" w14:paraId="430BD056" w14:textId="77777777" w:rsidTr="00F35BE0">
        <w:trPr>
          <w:cantSplit/>
        </w:trPr>
        <w:tc>
          <w:tcPr>
            <w:tcW w:w="1080" w:type="dxa"/>
          </w:tcPr>
          <w:p w14:paraId="5DB2322E" w14:textId="77777777" w:rsidR="005B4A5F" w:rsidRPr="00D5087F" w:rsidRDefault="005B4A5F" w:rsidP="001D5093">
            <w:pPr>
              <w:suppressAutoHyphens/>
              <w:jc w:val="left"/>
              <w:rPr>
                <w:rFonts w:ascii="Segoe UI Symbol" w:hAnsi="Segoe UI Symbol"/>
                <w:spacing w:val="-2"/>
                <w:sz w:val="22"/>
              </w:rPr>
            </w:pPr>
          </w:p>
          <w:p w14:paraId="183BF24B"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1170" w:type="dxa"/>
          </w:tcPr>
          <w:p w14:paraId="4ECAEA15" w14:textId="77777777" w:rsidR="005B4A5F" w:rsidRPr="00D5087F" w:rsidRDefault="005B4A5F" w:rsidP="001D5093">
            <w:pPr>
              <w:suppressAutoHyphens/>
              <w:jc w:val="left"/>
              <w:rPr>
                <w:rFonts w:ascii="Segoe UI Symbol" w:hAnsi="Segoe UI Symbol"/>
                <w:spacing w:val="-2"/>
                <w:sz w:val="22"/>
              </w:rPr>
            </w:pPr>
          </w:p>
          <w:p w14:paraId="5983025E"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900" w:type="dxa"/>
          </w:tcPr>
          <w:p w14:paraId="11FEA8B8" w14:textId="77777777" w:rsidR="005B4A5F" w:rsidRPr="00D5087F" w:rsidRDefault="005B4A5F" w:rsidP="001D5093">
            <w:pPr>
              <w:suppressAutoHyphens/>
              <w:jc w:val="left"/>
              <w:rPr>
                <w:rFonts w:ascii="Segoe UI Symbol" w:hAnsi="Segoe UI Symbol"/>
                <w:spacing w:val="-2"/>
                <w:sz w:val="22"/>
              </w:rPr>
            </w:pPr>
          </w:p>
        </w:tc>
        <w:tc>
          <w:tcPr>
            <w:tcW w:w="5040" w:type="dxa"/>
          </w:tcPr>
          <w:p w14:paraId="719B42C7"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Contract</w:t>
            </w:r>
            <w:r w:rsidR="007E703B" w:rsidRPr="00D5087F">
              <w:rPr>
                <w:rFonts w:ascii="Segoe UI Symbol" w:hAnsi="Segoe UI Symbol"/>
                <w:spacing w:val="-2"/>
                <w:sz w:val="22"/>
              </w:rPr>
              <w:t xml:space="preserve"> </w:t>
            </w:r>
            <w:r w:rsidRPr="00D5087F">
              <w:rPr>
                <w:rFonts w:ascii="Segoe UI Symbol" w:hAnsi="Segoe UI Symbol"/>
                <w:spacing w:val="-2"/>
                <w:sz w:val="22"/>
              </w:rPr>
              <w:t>name:</w:t>
            </w:r>
          </w:p>
          <w:p w14:paraId="6C5DC560"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Brief</w:t>
            </w:r>
            <w:r w:rsidR="007E703B" w:rsidRPr="00D5087F">
              <w:rPr>
                <w:rFonts w:ascii="Segoe UI Symbol" w:hAnsi="Segoe UI Symbol"/>
                <w:spacing w:val="-2"/>
                <w:sz w:val="22"/>
              </w:rPr>
              <w:t xml:space="preserve"> </w:t>
            </w:r>
            <w:r w:rsidRPr="00D5087F">
              <w:rPr>
                <w:rFonts w:ascii="Segoe UI Symbol" w:hAnsi="Segoe UI Symbol"/>
                <w:spacing w:val="-2"/>
                <w:sz w:val="22"/>
              </w:rPr>
              <w:t>Description</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Works</w:t>
            </w:r>
            <w:r w:rsidR="007E703B" w:rsidRPr="00D5087F">
              <w:rPr>
                <w:rFonts w:ascii="Segoe UI Symbol" w:hAnsi="Segoe UI Symbol"/>
                <w:spacing w:val="-2"/>
                <w:sz w:val="22"/>
              </w:rPr>
              <w:t xml:space="preserve"> </w:t>
            </w:r>
            <w:r w:rsidRPr="00D5087F">
              <w:rPr>
                <w:rFonts w:ascii="Segoe UI Symbol" w:hAnsi="Segoe UI Symbol"/>
                <w:spacing w:val="-2"/>
                <w:sz w:val="22"/>
              </w:rPr>
              <w:t>performed</w:t>
            </w:r>
            <w:r w:rsidR="007E703B" w:rsidRPr="00D5087F">
              <w:rPr>
                <w:rFonts w:ascii="Segoe UI Symbol" w:hAnsi="Segoe UI Symbol"/>
                <w:spacing w:val="-2"/>
                <w:sz w:val="22"/>
              </w:rPr>
              <w:t xml:space="preserve"> </w:t>
            </w:r>
            <w:r w:rsidRPr="00D5087F">
              <w:rPr>
                <w:rFonts w:ascii="Segoe UI Symbol" w:hAnsi="Segoe UI Symbol"/>
                <w:spacing w:val="-2"/>
                <w:sz w:val="22"/>
              </w:rPr>
              <w:t>by</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Bidder:</w:t>
            </w:r>
          </w:p>
          <w:p w14:paraId="6469E218"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Name</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Employer:</w:t>
            </w:r>
          </w:p>
          <w:p w14:paraId="4D13940D"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Address:</w:t>
            </w:r>
          </w:p>
        </w:tc>
        <w:tc>
          <w:tcPr>
            <w:tcW w:w="1260" w:type="dxa"/>
          </w:tcPr>
          <w:p w14:paraId="03238EB1" w14:textId="77777777" w:rsidR="005B4A5F" w:rsidRPr="00D5087F" w:rsidRDefault="005B4A5F" w:rsidP="001D5093">
            <w:pPr>
              <w:suppressAutoHyphens/>
              <w:jc w:val="left"/>
              <w:rPr>
                <w:rFonts w:ascii="Segoe UI Symbol" w:hAnsi="Segoe UI Symbol"/>
                <w:spacing w:val="-2"/>
                <w:sz w:val="22"/>
              </w:rPr>
            </w:pPr>
          </w:p>
          <w:p w14:paraId="0625D939"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_________</w:t>
            </w:r>
          </w:p>
          <w:p w14:paraId="750B06AB" w14:textId="77777777" w:rsidR="005B4A5F" w:rsidRPr="00D5087F" w:rsidRDefault="005B4A5F" w:rsidP="001D5093">
            <w:pPr>
              <w:suppressAutoHyphens/>
              <w:jc w:val="left"/>
              <w:rPr>
                <w:rFonts w:ascii="Segoe UI Symbol" w:hAnsi="Segoe UI Symbol"/>
                <w:spacing w:val="-2"/>
                <w:sz w:val="22"/>
              </w:rPr>
            </w:pPr>
          </w:p>
        </w:tc>
      </w:tr>
      <w:tr w:rsidR="005B4A5F" w:rsidRPr="00143E6E" w14:paraId="64775D13" w14:textId="77777777" w:rsidTr="00F35BE0">
        <w:trPr>
          <w:cantSplit/>
        </w:trPr>
        <w:tc>
          <w:tcPr>
            <w:tcW w:w="1080" w:type="dxa"/>
          </w:tcPr>
          <w:p w14:paraId="37445879" w14:textId="77777777" w:rsidR="005B4A5F" w:rsidRPr="00D5087F" w:rsidRDefault="005B4A5F" w:rsidP="001D5093">
            <w:pPr>
              <w:suppressAutoHyphens/>
              <w:jc w:val="left"/>
              <w:rPr>
                <w:rFonts w:ascii="Segoe UI Symbol" w:hAnsi="Segoe UI Symbol"/>
                <w:spacing w:val="-2"/>
                <w:sz w:val="22"/>
              </w:rPr>
            </w:pPr>
          </w:p>
          <w:p w14:paraId="5402DCA4"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1170" w:type="dxa"/>
          </w:tcPr>
          <w:p w14:paraId="0CD772BF" w14:textId="77777777" w:rsidR="005B4A5F" w:rsidRPr="00D5087F" w:rsidRDefault="005B4A5F" w:rsidP="001D5093">
            <w:pPr>
              <w:suppressAutoHyphens/>
              <w:jc w:val="left"/>
              <w:rPr>
                <w:rFonts w:ascii="Segoe UI Symbol" w:hAnsi="Segoe UI Symbol"/>
                <w:spacing w:val="-2"/>
                <w:sz w:val="22"/>
              </w:rPr>
            </w:pPr>
          </w:p>
          <w:p w14:paraId="4059C3D5"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w:t>
            </w:r>
          </w:p>
        </w:tc>
        <w:tc>
          <w:tcPr>
            <w:tcW w:w="900" w:type="dxa"/>
          </w:tcPr>
          <w:p w14:paraId="4EBA8FEE" w14:textId="77777777" w:rsidR="005B4A5F" w:rsidRPr="00D5087F" w:rsidRDefault="005B4A5F" w:rsidP="001D5093">
            <w:pPr>
              <w:suppressAutoHyphens/>
              <w:jc w:val="left"/>
              <w:rPr>
                <w:rFonts w:ascii="Segoe UI Symbol" w:hAnsi="Segoe UI Symbol"/>
                <w:spacing w:val="-2"/>
                <w:sz w:val="22"/>
              </w:rPr>
            </w:pPr>
          </w:p>
        </w:tc>
        <w:tc>
          <w:tcPr>
            <w:tcW w:w="5040" w:type="dxa"/>
          </w:tcPr>
          <w:p w14:paraId="66307739"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Contract</w:t>
            </w:r>
            <w:r w:rsidR="007E703B" w:rsidRPr="00D5087F">
              <w:rPr>
                <w:rFonts w:ascii="Segoe UI Symbol" w:hAnsi="Segoe UI Symbol"/>
                <w:spacing w:val="-2"/>
                <w:sz w:val="22"/>
              </w:rPr>
              <w:t xml:space="preserve"> </w:t>
            </w:r>
            <w:r w:rsidRPr="00D5087F">
              <w:rPr>
                <w:rFonts w:ascii="Segoe UI Symbol" w:hAnsi="Segoe UI Symbol"/>
                <w:spacing w:val="-2"/>
                <w:sz w:val="22"/>
              </w:rPr>
              <w:t>name:</w:t>
            </w:r>
          </w:p>
          <w:p w14:paraId="6C5AB6C5"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Brief</w:t>
            </w:r>
            <w:r w:rsidR="007E703B" w:rsidRPr="00D5087F">
              <w:rPr>
                <w:rFonts w:ascii="Segoe UI Symbol" w:hAnsi="Segoe UI Symbol"/>
                <w:spacing w:val="-2"/>
                <w:sz w:val="22"/>
              </w:rPr>
              <w:t xml:space="preserve"> </w:t>
            </w:r>
            <w:r w:rsidRPr="00D5087F">
              <w:rPr>
                <w:rFonts w:ascii="Segoe UI Symbol" w:hAnsi="Segoe UI Symbol"/>
                <w:spacing w:val="-2"/>
                <w:sz w:val="22"/>
              </w:rPr>
              <w:t>Description</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Works</w:t>
            </w:r>
            <w:r w:rsidR="007E703B" w:rsidRPr="00D5087F">
              <w:rPr>
                <w:rFonts w:ascii="Segoe UI Symbol" w:hAnsi="Segoe UI Symbol"/>
                <w:spacing w:val="-2"/>
                <w:sz w:val="22"/>
              </w:rPr>
              <w:t xml:space="preserve"> </w:t>
            </w:r>
            <w:r w:rsidRPr="00D5087F">
              <w:rPr>
                <w:rFonts w:ascii="Segoe UI Symbol" w:hAnsi="Segoe UI Symbol"/>
                <w:spacing w:val="-2"/>
                <w:sz w:val="22"/>
              </w:rPr>
              <w:t>performed</w:t>
            </w:r>
            <w:r w:rsidR="007E703B" w:rsidRPr="00D5087F">
              <w:rPr>
                <w:rFonts w:ascii="Segoe UI Symbol" w:hAnsi="Segoe UI Symbol"/>
                <w:spacing w:val="-2"/>
                <w:sz w:val="22"/>
              </w:rPr>
              <w:t xml:space="preserve"> </w:t>
            </w:r>
            <w:r w:rsidRPr="00D5087F">
              <w:rPr>
                <w:rFonts w:ascii="Segoe UI Symbol" w:hAnsi="Segoe UI Symbol"/>
                <w:spacing w:val="-2"/>
                <w:sz w:val="22"/>
              </w:rPr>
              <w:t>by</w:t>
            </w:r>
            <w:r w:rsidR="007E703B" w:rsidRPr="00D5087F">
              <w:rPr>
                <w:rFonts w:ascii="Segoe UI Symbol" w:hAnsi="Segoe UI Symbol"/>
                <w:spacing w:val="-2"/>
                <w:sz w:val="22"/>
              </w:rPr>
              <w:t xml:space="preserve"> </w:t>
            </w:r>
            <w:r w:rsidRPr="00D5087F">
              <w:rPr>
                <w:rFonts w:ascii="Segoe UI Symbol" w:hAnsi="Segoe UI Symbol"/>
                <w:spacing w:val="-2"/>
                <w:sz w:val="22"/>
              </w:rPr>
              <w:t>the</w:t>
            </w:r>
            <w:r w:rsidR="007E703B" w:rsidRPr="00D5087F">
              <w:rPr>
                <w:rFonts w:ascii="Segoe UI Symbol" w:hAnsi="Segoe UI Symbol"/>
                <w:spacing w:val="-2"/>
                <w:sz w:val="22"/>
              </w:rPr>
              <w:t xml:space="preserve"> </w:t>
            </w:r>
            <w:r w:rsidRPr="00D5087F">
              <w:rPr>
                <w:rFonts w:ascii="Segoe UI Symbol" w:hAnsi="Segoe UI Symbol"/>
                <w:spacing w:val="-2"/>
                <w:sz w:val="22"/>
              </w:rPr>
              <w:t>Bidder:</w:t>
            </w:r>
          </w:p>
          <w:p w14:paraId="6F22A770"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Name</w:t>
            </w:r>
            <w:r w:rsidR="007E703B" w:rsidRPr="00D5087F">
              <w:rPr>
                <w:rFonts w:ascii="Segoe UI Symbol" w:hAnsi="Segoe UI Symbol"/>
                <w:spacing w:val="-2"/>
                <w:sz w:val="22"/>
              </w:rPr>
              <w:t xml:space="preserve"> </w:t>
            </w:r>
            <w:r w:rsidRPr="00D5087F">
              <w:rPr>
                <w:rFonts w:ascii="Segoe UI Symbol" w:hAnsi="Segoe UI Symbol"/>
                <w:spacing w:val="-2"/>
                <w:sz w:val="22"/>
              </w:rPr>
              <w:t>of</w:t>
            </w:r>
            <w:r w:rsidR="007E703B" w:rsidRPr="00D5087F">
              <w:rPr>
                <w:rFonts w:ascii="Segoe UI Symbol" w:hAnsi="Segoe UI Symbol"/>
                <w:spacing w:val="-2"/>
                <w:sz w:val="22"/>
              </w:rPr>
              <w:t xml:space="preserve"> </w:t>
            </w:r>
            <w:r w:rsidRPr="00D5087F">
              <w:rPr>
                <w:rFonts w:ascii="Segoe UI Symbol" w:hAnsi="Segoe UI Symbol"/>
                <w:spacing w:val="-2"/>
                <w:sz w:val="22"/>
              </w:rPr>
              <w:t>Employer:</w:t>
            </w:r>
          </w:p>
          <w:p w14:paraId="1F7E67E7"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Address:</w:t>
            </w:r>
          </w:p>
        </w:tc>
        <w:tc>
          <w:tcPr>
            <w:tcW w:w="1260" w:type="dxa"/>
          </w:tcPr>
          <w:p w14:paraId="4F64D844" w14:textId="77777777" w:rsidR="005B4A5F" w:rsidRPr="00D5087F" w:rsidRDefault="005B4A5F" w:rsidP="001D5093">
            <w:pPr>
              <w:suppressAutoHyphens/>
              <w:jc w:val="left"/>
              <w:rPr>
                <w:rFonts w:ascii="Segoe UI Symbol" w:hAnsi="Segoe UI Symbol"/>
                <w:spacing w:val="-2"/>
                <w:sz w:val="22"/>
              </w:rPr>
            </w:pPr>
          </w:p>
          <w:p w14:paraId="6AC99040" w14:textId="77777777" w:rsidR="005B4A5F" w:rsidRPr="00D5087F" w:rsidRDefault="005B4A5F" w:rsidP="001D5093">
            <w:pPr>
              <w:suppressAutoHyphens/>
              <w:jc w:val="left"/>
              <w:rPr>
                <w:rFonts w:ascii="Segoe UI Symbol" w:hAnsi="Segoe UI Symbol"/>
                <w:spacing w:val="-2"/>
                <w:sz w:val="22"/>
              </w:rPr>
            </w:pPr>
            <w:r w:rsidRPr="00D5087F">
              <w:rPr>
                <w:rFonts w:ascii="Segoe UI Symbol" w:hAnsi="Segoe UI Symbol"/>
                <w:spacing w:val="-2"/>
                <w:sz w:val="22"/>
              </w:rPr>
              <w:t>_________</w:t>
            </w:r>
          </w:p>
          <w:p w14:paraId="51AFE880" w14:textId="77777777" w:rsidR="005B4A5F" w:rsidRPr="00D5087F" w:rsidRDefault="005B4A5F" w:rsidP="001D5093">
            <w:pPr>
              <w:suppressAutoHyphens/>
              <w:jc w:val="left"/>
              <w:rPr>
                <w:rFonts w:ascii="Segoe UI Symbol" w:hAnsi="Segoe UI Symbol"/>
                <w:spacing w:val="-2"/>
                <w:sz w:val="22"/>
              </w:rPr>
            </w:pPr>
          </w:p>
        </w:tc>
      </w:tr>
    </w:tbl>
    <w:p w14:paraId="523A954B" w14:textId="77777777" w:rsidR="005B4A5F" w:rsidRPr="00D5087F" w:rsidRDefault="005B4A5F" w:rsidP="001D5093">
      <w:pPr>
        <w:suppressAutoHyphens/>
        <w:jc w:val="left"/>
        <w:rPr>
          <w:rFonts w:ascii="Segoe UI Symbol" w:hAnsi="Segoe UI Symbol"/>
          <w:spacing w:val="-2"/>
        </w:rPr>
      </w:pPr>
    </w:p>
    <w:p w14:paraId="2C7E2D99" w14:textId="77777777" w:rsidR="005B4A5F" w:rsidRPr="00D5087F" w:rsidRDefault="005B4A5F" w:rsidP="001D5093">
      <w:pPr>
        <w:pStyle w:val="Outline"/>
        <w:suppressAutoHyphens/>
        <w:spacing w:before="0"/>
        <w:rPr>
          <w:rFonts w:ascii="Segoe UI Symbol" w:hAnsi="Segoe UI Symbol"/>
          <w:iCs/>
        </w:rPr>
      </w:pPr>
      <w:r w:rsidRPr="00D5087F">
        <w:rPr>
          <w:rFonts w:ascii="Segoe UI Symbol" w:hAnsi="Segoe UI Symbol"/>
          <w:kern w:val="0"/>
        </w:rPr>
        <w:t>*List</w:t>
      </w:r>
      <w:r w:rsidR="007E703B" w:rsidRPr="00D5087F">
        <w:rPr>
          <w:rFonts w:ascii="Segoe UI Symbol" w:hAnsi="Segoe UI Symbol"/>
          <w:kern w:val="0"/>
        </w:rPr>
        <w:t xml:space="preserve"> </w:t>
      </w:r>
      <w:r w:rsidRPr="00D5087F">
        <w:rPr>
          <w:rFonts w:ascii="Segoe UI Symbol" w:hAnsi="Segoe UI Symbol"/>
          <w:kern w:val="0"/>
        </w:rPr>
        <w:t>calendar</w:t>
      </w:r>
      <w:r w:rsidR="007E703B" w:rsidRPr="00D5087F">
        <w:rPr>
          <w:rFonts w:ascii="Segoe UI Symbol" w:hAnsi="Segoe UI Symbol"/>
          <w:kern w:val="0"/>
        </w:rPr>
        <w:t xml:space="preserve"> </w:t>
      </w:r>
      <w:r w:rsidRPr="00D5087F">
        <w:rPr>
          <w:rFonts w:ascii="Segoe UI Symbol" w:hAnsi="Segoe UI Symbol"/>
          <w:kern w:val="0"/>
        </w:rPr>
        <w:t>year</w:t>
      </w:r>
      <w:r w:rsidR="007E703B" w:rsidRPr="00D5087F">
        <w:rPr>
          <w:rFonts w:ascii="Segoe UI Symbol" w:hAnsi="Segoe UI Symbol"/>
          <w:kern w:val="0"/>
        </w:rPr>
        <w:t xml:space="preserve"> </w:t>
      </w:r>
      <w:r w:rsidRPr="00D5087F">
        <w:rPr>
          <w:rFonts w:ascii="Segoe UI Symbol" w:hAnsi="Segoe UI Symbol"/>
          <w:kern w:val="0"/>
        </w:rPr>
        <w:t>for</w:t>
      </w:r>
      <w:r w:rsidR="007E703B" w:rsidRPr="00D5087F">
        <w:rPr>
          <w:rFonts w:ascii="Segoe UI Symbol" w:hAnsi="Segoe UI Symbol"/>
          <w:kern w:val="0"/>
        </w:rPr>
        <w:t xml:space="preserve"> </w:t>
      </w:r>
      <w:r w:rsidRPr="00D5087F">
        <w:rPr>
          <w:rFonts w:ascii="Segoe UI Symbol" w:hAnsi="Segoe UI Symbol"/>
          <w:kern w:val="0"/>
        </w:rPr>
        <w:t>years</w:t>
      </w:r>
      <w:r w:rsidR="007E703B" w:rsidRPr="00D5087F">
        <w:rPr>
          <w:rFonts w:ascii="Segoe UI Symbol" w:hAnsi="Segoe UI Symbol"/>
          <w:kern w:val="0"/>
        </w:rPr>
        <w:t xml:space="preserve"> </w:t>
      </w:r>
      <w:r w:rsidRPr="00D5087F">
        <w:rPr>
          <w:rFonts w:ascii="Segoe UI Symbol" w:hAnsi="Segoe UI Symbol"/>
          <w:kern w:val="0"/>
        </w:rPr>
        <w:t>with</w:t>
      </w:r>
      <w:r w:rsidR="007E703B" w:rsidRPr="00D5087F">
        <w:rPr>
          <w:rFonts w:ascii="Segoe UI Symbol" w:hAnsi="Segoe UI Symbol"/>
          <w:kern w:val="0"/>
        </w:rPr>
        <w:t xml:space="preserve"> </w:t>
      </w:r>
      <w:r w:rsidRPr="00D5087F">
        <w:rPr>
          <w:rFonts w:ascii="Segoe UI Symbol" w:hAnsi="Segoe UI Symbol"/>
          <w:kern w:val="0"/>
        </w:rPr>
        <w:t>contracts</w:t>
      </w:r>
      <w:r w:rsidR="007E703B" w:rsidRPr="00D5087F">
        <w:rPr>
          <w:rFonts w:ascii="Segoe UI Symbol" w:hAnsi="Segoe UI Symbol"/>
          <w:kern w:val="0"/>
        </w:rPr>
        <w:t xml:space="preserve"> </w:t>
      </w:r>
      <w:r w:rsidRPr="00D5087F">
        <w:rPr>
          <w:rFonts w:ascii="Segoe UI Symbol" w:hAnsi="Segoe UI Symbol"/>
          <w:kern w:val="0"/>
        </w:rPr>
        <w:t>with</w:t>
      </w:r>
      <w:r w:rsidR="007E703B" w:rsidRPr="00D5087F">
        <w:rPr>
          <w:rFonts w:ascii="Segoe UI Symbol" w:hAnsi="Segoe UI Symbol"/>
          <w:kern w:val="0"/>
        </w:rPr>
        <w:t xml:space="preserve"> </w:t>
      </w:r>
      <w:r w:rsidRPr="00D5087F">
        <w:rPr>
          <w:rFonts w:ascii="Segoe UI Symbol" w:hAnsi="Segoe UI Symbol"/>
          <w:kern w:val="0"/>
        </w:rPr>
        <w:t>at</w:t>
      </w:r>
      <w:r w:rsidR="007E703B" w:rsidRPr="00D5087F">
        <w:rPr>
          <w:rFonts w:ascii="Segoe UI Symbol" w:hAnsi="Segoe UI Symbol"/>
          <w:kern w:val="0"/>
        </w:rPr>
        <w:t xml:space="preserve"> </w:t>
      </w:r>
      <w:r w:rsidRPr="00D5087F">
        <w:rPr>
          <w:rFonts w:ascii="Segoe UI Symbol" w:hAnsi="Segoe UI Symbol"/>
          <w:kern w:val="0"/>
        </w:rPr>
        <w:t>least</w:t>
      </w:r>
      <w:r w:rsidR="007E703B" w:rsidRPr="00D5087F">
        <w:rPr>
          <w:rFonts w:ascii="Segoe UI Symbol" w:hAnsi="Segoe UI Symbol"/>
          <w:kern w:val="0"/>
        </w:rPr>
        <w:t xml:space="preserve"> </w:t>
      </w:r>
      <w:r w:rsidRPr="00D5087F">
        <w:rPr>
          <w:rFonts w:ascii="Segoe UI Symbol" w:hAnsi="Segoe UI Symbol"/>
          <w:kern w:val="0"/>
        </w:rPr>
        <w:t>nine</w:t>
      </w:r>
      <w:r w:rsidR="007E703B" w:rsidRPr="00D5087F">
        <w:rPr>
          <w:rFonts w:ascii="Segoe UI Symbol" w:hAnsi="Segoe UI Symbol"/>
          <w:kern w:val="0"/>
        </w:rPr>
        <w:t xml:space="preserve"> </w:t>
      </w:r>
      <w:r w:rsidRPr="00D5087F">
        <w:rPr>
          <w:rFonts w:ascii="Segoe UI Symbol" w:hAnsi="Segoe UI Symbol"/>
          <w:kern w:val="0"/>
        </w:rPr>
        <w:t>(9)</w:t>
      </w:r>
      <w:r w:rsidR="007E703B" w:rsidRPr="00D5087F">
        <w:rPr>
          <w:rFonts w:ascii="Segoe UI Symbol" w:hAnsi="Segoe UI Symbol"/>
          <w:kern w:val="0"/>
        </w:rPr>
        <w:t xml:space="preserve"> </w:t>
      </w:r>
      <w:r w:rsidRPr="00D5087F">
        <w:rPr>
          <w:rFonts w:ascii="Segoe UI Symbol" w:hAnsi="Segoe UI Symbol"/>
          <w:kern w:val="0"/>
        </w:rPr>
        <w:t>months</w:t>
      </w:r>
      <w:r w:rsidR="007E703B" w:rsidRPr="00D5087F">
        <w:rPr>
          <w:rFonts w:ascii="Segoe UI Symbol" w:hAnsi="Segoe UI Symbol"/>
          <w:kern w:val="0"/>
        </w:rPr>
        <w:t xml:space="preserve"> </w:t>
      </w:r>
      <w:r w:rsidRPr="00D5087F">
        <w:rPr>
          <w:rFonts w:ascii="Segoe UI Symbol" w:hAnsi="Segoe UI Symbol"/>
          <w:kern w:val="0"/>
        </w:rPr>
        <w:t>activity</w:t>
      </w:r>
      <w:r w:rsidR="007E703B" w:rsidRPr="00D5087F">
        <w:rPr>
          <w:rFonts w:ascii="Segoe UI Symbol" w:hAnsi="Segoe UI Symbol"/>
          <w:kern w:val="0"/>
        </w:rPr>
        <w:t xml:space="preserve"> </w:t>
      </w:r>
      <w:r w:rsidRPr="00D5087F">
        <w:rPr>
          <w:rFonts w:ascii="Segoe UI Symbol" w:hAnsi="Segoe UI Symbol"/>
          <w:kern w:val="0"/>
        </w:rPr>
        <w:t>per</w:t>
      </w:r>
      <w:r w:rsidR="007E703B" w:rsidRPr="00D5087F">
        <w:rPr>
          <w:rFonts w:ascii="Segoe UI Symbol" w:hAnsi="Segoe UI Symbol"/>
          <w:kern w:val="0"/>
        </w:rPr>
        <w:t xml:space="preserve"> </w:t>
      </w:r>
      <w:r w:rsidRPr="00D5087F">
        <w:rPr>
          <w:rFonts w:ascii="Segoe UI Symbol" w:hAnsi="Segoe UI Symbol"/>
          <w:kern w:val="0"/>
        </w:rPr>
        <w:t>year</w:t>
      </w:r>
      <w:r w:rsidR="007E703B" w:rsidRPr="00D5087F">
        <w:rPr>
          <w:rFonts w:ascii="Segoe UI Symbol" w:hAnsi="Segoe UI Symbol"/>
          <w:kern w:val="0"/>
        </w:rPr>
        <w:t xml:space="preserve"> </w:t>
      </w:r>
      <w:r w:rsidRPr="00D5087F">
        <w:rPr>
          <w:rFonts w:ascii="Segoe UI Symbol" w:hAnsi="Segoe UI Symbol"/>
          <w:kern w:val="0"/>
        </w:rPr>
        <w:t>starting</w:t>
      </w:r>
      <w:r w:rsidR="007E703B" w:rsidRPr="00D5087F">
        <w:rPr>
          <w:rFonts w:ascii="Segoe UI Symbol" w:hAnsi="Segoe UI Symbol"/>
          <w:kern w:val="0"/>
        </w:rPr>
        <w:t xml:space="preserve"> </w:t>
      </w:r>
      <w:r w:rsidRPr="00D5087F">
        <w:rPr>
          <w:rFonts w:ascii="Segoe UI Symbol" w:hAnsi="Segoe UI Symbol"/>
          <w:kern w:val="0"/>
        </w:rPr>
        <w:t>with</w:t>
      </w:r>
      <w:r w:rsidR="007E703B" w:rsidRPr="00D5087F">
        <w:rPr>
          <w:rFonts w:ascii="Segoe UI Symbol" w:hAnsi="Segoe UI Symbol"/>
          <w:kern w:val="0"/>
        </w:rPr>
        <w:t xml:space="preserve"> </w:t>
      </w:r>
      <w:r w:rsidRPr="00D5087F">
        <w:rPr>
          <w:rFonts w:ascii="Segoe UI Symbol" w:hAnsi="Segoe UI Symbol"/>
          <w:kern w:val="0"/>
        </w:rPr>
        <w:t>the</w:t>
      </w:r>
      <w:r w:rsidR="007E703B" w:rsidRPr="00D5087F">
        <w:rPr>
          <w:rFonts w:ascii="Segoe UI Symbol" w:hAnsi="Segoe UI Symbol"/>
          <w:kern w:val="0"/>
        </w:rPr>
        <w:t xml:space="preserve"> </w:t>
      </w:r>
      <w:r w:rsidRPr="00D5087F">
        <w:rPr>
          <w:rFonts w:ascii="Segoe UI Symbol" w:hAnsi="Segoe UI Symbol"/>
          <w:kern w:val="0"/>
        </w:rPr>
        <w:t>earliest</w:t>
      </w:r>
      <w:r w:rsidR="007E703B" w:rsidRPr="00D5087F">
        <w:rPr>
          <w:rFonts w:ascii="Segoe UI Symbol" w:hAnsi="Segoe UI Symbol"/>
          <w:kern w:val="0"/>
        </w:rPr>
        <w:t xml:space="preserve"> </w:t>
      </w:r>
      <w:r w:rsidRPr="00D5087F">
        <w:rPr>
          <w:rFonts w:ascii="Segoe UI Symbol" w:hAnsi="Segoe UI Symbol"/>
          <w:kern w:val="0"/>
        </w:rPr>
        <w:t>year</w:t>
      </w:r>
      <w:r w:rsidRPr="00D5087F">
        <w:rPr>
          <w:rFonts w:ascii="Segoe UI Symbol" w:hAnsi="Segoe UI Symbol"/>
          <w:kern w:val="0"/>
        </w:rPr>
        <w:br w:type="page"/>
      </w:r>
    </w:p>
    <w:p w14:paraId="7FA807C4" w14:textId="77777777" w:rsidR="005B4A5F" w:rsidRPr="00D5087F" w:rsidRDefault="005B4A5F" w:rsidP="00D5087F">
      <w:pPr>
        <w:pStyle w:val="Heading4"/>
        <w:jc w:val="center"/>
        <w:rPr>
          <w:rFonts w:ascii="Segoe UI Symbol" w:hAnsi="Segoe UI Symbol"/>
          <w:b/>
          <w:sz w:val="28"/>
          <w:szCs w:val="28"/>
        </w:rPr>
      </w:pPr>
      <w:bookmarkStart w:id="730" w:name="_Toc498849284"/>
      <w:bookmarkStart w:id="731" w:name="_Toc498850126"/>
      <w:bookmarkStart w:id="732" w:name="_Toc498851731"/>
      <w:bookmarkStart w:id="733" w:name="_Toc59142596"/>
      <w:bookmarkStart w:id="734" w:name="_Toc88745217"/>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EXP</w:t>
      </w:r>
      <w:r w:rsidR="007E703B" w:rsidRPr="00D5087F">
        <w:rPr>
          <w:rFonts w:ascii="Segoe UI Symbol" w:hAnsi="Segoe UI Symbol"/>
          <w:b/>
          <w:sz w:val="28"/>
          <w:szCs w:val="28"/>
        </w:rPr>
        <w:t xml:space="preserve"> </w:t>
      </w:r>
      <w:r w:rsidRPr="00D5087F">
        <w:rPr>
          <w:rFonts w:ascii="Segoe UI Symbol" w:hAnsi="Segoe UI Symbol"/>
          <w:b/>
          <w:sz w:val="28"/>
          <w:szCs w:val="28"/>
        </w:rPr>
        <w:t>–4.</w:t>
      </w:r>
      <w:bookmarkEnd w:id="730"/>
      <w:bookmarkEnd w:id="731"/>
      <w:bookmarkEnd w:id="732"/>
      <w:r w:rsidRPr="00D5087F">
        <w:rPr>
          <w:rFonts w:ascii="Segoe UI Symbol" w:hAnsi="Segoe UI Symbol"/>
          <w:b/>
          <w:sz w:val="28"/>
          <w:szCs w:val="28"/>
        </w:rPr>
        <w:t>2(a)</w:t>
      </w:r>
      <w:bookmarkEnd w:id="733"/>
      <w:bookmarkEnd w:id="734"/>
    </w:p>
    <w:p w14:paraId="6C3EEB74" w14:textId="77777777" w:rsidR="005B4A5F" w:rsidRPr="00D5087F" w:rsidRDefault="005B4A5F" w:rsidP="003F63D5">
      <w:pPr>
        <w:pStyle w:val="Heading5"/>
      </w:pPr>
      <w:bookmarkStart w:id="735" w:name="_Toc437968897"/>
      <w:bookmarkStart w:id="736" w:name="_Toc498847220"/>
      <w:bookmarkStart w:id="737" w:name="_Toc498850127"/>
      <w:bookmarkStart w:id="738" w:name="_Toc498851732"/>
      <w:bookmarkStart w:id="739" w:name="_Toc499021799"/>
      <w:bookmarkStart w:id="740" w:name="_Toc499023482"/>
      <w:bookmarkStart w:id="741" w:name="_Toc501529964"/>
      <w:bookmarkStart w:id="742" w:name="_Toc23302384"/>
      <w:bookmarkStart w:id="743" w:name="_Toc125871317"/>
      <w:bookmarkStart w:id="744" w:name="_Toc197236053"/>
      <w:bookmarkStart w:id="745" w:name="_Toc88745218"/>
      <w:r w:rsidRPr="00D5087F">
        <w:t>Specific</w:t>
      </w:r>
      <w:r w:rsidR="007E703B" w:rsidRPr="00D5087F">
        <w:t xml:space="preserve"> </w:t>
      </w:r>
      <w:r w:rsidRPr="00D5087F">
        <w:t>Experience</w:t>
      </w:r>
      <w:bookmarkEnd w:id="735"/>
      <w:bookmarkEnd w:id="736"/>
      <w:bookmarkEnd w:id="737"/>
      <w:bookmarkEnd w:id="738"/>
      <w:bookmarkEnd w:id="739"/>
      <w:bookmarkEnd w:id="740"/>
      <w:bookmarkEnd w:id="741"/>
      <w:bookmarkEnd w:id="742"/>
      <w:bookmarkEnd w:id="743"/>
      <w:bookmarkEnd w:id="744"/>
      <w:bookmarkEnd w:id="745"/>
    </w:p>
    <w:p w14:paraId="44DBA7B8" w14:textId="77777777" w:rsidR="005B4A5F" w:rsidRPr="00D5087F" w:rsidRDefault="005B4A5F" w:rsidP="001D5093">
      <w:pPr>
        <w:tabs>
          <w:tab w:val="right" w:pos="900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w:t>
      </w:r>
      <w:proofErr w:type="gramEnd"/>
      <w:r w:rsidRPr="00D5087F">
        <w:rPr>
          <w:rFonts w:ascii="Segoe UI Symbol" w:hAnsi="Segoe UI Symbol"/>
        </w:rPr>
        <w:t>__________________________</w:t>
      </w:r>
      <w:r w:rsidR="007E703B" w:rsidRPr="00D5087F">
        <w:rPr>
          <w:rFonts w:ascii="Segoe UI Symbol" w:hAnsi="Segoe UI Symbol"/>
        </w:rPr>
        <w:t xml:space="preserve">     </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_____________________</w:t>
      </w:r>
    </w:p>
    <w:p w14:paraId="39BE0AF2" w14:textId="4CAD35F3" w:rsidR="005B4A5F" w:rsidRPr="00D5087F" w:rsidRDefault="005B4A5F" w:rsidP="001D5093">
      <w:pPr>
        <w:tabs>
          <w:tab w:val="right" w:pos="9000"/>
        </w:tabs>
        <w:rPr>
          <w:rFonts w:ascii="Segoe UI Symbol" w:hAnsi="Segoe UI Symbol"/>
        </w:rPr>
      </w:pPr>
      <w:r w:rsidRPr="00D5087F">
        <w:rPr>
          <w:rFonts w:ascii="Segoe UI Symbol" w:hAnsi="Segoe UI Symbol"/>
          <w:spacing w:val="-2"/>
        </w:rPr>
        <w:t>JV</w:t>
      </w:r>
      <w:r w:rsidR="00A479EB" w:rsidRPr="00D5087F">
        <w:rPr>
          <w:rFonts w:ascii="Segoe UI Symbol" w:hAnsi="Segoe UI Symbol"/>
          <w:spacing w:val="-2"/>
        </w:rPr>
        <w:t xml:space="preserve"> </w:t>
      </w:r>
      <w:r w:rsidR="0045771F" w:rsidRPr="00D5087F">
        <w:rPr>
          <w:rFonts w:ascii="Segoe UI Symbol" w:hAnsi="Segoe UI Symbol"/>
          <w:spacing w:val="-2"/>
        </w:rPr>
        <w:t>Member</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Name:</w:t>
      </w:r>
      <w:r w:rsidR="007E703B" w:rsidRPr="00D5087F">
        <w:rPr>
          <w:rFonts w:ascii="Segoe UI Symbol" w:hAnsi="Segoe UI Symbol"/>
          <w:spacing w:val="-2"/>
        </w:rPr>
        <w:t xml:space="preserve"> </w:t>
      </w:r>
      <w:proofErr w:type="gramStart"/>
      <w:r w:rsidRPr="00D5087F">
        <w:rPr>
          <w:rFonts w:ascii="Segoe UI Symbol" w:hAnsi="Segoe UI Symbol"/>
          <w:spacing w:val="-2"/>
        </w:rPr>
        <w:t>_________________________</w:t>
      </w: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proofErr w:type="gramEnd"/>
      <w:r w:rsidRPr="00D5087F">
        <w:rPr>
          <w:rFonts w:ascii="Segoe UI Symbol" w:hAnsi="Segoe UI Symbol"/>
        </w:rPr>
        <w:t>__________________</w:t>
      </w:r>
      <w:r w:rsidR="007E703B" w:rsidRPr="00D5087F">
        <w:rPr>
          <w:rFonts w:ascii="Segoe UI Symbol" w:hAnsi="Segoe UI Symbol"/>
        </w:rPr>
        <w:t xml:space="preserve">   </w:t>
      </w:r>
    </w:p>
    <w:p w14:paraId="4AB6BC3B" w14:textId="77777777" w:rsidR="005B4A5F" w:rsidRPr="00D5087F" w:rsidRDefault="005B4A5F" w:rsidP="001D5093">
      <w:pPr>
        <w:pStyle w:val="Outline"/>
        <w:tabs>
          <w:tab w:val="right" w:pos="9000"/>
        </w:tabs>
        <w:suppressAutoHyphens/>
        <w:spacing w:before="120"/>
        <w:rPr>
          <w:rFonts w:ascii="Segoe UI Symbol" w:hAnsi="Segoe UI Symbol"/>
        </w:rPr>
      </w:pPr>
      <w:r w:rsidRPr="00D5087F">
        <w:rPr>
          <w:rFonts w:ascii="Segoe UI Symbol" w:hAnsi="Segoe UI Symbol"/>
        </w:rPr>
        <w:tab/>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proofErr w:type="gramStart"/>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w:t>
      </w:r>
      <w:r w:rsidR="007E703B" w:rsidRPr="00D5087F">
        <w:rPr>
          <w:rFonts w:ascii="Segoe UI Symbol" w:hAnsi="Segoe UI Symbol"/>
        </w:rPr>
        <w:t xml:space="preserve"> </w:t>
      </w:r>
      <w:r w:rsidRPr="00D5087F">
        <w:rPr>
          <w:rFonts w:ascii="Segoe UI Symbol" w:hAnsi="Segoe UI Symbol"/>
        </w:rPr>
        <w:t>pages</w:t>
      </w:r>
    </w:p>
    <w:p w14:paraId="5F6006DD" w14:textId="77777777" w:rsidR="005B4A5F" w:rsidRPr="00D5087F" w:rsidRDefault="005B4A5F" w:rsidP="001D5093">
      <w:pPr>
        <w:pStyle w:val="Outline"/>
        <w:suppressAutoHyphens/>
        <w:spacing w:before="120"/>
        <w:rPr>
          <w:rFonts w:ascii="Segoe UI Symbol" w:hAnsi="Segoe UI Symbol"/>
          <w:spacing w:val="-2"/>
          <w:kern w:val="0"/>
        </w:rPr>
      </w:pPr>
    </w:p>
    <w:tbl>
      <w:tblPr>
        <w:tblW w:w="9312" w:type="dxa"/>
        <w:tblInd w:w="-150" w:type="dxa"/>
        <w:tblLayout w:type="fixed"/>
        <w:tblCellMar>
          <w:left w:w="72" w:type="dxa"/>
          <w:right w:w="72" w:type="dxa"/>
        </w:tblCellMar>
        <w:tblLook w:val="0000" w:firstRow="0" w:lastRow="0" w:firstColumn="0" w:lastColumn="0" w:noHBand="0" w:noVBand="0"/>
      </w:tblPr>
      <w:tblGrid>
        <w:gridCol w:w="4434"/>
        <w:gridCol w:w="1548"/>
        <w:gridCol w:w="1800"/>
        <w:gridCol w:w="1530"/>
      </w:tblGrid>
      <w:tr w:rsidR="005B4A5F" w:rsidRPr="00143E6E" w14:paraId="5FC5F7EC" w14:textId="77777777" w:rsidTr="00733470">
        <w:trPr>
          <w:cantSplit/>
          <w:tblHeader/>
        </w:trPr>
        <w:tc>
          <w:tcPr>
            <w:tcW w:w="4434" w:type="dxa"/>
            <w:tcBorders>
              <w:top w:val="single" w:sz="6" w:space="0" w:color="auto"/>
              <w:left w:val="single" w:sz="6" w:space="0" w:color="auto"/>
              <w:bottom w:val="single" w:sz="6" w:space="0" w:color="auto"/>
              <w:right w:val="single" w:sz="6" w:space="0" w:color="auto"/>
            </w:tcBorders>
          </w:tcPr>
          <w:p w14:paraId="01F4278D" w14:textId="77777777" w:rsidR="005B4A5F" w:rsidRPr="00D5087F" w:rsidRDefault="005B4A5F" w:rsidP="001D5093">
            <w:pPr>
              <w:suppressAutoHyphens/>
              <w:spacing w:before="60" w:after="60"/>
              <w:jc w:val="left"/>
              <w:rPr>
                <w:rFonts w:ascii="Segoe UI Symbol" w:hAnsi="Segoe UI Symbol"/>
                <w:b/>
                <w:spacing w:val="-2"/>
                <w:szCs w:val="24"/>
              </w:rPr>
            </w:pPr>
            <w:r w:rsidRPr="00D5087F">
              <w:rPr>
                <w:rFonts w:ascii="Segoe UI Symbol" w:hAnsi="Segoe UI Symbol"/>
                <w:b/>
                <w:spacing w:val="-2"/>
                <w:szCs w:val="24"/>
              </w:rPr>
              <w:t>Similar</w:t>
            </w:r>
            <w:r w:rsidR="007E703B" w:rsidRPr="00D5087F">
              <w:rPr>
                <w:rFonts w:ascii="Segoe UI Symbol" w:hAnsi="Segoe UI Symbol"/>
                <w:b/>
                <w:spacing w:val="-2"/>
                <w:szCs w:val="24"/>
              </w:rPr>
              <w:t xml:space="preserve"> </w:t>
            </w:r>
            <w:r w:rsidRPr="00D5087F">
              <w:rPr>
                <w:rFonts w:ascii="Segoe UI Symbol" w:hAnsi="Segoe UI Symbol"/>
                <w:b/>
                <w:spacing w:val="-2"/>
                <w:szCs w:val="24"/>
              </w:rPr>
              <w:t>Contract</w:t>
            </w:r>
            <w:r w:rsidR="007E703B" w:rsidRPr="00D5087F">
              <w:rPr>
                <w:rFonts w:ascii="Segoe UI Symbol" w:hAnsi="Segoe UI Symbol"/>
                <w:b/>
                <w:spacing w:val="-2"/>
                <w:szCs w:val="24"/>
              </w:rPr>
              <w:t xml:space="preserve"> </w:t>
            </w:r>
            <w:r w:rsidRPr="00D5087F">
              <w:rPr>
                <w:rFonts w:ascii="Segoe UI Symbol" w:hAnsi="Segoe UI Symbol"/>
                <w:b/>
                <w:spacing w:val="-2"/>
                <w:szCs w:val="24"/>
              </w:rPr>
              <w:t>Number</w:t>
            </w:r>
            <w:proofErr w:type="gramStart"/>
            <w:r w:rsidRPr="00D5087F">
              <w:rPr>
                <w:rFonts w:ascii="Segoe UI Symbol" w:hAnsi="Segoe UI Symbol"/>
                <w:b/>
                <w:spacing w:val="-2"/>
                <w:szCs w:val="24"/>
              </w:rPr>
              <w:t>:</w:t>
            </w:r>
            <w:r w:rsidR="007E703B" w:rsidRPr="00D5087F">
              <w:rPr>
                <w:rFonts w:ascii="Segoe UI Symbol" w:hAnsi="Segoe UI Symbol"/>
                <w:b/>
                <w:spacing w:val="-2"/>
                <w:szCs w:val="24"/>
              </w:rPr>
              <w:t xml:space="preserve">  </w:t>
            </w:r>
            <w:r w:rsidRPr="00D5087F">
              <w:rPr>
                <w:rFonts w:ascii="Segoe UI Symbol" w:hAnsi="Segoe UI Symbol"/>
                <w:b/>
                <w:spacing w:val="-2"/>
                <w:szCs w:val="24"/>
              </w:rPr>
              <w:t>_</w:t>
            </w:r>
            <w:proofErr w:type="gramEnd"/>
            <w:r w:rsidRPr="00D5087F">
              <w:rPr>
                <w:rFonts w:ascii="Segoe UI Symbol" w:hAnsi="Segoe UI Symbol"/>
                <w:b/>
                <w:spacing w:val="-2"/>
                <w:szCs w:val="24"/>
              </w:rPr>
              <w:t>__</w:t>
            </w:r>
            <w:r w:rsidR="007E703B" w:rsidRPr="00D5087F">
              <w:rPr>
                <w:rFonts w:ascii="Segoe UI Symbol" w:hAnsi="Segoe UI Symbol"/>
                <w:b/>
                <w:spacing w:val="-2"/>
                <w:szCs w:val="24"/>
              </w:rPr>
              <w:t xml:space="preserve"> </w:t>
            </w:r>
            <w:r w:rsidRPr="00D5087F">
              <w:rPr>
                <w:rFonts w:ascii="Segoe UI Symbol" w:hAnsi="Segoe UI Symbol"/>
                <w:b/>
                <w:spacing w:val="-2"/>
                <w:szCs w:val="24"/>
              </w:rPr>
              <w:t>of</w:t>
            </w:r>
            <w:r w:rsidR="007E703B" w:rsidRPr="00D5087F">
              <w:rPr>
                <w:rFonts w:ascii="Segoe UI Symbol" w:hAnsi="Segoe UI Symbol"/>
                <w:b/>
                <w:spacing w:val="-2"/>
                <w:szCs w:val="24"/>
              </w:rPr>
              <w:t xml:space="preserve"> </w:t>
            </w:r>
            <w:r w:rsidRPr="00D5087F">
              <w:rPr>
                <w:rFonts w:ascii="Segoe UI Symbol" w:hAnsi="Segoe UI Symbol"/>
                <w:b/>
                <w:spacing w:val="-2"/>
                <w:szCs w:val="24"/>
              </w:rPr>
              <w:t>___</w:t>
            </w:r>
            <w:r w:rsidR="007E703B" w:rsidRPr="00D5087F">
              <w:rPr>
                <w:rFonts w:ascii="Segoe UI Symbol" w:hAnsi="Segoe UI Symbol"/>
                <w:b/>
                <w:spacing w:val="-2"/>
                <w:szCs w:val="24"/>
              </w:rPr>
              <w:t xml:space="preserve"> </w:t>
            </w:r>
            <w:r w:rsidRPr="00D5087F">
              <w:rPr>
                <w:rFonts w:ascii="Segoe UI Symbol" w:hAnsi="Segoe UI Symbol"/>
                <w:b/>
                <w:spacing w:val="-2"/>
                <w:szCs w:val="24"/>
              </w:rPr>
              <w:t>required.</w:t>
            </w:r>
          </w:p>
        </w:tc>
        <w:tc>
          <w:tcPr>
            <w:tcW w:w="4878" w:type="dxa"/>
            <w:gridSpan w:val="3"/>
            <w:tcBorders>
              <w:top w:val="single" w:sz="6" w:space="0" w:color="auto"/>
              <w:left w:val="single" w:sz="6" w:space="0" w:color="auto"/>
              <w:bottom w:val="single" w:sz="6" w:space="0" w:color="auto"/>
              <w:right w:val="single" w:sz="6" w:space="0" w:color="auto"/>
            </w:tcBorders>
          </w:tcPr>
          <w:p w14:paraId="0E9E08D8" w14:textId="77777777" w:rsidR="005B4A5F" w:rsidRPr="00D5087F" w:rsidRDefault="005B4A5F" w:rsidP="001D5093">
            <w:pPr>
              <w:suppressAutoHyphens/>
              <w:spacing w:before="60" w:after="60"/>
              <w:jc w:val="center"/>
              <w:rPr>
                <w:rFonts w:ascii="Segoe UI Symbol" w:hAnsi="Segoe UI Symbol"/>
                <w:b/>
                <w:spacing w:val="-2"/>
                <w:szCs w:val="24"/>
              </w:rPr>
            </w:pPr>
            <w:r w:rsidRPr="00D5087F">
              <w:rPr>
                <w:rFonts w:ascii="Segoe UI Symbol" w:hAnsi="Segoe UI Symbol"/>
                <w:b/>
                <w:spacing w:val="-2"/>
                <w:szCs w:val="24"/>
              </w:rPr>
              <w:t>Information</w:t>
            </w:r>
          </w:p>
        </w:tc>
      </w:tr>
      <w:tr w:rsidR="005B4A5F" w:rsidRPr="00143E6E" w14:paraId="202AB44A"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48C50515"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4960C321"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r w:rsidR="005B4A5F" w:rsidRPr="00143E6E" w14:paraId="59934878"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2153328F"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Award</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p>
          <w:p w14:paraId="0FC749DB"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date</w:t>
            </w:r>
          </w:p>
        </w:tc>
        <w:tc>
          <w:tcPr>
            <w:tcW w:w="4878" w:type="dxa"/>
            <w:gridSpan w:val="3"/>
            <w:tcBorders>
              <w:top w:val="single" w:sz="6" w:space="0" w:color="auto"/>
              <w:left w:val="nil"/>
              <w:bottom w:val="single" w:sz="6" w:space="0" w:color="auto"/>
              <w:right w:val="single" w:sz="6" w:space="0" w:color="auto"/>
            </w:tcBorders>
          </w:tcPr>
          <w:p w14:paraId="6B6908FC"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378A8EC1"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r w:rsidR="005B4A5F" w:rsidRPr="00143E6E" w14:paraId="167F32A7"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025012F1" w14:textId="77777777" w:rsidR="005B4A5F" w:rsidRPr="00D5087F" w:rsidRDefault="005B4A5F" w:rsidP="001D5093">
            <w:pPr>
              <w:pStyle w:val="BodyText"/>
              <w:spacing w:before="60" w:after="60"/>
              <w:rPr>
                <w:rFonts w:ascii="Segoe UI Symbol" w:hAnsi="Segoe UI Symbol"/>
              </w:rPr>
            </w:pPr>
          </w:p>
        </w:tc>
        <w:tc>
          <w:tcPr>
            <w:tcW w:w="4878" w:type="dxa"/>
            <w:gridSpan w:val="3"/>
            <w:tcBorders>
              <w:top w:val="single" w:sz="6" w:space="0" w:color="auto"/>
              <w:left w:val="nil"/>
              <w:bottom w:val="single" w:sz="6" w:space="0" w:color="auto"/>
              <w:right w:val="single" w:sz="4" w:space="0" w:color="auto"/>
            </w:tcBorders>
          </w:tcPr>
          <w:p w14:paraId="54F357E1" w14:textId="77777777" w:rsidR="005B4A5F" w:rsidRPr="00D5087F" w:rsidRDefault="005B4A5F" w:rsidP="001D5093">
            <w:pPr>
              <w:pStyle w:val="BodyText"/>
              <w:spacing w:before="60" w:after="60"/>
              <w:rPr>
                <w:rFonts w:ascii="Segoe UI Symbol" w:hAnsi="Segoe UI Symbol"/>
              </w:rPr>
            </w:pPr>
          </w:p>
        </w:tc>
      </w:tr>
      <w:tr w:rsidR="005B4A5F" w:rsidRPr="00143E6E" w14:paraId="0F8DABA4"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28C6E7F7" w14:textId="77777777" w:rsidR="005B4A5F" w:rsidRPr="00D5087F" w:rsidRDefault="005B4A5F" w:rsidP="001D5093">
            <w:pPr>
              <w:suppressAutoHyphens/>
              <w:spacing w:before="60" w:after="60"/>
              <w:rPr>
                <w:rFonts w:ascii="Segoe UI Symbol" w:hAnsi="Segoe UI Symbol"/>
                <w:spacing w:val="-2"/>
              </w:rPr>
            </w:pPr>
            <w:r w:rsidRPr="00D5087F">
              <w:rPr>
                <w:rFonts w:ascii="Segoe UI Symbol" w:hAnsi="Segoe UI Symbol"/>
                <w:spacing w:val="-2"/>
              </w:rPr>
              <w:t>Role</w:t>
            </w:r>
            <w:r w:rsidR="007E703B" w:rsidRPr="00D5087F">
              <w:rPr>
                <w:rFonts w:ascii="Segoe UI Symbol" w:hAnsi="Segoe UI Symbol"/>
                <w:spacing w:val="-2"/>
              </w:rPr>
              <w:t xml:space="preserve"> </w:t>
            </w:r>
            <w:r w:rsidRPr="00D5087F">
              <w:rPr>
                <w:rFonts w:ascii="Segoe UI Symbol" w:hAnsi="Segoe UI Symbol"/>
                <w:spacing w:val="-2"/>
              </w:rPr>
              <w:t>in</w:t>
            </w:r>
            <w:r w:rsidR="007E703B" w:rsidRPr="00D5087F">
              <w:rPr>
                <w:rFonts w:ascii="Segoe UI Symbol" w:hAnsi="Segoe UI Symbol"/>
                <w:spacing w:val="-2"/>
              </w:rPr>
              <w:t xml:space="preserve"> </w:t>
            </w:r>
            <w:r w:rsidRPr="00D5087F">
              <w:rPr>
                <w:rFonts w:ascii="Segoe UI Symbol" w:hAnsi="Segoe UI Symbol"/>
                <w:spacing w:val="-2"/>
              </w:rPr>
              <w:t>Contract</w:t>
            </w:r>
          </w:p>
        </w:tc>
        <w:tc>
          <w:tcPr>
            <w:tcW w:w="1548" w:type="dxa"/>
            <w:tcBorders>
              <w:top w:val="single" w:sz="6" w:space="0" w:color="auto"/>
              <w:left w:val="nil"/>
              <w:bottom w:val="single" w:sz="6" w:space="0" w:color="auto"/>
              <w:right w:val="single" w:sz="6" w:space="0" w:color="auto"/>
            </w:tcBorders>
          </w:tcPr>
          <w:p w14:paraId="71BDCA84" w14:textId="77777777" w:rsidR="005B4A5F" w:rsidRPr="00D5087F" w:rsidRDefault="005B4A5F" w:rsidP="001D5093">
            <w:pPr>
              <w:spacing w:before="60" w:after="60"/>
              <w:jc w:val="center"/>
              <w:rPr>
                <w:rFonts w:ascii="Segoe UI Symbol" w:hAnsi="Segoe UI Symbol"/>
                <w:sz w:val="36"/>
              </w:rPr>
            </w:pPr>
            <w:r w:rsidRPr="00D5087F">
              <w:rPr>
                <w:rFonts w:ascii="Symbol" w:eastAsia="Symbol" w:hAnsi="Symbol" w:cs="Symbol"/>
                <w:sz w:val="36"/>
              </w:rPr>
              <w:t>□</w:t>
            </w:r>
            <w:r w:rsidRPr="00D5087F">
              <w:rPr>
                <w:rFonts w:ascii="Segoe UI Symbol" w:hAnsi="Segoe UI Symbol"/>
                <w:sz w:val="36"/>
              </w:rPr>
              <w:br/>
            </w:r>
            <w:r w:rsidRPr="00D5087F">
              <w:rPr>
                <w:rFonts w:ascii="Segoe UI Symbol" w:hAnsi="Segoe UI Symbol"/>
              </w:rPr>
              <w:t>Contractor</w:t>
            </w:r>
            <w:r w:rsidR="007E703B" w:rsidRPr="00D5087F">
              <w:rPr>
                <w:rFonts w:ascii="Segoe UI Symbol" w:hAnsi="Segoe UI Symbol"/>
              </w:rPr>
              <w:t xml:space="preserve"> </w:t>
            </w:r>
          </w:p>
        </w:tc>
        <w:tc>
          <w:tcPr>
            <w:tcW w:w="1800" w:type="dxa"/>
            <w:tcBorders>
              <w:top w:val="single" w:sz="6" w:space="0" w:color="auto"/>
              <w:left w:val="nil"/>
              <w:bottom w:val="single" w:sz="6" w:space="0" w:color="auto"/>
              <w:right w:val="single" w:sz="6" w:space="0" w:color="auto"/>
            </w:tcBorders>
          </w:tcPr>
          <w:p w14:paraId="190F175A" w14:textId="77777777" w:rsidR="005B4A5F" w:rsidRPr="00D5087F" w:rsidRDefault="005B4A5F" w:rsidP="001D5093">
            <w:pPr>
              <w:spacing w:before="60" w:after="60"/>
              <w:jc w:val="center"/>
              <w:rPr>
                <w:rFonts w:ascii="Segoe UI Symbol" w:hAnsi="Segoe UI Symbol"/>
                <w:spacing w:val="-2"/>
                <w:sz w:val="36"/>
              </w:rPr>
            </w:pPr>
            <w:r w:rsidRPr="00D5087F">
              <w:rPr>
                <w:rFonts w:ascii="Symbol" w:eastAsia="Symbol" w:hAnsi="Symbol" w:cs="Symbol"/>
                <w:sz w:val="36"/>
              </w:rPr>
              <w:t>□</w:t>
            </w:r>
            <w:r w:rsidRPr="00D5087F">
              <w:rPr>
                <w:rFonts w:ascii="Segoe UI Symbol" w:hAnsi="Segoe UI Symbol"/>
                <w:sz w:val="36"/>
              </w:rPr>
              <w:br/>
            </w:r>
            <w:r w:rsidRPr="00D5087F">
              <w:rPr>
                <w:rFonts w:ascii="Segoe UI Symbol" w:hAnsi="Segoe UI Symbol"/>
              </w:rPr>
              <w:t>Management</w:t>
            </w:r>
            <w:r w:rsidR="007E703B" w:rsidRPr="00D5087F">
              <w:rPr>
                <w:rFonts w:ascii="Segoe UI Symbol" w:hAnsi="Segoe UI Symbol"/>
              </w:rPr>
              <w:t xml:space="preserve"> </w:t>
            </w:r>
            <w:r w:rsidRPr="00D5087F">
              <w:rPr>
                <w:rFonts w:ascii="Segoe UI Symbol" w:hAnsi="Segoe UI Symbol"/>
              </w:rPr>
              <w:t>Contractor</w:t>
            </w:r>
          </w:p>
        </w:tc>
        <w:tc>
          <w:tcPr>
            <w:tcW w:w="1530" w:type="dxa"/>
            <w:tcBorders>
              <w:top w:val="single" w:sz="6" w:space="0" w:color="auto"/>
              <w:left w:val="single" w:sz="6" w:space="0" w:color="auto"/>
              <w:bottom w:val="single" w:sz="6" w:space="0" w:color="auto"/>
              <w:right w:val="single" w:sz="6" w:space="0" w:color="auto"/>
            </w:tcBorders>
          </w:tcPr>
          <w:p w14:paraId="72FF92A9" w14:textId="77777777" w:rsidR="005B4A5F" w:rsidRPr="00D5087F" w:rsidRDefault="005B4A5F" w:rsidP="001D5093">
            <w:pPr>
              <w:spacing w:before="60" w:after="60"/>
              <w:jc w:val="center"/>
              <w:rPr>
                <w:rFonts w:ascii="Segoe UI Symbol" w:hAnsi="Segoe UI Symbol"/>
              </w:rPr>
            </w:pPr>
            <w:r w:rsidRPr="00D5087F">
              <w:rPr>
                <w:rFonts w:ascii="Symbol" w:eastAsia="Symbol" w:hAnsi="Symbol" w:cs="Symbol"/>
                <w:sz w:val="36"/>
              </w:rPr>
              <w:t>□</w:t>
            </w:r>
            <w:r w:rsidRPr="00D5087F">
              <w:rPr>
                <w:rFonts w:ascii="Segoe UI Symbol" w:hAnsi="Segoe UI Symbol"/>
              </w:rPr>
              <w:t>Subcontractor</w:t>
            </w:r>
          </w:p>
          <w:p w14:paraId="51AA5BB9" w14:textId="77777777" w:rsidR="005B4A5F" w:rsidRPr="00D5087F" w:rsidRDefault="005B4A5F" w:rsidP="001D5093">
            <w:pPr>
              <w:spacing w:before="60" w:after="60"/>
              <w:jc w:val="center"/>
              <w:rPr>
                <w:rFonts w:ascii="Segoe UI Symbol" w:hAnsi="Segoe UI Symbol"/>
                <w:spacing w:val="-2"/>
                <w:sz w:val="36"/>
              </w:rPr>
            </w:pPr>
          </w:p>
        </w:tc>
      </w:tr>
      <w:tr w:rsidR="005B4A5F" w:rsidRPr="00143E6E" w14:paraId="07141DBB"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48FE677A"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amount</w:t>
            </w:r>
          </w:p>
        </w:tc>
        <w:tc>
          <w:tcPr>
            <w:tcW w:w="3348" w:type="dxa"/>
            <w:gridSpan w:val="2"/>
            <w:tcBorders>
              <w:top w:val="single" w:sz="6" w:space="0" w:color="auto"/>
              <w:left w:val="nil"/>
              <w:bottom w:val="single" w:sz="6" w:space="0" w:color="auto"/>
              <w:right w:val="single" w:sz="6" w:space="0" w:color="auto"/>
            </w:tcBorders>
          </w:tcPr>
          <w:p w14:paraId="62D4964C"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w:t>
            </w:r>
          </w:p>
        </w:tc>
        <w:tc>
          <w:tcPr>
            <w:tcW w:w="1530" w:type="dxa"/>
            <w:tcBorders>
              <w:top w:val="single" w:sz="6" w:space="0" w:color="auto"/>
              <w:left w:val="single" w:sz="6" w:space="0" w:color="auto"/>
              <w:bottom w:val="single" w:sz="6" w:space="0" w:color="auto"/>
              <w:right w:val="single" w:sz="6" w:space="0" w:color="auto"/>
            </w:tcBorders>
          </w:tcPr>
          <w:p w14:paraId="1096DFCB"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US$__________</w:t>
            </w:r>
          </w:p>
        </w:tc>
      </w:tr>
      <w:tr w:rsidR="005B4A5F" w:rsidRPr="00143E6E" w14:paraId="75A26645"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29C53E24"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0045771F"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JV</w:t>
            </w:r>
            <w:r w:rsidR="00152D0E"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subcontractor,</w:t>
            </w:r>
            <w:r w:rsidR="007E703B" w:rsidRPr="00D5087F">
              <w:rPr>
                <w:rFonts w:ascii="Segoe UI Symbol" w:hAnsi="Segoe UI Symbol"/>
              </w:rPr>
              <w:t xml:space="preserve"> </w:t>
            </w:r>
            <w:r w:rsidRPr="00D5087F">
              <w:rPr>
                <w:rFonts w:ascii="Segoe UI Symbol" w:hAnsi="Segoe UI Symbol"/>
              </w:rPr>
              <w:t>specify</w:t>
            </w:r>
            <w:r w:rsidR="007E703B" w:rsidRPr="00D5087F">
              <w:rPr>
                <w:rFonts w:ascii="Segoe UI Symbol" w:hAnsi="Segoe UI Symbol"/>
              </w:rPr>
              <w:t xml:space="preserve"> </w:t>
            </w:r>
            <w:r w:rsidRPr="00D5087F">
              <w:rPr>
                <w:rFonts w:ascii="Segoe UI Symbol" w:hAnsi="Segoe UI Symbol"/>
              </w:rPr>
              <w:t>participation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amount</w:t>
            </w:r>
          </w:p>
        </w:tc>
        <w:tc>
          <w:tcPr>
            <w:tcW w:w="1548" w:type="dxa"/>
            <w:tcBorders>
              <w:top w:val="single" w:sz="6" w:space="0" w:color="auto"/>
              <w:left w:val="nil"/>
              <w:bottom w:val="single" w:sz="6" w:space="0" w:color="auto"/>
              <w:right w:val="single" w:sz="6" w:space="0" w:color="auto"/>
            </w:tcBorders>
          </w:tcPr>
          <w:p w14:paraId="0EEDAF31" w14:textId="77777777" w:rsidR="005B4A5F" w:rsidRPr="00D5087F" w:rsidRDefault="005B4A5F" w:rsidP="001D5093">
            <w:pPr>
              <w:pStyle w:val="BodyText"/>
              <w:spacing w:before="60" w:after="60"/>
              <w:rPr>
                <w:rFonts w:ascii="Segoe UI Symbol" w:hAnsi="Segoe UI Symbol"/>
              </w:rPr>
            </w:pPr>
          </w:p>
          <w:p w14:paraId="4F66A28C"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w:t>
            </w:r>
          </w:p>
        </w:tc>
        <w:tc>
          <w:tcPr>
            <w:tcW w:w="1800" w:type="dxa"/>
            <w:tcBorders>
              <w:top w:val="single" w:sz="6" w:space="0" w:color="auto"/>
              <w:left w:val="single" w:sz="6" w:space="0" w:color="auto"/>
              <w:bottom w:val="single" w:sz="6" w:space="0" w:color="auto"/>
              <w:right w:val="single" w:sz="6" w:space="0" w:color="auto"/>
            </w:tcBorders>
          </w:tcPr>
          <w:p w14:paraId="2F76B418" w14:textId="77777777" w:rsidR="005B4A5F" w:rsidRPr="00D5087F" w:rsidRDefault="005B4A5F" w:rsidP="001D5093">
            <w:pPr>
              <w:pStyle w:val="BodyText"/>
              <w:spacing w:before="60" w:after="60"/>
              <w:rPr>
                <w:rFonts w:ascii="Segoe UI Symbol" w:hAnsi="Segoe UI Symbol"/>
              </w:rPr>
            </w:pPr>
          </w:p>
          <w:p w14:paraId="77E7D162"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w:t>
            </w:r>
          </w:p>
        </w:tc>
        <w:tc>
          <w:tcPr>
            <w:tcW w:w="1530" w:type="dxa"/>
            <w:tcBorders>
              <w:top w:val="single" w:sz="6" w:space="0" w:color="auto"/>
              <w:left w:val="single" w:sz="6" w:space="0" w:color="auto"/>
              <w:bottom w:val="single" w:sz="6" w:space="0" w:color="auto"/>
              <w:right w:val="single" w:sz="6" w:space="0" w:color="auto"/>
            </w:tcBorders>
          </w:tcPr>
          <w:p w14:paraId="1358A68C" w14:textId="77777777" w:rsidR="005B4A5F" w:rsidRPr="00D5087F" w:rsidRDefault="005B4A5F" w:rsidP="001D5093">
            <w:pPr>
              <w:pStyle w:val="BodyText"/>
              <w:spacing w:before="60" w:after="60"/>
              <w:rPr>
                <w:rFonts w:ascii="Segoe UI Symbol" w:hAnsi="Segoe UI Symbol"/>
              </w:rPr>
            </w:pPr>
          </w:p>
          <w:p w14:paraId="4AFA0BC5"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US$_______</w:t>
            </w:r>
          </w:p>
        </w:tc>
      </w:tr>
      <w:tr w:rsidR="005B4A5F" w:rsidRPr="00143E6E" w14:paraId="062218DF"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723A5FDF"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Name:</w:t>
            </w:r>
          </w:p>
        </w:tc>
        <w:tc>
          <w:tcPr>
            <w:tcW w:w="4878" w:type="dxa"/>
            <w:gridSpan w:val="3"/>
            <w:tcBorders>
              <w:top w:val="single" w:sz="6" w:space="0" w:color="auto"/>
              <w:left w:val="nil"/>
              <w:bottom w:val="single" w:sz="6" w:space="0" w:color="auto"/>
              <w:right w:val="single" w:sz="6" w:space="0" w:color="auto"/>
            </w:tcBorders>
          </w:tcPr>
          <w:p w14:paraId="447CE320"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r w:rsidR="005B4A5F" w:rsidRPr="00143E6E" w14:paraId="45D38BF6" w14:textId="77777777" w:rsidTr="00733470">
        <w:trPr>
          <w:cantSplit/>
        </w:trPr>
        <w:tc>
          <w:tcPr>
            <w:tcW w:w="4434" w:type="dxa"/>
            <w:tcBorders>
              <w:top w:val="single" w:sz="6" w:space="0" w:color="auto"/>
              <w:left w:val="single" w:sz="6" w:space="0" w:color="auto"/>
              <w:bottom w:val="single" w:sz="6" w:space="0" w:color="auto"/>
              <w:right w:val="single" w:sz="6" w:space="0" w:color="auto"/>
            </w:tcBorders>
          </w:tcPr>
          <w:p w14:paraId="6520D91C"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Address:</w:t>
            </w:r>
          </w:p>
          <w:p w14:paraId="3835E68E" w14:textId="77777777" w:rsidR="005B4A5F" w:rsidRPr="00D5087F" w:rsidRDefault="005B4A5F" w:rsidP="001D5093">
            <w:pPr>
              <w:pStyle w:val="BodyText"/>
              <w:spacing w:before="60" w:after="60"/>
              <w:rPr>
                <w:rFonts w:ascii="Segoe UI Symbol" w:hAnsi="Segoe UI Symbol"/>
              </w:rPr>
            </w:pPr>
          </w:p>
          <w:p w14:paraId="06DAB832"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Telephone/fax</w:t>
            </w:r>
            <w:r w:rsidR="007E703B" w:rsidRPr="00D5087F">
              <w:rPr>
                <w:rFonts w:ascii="Segoe UI Symbol" w:hAnsi="Segoe UI Symbol"/>
              </w:rPr>
              <w:t xml:space="preserve"> </w:t>
            </w:r>
            <w:r w:rsidRPr="00D5087F">
              <w:rPr>
                <w:rFonts w:ascii="Segoe UI Symbol" w:hAnsi="Segoe UI Symbol"/>
              </w:rPr>
              <w:t>number:</w:t>
            </w:r>
          </w:p>
          <w:p w14:paraId="0FD90B24"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E-mail:</w:t>
            </w:r>
          </w:p>
        </w:tc>
        <w:tc>
          <w:tcPr>
            <w:tcW w:w="4878" w:type="dxa"/>
            <w:gridSpan w:val="3"/>
            <w:tcBorders>
              <w:top w:val="single" w:sz="6" w:space="0" w:color="auto"/>
              <w:left w:val="nil"/>
              <w:bottom w:val="single" w:sz="6" w:space="0" w:color="auto"/>
              <w:right w:val="single" w:sz="6" w:space="0" w:color="auto"/>
            </w:tcBorders>
          </w:tcPr>
          <w:p w14:paraId="148D27AB"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06377875"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1914CFDC"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4E76FCF8"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bl>
    <w:p w14:paraId="5FAD3C59" w14:textId="77777777" w:rsidR="005B4A5F" w:rsidRPr="00143E6E" w:rsidRDefault="005B4A5F" w:rsidP="00D5087F">
      <w:pPr>
        <w:pStyle w:val="BodyText"/>
        <w:spacing w:before="60" w:after="60"/>
      </w:pPr>
      <w:bookmarkStart w:id="746" w:name="_Toc498849285"/>
      <w:bookmarkStart w:id="747" w:name="_Toc498850128"/>
      <w:bookmarkStart w:id="748" w:name="_Toc498851733"/>
    </w:p>
    <w:p w14:paraId="13F11653" w14:textId="77777777" w:rsidR="005B4A5F" w:rsidRPr="00143E6E" w:rsidRDefault="005B4A5F" w:rsidP="00D5087F">
      <w:pPr>
        <w:pStyle w:val="BodyText"/>
        <w:spacing w:before="60" w:after="60"/>
      </w:pPr>
    </w:p>
    <w:p w14:paraId="22F22886" w14:textId="77777777" w:rsidR="005B4A5F" w:rsidRPr="001800E3" w:rsidRDefault="005B4A5F" w:rsidP="001800E3">
      <w:pPr>
        <w:pStyle w:val="Heading4"/>
        <w:jc w:val="center"/>
        <w:rPr>
          <w:rFonts w:ascii="Segoe UI Symbol" w:hAnsi="Segoe UI Symbol"/>
          <w:b/>
          <w:sz w:val="28"/>
          <w:szCs w:val="28"/>
        </w:rPr>
      </w:pPr>
      <w:r w:rsidRPr="00D5087F">
        <w:rPr>
          <w:rFonts w:ascii="Segoe UI Symbol" w:hAnsi="Segoe UI Symbol"/>
        </w:rPr>
        <w:br w:type="page"/>
      </w:r>
      <w:bookmarkStart w:id="749" w:name="_Toc88745219"/>
      <w:r w:rsidRPr="001800E3">
        <w:rPr>
          <w:rFonts w:ascii="Segoe UI Symbol" w:hAnsi="Segoe UI Symbol"/>
          <w:b/>
          <w:sz w:val="28"/>
          <w:szCs w:val="28"/>
        </w:rPr>
        <w:lastRenderedPageBreak/>
        <w:t>Form</w:t>
      </w:r>
      <w:r w:rsidR="007E703B" w:rsidRPr="001800E3">
        <w:rPr>
          <w:rFonts w:ascii="Segoe UI Symbol" w:hAnsi="Segoe UI Symbol"/>
          <w:b/>
          <w:sz w:val="28"/>
          <w:szCs w:val="28"/>
        </w:rPr>
        <w:t xml:space="preserve"> </w:t>
      </w:r>
      <w:r w:rsidRPr="001800E3">
        <w:rPr>
          <w:rFonts w:ascii="Segoe UI Symbol" w:hAnsi="Segoe UI Symbol"/>
          <w:b/>
          <w:sz w:val="28"/>
          <w:szCs w:val="28"/>
        </w:rPr>
        <w:t>EXP</w:t>
      </w:r>
      <w:r w:rsidR="007E703B" w:rsidRPr="001800E3">
        <w:rPr>
          <w:rFonts w:ascii="Segoe UI Symbol" w:hAnsi="Segoe UI Symbol"/>
          <w:b/>
          <w:sz w:val="28"/>
          <w:szCs w:val="28"/>
        </w:rPr>
        <w:t xml:space="preserve"> </w:t>
      </w:r>
      <w:r w:rsidRPr="001800E3">
        <w:rPr>
          <w:rFonts w:ascii="Segoe UI Symbol" w:hAnsi="Segoe UI Symbol"/>
          <w:b/>
          <w:sz w:val="28"/>
          <w:szCs w:val="28"/>
        </w:rPr>
        <w:t>–4.2(a)</w:t>
      </w:r>
      <w:r w:rsidR="007E703B" w:rsidRPr="001800E3">
        <w:rPr>
          <w:rFonts w:ascii="Segoe UI Symbol" w:hAnsi="Segoe UI Symbol"/>
          <w:b/>
          <w:sz w:val="28"/>
          <w:szCs w:val="28"/>
        </w:rPr>
        <w:t xml:space="preserve"> </w:t>
      </w:r>
      <w:r w:rsidRPr="001800E3">
        <w:rPr>
          <w:rFonts w:ascii="Segoe UI Symbol" w:hAnsi="Segoe UI Symbol"/>
          <w:b/>
          <w:sz w:val="28"/>
          <w:szCs w:val="28"/>
        </w:rPr>
        <w:t>(cont.)</w:t>
      </w:r>
      <w:bookmarkEnd w:id="746"/>
      <w:bookmarkEnd w:id="747"/>
      <w:bookmarkEnd w:id="748"/>
      <w:bookmarkEnd w:id="749"/>
    </w:p>
    <w:p w14:paraId="3F096343" w14:textId="77777777" w:rsidR="005B4A5F" w:rsidRPr="00D5087F" w:rsidRDefault="005B4A5F" w:rsidP="001D5093">
      <w:pPr>
        <w:spacing w:before="120" w:after="240"/>
        <w:jc w:val="center"/>
        <w:rPr>
          <w:rFonts w:ascii="Segoe UI Symbol" w:hAnsi="Segoe UI Symbol"/>
          <w:b/>
          <w:bCs/>
          <w:sz w:val="32"/>
          <w:szCs w:val="32"/>
        </w:rPr>
      </w:pPr>
      <w:bookmarkStart w:id="750" w:name="_Toc498847221"/>
      <w:bookmarkStart w:id="751" w:name="_Toc498850129"/>
      <w:bookmarkStart w:id="752" w:name="_Toc498851734"/>
      <w:bookmarkStart w:id="753" w:name="_Toc499021800"/>
      <w:bookmarkStart w:id="754" w:name="_Toc499023483"/>
      <w:bookmarkStart w:id="755" w:name="_Toc501529965"/>
      <w:r w:rsidRPr="00D5087F">
        <w:rPr>
          <w:rFonts w:ascii="Segoe UI Symbol" w:hAnsi="Segoe UI Symbol"/>
          <w:b/>
          <w:bCs/>
          <w:sz w:val="32"/>
          <w:szCs w:val="32"/>
        </w:rPr>
        <w:t>Specific</w:t>
      </w:r>
      <w:r w:rsidR="007E703B" w:rsidRPr="00D5087F">
        <w:rPr>
          <w:rFonts w:ascii="Segoe UI Symbol" w:hAnsi="Segoe UI Symbol"/>
          <w:b/>
          <w:bCs/>
          <w:sz w:val="32"/>
          <w:szCs w:val="32"/>
        </w:rPr>
        <w:t xml:space="preserve"> </w:t>
      </w:r>
      <w:r w:rsidRPr="00D5087F">
        <w:rPr>
          <w:rFonts w:ascii="Segoe UI Symbol" w:hAnsi="Segoe UI Symbol"/>
          <w:b/>
          <w:bCs/>
          <w:sz w:val="32"/>
          <w:szCs w:val="32"/>
        </w:rPr>
        <w:t>Experience</w:t>
      </w:r>
      <w:bookmarkEnd w:id="750"/>
      <w:bookmarkEnd w:id="751"/>
      <w:bookmarkEnd w:id="752"/>
      <w:bookmarkEnd w:id="753"/>
      <w:bookmarkEnd w:id="754"/>
      <w:r w:rsidR="007E703B" w:rsidRPr="00D5087F">
        <w:rPr>
          <w:rFonts w:ascii="Segoe UI Symbol" w:hAnsi="Segoe UI Symbol"/>
          <w:b/>
          <w:bCs/>
          <w:sz w:val="32"/>
          <w:szCs w:val="32"/>
        </w:rPr>
        <w:t xml:space="preserve"> </w:t>
      </w:r>
      <w:r w:rsidRPr="00D5087F">
        <w:rPr>
          <w:rFonts w:ascii="Segoe UI Symbol" w:hAnsi="Segoe UI Symbol"/>
          <w:b/>
          <w:bCs/>
          <w:sz w:val="32"/>
          <w:szCs w:val="32"/>
        </w:rPr>
        <w:t>(cont.)</w:t>
      </w:r>
      <w:bookmarkEnd w:id="755"/>
    </w:p>
    <w:p w14:paraId="6631DF39"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___________________________</w:t>
      </w:r>
      <w:r w:rsidR="007E703B" w:rsidRPr="00D5087F">
        <w:rPr>
          <w:rFonts w:ascii="Segoe UI Symbol" w:hAnsi="Segoe UI Symbol"/>
        </w:rPr>
        <w:t xml:space="preserve">     </w:t>
      </w:r>
      <w:r w:rsidRPr="00D5087F">
        <w:rPr>
          <w:rFonts w:ascii="Segoe UI Symbol" w:hAnsi="Segoe UI Symbol"/>
        </w:rPr>
        <w:tab/>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pages</w:t>
      </w:r>
    </w:p>
    <w:p w14:paraId="224D7E67" w14:textId="77777777" w:rsidR="005B4A5F" w:rsidRPr="00D5087F" w:rsidRDefault="005B4A5F" w:rsidP="001D5093">
      <w:pPr>
        <w:tabs>
          <w:tab w:val="right" w:pos="9630"/>
        </w:tabs>
        <w:ind w:right="162"/>
        <w:rPr>
          <w:rFonts w:ascii="Segoe UI Symbol" w:hAnsi="Segoe UI Symbol"/>
        </w:rPr>
      </w:pPr>
      <w:r w:rsidRPr="00D5087F">
        <w:rPr>
          <w:rFonts w:ascii="Segoe UI Symbol" w:hAnsi="Segoe UI Symbol"/>
          <w:spacing w:val="-2"/>
        </w:rPr>
        <w:t>JV</w:t>
      </w:r>
      <w:r w:rsidR="00152D0E" w:rsidRPr="00D5087F">
        <w:rPr>
          <w:rFonts w:ascii="Segoe UI Symbol" w:hAnsi="Segoe UI Symbol"/>
          <w:spacing w:val="-2"/>
        </w:rPr>
        <w:t xml:space="preserve"> </w:t>
      </w:r>
      <w:r w:rsidR="0045771F" w:rsidRPr="00D5087F">
        <w:rPr>
          <w:rFonts w:ascii="Segoe UI Symbol" w:hAnsi="Segoe UI Symbol"/>
          <w:spacing w:val="-2"/>
        </w:rPr>
        <w:t>Member</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Name:</w:t>
      </w:r>
      <w:r w:rsidR="007E703B" w:rsidRPr="00D5087F">
        <w:rPr>
          <w:rFonts w:ascii="Segoe UI Symbol" w:hAnsi="Segoe UI Symbol"/>
          <w:spacing w:val="-2"/>
        </w:rPr>
        <w:t xml:space="preserve">  </w:t>
      </w:r>
      <w:r w:rsidRPr="00D5087F">
        <w:rPr>
          <w:rFonts w:ascii="Segoe UI Symbol" w:hAnsi="Segoe UI Symbol"/>
          <w:spacing w:val="-2"/>
        </w:rPr>
        <w:t>___________________________</w:t>
      </w:r>
    </w:p>
    <w:p w14:paraId="11F6F017" w14:textId="77777777" w:rsidR="005B4A5F" w:rsidRPr="00D5087F" w:rsidRDefault="005B4A5F" w:rsidP="001D5093">
      <w:pPr>
        <w:jc w:val="left"/>
        <w:rPr>
          <w:rFonts w:ascii="Segoe UI Symbol" w:hAnsi="Segoe UI Symbol"/>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5B4A5F" w:rsidRPr="00143E6E" w14:paraId="034FC38B" w14:textId="77777777" w:rsidTr="00F35BE0">
        <w:trPr>
          <w:cantSplit/>
          <w:tblHeader/>
        </w:trPr>
        <w:tc>
          <w:tcPr>
            <w:tcW w:w="4212" w:type="dxa"/>
            <w:tcBorders>
              <w:top w:val="single" w:sz="6" w:space="0" w:color="auto"/>
              <w:left w:val="single" w:sz="6" w:space="0" w:color="auto"/>
              <w:bottom w:val="single" w:sz="4" w:space="0" w:color="auto"/>
              <w:right w:val="single" w:sz="4" w:space="0" w:color="auto"/>
            </w:tcBorders>
          </w:tcPr>
          <w:p w14:paraId="49655E73" w14:textId="3FEBE395" w:rsidR="005B4A5F" w:rsidRPr="00D5087F" w:rsidRDefault="005B4A5F" w:rsidP="001D5093">
            <w:pPr>
              <w:suppressAutoHyphens/>
              <w:spacing w:before="120"/>
              <w:jc w:val="left"/>
              <w:rPr>
                <w:rFonts w:ascii="Segoe UI Symbol" w:hAnsi="Segoe UI Symbol"/>
                <w:b/>
                <w:spacing w:val="-2"/>
                <w:szCs w:val="24"/>
              </w:rPr>
            </w:pPr>
            <w:r w:rsidRPr="00D5087F">
              <w:rPr>
                <w:rFonts w:ascii="Segoe UI Symbol" w:hAnsi="Segoe UI Symbol"/>
                <w:b/>
                <w:spacing w:val="-2"/>
                <w:szCs w:val="24"/>
              </w:rPr>
              <w:t>Similar</w:t>
            </w:r>
            <w:r w:rsidR="007E703B" w:rsidRPr="00D5087F">
              <w:rPr>
                <w:rFonts w:ascii="Segoe UI Symbol" w:hAnsi="Segoe UI Symbol"/>
                <w:b/>
                <w:spacing w:val="-2"/>
                <w:szCs w:val="24"/>
              </w:rPr>
              <w:t xml:space="preserve"> </w:t>
            </w:r>
            <w:r w:rsidRPr="00D5087F">
              <w:rPr>
                <w:rFonts w:ascii="Segoe UI Symbol" w:hAnsi="Segoe UI Symbol"/>
                <w:b/>
                <w:spacing w:val="-2"/>
                <w:szCs w:val="24"/>
              </w:rPr>
              <w:t>Contract</w:t>
            </w:r>
            <w:r w:rsidR="007E703B" w:rsidRPr="00D5087F">
              <w:rPr>
                <w:rFonts w:ascii="Segoe UI Symbol" w:hAnsi="Segoe UI Symbol"/>
                <w:b/>
                <w:spacing w:val="-2"/>
                <w:szCs w:val="24"/>
              </w:rPr>
              <w:t xml:space="preserve"> </w:t>
            </w:r>
            <w:r w:rsidRPr="00D5087F">
              <w:rPr>
                <w:rFonts w:ascii="Segoe UI Symbol" w:hAnsi="Segoe UI Symbol"/>
                <w:b/>
                <w:spacing w:val="-2"/>
                <w:szCs w:val="24"/>
              </w:rPr>
              <w:t>No.</w:t>
            </w:r>
            <w:r w:rsidR="007E703B" w:rsidRPr="00D5087F">
              <w:rPr>
                <w:rFonts w:ascii="Segoe UI Symbol" w:hAnsi="Segoe UI Symbol"/>
                <w:b/>
                <w:spacing w:val="-2"/>
                <w:szCs w:val="24"/>
              </w:rPr>
              <w:t xml:space="preserve"> </w:t>
            </w:r>
            <w:r w:rsidRPr="00D5087F">
              <w:rPr>
                <w:rFonts w:ascii="Segoe UI Symbol" w:hAnsi="Segoe UI Symbol"/>
                <w:b/>
                <w:spacing w:val="-2"/>
                <w:szCs w:val="24"/>
              </w:rPr>
              <w:t>__</w:t>
            </w:r>
            <w:r w:rsidR="00733470" w:rsidRPr="00D5087F">
              <w:rPr>
                <w:rFonts w:ascii="Segoe UI Symbol" w:hAnsi="Segoe UI Symbol"/>
                <w:b/>
                <w:spacing w:val="-2"/>
                <w:szCs w:val="24"/>
              </w:rPr>
              <w:t xml:space="preserve"> </w:t>
            </w:r>
            <w:r w:rsidRPr="00D5087F">
              <w:rPr>
                <w:rFonts w:ascii="Segoe UI Symbol" w:hAnsi="Segoe UI Symbol"/>
                <w:b/>
                <w:spacing w:val="-2"/>
                <w:szCs w:val="24"/>
              </w:rPr>
              <w:t>[insert</w:t>
            </w:r>
            <w:r w:rsidR="007E703B" w:rsidRPr="00D5087F">
              <w:rPr>
                <w:rFonts w:ascii="Segoe UI Symbol" w:hAnsi="Segoe UI Symbol"/>
                <w:b/>
                <w:spacing w:val="-2"/>
                <w:szCs w:val="24"/>
              </w:rPr>
              <w:t xml:space="preserve"> </w:t>
            </w:r>
            <w:r w:rsidRPr="00D5087F">
              <w:rPr>
                <w:rFonts w:ascii="Segoe UI Symbol" w:hAnsi="Segoe UI Symbol"/>
                <w:b/>
                <w:spacing w:val="-2"/>
                <w:szCs w:val="24"/>
              </w:rPr>
              <w:t>specific</w:t>
            </w:r>
            <w:r w:rsidR="007E703B" w:rsidRPr="00D5087F">
              <w:rPr>
                <w:rFonts w:ascii="Segoe UI Symbol" w:hAnsi="Segoe UI Symbol"/>
                <w:b/>
                <w:spacing w:val="-2"/>
                <w:szCs w:val="24"/>
              </w:rPr>
              <w:t xml:space="preserve"> </w:t>
            </w:r>
            <w:r w:rsidRPr="00D5087F">
              <w:rPr>
                <w:rFonts w:ascii="Segoe UI Symbol" w:hAnsi="Segoe UI Symbol"/>
                <w:b/>
                <w:spacing w:val="-2"/>
                <w:szCs w:val="24"/>
              </w:rPr>
              <w:t>number]</w:t>
            </w:r>
            <w:r w:rsidR="007E703B" w:rsidRPr="00D5087F">
              <w:rPr>
                <w:rFonts w:ascii="Segoe UI Symbol" w:hAnsi="Segoe UI Symbol"/>
                <w:b/>
                <w:spacing w:val="-2"/>
                <w:szCs w:val="24"/>
              </w:rPr>
              <w:t xml:space="preserve"> </w:t>
            </w:r>
            <w:r w:rsidRPr="00D5087F">
              <w:rPr>
                <w:rFonts w:ascii="Segoe UI Symbol" w:hAnsi="Segoe UI Symbol"/>
                <w:b/>
                <w:spacing w:val="-2"/>
                <w:szCs w:val="24"/>
              </w:rPr>
              <w:t>of</w:t>
            </w:r>
            <w:r w:rsidR="007E703B" w:rsidRPr="00D5087F">
              <w:rPr>
                <w:rFonts w:ascii="Segoe UI Symbol" w:hAnsi="Segoe UI Symbol"/>
                <w:b/>
                <w:spacing w:val="-2"/>
                <w:szCs w:val="24"/>
              </w:rPr>
              <w:t xml:space="preserve"> </w:t>
            </w:r>
            <w:r w:rsidRPr="00D5087F">
              <w:rPr>
                <w:rFonts w:ascii="Segoe UI Symbol" w:hAnsi="Segoe UI Symbol"/>
                <w:b/>
                <w:spacing w:val="-2"/>
                <w:szCs w:val="24"/>
              </w:rPr>
              <w:t>[total</w:t>
            </w:r>
            <w:r w:rsidR="007E703B" w:rsidRPr="00D5087F">
              <w:rPr>
                <w:rFonts w:ascii="Segoe UI Symbol" w:hAnsi="Segoe UI Symbol"/>
                <w:b/>
                <w:spacing w:val="-2"/>
                <w:szCs w:val="24"/>
              </w:rPr>
              <w:t xml:space="preserve"> </w:t>
            </w:r>
            <w:r w:rsidRPr="00D5087F">
              <w:rPr>
                <w:rFonts w:ascii="Segoe UI Symbol" w:hAnsi="Segoe UI Symbol"/>
                <w:b/>
                <w:spacing w:val="-2"/>
                <w:szCs w:val="24"/>
              </w:rPr>
              <w:t>number</w:t>
            </w:r>
            <w:r w:rsidR="007E703B" w:rsidRPr="00D5087F">
              <w:rPr>
                <w:rFonts w:ascii="Segoe UI Symbol" w:hAnsi="Segoe UI Symbol"/>
                <w:b/>
                <w:spacing w:val="-2"/>
                <w:szCs w:val="24"/>
              </w:rPr>
              <w:t xml:space="preserve"> </w:t>
            </w:r>
            <w:r w:rsidRPr="00D5087F">
              <w:rPr>
                <w:rFonts w:ascii="Segoe UI Symbol" w:hAnsi="Segoe UI Symbol"/>
                <w:b/>
                <w:spacing w:val="-2"/>
                <w:szCs w:val="24"/>
              </w:rPr>
              <w:t>of</w:t>
            </w:r>
            <w:r w:rsidR="007E703B" w:rsidRPr="00D5087F">
              <w:rPr>
                <w:rFonts w:ascii="Segoe UI Symbol" w:hAnsi="Segoe UI Symbol"/>
                <w:b/>
                <w:spacing w:val="-2"/>
                <w:szCs w:val="24"/>
              </w:rPr>
              <w:t xml:space="preserve"> </w:t>
            </w:r>
            <w:proofErr w:type="gramStart"/>
            <w:r w:rsidRPr="00D5087F">
              <w:rPr>
                <w:rFonts w:ascii="Segoe UI Symbol" w:hAnsi="Segoe UI Symbol"/>
                <w:b/>
                <w:spacing w:val="-2"/>
                <w:szCs w:val="24"/>
              </w:rPr>
              <w:t>contracts]</w:t>
            </w:r>
            <w:r w:rsidR="007E703B" w:rsidRPr="00D5087F">
              <w:rPr>
                <w:rFonts w:ascii="Segoe UI Symbol" w:hAnsi="Segoe UI Symbol"/>
                <w:b/>
                <w:spacing w:val="-2"/>
                <w:szCs w:val="24"/>
              </w:rPr>
              <w:t xml:space="preserve"> </w:t>
            </w:r>
            <w:r w:rsidRPr="00D5087F">
              <w:rPr>
                <w:rFonts w:ascii="Segoe UI Symbol" w:hAnsi="Segoe UI Symbol"/>
                <w:b/>
                <w:spacing w:val="-2"/>
                <w:szCs w:val="24"/>
              </w:rPr>
              <w:t>_</w:t>
            </w:r>
            <w:proofErr w:type="gramEnd"/>
            <w:r w:rsidRPr="00D5087F">
              <w:rPr>
                <w:rFonts w:ascii="Segoe UI Symbol" w:hAnsi="Segoe UI Symbol"/>
                <w:b/>
                <w:spacing w:val="-2"/>
                <w:szCs w:val="24"/>
              </w:rPr>
              <w:t>__</w:t>
            </w:r>
            <w:r w:rsidR="007E703B" w:rsidRPr="00D5087F">
              <w:rPr>
                <w:rFonts w:ascii="Segoe UI Symbol" w:hAnsi="Segoe UI Symbol"/>
                <w:b/>
                <w:spacing w:val="-2"/>
                <w:szCs w:val="24"/>
              </w:rPr>
              <w:t xml:space="preserve"> </w:t>
            </w:r>
            <w:r w:rsidRPr="00D5087F">
              <w:rPr>
                <w:rFonts w:ascii="Segoe UI Symbol" w:hAnsi="Segoe UI Symbol"/>
                <w:b/>
                <w:spacing w:val="-2"/>
                <w:szCs w:val="24"/>
              </w:rPr>
              <w:t>required</w:t>
            </w:r>
          </w:p>
        </w:tc>
        <w:tc>
          <w:tcPr>
            <w:tcW w:w="4878" w:type="dxa"/>
            <w:tcBorders>
              <w:top w:val="single" w:sz="6" w:space="0" w:color="auto"/>
              <w:left w:val="single" w:sz="4" w:space="0" w:color="auto"/>
              <w:bottom w:val="single" w:sz="4" w:space="0" w:color="auto"/>
              <w:right w:val="single" w:sz="6" w:space="0" w:color="auto"/>
            </w:tcBorders>
          </w:tcPr>
          <w:p w14:paraId="50E52F2D" w14:textId="77777777" w:rsidR="005B4A5F" w:rsidRPr="00D5087F" w:rsidRDefault="005B4A5F" w:rsidP="001D5093">
            <w:pPr>
              <w:suppressAutoHyphens/>
              <w:spacing w:before="240"/>
              <w:ind w:left="288"/>
              <w:jc w:val="center"/>
              <w:rPr>
                <w:rFonts w:ascii="Segoe UI Symbol" w:hAnsi="Segoe UI Symbol"/>
                <w:b/>
                <w:spacing w:val="-2"/>
                <w:szCs w:val="24"/>
              </w:rPr>
            </w:pPr>
            <w:r w:rsidRPr="00D5087F">
              <w:rPr>
                <w:rFonts w:ascii="Segoe UI Symbol" w:hAnsi="Segoe UI Symbol"/>
                <w:b/>
                <w:spacing w:val="-2"/>
                <w:szCs w:val="24"/>
              </w:rPr>
              <w:t>Information</w:t>
            </w:r>
          </w:p>
        </w:tc>
      </w:tr>
      <w:tr w:rsidR="005B4A5F" w:rsidRPr="00143E6E" w14:paraId="2CEAFC71" w14:textId="77777777" w:rsidTr="00F35BE0">
        <w:trPr>
          <w:cantSplit/>
          <w:trHeight w:val="699"/>
        </w:trPr>
        <w:tc>
          <w:tcPr>
            <w:tcW w:w="4212" w:type="dxa"/>
            <w:tcBorders>
              <w:top w:val="single" w:sz="4" w:space="0" w:color="auto"/>
              <w:left w:val="single" w:sz="6" w:space="0" w:color="auto"/>
              <w:bottom w:val="single" w:sz="4" w:space="0" w:color="auto"/>
            </w:tcBorders>
          </w:tcPr>
          <w:p w14:paraId="260D5815" w14:textId="77777777" w:rsidR="005B4A5F" w:rsidRPr="00D5087F" w:rsidRDefault="005B4A5F" w:rsidP="001D5093">
            <w:pPr>
              <w:keepNext/>
              <w:spacing w:before="40"/>
              <w:rPr>
                <w:rFonts w:ascii="Segoe UI Symbol" w:hAnsi="Segoe UI Symbol"/>
                <w:spacing w:val="-2"/>
              </w:rPr>
            </w:pP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similarity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Sub-Factor</w:t>
            </w:r>
            <w:r w:rsidR="007E703B" w:rsidRPr="00D5087F">
              <w:rPr>
                <w:rFonts w:ascii="Segoe UI Symbol" w:hAnsi="Segoe UI Symbol"/>
              </w:rPr>
              <w:t xml:space="preserve"> </w:t>
            </w:r>
            <w:r w:rsidRPr="00D5087F">
              <w:rPr>
                <w:rFonts w:ascii="Segoe UI Symbol" w:hAnsi="Segoe UI Symbol"/>
              </w:rPr>
              <w:t>4.2a)</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III:</w:t>
            </w:r>
          </w:p>
        </w:tc>
        <w:tc>
          <w:tcPr>
            <w:tcW w:w="4878" w:type="dxa"/>
            <w:tcBorders>
              <w:top w:val="single" w:sz="4" w:space="0" w:color="auto"/>
              <w:left w:val="single" w:sz="4" w:space="0" w:color="auto"/>
              <w:bottom w:val="single" w:sz="4" w:space="0" w:color="auto"/>
              <w:right w:val="single" w:sz="6" w:space="0" w:color="auto"/>
            </w:tcBorders>
          </w:tcPr>
          <w:p w14:paraId="68F8D407" w14:textId="77777777" w:rsidR="005B4A5F" w:rsidRPr="00D5087F" w:rsidRDefault="005B4A5F" w:rsidP="001D5093">
            <w:pPr>
              <w:rPr>
                <w:rFonts w:ascii="Segoe UI Symbol" w:hAnsi="Segoe UI Symbol"/>
                <w:spacing w:val="-2"/>
              </w:rPr>
            </w:pPr>
          </w:p>
        </w:tc>
      </w:tr>
      <w:tr w:rsidR="005B4A5F" w:rsidRPr="00143E6E" w14:paraId="1F7DE062" w14:textId="77777777" w:rsidTr="00F35BE0">
        <w:trPr>
          <w:cantSplit/>
          <w:trHeight w:val="699"/>
        </w:trPr>
        <w:tc>
          <w:tcPr>
            <w:tcW w:w="4212" w:type="dxa"/>
            <w:tcBorders>
              <w:top w:val="single" w:sz="4" w:space="0" w:color="auto"/>
              <w:left w:val="single" w:sz="6" w:space="0" w:color="auto"/>
              <w:bottom w:val="single" w:sz="4" w:space="0" w:color="auto"/>
            </w:tcBorders>
          </w:tcPr>
          <w:p w14:paraId="4DE3441B" w14:textId="77777777" w:rsidR="005B4A5F" w:rsidRPr="00D5087F" w:rsidRDefault="005B4A5F" w:rsidP="001D5093">
            <w:pPr>
              <w:pStyle w:val="List"/>
              <w:tabs>
                <w:tab w:val="left" w:pos="864"/>
                <w:tab w:val="num" w:pos="936"/>
              </w:tabs>
              <w:ind w:left="936" w:hanging="360"/>
              <w:rPr>
                <w:rFonts w:ascii="Segoe UI Symbol" w:hAnsi="Segoe UI Symbol"/>
              </w:rPr>
            </w:pPr>
            <w:r w:rsidRPr="00D5087F">
              <w:rPr>
                <w:rFonts w:ascii="Segoe UI Symbol" w:hAnsi="Segoe UI Symbol"/>
              </w:rPr>
              <w:t>Amount</w:t>
            </w:r>
          </w:p>
        </w:tc>
        <w:tc>
          <w:tcPr>
            <w:tcW w:w="4878" w:type="dxa"/>
            <w:tcBorders>
              <w:top w:val="single" w:sz="4" w:space="0" w:color="auto"/>
              <w:left w:val="single" w:sz="4" w:space="0" w:color="auto"/>
              <w:bottom w:val="single" w:sz="4" w:space="0" w:color="auto"/>
              <w:right w:val="single" w:sz="6" w:space="0" w:color="auto"/>
            </w:tcBorders>
          </w:tcPr>
          <w:p w14:paraId="22B89D79" w14:textId="77777777" w:rsidR="005B4A5F" w:rsidRPr="00D5087F" w:rsidRDefault="005B4A5F" w:rsidP="001D5093">
            <w:pPr>
              <w:spacing w:before="120"/>
              <w:rPr>
                <w:rFonts w:ascii="Segoe UI Symbol" w:hAnsi="Segoe UI Symbol"/>
                <w:spacing w:val="-2"/>
              </w:rPr>
            </w:pPr>
            <w:r w:rsidRPr="00D5087F">
              <w:rPr>
                <w:rFonts w:ascii="Segoe UI Symbol" w:hAnsi="Segoe UI Symbol"/>
                <w:spacing w:val="-2"/>
              </w:rPr>
              <w:t>_________________________________</w:t>
            </w:r>
          </w:p>
        </w:tc>
      </w:tr>
      <w:tr w:rsidR="005B4A5F" w:rsidRPr="00143E6E" w14:paraId="28A6710B" w14:textId="77777777" w:rsidTr="00F35BE0">
        <w:trPr>
          <w:cantSplit/>
          <w:trHeight w:val="699"/>
        </w:trPr>
        <w:tc>
          <w:tcPr>
            <w:tcW w:w="4212" w:type="dxa"/>
            <w:tcBorders>
              <w:top w:val="single" w:sz="4" w:space="0" w:color="auto"/>
              <w:left w:val="single" w:sz="6" w:space="0" w:color="auto"/>
              <w:bottom w:val="single" w:sz="4" w:space="0" w:color="auto"/>
            </w:tcBorders>
          </w:tcPr>
          <w:p w14:paraId="3B15D6A2" w14:textId="77777777" w:rsidR="005B4A5F" w:rsidRPr="00D5087F" w:rsidRDefault="005B4A5F" w:rsidP="001D5093">
            <w:pPr>
              <w:pStyle w:val="List"/>
              <w:tabs>
                <w:tab w:val="left" w:pos="864"/>
                <w:tab w:val="num" w:pos="936"/>
              </w:tabs>
              <w:ind w:left="936" w:hanging="360"/>
              <w:rPr>
                <w:rFonts w:ascii="Segoe UI Symbol" w:hAnsi="Segoe UI Symbol"/>
                <w:spacing w:val="-2"/>
              </w:rPr>
            </w:pPr>
            <w:r w:rsidRPr="00D5087F">
              <w:rPr>
                <w:rFonts w:ascii="Segoe UI Symbol" w:hAnsi="Segoe UI Symbol"/>
              </w:rPr>
              <w:t>Physical</w:t>
            </w:r>
            <w:r w:rsidR="007E703B" w:rsidRPr="00D5087F">
              <w:rPr>
                <w:rFonts w:ascii="Segoe UI Symbol" w:hAnsi="Segoe UI Symbol"/>
              </w:rPr>
              <w:t xml:space="preserve"> </w:t>
            </w:r>
            <w:r w:rsidRPr="00D5087F">
              <w:rPr>
                <w:rFonts w:ascii="Segoe UI Symbol" w:hAnsi="Segoe UI Symbol"/>
              </w:rPr>
              <w:t>size</w:t>
            </w:r>
          </w:p>
        </w:tc>
        <w:tc>
          <w:tcPr>
            <w:tcW w:w="4878" w:type="dxa"/>
            <w:tcBorders>
              <w:top w:val="single" w:sz="4" w:space="0" w:color="auto"/>
              <w:left w:val="single" w:sz="4" w:space="0" w:color="auto"/>
              <w:bottom w:val="single" w:sz="4" w:space="0" w:color="auto"/>
              <w:right w:val="single" w:sz="6" w:space="0" w:color="auto"/>
            </w:tcBorders>
          </w:tcPr>
          <w:p w14:paraId="4FD7E62F" w14:textId="77777777" w:rsidR="005B4A5F" w:rsidRPr="00D5087F" w:rsidRDefault="005B4A5F" w:rsidP="001D5093">
            <w:pPr>
              <w:spacing w:before="120"/>
              <w:rPr>
                <w:rFonts w:ascii="Segoe UI Symbol" w:hAnsi="Segoe UI Symbol"/>
                <w:spacing w:val="-2"/>
              </w:rPr>
            </w:pPr>
            <w:r w:rsidRPr="00D5087F">
              <w:rPr>
                <w:rFonts w:ascii="Segoe UI Symbol" w:hAnsi="Segoe UI Symbol"/>
                <w:spacing w:val="-2"/>
              </w:rPr>
              <w:t>_________________________________</w:t>
            </w:r>
          </w:p>
        </w:tc>
      </w:tr>
      <w:tr w:rsidR="005B4A5F" w:rsidRPr="00143E6E" w14:paraId="079E751B" w14:textId="77777777" w:rsidTr="00F35BE0">
        <w:trPr>
          <w:cantSplit/>
          <w:trHeight w:val="699"/>
        </w:trPr>
        <w:tc>
          <w:tcPr>
            <w:tcW w:w="4212" w:type="dxa"/>
            <w:tcBorders>
              <w:top w:val="single" w:sz="4" w:space="0" w:color="auto"/>
              <w:left w:val="single" w:sz="6" w:space="0" w:color="auto"/>
              <w:bottom w:val="single" w:sz="4" w:space="0" w:color="auto"/>
            </w:tcBorders>
          </w:tcPr>
          <w:p w14:paraId="144B6FEA" w14:textId="77777777" w:rsidR="005B4A5F" w:rsidRPr="00D5087F" w:rsidRDefault="005B4A5F" w:rsidP="001D5093">
            <w:pPr>
              <w:pStyle w:val="List"/>
              <w:tabs>
                <w:tab w:val="left" w:pos="864"/>
                <w:tab w:val="num" w:pos="936"/>
              </w:tabs>
              <w:ind w:left="936" w:hanging="360"/>
              <w:rPr>
                <w:rFonts w:ascii="Segoe UI Symbol" w:hAnsi="Segoe UI Symbol"/>
                <w:spacing w:val="-2"/>
              </w:rPr>
            </w:pPr>
            <w:r w:rsidRPr="00D5087F">
              <w:rPr>
                <w:rFonts w:ascii="Segoe UI Symbol" w:hAnsi="Segoe UI Symbol"/>
              </w:rPr>
              <w:t>Complexity</w:t>
            </w:r>
          </w:p>
        </w:tc>
        <w:tc>
          <w:tcPr>
            <w:tcW w:w="4878" w:type="dxa"/>
            <w:tcBorders>
              <w:top w:val="single" w:sz="4" w:space="0" w:color="auto"/>
              <w:left w:val="single" w:sz="4" w:space="0" w:color="auto"/>
              <w:bottom w:val="single" w:sz="4" w:space="0" w:color="auto"/>
              <w:right w:val="single" w:sz="6" w:space="0" w:color="auto"/>
            </w:tcBorders>
          </w:tcPr>
          <w:p w14:paraId="2D113156" w14:textId="77777777" w:rsidR="005B4A5F" w:rsidRPr="00D5087F" w:rsidRDefault="005B4A5F" w:rsidP="001D5093">
            <w:pPr>
              <w:spacing w:before="120"/>
              <w:rPr>
                <w:rFonts w:ascii="Segoe UI Symbol" w:hAnsi="Segoe UI Symbol"/>
                <w:spacing w:val="-2"/>
              </w:rPr>
            </w:pPr>
            <w:r w:rsidRPr="00D5087F">
              <w:rPr>
                <w:rFonts w:ascii="Segoe UI Symbol" w:hAnsi="Segoe UI Symbol"/>
                <w:spacing w:val="-2"/>
              </w:rPr>
              <w:t>_________________________________</w:t>
            </w:r>
          </w:p>
        </w:tc>
      </w:tr>
      <w:tr w:rsidR="005B4A5F" w:rsidRPr="00143E6E" w14:paraId="07FD9D3D" w14:textId="77777777" w:rsidTr="00F35BE0">
        <w:trPr>
          <w:cantSplit/>
          <w:trHeight w:val="699"/>
        </w:trPr>
        <w:tc>
          <w:tcPr>
            <w:tcW w:w="4212" w:type="dxa"/>
            <w:tcBorders>
              <w:top w:val="single" w:sz="4" w:space="0" w:color="auto"/>
              <w:left w:val="single" w:sz="6" w:space="0" w:color="auto"/>
              <w:bottom w:val="single" w:sz="4" w:space="0" w:color="auto"/>
            </w:tcBorders>
          </w:tcPr>
          <w:p w14:paraId="64FF3D83" w14:textId="77777777" w:rsidR="005B4A5F" w:rsidRPr="00D5087F" w:rsidRDefault="005B4A5F" w:rsidP="001D5093">
            <w:pPr>
              <w:pStyle w:val="List"/>
              <w:tabs>
                <w:tab w:val="left" w:pos="864"/>
                <w:tab w:val="num" w:pos="936"/>
              </w:tabs>
              <w:ind w:left="936" w:hanging="360"/>
              <w:rPr>
                <w:rFonts w:ascii="Segoe UI Symbol" w:hAnsi="Segoe UI Symbol"/>
                <w:spacing w:val="-2"/>
              </w:rPr>
            </w:pPr>
            <w:r w:rsidRPr="00D5087F">
              <w:rPr>
                <w:rFonts w:ascii="Segoe UI Symbol" w:hAnsi="Segoe UI Symbol"/>
                <w:spacing w:val="-2"/>
              </w:rPr>
              <w:t>Methods/Technology</w:t>
            </w:r>
          </w:p>
        </w:tc>
        <w:tc>
          <w:tcPr>
            <w:tcW w:w="4878" w:type="dxa"/>
            <w:tcBorders>
              <w:top w:val="single" w:sz="4" w:space="0" w:color="auto"/>
              <w:left w:val="single" w:sz="4" w:space="0" w:color="auto"/>
              <w:bottom w:val="single" w:sz="4" w:space="0" w:color="auto"/>
              <w:right w:val="single" w:sz="6" w:space="0" w:color="auto"/>
            </w:tcBorders>
          </w:tcPr>
          <w:p w14:paraId="2EE7A6FA" w14:textId="77777777" w:rsidR="005B4A5F" w:rsidRPr="00D5087F" w:rsidRDefault="005B4A5F" w:rsidP="001D5093">
            <w:pPr>
              <w:spacing w:before="120"/>
              <w:rPr>
                <w:rFonts w:ascii="Segoe UI Symbol" w:hAnsi="Segoe UI Symbol"/>
                <w:spacing w:val="-2"/>
              </w:rPr>
            </w:pPr>
            <w:r w:rsidRPr="00D5087F">
              <w:rPr>
                <w:rFonts w:ascii="Segoe UI Symbol" w:hAnsi="Segoe UI Symbol"/>
                <w:spacing w:val="-2"/>
              </w:rPr>
              <w:t>_________________________________</w:t>
            </w:r>
          </w:p>
        </w:tc>
      </w:tr>
      <w:tr w:rsidR="005B4A5F" w:rsidRPr="00143E6E" w14:paraId="34E8D9A9" w14:textId="77777777" w:rsidTr="00F35BE0">
        <w:trPr>
          <w:cantSplit/>
          <w:trHeight w:val="699"/>
        </w:trPr>
        <w:tc>
          <w:tcPr>
            <w:tcW w:w="4212" w:type="dxa"/>
            <w:tcBorders>
              <w:top w:val="single" w:sz="4" w:space="0" w:color="auto"/>
              <w:left w:val="single" w:sz="6" w:space="0" w:color="auto"/>
              <w:bottom w:val="single" w:sz="4" w:space="0" w:color="auto"/>
            </w:tcBorders>
          </w:tcPr>
          <w:p w14:paraId="2785ED86" w14:textId="77777777" w:rsidR="005B4A5F" w:rsidRPr="00D5087F" w:rsidRDefault="005B4A5F" w:rsidP="001D5093">
            <w:pPr>
              <w:pStyle w:val="List"/>
              <w:tabs>
                <w:tab w:val="left" w:pos="864"/>
                <w:tab w:val="num" w:pos="936"/>
              </w:tabs>
              <w:ind w:left="936" w:hanging="360"/>
              <w:rPr>
                <w:rFonts w:ascii="Segoe UI Symbol" w:hAnsi="Segoe UI Symbol"/>
                <w:spacing w:val="-2"/>
              </w:rPr>
            </w:pPr>
            <w:r w:rsidRPr="00D5087F">
              <w:rPr>
                <w:rFonts w:ascii="Segoe UI Symbol" w:hAnsi="Segoe UI Symbol"/>
                <w:spacing w:val="-2"/>
              </w:rPr>
              <w:t>Physical</w:t>
            </w:r>
            <w:r w:rsidR="007E703B" w:rsidRPr="00D5087F">
              <w:rPr>
                <w:rFonts w:ascii="Segoe UI Symbol" w:hAnsi="Segoe UI Symbol"/>
                <w:spacing w:val="-2"/>
              </w:rPr>
              <w:t xml:space="preserve"> </w:t>
            </w:r>
            <w:r w:rsidRPr="00D5087F">
              <w:rPr>
                <w:rFonts w:ascii="Segoe UI Symbol" w:hAnsi="Segoe UI Symbol"/>
                <w:spacing w:val="-2"/>
              </w:rPr>
              <w:t>Production</w:t>
            </w:r>
            <w:r w:rsidR="007E703B" w:rsidRPr="00D5087F">
              <w:rPr>
                <w:rFonts w:ascii="Segoe UI Symbol" w:hAnsi="Segoe UI Symbol"/>
                <w:spacing w:val="-2"/>
              </w:rPr>
              <w:t xml:space="preserve"> </w:t>
            </w:r>
            <w:r w:rsidRPr="00D5087F">
              <w:rPr>
                <w:rFonts w:ascii="Segoe UI Symbol" w:hAnsi="Segoe UI Symbol"/>
                <w:spacing w:val="-2"/>
              </w:rPr>
              <w:t>Rate</w:t>
            </w:r>
          </w:p>
          <w:p w14:paraId="57F608A4" w14:textId="77777777" w:rsidR="005B4A5F" w:rsidRPr="00D5087F" w:rsidRDefault="005B4A5F" w:rsidP="001D5093">
            <w:pPr>
              <w:rPr>
                <w:rFonts w:ascii="Segoe UI Symbol" w:hAnsi="Segoe UI Symbol"/>
              </w:rPr>
            </w:pPr>
          </w:p>
        </w:tc>
        <w:tc>
          <w:tcPr>
            <w:tcW w:w="4878" w:type="dxa"/>
            <w:tcBorders>
              <w:top w:val="single" w:sz="4" w:space="0" w:color="auto"/>
              <w:left w:val="single" w:sz="4" w:space="0" w:color="auto"/>
              <w:bottom w:val="single" w:sz="4" w:space="0" w:color="auto"/>
              <w:right w:val="single" w:sz="6" w:space="0" w:color="auto"/>
            </w:tcBorders>
          </w:tcPr>
          <w:p w14:paraId="14B6690D" w14:textId="77777777" w:rsidR="005B4A5F" w:rsidRPr="00D5087F" w:rsidRDefault="005B4A5F" w:rsidP="001D5093">
            <w:pPr>
              <w:spacing w:before="120"/>
              <w:rPr>
                <w:rFonts w:ascii="Segoe UI Symbol" w:hAnsi="Segoe UI Symbol"/>
                <w:spacing w:val="-2"/>
              </w:rPr>
            </w:pPr>
            <w:r w:rsidRPr="00D5087F">
              <w:rPr>
                <w:rFonts w:ascii="Segoe UI Symbol" w:hAnsi="Segoe UI Symbol"/>
                <w:spacing w:val="-2"/>
              </w:rPr>
              <w:t>_________________________________</w:t>
            </w:r>
          </w:p>
        </w:tc>
      </w:tr>
    </w:tbl>
    <w:p w14:paraId="63F2FC3D" w14:textId="77777777" w:rsidR="005B4A5F" w:rsidRPr="00D5087F" w:rsidRDefault="005B4A5F" w:rsidP="001D5093">
      <w:pPr>
        <w:jc w:val="left"/>
        <w:rPr>
          <w:rFonts w:ascii="Segoe UI Symbol" w:hAnsi="Segoe UI Symbol"/>
        </w:rPr>
      </w:pPr>
    </w:p>
    <w:p w14:paraId="7BC393D0" w14:textId="77777777" w:rsidR="005B4A5F" w:rsidRPr="00D5087F" w:rsidRDefault="005B4A5F" w:rsidP="001D5093">
      <w:pPr>
        <w:rPr>
          <w:rFonts w:ascii="Segoe UI Symbol" w:hAnsi="Segoe UI Symbol"/>
        </w:rPr>
      </w:pPr>
    </w:p>
    <w:p w14:paraId="190A82BC" w14:textId="77777777" w:rsidR="005B4A5F" w:rsidRPr="00D5087F" w:rsidRDefault="005B4A5F" w:rsidP="001D5093">
      <w:pPr>
        <w:rPr>
          <w:rFonts w:ascii="Segoe UI Symbol" w:hAnsi="Segoe UI Symbol"/>
        </w:rPr>
      </w:pPr>
    </w:p>
    <w:p w14:paraId="434616A0" w14:textId="77777777" w:rsidR="005B4A5F" w:rsidRPr="00D5087F" w:rsidRDefault="005B4A5F" w:rsidP="00D5087F">
      <w:pPr>
        <w:pStyle w:val="Heading4"/>
        <w:jc w:val="center"/>
        <w:rPr>
          <w:rFonts w:ascii="Segoe UI Symbol" w:hAnsi="Segoe UI Symbol"/>
          <w:b/>
        </w:rPr>
      </w:pPr>
      <w:r w:rsidRPr="00D5087F">
        <w:rPr>
          <w:rFonts w:ascii="Segoe UI Symbol" w:hAnsi="Segoe UI Symbol"/>
        </w:rPr>
        <w:br w:type="page"/>
      </w:r>
      <w:bookmarkStart w:id="756" w:name="_Toc59142598"/>
      <w:bookmarkStart w:id="757" w:name="_Toc88745220"/>
      <w:r w:rsidRPr="00D5087F">
        <w:rPr>
          <w:rFonts w:ascii="Segoe UI Symbol" w:hAnsi="Segoe UI Symbol"/>
          <w:b/>
          <w:sz w:val="28"/>
          <w:szCs w:val="28"/>
        </w:rPr>
        <w:lastRenderedPageBreak/>
        <w:t>Form</w:t>
      </w:r>
      <w:r w:rsidR="007E703B" w:rsidRPr="00D5087F">
        <w:rPr>
          <w:rFonts w:ascii="Segoe UI Symbol" w:hAnsi="Segoe UI Symbol"/>
          <w:b/>
          <w:sz w:val="28"/>
          <w:szCs w:val="28"/>
        </w:rPr>
        <w:t xml:space="preserve"> </w:t>
      </w:r>
      <w:r w:rsidRPr="00D5087F">
        <w:rPr>
          <w:rFonts w:ascii="Segoe UI Symbol" w:hAnsi="Segoe UI Symbol"/>
          <w:b/>
          <w:sz w:val="28"/>
          <w:szCs w:val="28"/>
        </w:rPr>
        <w:t>EXP</w:t>
      </w:r>
      <w:r w:rsidR="007E703B" w:rsidRPr="00D5087F">
        <w:rPr>
          <w:rFonts w:ascii="Segoe UI Symbol" w:hAnsi="Segoe UI Symbol"/>
          <w:b/>
          <w:sz w:val="28"/>
          <w:szCs w:val="28"/>
        </w:rPr>
        <w:t xml:space="preserve"> </w:t>
      </w:r>
      <w:r w:rsidRPr="00D5087F">
        <w:rPr>
          <w:rFonts w:ascii="Segoe UI Symbol" w:hAnsi="Segoe UI Symbol"/>
          <w:b/>
          <w:sz w:val="28"/>
          <w:szCs w:val="28"/>
        </w:rPr>
        <w:t>–4.2(b)</w:t>
      </w:r>
      <w:bookmarkEnd w:id="756"/>
      <w:bookmarkEnd w:id="757"/>
    </w:p>
    <w:p w14:paraId="72DED808" w14:textId="77777777" w:rsidR="005B4A5F" w:rsidRPr="00D5087F" w:rsidRDefault="005B4A5F" w:rsidP="003F63D5">
      <w:pPr>
        <w:pStyle w:val="Heading5"/>
      </w:pPr>
      <w:bookmarkStart w:id="758" w:name="_Toc437968898"/>
      <w:bookmarkStart w:id="759" w:name="_Toc23302385"/>
      <w:bookmarkStart w:id="760" w:name="_Toc125871318"/>
      <w:bookmarkStart w:id="761" w:name="_Toc197236054"/>
      <w:bookmarkStart w:id="762" w:name="_Toc88745221"/>
      <w:r w:rsidRPr="00D5087F">
        <w:t>Specific</w:t>
      </w:r>
      <w:r w:rsidR="007E703B" w:rsidRPr="00D5087F">
        <w:t xml:space="preserve"> </w:t>
      </w:r>
      <w:r w:rsidRPr="00D5087F">
        <w:t>Experience</w:t>
      </w:r>
      <w:r w:rsidR="007E703B" w:rsidRPr="00D5087F">
        <w:t xml:space="preserve"> </w:t>
      </w:r>
      <w:r w:rsidRPr="00D5087F">
        <w:t>in</w:t>
      </w:r>
      <w:r w:rsidR="007E703B" w:rsidRPr="00D5087F">
        <w:t xml:space="preserve"> </w:t>
      </w:r>
      <w:r w:rsidRPr="00D5087F">
        <w:t>Key</w:t>
      </w:r>
      <w:r w:rsidR="007E703B" w:rsidRPr="00D5087F">
        <w:t xml:space="preserve"> </w:t>
      </w:r>
      <w:r w:rsidRPr="00D5087F">
        <w:t>Activities</w:t>
      </w:r>
      <w:bookmarkEnd w:id="758"/>
      <w:bookmarkEnd w:id="759"/>
      <w:bookmarkEnd w:id="760"/>
      <w:bookmarkEnd w:id="761"/>
      <w:bookmarkEnd w:id="762"/>
    </w:p>
    <w:p w14:paraId="6A1297ED" w14:textId="77777777" w:rsidR="005B4A5F" w:rsidRPr="00D5087F" w:rsidRDefault="005B4A5F" w:rsidP="001D5093">
      <w:pPr>
        <w:tabs>
          <w:tab w:val="right" w:pos="900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w:t>
      </w:r>
      <w:proofErr w:type="gramEnd"/>
      <w:r w:rsidRPr="00D5087F">
        <w:rPr>
          <w:rFonts w:ascii="Segoe UI Symbol" w:hAnsi="Segoe UI Symbol"/>
        </w:rPr>
        <w:t>__________________________</w:t>
      </w:r>
      <w:r w:rsidR="007E703B" w:rsidRPr="00D5087F">
        <w:rPr>
          <w:rFonts w:ascii="Segoe UI Symbol" w:hAnsi="Segoe UI Symbol"/>
        </w:rPr>
        <w:t xml:space="preserve">     </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_____________________</w:t>
      </w:r>
    </w:p>
    <w:p w14:paraId="665B4406" w14:textId="2BFB778E"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spacing w:val="-2"/>
        </w:rPr>
        <w:t>JV</w:t>
      </w:r>
      <w:r w:rsidR="00152D0E" w:rsidRPr="00D5087F">
        <w:rPr>
          <w:rFonts w:ascii="Segoe UI Symbol" w:hAnsi="Segoe UI Symbol"/>
          <w:spacing w:val="-2"/>
        </w:rPr>
        <w:t xml:space="preserve"> </w:t>
      </w:r>
      <w:r w:rsidR="0045771F" w:rsidRPr="00D5087F">
        <w:rPr>
          <w:rFonts w:ascii="Segoe UI Symbol" w:hAnsi="Segoe UI Symbol"/>
          <w:spacing w:val="-2"/>
        </w:rPr>
        <w:t>Member</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Name:</w:t>
      </w:r>
      <w:r w:rsidR="007E703B" w:rsidRPr="00D5087F">
        <w:rPr>
          <w:rFonts w:ascii="Segoe UI Symbol" w:hAnsi="Segoe UI Symbol"/>
          <w:spacing w:val="-2"/>
        </w:rPr>
        <w:t xml:space="preserve"> </w:t>
      </w:r>
      <w:proofErr w:type="gramStart"/>
      <w:r w:rsidRPr="00D5087F">
        <w:rPr>
          <w:rFonts w:ascii="Segoe UI Symbol" w:hAnsi="Segoe UI Symbol"/>
          <w:spacing w:val="-2"/>
        </w:rPr>
        <w:t>_________________________</w:t>
      </w:r>
      <w:r w:rsidRPr="00D5087F">
        <w:rPr>
          <w:rFonts w:ascii="Segoe UI Symbol" w:hAnsi="Segoe UI Symbol"/>
        </w:rPr>
        <w:tab/>
      </w:r>
      <w:r w:rsidR="00BC22EF" w:rsidRPr="00D5087F">
        <w:rPr>
          <w:rFonts w:ascii="Segoe UI Symbol" w:hAnsi="Segoe UI Symbol"/>
        </w:rPr>
        <w:t>IFB</w:t>
      </w:r>
      <w:r w:rsidR="00152D0E"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proofErr w:type="gramEnd"/>
      <w:r w:rsidRPr="00D5087F">
        <w:rPr>
          <w:rFonts w:ascii="Segoe UI Symbol" w:hAnsi="Segoe UI Symbol"/>
        </w:rPr>
        <w:t>__________________</w:t>
      </w:r>
      <w:r w:rsidR="007E703B" w:rsidRPr="00D5087F">
        <w:rPr>
          <w:rFonts w:ascii="Segoe UI Symbol" w:hAnsi="Segoe UI Symbol"/>
        </w:rPr>
        <w:t xml:space="preserve">   </w:t>
      </w:r>
    </w:p>
    <w:p w14:paraId="564D8DB8" w14:textId="77777777" w:rsidR="005B4A5F" w:rsidRPr="00D5087F" w:rsidRDefault="005B4A5F" w:rsidP="001D5093">
      <w:pPr>
        <w:tabs>
          <w:tab w:val="right" w:pos="9000"/>
          <w:tab w:val="right" w:pos="9630"/>
        </w:tabs>
        <w:rPr>
          <w:rFonts w:ascii="Segoe UI Symbol" w:hAnsi="Segoe UI Symbol"/>
        </w:rPr>
      </w:pP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______________</w:t>
      </w:r>
      <w:r w:rsidRPr="00D5087F">
        <w:rPr>
          <w:rFonts w:ascii="Segoe UI Symbol" w:hAnsi="Segoe UI Symbol"/>
        </w:rPr>
        <w:tab/>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pages</w:t>
      </w:r>
    </w:p>
    <w:p w14:paraId="7842A920" w14:textId="77777777" w:rsidR="005B4A5F" w:rsidRPr="00D5087F" w:rsidRDefault="005B4A5F" w:rsidP="001D5093">
      <w:pPr>
        <w:pStyle w:val="Outline"/>
        <w:suppressAutoHyphens/>
        <w:spacing w:before="120"/>
        <w:rPr>
          <w:rFonts w:ascii="Segoe UI Symbol" w:hAnsi="Segoe UI Symbol"/>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710"/>
        <w:gridCol w:w="1620"/>
      </w:tblGrid>
      <w:tr w:rsidR="005B4A5F" w:rsidRPr="00143E6E" w14:paraId="1BDE9959" w14:textId="77777777" w:rsidTr="00F35BE0">
        <w:trPr>
          <w:cantSplit/>
          <w:tblHeader/>
        </w:trPr>
        <w:tc>
          <w:tcPr>
            <w:tcW w:w="4212" w:type="dxa"/>
            <w:tcBorders>
              <w:top w:val="single" w:sz="6" w:space="0" w:color="auto"/>
              <w:left w:val="single" w:sz="6" w:space="0" w:color="auto"/>
              <w:bottom w:val="single" w:sz="6" w:space="0" w:color="auto"/>
              <w:right w:val="single" w:sz="6" w:space="0" w:color="auto"/>
            </w:tcBorders>
          </w:tcPr>
          <w:p w14:paraId="305F364C" w14:textId="77777777" w:rsidR="005B4A5F" w:rsidRPr="00D5087F" w:rsidRDefault="005B4A5F" w:rsidP="001D5093">
            <w:pPr>
              <w:suppressAutoHyphens/>
              <w:spacing w:before="60" w:after="60"/>
              <w:jc w:val="left"/>
              <w:rPr>
                <w:rFonts w:ascii="Segoe UI Symbol" w:hAnsi="Segoe UI Symbol"/>
                <w:b/>
                <w:spacing w:val="-2"/>
                <w:szCs w:val="24"/>
              </w:rPr>
            </w:pPr>
          </w:p>
        </w:tc>
        <w:tc>
          <w:tcPr>
            <w:tcW w:w="4878" w:type="dxa"/>
            <w:gridSpan w:val="3"/>
            <w:tcBorders>
              <w:top w:val="single" w:sz="6" w:space="0" w:color="auto"/>
              <w:left w:val="single" w:sz="6" w:space="0" w:color="auto"/>
              <w:bottom w:val="single" w:sz="6" w:space="0" w:color="auto"/>
              <w:right w:val="single" w:sz="6" w:space="0" w:color="auto"/>
            </w:tcBorders>
          </w:tcPr>
          <w:p w14:paraId="4FB2DD3F" w14:textId="77777777" w:rsidR="005B4A5F" w:rsidRPr="00D5087F" w:rsidRDefault="005B4A5F" w:rsidP="001D5093">
            <w:pPr>
              <w:suppressAutoHyphens/>
              <w:spacing w:before="60" w:after="60"/>
              <w:jc w:val="center"/>
              <w:rPr>
                <w:rFonts w:ascii="Segoe UI Symbol" w:hAnsi="Segoe UI Symbol"/>
                <w:b/>
                <w:spacing w:val="-2"/>
                <w:szCs w:val="24"/>
              </w:rPr>
            </w:pPr>
            <w:r w:rsidRPr="00D5087F">
              <w:rPr>
                <w:rFonts w:ascii="Segoe UI Symbol" w:hAnsi="Segoe UI Symbol"/>
                <w:b/>
                <w:spacing w:val="-2"/>
                <w:szCs w:val="24"/>
              </w:rPr>
              <w:t>Information</w:t>
            </w:r>
          </w:p>
        </w:tc>
      </w:tr>
      <w:tr w:rsidR="005B4A5F" w:rsidRPr="00143E6E" w14:paraId="3698ED71"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45ADAE8B"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330DE1B7"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r w:rsidR="005B4A5F" w:rsidRPr="00143E6E" w14:paraId="468BEF3D"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23D9D83A"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Award</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p>
          <w:p w14:paraId="7748EA2E"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date</w:t>
            </w:r>
          </w:p>
        </w:tc>
        <w:tc>
          <w:tcPr>
            <w:tcW w:w="4878" w:type="dxa"/>
            <w:gridSpan w:val="3"/>
            <w:tcBorders>
              <w:top w:val="single" w:sz="6" w:space="0" w:color="auto"/>
              <w:left w:val="nil"/>
              <w:bottom w:val="single" w:sz="6" w:space="0" w:color="auto"/>
              <w:right w:val="single" w:sz="6" w:space="0" w:color="auto"/>
            </w:tcBorders>
          </w:tcPr>
          <w:p w14:paraId="434CE0FE"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77605AE5"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r w:rsidR="005B4A5F" w:rsidRPr="00143E6E" w14:paraId="35CE52A5"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0165CE4E" w14:textId="77777777" w:rsidR="005B4A5F" w:rsidRPr="00D5087F" w:rsidRDefault="005B4A5F" w:rsidP="001D5093">
            <w:pPr>
              <w:suppressAutoHyphens/>
              <w:spacing w:before="60" w:after="60"/>
              <w:rPr>
                <w:rFonts w:ascii="Segoe UI Symbol" w:hAnsi="Segoe UI Symbol"/>
                <w:spacing w:val="-2"/>
              </w:rPr>
            </w:pPr>
            <w:r w:rsidRPr="00D5087F">
              <w:rPr>
                <w:rFonts w:ascii="Segoe UI Symbol" w:hAnsi="Segoe UI Symbol"/>
                <w:spacing w:val="-2"/>
              </w:rPr>
              <w:t>Role</w:t>
            </w:r>
            <w:r w:rsidR="007E703B" w:rsidRPr="00D5087F">
              <w:rPr>
                <w:rFonts w:ascii="Segoe UI Symbol" w:hAnsi="Segoe UI Symbol"/>
                <w:spacing w:val="-2"/>
              </w:rPr>
              <w:t xml:space="preserve"> </w:t>
            </w:r>
            <w:r w:rsidRPr="00D5087F">
              <w:rPr>
                <w:rFonts w:ascii="Segoe UI Symbol" w:hAnsi="Segoe UI Symbol"/>
                <w:spacing w:val="-2"/>
              </w:rPr>
              <w:t>in</w:t>
            </w:r>
            <w:r w:rsidR="007E703B" w:rsidRPr="00D5087F">
              <w:rPr>
                <w:rFonts w:ascii="Segoe UI Symbol" w:hAnsi="Segoe UI Symbol"/>
                <w:spacing w:val="-2"/>
              </w:rPr>
              <w:t xml:space="preserve"> </w:t>
            </w:r>
            <w:r w:rsidRPr="00D5087F">
              <w:rPr>
                <w:rFonts w:ascii="Segoe UI Symbol" w:hAnsi="Segoe UI Symbol"/>
                <w:spacing w:val="-2"/>
              </w:rPr>
              <w:t>Contract</w:t>
            </w:r>
          </w:p>
        </w:tc>
        <w:tc>
          <w:tcPr>
            <w:tcW w:w="1548" w:type="dxa"/>
            <w:tcBorders>
              <w:top w:val="single" w:sz="6" w:space="0" w:color="auto"/>
              <w:left w:val="nil"/>
              <w:bottom w:val="single" w:sz="6" w:space="0" w:color="auto"/>
              <w:right w:val="single" w:sz="6" w:space="0" w:color="auto"/>
            </w:tcBorders>
          </w:tcPr>
          <w:p w14:paraId="39A84354" w14:textId="77777777" w:rsidR="005B4A5F" w:rsidRPr="00D5087F" w:rsidRDefault="005B4A5F" w:rsidP="001D5093">
            <w:pPr>
              <w:spacing w:before="60" w:after="60"/>
              <w:jc w:val="center"/>
              <w:rPr>
                <w:rFonts w:ascii="Segoe UI Symbol" w:hAnsi="Segoe UI Symbol"/>
                <w:sz w:val="36"/>
              </w:rPr>
            </w:pPr>
            <w:r w:rsidRPr="00D5087F">
              <w:rPr>
                <w:rFonts w:ascii="Symbol" w:eastAsia="Symbol" w:hAnsi="Symbol" w:cs="Symbol"/>
                <w:sz w:val="36"/>
              </w:rPr>
              <w:t>□</w:t>
            </w:r>
            <w:r w:rsidRPr="00D5087F">
              <w:rPr>
                <w:rFonts w:ascii="Segoe UI Symbol" w:hAnsi="Segoe UI Symbol"/>
                <w:sz w:val="36"/>
              </w:rPr>
              <w:br/>
            </w:r>
            <w:r w:rsidRPr="00D5087F">
              <w:rPr>
                <w:rFonts w:ascii="Segoe UI Symbol" w:hAnsi="Segoe UI Symbol"/>
              </w:rPr>
              <w:t>Contractor</w:t>
            </w:r>
            <w:r w:rsidR="007E703B" w:rsidRPr="00D5087F">
              <w:rPr>
                <w:rFonts w:ascii="Segoe UI Symbol" w:hAnsi="Segoe UI Symbol"/>
              </w:rPr>
              <w:t xml:space="preserve"> </w:t>
            </w:r>
          </w:p>
        </w:tc>
        <w:tc>
          <w:tcPr>
            <w:tcW w:w="1710" w:type="dxa"/>
            <w:tcBorders>
              <w:top w:val="single" w:sz="6" w:space="0" w:color="auto"/>
              <w:left w:val="nil"/>
              <w:bottom w:val="single" w:sz="6" w:space="0" w:color="auto"/>
              <w:right w:val="single" w:sz="6" w:space="0" w:color="auto"/>
            </w:tcBorders>
          </w:tcPr>
          <w:p w14:paraId="072BC1D1" w14:textId="77777777" w:rsidR="005B4A5F" w:rsidRPr="00D5087F" w:rsidRDefault="005B4A5F" w:rsidP="001D5093">
            <w:pPr>
              <w:spacing w:before="60" w:after="60"/>
              <w:jc w:val="center"/>
              <w:rPr>
                <w:rFonts w:ascii="Segoe UI Symbol" w:hAnsi="Segoe UI Symbol"/>
                <w:spacing w:val="-2"/>
                <w:sz w:val="36"/>
              </w:rPr>
            </w:pPr>
            <w:r w:rsidRPr="00D5087F">
              <w:rPr>
                <w:rFonts w:ascii="Symbol" w:eastAsia="Symbol" w:hAnsi="Symbol" w:cs="Symbol"/>
                <w:sz w:val="36"/>
              </w:rPr>
              <w:t>□</w:t>
            </w:r>
            <w:r w:rsidRPr="00D5087F">
              <w:rPr>
                <w:rFonts w:ascii="Segoe UI Symbol" w:hAnsi="Segoe UI Symbol"/>
                <w:sz w:val="36"/>
              </w:rPr>
              <w:br/>
            </w:r>
            <w:r w:rsidRPr="00D5087F">
              <w:rPr>
                <w:rFonts w:ascii="Segoe UI Symbol" w:hAnsi="Segoe UI Symbol"/>
              </w:rPr>
              <w:t>Management</w:t>
            </w:r>
            <w:r w:rsidR="007E703B" w:rsidRPr="00D5087F">
              <w:rPr>
                <w:rFonts w:ascii="Segoe UI Symbol" w:hAnsi="Segoe UI Symbol"/>
              </w:rPr>
              <w:t xml:space="preserve"> </w:t>
            </w:r>
            <w:r w:rsidRPr="00D5087F">
              <w:rPr>
                <w:rFonts w:ascii="Segoe UI Symbol" w:hAnsi="Segoe UI Symbol"/>
              </w:rPr>
              <w:t>Contractor</w:t>
            </w:r>
          </w:p>
        </w:tc>
        <w:tc>
          <w:tcPr>
            <w:tcW w:w="1620" w:type="dxa"/>
            <w:tcBorders>
              <w:top w:val="single" w:sz="6" w:space="0" w:color="auto"/>
              <w:left w:val="single" w:sz="6" w:space="0" w:color="auto"/>
              <w:bottom w:val="single" w:sz="6" w:space="0" w:color="auto"/>
              <w:right w:val="single" w:sz="6" w:space="0" w:color="auto"/>
            </w:tcBorders>
          </w:tcPr>
          <w:p w14:paraId="34B714C4" w14:textId="77777777" w:rsidR="005B4A5F" w:rsidRPr="00D5087F" w:rsidRDefault="005B4A5F" w:rsidP="001D5093">
            <w:pPr>
              <w:spacing w:before="60" w:after="60"/>
              <w:jc w:val="center"/>
              <w:rPr>
                <w:rFonts w:ascii="Segoe UI Symbol" w:hAnsi="Segoe UI Symbol"/>
              </w:rPr>
            </w:pPr>
            <w:r w:rsidRPr="00D5087F">
              <w:rPr>
                <w:rFonts w:ascii="Symbol" w:eastAsia="Symbol" w:hAnsi="Symbol" w:cs="Symbol"/>
                <w:sz w:val="36"/>
              </w:rPr>
              <w:t>□</w:t>
            </w:r>
            <w:r w:rsidRPr="00D5087F">
              <w:rPr>
                <w:rFonts w:ascii="Segoe UI Symbol" w:hAnsi="Segoe UI Symbol"/>
              </w:rPr>
              <w:t>Subcontractor</w:t>
            </w:r>
          </w:p>
          <w:p w14:paraId="6EA472A0" w14:textId="77777777" w:rsidR="005B4A5F" w:rsidRPr="00D5087F" w:rsidRDefault="005B4A5F" w:rsidP="001D5093">
            <w:pPr>
              <w:spacing w:before="60" w:after="60"/>
              <w:jc w:val="center"/>
              <w:rPr>
                <w:rFonts w:ascii="Segoe UI Symbol" w:hAnsi="Segoe UI Symbol"/>
                <w:spacing w:val="-2"/>
                <w:sz w:val="36"/>
              </w:rPr>
            </w:pPr>
          </w:p>
        </w:tc>
      </w:tr>
      <w:tr w:rsidR="005B4A5F" w:rsidRPr="00143E6E" w14:paraId="13B7C866"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47455AC8"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amount</w:t>
            </w:r>
          </w:p>
        </w:tc>
        <w:tc>
          <w:tcPr>
            <w:tcW w:w="3258" w:type="dxa"/>
            <w:gridSpan w:val="2"/>
            <w:tcBorders>
              <w:top w:val="single" w:sz="6" w:space="0" w:color="auto"/>
              <w:left w:val="nil"/>
              <w:bottom w:val="single" w:sz="6" w:space="0" w:color="auto"/>
              <w:right w:val="single" w:sz="6" w:space="0" w:color="auto"/>
            </w:tcBorders>
          </w:tcPr>
          <w:p w14:paraId="4AB89880"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w:t>
            </w:r>
          </w:p>
        </w:tc>
        <w:tc>
          <w:tcPr>
            <w:tcW w:w="1620" w:type="dxa"/>
            <w:tcBorders>
              <w:top w:val="single" w:sz="6" w:space="0" w:color="auto"/>
              <w:left w:val="single" w:sz="6" w:space="0" w:color="auto"/>
              <w:bottom w:val="single" w:sz="6" w:space="0" w:color="auto"/>
              <w:right w:val="single" w:sz="6" w:space="0" w:color="auto"/>
            </w:tcBorders>
          </w:tcPr>
          <w:p w14:paraId="26BF4B48"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US$________</w:t>
            </w:r>
          </w:p>
        </w:tc>
      </w:tr>
      <w:tr w:rsidR="005B4A5F" w:rsidRPr="00143E6E" w14:paraId="05ACDBF0"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0C8FB039"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0045771F"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JV</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subcontractor,</w:t>
            </w:r>
            <w:r w:rsidR="007E703B" w:rsidRPr="00D5087F">
              <w:rPr>
                <w:rFonts w:ascii="Segoe UI Symbol" w:hAnsi="Segoe UI Symbol"/>
              </w:rPr>
              <w:t xml:space="preserve"> </w:t>
            </w:r>
            <w:r w:rsidRPr="00D5087F">
              <w:rPr>
                <w:rFonts w:ascii="Segoe UI Symbol" w:hAnsi="Segoe UI Symbol"/>
              </w:rPr>
              <w:t>specify</w:t>
            </w:r>
            <w:r w:rsidR="007E703B" w:rsidRPr="00D5087F">
              <w:rPr>
                <w:rFonts w:ascii="Segoe UI Symbol" w:hAnsi="Segoe UI Symbol"/>
              </w:rPr>
              <w:t xml:space="preserve"> </w:t>
            </w:r>
            <w:r w:rsidRPr="00D5087F">
              <w:rPr>
                <w:rFonts w:ascii="Segoe UI Symbol" w:hAnsi="Segoe UI Symbol"/>
              </w:rPr>
              <w:t>participation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amount</w:t>
            </w:r>
          </w:p>
        </w:tc>
        <w:tc>
          <w:tcPr>
            <w:tcW w:w="1548" w:type="dxa"/>
            <w:tcBorders>
              <w:top w:val="single" w:sz="6" w:space="0" w:color="auto"/>
              <w:left w:val="nil"/>
              <w:bottom w:val="single" w:sz="6" w:space="0" w:color="auto"/>
              <w:right w:val="single" w:sz="6" w:space="0" w:color="auto"/>
            </w:tcBorders>
          </w:tcPr>
          <w:p w14:paraId="7F6832E6" w14:textId="77777777" w:rsidR="005B4A5F" w:rsidRPr="00D5087F" w:rsidRDefault="005B4A5F" w:rsidP="001D5093">
            <w:pPr>
              <w:pStyle w:val="BodyText"/>
              <w:spacing w:before="60" w:after="60"/>
              <w:rPr>
                <w:rFonts w:ascii="Segoe UI Symbol" w:hAnsi="Segoe UI Symbol"/>
              </w:rPr>
            </w:pPr>
          </w:p>
          <w:p w14:paraId="5B75AA99"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w:t>
            </w:r>
          </w:p>
        </w:tc>
        <w:tc>
          <w:tcPr>
            <w:tcW w:w="1710" w:type="dxa"/>
            <w:tcBorders>
              <w:top w:val="single" w:sz="6" w:space="0" w:color="auto"/>
              <w:left w:val="single" w:sz="6" w:space="0" w:color="auto"/>
              <w:bottom w:val="single" w:sz="6" w:space="0" w:color="auto"/>
              <w:right w:val="single" w:sz="6" w:space="0" w:color="auto"/>
            </w:tcBorders>
          </w:tcPr>
          <w:p w14:paraId="4C1E91F6" w14:textId="77777777" w:rsidR="005B4A5F" w:rsidRPr="00D5087F" w:rsidRDefault="005B4A5F" w:rsidP="001D5093">
            <w:pPr>
              <w:pStyle w:val="BodyText"/>
              <w:spacing w:before="60" w:after="60"/>
              <w:rPr>
                <w:rFonts w:ascii="Segoe UI Symbol" w:hAnsi="Segoe UI Symbol"/>
              </w:rPr>
            </w:pPr>
          </w:p>
          <w:p w14:paraId="4BD2772A"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w:t>
            </w:r>
          </w:p>
        </w:tc>
        <w:tc>
          <w:tcPr>
            <w:tcW w:w="1620" w:type="dxa"/>
            <w:tcBorders>
              <w:top w:val="single" w:sz="6" w:space="0" w:color="auto"/>
              <w:left w:val="single" w:sz="6" w:space="0" w:color="auto"/>
              <w:bottom w:val="single" w:sz="6" w:space="0" w:color="auto"/>
              <w:right w:val="single" w:sz="6" w:space="0" w:color="auto"/>
            </w:tcBorders>
          </w:tcPr>
          <w:p w14:paraId="64325634" w14:textId="77777777" w:rsidR="005B4A5F" w:rsidRPr="00D5087F" w:rsidRDefault="005B4A5F" w:rsidP="001D5093">
            <w:pPr>
              <w:pStyle w:val="BodyText"/>
              <w:spacing w:before="60" w:after="60"/>
              <w:rPr>
                <w:rFonts w:ascii="Segoe UI Symbol" w:hAnsi="Segoe UI Symbol"/>
              </w:rPr>
            </w:pPr>
          </w:p>
          <w:p w14:paraId="7A2201D2"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US$________</w:t>
            </w:r>
          </w:p>
        </w:tc>
      </w:tr>
      <w:tr w:rsidR="005B4A5F" w:rsidRPr="00143E6E" w14:paraId="621B3263"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537E4966"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Name:</w:t>
            </w:r>
          </w:p>
        </w:tc>
        <w:tc>
          <w:tcPr>
            <w:tcW w:w="4878" w:type="dxa"/>
            <w:gridSpan w:val="3"/>
            <w:tcBorders>
              <w:top w:val="single" w:sz="6" w:space="0" w:color="auto"/>
              <w:left w:val="nil"/>
              <w:bottom w:val="single" w:sz="6" w:space="0" w:color="auto"/>
              <w:right w:val="single" w:sz="6" w:space="0" w:color="auto"/>
            </w:tcBorders>
          </w:tcPr>
          <w:p w14:paraId="2ED2A546"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r w:rsidR="005B4A5F" w:rsidRPr="00143E6E" w14:paraId="0D5B5B8D" w14:textId="77777777" w:rsidTr="00F35BE0">
        <w:trPr>
          <w:cantSplit/>
        </w:trPr>
        <w:tc>
          <w:tcPr>
            <w:tcW w:w="4212" w:type="dxa"/>
            <w:tcBorders>
              <w:top w:val="single" w:sz="6" w:space="0" w:color="auto"/>
              <w:left w:val="single" w:sz="6" w:space="0" w:color="auto"/>
              <w:bottom w:val="single" w:sz="6" w:space="0" w:color="auto"/>
              <w:right w:val="single" w:sz="6" w:space="0" w:color="auto"/>
            </w:tcBorders>
          </w:tcPr>
          <w:p w14:paraId="4868F680"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Address:</w:t>
            </w:r>
          </w:p>
          <w:p w14:paraId="7DC573F9" w14:textId="77777777" w:rsidR="005B4A5F" w:rsidRPr="00D5087F" w:rsidRDefault="005B4A5F" w:rsidP="001D5093">
            <w:pPr>
              <w:pStyle w:val="BodyText"/>
              <w:spacing w:before="60" w:after="60"/>
              <w:rPr>
                <w:rFonts w:ascii="Segoe UI Symbol" w:hAnsi="Segoe UI Symbol"/>
              </w:rPr>
            </w:pPr>
          </w:p>
          <w:p w14:paraId="1AFF11BE"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Telephone/fax</w:t>
            </w:r>
            <w:r w:rsidR="007E703B" w:rsidRPr="00D5087F">
              <w:rPr>
                <w:rFonts w:ascii="Segoe UI Symbol" w:hAnsi="Segoe UI Symbol"/>
              </w:rPr>
              <w:t xml:space="preserve"> </w:t>
            </w:r>
            <w:r w:rsidRPr="00D5087F">
              <w:rPr>
                <w:rFonts w:ascii="Segoe UI Symbol" w:hAnsi="Segoe UI Symbol"/>
              </w:rPr>
              <w:t>number:</w:t>
            </w:r>
          </w:p>
          <w:p w14:paraId="46586A48"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E-mail:</w:t>
            </w:r>
          </w:p>
        </w:tc>
        <w:tc>
          <w:tcPr>
            <w:tcW w:w="4878" w:type="dxa"/>
            <w:gridSpan w:val="3"/>
            <w:tcBorders>
              <w:top w:val="single" w:sz="6" w:space="0" w:color="auto"/>
              <w:left w:val="nil"/>
              <w:bottom w:val="single" w:sz="6" w:space="0" w:color="auto"/>
              <w:right w:val="single" w:sz="6" w:space="0" w:color="auto"/>
            </w:tcBorders>
          </w:tcPr>
          <w:p w14:paraId="48F23834"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0F62F9E3"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63192885"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p w14:paraId="573452DA" w14:textId="77777777" w:rsidR="005B4A5F" w:rsidRPr="00D5087F" w:rsidRDefault="005B4A5F" w:rsidP="001D5093">
            <w:pPr>
              <w:pStyle w:val="BodyText"/>
              <w:spacing w:before="60" w:after="60"/>
              <w:rPr>
                <w:rFonts w:ascii="Segoe UI Symbol" w:hAnsi="Segoe UI Symbol"/>
              </w:rPr>
            </w:pPr>
            <w:r w:rsidRPr="00D5087F">
              <w:rPr>
                <w:rFonts w:ascii="Segoe UI Symbol" w:hAnsi="Segoe UI Symbol"/>
              </w:rPr>
              <w:t>_______________________________________</w:t>
            </w:r>
          </w:p>
        </w:tc>
      </w:tr>
    </w:tbl>
    <w:p w14:paraId="04D3E859" w14:textId="77777777" w:rsidR="005B4A5F" w:rsidRPr="00143E6E" w:rsidRDefault="005B4A5F" w:rsidP="00D5087F">
      <w:pPr>
        <w:pStyle w:val="BodyText"/>
        <w:spacing w:before="60" w:after="60"/>
      </w:pPr>
    </w:p>
    <w:p w14:paraId="508553AE" w14:textId="77777777" w:rsidR="005B4A5F" w:rsidRPr="00143E6E" w:rsidRDefault="005B4A5F" w:rsidP="00D5087F">
      <w:pPr>
        <w:pStyle w:val="BodyText"/>
        <w:spacing w:before="60" w:after="60"/>
      </w:pPr>
    </w:p>
    <w:p w14:paraId="25E820A4" w14:textId="77777777" w:rsidR="005B4A5F" w:rsidRPr="001800E3" w:rsidRDefault="005B4A5F" w:rsidP="001800E3">
      <w:pPr>
        <w:pStyle w:val="Heading4"/>
        <w:jc w:val="center"/>
        <w:rPr>
          <w:rFonts w:ascii="Segoe UI Symbol" w:hAnsi="Segoe UI Symbol"/>
          <w:b/>
          <w:sz w:val="28"/>
          <w:szCs w:val="28"/>
        </w:rPr>
      </w:pPr>
      <w:r w:rsidRPr="00D5087F">
        <w:rPr>
          <w:rFonts w:ascii="Segoe UI Symbol" w:hAnsi="Segoe UI Symbol"/>
        </w:rPr>
        <w:br w:type="page"/>
      </w:r>
      <w:bookmarkStart w:id="763" w:name="_Toc88745222"/>
      <w:r w:rsidRPr="001800E3">
        <w:rPr>
          <w:rFonts w:ascii="Segoe UI Symbol" w:hAnsi="Segoe UI Symbol"/>
          <w:b/>
          <w:sz w:val="28"/>
          <w:szCs w:val="28"/>
        </w:rPr>
        <w:lastRenderedPageBreak/>
        <w:t>Form</w:t>
      </w:r>
      <w:r w:rsidR="007E703B" w:rsidRPr="001800E3">
        <w:rPr>
          <w:rFonts w:ascii="Segoe UI Symbol" w:hAnsi="Segoe UI Symbol"/>
          <w:b/>
          <w:sz w:val="28"/>
          <w:szCs w:val="28"/>
        </w:rPr>
        <w:t xml:space="preserve"> </w:t>
      </w:r>
      <w:r w:rsidRPr="001800E3">
        <w:rPr>
          <w:rFonts w:ascii="Segoe UI Symbol" w:hAnsi="Segoe UI Symbol"/>
          <w:b/>
          <w:sz w:val="28"/>
          <w:szCs w:val="28"/>
        </w:rPr>
        <w:t>EXP</w:t>
      </w:r>
      <w:r w:rsidR="007E703B" w:rsidRPr="001800E3">
        <w:rPr>
          <w:rFonts w:ascii="Segoe UI Symbol" w:hAnsi="Segoe UI Symbol"/>
          <w:b/>
          <w:sz w:val="28"/>
          <w:szCs w:val="28"/>
        </w:rPr>
        <w:t xml:space="preserve"> </w:t>
      </w:r>
      <w:r w:rsidRPr="001800E3">
        <w:rPr>
          <w:rFonts w:ascii="Segoe UI Symbol" w:hAnsi="Segoe UI Symbol"/>
          <w:b/>
          <w:sz w:val="28"/>
          <w:szCs w:val="28"/>
        </w:rPr>
        <w:t>–4.2</w:t>
      </w:r>
      <w:r w:rsidR="007E703B" w:rsidRPr="001800E3">
        <w:rPr>
          <w:rFonts w:ascii="Segoe UI Symbol" w:hAnsi="Segoe UI Symbol"/>
          <w:b/>
          <w:sz w:val="28"/>
          <w:szCs w:val="28"/>
        </w:rPr>
        <w:t xml:space="preserve"> </w:t>
      </w:r>
      <w:r w:rsidRPr="001800E3">
        <w:rPr>
          <w:rFonts w:ascii="Segoe UI Symbol" w:hAnsi="Segoe UI Symbol"/>
          <w:b/>
          <w:sz w:val="28"/>
          <w:szCs w:val="28"/>
        </w:rPr>
        <w:t>(b)(cont.)</w:t>
      </w:r>
      <w:bookmarkEnd w:id="763"/>
    </w:p>
    <w:p w14:paraId="5538F2AB" w14:textId="77777777" w:rsidR="005B4A5F" w:rsidRPr="00D5087F" w:rsidRDefault="005B4A5F" w:rsidP="001D5093">
      <w:pPr>
        <w:pStyle w:val="BodyText"/>
        <w:spacing w:before="120" w:after="240"/>
        <w:jc w:val="center"/>
        <w:rPr>
          <w:rFonts w:ascii="Segoe UI Symbol" w:hAnsi="Segoe UI Symbol"/>
          <w:b/>
          <w:bCs/>
          <w:sz w:val="32"/>
          <w:szCs w:val="32"/>
        </w:rPr>
      </w:pPr>
      <w:r w:rsidRPr="00D5087F">
        <w:rPr>
          <w:rFonts w:ascii="Segoe UI Symbol" w:hAnsi="Segoe UI Symbol"/>
          <w:b/>
          <w:bCs/>
          <w:sz w:val="32"/>
          <w:szCs w:val="32"/>
        </w:rPr>
        <w:t>Specific</w:t>
      </w:r>
      <w:r w:rsidR="007E703B" w:rsidRPr="00D5087F">
        <w:rPr>
          <w:rFonts w:ascii="Segoe UI Symbol" w:hAnsi="Segoe UI Symbol"/>
          <w:b/>
          <w:bCs/>
          <w:sz w:val="32"/>
          <w:szCs w:val="32"/>
        </w:rPr>
        <w:t xml:space="preserve"> </w:t>
      </w:r>
      <w:r w:rsidRPr="00D5087F">
        <w:rPr>
          <w:rFonts w:ascii="Segoe UI Symbol" w:hAnsi="Segoe UI Symbol"/>
          <w:b/>
          <w:bCs/>
          <w:sz w:val="32"/>
          <w:szCs w:val="32"/>
        </w:rPr>
        <w:t>Experience</w:t>
      </w:r>
      <w:r w:rsidR="007E703B" w:rsidRPr="00D5087F">
        <w:rPr>
          <w:rFonts w:ascii="Segoe UI Symbol" w:hAnsi="Segoe UI Symbol"/>
          <w:b/>
          <w:bCs/>
          <w:sz w:val="32"/>
          <w:szCs w:val="32"/>
        </w:rPr>
        <w:t xml:space="preserve"> </w:t>
      </w:r>
      <w:r w:rsidRPr="00D5087F">
        <w:rPr>
          <w:rFonts w:ascii="Segoe UI Symbol" w:hAnsi="Segoe UI Symbol"/>
          <w:b/>
          <w:bCs/>
          <w:sz w:val="32"/>
          <w:szCs w:val="32"/>
        </w:rPr>
        <w:t>in</w:t>
      </w:r>
      <w:r w:rsidR="007E703B" w:rsidRPr="00D5087F">
        <w:rPr>
          <w:rFonts w:ascii="Segoe UI Symbol" w:hAnsi="Segoe UI Symbol"/>
          <w:b/>
          <w:bCs/>
          <w:sz w:val="32"/>
          <w:szCs w:val="32"/>
        </w:rPr>
        <w:t xml:space="preserve"> </w:t>
      </w:r>
      <w:r w:rsidRPr="00D5087F">
        <w:rPr>
          <w:rFonts w:ascii="Segoe UI Symbol" w:hAnsi="Segoe UI Symbol"/>
          <w:b/>
          <w:bCs/>
          <w:sz w:val="32"/>
          <w:szCs w:val="32"/>
        </w:rPr>
        <w:t>Key</w:t>
      </w:r>
      <w:r w:rsidR="007E703B" w:rsidRPr="00D5087F">
        <w:rPr>
          <w:rFonts w:ascii="Segoe UI Symbol" w:hAnsi="Segoe UI Symbol"/>
          <w:b/>
          <w:bCs/>
          <w:sz w:val="32"/>
          <w:szCs w:val="32"/>
        </w:rPr>
        <w:t xml:space="preserve"> </w:t>
      </w:r>
      <w:r w:rsidRPr="00D5087F">
        <w:rPr>
          <w:rFonts w:ascii="Segoe UI Symbol" w:hAnsi="Segoe UI Symbol"/>
          <w:b/>
          <w:bCs/>
          <w:sz w:val="32"/>
          <w:szCs w:val="32"/>
        </w:rPr>
        <w:t>Activities</w:t>
      </w:r>
      <w:r w:rsidR="007E703B" w:rsidRPr="00D5087F">
        <w:rPr>
          <w:rFonts w:ascii="Segoe UI Symbol" w:hAnsi="Segoe UI Symbol"/>
          <w:b/>
          <w:bCs/>
          <w:sz w:val="32"/>
          <w:szCs w:val="32"/>
        </w:rPr>
        <w:t xml:space="preserve"> </w:t>
      </w:r>
      <w:r w:rsidRPr="00D5087F">
        <w:rPr>
          <w:rFonts w:ascii="Segoe UI Symbol" w:hAnsi="Segoe UI Symbol"/>
          <w:b/>
          <w:bCs/>
          <w:sz w:val="32"/>
          <w:szCs w:val="32"/>
        </w:rPr>
        <w:t>(cont.)</w:t>
      </w:r>
    </w:p>
    <w:p w14:paraId="6921E570" w14:textId="77777777" w:rsidR="001800E3" w:rsidRDefault="001800E3" w:rsidP="001D5093">
      <w:pPr>
        <w:tabs>
          <w:tab w:val="right" w:pos="9000"/>
        </w:tabs>
        <w:rPr>
          <w:rFonts w:ascii="Segoe UI Symbol" w:hAnsi="Segoe UI Symbol"/>
        </w:rPr>
      </w:pPr>
    </w:p>
    <w:p w14:paraId="04C261B7" w14:textId="10B77576" w:rsidR="005B4A5F" w:rsidRPr="00D5087F" w:rsidRDefault="005B4A5F" w:rsidP="001D5093">
      <w:pPr>
        <w:tabs>
          <w:tab w:val="right" w:pos="9000"/>
        </w:tabs>
        <w:rPr>
          <w:rFonts w:ascii="Segoe UI Symbol" w:hAnsi="Segoe UI Symbol"/>
        </w:rPr>
      </w:pP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Legal</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___________________________</w:t>
      </w:r>
      <w:r w:rsidR="007E703B" w:rsidRPr="00D5087F">
        <w:rPr>
          <w:rFonts w:ascii="Segoe UI Symbol" w:hAnsi="Segoe UI Symbol"/>
        </w:rPr>
        <w:t xml:space="preserve">     </w:t>
      </w:r>
      <w:r w:rsidRPr="00D5087F">
        <w:rPr>
          <w:rFonts w:ascii="Segoe UI Symbol" w:hAnsi="Segoe UI Symbol"/>
        </w:rPr>
        <w:tab/>
        <w:t>Page</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rPr>
        <w:t>pages</w:t>
      </w:r>
    </w:p>
    <w:p w14:paraId="302B69EC" w14:textId="77777777" w:rsidR="005B4A5F" w:rsidRPr="00D5087F" w:rsidRDefault="005B4A5F" w:rsidP="001D5093">
      <w:pPr>
        <w:tabs>
          <w:tab w:val="right" w:pos="9630"/>
        </w:tabs>
        <w:ind w:right="162"/>
        <w:rPr>
          <w:rFonts w:ascii="Segoe UI Symbol" w:hAnsi="Segoe UI Symbol"/>
        </w:rPr>
      </w:pPr>
      <w:r w:rsidRPr="00D5087F">
        <w:rPr>
          <w:rFonts w:ascii="Segoe UI Symbol" w:hAnsi="Segoe UI Symbol"/>
          <w:spacing w:val="-2"/>
        </w:rPr>
        <w:t>JV</w:t>
      </w:r>
      <w:r w:rsidR="00152D0E" w:rsidRPr="00D5087F">
        <w:rPr>
          <w:rFonts w:ascii="Segoe UI Symbol" w:hAnsi="Segoe UI Symbol"/>
          <w:spacing w:val="-2"/>
        </w:rPr>
        <w:t xml:space="preserve"> </w:t>
      </w:r>
      <w:r w:rsidR="0045771F" w:rsidRPr="00D5087F">
        <w:rPr>
          <w:rFonts w:ascii="Segoe UI Symbol" w:hAnsi="Segoe UI Symbol"/>
          <w:spacing w:val="-2"/>
        </w:rPr>
        <w:t>Member</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Name:</w:t>
      </w:r>
      <w:r w:rsidR="007E703B" w:rsidRPr="00D5087F">
        <w:rPr>
          <w:rFonts w:ascii="Segoe UI Symbol" w:hAnsi="Segoe UI Symbol"/>
          <w:spacing w:val="-2"/>
        </w:rPr>
        <w:t xml:space="preserve">  </w:t>
      </w:r>
      <w:r w:rsidRPr="00D5087F">
        <w:rPr>
          <w:rFonts w:ascii="Segoe UI Symbol" w:hAnsi="Segoe UI Symbol"/>
          <w:spacing w:val="-2"/>
        </w:rPr>
        <w:t>___________________________</w:t>
      </w:r>
    </w:p>
    <w:p w14:paraId="0C8B3E4E" w14:textId="77777777" w:rsidR="005B4A5F" w:rsidRPr="00D5087F" w:rsidRDefault="005B4A5F" w:rsidP="001D5093">
      <w:pPr>
        <w:tabs>
          <w:tab w:val="right" w:pos="9630"/>
        </w:tabs>
        <w:ind w:right="162"/>
        <w:rPr>
          <w:rFonts w:ascii="Segoe UI Symbol" w:hAnsi="Segoe UI Symbol"/>
        </w:rPr>
      </w:pPr>
      <w:r w:rsidRPr="00D5087F">
        <w:rPr>
          <w:rFonts w:ascii="Segoe UI Symbol" w:hAnsi="Segoe UI Symbol"/>
          <w:spacing w:val="-2"/>
        </w:rPr>
        <w:t>Subcontractor’s</w:t>
      </w:r>
      <w:r w:rsidR="007E703B" w:rsidRPr="00D5087F">
        <w:rPr>
          <w:rFonts w:ascii="Segoe UI Symbol" w:hAnsi="Segoe UI Symbol"/>
          <w:spacing w:val="-2"/>
        </w:rPr>
        <w:t xml:space="preserve"> </w:t>
      </w:r>
      <w:r w:rsidRPr="00D5087F">
        <w:rPr>
          <w:rFonts w:ascii="Segoe UI Symbol" w:hAnsi="Segoe UI Symbol"/>
          <w:spacing w:val="-2"/>
        </w:rPr>
        <w:t>Legal</w:t>
      </w:r>
      <w:r w:rsidR="007E703B" w:rsidRPr="00D5087F">
        <w:rPr>
          <w:rFonts w:ascii="Segoe UI Symbol" w:hAnsi="Segoe UI Symbol"/>
          <w:spacing w:val="-2"/>
        </w:rPr>
        <w:t xml:space="preserve"> </w:t>
      </w:r>
      <w:r w:rsidRPr="00D5087F">
        <w:rPr>
          <w:rFonts w:ascii="Segoe UI Symbol" w:hAnsi="Segoe UI Symbol"/>
          <w:spacing w:val="-2"/>
        </w:rPr>
        <w:t>Name:</w:t>
      </w:r>
      <w:r w:rsidR="007E703B" w:rsidRPr="00D5087F">
        <w:rPr>
          <w:rFonts w:ascii="Segoe UI Symbol" w:hAnsi="Segoe UI Symbol"/>
          <w:spacing w:val="-2"/>
        </w:rPr>
        <w:t xml:space="preserve"> </w:t>
      </w:r>
      <w:r w:rsidRPr="00D5087F">
        <w:rPr>
          <w:rFonts w:ascii="Segoe UI Symbol" w:hAnsi="Segoe UI Symbol"/>
          <w:spacing w:val="-2"/>
        </w:rPr>
        <w:t>__________________________</w:t>
      </w:r>
    </w:p>
    <w:p w14:paraId="54E1F952" w14:textId="77777777" w:rsidR="005B4A5F" w:rsidRPr="00D5087F" w:rsidRDefault="005B4A5F" w:rsidP="001D5093">
      <w:pPr>
        <w:jc w:val="left"/>
        <w:rPr>
          <w:rFonts w:ascii="Segoe UI Symbol" w:hAnsi="Segoe UI Symbol"/>
        </w:rPr>
      </w:pPr>
    </w:p>
    <w:tbl>
      <w:tblPr>
        <w:tblW w:w="9170" w:type="dxa"/>
        <w:tblInd w:w="-8" w:type="dxa"/>
        <w:tblLayout w:type="fixed"/>
        <w:tblCellMar>
          <w:left w:w="72" w:type="dxa"/>
          <w:right w:w="72" w:type="dxa"/>
        </w:tblCellMar>
        <w:tblLook w:val="0000" w:firstRow="0" w:lastRow="0" w:firstColumn="0" w:lastColumn="0" w:noHBand="0" w:noVBand="0"/>
      </w:tblPr>
      <w:tblGrid>
        <w:gridCol w:w="4292"/>
        <w:gridCol w:w="4878"/>
      </w:tblGrid>
      <w:tr w:rsidR="005B4A5F" w:rsidRPr="00143E6E" w14:paraId="1E6626A3" w14:textId="77777777" w:rsidTr="001800E3">
        <w:trPr>
          <w:cantSplit/>
          <w:tblHeader/>
        </w:trPr>
        <w:tc>
          <w:tcPr>
            <w:tcW w:w="4292" w:type="dxa"/>
            <w:tcBorders>
              <w:top w:val="single" w:sz="6" w:space="0" w:color="auto"/>
              <w:left w:val="single" w:sz="6" w:space="0" w:color="auto"/>
              <w:bottom w:val="single" w:sz="4" w:space="0" w:color="auto"/>
              <w:right w:val="single" w:sz="4" w:space="0" w:color="auto"/>
            </w:tcBorders>
          </w:tcPr>
          <w:p w14:paraId="7C26A776" w14:textId="77777777" w:rsidR="005B4A5F" w:rsidRPr="00D5087F" w:rsidRDefault="005B4A5F" w:rsidP="001D5093">
            <w:pPr>
              <w:suppressAutoHyphens/>
              <w:spacing w:before="120"/>
              <w:rPr>
                <w:rFonts w:ascii="Segoe UI Symbol" w:hAnsi="Segoe UI Symbol"/>
                <w:b/>
                <w:spacing w:val="-2"/>
                <w:szCs w:val="24"/>
              </w:rPr>
            </w:pPr>
          </w:p>
        </w:tc>
        <w:tc>
          <w:tcPr>
            <w:tcW w:w="4878" w:type="dxa"/>
            <w:tcBorders>
              <w:top w:val="single" w:sz="6" w:space="0" w:color="auto"/>
              <w:left w:val="single" w:sz="4" w:space="0" w:color="auto"/>
              <w:bottom w:val="single" w:sz="4" w:space="0" w:color="auto"/>
              <w:right w:val="single" w:sz="6" w:space="0" w:color="auto"/>
            </w:tcBorders>
          </w:tcPr>
          <w:p w14:paraId="71F3508D" w14:textId="77777777" w:rsidR="005B4A5F" w:rsidRPr="00D5087F" w:rsidRDefault="005B4A5F" w:rsidP="001D5093">
            <w:pPr>
              <w:suppressAutoHyphens/>
              <w:spacing w:before="240"/>
              <w:ind w:left="288"/>
              <w:jc w:val="center"/>
              <w:rPr>
                <w:rFonts w:ascii="Segoe UI Symbol" w:hAnsi="Segoe UI Symbol"/>
                <w:b/>
                <w:spacing w:val="-2"/>
                <w:szCs w:val="24"/>
              </w:rPr>
            </w:pPr>
            <w:r w:rsidRPr="00D5087F">
              <w:rPr>
                <w:rFonts w:ascii="Segoe UI Symbol" w:hAnsi="Segoe UI Symbol"/>
                <w:b/>
                <w:spacing w:val="-2"/>
                <w:szCs w:val="24"/>
              </w:rPr>
              <w:t>Information</w:t>
            </w:r>
          </w:p>
        </w:tc>
      </w:tr>
      <w:tr w:rsidR="005B4A5F" w:rsidRPr="00143E6E" w14:paraId="30F9A76C" w14:textId="77777777" w:rsidTr="001800E3">
        <w:trPr>
          <w:cantSplit/>
          <w:trHeight w:val="699"/>
        </w:trPr>
        <w:tc>
          <w:tcPr>
            <w:tcW w:w="4292" w:type="dxa"/>
            <w:tcBorders>
              <w:top w:val="single" w:sz="4" w:space="0" w:color="auto"/>
              <w:left w:val="single" w:sz="6" w:space="0" w:color="auto"/>
              <w:bottom w:val="single" w:sz="4" w:space="0" w:color="auto"/>
            </w:tcBorders>
          </w:tcPr>
          <w:p w14:paraId="4FE506F7" w14:textId="77777777" w:rsidR="005B4A5F" w:rsidRPr="00D5087F" w:rsidRDefault="005B4A5F" w:rsidP="001D5093">
            <w:pPr>
              <w:keepNext/>
              <w:spacing w:before="40"/>
              <w:rPr>
                <w:rFonts w:ascii="Segoe UI Symbol" w:hAnsi="Segoe UI Symbol"/>
                <w:spacing w:val="-2"/>
              </w:rPr>
            </w:pP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key</w:t>
            </w:r>
            <w:r w:rsidR="007E703B" w:rsidRPr="00D5087F">
              <w:rPr>
                <w:rFonts w:ascii="Segoe UI Symbol" w:hAnsi="Segoe UI Symbol"/>
              </w:rPr>
              <w:t xml:space="preserve"> </w:t>
            </w:r>
            <w:r w:rsidRPr="00D5087F">
              <w:rPr>
                <w:rFonts w:ascii="Segoe UI Symbol" w:hAnsi="Segoe UI Symbol"/>
              </w:rPr>
              <w:t>activities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Sub-Factor</w:t>
            </w:r>
            <w:r w:rsidR="007E703B" w:rsidRPr="00D5087F">
              <w:rPr>
                <w:rFonts w:ascii="Segoe UI Symbol" w:hAnsi="Segoe UI Symbol"/>
              </w:rPr>
              <w:t xml:space="preserve"> </w:t>
            </w:r>
            <w:r w:rsidRPr="00D5087F">
              <w:rPr>
                <w:rFonts w:ascii="Segoe UI Symbol" w:hAnsi="Segoe UI Symbol"/>
              </w:rPr>
              <w:t>4.2b)</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III:</w:t>
            </w:r>
          </w:p>
        </w:tc>
        <w:tc>
          <w:tcPr>
            <w:tcW w:w="4878" w:type="dxa"/>
            <w:tcBorders>
              <w:top w:val="single" w:sz="4" w:space="0" w:color="auto"/>
              <w:left w:val="single" w:sz="4" w:space="0" w:color="auto"/>
              <w:bottom w:val="single" w:sz="4" w:space="0" w:color="auto"/>
              <w:right w:val="single" w:sz="6" w:space="0" w:color="auto"/>
            </w:tcBorders>
          </w:tcPr>
          <w:p w14:paraId="20492413" w14:textId="77777777" w:rsidR="005B4A5F" w:rsidRPr="00D5087F" w:rsidRDefault="005B4A5F" w:rsidP="001D5093">
            <w:pPr>
              <w:rPr>
                <w:rFonts w:ascii="Segoe UI Symbol" w:hAnsi="Segoe UI Symbol"/>
                <w:spacing w:val="-2"/>
              </w:rPr>
            </w:pPr>
          </w:p>
        </w:tc>
      </w:tr>
      <w:tr w:rsidR="005B4A5F" w:rsidRPr="00143E6E" w14:paraId="425198A1" w14:textId="77777777" w:rsidTr="001800E3">
        <w:trPr>
          <w:cantSplit/>
          <w:trHeight w:val="699"/>
        </w:trPr>
        <w:tc>
          <w:tcPr>
            <w:tcW w:w="4292" w:type="dxa"/>
            <w:tcBorders>
              <w:top w:val="single" w:sz="4" w:space="0" w:color="auto"/>
              <w:left w:val="single" w:sz="6" w:space="0" w:color="auto"/>
              <w:bottom w:val="single" w:sz="4" w:space="0" w:color="auto"/>
            </w:tcBorders>
          </w:tcPr>
          <w:p w14:paraId="7498AEC0" w14:textId="77777777" w:rsidR="005B4A5F" w:rsidRPr="00D5087F" w:rsidRDefault="005B4A5F" w:rsidP="001D5093">
            <w:pPr>
              <w:pStyle w:val="List"/>
              <w:ind w:left="576"/>
              <w:rPr>
                <w:rFonts w:ascii="Segoe UI Symbol" w:hAnsi="Segoe UI Symbol"/>
              </w:rPr>
            </w:pPr>
          </w:p>
        </w:tc>
        <w:tc>
          <w:tcPr>
            <w:tcW w:w="4878" w:type="dxa"/>
            <w:tcBorders>
              <w:top w:val="single" w:sz="4" w:space="0" w:color="auto"/>
              <w:left w:val="single" w:sz="4" w:space="0" w:color="auto"/>
              <w:bottom w:val="single" w:sz="4" w:space="0" w:color="auto"/>
              <w:right w:val="single" w:sz="6" w:space="0" w:color="auto"/>
            </w:tcBorders>
          </w:tcPr>
          <w:p w14:paraId="2074F7C2" w14:textId="77777777" w:rsidR="005B4A5F" w:rsidRPr="00D5087F" w:rsidRDefault="005B4A5F" w:rsidP="001D5093">
            <w:pPr>
              <w:spacing w:before="120"/>
              <w:rPr>
                <w:rFonts w:ascii="Segoe UI Symbol" w:hAnsi="Segoe UI Symbol"/>
                <w:spacing w:val="-2"/>
              </w:rPr>
            </w:pPr>
          </w:p>
        </w:tc>
      </w:tr>
      <w:tr w:rsidR="005B4A5F" w:rsidRPr="00143E6E" w14:paraId="19D26071" w14:textId="77777777" w:rsidTr="001800E3">
        <w:trPr>
          <w:cantSplit/>
          <w:trHeight w:val="699"/>
        </w:trPr>
        <w:tc>
          <w:tcPr>
            <w:tcW w:w="4292" w:type="dxa"/>
            <w:tcBorders>
              <w:top w:val="single" w:sz="4" w:space="0" w:color="auto"/>
              <w:left w:val="single" w:sz="6" w:space="0" w:color="auto"/>
              <w:bottom w:val="single" w:sz="4" w:space="0" w:color="auto"/>
            </w:tcBorders>
          </w:tcPr>
          <w:p w14:paraId="4F593972" w14:textId="77777777" w:rsidR="005B4A5F" w:rsidRPr="00D5087F" w:rsidRDefault="005B4A5F" w:rsidP="001D5093">
            <w:pPr>
              <w:pStyle w:val="List"/>
              <w:ind w:left="576"/>
              <w:rPr>
                <w:rFonts w:ascii="Segoe UI Symbol" w:hAnsi="Segoe UI Symbol"/>
                <w:i/>
                <w:spacing w:val="-2"/>
              </w:rPr>
            </w:pPr>
          </w:p>
        </w:tc>
        <w:tc>
          <w:tcPr>
            <w:tcW w:w="4878" w:type="dxa"/>
            <w:tcBorders>
              <w:top w:val="single" w:sz="4" w:space="0" w:color="auto"/>
              <w:left w:val="single" w:sz="4" w:space="0" w:color="auto"/>
              <w:bottom w:val="single" w:sz="4" w:space="0" w:color="auto"/>
              <w:right w:val="single" w:sz="6" w:space="0" w:color="auto"/>
            </w:tcBorders>
          </w:tcPr>
          <w:p w14:paraId="2CFDA5E7" w14:textId="77777777" w:rsidR="005B4A5F" w:rsidRPr="00D5087F" w:rsidRDefault="005B4A5F" w:rsidP="001D5093">
            <w:pPr>
              <w:spacing w:before="120"/>
              <w:rPr>
                <w:rFonts w:ascii="Segoe UI Symbol" w:hAnsi="Segoe UI Symbol"/>
                <w:spacing w:val="-2"/>
              </w:rPr>
            </w:pPr>
          </w:p>
        </w:tc>
      </w:tr>
      <w:tr w:rsidR="005B4A5F" w:rsidRPr="00143E6E" w14:paraId="3AF010E2" w14:textId="77777777" w:rsidTr="001800E3">
        <w:trPr>
          <w:cantSplit/>
          <w:trHeight w:val="699"/>
        </w:trPr>
        <w:tc>
          <w:tcPr>
            <w:tcW w:w="4292" w:type="dxa"/>
            <w:tcBorders>
              <w:top w:val="single" w:sz="4" w:space="0" w:color="auto"/>
              <w:left w:val="single" w:sz="6" w:space="0" w:color="auto"/>
              <w:bottom w:val="single" w:sz="4" w:space="0" w:color="auto"/>
            </w:tcBorders>
          </w:tcPr>
          <w:p w14:paraId="36CA9A81" w14:textId="77777777" w:rsidR="005B4A5F" w:rsidRPr="00D5087F" w:rsidRDefault="005B4A5F" w:rsidP="001D5093">
            <w:pPr>
              <w:pStyle w:val="List"/>
              <w:ind w:left="576"/>
              <w:rPr>
                <w:rFonts w:ascii="Segoe UI Symbol" w:hAnsi="Segoe UI Symbol"/>
                <w:i/>
                <w:spacing w:val="-2"/>
              </w:rPr>
            </w:pPr>
          </w:p>
        </w:tc>
        <w:tc>
          <w:tcPr>
            <w:tcW w:w="4878" w:type="dxa"/>
            <w:tcBorders>
              <w:top w:val="single" w:sz="4" w:space="0" w:color="auto"/>
              <w:left w:val="single" w:sz="4" w:space="0" w:color="auto"/>
              <w:bottom w:val="single" w:sz="4" w:space="0" w:color="auto"/>
              <w:right w:val="single" w:sz="6" w:space="0" w:color="auto"/>
            </w:tcBorders>
          </w:tcPr>
          <w:p w14:paraId="15961D55" w14:textId="77777777" w:rsidR="005B4A5F" w:rsidRPr="00D5087F" w:rsidRDefault="005B4A5F" w:rsidP="001D5093">
            <w:pPr>
              <w:spacing w:before="120"/>
              <w:rPr>
                <w:rFonts w:ascii="Segoe UI Symbol" w:hAnsi="Segoe UI Symbol"/>
                <w:spacing w:val="-2"/>
              </w:rPr>
            </w:pPr>
          </w:p>
        </w:tc>
      </w:tr>
      <w:tr w:rsidR="005B4A5F" w:rsidRPr="00143E6E" w14:paraId="4D47920C" w14:textId="77777777" w:rsidTr="001800E3">
        <w:trPr>
          <w:cantSplit/>
          <w:trHeight w:val="699"/>
        </w:trPr>
        <w:tc>
          <w:tcPr>
            <w:tcW w:w="4292" w:type="dxa"/>
            <w:tcBorders>
              <w:top w:val="single" w:sz="4" w:space="0" w:color="auto"/>
              <w:left w:val="single" w:sz="6" w:space="0" w:color="auto"/>
              <w:bottom w:val="single" w:sz="4" w:space="0" w:color="auto"/>
            </w:tcBorders>
          </w:tcPr>
          <w:p w14:paraId="26C48120" w14:textId="77777777" w:rsidR="005B4A5F" w:rsidRPr="00D5087F" w:rsidRDefault="005B4A5F" w:rsidP="001D5093">
            <w:pPr>
              <w:pStyle w:val="List"/>
              <w:ind w:left="576"/>
              <w:rPr>
                <w:rFonts w:ascii="Segoe UI Symbol" w:hAnsi="Segoe UI Symbol"/>
                <w:i/>
                <w:spacing w:val="-2"/>
              </w:rPr>
            </w:pPr>
          </w:p>
        </w:tc>
        <w:tc>
          <w:tcPr>
            <w:tcW w:w="4878" w:type="dxa"/>
            <w:tcBorders>
              <w:top w:val="single" w:sz="4" w:space="0" w:color="auto"/>
              <w:left w:val="single" w:sz="4" w:space="0" w:color="auto"/>
              <w:bottom w:val="single" w:sz="4" w:space="0" w:color="auto"/>
              <w:right w:val="single" w:sz="6" w:space="0" w:color="auto"/>
            </w:tcBorders>
          </w:tcPr>
          <w:p w14:paraId="5B9A65FD" w14:textId="77777777" w:rsidR="005B4A5F" w:rsidRPr="00D5087F" w:rsidRDefault="005B4A5F" w:rsidP="001D5093">
            <w:pPr>
              <w:spacing w:before="120"/>
              <w:rPr>
                <w:rFonts w:ascii="Segoe UI Symbol" w:hAnsi="Segoe UI Symbol"/>
                <w:spacing w:val="-2"/>
              </w:rPr>
            </w:pPr>
          </w:p>
        </w:tc>
      </w:tr>
      <w:tr w:rsidR="005B4A5F" w:rsidRPr="00143E6E" w14:paraId="0F4CD0BA" w14:textId="77777777" w:rsidTr="001800E3">
        <w:trPr>
          <w:cantSplit/>
          <w:trHeight w:val="699"/>
        </w:trPr>
        <w:tc>
          <w:tcPr>
            <w:tcW w:w="4292" w:type="dxa"/>
            <w:tcBorders>
              <w:top w:val="single" w:sz="4" w:space="0" w:color="auto"/>
              <w:left w:val="single" w:sz="6" w:space="0" w:color="auto"/>
              <w:bottom w:val="single" w:sz="4" w:space="0" w:color="auto"/>
            </w:tcBorders>
          </w:tcPr>
          <w:p w14:paraId="4DBAA8DB" w14:textId="77777777" w:rsidR="005B4A5F" w:rsidRPr="00D5087F" w:rsidRDefault="005B4A5F" w:rsidP="001D5093">
            <w:pPr>
              <w:pStyle w:val="List"/>
              <w:ind w:left="576"/>
              <w:rPr>
                <w:rFonts w:ascii="Segoe UI Symbol" w:hAnsi="Segoe UI Symbol"/>
                <w:i/>
                <w:spacing w:val="-2"/>
              </w:rPr>
            </w:pPr>
          </w:p>
          <w:p w14:paraId="0CECB2E0" w14:textId="77777777" w:rsidR="005B4A5F" w:rsidRPr="00D5087F" w:rsidRDefault="005B4A5F" w:rsidP="001D5093">
            <w:pPr>
              <w:rPr>
                <w:rFonts w:ascii="Segoe UI Symbol" w:hAnsi="Segoe UI Symbol"/>
                <w:i/>
              </w:rPr>
            </w:pPr>
          </w:p>
        </w:tc>
        <w:tc>
          <w:tcPr>
            <w:tcW w:w="4878" w:type="dxa"/>
            <w:tcBorders>
              <w:top w:val="single" w:sz="4" w:space="0" w:color="auto"/>
              <w:left w:val="single" w:sz="4" w:space="0" w:color="auto"/>
              <w:bottom w:val="single" w:sz="4" w:space="0" w:color="auto"/>
              <w:right w:val="single" w:sz="6" w:space="0" w:color="auto"/>
            </w:tcBorders>
          </w:tcPr>
          <w:p w14:paraId="6F9702A1" w14:textId="77777777" w:rsidR="005B4A5F" w:rsidRPr="00D5087F" w:rsidRDefault="005B4A5F" w:rsidP="001D5093">
            <w:pPr>
              <w:spacing w:before="120"/>
              <w:rPr>
                <w:rFonts w:ascii="Segoe UI Symbol" w:hAnsi="Segoe UI Symbol"/>
                <w:spacing w:val="-2"/>
              </w:rPr>
            </w:pPr>
          </w:p>
        </w:tc>
      </w:tr>
    </w:tbl>
    <w:p w14:paraId="10F03B53" w14:textId="77777777" w:rsidR="005B4A5F" w:rsidRPr="00D5087F" w:rsidRDefault="005B4A5F" w:rsidP="001D5093">
      <w:pPr>
        <w:rPr>
          <w:rFonts w:ascii="Segoe UI Symbol" w:hAnsi="Segoe UI Symbol"/>
        </w:rPr>
      </w:pPr>
    </w:p>
    <w:p w14:paraId="1DA79428" w14:textId="77777777" w:rsidR="00BB414C" w:rsidRPr="00D5087F" w:rsidRDefault="00BB414C" w:rsidP="001D5093">
      <w:pPr>
        <w:pStyle w:val="SectionVHeader"/>
        <w:rPr>
          <w:rFonts w:ascii="Segoe UI Symbol" w:hAnsi="Segoe UI Symbol"/>
        </w:rPr>
      </w:pPr>
    </w:p>
    <w:p w14:paraId="25544E4E" w14:textId="77777777" w:rsidR="00BB414C" w:rsidRPr="00D5087F" w:rsidRDefault="00BB414C" w:rsidP="001D5093">
      <w:pPr>
        <w:pStyle w:val="SectionVHeader"/>
        <w:rPr>
          <w:rFonts w:ascii="Segoe UI Symbol" w:hAnsi="Segoe UI Symbol"/>
        </w:rPr>
      </w:pPr>
    </w:p>
    <w:p w14:paraId="521C3FBD" w14:textId="77777777" w:rsidR="00BB414C" w:rsidRPr="00D5087F" w:rsidRDefault="00BB414C" w:rsidP="001D5093">
      <w:pPr>
        <w:pStyle w:val="SectionVHeader"/>
        <w:rPr>
          <w:rFonts w:ascii="Segoe UI Symbol" w:hAnsi="Segoe UI Symbol"/>
        </w:rPr>
      </w:pPr>
    </w:p>
    <w:p w14:paraId="6CE829A8" w14:textId="77777777" w:rsidR="00BB414C" w:rsidRPr="00D5087F" w:rsidRDefault="00BB414C" w:rsidP="001D5093">
      <w:pPr>
        <w:pStyle w:val="SectionVHeader"/>
        <w:rPr>
          <w:rFonts w:ascii="Segoe UI Symbol" w:hAnsi="Segoe UI Symbol"/>
        </w:rPr>
      </w:pPr>
    </w:p>
    <w:p w14:paraId="1F581A57" w14:textId="77777777" w:rsidR="00BB414C" w:rsidRPr="00D5087F" w:rsidRDefault="00BB414C" w:rsidP="001D5093">
      <w:pPr>
        <w:pStyle w:val="SectionVHeader"/>
        <w:rPr>
          <w:rFonts w:ascii="Segoe UI Symbol" w:hAnsi="Segoe UI Symbol"/>
        </w:rPr>
      </w:pPr>
    </w:p>
    <w:p w14:paraId="7DDD5BD7" w14:textId="061E9903" w:rsidR="00BB414C" w:rsidRPr="00D5087F" w:rsidRDefault="00BB414C" w:rsidP="00D5087F">
      <w:pPr>
        <w:pStyle w:val="Heading4"/>
        <w:jc w:val="center"/>
        <w:rPr>
          <w:rFonts w:ascii="Segoe UI Symbol" w:hAnsi="Segoe UI Symbol"/>
          <w:b/>
          <w:sz w:val="28"/>
          <w:szCs w:val="28"/>
        </w:rPr>
      </w:pPr>
      <w:bookmarkStart w:id="764" w:name="_Toc59142600"/>
      <w:bookmarkStart w:id="765" w:name="_Toc88745223"/>
      <w:r w:rsidRPr="00D5087F">
        <w:rPr>
          <w:rFonts w:ascii="Segoe UI Symbol" w:hAnsi="Segoe UI Symbol"/>
          <w:b/>
          <w:sz w:val="28"/>
          <w:szCs w:val="28"/>
        </w:rPr>
        <w:lastRenderedPageBreak/>
        <w:t>Form EXP –4.2(c)</w:t>
      </w:r>
      <w:bookmarkEnd w:id="764"/>
      <w:bookmarkEnd w:id="765"/>
    </w:p>
    <w:p w14:paraId="30193EEB" w14:textId="77777777" w:rsidR="00BB414C" w:rsidRPr="00D5087F" w:rsidRDefault="00BB414C" w:rsidP="003F63D5">
      <w:pPr>
        <w:pStyle w:val="Heading5"/>
      </w:pPr>
      <w:bookmarkStart w:id="766" w:name="_Toc88745224"/>
      <w:r w:rsidRPr="00D5087F">
        <w:t>Specific Experience in Managing ES aspects</w:t>
      </w:r>
      <w:bookmarkEnd w:id="766"/>
    </w:p>
    <w:p w14:paraId="35EE441A" w14:textId="77777777" w:rsidR="001800E3" w:rsidRDefault="001800E3" w:rsidP="00BB414C">
      <w:pPr>
        <w:tabs>
          <w:tab w:val="right" w:pos="9000"/>
        </w:tabs>
        <w:rPr>
          <w:rFonts w:ascii="Segoe UI Symbol" w:hAnsi="Segoe UI Symbol"/>
        </w:rPr>
      </w:pPr>
    </w:p>
    <w:p w14:paraId="538F81EE" w14:textId="64F569F2" w:rsidR="00BB414C" w:rsidRPr="00D5087F" w:rsidRDefault="00BB414C" w:rsidP="00BB414C">
      <w:pPr>
        <w:tabs>
          <w:tab w:val="right" w:pos="9000"/>
        </w:tabs>
        <w:rPr>
          <w:rFonts w:ascii="Segoe UI Symbol" w:hAnsi="Segoe UI Symbol"/>
        </w:rPr>
      </w:pPr>
      <w:r w:rsidRPr="00D5087F">
        <w:rPr>
          <w:rFonts w:ascii="Segoe UI Symbol" w:hAnsi="Segoe UI Symbol"/>
        </w:rPr>
        <w:t>Bidder’s Legal Name</w:t>
      </w:r>
      <w:proofErr w:type="gramStart"/>
      <w:r w:rsidRPr="00D5087F">
        <w:rPr>
          <w:rFonts w:ascii="Segoe UI Symbol" w:hAnsi="Segoe UI Symbol"/>
        </w:rPr>
        <w:t>:  _</w:t>
      </w:r>
      <w:proofErr w:type="gramEnd"/>
      <w:r w:rsidRPr="00D5087F">
        <w:rPr>
          <w:rFonts w:ascii="Segoe UI Symbol" w:hAnsi="Segoe UI Symbol"/>
        </w:rPr>
        <w:t xml:space="preserve">__________________________     </w:t>
      </w:r>
      <w:r w:rsidRPr="00D5087F">
        <w:rPr>
          <w:rFonts w:ascii="Segoe UI Symbol" w:hAnsi="Segoe UI Symbol"/>
        </w:rPr>
        <w:tab/>
        <w:t>Date:  _____________________</w:t>
      </w:r>
    </w:p>
    <w:p w14:paraId="43786905" w14:textId="77777777" w:rsidR="00BB414C" w:rsidRPr="00D5087F" w:rsidRDefault="00BB414C" w:rsidP="00BB414C">
      <w:pPr>
        <w:tabs>
          <w:tab w:val="right" w:pos="9000"/>
          <w:tab w:val="right" w:pos="9630"/>
        </w:tabs>
        <w:rPr>
          <w:rFonts w:ascii="Segoe UI Symbol" w:hAnsi="Segoe UI Symbol"/>
        </w:rPr>
      </w:pPr>
      <w:r w:rsidRPr="00D5087F">
        <w:rPr>
          <w:rFonts w:ascii="Segoe UI Symbol" w:hAnsi="Segoe UI Symbol"/>
          <w:spacing w:val="-2"/>
        </w:rPr>
        <w:t>JV Member Legal Name: _________________________</w:t>
      </w:r>
      <w:r w:rsidRPr="00D5087F">
        <w:rPr>
          <w:rFonts w:ascii="Segoe UI Symbol" w:hAnsi="Segoe UI Symbol"/>
        </w:rPr>
        <w:tab/>
        <w:t xml:space="preserve">RFB No.:  __________________   </w:t>
      </w:r>
    </w:p>
    <w:p w14:paraId="7D61AB52" w14:textId="77777777" w:rsidR="00BB414C" w:rsidRPr="00D5087F" w:rsidRDefault="00BB414C" w:rsidP="00BB414C">
      <w:pPr>
        <w:tabs>
          <w:tab w:val="right" w:pos="9000"/>
          <w:tab w:val="right" w:pos="9630"/>
        </w:tabs>
        <w:rPr>
          <w:rFonts w:ascii="Segoe UI Symbol" w:hAnsi="Segoe UI Symbol"/>
        </w:rPr>
      </w:pPr>
      <w:r w:rsidRPr="00D5087F">
        <w:rPr>
          <w:rFonts w:ascii="Segoe UI Symbol" w:hAnsi="Segoe UI Symbol"/>
        </w:rPr>
        <w:t>Subcontractor’s Legal Name: ______________</w:t>
      </w:r>
      <w:r w:rsidRPr="00D5087F">
        <w:rPr>
          <w:rFonts w:ascii="Segoe UI Symbol" w:hAnsi="Segoe UI Symbol"/>
        </w:rPr>
        <w:tab/>
        <w:t>Page _______ of _______ pages</w:t>
      </w:r>
    </w:p>
    <w:p w14:paraId="55B68EFD" w14:textId="6BF0E635" w:rsidR="00BB414C" w:rsidRPr="001800E3" w:rsidRDefault="00BB414C" w:rsidP="00565B8F">
      <w:pPr>
        <w:numPr>
          <w:ilvl w:val="3"/>
          <w:numId w:val="30"/>
        </w:numPr>
        <w:spacing w:before="40" w:after="40"/>
        <w:ind w:left="360" w:right="0"/>
        <w:contextualSpacing/>
        <w:jc w:val="left"/>
        <w:rPr>
          <w:rFonts w:ascii="Segoe UI Symbol" w:hAnsi="Segoe UI Symbol"/>
          <w:bCs/>
          <w:iCs/>
          <w:color w:val="000000" w:themeColor="text1"/>
          <w:spacing w:val="-2"/>
        </w:rPr>
      </w:pPr>
      <w:r w:rsidRPr="001800E3">
        <w:rPr>
          <w:rFonts w:ascii="Segoe UI Symbol" w:hAnsi="Segoe UI Symbol"/>
          <w:bCs/>
          <w:color w:val="000000" w:themeColor="text1"/>
          <w:spacing w:val="-2"/>
        </w:rPr>
        <w:t xml:space="preserve">Key </w:t>
      </w:r>
      <w:r w:rsidRPr="001800E3">
        <w:rPr>
          <w:rFonts w:ascii="Segoe UI Symbol" w:hAnsi="Segoe UI Symbol"/>
          <w:bCs/>
          <w:color w:val="000000" w:themeColor="text1"/>
          <w:spacing w:val="4"/>
        </w:rPr>
        <w:t xml:space="preserve">Requirement no 1 in accordance with 4.2 (c): </w:t>
      </w:r>
      <w:r w:rsidRPr="001800E3">
        <w:rPr>
          <w:rFonts w:ascii="Segoe UI Symbol" w:hAnsi="Segoe UI Symbol"/>
          <w:bCs/>
          <w:iCs/>
          <w:color w:val="000000" w:themeColor="text1"/>
          <w:spacing w:val="2"/>
        </w:rPr>
        <w:t>______________________</w:t>
      </w:r>
    </w:p>
    <w:p w14:paraId="13BC5F17" w14:textId="77777777" w:rsidR="001800E3" w:rsidRPr="001800E3" w:rsidRDefault="001800E3" w:rsidP="001800E3">
      <w:pPr>
        <w:spacing w:before="40" w:after="40"/>
        <w:ind w:left="360" w:right="0"/>
        <w:contextualSpacing/>
        <w:jc w:val="left"/>
        <w:rPr>
          <w:rFonts w:ascii="Segoe UI Symbol" w:hAnsi="Segoe UI Symbol"/>
          <w:bCs/>
          <w:iCs/>
          <w:color w:val="000000" w:themeColor="text1"/>
          <w:spacing w:val="-2"/>
        </w:rPr>
      </w:pP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1440"/>
        <w:gridCol w:w="1350"/>
        <w:gridCol w:w="1344"/>
      </w:tblGrid>
      <w:tr w:rsidR="00BB414C" w:rsidRPr="00143E6E" w14:paraId="7FFD68AC" w14:textId="77777777" w:rsidTr="00A12D87">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57986091" w14:textId="77777777" w:rsidR="00BB414C" w:rsidRPr="001800E3" w:rsidRDefault="00BB414C" w:rsidP="00A12D87">
            <w:pPr>
              <w:spacing w:before="40" w:after="40"/>
              <w:ind w:left="43"/>
              <w:rPr>
                <w:rFonts w:ascii="Segoe UI Symbol" w:hAnsi="Segoe UI Symbol"/>
                <w:bCs/>
                <w:color w:val="000000" w:themeColor="text1"/>
                <w:spacing w:val="-8"/>
                <w:sz w:val="22"/>
                <w:szCs w:val="18"/>
              </w:rPr>
            </w:pPr>
            <w:r w:rsidRPr="001800E3">
              <w:rPr>
                <w:rFonts w:ascii="Segoe UI Symbol" w:hAnsi="Segoe UI Symbol"/>
                <w:bCs/>
                <w:color w:val="000000" w:themeColor="text1"/>
                <w:spacing w:val="-8"/>
                <w:sz w:val="22"/>
                <w:szCs w:val="18"/>
              </w:rPr>
              <w:t>Contract Identification</w:t>
            </w:r>
          </w:p>
        </w:tc>
        <w:tc>
          <w:tcPr>
            <w:tcW w:w="5519" w:type="dxa"/>
            <w:gridSpan w:val="4"/>
            <w:tcBorders>
              <w:top w:val="single" w:sz="2" w:space="0" w:color="auto"/>
              <w:left w:val="single" w:sz="2" w:space="0" w:color="auto"/>
              <w:bottom w:val="single" w:sz="2" w:space="0" w:color="auto"/>
              <w:right w:val="single" w:sz="2" w:space="0" w:color="auto"/>
            </w:tcBorders>
          </w:tcPr>
          <w:p w14:paraId="0BBD80A8" w14:textId="77777777" w:rsidR="00BB414C" w:rsidRPr="001800E3" w:rsidRDefault="00BB414C" w:rsidP="00A12D87">
            <w:pPr>
              <w:spacing w:before="40" w:after="40"/>
              <w:ind w:left="284"/>
              <w:rPr>
                <w:rFonts w:ascii="Segoe UI Symbol" w:hAnsi="Segoe UI Symbol"/>
                <w:bCs/>
                <w:i/>
                <w:iCs/>
                <w:color w:val="000000" w:themeColor="text1"/>
                <w:spacing w:val="2"/>
                <w:sz w:val="22"/>
                <w:szCs w:val="18"/>
              </w:rPr>
            </w:pPr>
          </w:p>
        </w:tc>
      </w:tr>
      <w:tr w:rsidR="00BB414C" w:rsidRPr="00143E6E" w14:paraId="542CB41C" w14:textId="77777777" w:rsidTr="00A12D87">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37A57ECD" w14:textId="77777777" w:rsidR="00BB414C" w:rsidRPr="001800E3" w:rsidRDefault="00BB414C" w:rsidP="00A12D87">
            <w:pPr>
              <w:spacing w:before="40" w:after="40"/>
              <w:ind w:left="43"/>
              <w:rPr>
                <w:rFonts w:ascii="Segoe UI Symbol" w:hAnsi="Segoe UI Symbol"/>
                <w:bCs/>
                <w:color w:val="000000" w:themeColor="text1"/>
                <w:spacing w:val="-10"/>
                <w:sz w:val="22"/>
                <w:szCs w:val="18"/>
              </w:rPr>
            </w:pPr>
            <w:r w:rsidRPr="001800E3">
              <w:rPr>
                <w:rFonts w:ascii="Segoe UI Symbol" w:hAnsi="Segoe UI Symbol"/>
                <w:bCs/>
                <w:color w:val="000000" w:themeColor="text1"/>
                <w:spacing w:val="-10"/>
                <w:sz w:val="22"/>
                <w:szCs w:val="18"/>
              </w:rPr>
              <w:t>Award date</w:t>
            </w:r>
          </w:p>
        </w:tc>
        <w:tc>
          <w:tcPr>
            <w:tcW w:w="5519" w:type="dxa"/>
            <w:gridSpan w:val="4"/>
            <w:tcBorders>
              <w:top w:val="single" w:sz="2" w:space="0" w:color="auto"/>
              <w:left w:val="single" w:sz="2" w:space="0" w:color="auto"/>
              <w:bottom w:val="single" w:sz="2" w:space="0" w:color="auto"/>
              <w:right w:val="single" w:sz="2" w:space="0" w:color="auto"/>
            </w:tcBorders>
          </w:tcPr>
          <w:p w14:paraId="62FE6319" w14:textId="77777777" w:rsidR="00BB414C" w:rsidRPr="001800E3" w:rsidRDefault="00BB414C" w:rsidP="00A12D87">
            <w:pPr>
              <w:spacing w:before="40" w:after="40"/>
              <w:ind w:left="164"/>
              <w:rPr>
                <w:rFonts w:ascii="Segoe UI Symbol" w:hAnsi="Segoe UI Symbol"/>
                <w:bCs/>
                <w:i/>
                <w:iCs/>
                <w:color w:val="000000" w:themeColor="text1"/>
                <w:spacing w:val="2"/>
                <w:sz w:val="22"/>
                <w:szCs w:val="18"/>
              </w:rPr>
            </w:pPr>
          </w:p>
        </w:tc>
      </w:tr>
      <w:tr w:rsidR="00BB414C" w:rsidRPr="00143E6E" w14:paraId="33FBBD26" w14:textId="77777777" w:rsidTr="00A12D87">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520683F1" w14:textId="77777777" w:rsidR="00BB414C" w:rsidRPr="001800E3" w:rsidRDefault="00BB414C" w:rsidP="00A12D87">
            <w:pPr>
              <w:spacing w:before="40" w:after="40"/>
              <w:ind w:left="43"/>
              <w:rPr>
                <w:rFonts w:ascii="Segoe UI Symbol" w:hAnsi="Segoe UI Symbol"/>
                <w:bCs/>
                <w:color w:val="000000" w:themeColor="text1"/>
                <w:spacing w:val="-2"/>
                <w:sz w:val="22"/>
                <w:szCs w:val="18"/>
              </w:rPr>
            </w:pPr>
            <w:r w:rsidRPr="001800E3">
              <w:rPr>
                <w:rFonts w:ascii="Segoe UI Symbol" w:hAnsi="Segoe UI Symbol"/>
                <w:bCs/>
                <w:color w:val="000000" w:themeColor="text1"/>
                <w:spacing w:val="-2"/>
                <w:sz w:val="22"/>
                <w:szCs w:val="18"/>
              </w:rPr>
              <w:t>Completion date</w:t>
            </w:r>
          </w:p>
        </w:tc>
        <w:tc>
          <w:tcPr>
            <w:tcW w:w="5519" w:type="dxa"/>
            <w:gridSpan w:val="4"/>
            <w:tcBorders>
              <w:top w:val="single" w:sz="2" w:space="0" w:color="auto"/>
              <w:left w:val="single" w:sz="2" w:space="0" w:color="auto"/>
              <w:bottom w:val="single" w:sz="2" w:space="0" w:color="auto"/>
              <w:right w:val="single" w:sz="2" w:space="0" w:color="auto"/>
            </w:tcBorders>
          </w:tcPr>
          <w:p w14:paraId="5F00925C" w14:textId="77777777" w:rsidR="00BB414C" w:rsidRPr="001800E3" w:rsidRDefault="00BB414C" w:rsidP="00A12D87">
            <w:pPr>
              <w:spacing w:before="40" w:after="40"/>
              <w:ind w:left="164"/>
              <w:rPr>
                <w:rFonts w:ascii="Segoe UI Symbol" w:hAnsi="Segoe UI Symbol"/>
                <w:bCs/>
                <w:i/>
                <w:iCs/>
                <w:color w:val="000000" w:themeColor="text1"/>
                <w:spacing w:val="2"/>
                <w:sz w:val="22"/>
                <w:szCs w:val="18"/>
              </w:rPr>
            </w:pPr>
          </w:p>
        </w:tc>
      </w:tr>
      <w:tr w:rsidR="00BB414C" w:rsidRPr="00143E6E" w14:paraId="07FABE0B" w14:textId="77777777" w:rsidTr="00A12D87">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5B941998" w14:textId="77777777" w:rsidR="00BB414C" w:rsidRPr="001800E3" w:rsidRDefault="00BB414C" w:rsidP="00A12D87">
            <w:pPr>
              <w:spacing w:before="40" w:after="40"/>
              <w:ind w:left="43"/>
              <w:rPr>
                <w:rFonts w:ascii="Segoe UI Symbol" w:hAnsi="Segoe UI Symbol"/>
                <w:bCs/>
                <w:color w:val="000000" w:themeColor="text1"/>
                <w:spacing w:val="-2"/>
                <w:sz w:val="22"/>
                <w:szCs w:val="18"/>
              </w:rPr>
            </w:pPr>
            <w:r w:rsidRPr="001800E3">
              <w:rPr>
                <w:rFonts w:ascii="Segoe UI Symbol" w:hAnsi="Segoe UI Symbol"/>
                <w:bCs/>
                <w:color w:val="000000" w:themeColor="text1"/>
                <w:spacing w:val="-2"/>
                <w:sz w:val="22"/>
                <w:szCs w:val="18"/>
              </w:rPr>
              <w:t>Role in Contract</w:t>
            </w:r>
          </w:p>
          <w:p w14:paraId="5BA6BE4C" w14:textId="77777777" w:rsidR="00BB414C" w:rsidRPr="001800E3" w:rsidRDefault="00BB414C" w:rsidP="00A12D87">
            <w:pPr>
              <w:spacing w:before="40" w:after="40"/>
              <w:ind w:left="30"/>
              <w:rPr>
                <w:rFonts w:ascii="Segoe UI Symbol" w:hAnsi="Segoe UI Symbol"/>
                <w:bCs/>
                <w:i/>
                <w:iCs/>
                <w:color w:val="000000" w:themeColor="text1"/>
                <w:spacing w:val="2"/>
                <w:sz w:val="22"/>
                <w:szCs w:val="18"/>
              </w:rPr>
            </w:pPr>
          </w:p>
        </w:tc>
        <w:tc>
          <w:tcPr>
            <w:tcW w:w="1385" w:type="dxa"/>
            <w:tcBorders>
              <w:top w:val="single" w:sz="2" w:space="0" w:color="auto"/>
              <w:left w:val="single" w:sz="2" w:space="0" w:color="auto"/>
              <w:bottom w:val="single" w:sz="2" w:space="0" w:color="auto"/>
              <w:right w:val="single" w:sz="2" w:space="0" w:color="auto"/>
            </w:tcBorders>
            <w:vAlign w:val="center"/>
          </w:tcPr>
          <w:p w14:paraId="26DF60E6" w14:textId="77777777" w:rsidR="00BB414C" w:rsidRPr="001800E3" w:rsidRDefault="00BB414C" w:rsidP="00A12D87">
            <w:pPr>
              <w:spacing w:before="40" w:after="40"/>
              <w:ind w:right="250"/>
              <w:jc w:val="center"/>
              <w:rPr>
                <w:rFonts w:ascii="Segoe UI Symbol" w:hAnsi="Segoe UI Symbol"/>
                <w:bCs/>
                <w:color w:val="000000" w:themeColor="text1"/>
                <w:spacing w:val="-4"/>
                <w:sz w:val="22"/>
                <w:szCs w:val="18"/>
              </w:rPr>
            </w:pPr>
            <w:r w:rsidRPr="001800E3">
              <w:rPr>
                <w:rFonts w:ascii="Segoe UI Symbol" w:hAnsi="Segoe UI Symbol"/>
                <w:bCs/>
                <w:color w:val="000000" w:themeColor="text1"/>
                <w:spacing w:val="-4"/>
                <w:sz w:val="22"/>
                <w:szCs w:val="18"/>
              </w:rPr>
              <w:t>Prime Contractor</w:t>
            </w:r>
          </w:p>
          <w:p w14:paraId="6295119F" w14:textId="77777777" w:rsidR="00BB414C" w:rsidRPr="001800E3" w:rsidRDefault="00BB414C" w:rsidP="00A12D87">
            <w:pPr>
              <w:spacing w:before="40" w:after="40"/>
              <w:ind w:right="250"/>
              <w:jc w:val="center"/>
              <w:rPr>
                <w:rFonts w:ascii="Segoe UI Symbol" w:hAnsi="Segoe UI Symbol"/>
                <w:bCs/>
                <w:color w:val="000000" w:themeColor="text1"/>
                <w:spacing w:val="-4"/>
                <w:sz w:val="22"/>
                <w:szCs w:val="18"/>
              </w:rPr>
            </w:pPr>
            <w:r w:rsidRPr="001800E3">
              <w:rPr>
                <w:rFonts w:ascii="Segoe UI Symbol" w:hAnsi="Segoe UI Symbol" w:cs="Wingdings"/>
                <w:color w:val="000000" w:themeColor="text1"/>
                <w:spacing w:val="-2"/>
                <w:sz w:val="22"/>
                <w:szCs w:val="18"/>
              </w:rPr>
              <w:t></w:t>
            </w:r>
          </w:p>
        </w:tc>
        <w:tc>
          <w:tcPr>
            <w:tcW w:w="1440" w:type="dxa"/>
            <w:tcBorders>
              <w:top w:val="single" w:sz="2" w:space="0" w:color="auto"/>
              <w:left w:val="single" w:sz="2" w:space="0" w:color="auto"/>
              <w:bottom w:val="single" w:sz="2" w:space="0" w:color="auto"/>
              <w:right w:val="single" w:sz="2" w:space="0" w:color="auto"/>
            </w:tcBorders>
            <w:vAlign w:val="center"/>
          </w:tcPr>
          <w:p w14:paraId="0BD1F833" w14:textId="77777777" w:rsidR="00BB414C" w:rsidRPr="001800E3" w:rsidRDefault="00BB414C" w:rsidP="00A12D87">
            <w:pPr>
              <w:spacing w:before="40" w:after="40"/>
              <w:ind w:right="250"/>
              <w:jc w:val="center"/>
              <w:rPr>
                <w:rFonts w:ascii="Segoe UI Symbol" w:eastAsia="MS Mincho" w:hAnsi="Segoe UI Symbol" w:cs="MS Mincho"/>
                <w:color w:val="000000" w:themeColor="text1"/>
                <w:spacing w:val="-2"/>
                <w:sz w:val="22"/>
                <w:szCs w:val="18"/>
              </w:rPr>
            </w:pPr>
            <w:r w:rsidRPr="001800E3">
              <w:rPr>
                <w:rFonts w:ascii="Segoe UI Symbol" w:hAnsi="Segoe UI Symbol"/>
                <w:bCs/>
                <w:color w:val="000000" w:themeColor="text1"/>
                <w:spacing w:val="-4"/>
                <w:sz w:val="22"/>
                <w:szCs w:val="18"/>
              </w:rPr>
              <w:t xml:space="preserve">Member in </w:t>
            </w:r>
            <w:r w:rsidRPr="001800E3">
              <w:rPr>
                <w:rFonts w:ascii="Segoe UI Symbol" w:hAnsi="Segoe UI Symbol"/>
                <w:bCs/>
                <w:color w:val="000000" w:themeColor="text1"/>
                <w:spacing w:val="-4"/>
                <w:sz w:val="22"/>
                <w:szCs w:val="18"/>
              </w:rPr>
              <w:br/>
              <w:t>JV</w:t>
            </w:r>
            <w:r w:rsidRPr="001800E3">
              <w:rPr>
                <w:rFonts w:ascii="Segoe UI Symbol" w:eastAsia="MS Mincho" w:hAnsi="Segoe UI Symbol" w:cs="MS Mincho"/>
                <w:color w:val="000000" w:themeColor="text1"/>
                <w:spacing w:val="-2"/>
                <w:sz w:val="22"/>
                <w:szCs w:val="18"/>
              </w:rPr>
              <w:t xml:space="preserve"> </w:t>
            </w:r>
          </w:p>
          <w:p w14:paraId="112B8489" w14:textId="77777777" w:rsidR="00BB414C" w:rsidRPr="001800E3" w:rsidRDefault="00BB414C" w:rsidP="00A12D87">
            <w:pPr>
              <w:spacing w:before="40" w:after="40"/>
              <w:ind w:right="250"/>
              <w:jc w:val="center"/>
              <w:rPr>
                <w:rFonts w:ascii="Segoe UI Symbol" w:hAnsi="Segoe UI Symbol"/>
                <w:bCs/>
                <w:color w:val="000000" w:themeColor="text1"/>
                <w:spacing w:val="-4"/>
                <w:sz w:val="22"/>
                <w:szCs w:val="18"/>
              </w:rPr>
            </w:pPr>
            <w:r w:rsidRPr="001800E3">
              <w:rPr>
                <w:rFonts w:ascii="Segoe UI Symbol" w:hAnsi="Segoe UI Symbol" w:cs="Wingdings"/>
                <w:color w:val="000000" w:themeColor="text1"/>
                <w:spacing w:val="-2"/>
                <w:sz w:val="22"/>
                <w:szCs w:val="18"/>
              </w:rPr>
              <w:t></w:t>
            </w:r>
          </w:p>
        </w:tc>
        <w:tc>
          <w:tcPr>
            <w:tcW w:w="1350" w:type="dxa"/>
            <w:tcBorders>
              <w:top w:val="single" w:sz="2" w:space="0" w:color="auto"/>
              <w:left w:val="single" w:sz="2" w:space="0" w:color="auto"/>
              <w:bottom w:val="single" w:sz="2" w:space="0" w:color="auto"/>
              <w:right w:val="single" w:sz="2" w:space="0" w:color="auto"/>
            </w:tcBorders>
            <w:vAlign w:val="center"/>
          </w:tcPr>
          <w:p w14:paraId="4D884499" w14:textId="77777777" w:rsidR="00BB414C" w:rsidRPr="001800E3" w:rsidRDefault="00BB414C" w:rsidP="00A12D87">
            <w:pPr>
              <w:spacing w:before="40" w:after="40"/>
              <w:jc w:val="center"/>
              <w:rPr>
                <w:rFonts w:ascii="Segoe UI Symbol" w:hAnsi="Segoe UI Symbol"/>
                <w:bCs/>
                <w:color w:val="000000" w:themeColor="text1"/>
                <w:spacing w:val="-4"/>
                <w:sz w:val="22"/>
                <w:szCs w:val="18"/>
              </w:rPr>
            </w:pPr>
            <w:r w:rsidRPr="001800E3">
              <w:rPr>
                <w:rFonts w:ascii="Segoe UI Symbol" w:hAnsi="Segoe UI Symbol"/>
                <w:bCs/>
                <w:color w:val="000000" w:themeColor="text1"/>
                <w:spacing w:val="-4"/>
                <w:sz w:val="22"/>
                <w:szCs w:val="18"/>
              </w:rPr>
              <w:t>Management Contractor</w:t>
            </w:r>
          </w:p>
          <w:p w14:paraId="7FBC90B2" w14:textId="77777777" w:rsidR="00BB414C" w:rsidRPr="001800E3" w:rsidRDefault="00BB414C" w:rsidP="00A12D87">
            <w:pPr>
              <w:spacing w:before="40" w:after="40"/>
              <w:jc w:val="center"/>
              <w:rPr>
                <w:rFonts w:ascii="Segoe UI Symbol" w:hAnsi="Segoe UI Symbol"/>
                <w:bCs/>
                <w:color w:val="000000" w:themeColor="text1"/>
                <w:spacing w:val="-4"/>
                <w:sz w:val="22"/>
                <w:szCs w:val="18"/>
              </w:rPr>
            </w:pPr>
            <w:r w:rsidRPr="001800E3">
              <w:rPr>
                <w:rFonts w:ascii="Segoe UI Symbol" w:hAnsi="Segoe UI Symbol" w:cs="Wingdings"/>
                <w:color w:val="000000" w:themeColor="text1"/>
                <w:spacing w:val="-2"/>
                <w:sz w:val="22"/>
                <w:szCs w:val="18"/>
              </w:rPr>
              <w:t></w:t>
            </w:r>
          </w:p>
        </w:tc>
        <w:tc>
          <w:tcPr>
            <w:tcW w:w="1344" w:type="dxa"/>
            <w:tcBorders>
              <w:top w:val="single" w:sz="2" w:space="0" w:color="auto"/>
              <w:left w:val="single" w:sz="2" w:space="0" w:color="auto"/>
              <w:bottom w:val="single" w:sz="2" w:space="0" w:color="auto"/>
              <w:right w:val="single" w:sz="2" w:space="0" w:color="auto"/>
            </w:tcBorders>
            <w:vAlign w:val="center"/>
          </w:tcPr>
          <w:p w14:paraId="00080B2F" w14:textId="77777777" w:rsidR="00BB414C" w:rsidRPr="001800E3" w:rsidRDefault="00BB414C" w:rsidP="00A12D87">
            <w:pPr>
              <w:spacing w:before="40" w:after="40"/>
              <w:jc w:val="center"/>
              <w:rPr>
                <w:rFonts w:ascii="Segoe UI Symbol" w:hAnsi="Segoe UI Symbol"/>
                <w:bCs/>
                <w:color w:val="000000" w:themeColor="text1"/>
                <w:spacing w:val="-4"/>
                <w:sz w:val="22"/>
                <w:szCs w:val="18"/>
              </w:rPr>
            </w:pPr>
            <w:r w:rsidRPr="001800E3">
              <w:rPr>
                <w:rFonts w:ascii="Segoe UI Symbol" w:hAnsi="Segoe UI Symbol"/>
                <w:bCs/>
                <w:color w:val="000000" w:themeColor="text1"/>
                <w:spacing w:val="-4"/>
                <w:sz w:val="22"/>
                <w:szCs w:val="18"/>
              </w:rPr>
              <w:t xml:space="preserve">Subcontractor </w:t>
            </w:r>
          </w:p>
          <w:p w14:paraId="4FA1A9C5" w14:textId="77777777" w:rsidR="00BB414C" w:rsidRPr="001800E3" w:rsidRDefault="00BB414C" w:rsidP="00A12D87">
            <w:pPr>
              <w:spacing w:before="40" w:after="40"/>
              <w:jc w:val="center"/>
              <w:rPr>
                <w:rFonts w:ascii="Segoe UI Symbol" w:hAnsi="Segoe UI Symbol"/>
                <w:bCs/>
                <w:color w:val="000000" w:themeColor="text1"/>
                <w:spacing w:val="-4"/>
                <w:sz w:val="22"/>
                <w:szCs w:val="18"/>
              </w:rPr>
            </w:pPr>
            <w:r w:rsidRPr="001800E3">
              <w:rPr>
                <w:rFonts w:ascii="Segoe UI Symbol" w:hAnsi="Segoe UI Symbol" w:cs="Wingdings"/>
                <w:color w:val="000000" w:themeColor="text1"/>
                <w:spacing w:val="-2"/>
                <w:sz w:val="22"/>
                <w:szCs w:val="18"/>
              </w:rPr>
              <w:t></w:t>
            </w:r>
          </w:p>
        </w:tc>
      </w:tr>
      <w:tr w:rsidR="00BB414C" w:rsidRPr="00143E6E" w14:paraId="2EEE0225" w14:textId="77777777" w:rsidTr="00A12D87">
        <w:trPr>
          <w:trHeight w:val="877"/>
        </w:trPr>
        <w:tc>
          <w:tcPr>
            <w:tcW w:w="3835" w:type="dxa"/>
            <w:tcBorders>
              <w:top w:val="single" w:sz="2" w:space="0" w:color="auto"/>
              <w:left w:val="single" w:sz="2" w:space="0" w:color="auto"/>
              <w:bottom w:val="single" w:sz="2" w:space="0" w:color="auto"/>
              <w:right w:val="single" w:sz="2" w:space="0" w:color="auto"/>
            </w:tcBorders>
          </w:tcPr>
          <w:p w14:paraId="39595415" w14:textId="77777777" w:rsidR="00BB414C" w:rsidRPr="001800E3" w:rsidRDefault="00BB414C" w:rsidP="00A12D87">
            <w:pPr>
              <w:spacing w:before="40" w:after="40"/>
              <w:ind w:left="48"/>
              <w:rPr>
                <w:rFonts w:ascii="Segoe UI Symbol" w:hAnsi="Segoe UI Symbol"/>
                <w:bCs/>
                <w:color w:val="000000" w:themeColor="text1"/>
                <w:spacing w:val="-11"/>
                <w:sz w:val="22"/>
                <w:szCs w:val="18"/>
              </w:rPr>
            </w:pPr>
            <w:r w:rsidRPr="001800E3">
              <w:rPr>
                <w:rFonts w:ascii="Segoe UI Symbol" w:hAnsi="Segoe UI Symbol"/>
                <w:bCs/>
                <w:color w:val="000000" w:themeColor="text1"/>
                <w:spacing w:val="-11"/>
                <w:sz w:val="22"/>
                <w:szCs w:val="18"/>
              </w:rPr>
              <w:t>Total Contract Amount</w:t>
            </w:r>
          </w:p>
        </w:tc>
        <w:tc>
          <w:tcPr>
            <w:tcW w:w="2825" w:type="dxa"/>
            <w:gridSpan w:val="2"/>
            <w:tcBorders>
              <w:top w:val="single" w:sz="2" w:space="0" w:color="auto"/>
              <w:left w:val="single" w:sz="2" w:space="0" w:color="auto"/>
              <w:bottom w:val="single" w:sz="2" w:space="0" w:color="auto"/>
              <w:right w:val="single" w:sz="2" w:space="0" w:color="auto"/>
            </w:tcBorders>
            <w:vAlign w:val="center"/>
          </w:tcPr>
          <w:p w14:paraId="32FB8A4A" w14:textId="77777777" w:rsidR="00BB414C" w:rsidRPr="001800E3" w:rsidRDefault="00BB414C" w:rsidP="00A12D87">
            <w:pPr>
              <w:spacing w:before="40" w:after="40"/>
              <w:ind w:left="48"/>
              <w:rPr>
                <w:rFonts w:ascii="Segoe UI Symbol" w:hAnsi="Segoe UI Symbol"/>
                <w:bCs/>
                <w:i/>
                <w:iCs/>
                <w:color w:val="000000" w:themeColor="text1"/>
                <w:spacing w:val="2"/>
                <w:sz w:val="22"/>
                <w:szCs w:val="18"/>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76F4F87E" w14:textId="77777777" w:rsidR="00BB414C" w:rsidRPr="001800E3" w:rsidRDefault="00BB414C" w:rsidP="00A12D87">
            <w:pPr>
              <w:spacing w:before="40" w:after="40"/>
              <w:ind w:left="31" w:right="67"/>
              <w:rPr>
                <w:rFonts w:ascii="Segoe UI Symbol" w:hAnsi="Segoe UI Symbol"/>
                <w:bCs/>
                <w:i/>
                <w:iCs/>
                <w:color w:val="000000" w:themeColor="text1"/>
                <w:spacing w:val="2"/>
                <w:sz w:val="22"/>
                <w:szCs w:val="18"/>
              </w:rPr>
            </w:pPr>
            <w:r w:rsidRPr="001800E3">
              <w:rPr>
                <w:rFonts w:ascii="Segoe UI Symbol" w:hAnsi="Segoe UI Symbol"/>
                <w:bCs/>
                <w:color w:val="000000" w:themeColor="text1"/>
                <w:spacing w:val="-2"/>
                <w:sz w:val="22"/>
                <w:szCs w:val="18"/>
              </w:rPr>
              <w:t xml:space="preserve">US$ </w:t>
            </w:r>
          </w:p>
        </w:tc>
      </w:tr>
      <w:tr w:rsidR="00BB414C" w:rsidRPr="00143E6E" w14:paraId="54AA93BC" w14:textId="77777777" w:rsidTr="00A12D87">
        <w:trPr>
          <w:trHeight w:val="877"/>
        </w:trPr>
        <w:tc>
          <w:tcPr>
            <w:tcW w:w="3835" w:type="dxa"/>
            <w:tcBorders>
              <w:top w:val="single" w:sz="2" w:space="0" w:color="auto"/>
              <w:left w:val="single" w:sz="2" w:space="0" w:color="auto"/>
              <w:bottom w:val="single" w:sz="2" w:space="0" w:color="auto"/>
              <w:right w:val="single" w:sz="2" w:space="0" w:color="auto"/>
            </w:tcBorders>
          </w:tcPr>
          <w:p w14:paraId="7BD50F64" w14:textId="77777777" w:rsidR="00BB414C" w:rsidRPr="001800E3" w:rsidRDefault="00BB414C" w:rsidP="00A12D87">
            <w:pPr>
              <w:spacing w:before="40" w:after="40"/>
              <w:ind w:left="48"/>
              <w:rPr>
                <w:rFonts w:ascii="Segoe UI Symbol" w:hAnsi="Segoe UI Symbol"/>
                <w:bCs/>
                <w:color w:val="000000" w:themeColor="text1"/>
                <w:spacing w:val="-11"/>
                <w:sz w:val="22"/>
                <w:szCs w:val="18"/>
              </w:rPr>
            </w:pPr>
            <w:r w:rsidRPr="001800E3">
              <w:rPr>
                <w:rFonts w:ascii="Segoe UI Symbol" w:hAnsi="Segoe UI Symbol"/>
                <w:bCs/>
                <w:color w:val="000000" w:themeColor="text1"/>
                <w:spacing w:val="12"/>
                <w:sz w:val="22"/>
                <w:szCs w:val="18"/>
              </w:rPr>
              <w:t>Details of relevant experience</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37BC7A3F" w14:textId="77777777" w:rsidR="00BB414C" w:rsidRPr="001800E3" w:rsidRDefault="00BB414C" w:rsidP="00A12D87">
            <w:pPr>
              <w:spacing w:before="40" w:after="40"/>
              <w:ind w:left="31" w:right="67"/>
              <w:rPr>
                <w:rFonts w:ascii="Segoe UI Symbol" w:hAnsi="Segoe UI Symbol"/>
                <w:bCs/>
                <w:color w:val="000000" w:themeColor="text1"/>
                <w:spacing w:val="-2"/>
                <w:sz w:val="22"/>
                <w:szCs w:val="18"/>
              </w:rPr>
            </w:pPr>
          </w:p>
        </w:tc>
      </w:tr>
    </w:tbl>
    <w:p w14:paraId="2EF26CC3" w14:textId="77777777" w:rsidR="00BB414C" w:rsidRPr="00D5087F" w:rsidRDefault="00BB414C" w:rsidP="00565B8F">
      <w:pPr>
        <w:numPr>
          <w:ilvl w:val="3"/>
          <w:numId w:val="30"/>
        </w:numPr>
        <w:spacing w:before="120" w:after="120"/>
        <w:ind w:left="360" w:right="0"/>
        <w:jc w:val="left"/>
        <w:rPr>
          <w:rFonts w:ascii="Segoe UI Symbol" w:hAnsi="Segoe UI Symbol"/>
          <w:bCs/>
          <w:i/>
          <w:iCs/>
          <w:color w:val="000000" w:themeColor="text1"/>
          <w:spacing w:val="-2"/>
        </w:rPr>
      </w:pPr>
      <w:r w:rsidRPr="00D5087F">
        <w:rPr>
          <w:rFonts w:ascii="Segoe UI Symbol" w:hAnsi="Segoe UI Symbol"/>
          <w:bCs/>
          <w:color w:val="000000" w:themeColor="text1"/>
          <w:spacing w:val="-2"/>
        </w:rPr>
        <w:t xml:space="preserve">Key </w:t>
      </w:r>
      <w:r w:rsidRPr="00D5087F">
        <w:rPr>
          <w:rFonts w:ascii="Segoe UI Symbol" w:hAnsi="Segoe UI Symbol"/>
          <w:bCs/>
          <w:color w:val="000000" w:themeColor="text1"/>
          <w:spacing w:val="4"/>
        </w:rPr>
        <w:t xml:space="preserve">Requirement no 2 in accordance with 4.2 (c): </w:t>
      </w:r>
      <w:r w:rsidRPr="00D5087F">
        <w:rPr>
          <w:rFonts w:ascii="Segoe UI Symbol" w:hAnsi="Segoe UI Symbol"/>
          <w:bCs/>
          <w:i/>
          <w:iCs/>
          <w:color w:val="000000" w:themeColor="text1"/>
          <w:spacing w:val="2"/>
        </w:rPr>
        <w:t>______________________</w:t>
      </w:r>
    </w:p>
    <w:p w14:paraId="25434A09" w14:textId="77777777" w:rsidR="00BB414C" w:rsidRPr="00D5087F" w:rsidRDefault="00BB414C" w:rsidP="00565B8F">
      <w:pPr>
        <w:numPr>
          <w:ilvl w:val="3"/>
          <w:numId w:val="30"/>
        </w:numPr>
        <w:spacing w:before="120" w:after="120"/>
        <w:ind w:left="360" w:right="0"/>
        <w:jc w:val="left"/>
        <w:rPr>
          <w:rFonts w:ascii="Segoe UI Symbol" w:hAnsi="Segoe UI Symbol"/>
          <w:bCs/>
          <w:i/>
          <w:iCs/>
          <w:color w:val="000000" w:themeColor="text1"/>
          <w:spacing w:val="-2"/>
        </w:rPr>
      </w:pPr>
      <w:r w:rsidRPr="00D5087F">
        <w:rPr>
          <w:rFonts w:ascii="Segoe UI Symbol" w:hAnsi="Segoe UI Symbol"/>
          <w:bCs/>
          <w:color w:val="000000" w:themeColor="text1"/>
          <w:spacing w:val="-2"/>
        </w:rPr>
        <w:t xml:space="preserve">Key </w:t>
      </w:r>
      <w:r w:rsidRPr="00D5087F">
        <w:rPr>
          <w:rFonts w:ascii="Segoe UI Symbol" w:hAnsi="Segoe UI Symbol"/>
          <w:bCs/>
          <w:color w:val="000000" w:themeColor="text1"/>
          <w:spacing w:val="4"/>
        </w:rPr>
        <w:t xml:space="preserve">Requirement no 3 in accordance with 4.2 (c): </w:t>
      </w:r>
      <w:r w:rsidRPr="00D5087F">
        <w:rPr>
          <w:rFonts w:ascii="Segoe UI Symbol" w:hAnsi="Segoe UI Symbol"/>
          <w:bCs/>
          <w:i/>
          <w:iCs/>
          <w:color w:val="000000" w:themeColor="text1"/>
          <w:spacing w:val="2"/>
        </w:rPr>
        <w:t>______________________</w:t>
      </w:r>
    </w:p>
    <w:p w14:paraId="217C02E7" w14:textId="77777777" w:rsidR="00BB414C" w:rsidRPr="00D5087F" w:rsidRDefault="00BB414C" w:rsidP="00BB414C">
      <w:pPr>
        <w:jc w:val="center"/>
        <w:rPr>
          <w:rFonts w:ascii="Segoe UI Symbol" w:hAnsi="Segoe UI Symbol"/>
          <w:b/>
          <w:sz w:val="36"/>
        </w:rPr>
      </w:pPr>
    </w:p>
    <w:p w14:paraId="6B20AB21" w14:textId="40181B28" w:rsidR="005B4A5F" w:rsidRPr="00D5087F" w:rsidRDefault="005B4A5F" w:rsidP="001D5093">
      <w:pPr>
        <w:pStyle w:val="SectionVHeader"/>
        <w:rPr>
          <w:rFonts w:ascii="Segoe UI Symbol" w:hAnsi="Segoe UI Symbol"/>
        </w:rPr>
      </w:pPr>
      <w:r w:rsidRPr="00D5087F">
        <w:rPr>
          <w:rFonts w:ascii="Segoe UI Symbol" w:hAnsi="Segoe UI Symbol"/>
        </w:rPr>
        <w:br w:type="page"/>
      </w:r>
    </w:p>
    <w:p w14:paraId="5F51F1DE" w14:textId="77777777" w:rsidR="005B4A5F" w:rsidRPr="00D5087F" w:rsidRDefault="005B4A5F" w:rsidP="00D5087F">
      <w:pPr>
        <w:pStyle w:val="Heading2"/>
        <w:rPr>
          <w:rFonts w:ascii="Segoe UI Symbol" w:hAnsi="Segoe UI Symbol"/>
        </w:rPr>
      </w:pPr>
      <w:bookmarkStart w:id="767" w:name="_Toc437968899"/>
      <w:bookmarkStart w:id="768" w:name="_Toc59197208"/>
      <w:bookmarkStart w:id="769" w:name="_Toc88745225"/>
      <w:r w:rsidRPr="00D5087F">
        <w:rPr>
          <w:rFonts w:ascii="Segoe UI Symbol" w:hAnsi="Segoe UI Symbol"/>
        </w:rPr>
        <w:lastRenderedPageBreak/>
        <w:t>Form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Security</w:t>
      </w:r>
      <w:bookmarkEnd w:id="767"/>
      <w:bookmarkEnd w:id="768"/>
      <w:bookmarkEnd w:id="769"/>
    </w:p>
    <w:p w14:paraId="65B8CC9B" w14:textId="77777777" w:rsidR="00AE644D" w:rsidRPr="00D5087F" w:rsidRDefault="00AE644D" w:rsidP="00D5087F">
      <w:pPr>
        <w:pStyle w:val="Heading3"/>
        <w:jc w:val="center"/>
        <w:rPr>
          <w:rFonts w:ascii="Segoe UI Symbol" w:hAnsi="Segoe UI Symbol"/>
          <w:szCs w:val="32"/>
        </w:rPr>
      </w:pPr>
      <w:bookmarkStart w:id="770" w:name="_Toc463858680"/>
      <w:bookmarkStart w:id="771" w:name="_Toc347230626"/>
      <w:bookmarkStart w:id="772" w:name="_Toc442521496"/>
      <w:bookmarkStart w:id="773" w:name="_Toc59142603"/>
      <w:bookmarkStart w:id="774" w:name="_Toc59197209"/>
      <w:bookmarkStart w:id="775" w:name="_Toc88745226"/>
      <w:r w:rsidRPr="00D5087F">
        <w:rPr>
          <w:rFonts w:ascii="Segoe UI Symbol" w:hAnsi="Segoe UI Symbol"/>
          <w:b/>
          <w:sz w:val="32"/>
          <w:szCs w:val="32"/>
        </w:rPr>
        <w:t>Form</w:t>
      </w:r>
      <w:r w:rsidR="007E703B" w:rsidRPr="00D5087F">
        <w:rPr>
          <w:rFonts w:ascii="Segoe UI Symbol" w:hAnsi="Segoe UI Symbol"/>
          <w:b/>
          <w:sz w:val="32"/>
          <w:szCs w:val="32"/>
        </w:rPr>
        <w:t xml:space="preserve"> </w:t>
      </w:r>
      <w:r w:rsidRPr="00D5087F">
        <w:rPr>
          <w:rFonts w:ascii="Segoe UI Symbol" w:hAnsi="Segoe UI Symbol"/>
          <w:b/>
          <w:sz w:val="32"/>
          <w:szCs w:val="32"/>
        </w:rPr>
        <w:t>of</w:t>
      </w:r>
      <w:r w:rsidR="007E703B" w:rsidRPr="00D5087F">
        <w:rPr>
          <w:rFonts w:ascii="Segoe UI Symbol" w:hAnsi="Segoe UI Symbol"/>
          <w:b/>
          <w:sz w:val="32"/>
          <w:szCs w:val="32"/>
        </w:rPr>
        <w:t xml:space="preserve"> </w:t>
      </w:r>
      <w:r w:rsidRPr="00D5087F">
        <w:rPr>
          <w:rFonts w:ascii="Segoe UI Symbol" w:hAnsi="Segoe UI Symbol"/>
          <w:b/>
          <w:sz w:val="32"/>
          <w:szCs w:val="32"/>
        </w:rPr>
        <w:t>Bid</w:t>
      </w:r>
      <w:r w:rsidR="007E703B" w:rsidRPr="00D5087F">
        <w:rPr>
          <w:rFonts w:ascii="Segoe UI Symbol" w:hAnsi="Segoe UI Symbol"/>
          <w:b/>
          <w:sz w:val="32"/>
          <w:szCs w:val="32"/>
        </w:rPr>
        <w:t xml:space="preserve"> </w:t>
      </w:r>
      <w:r w:rsidRPr="00D5087F">
        <w:rPr>
          <w:rFonts w:ascii="Segoe UI Symbol" w:hAnsi="Segoe UI Symbol"/>
          <w:b/>
          <w:sz w:val="32"/>
          <w:szCs w:val="32"/>
        </w:rPr>
        <w:t>Security</w:t>
      </w:r>
      <w:bookmarkEnd w:id="770"/>
      <w:bookmarkEnd w:id="771"/>
      <w:r w:rsidR="007E703B" w:rsidRPr="00D5087F">
        <w:rPr>
          <w:rFonts w:ascii="Segoe UI Symbol" w:hAnsi="Segoe UI Symbol"/>
          <w:b/>
          <w:sz w:val="32"/>
          <w:szCs w:val="32"/>
        </w:rPr>
        <w:t xml:space="preserve"> </w:t>
      </w:r>
      <w:r w:rsidRPr="00D5087F">
        <w:rPr>
          <w:rFonts w:ascii="Segoe UI Symbol" w:hAnsi="Segoe UI Symbol"/>
          <w:b/>
          <w:sz w:val="32"/>
          <w:szCs w:val="32"/>
        </w:rPr>
        <w:t>–</w:t>
      </w:r>
      <w:r w:rsidR="007E703B" w:rsidRPr="00D5087F">
        <w:rPr>
          <w:rFonts w:ascii="Segoe UI Symbol" w:hAnsi="Segoe UI Symbol"/>
          <w:b/>
          <w:sz w:val="32"/>
          <w:szCs w:val="32"/>
        </w:rPr>
        <w:t xml:space="preserve"> </w:t>
      </w:r>
      <w:r w:rsidRPr="00D5087F">
        <w:rPr>
          <w:rFonts w:ascii="Segoe UI Symbol" w:hAnsi="Segoe UI Symbol"/>
          <w:b/>
          <w:sz w:val="32"/>
          <w:szCs w:val="32"/>
        </w:rPr>
        <w:t>Bank</w:t>
      </w:r>
      <w:r w:rsidR="007E703B" w:rsidRPr="00D5087F">
        <w:rPr>
          <w:rFonts w:ascii="Segoe UI Symbol" w:hAnsi="Segoe UI Symbol"/>
          <w:b/>
          <w:sz w:val="32"/>
          <w:szCs w:val="32"/>
        </w:rPr>
        <w:t xml:space="preserve"> </w:t>
      </w:r>
      <w:r w:rsidRPr="00D5087F">
        <w:rPr>
          <w:rFonts w:ascii="Segoe UI Symbol" w:hAnsi="Segoe UI Symbol"/>
          <w:b/>
          <w:sz w:val="32"/>
          <w:szCs w:val="32"/>
        </w:rPr>
        <w:t>Guarantee</w:t>
      </w:r>
      <w:bookmarkEnd w:id="772"/>
      <w:bookmarkEnd w:id="773"/>
      <w:bookmarkEnd w:id="774"/>
      <w:bookmarkEnd w:id="775"/>
    </w:p>
    <w:p w14:paraId="7D8E32EB" w14:textId="77777777" w:rsidR="00AE644D" w:rsidRPr="00D5087F" w:rsidRDefault="00AE644D" w:rsidP="001D5093">
      <w:pPr>
        <w:spacing w:after="0"/>
        <w:ind w:right="0"/>
        <w:jc w:val="center"/>
        <w:rPr>
          <w:rFonts w:ascii="Segoe UI Symbol" w:hAnsi="Segoe UI Symbol"/>
          <w:noProof/>
        </w:rPr>
      </w:pPr>
    </w:p>
    <w:p w14:paraId="53444EB1" w14:textId="77777777" w:rsidR="00AE644D" w:rsidRPr="00D5087F" w:rsidRDefault="00AE644D" w:rsidP="001D5093">
      <w:pPr>
        <w:spacing w:after="0"/>
        <w:ind w:right="0"/>
        <w:rPr>
          <w:rFonts w:ascii="Segoe UI Symbol" w:hAnsi="Segoe UI Symbol"/>
          <w:i/>
          <w:iCs/>
          <w:noProof/>
        </w:rPr>
      </w:pPr>
      <w:r w:rsidRPr="00D5087F">
        <w:rPr>
          <w:rFonts w:ascii="Segoe UI Symbol" w:hAnsi="Segoe UI Symbol"/>
          <w:i/>
          <w:iCs/>
          <w:noProof/>
        </w:rPr>
        <w:t>[The</w:t>
      </w:r>
      <w:r w:rsidR="007E703B" w:rsidRPr="00D5087F">
        <w:rPr>
          <w:rFonts w:ascii="Segoe UI Symbol" w:hAnsi="Segoe UI Symbol"/>
          <w:i/>
          <w:iCs/>
          <w:noProof/>
        </w:rPr>
        <w:t xml:space="preserve"> </w:t>
      </w:r>
      <w:r w:rsidRPr="00D5087F">
        <w:rPr>
          <w:rFonts w:ascii="Segoe UI Symbol" w:hAnsi="Segoe UI Symbol"/>
          <w:i/>
          <w:iCs/>
          <w:noProof/>
        </w:rPr>
        <w:t>bank</w:t>
      </w:r>
      <w:r w:rsidR="007E703B" w:rsidRPr="00D5087F">
        <w:rPr>
          <w:rFonts w:ascii="Segoe UI Symbol" w:hAnsi="Segoe UI Symbol"/>
          <w:i/>
          <w:iCs/>
          <w:noProof/>
        </w:rPr>
        <w:t xml:space="preserve"> </w:t>
      </w:r>
      <w:r w:rsidRPr="00D5087F">
        <w:rPr>
          <w:rFonts w:ascii="Segoe UI Symbol" w:hAnsi="Segoe UI Symbol"/>
          <w:i/>
          <w:iCs/>
          <w:noProof/>
        </w:rPr>
        <w:t>shall</w:t>
      </w:r>
      <w:r w:rsidR="007E703B" w:rsidRPr="00D5087F">
        <w:rPr>
          <w:rFonts w:ascii="Segoe UI Symbol" w:hAnsi="Segoe UI Symbol"/>
          <w:i/>
          <w:iCs/>
          <w:noProof/>
        </w:rPr>
        <w:t xml:space="preserve"> </w:t>
      </w:r>
      <w:r w:rsidRPr="00D5087F">
        <w:rPr>
          <w:rFonts w:ascii="Segoe UI Symbol" w:hAnsi="Segoe UI Symbol"/>
          <w:i/>
          <w:iCs/>
          <w:noProof/>
        </w:rPr>
        <w:t>fill</w:t>
      </w:r>
      <w:r w:rsidR="007E703B" w:rsidRPr="00D5087F">
        <w:rPr>
          <w:rFonts w:ascii="Segoe UI Symbol" w:hAnsi="Segoe UI Symbol"/>
          <w:i/>
          <w:iCs/>
          <w:noProof/>
        </w:rPr>
        <w:t xml:space="preserve"> </w:t>
      </w:r>
      <w:r w:rsidRPr="00D5087F">
        <w:rPr>
          <w:rFonts w:ascii="Segoe UI Symbol" w:hAnsi="Segoe UI Symbol"/>
          <w:i/>
          <w:iCs/>
          <w:noProof/>
        </w:rPr>
        <w:t>in</w:t>
      </w:r>
      <w:r w:rsidR="007E703B" w:rsidRPr="00D5087F">
        <w:rPr>
          <w:rFonts w:ascii="Segoe UI Symbol" w:hAnsi="Segoe UI Symbol"/>
          <w:i/>
          <w:iCs/>
          <w:noProof/>
        </w:rPr>
        <w:t xml:space="preserve"> </w:t>
      </w:r>
      <w:r w:rsidRPr="00D5087F">
        <w:rPr>
          <w:rFonts w:ascii="Segoe UI Symbol" w:hAnsi="Segoe UI Symbol"/>
          <w:i/>
          <w:iCs/>
          <w:noProof/>
        </w:rPr>
        <w:t>this</w:t>
      </w:r>
      <w:r w:rsidR="007E703B" w:rsidRPr="00D5087F">
        <w:rPr>
          <w:rFonts w:ascii="Segoe UI Symbol" w:hAnsi="Segoe UI Symbol"/>
          <w:i/>
          <w:iCs/>
          <w:noProof/>
        </w:rPr>
        <w:t xml:space="preserve"> </w:t>
      </w:r>
      <w:r w:rsidRPr="00D5087F">
        <w:rPr>
          <w:rFonts w:ascii="Segoe UI Symbol" w:hAnsi="Segoe UI Symbol"/>
          <w:i/>
          <w:iCs/>
          <w:noProof/>
        </w:rPr>
        <w:t>Bank</w:t>
      </w:r>
      <w:r w:rsidR="007E703B" w:rsidRPr="00D5087F">
        <w:rPr>
          <w:rFonts w:ascii="Segoe UI Symbol" w:hAnsi="Segoe UI Symbol"/>
          <w:i/>
          <w:iCs/>
          <w:noProof/>
        </w:rPr>
        <w:t xml:space="preserve"> </w:t>
      </w:r>
      <w:r w:rsidRPr="00D5087F">
        <w:rPr>
          <w:rFonts w:ascii="Segoe UI Symbol" w:hAnsi="Segoe UI Symbol"/>
          <w:i/>
          <w:iCs/>
          <w:noProof/>
        </w:rPr>
        <w:t>Guarantee</w:t>
      </w:r>
      <w:r w:rsidR="007E703B" w:rsidRPr="00D5087F">
        <w:rPr>
          <w:rFonts w:ascii="Segoe UI Symbol" w:hAnsi="Segoe UI Symbol"/>
          <w:i/>
          <w:iCs/>
          <w:noProof/>
        </w:rPr>
        <w:t xml:space="preserve"> </w:t>
      </w:r>
      <w:r w:rsidRPr="00D5087F">
        <w:rPr>
          <w:rFonts w:ascii="Segoe UI Symbol" w:hAnsi="Segoe UI Symbol"/>
          <w:i/>
          <w:iCs/>
          <w:noProof/>
        </w:rPr>
        <w:t>Form</w:t>
      </w:r>
      <w:r w:rsidR="007E703B" w:rsidRPr="00D5087F">
        <w:rPr>
          <w:rFonts w:ascii="Segoe UI Symbol" w:hAnsi="Segoe UI Symbol"/>
          <w:i/>
          <w:iCs/>
          <w:noProof/>
        </w:rPr>
        <w:t xml:space="preserve"> </w:t>
      </w:r>
      <w:r w:rsidRPr="00D5087F">
        <w:rPr>
          <w:rFonts w:ascii="Segoe UI Symbol" w:hAnsi="Segoe UI Symbol"/>
          <w:i/>
          <w:iCs/>
          <w:noProof/>
        </w:rPr>
        <w:t>in</w:t>
      </w:r>
      <w:r w:rsidR="007E703B" w:rsidRPr="00D5087F">
        <w:rPr>
          <w:rFonts w:ascii="Segoe UI Symbol" w:hAnsi="Segoe UI Symbol"/>
          <w:i/>
          <w:iCs/>
          <w:noProof/>
        </w:rPr>
        <w:t xml:space="preserve"> </w:t>
      </w:r>
      <w:r w:rsidRPr="00D5087F">
        <w:rPr>
          <w:rFonts w:ascii="Segoe UI Symbol" w:hAnsi="Segoe UI Symbol"/>
          <w:i/>
          <w:iCs/>
          <w:noProof/>
        </w:rPr>
        <w:t>accordance</w:t>
      </w:r>
      <w:r w:rsidR="007E703B" w:rsidRPr="00D5087F">
        <w:rPr>
          <w:rFonts w:ascii="Segoe UI Symbol" w:hAnsi="Segoe UI Symbol"/>
          <w:i/>
          <w:iCs/>
          <w:noProof/>
        </w:rPr>
        <w:t xml:space="preserve"> </w:t>
      </w:r>
      <w:r w:rsidRPr="00D5087F">
        <w:rPr>
          <w:rFonts w:ascii="Segoe UI Symbol" w:hAnsi="Segoe UI Symbol"/>
          <w:i/>
          <w:iCs/>
          <w:noProof/>
        </w:rPr>
        <w:t>with</w:t>
      </w:r>
      <w:r w:rsidR="007E703B" w:rsidRPr="00D5087F">
        <w:rPr>
          <w:rFonts w:ascii="Segoe UI Symbol" w:hAnsi="Segoe UI Symbol"/>
          <w:i/>
          <w:iCs/>
          <w:noProof/>
        </w:rPr>
        <w:t xml:space="preserve"> </w:t>
      </w:r>
      <w:r w:rsidRPr="00D5087F">
        <w:rPr>
          <w:rFonts w:ascii="Segoe UI Symbol" w:hAnsi="Segoe UI Symbol"/>
          <w:i/>
          <w:iCs/>
          <w:noProof/>
        </w:rPr>
        <w:t>the</w:t>
      </w:r>
      <w:r w:rsidR="007E703B" w:rsidRPr="00D5087F">
        <w:rPr>
          <w:rFonts w:ascii="Segoe UI Symbol" w:hAnsi="Segoe UI Symbol"/>
          <w:i/>
          <w:iCs/>
          <w:noProof/>
        </w:rPr>
        <w:t xml:space="preserve"> </w:t>
      </w:r>
      <w:r w:rsidRPr="00D5087F">
        <w:rPr>
          <w:rFonts w:ascii="Segoe UI Symbol" w:hAnsi="Segoe UI Symbol"/>
          <w:i/>
          <w:iCs/>
          <w:noProof/>
        </w:rPr>
        <w:t>instructions</w:t>
      </w:r>
      <w:r w:rsidR="007E703B" w:rsidRPr="00D5087F">
        <w:rPr>
          <w:rFonts w:ascii="Segoe UI Symbol" w:hAnsi="Segoe UI Symbol"/>
          <w:i/>
          <w:iCs/>
          <w:noProof/>
        </w:rPr>
        <w:t xml:space="preserve"> </w:t>
      </w:r>
      <w:r w:rsidRPr="00D5087F">
        <w:rPr>
          <w:rFonts w:ascii="Segoe UI Symbol" w:hAnsi="Segoe UI Symbol"/>
          <w:i/>
          <w:iCs/>
          <w:noProof/>
        </w:rPr>
        <w:t>indicated.]</w:t>
      </w:r>
    </w:p>
    <w:p w14:paraId="7E8BB6BC" w14:textId="77777777" w:rsidR="00AE644D" w:rsidRPr="00D5087F" w:rsidRDefault="00AE644D" w:rsidP="001D5093">
      <w:pPr>
        <w:spacing w:after="0"/>
        <w:ind w:right="0"/>
        <w:rPr>
          <w:rFonts w:ascii="Segoe UI Symbol" w:hAnsi="Segoe UI Symbol"/>
          <w:i/>
          <w:iCs/>
          <w:noProof/>
        </w:rPr>
      </w:pPr>
    </w:p>
    <w:p w14:paraId="50EE53B7" w14:textId="77777777" w:rsidR="00AE644D" w:rsidRPr="00D5087F" w:rsidRDefault="00AE644D" w:rsidP="001D5093">
      <w:pPr>
        <w:spacing w:before="100" w:beforeAutospacing="1" w:after="100" w:afterAutospacing="1"/>
        <w:ind w:right="0"/>
        <w:jc w:val="left"/>
        <w:rPr>
          <w:rFonts w:ascii="Segoe UI Symbol" w:eastAsia="Arial Unicode MS" w:hAnsi="Segoe UI Symbol"/>
          <w:i/>
          <w:iCs/>
          <w:noProof/>
          <w:szCs w:val="24"/>
        </w:rPr>
      </w:pPr>
      <w:r w:rsidRPr="00D5087F">
        <w:rPr>
          <w:rFonts w:ascii="Segoe UI Symbol" w:eastAsia="Arial Unicode MS" w:hAnsi="Segoe UI Symbol"/>
          <w:i/>
          <w:iCs/>
          <w:noProof/>
          <w:szCs w:val="24"/>
        </w:rPr>
        <w:t>[Guarantor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letterhead</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SWIFT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identifier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code]</w:t>
      </w:r>
    </w:p>
    <w:p w14:paraId="620E726A" w14:textId="77777777" w:rsidR="00AE644D" w:rsidRPr="00D5087F" w:rsidRDefault="00AE644D" w:rsidP="001D5093">
      <w:pPr>
        <w:spacing w:before="100" w:beforeAutospacing="1" w:after="100" w:afterAutospacing="1"/>
        <w:ind w:right="0"/>
        <w:jc w:val="left"/>
        <w:rPr>
          <w:rFonts w:ascii="Segoe UI Symbol" w:eastAsia="Arial Unicode MS" w:hAnsi="Segoe UI Symbol" w:cs="Times New Roman Bold"/>
          <w:noProof/>
          <w:szCs w:val="24"/>
        </w:rPr>
      </w:pPr>
      <w:r w:rsidRPr="00D5087F">
        <w:rPr>
          <w:rFonts w:ascii="Segoe UI Symbol" w:eastAsia="Arial Unicode MS" w:hAnsi="Segoe UI Symbol" w:cs="Times New Roman Bold"/>
          <w:b/>
          <w:noProof/>
          <w:szCs w:val="24"/>
        </w:rPr>
        <w:t>Beneficiary:</w:t>
      </w:r>
      <w:r w:rsidR="007E703B" w:rsidRPr="00D5087F">
        <w:rPr>
          <w:rFonts w:ascii="Segoe UI Symbol" w:eastAsia="Arial Unicode MS" w:hAnsi="Segoe UI Symbol" w:cs="Times New Roman Bold"/>
          <w:b/>
          <w:noProof/>
          <w:szCs w:val="24"/>
        </w:rPr>
        <w:t xml:space="preserve">  </w:t>
      </w:r>
      <w:r w:rsidRPr="00D5087F">
        <w:rPr>
          <w:rFonts w:ascii="Segoe UI Symbol" w:eastAsia="Arial Unicode MS" w:hAnsi="Segoe UI Symbol"/>
          <w:i/>
          <w:iCs/>
          <w:noProof/>
          <w:szCs w:val="24"/>
        </w:rPr>
        <w:t>[Employer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to</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its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name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and</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address]</w:t>
      </w:r>
    </w:p>
    <w:p w14:paraId="5F482BAA" w14:textId="7F305937" w:rsidR="00AE644D" w:rsidRPr="00D5087F" w:rsidRDefault="00BC22EF" w:rsidP="001D5093">
      <w:pPr>
        <w:spacing w:before="100" w:beforeAutospacing="1" w:after="100" w:afterAutospacing="1"/>
        <w:ind w:right="0"/>
        <w:jc w:val="left"/>
        <w:rPr>
          <w:rFonts w:ascii="Segoe UI Symbol" w:eastAsia="Arial Unicode MS" w:hAnsi="Segoe UI Symbol" w:cs="Times New Roman Bold"/>
          <w:noProof/>
          <w:szCs w:val="24"/>
        </w:rPr>
      </w:pPr>
      <w:r w:rsidRPr="00D5087F">
        <w:rPr>
          <w:rFonts w:ascii="Segoe UI Symbol" w:eastAsia="Arial Unicode MS" w:hAnsi="Segoe UI Symbol" w:cs="Times New Roman Bold"/>
          <w:b/>
          <w:noProof/>
          <w:szCs w:val="24"/>
        </w:rPr>
        <w:t>IFB</w:t>
      </w:r>
      <w:r w:rsidR="007E703B" w:rsidRPr="00D5087F">
        <w:rPr>
          <w:rFonts w:ascii="Segoe UI Symbol" w:eastAsia="Arial Unicode MS" w:hAnsi="Segoe UI Symbol" w:cs="Times New Roman Bold"/>
          <w:b/>
          <w:noProof/>
          <w:szCs w:val="24"/>
        </w:rPr>
        <w:t xml:space="preserve"> </w:t>
      </w:r>
      <w:r w:rsidR="00AE644D" w:rsidRPr="00D5087F">
        <w:rPr>
          <w:rFonts w:ascii="Segoe UI Symbol" w:eastAsia="Arial Unicode MS" w:hAnsi="Segoe UI Symbol" w:cs="Times New Roman Bold"/>
          <w:b/>
          <w:noProof/>
          <w:szCs w:val="24"/>
        </w:rPr>
        <w:t>No.:</w:t>
      </w:r>
      <w:r w:rsidR="00AE644D" w:rsidRPr="00D5087F">
        <w:rPr>
          <w:rFonts w:ascii="Segoe UI Symbol" w:eastAsia="Arial Unicode MS" w:hAnsi="Segoe UI Symbol"/>
          <w:i/>
          <w:iCs/>
          <w:noProof/>
          <w:szCs w:val="24"/>
        </w:rPr>
        <w:t>[Employer</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to</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reference</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number</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for</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Invitation</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for</w:t>
      </w:r>
      <w:r w:rsidR="007E703B" w:rsidRPr="00D5087F">
        <w:rPr>
          <w:rFonts w:ascii="Segoe UI Symbol" w:eastAsia="Arial Unicode MS" w:hAnsi="Segoe UI Symbol"/>
          <w:i/>
          <w:iCs/>
          <w:noProof/>
          <w:szCs w:val="24"/>
        </w:rPr>
        <w:t xml:space="preserve"> </w:t>
      </w:r>
      <w:r w:rsidR="00AE644D" w:rsidRPr="00D5087F">
        <w:rPr>
          <w:rFonts w:ascii="Segoe UI Symbol" w:eastAsia="Arial Unicode MS" w:hAnsi="Segoe UI Symbol"/>
          <w:i/>
          <w:iCs/>
          <w:noProof/>
          <w:szCs w:val="24"/>
        </w:rPr>
        <w:t>Bids]</w:t>
      </w:r>
    </w:p>
    <w:p w14:paraId="6EC00CD2" w14:textId="77777777" w:rsidR="00AE644D" w:rsidRPr="00D5087F" w:rsidRDefault="00AE644D" w:rsidP="001D5093">
      <w:pPr>
        <w:spacing w:before="100" w:beforeAutospacing="1" w:after="100" w:afterAutospacing="1"/>
        <w:ind w:right="0"/>
        <w:jc w:val="left"/>
        <w:rPr>
          <w:rFonts w:ascii="Segoe UI Symbol" w:eastAsia="Arial Unicode MS" w:hAnsi="Segoe UI Symbol"/>
          <w:i/>
          <w:iCs/>
          <w:noProof/>
          <w:szCs w:val="24"/>
        </w:rPr>
      </w:pPr>
      <w:r w:rsidRPr="00D5087F">
        <w:rPr>
          <w:rFonts w:ascii="Segoe UI Symbol" w:eastAsia="Arial Unicode MS" w:hAnsi="Segoe UI Symbol" w:cs="Times New Roman Bold"/>
          <w:b/>
          <w:noProof/>
          <w:szCs w:val="24"/>
        </w:rPr>
        <w:t>Alternative</w:t>
      </w:r>
      <w:r w:rsidR="007E703B" w:rsidRPr="00D5087F">
        <w:rPr>
          <w:rFonts w:ascii="Segoe UI Symbol" w:eastAsia="Arial Unicode MS" w:hAnsi="Segoe UI Symbol" w:cs="Times New Roman Bold"/>
          <w:b/>
          <w:noProof/>
          <w:szCs w:val="24"/>
        </w:rPr>
        <w:t xml:space="preserve"> </w:t>
      </w:r>
      <w:r w:rsidRPr="00D5087F">
        <w:rPr>
          <w:rFonts w:ascii="Segoe UI Symbol" w:eastAsia="Arial Unicode MS" w:hAnsi="Segoe UI Symbol"/>
          <w:b/>
          <w:bCs/>
          <w:noProof/>
          <w:szCs w:val="24"/>
        </w:rPr>
        <w:t>No</w:t>
      </w:r>
      <w:r w:rsidRPr="00D5087F">
        <w:rPr>
          <w:rFonts w:ascii="Segoe UI Symbol" w:eastAsia="Arial Unicode MS" w:hAnsi="Segoe UI Symbol"/>
          <w:i/>
          <w:iCs/>
          <w:noProof/>
          <w:szCs w:val="24"/>
        </w:rPr>
        <w: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identification</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No</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this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Bid</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for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an</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alternative]</w:t>
      </w:r>
    </w:p>
    <w:p w14:paraId="58B8BBFD" w14:textId="77777777" w:rsidR="00AE644D" w:rsidRPr="00D5087F" w:rsidRDefault="00AE644D" w:rsidP="001D5093">
      <w:pPr>
        <w:spacing w:before="100" w:beforeAutospacing="1" w:after="100" w:afterAutospacing="1"/>
        <w:ind w:right="0"/>
        <w:jc w:val="left"/>
        <w:rPr>
          <w:rFonts w:ascii="Segoe UI Symbol" w:eastAsia="Arial Unicode MS" w:hAnsi="Segoe UI Symbol" w:cs="Times New Roman Bold"/>
          <w:noProof/>
          <w:szCs w:val="24"/>
        </w:rPr>
      </w:pPr>
      <w:r w:rsidRPr="00D5087F">
        <w:rPr>
          <w:rFonts w:ascii="Segoe UI Symbol" w:eastAsia="Arial Unicode MS" w:hAnsi="Segoe UI Symbol" w:cs="Times New Roman Bold"/>
          <w:b/>
          <w:noProof/>
          <w:szCs w:val="24"/>
        </w:rPr>
        <w:t>Date:</w:t>
      </w:r>
      <w:r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date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issue]</w:t>
      </w:r>
    </w:p>
    <w:p w14:paraId="4210C1BC" w14:textId="77777777" w:rsidR="00AE644D" w:rsidRPr="00D5087F" w:rsidRDefault="00AE644D" w:rsidP="001D5093">
      <w:pPr>
        <w:spacing w:before="100" w:beforeAutospacing="1" w:after="100" w:afterAutospacing="1"/>
        <w:ind w:right="0"/>
        <w:jc w:val="left"/>
        <w:rPr>
          <w:rFonts w:ascii="Segoe UI Symbol" w:eastAsia="Arial Unicode MS" w:hAnsi="Segoe UI Symbol" w:cs="Times New Roman Bold"/>
          <w:i/>
          <w:noProof/>
          <w:szCs w:val="24"/>
        </w:rPr>
      </w:pPr>
      <w:r w:rsidRPr="00D5087F">
        <w:rPr>
          <w:rFonts w:ascii="Segoe UI Symbol" w:eastAsia="Arial Unicode MS" w:hAnsi="Segoe UI Symbol" w:cs="Times New Roman Bold"/>
          <w:b/>
          <w:noProof/>
          <w:szCs w:val="24"/>
        </w:rPr>
        <w:t>BID</w:t>
      </w:r>
      <w:r w:rsidR="007E703B" w:rsidRPr="00D5087F">
        <w:rPr>
          <w:rFonts w:ascii="Segoe UI Symbol" w:eastAsia="Arial Unicode MS" w:hAnsi="Segoe UI Symbol" w:cs="Times New Roman Bold"/>
          <w:b/>
          <w:noProof/>
          <w:szCs w:val="24"/>
        </w:rPr>
        <w:t xml:space="preserve"> </w:t>
      </w:r>
      <w:r w:rsidRPr="00D5087F">
        <w:rPr>
          <w:rFonts w:ascii="Segoe UI Symbol" w:eastAsia="Arial Unicode MS" w:hAnsi="Segoe UI Symbol" w:cs="Times New Roman Bold"/>
          <w:b/>
          <w:noProof/>
          <w:szCs w:val="24"/>
        </w:rPr>
        <w:t>GUARANTEE</w:t>
      </w:r>
      <w:r w:rsidR="007E703B" w:rsidRPr="00D5087F">
        <w:rPr>
          <w:rFonts w:ascii="Segoe UI Symbol" w:eastAsia="Arial Unicode MS" w:hAnsi="Segoe UI Symbol" w:cs="Times New Roman Bold"/>
          <w:b/>
          <w:noProof/>
          <w:szCs w:val="24"/>
        </w:rPr>
        <w:t xml:space="preserve"> </w:t>
      </w:r>
      <w:r w:rsidRPr="00D5087F">
        <w:rPr>
          <w:rFonts w:ascii="Segoe UI Symbol" w:eastAsia="Arial Unicode MS" w:hAnsi="Segoe UI Symbol" w:cs="Times New Roman Bold"/>
          <w:b/>
          <w:noProof/>
          <w:szCs w:val="24"/>
        </w:rPr>
        <w:t>No.:</w:t>
      </w:r>
      <w:r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guarantee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reference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number]</w:t>
      </w:r>
    </w:p>
    <w:p w14:paraId="17E5278F" w14:textId="77777777" w:rsidR="00AE644D" w:rsidRPr="00D5087F" w:rsidRDefault="00AE644D" w:rsidP="001D5093">
      <w:pPr>
        <w:spacing w:before="100" w:beforeAutospacing="1" w:after="100" w:afterAutospacing="1"/>
        <w:ind w:right="0"/>
        <w:jc w:val="left"/>
        <w:rPr>
          <w:rFonts w:ascii="Segoe UI Symbol" w:eastAsia="Arial Unicode MS" w:hAnsi="Segoe UI Symbol"/>
          <w:i/>
          <w:iCs/>
          <w:noProof/>
          <w:szCs w:val="24"/>
        </w:rPr>
      </w:pPr>
      <w:r w:rsidRPr="00D5087F">
        <w:rPr>
          <w:rFonts w:ascii="Segoe UI Symbol" w:eastAsia="Arial Unicode MS" w:hAnsi="Segoe UI Symbol"/>
          <w:b/>
          <w:bCs/>
          <w:noProof/>
          <w:szCs w:val="24"/>
        </w:rPr>
        <w:t>Guarantor:</w:t>
      </w:r>
      <w:r w:rsidR="007E703B" w:rsidRPr="00D5087F">
        <w:rPr>
          <w:rFonts w:ascii="Segoe UI Symbol" w:eastAsia="Arial Unicode MS" w:hAnsi="Segoe UI Symbol"/>
          <w:b/>
          <w:bCs/>
          <w:noProof/>
          <w:szCs w:val="24"/>
        </w:rPr>
        <w:t xml:space="preserve">  </w:t>
      </w:r>
      <w:r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name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and</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address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place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issue,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unless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indicated</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in</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letterhead]</w:t>
      </w:r>
    </w:p>
    <w:p w14:paraId="4D2B5FC2" w14:textId="7CDB907B" w:rsidR="00AE644D" w:rsidRPr="00D5087F" w:rsidRDefault="00AE644D" w:rsidP="001D5093">
      <w:pPr>
        <w:spacing w:before="100" w:beforeAutospacing="1" w:after="100" w:afterAutospacing="1"/>
        <w:ind w:right="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We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have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been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informed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that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______</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i/>
          <w:iCs/>
          <w:noProof/>
          <w:szCs w:val="24"/>
        </w:rPr>
        <w:t>[insert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name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Bidder,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which</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in</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case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joint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venture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shall</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be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name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joint</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venture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(whether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legally</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constituted</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prospective)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or</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names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of</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all</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members</w:t>
      </w:r>
      <w:r w:rsidR="007E703B" w:rsidRPr="00D5087F">
        <w:rPr>
          <w:rFonts w:ascii="Segoe UI Symbol" w:eastAsia="Arial Unicode MS" w:hAnsi="Segoe UI Symbol"/>
          <w:i/>
          <w:iCs/>
          <w:noProof/>
          <w:szCs w:val="24"/>
        </w:rPr>
        <w:t xml:space="preserve"> </w:t>
      </w:r>
      <w:r w:rsidRPr="00D5087F">
        <w:rPr>
          <w:rFonts w:ascii="Segoe UI Symbol" w:eastAsia="Arial Unicode MS" w:hAnsi="Segoe UI Symbol"/>
          <w:i/>
          <w:iCs/>
          <w:noProof/>
          <w:szCs w:val="24"/>
        </w:rPr>
        <w:t>thereof]</w:t>
      </w:r>
      <w:r w:rsidRPr="00D5087F">
        <w:rPr>
          <w:rFonts w:ascii="Segoe UI Symbol" w:eastAsia="Arial Unicode MS" w:hAnsi="Segoe UI Symbol" w:cs="Times New Roman Bold"/>
          <w:noProof/>
          <w:szCs w:val="24"/>
        </w:rPr>
        <w:t>(hereinafter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called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Applicant")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has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submitted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or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will</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submit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to</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its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(hereinafter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called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w:t>
      </w:r>
      <w:r w:rsidRPr="00D5087F">
        <w:rPr>
          <w:rFonts w:ascii="Segoe UI Symbol" w:eastAsia="Arial Unicode MS" w:hAnsi="Segoe UI Symbol"/>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for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execution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________________</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under</w:t>
      </w:r>
      <w:r w:rsidR="007E703B" w:rsidRPr="00D5087F">
        <w:rPr>
          <w:rFonts w:ascii="Segoe UI Symbol" w:eastAsia="Arial Unicode MS" w:hAnsi="Segoe UI Symbol" w:cs="Times New Roman Bold"/>
          <w:noProof/>
          <w:szCs w:val="24"/>
        </w:rPr>
        <w:t xml:space="preserve"> </w:t>
      </w:r>
      <w:r w:rsidR="00BC22EF" w:rsidRPr="00D5087F">
        <w:rPr>
          <w:rFonts w:ascii="Segoe UI Symbol" w:eastAsia="Arial Unicode MS" w:hAnsi="Segoe UI Symbol" w:cs="Times New Roman Bold"/>
          <w:szCs w:val="24"/>
        </w:rPr>
        <w:t>IFB</w:t>
      </w:r>
      <w:r w:rsidR="007E703B" w:rsidRPr="00D5087F">
        <w:rPr>
          <w:rFonts w:ascii="Segoe UI Symbol" w:eastAsia="Arial Unicode MS" w:hAnsi="Segoe UI Symbol" w:cs="Times New Roman Bold"/>
          <w:szCs w:val="24"/>
        </w:rPr>
        <w:t xml:space="preserve"> </w:t>
      </w:r>
      <w:r w:rsidRPr="00D5087F">
        <w:rPr>
          <w:rFonts w:ascii="Segoe UI Symbol" w:eastAsia="Arial Unicode MS" w:hAnsi="Segoe UI Symbol" w:cs="Times New Roman Bold"/>
          <w:szCs w:val="24"/>
        </w:rPr>
        <w:t>No.</w:t>
      </w:r>
      <w:r w:rsidR="007E703B" w:rsidRPr="00D5087F">
        <w:rPr>
          <w:rFonts w:ascii="Segoe UI Symbol" w:eastAsia="Arial Unicode MS" w:hAnsi="Segoe UI Symbol" w:cs="Times New Roman Bold"/>
          <w:szCs w:val="24"/>
        </w:rPr>
        <w:t xml:space="preserve"> </w:t>
      </w:r>
      <w:r w:rsidRPr="00D5087F">
        <w:rPr>
          <w:rFonts w:ascii="Segoe UI Symbol" w:eastAsia="Arial Unicode MS" w:hAnsi="Segoe UI Symbol" w:cs="Times New Roman Bold"/>
          <w:szCs w:val="24"/>
        </w:rPr>
        <w:t>____________</w:t>
      </w:r>
    </w:p>
    <w:p w14:paraId="140561E8" w14:textId="77777777" w:rsidR="00AE644D" w:rsidRPr="00D5087F" w:rsidRDefault="00AE644D" w:rsidP="001D5093">
      <w:pPr>
        <w:spacing w:before="100" w:beforeAutospacing="1" w:after="100" w:afterAutospacing="1"/>
        <w:ind w:right="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Furthermore,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we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understand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that,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according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conditions,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must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supported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guarantee.</w:t>
      </w:r>
    </w:p>
    <w:p w14:paraId="2D89BF40" w14:textId="77777777" w:rsidR="00AE644D" w:rsidRPr="00D5087F" w:rsidRDefault="00AE644D" w:rsidP="001D5093">
      <w:pPr>
        <w:spacing w:before="100" w:beforeAutospacing="1" w:after="100" w:afterAutospacing="1"/>
        <w:ind w:right="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At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request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Applicant</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we</w:t>
      </w:r>
      <w:r w:rsidRPr="00D5087F">
        <w:rPr>
          <w:rFonts w:ascii="Segoe UI Symbol" w:eastAsia="Arial Unicode MS" w:hAnsi="Segoe UI Symbol"/>
          <w:noProof/>
          <w:szCs w:val="24"/>
        </w:rPr>
        <w: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Guarantor,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hereby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irrevocably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undertake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pay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any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sum</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sums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not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exceeding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total</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amount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___________</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(____________)</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upon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receipt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complying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demand</w:t>
      </w:r>
      <w:r w:rsidRPr="00D5087F">
        <w:rPr>
          <w:rFonts w:ascii="Segoe UI Symbol" w:eastAsia="Arial Unicode MS" w:hAnsi="Segoe UI Symbol"/>
          <w:noProof/>
          <w:szCs w:val="24"/>
        </w:rPr>
        <w: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supported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statement</w:t>
      </w:r>
      <w:r w:rsidRPr="00D5087F">
        <w:rPr>
          <w:rFonts w:ascii="Segoe UI Symbol" w:eastAsia="Arial Unicode MS" w:hAnsi="Segoe UI Symbol"/>
          <w:noProof/>
          <w:szCs w:val="24"/>
        </w:rPr>
        <w: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whether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in</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demand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itself</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separate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signed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document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accompanying</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identifying</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demand,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stating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that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either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Bidder</w:t>
      </w:r>
      <w:r w:rsidRPr="00D5087F">
        <w:rPr>
          <w:rFonts w:ascii="Segoe UI Symbol" w:eastAsia="Arial Unicode MS" w:hAnsi="Segoe UI Symbol" w:cs="Times New Roman Bold"/>
          <w:noProof/>
          <w:szCs w:val="24"/>
        </w:rPr>
        <w:t>:</w:t>
      </w:r>
    </w:p>
    <w:p w14:paraId="187AB60C" w14:textId="77777777" w:rsidR="00AE644D" w:rsidRPr="00D5087F" w:rsidRDefault="00AE644D" w:rsidP="001D5093">
      <w:pPr>
        <w:tabs>
          <w:tab w:val="left" w:pos="540"/>
        </w:tabs>
        <w:spacing w:before="100" w:beforeAutospacing="1" w:after="100" w:afterAutospacing="1"/>
        <w:ind w:left="540" w:right="0" w:hanging="54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lastRenderedPageBreak/>
        <w:t>(a)</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b/>
        <w:t>has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withdrawn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its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during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period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validity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set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forth</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in</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Bidder’s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Letter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of</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Bid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Bid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Validity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Period”),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any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extension</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thereto</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provided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Bidder</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or</w:t>
      </w:r>
    </w:p>
    <w:p w14:paraId="36A69BE3" w14:textId="77777777" w:rsidR="00AE644D" w:rsidRPr="00D5087F" w:rsidRDefault="00AE644D" w:rsidP="001D5093">
      <w:pPr>
        <w:tabs>
          <w:tab w:val="left" w:pos="540"/>
        </w:tabs>
        <w:spacing w:beforeAutospacing="1" w:after="0" w:afterAutospacing="1"/>
        <w:ind w:left="540" w:right="0" w:hanging="54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(b)</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b/>
        <w:t>having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been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notified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acceptance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its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Bid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Beneficiary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during</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Bid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Validity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Period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any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extension</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thereto</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provided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Applicant</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has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failed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execute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Contract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cs="Times New Roman Bold"/>
          <w:szCs w:val="24"/>
        </w:rPr>
        <w:t>A</w:t>
      </w:r>
      <w:r w:rsidRPr="00D5087F">
        <w:rPr>
          <w:rFonts w:ascii="Segoe UI Symbol" w:eastAsia="Arial Unicode MS" w:hAnsi="Segoe UI Symbol"/>
          <w:noProof/>
          <w:szCs w:val="24"/>
        </w:rPr>
        <w:t>greement</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(ii)</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has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failed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furnish</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Performance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Security,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accordance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with</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Instructions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to</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Bidders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w:t>
      </w:r>
      <w:r w:rsidRPr="00D5087F">
        <w:rPr>
          <w:rFonts w:ascii="Segoe UI Symbol" w:eastAsia="Arial Unicode MS" w:hAnsi="Segoe UI Symbol" w:cs="Times New Roman Bold"/>
          <w:noProof/>
          <w:szCs w:val="24"/>
        </w:rPr>
        <w:t>ITB</w:t>
      </w:r>
      <w:r w:rsidRPr="00D5087F">
        <w:rPr>
          <w:rFonts w:ascii="Segoe UI Symbol" w:eastAsia="Arial Unicode MS" w:hAnsi="Segoe UI Symbol"/>
          <w:noProof/>
          <w:szCs w:val="24"/>
        </w:rPr>
        <w: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of</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Beneficiary’s</w:t>
      </w:r>
      <w:r w:rsidR="007E703B" w:rsidRPr="00D5087F">
        <w:rPr>
          <w:rFonts w:ascii="Segoe UI Symbol" w:eastAsia="Arial Unicode MS" w:hAnsi="Segoe UI Symbol"/>
          <w:noProof/>
          <w:szCs w:val="24"/>
        </w:rPr>
        <w:t xml:space="preserve"> </w:t>
      </w:r>
      <w:r w:rsidR="00D71DAF" w:rsidRPr="00D5087F">
        <w:rPr>
          <w:rFonts w:ascii="Segoe UI Symbol" w:eastAsia="Arial Unicode MS" w:hAnsi="Segoe UI Symbol"/>
          <w:noProof/>
          <w:szCs w:val="24"/>
        </w:rPr>
        <w:t>bidding document</w:t>
      </w:r>
      <w:r w:rsidRPr="00D5087F">
        <w:rPr>
          <w:rFonts w:ascii="Segoe UI Symbol" w:eastAsia="Arial Unicode MS" w:hAnsi="Segoe UI Symbol" w:cs="Times New Roman Bold"/>
          <w:noProof/>
          <w:szCs w:val="24"/>
        </w:rPr>
        <w:t>.</w:t>
      </w:r>
    </w:p>
    <w:p w14:paraId="30B72FC7" w14:textId="77777777" w:rsidR="00AE644D" w:rsidRPr="00D5087F" w:rsidRDefault="00AE644D" w:rsidP="001D5093">
      <w:pPr>
        <w:spacing w:beforeAutospacing="1" w:after="0" w:afterAutospacing="1"/>
        <w:ind w:right="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This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guarantee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will</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expire: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Applicant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successful</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Bidder</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upon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our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receipt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copies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contract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agreement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cs="Times New Roman Bold"/>
          <w:noProof/>
          <w:szCs w:val="24"/>
        </w:rPr>
        <w:t>signed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Applicant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and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Performance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Security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issued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in</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relation</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to</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such</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contract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agreement;</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or</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cs="Times New Roman Bold"/>
          <w:noProof/>
          <w:szCs w:val="24"/>
        </w:rPr>
        <w:t>(b)</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Applicant</w:t>
      </w:r>
      <w:r w:rsidRPr="00D5087F">
        <w:rPr>
          <w:rFonts w:ascii="Segoe UI Symbol" w:eastAsia="Arial Unicode MS" w:hAnsi="Segoe UI Symbol" w:cs="Times New Roman Bold"/>
          <w:noProof/>
          <w:szCs w:val="24"/>
        </w:rPr>
        <w:t>is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not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successful</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w:t>
      </w:r>
      <w:r w:rsidRPr="00D5087F">
        <w:rPr>
          <w:rFonts w:ascii="Segoe UI Symbol" w:eastAsia="Arial Unicode MS" w:hAnsi="Segoe UI Symbol" w:cs="Times New Roman Bold"/>
          <w:noProof/>
          <w:szCs w:val="24"/>
        </w:rPr>
        <w:t>idder,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upon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earlier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our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receipt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copy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of</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the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Beneficiary’s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notification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Applicant</w:t>
      </w:r>
      <w:r w:rsidR="00152D0E" w:rsidRPr="00D5087F">
        <w:rPr>
          <w:rFonts w:ascii="Segoe UI Symbol" w:eastAsia="Arial Unicode MS" w:hAnsi="Segoe UI Symbol"/>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results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Bidding</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process</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(ii)twenty-eight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days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after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end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Bid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Validity</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Period.</w:t>
      </w:r>
      <w:r w:rsidR="007E703B" w:rsidRPr="00D5087F">
        <w:rPr>
          <w:rFonts w:ascii="Segoe UI Symbol" w:eastAsia="Arial Unicode MS" w:hAnsi="Segoe UI Symbol"/>
          <w:noProof/>
          <w:szCs w:val="24"/>
        </w:rPr>
        <w:t xml:space="preserve"> </w:t>
      </w:r>
    </w:p>
    <w:p w14:paraId="7EB0B6BD" w14:textId="77777777" w:rsidR="00AE644D" w:rsidRPr="00D5087F" w:rsidRDefault="00AE644D" w:rsidP="001D5093">
      <w:pPr>
        <w:spacing w:beforeAutospacing="1" w:after="0" w:afterAutospacing="1"/>
        <w:ind w:right="0"/>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Consequently,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any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demand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for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payment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under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this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guarantee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must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received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by</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at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office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indicated</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above</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cs="Times New Roman Bold"/>
          <w:noProof/>
          <w:szCs w:val="24"/>
        </w:rPr>
        <w:t>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before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that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date.</w:t>
      </w:r>
    </w:p>
    <w:p w14:paraId="5C5F5B82" w14:textId="77777777" w:rsidR="00AE644D" w:rsidRPr="00D5087F" w:rsidRDefault="00AE644D" w:rsidP="001D5093">
      <w:pPr>
        <w:spacing w:beforeAutospacing="1" w:after="0" w:afterAutospacing="1"/>
        <w:ind w:right="0"/>
        <w:jc w:val="left"/>
        <w:rPr>
          <w:rFonts w:ascii="Segoe UI Symbol" w:eastAsia="Arial Unicode MS" w:hAnsi="Segoe UI Symbol" w:cs="Times New Roman Bold"/>
          <w:noProof/>
          <w:szCs w:val="24"/>
        </w:rPr>
      </w:pPr>
      <w:r w:rsidRPr="00D5087F">
        <w:rPr>
          <w:rFonts w:ascii="Segoe UI Symbol" w:eastAsia="Arial Unicode MS" w:hAnsi="Segoe UI Symbol" w:cs="Times New Roman Bold"/>
          <w:noProof/>
          <w:szCs w:val="24"/>
        </w:rPr>
        <w:t>This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guarantee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subject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the</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Uniform</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Rules</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for</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Demand</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Guarantees</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(URDG)</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2010</w:t>
      </w:r>
      <w:r w:rsidR="007E703B" w:rsidRPr="00D5087F">
        <w:rPr>
          <w:rFonts w:ascii="Segoe UI Symbol" w:eastAsia="Arial Unicode MS" w:hAnsi="Segoe UI Symbol"/>
          <w:noProof/>
          <w:szCs w:val="24"/>
        </w:rPr>
        <w:t xml:space="preserve"> </w:t>
      </w:r>
      <w:r w:rsidRPr="00D5087F">
        <w:rPr>
          <w:rFonts w:ascii="Segoe UI Symbol" w:eastAsia="Arial Unicode MS" w:hAnsi="Segoe UI Symbol"/>
          <w:noProof/>
          <w:szCs w:val="24"/>
        </w:rPr>
        <w:t>Revision</w:t>
      </w:r>
      <w:r w:rsidRPr="00D5087F">
        <w:rPr>
          <w:rFonts w:ascii="Segoe UI Symbol" w:eastAsia="Arial Unicode MS" w:hAnsi="Segoe UI Symbol" w:cs="Times New Roman Bold"/>
          <w:noProof/>
          <w:szCs w:val="24"/>
        </w:rPr>
        <w:t>,</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ICC</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Publication</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cs="Times New Roman Bold"/>
          <w:noProof/>
          <w:szCs w:val="24"/>
        </w:rPr>
        <w:t>No.</w:t>
      </w:r>
      <w:r w:rsidR="007E703B" w:rsidRPr="00D5087F">
        <w:rPr>
          <w:rFonts w:ascii="Segoe UI Symbol" w:eastAsia="Arial Unicode MS" w:hAnsi="Segoe UI Symbol" w:cs="Times New Roman Bold"/>
          <w:noProof/>
          <w:szCs w:val="24"/>
        </w:rPr>
        <w:t xml:space="preserve"> </w:t>
      </w:r>
      <w:r w:rsidRPr="00D5087F">
        <w:rPr>
          <w:rFonts w:ascii="Segoe UI Symbol" w:eastAsia="Arial Unicode MS" w:hAnsi="Segoe UI Symbol"/>
          <w:noProof/>
          <w:szCs w:val="24"/>
        </w:rPr>
        <w:t>7</w:t>
      </w:r>
      <w:r w:rsidRPr="00D5087F">
        <w:rPr>
          <w:rFonts w:ascii="Segoe UI Symbol" w:eastAsia="Arial Unicode MS" w:hAnsi="Segoe UI Symbol" w:cs="Times New Roman Bold"/>
          <w:noProof/>
          <w:szCs w:val="24"/>
        </w:rPr>
        <w:t>58.</w:t>
      </w:r>
    </w:p>
    <w:p w14:paraId="514664F7" w14:textId="77777777" w:rsidR="00AE644D" w:rsidRPr="00D5087F" w:rsidRDefault="00AE644D" w:rsidP="001D5093">
      <w:pPr>
        <w:spacing w:beforeAutospacing="1" w:after="0" w:afterAutospacing="1"/>
        <w:ind w:right="0"/>
        <w:jc w:val="left"/>
        <w:rPr>
          <w:rFonts w:ascii="Segoe UI Symbol" w:eastAsia="Arial Unicode MS" w:hAnsi="Segoe UI Symbol" w:cs="Times New Roman Bold"/>
          <w:noProof/>
          <w:szCs w:val="24"/>
        </w:rPr>
      </w:pPr>
    </w:p>
    <w:p w14:paraId="149C304C" w14:textId="77777777" w:rsidR="00AE644D" w:rsidRPr="00D5087F" w:rsidRDefault="00AE644D" w:rsidP="001D5093">
      <w:pPr>
        <w:spacing w:beforeAutospacing="1" w:after="0" w:afterAutospacing="1"/>
        <w:ind w:right="0"/>
        <w:jc w:val="left"/>
        <w:rPr>
          <w:rFonts w:ascii="Segoe UI Symbol" w:eastAsia="Arial Unicode MS" w:hAnsi="Segoe UI Symbol" w:cs="Times New Roman Bold"/>
          <w:b/>
          <w:noProof/>
          <w:szCs w:val="24"/>
        </w:rPr>
      </w:pPr>
      <w:r w:rsidRPr="00D5087F">
        <w:rPr>
          <w:rFonts w:ascii="Segoe UI Symbol" w:eastAsia="Arial Unicode MS" w:hAnsi="Segoe UI Symbol" w:cs="Times New Roman Bold"/>
          <w:b/>
          <w:noProof/>
          <w:szCs w:val="24"/>
        </w:rPr>
        <w:t>_____________________________</w:t>
      </w:r>
    </w:p>
    <w:p w14:paraId="46F5A1E9" w14:textId="77777777" w:rsidR="00AE644D" w:rsidRPr="00D5087F" w:rsidRDefault="00AE644D" w:rsidP="001D5093">
      <w:pPr>
        <w:spacing w:beforeAutospacing="1" w:after="0" w:afterAutospacing="1"/>
        <w:ind w:right="0"/>
        <w:jc w:val="left"/>
        <w:rPr>
          <w:rFonts w:ascii="Segoe UI Symbol" w:eastAsia="Arial Unicode MS" w:hAnsi="Segoe UI Symbol"/>
          <w:i/>
          <w:iCs/>
          <w:noProof/>
          <w:szCs w:val="24"/>
        </w:rPr>
      </w:pPr>
      <w:r w:rsidRPr="00D5087F">
        <w:rPr>
          <w:rFonts w:ascii="Segoe UI Symbol" w:eastAsia="Arial Unicode MS" w:hAnsi="Segoe UI Symbol" w:cs="Times New Roman Bold"/>
          <w:i/>
          <w:noProof/>
          <w:szCs w:val="24"/>
        </w:rPr>
        <w:t>[</w:t>
      </w:r>
      <w:r w:rsidRPr="00D5087F">
        <w:rPr>
          <w:rFonts w:ascii="Segoe UI Symbol" w:eastAsia="Arial Unicode MS" w:hAnsi="Segoe UI Symbol"/>
          <w:i/>
          <w:iCs/>
          <w:noProof/>
          <w:szCs w:val="24"/>
        </w:rPr>
        <w:t>S</w:t>
      </w:r>
      <w:r w:rsidRPr="00D5087F">
        <w:rPr>
          <w:rFonts w:ascii="Segoe UI Symbol" w:eastAsia="Arial Unicode MS" w:hAnsi="Segoe UI Symbol" w:cs="Times New Roman Bold"/>
          <w:i/>
          <w:noProof/>
          <w:szCs w:val="24"/>
        </w:rPr>
        <w:t>ignature(s)]</w:t>
      </w:r>
    </w:p>
    <w:p w14:paraId="58513A5D" w14:textId="77777777" w:rsidR="00AE644D" w:rsidRPr="00D5087F" w:rsidRDefault="00AE644D" w:rsidP="001D5093">
      <w:pPr>
        <w:spacing w:beforeAutospacing="1" w:after="0" w:afterAutospacing="1"/>
        <w:ind w:right="0"/>
        <w:jc w:val="left"/>
        <w:rPr>
          <w:rFonts w:ascii="Segoe UI Symbol" w:eastAsia="Arial Unicode MS" w:hAnsi="Segoe UI Symbol"/>
          <w:b/>
          <w:bCs/>
          <w:i/>
          <w:iCs/>
          <w:noProof/>
          <w:szCs w:val="24"/>
        </w:rPr>
      </w:pPr>
      <w:r w:rsidRPr="00D5087F">
        <w:rPr>
          <w:rFonts w:ascii="Segoe UI Symbol" w:eastAsia="Arial Unicode MS" w:hAnsi="Segoe UI Symbol"/>
          <w:b/>
          <w:bCs/>
          <w:i/>
          <w:iCs/>
          <w:noProof/>
          <w:szCs w:val="24"/>
        </w:rPr>
        <w:t>Note:</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All</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italicized</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text</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is</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for</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use</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in</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preparing</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this</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form</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and</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shall</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be</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deleted</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from</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the</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final</w:t>
      </w:r>
      <w:r w:rsidR="007E703B" w:rsidRPr="00D5087F">
        <w:rPr>
          <w:rFonts w:ascii="Segoe UI Symbol" w:eastAsia="Arial Unicode MS" w:hAnsi="Segoe UI Symbol"/>
          <w:b/>
          <w:bCs/>
          <w:i/>
          <w:iCs/>
          <w:noProof/>
          <w:szCs w:val="24"/>
        </w:rPr>
        <w:t xml:space="preserve"> </w:t>
      </w:r>
      <w:r w:rsidRPr="00D5087F">
        <w:rPr>
          <w:rFonts w:ascii="Segoe UI Symbol" w:eastAsia="Arial Unicode MS" w:hAnsi="Segoe UI Symbol"/>
          <w:b/>
          <w:bCs/>
          <w:i/>
          <w:iCs/>
          <w:noProof/>
          <w:szCs w:val="24"/>
        </w:rPr>
        <w:t>product.</w:t>
      </w:r>
    </w:p>
    <w:p w14:paraId="3F38F001" w14:textId="77777777" w:rsidR="005B4A5F" w:rsidRPr="00D5087F" w:rsidRDefault="00AE644D" w:rsidP="001D5093">
      <w:pPr>
        <w:jc w:val="left"/>
        <w:rPr>
          <w:rFonts w:ascii="Segoe UI Symbol" w:hAnsi="Segoe UI Symbol"/>
          <w:b/>
          <w:iCs/>
          <w:sz w:val="36"/>
        </w:rPr>
      </w:pPr>
      <w:r w:rsidRPr="00D5087F">
        <w:rPr>
          <w:rStyle w:val="Table"/>
          <w:rFonts w:ascii="Segoe UI Symbol" w:hAnsi="Segoe UI Symbol"/>
          <w:spacing w:val="-2"/>
        </w:rPr>
        <w:br w:type="page"/>
      </w:r>
    </w:p>
    <w:p w14:paraId="065C37A0" w14:textId="77777777" w:rsidR="005B4A5F" w:rsidRPr="00D5087F" w:rsidRDefault="005B4A5F" w:rsidP="00D5087F">
      <w:pPr>
        <w:pStyle w:val="Heading2"/>
        <w:rPr>
          <w:rFonts w:ascii="Segoe UI Symbol" w:hAnsi="Segoe UI Symbol"/>
        </w:rPr>
      </w:pPr>
      <w:bookmarkStart w:id="776" w:name="_Toc125871320"/>
      <w:bookmarkStart w:id="777" w:name="_Toc437968900"/>
      <w:bookmarkStart w:id="778" w:name="_Toc482500894"/>
      <w:bookmarkStart w:id="779" w:name="_Toc87082191"/>
      <w:bookmarkStart w:id="780" w:name="_Toc103155217"/>
      <w:bookmarkStart w:id="781" w:name="_Toc197236056"/>
      <w:bookmarkStart w:id="782" w:name="_Toc59197210"/>
      <w:bookmarkStart w:id="783" w:name="_Toc88745227"/>
      <w:r w:rsidRPr="00D5087F">
        <w:rPr>
          <w:rFonts w:ascii="Segoe UI Symbol" w:hAnsi="Segoe UI Symbol"/>
        </w:rPr>
        <w:lastRenderedPageBreak/>
        <w:t>Form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Security</w:t>
      </w:r>
      <w:bookmarkEnd w:id="776"/>
      <w:r w:rsidR="006A7A5A" w:rsidRPr="00D5087F">
        <w:rPr>
          <w:rFonts w:ascii="Segoe UI Symbol" w:hAnsi="Segoe UI Symbol"/>
        </w:rPr>
        <w:t>-</w:t>
      </w:r>
      <w:r w:rsidR="007E703B" w:rsidRPr="00D5087F">
        <w:rPr>
          <w:rFonts w:ascii="Segoe UI Symbol" w:hAnsi="Segoe UI Symbol"/>
        </w:rPr>
        <w:t xml:space="preserve"> </w:t>
      </w:r>
      <w:r w:rsidR="006A7A5A" w:rsidRPr="00D5087F">
        <w:rPr>
          <w:rFonts w:ascii="Segoe UI Symbol" w:hAnsi="Segoe UI Symbol"/>
        </w:rPr>
        <w:t>Bid</w:t>
      </w:r>
      <w:r w:rsidR="007E703B" w:rsidRPr="00D5087F">
        <w:rPr>
          <w:rFonts w:ascii="Segoe UI Symbol" w:hAnsi="Segoe UI Symbol"/>
        </w:rPr>
        <w:t xml:space="preserve"> </w:t>
      </w:r>
      <w:r w:rsidR="006A7A5A" w:rsidRPr="00D5087F">
        <w:rPr>
          <w:rFonts w:ascii="Segoe UI Symbol" w:hAnsi="Segoe UI Symbol"/>
        </w:rPr>
        <w:t>Bond</w:t>
      </w:r>
      <w:bookmarkEnd w:id="777"/>
      <w:bookmarkEnd w:id="778"/>
      <w:bookmarkEnd w:id="779"/>
      <w:bookmarkEnd w:id="780"/>
      <w:bookmarkEnd w:id="781"/>
      <w:bookmarkEnd w:id="782"/>
      <w:bookmarkEnd w:id="783"/>
    </w:p>
    <w:p w14:paraId="1ACE9FC3" w14:textId="77777777" w:rsidR="005B4A5F" w:rsidRPr="00D5087F" w:rsidRDefault="005B4A5F" w:rsidP="001D5093">
      <w:pPr>
        <w:spacing w:after="200"/>
        <w:rPr>
          <w:rFonts w:ascii="Segoe UI Symbol" w:hAnsi="Segoe UI Symbol"/>
        </w:rPr>
      </w:pPr>
      <w:r w:rsidRPr="00D5087F">
        <w:rPr>
          <w:rFonts w:ascii="Segoe UI Symbol" w:hAnsi="Segoe UI Symbol"/>
        </w:rPr>
        <w:t>BOND</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______________________</w:t>
      </w:r>
    </w:p>
    <w:p w14:paraId="7E6D2464" w14:textId="77777777" w:rsidR="001800E3" w:rsidRDefault="001800E3" w:rsidP="001D5093">
      <w:pPr>
        <w:spacing w:after="160"/>
        <w:rPr>
          <w:rFonts w:ascii="Segoe UI Symbol" w:hAnsi="Segoe UI Symbol"/>
        </w:rPr>
      </w:pPr>
    </w:p>
    <w:p w14:paraId="03D3BCE2" w14:textId="4C694AF3" w:rsidR="005B4A5F" w:rsidRPr="00D5087F" w:rsidRDefault="005B4A5F" w:rsidP="001D5093">
      <w:pPr>
        <w:spacing w:after="160"/>
        <w:rPr>
          <w:rFonts w:ascii="Segoe UI Symbol" w:hAnsi="Segoe UI Symbol"/>
        </w:rPr>
      </w:pP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BOND</w:t>
      </w:r>
      <w:r w:rsidR="007E703B" w:rsidRPr="00D5087F">
        <w:rPr>
          <w:rFonts w:ascii="Segoe UI Symbol" w:hAnsi="Segoe UI Symbol"/>
        </w:rPr>
        <w:t xml:space="preserve"> </w:t>
      </w:r>
      <w:r w:rsidRPr="00D5087F">
        <w:rPr>
          <w:rFonts w:ascii="Segoe UI Symbol" w:hAnsi="Segoe UI Symbol"/>
          <w:i/>
        </w:rPr>
        <w:t>_____________</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i/>
        </w:rPr>
        <w:t>___________________,</w:t>
      </w:r>
      <w:r w:rsidRPr="00D5087F">
        <w:rPr>
          <w:rFonts w:ascii="Segoe UI Symbol" w:hAnsi="Segoe UI Symbol"/>
          <w:b/>
        </w:rPr>
        <w:t>authorized</w:t>
      </w:r>
      <w:r w:rsidR="007E703B" w:rsidRPr="00D5087F">
        <w:rPr>
          <w:rFonts w:ascii="Segoe UI Symbol" w:hAnsi="Segoe UI Symbol"/>
          <w:b/>
        </w:rPr>
        <w:t xml:space="preserve"> </w:t>
      </w:r>
      <w:r w:rsidRPr="00D5087F">
        <w:rPr>
          <w:rFonts w:ascii="Segoe UI Symbol" w:hAnsi="Segoe UI Symbol"/>
          <w:b/>
        </w:rPr>
        <w:t>to</w:t>
      </w:r>
      <w:r w:rsidR="007E703B" w:rsidRPr="00D5087F">
        <w:rPr>
          <w:rFonts w:ascii="Segoe UI Symbol" w:hAnsi="Segoe UI Symbol"/>
          <w:b/>
        </w:rPr>
        <w:t xml:space="preserve"> </w:t>
      </w:r>
      <w:r w:rsidRPr="00D5087F">
        <w:rPr>
          <w:rFonts w:ascii="Segoe UI Symbol" w:hAnsi="Segoe UI Symbol"/>
          <w:b/>
        </w:rPr>
        <w:t>transact</w:t>
      </w:r>
      <w:r w:rsidR="007E703B" w:rsidRPr="00D5087F">
        <w:rPr>
          <w:rFonts w:ascii="Segoe UI Symbol" w:hAnsi="Segoe UI Symbol"/>
          <w:b/>
        </w:rPr>
        <w:t xml:space="preserve"> </w:t>
      </w:r>
      <w:r w:rsidRPr="00D5087F">
        <w:rPr>
          <w:rFonts w:ascii="Segoe UI Symbol" w:hAnsi="Segoe UI Symbol"/>
          <w:b/>
        </w:rPr>
        <w:t>business</w:t>
      </w:r>
      <w:r w:rsidR="007E703B" w:rsidRPr="00D5087F">
        <w:rPr>
          <w:rFonts w:ascii="Segoe UI Symbol" w:hAnsi="Segoe UI Symbol"/>
          <w:b/>
        </w:rPr>
        <w:t xml:space="preserve"> </w:t>
      </w:r>
      <w:r w:rsidRPr="00D5087F">
        <w:rPr>
          <w:rFonts w:ascii="Segoe UI Symbol" w:hAnsi="Segoe UI Symbol"/>
          <w:b/>
        </w:rPr>
        <w:t>in</w:t>
      </w:r>
      <w:r w:rsidR="007E703B" w:rsidRPr="00D5087F">
        <w:rPr>
          <w:rFonts w:ascii="Segoe UI Symbol" w:hAnsi="Segoe UI Symbol"/>
          <w:b/>
        </w:rPr>
        <w:t xml:space="preserve"> </w:t>
      </w:r>
      <w:r w:rsidRPr="00D5087F">
        <w:rPr>
          <w:rFonts w:ascii="Segoe UI Symbol" w:hAnsi="Segoe UI Symbol"/>
          <w:i/>
        </w:rPr>
        <w:t>________________,</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Surety</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Surety”),</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held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firmly</w:t>
      </w:r>
      <w:r w:rsidR="007E703B" w:rsidRPr="00D5087F">
        <w:rPr>
          <w:rFonts w:ascii="Segoe UI Symbol" w:hAnsi="Segoe UI Symbol"/>
        </w:rPr>
        <w:t xml:space="preserve"> </w:t>
      </w:r>
      <w:r w:rsidRPr="00D5087F">
        <w:rPr>
          <w:rFonts w:ascii="Segoe UI Symbol" w:hAnsi="Segoe UI Symbol"/>
        </w:rPr>
        <w:t>bound</w:t>
      </w:r>
      <w:r w:rsidR="007E703B" w:rsidRPr="00D5087F">
        <w:rPr>
          <w:rFonts w:ascii="Segoe UI Symbol" w:hAnsi="Segoe UI Symbol"/>
        </w:rPr>
        <w:t xml:space="preserve"> </w:t>
      </w:r>
      <w:r w:rsidRPr="00D5087F">
        <w:rPr>
          <w:rFonts w:ascii="Segoe UI Symbol" w:hAnsi="Segoe UI Symbol"/>
        </w:rPr>
        <w:t>unto</w:t>
      </w:r>
      <w:r w:rsidR="007E703B" w:rsidRPr="00D5087F">
        <w:rPr>
          <w:rFonts w:ascii="Segoe UI Symbol" w:hAnsi="Segoe UI Symbol"/>
        </w:rPr>
        <w:t xml:space="preserve"> </w:t>
      </w:r>
      <w:r w:rsidRPr="00D5087F">
        <w:rPr>
          <w:rFonts w:ascii="Segoe UI Symbol" w:hAnsi="Segoe UI Symbol"/>
          <w:i/>
        </w:rPr>
        <w:t>_________________</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proofErr w:type="spellStart"/>
      <w:r w:rsidRPr="00D5087F">
        <w:rPr>
          <w:rFonts w:ascii="Segoe UI Symbol" w:hAnsi="Segoe UI Symbol"/>
        </w:rPr>
        <w:t>Obligee</w:t>
      </w:r>
      <w:proofErr w:type="spellEnd"/>
      <w:r w:rsidR="007E703B" w:rsidRPr="00D5087F">
        <w:rPr>
          <w:rFonts w:ascii="Segoe UI Symbol" w:hAnsi="Segoe UI Symbol"/>
        </w:rPr>
        <w:t xml:space="preserve"> </w:t>
      </w:r>
      <w:r w:rsidRPr="00D5087F">
        <w:rPr>
          <w:rFonts w:ascii="Segoe UI Symbol" w:hAnsi="Segoe UI Symbol"/>
        </w:rPr>
        <w:t>(hereinafte</w:t>
      </w:r>
      <w:bookmarkStart w:id="784" w:name="_Hlt103155210"/>
      <w:bookmarkEnd w:id="784"/>
      <w:r w:rsidRPr="00D5087F">
        <w:rPr>
          <w:rFonts w:ascii="Segoe UI Symbol" w:hAnsi="Segoe UI Symbol"/>
        </w:rPr>
        <w:t>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rPr>
        <w:t>____________</w:t>
      </w:r>
      <w:r w:rsidRPr="00D5087F">
        <w:rPr>
          <w:rStyle w:val="FootnoteReference"/>
          <w:rFonts w:ascii="Segoe UI Symbol" w:hAnsi="Segoe UI Symbol"/>
        </w:rPr>
        <w:footnoteReference w:id="17"/>
      </w:r>
      <w:r w:rsidRPr="00D5087F">
        <w:rPr>
          <w:rFonts w:ascii="Segoe UI Symbol" w:hAnsi="Segoe UI Symbol"/>
        </w:rPr>
        <w:t>(</w:t>
      </w:r>
      <w:r w:rsidRPr="00D5087F">
        <w:rPr>
          <w:rFonts w:ascii="Segoe UI Symbol" w:hAnsi="Segoe UI Symbol"/>
          <w:i/>
        </w:rPr>
        <w:t>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well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truly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said</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Surety,</w:t>
      </w:r>
      <w:r w:rsidR="007E703B" w:rsidRPr="00D5087F">
        <w:rPr>
          <w:rFonts w:ascii="Segoe UI Symbol" w:hAnsi="Segoe UI Symbol"/>
        </w:rPr>
        <w:t xml:space="preserve"> </w:t>
      </w:r>
      <w:r w:rsidRPr="00D5087F">
        <w:rPr>
          <w:rFonts w:ascii="Segoe UI Symbol" w:hAnsi="Segoe UI Symbol"/>
        </w:rPr>
        <w:t>bind</w:t>
      </w:r>
      <w:r w:rsidR="007E703B" w:rsidRPr="00D5087F">
        <w:rPr>
          <w:rFonts w:ascii="Segoe UI Symbol" w:hAnsi="Segoe UI Symbol"/>
        </w:rPr>
        <w:t xml:space="preserve"> </w:t>
      </w:r>
      <w:r w:rsidRPr="00D5087F">
        <w:rPr>
          <w:rFonts w:ascii="Segoe UI Symbol" w:hAnsi="Segoe UI Symbol"/>
        </w:rPr>
        <w:t>ourselves,</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successors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assigns,</w:t>
      </w:r>
      <w:r w:rsidR="007E703B" w:rsidRPr="00D5087F">
        <w:rPr>
          <w:rFonts w:ascii="Segoe UI Symbol" w:hAnsi="Segoe UI Symbol"/>
        </w:rPr>
        <w:t xml:space="preserve"> </w:t>
      </w:r>
      <w:r w:rsidRPr="00D5087F">
        <w:rPr>
          <w:rFonts w:ascii="Segoe UI Symbol" w:hAnsi="Segoe UI Symbol"/>
        </w:rPr>
        <w:t>jointly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severally,</w:t>
      </w:r>
      <w:r w:rsidR="007E703B" w:rsidRPr="00D5087F">
        <w:rPr>
          <w:rFonts w:ascii="Segoe UI Symbol" w:hAnsi="Segoe UI Symbol"/>
        </w:rPr>
        <w:t xml:space="preserve"> </w:t>
      </w:r>
      <w:r w:rsidRPr="00D5087F">
        <w:rPr>
          <w:rFonts w:ascii="Segoe UI Symbol" w:hAnsi="Segoe UI Symbol"/>
        </w:rPr>
        <w:t>firmly</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presents.</w:t>
      </w:r>
    </w:p>
    <w:p w14:paraId="3A598F98" w14:textId="77777777" w:rsidR="001800E3" w:rsidRDefault="001800E3" w:rsidP="001800E3">
      <w:pPr>
        <w:spacing w:after="0"/>
        <w:ind w:right="-11"/>
        <w:rPr>
          <w:rFonts w:ascii="Segoe UI Symbol" w:hAnsi="Segoe UI Symbol"/>
        </w:rPr>
      </w:pPr>
    </w:p>
    <w:p w14:paraId="6D01D0B0" w14:textId="1AF81565" w:rsidR="005B4A5F" w:rsidRPr="00D5087F" w:rsidRDefault="005B4A5F" w:rsidP="001D5093">
      <w:pPr>
        <w:spacing w:after="160"/>
        <w:rPr>
          <w:rFonts w:ascii="Segoe UI Symbol" w:hAnsi="Segoe UI Symbol"/>
        </w:rPr>
      </w:pPr>
      <w:r w:rsidRPr="00D5087F">
        <w:rPr>
          <w:rFonts w:ascii="Segoe UI Symbol" w:hAnsi="Segoe UI Symbol"/>
        </w:rPr>
        <w:t>WHEREAS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written</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___</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w:t>
      </w:r>
      <w:r w:rsidR="007E703B" w:rsidRPr="00D5087F">
        <w:rPr>
          <w:rFonts w:ascii="Segoe UI Symbol" w:hAnsi="Segoe UI Symbol"/>
        </w:rPr>
        <w:t xml:space="preserve"> </w:t>
      </w:r>
      <w:r w:rsidRPr="00D5087F">
        <w:rPr>
          <w:rFonts w:ascii="Segoe UI Symbol" w:hAnsi="Segoe UI Symbol"/>
        </w:rPr>
        <w:t>20__,</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construction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rPr>
        <w:t>_____________</w:t>
      </w:r>
      <w:r w:rsidR="007E703B" w:rsidRPr="00D5087F">
        <w:rPr>
          <w:rFonts w:ascii="Segoe UI Symbol" w:hAnsi="Segoe UI Symbol"/>
          <w:i/>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w:t>
      </w:r>
    </w:p>
    <w:p w14:paraId="79AFDEAE" w14:textId="06942F67" w:rsidR="005B4A5F" w:rsidRDefault="005B4A5F" w:rsidP="001D5093">
      <w:pPr>
        <w:spacing w:after="160"/>
        <w:rPr>
          <w:rFonts w:ascii="Segoe UI Symbol" w:hAnsi="Segoe UI Symbol"/>
        </w:rPr>
      </w:pPr>
      <w:r w:rsidRPr="00D5087F">
        <w:rPr>
          <w:rFonts w:ascii="Segoe UI Symbol" w:hAnsi="Segoe UI Symbol"/>
        </w:rPr>
        <w:t>NOW,</w:t>
      </w:r>
      <w:r w:rsidR="007E703B" w:rsidRPr="00D5087F">
        <w:rPr>
          <w:rFonts w:ascii="Segoe UI Symbol" w:hAnsi="Segoe UI Symbol"/>
        </w:rPr>
        <w:t xml:space="preserve"> </w:t>
      </w:r>
      <w:r w:rsidRPr="00D5087F">
        <w:rPr>
          <w:rFonts w:ascii="Segoe UI Symbol" w:hAnsi="Segoe UI Symbol"/>
        </w:rPr>
        <w:t>THEREFORE,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CONDITION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OBLIGATION</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Principal</w:t>
      </w:r>
      <w:proofErr w:type="gramEnd"/>
      <w:r w:rsidRPr="00D5087F">
        <w:rPr>
          <w:rFonts w:ascii="Segoe UI Symbol" w:hAnsi="Segoe UI Symbol"/>
        </w:rPr>
        <w:t>:</w:t>
      </w:r>
    </w:p>
    <w:p w14:paraId="6AFEA508" w14:textId="77777777" w:rsidR="005B4A5F" w:rsidRPr="00D5087F" w:rsidRDefault="005B4A5F" w:rsidP="00C75C86">
      <w:pPr>
        <w:numPr>
          <w:ilvl w:val="0"/>
          <w:numId w:val="9"/>
        </w:numPr>
        <w:suppressAutoHyphens/>
        <w:spacing w:after="160"/>
        <w:ind w:left="540" w:hanging="540"/>
        <w:rPr>
          <w:rFonts w:ascii="Segoe UI Symbol" w:hAnsi="Segoe UI Symbol"/>
        </w:rPr>
      </w:pPr>
      <w:r w:rsidRPr="00D5087F">
        <w:rPr>
          <w:rFonts w:ascii="Segoe UI Symbol" w:hAnsi="Segoe UI Symbol"/>
        </w:rPr>
        <w:t>withdraws</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006A7A5A" w:rsidRPr="00D5087F">
        <w:rPr>
          <w:rFonts w:ascii="Segoe UI Symbol" w:hAnsi="Segoe UI Symbol"/>
        </w:rPr>
        <w:t>B</w:t>
      </w:r>
      <w:r w:rsidR="001312E1" w:rsidRPr="00D5087F">
        <w:rPr>
          <w:rFonts w:ascii="Segoe UI Symbol" w:hAnsi="Segoe UI Symbol"/>
        </w:rPr>
        <w:t>id</w:t>
      </w:r>
      <w:r w:rsidR="007E703B" w:rsidRPr="00D5087F">
        <w:rPr>
          <w:rFonts w:ascii="Segoe UI Symbol" w:hAnsi="Segoe UI Symbol"/>
        </w:rPr>
        <w:t xml:space="preserve"> </w:t>
      </w:r>
      <w:r w:rsidRPr="00D5087F">
        <w:rPr>
          <w:rFonts w:ascii="Segoe UI Symbol" w:hAnsi="Segoe UI Symbol"/>
        </w:rPr>
        <w:t>validity</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or</w:t>
      </w:r>
    </w:p>
    <w:p w14:paraId="460E0C6E" w14:textId="77777777" w:rsidR="005B4A5F" w:rsidRPr="00D5087F" w:rsidRDefault="005B4A5F" w:rsidP="00C75C86">
      <w:pPr>
        <w:numPr>
          <w:ilvl w:val="0"/>
          <w:numId w:val="9"/>
        </w:numPr>
        <w:suppressAutoHyphens/>
        <w:spacing w:after="160"/>
        <w:ind w:left="540" w:hanging="540"/>
        <w:rPr>
          <w:rFonts w:ascii="Segoe UI Symbol" w:hAnsi="Segoe UI Symbol"/>
        </w:rPr>
      </w:pPr>
      <w:r w:rsidRPr="00D5087F">
        <w:rPr>
          <w:rFonts w:ascii="Segoe UI Symbol" w:hAnsi="Segoe UI Symbol"/>
        </w:rPr>
        <w:t>having</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notified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validity;</w:t>
      </w:r>
      <w:r w:rsidR="007E703B" w:rsidRPr="00D5087F">
        <w:rPr>
          <w:rFonts w:ascii="Segoe UI Symbol" w:hAnsi="Segoe UI Symbol"/>
        </w:rPr>
        <w:t xml:space="preserve"> </w:t>
      </w: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fails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refuses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execute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t>fails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refuses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furnish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Security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Instructions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proofErr w:type="gramStart"/>
      <w:r w:rsidRPr="00D5087F">
        <w:rPr>
          <w:rFonts w:ascii="Segoe UI Symbol" w:hAnsi="Segoe UI Symbol"/>
        </w:rPr>
        <w:t>Bidders;</w:t>
      </w:r>
      <w:proofErr w:type="gramEnd"/>
      <w:r w:rsidR="007E703B" w:rsidRPr="00D5087F">
        <w:rPr>
          <w:rFonts w:ascii="Segoe UI Symbol" w:hAnsi="Segoe UI Symbol"/>
        </w:rPr>
        <w:t xml:space="preserve"> </w:t>
      </w:r>
    </w:p>
    <w:p w14:paraId="23FFC0CA" w14:textId="77777777" w:rsidR="005B4A5F" w:rsidRPr="00D5087F" w:rsidRDefault="005B4A5F" w:rsidP="001D5093">
      <w:pPr>
        <w:spacing w:after="160"/>
        <w:rPr>
          <w:rFonts w:ascii="Segoe UI Symbol" w:hAnsi="Segoe UI Symbol"/>
        </w:rPr>
      </w:pPr>
      <w:proofErr w:type="gramStart"/>
      <w:r w:rsidRPr="00D5087F">
        <w:rPr>
          <w:rFonts w:ascii="Segoe UI Symbol" w:hAnsi="Segoe UI Symbol"/>
        </w:rPr>
        <w:t>then</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Surety</w:t>
      </w:r>
      <w:r w:rsidR="007E703B" w:rsidRPr="00D5087F">
        <w:rPr>
          <w:rFonts w:ascii="Segoe UI Symbol" w:hAnsi="Segoe UI Symbol"/>
        </w:rPr>
        <w:t xml:space="preserve"> </w:t>
      </w:r>
      <w:r w:rsidRPr="00D5087F">
        <w:rPr>
          <w:rFonts w:ascii="Segoe UI Symbol" w:hAnsi="Segoe UI Symbol"/>
        </w:rPr>
        <w:t>undertakes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immediately</w:t>
      </w:r>
      <w:r w:rsidR="007E703B" w:rsidRPr="00D5087F">
        <w:rPr>
          <w:rFonts w:ascii="Segoe UI Symbol" w:hAnsi="Segoe UI Symbol"/>
        </w:rPr>
        <w:t xml:space="preserve"> </w:t>
      </w:r>
      <w:proofErr w:type="gramStart"/>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to</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up</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first</w:t>
      </w:r>
      <w:r w:rsidR="007E703B" w:rsidRPr="00D5087F">
        <w:rPr>
          <w:rFonts w:ascii="Segoe UI Symbol" w:hAnsi="Segoe UI Symbol"/>
        </w:rPr>
        <w:t xml:space="preserve"> </w:t>
      </w:r>
      <w:r w:rsidRPr="00D5087F">
        <w:rPr>
          <w:rFonts w:ascii="Segoe UI Symbol" w:hAnsi="Segoe UI Symbol"/>
        </w:rPr>
        <w:t>written</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having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substantiate</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state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arises</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occurrence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events,</w:t>
      </w:r>
      <w:r w:rsidR="007E703B" w:rsidRPr="00D5087F">
        <w:rPr>
          <w:rFonts w:ascii="Segoe UI Symbol" w:hAnsi="Segoe UI Symbol"/>
        </w:rPr>
        <w:t xml:space="preserve"> </w:t>
      </w:r>
      <w:r w:rsidRPr="00D5087F">
        <w:rPr>
          <w:rFonts w:ascii="Segoe UI Symbol" w:hAnsi="Segoe UI Symbol"/>
        </w:rPr>
        <w:t>specifying</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event(s)</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occurred.</w:t>
      </w:r>
      <w:r w:rsidR="007E703B" w:rsidRPr="00D5087F">
        <w:rPr>
          <w:rFonts w:ascii="Segoe UI Symbol" w:hAnsi="Segoe UI Symbol"/>
        </w:rPr>
        <w:t xml:space="preserve"> </w:t>
      </w:r>
    </w:p>
    <w:p w14:paraId="79264DCB" w14:textId="77777777" w:rsidR="001800E3" w:rsidRDefault="001800E3" w:rsidP="001800E3">
      <w:pPr>
        <w:spacing w:after="0"/>
        <w:ind w:right="-11"/>
        <w:rPr>
          <w:rFonts w:ascii="Segoe UI Symbol" w:hAnsi="Segoe UI Symbol"/>
        </w:rPr>
      </w:pPr>
    </w:p>
    <w:p w14:paraId="2593BD48" w14:textId="32260F50"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Surety</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agrees</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obligation</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remain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full</w:t>
      </w:r>
      <w:r w:rsidR="007E703B" w:rsidRPr="00D5087F">
        <w:rPr>
          <w:rFonts w:ascii="Segoe UI Symbol" w:hAnsi="Segoe UI Symbol"/>
        </w:rPr>
        <w:t xml:space="preserve"> </w:t>
      </w:r>
      <w:r w:rsidRPr="00D5087F">
        <w:rPr>
          <w:rFonts w:ascii="Segoe UI Symbol" w:hAnsi="Segoe UI Symbol"/>
        </w:rPr>
        <w:t>force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up</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including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28</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expiration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Validity</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set</w:t>
      </w:r>
      <w:r w:rsidR="007E703B" w:rsidRPr="00D5087F">
        <w:rPr>
          <w:rFonts w:ascii="Segoe UI Symbol" w:hAnsi="Segoe UI Symbol"/>
        </w:rPr>
        <w:t xml:space="preserve"> </w:t>
      </w:r>
      <w:r w:rsidRPr="00D5087F">
        <w:rPr>
          <w:rFonts w:ascii="Segoe UI Symbol" w:hAnsi="Segoe UI Symbol"/>
        </w:rPr>
        <w:t>forth</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Principal’s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extension</w:t>
      </w:r>
      <w:r w:rsidR="007E703B" w:rsidRPr="00D5087F">
        <w:rPr>
          <w:rFonts w:ascii="Segoe UI Symbol" w:hAnsi="Segoe UI Symbol"/>
        </w:rPr>
        <w:t xml:space="preserve"> </w:t>
      </w:r>
      <w:r w:rsidRPr="00D5087F">
        <w:rPr>
          <w:rFonts w:ascii="Segoe UI Symbol" w:hAnsi="Segoe UI Symbol"/>
        </w:rPr>
        <w:t>thereto</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Principal</w:t>
      </w:r>
      <w:proofErr w:type="gramEnd"/>
      <w:r w:rsidRPr="00D5087F">
        <w:rPr>
          <w:rFonts w:ascii="Segoe UI Symbol" w:hAnsi="Segoe UI Symbol"/>
        </w:rPr>
        <w:t>.</w:t>
      </w:r>
      <w:r w:rsidR="007E703B" w:rsidRPr="00D5087F">
        <w:rPr>
          <w:rFonts w:ascii="Segoe UI Symbol" w:hAnsi="Segoe UI Symbol"/>
        </w:rPr>
        <w:t xml:space="preserve"> </w:t>
      </w:r>
    </w:p>
    <w:p w14:paraId="4CBA1D05" w14:textId="77777777" w:rsidR="001800E3" w:rsidRDefault="001800E3" w:rsidP="001D5093">
      <w:pPr>
        <w:spacing w:after="160"/>
        <w:rPr>
          <w:rFonts w:ascii="Segoe UI Symbol" w:hAnsi="Segoe UI Symbol"/>
        </w:rPr>
      </w:pPr>
    </w:p>
    <w:p w14:paraId="2FD139F7" w14:textId="3C1A018C" w:rsidR="005B4A5F" w:rsidRPr="00D5087F" w:rsidRDefault="005B4A5F" w:rsidP="001D5093">
      <w:pPr>
        <w:spacing w:after="16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TESTIMONY</w:t>
      </w:r>
      <w:r w:rsidR="007E703B" w:rsidRPr="00D5087F">
        <w:rPr>
          <w:rFonts w:ascii="Segoe UI Symbol" w:hAnsi="Segoe UI Symbol"/>
        </w:rPr>
        <w:t xml:space="preserve"> </w:t>
      </w:r>
      <w:r w:rsidRPr="00D5087F">
        <w:rPr>
          <w:rFonts w:ascii="Segoe UI Symbol" w:hAnsi="Segoe UI Symbol"/>
        </w:rPr>
        <w:t>WHEREOF,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Surety</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caused</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presents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006A7A5A" w:rsidRPr="00D5087F">
        <w:rPr>
          <w:rFonts w:ascii="Segoe UI Symbol" w:hAnsi="Segoe UI Symbol"/>
        </w:rPr>
        <w:t>executed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respective</w:t>
      </w:r>
      <w:r w:rsidR="007E703B" w:rsidRPr="00D5087F">
        <w:rPr>
          <w:rFonts w:ascii="Segoe UI Symbol" w:hAnsi="Segoe UI Symbol"/>
        </w:rPr>
        <w:t xml:space="preserve"> </w:t>
      </w:r>
      <w:r w:rsidRPr="00D5087F">
        <w:rPr>
          <w:rFonts w:ascii="Segoe UI Symbol" w:hAnsi="Segoe UI Symbol"/>
        </w:rPr>
        <w:t>names</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____</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____________</w:t>
      </w:r>
      <w:r w:rsidR="007E703B" w:rsidRPr="00D5087F">
        <w:rPr>
          <w:rFonts w:ascii="Segoe UI Symbol" w:hAnsi="Segoe UI Symbol"/>
        </w:rPr>
        <w:t xml:space="preserve"> </w:t>
      </w:r>
      <w:r w:rsidRPr="00D5087F">
        <w:rPr>
          <w:rFonts w:ascii="Segoe UI Symbol" w:hAnsi="Segoe UI Symbol"/>
        </w:rPr>
        <w:t>20__.</w:t>
      </w:r>
    </w:p>
    <w:p w14:paraId="2317A693" w14:textId="77777777" w:rsidR="001800E3" w:rsidRDefault="001800E3" w:rsidP="001D5093">
      <w:pPr>
        <w:tabs>
          <w:tab w:val="left" w:pos="4320"/>
        </w:tabs>
        <w:spacing w:after="160"/>
        <w:rPr>
          <w:rFonts w:ascii="Segoe UI Symbol" w:hAnsi="Segoe UI Symbol"/>
        </w:rPr>
      </w:pPr>
    </w:p>
    <w:p w14:paraId="00D15480" w14:textId="77777777" w:rsidR="001800E3" w:rsidRDefault="001800E3" w:rsidP="001D5093">
      <w:pPr>
        <w:tabs>
          <w:tab w:val="left" w:pos="4320"/>
        </w:tabs>
        <w:spacing w:after="160"/>
        <w:rPr>
          <w:rFonts w:ascii="Segoe UI Symbol" w:hAnsi="Segoe UI Symbol"/>
        </w:rPr>
      </w:pPr>
    </w:p>
    <w:p w14:paraId="08A98529" w14:textId="5D5E2C2B" w:rsidR="005B4A5F" w:rsidRPr="00D5087F" w:rsidRDefault="005B4A5F" w:rsidP="001D5093">
      <w:pPr>
        <w:tabs>
          <w:tab w:val="left" w:pos="4320"/>
        </w:tabs>
        <w:spacing w:after="160"/>
        <w:rPr>
          <w:rFonts w:ascii="Segoe UI Symbol" w:hAnsi="Segoe UI Symbol"/>
        </w:rPr>
      </w:pP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_______________________</w:t>
      </w:r>
      <w:r w:rsidRPr="00D5087F">
        <w:rPr>
          <w:rFonts w:ascii="Segoe UI Symbol" w:hAnsi="Segoe UI Symbol"/>
        </w:rPr>
        <w:tab/>
        <w:t>Surety:</w:t>
      </w:r>
      <w:r w:rsidR="007E703B" w:rsidRPr="00D5087F">
        <w:rPr>
          <w:rFonts w:ascii="Segoe UI Symbol" w:hAnsi="Segoe UI Symbol"/>
        </w:rPr>
        <w:t xml:space="preserve"> </w:t>
      </w:r>
      <w:r w:rsidRPr="00D5087F">
        <w:rPr>
          <w:rFonts w:ascii="Segoe UI Symbol" w:hAnsi="Segoe UI Symbol"/>
        </w:rPr>
        <w:t>_____________________________</w:t>
      </w:r>
      <w:r w:rsidRPr="00D5087F">
        <w:rPr>
          <w:rFonts w:ascii="Segoe UI Symbol" w:hAnsi="Segoe UI Symbol"/>
        </w:rPr>
        <w:br/>
      </w:r>
      <w:r w:rsidRPr="00D5087F">
        <w:rPr>
          <w:rFonts w:ascii="Segoe UI Symbol" w:hAnsi="Segoe UI Symbol"/>
        </w:rPr>
        <w:tab/>
        <w:t>Corporate</w:t>
      </w:r>
      <w:r w:rsidR="007E703B" w:rsidRPr="00D5087F">
        <w:rPr>
          <w:rFonts w:ascii="Segoe UI Symbol" w:hAnsi="Segoe UI Symbol"/>
        </w:rPr>
        <w:t xml:space="preserve"> </w:t>
      </w:r>
      <w:r w:rsidRPr="00D5087F">
        <w:rPr>
          <w:rFonts w:ascii="Segoe UI Symbol" w:hAnsi="Segoe UI Symbol"/>
        </w:rPr>
        <w:t>Seal</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appropriate)</w:t>
      </w:r>
    </w:p>
    <w:p w14:paraId="6A6633DC" w14:textId="77777777" w:rsidR="005B4A5F" w:rsidRPr="00D5087F" w:rsidRDefault="005B4A5F" w:rsidP="001D5093">
      <w:pPr>
        <w:tabs>
          <w:tab w:val="left" w:pos="4320"/>
        </w:tabs>
        <w:spacing w:after="200"/>
        <w:rPr>
          <w:rFonts w:ascii="Segoe UI Symbol" w:hAnsi="Segoe UI Symbol"/>
        </w:rPr>
      </w:pPr>
      <w:r w:rsidRPr="00D5087F">
        <w:rPr>
          <w:rFonts w:ascii="Segoe UI Symbol" w:hAnsi="Segoe UI Symbol"/>
        </w:rPr>
        <w:t>_______________________________</w:t>
      </w:r>
      <w:r w:rsidRPr="00D5087F">
        <w:rPr>
          <w:rFonts w:ascii="Segoe UI Symbol" w:hAnsi="Segoe UI Symbol"/>
        </w:rPr>
        <w:tab/>
        <w:t>____________________________________</w:t>
      </w:r>
      <w:r w:rsidRPr="00D5087F">
        <w:rPr>
          <w:rFonts w:ascii="Segoe UI Symbol" w:hAnsi="Segoe UI Symbol"/>
        </w:rPr>
        <w:br/>
      </w:r>
      <w:r w:rsidRPr="00D5087F">
        <w:rPr>
          <w:rFonts w:ascii="Segoe UI Symbol" w:hAnsi="Segoe UI Symbol"/>
          <w:i/>
        </w:rPr>
        <w:t>(Signature)</w:t>
      </w:r>
      <w:r w:rsidRPr="00D5087F">
        <w:rPr>
          <w:rFonts w:ascii="Segoe UI Symbol" w:hAnsi="Segoe UI Symbol"/>
          <w:i/>
        </w:rPr>
        <w:tab/>
        <w:t>(Signature)</w:t>
      </w:r>
    </w:p>
    <w:p w14:paraId="6DE06113" w14:textId="77777777" w:rsidR="005B4A5F" w:rsidRPr="00D5087F" w:rsidRDefault="005B4A5F" w:rsidP="001D5093">
      <w:pPr>
        <w:tabs>
          <w:tab w:val="left" w:pos="4320"/>
        </w:tabs>
        <w:spacing w:after="200"/>
        <w:rPr>
          <w:rFonts w:ascii="Segoe UI Symbol" w:hAnsi="Segoe UI Symbol"/>
          <w:i/>
        </w:rPr>
      </w:pPr>
      <w:r w:rsidRPr="00D5087F">
        <w:rPr>
          <w:rFonts w:ascii="Segoe UI Symbol" w:hAnsi="Segoe UI Symbol"/>
          <w:i/>
        </w:rPr>
        <w:t>(Printed</w:t>
      </w:r>
      <w:r w:rsidR="007E703B" w:rsidRPr="00D5087F">
        <w:rPr>
          <w:rFonts w:ascii="Segoe UI Symbol" w:hAnsi="Segoe UI Symbol"/>
          <w:i/>
        </w:rPr>
        <w:t xml:space="preserve"> </w:t>
      </w:r>
      <w:r w:rsidRPr="00D5087F">
        <w:rPr>
          <w:rFonts w:ascii="Segoe UI Symbol" w:hAnsi="Segoe UI Symbol"/>
          <w:i/>
        </w:rPr>
        <w:t>name</w:t>
      </w:r>
      <w:r w:rsidR="007E703B" w:rsidRPr="00D5087F">
        <w:rPr>
          <w:rFonts w:ascii="Segoe UI Symbol" w:hAnsi="Segoe UI Symbol"/>
          <w:i/>
        </w:rPr>
        <w:t xml:space="preserve"> </w:t>
      </w:r>
      <w:r w:rsidRPr="00D5087F">
        <w:rPr>
          <w:rFonts w:ascii="Segoe UI Symbol" w:hAnsi="Segoe UI Symbol"/>
          <w:i/>
        </w:rPr>
        <w:t>and</w:t>
      </w:r>
      <w:r w:rsidR="007E703B" w:rsidRPr="00D5087F">
        <w:rPr>
          <w:rFonts w:ascii="Segoe UI Symbol" w:hAnsi="Segoe UI Symbol"/>
          <w:i/>
        </w:rPr>
        <w:t xml:space="preserve"> </w:t>
      </w:r>
      <w:r w:rsidRPr="00D5087F">
        <w:rPr>
          <w:rFonts w:ascii="Segoe UI Symbol" w:hAnsi="Segoe UI Symbol"/>
          <w:i/>
        </w:rPr>
        <w:t>title)</w:t>
      </w:r>
      <w:r w:rsidRPr="00D5087F">
        <w:rPr>
          <w:rFonts w:ascii="Segoe UI Symbol" w:hAnsi="Segoe UI Symbol"/>
          <w:i/>
        </w:rPr>
        <w:tab/>
        <w:t>(Printed</w:t>
      </w:r>
      <w:r w:rsidR="007E703B" w:rsidRPr="00D5087F">
        <w:rPr>
          <w:rFonts w:ascii="Segoe UI Symbol" w:hAnsi="Segoe UI Symbol"/>
          <w:i/>
        </w:rPr>
        <w:t xml:space="preserve"> </w:t>
      </w:r>
      <w:r w:rsidRPr="00D5087F">
        <w:rPr>
          <w:rFonts w:ascii="Segoe UI Symbol" w:hAnsi="Segoe UI Symbol"/>
          <w:i/>
        </w:rPr>
        <w:t>name</w:t>
      </w:r>
      <w:r w:rsidR="007E703B" w:rsidRPr="00D5087F">
        <w:rPr>
          <w:rFonts w:ascii="Segoe UI Symbol" w:hAnsi="Segoe UI Symbol"/>
          <w:i/>
        </w:rPr>
        <w:t xml:space="preserve"> </w:t>
      </w:r>
      <w:r w:rsidRPr="00D5087F">
        <w:rPr>
          <w:rFonts w:ascii="Segoe UI Symbol" w:hAnsi="Segoe UI Symbol"/>
          <w:i/>
        </w:rPr>
        <w:t>and</w:t>
      </w:r>
      <w:r w:rsidR="007E703B" w:rsidRPr="00D5087F">
        <w:rPr>
          <w:rFonts w:ascii="Segoe UI Symbol" w:hAnsi="Segoe UI Symbol"/>
          <w:i/>
        </w:rPr>
        <w:t xml:space="preserve"> </w:t>
      </w:r>
      <w:r w:rsidRPr="00D5087F">
        <w:rPr>
          <w:rFonts w:ascii="Segoe UI Symbol" w:hAnsi="Segoe UI Symbol"/>
          <w:i/>
        </w:rPr>
        <w:t>title)</w:t>
      </w:r>
    </w:p>
    <w:p w14:paraId="53F91428" w14:textId="77777777" w:rsidR="005B4A5F" w:rsidRPr="00D5087F" w:rsidRDefault="005B4A5F" w:rsidP="00D5087F">
      <w:pPr>
        <w:pStyle w:val="Heading2"/>
        <w:rPr>
          <w:rFonts w:ascii="Segoe UI Symbol" w:hAnsi="Segoe UI Symbol"/>
        </w:rPr>
      </w:pPr>
      <w:r w:rsidRPr="00D5087F">
        <w:rPr>
          <w:rFonts w:ascii="Segoe UI Symbol" w:hAnsi="Segoe UI Symbol"/>
          <w:i/>
        </w:rPr>
        <w:br w:type="page"/>
      </w:r>
      <w:bookmarkStart w:id="785" w:name="_Toc437968901"/>
      <w:bookmarkStart w:id="786" w:name="_Toc125871321"/>
      <w:bookmarkStart w:id="787" w:name="_Toc197236057"/>
      <w:bookmarkStart w:id="788" w:name="_Toc59197211"/>
      <w:bookmarkStart w:id="789" w:name="_Toc88745228"/>
      <w:r w:rsidRPr="00D5087F">
        <w:rPr>
          <w:rFonts w:ascii="Segoe UI Symbol" w:hAnsi="Segoe UI Symbol"/>
        </w:rPr>
        <w:lastRenderedPageBreak/>
        <w:t>Form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Bid-Securing</w:t>
      </w:r>
      <w:r w:rsidR="007E703B" w:rsidRPr="00D5087F">
        <w:rPr>
          <w:rFonts w:ascii="Segoe UI Symbol" w:hAnsi="Segoe UI Symbol"/>
        </w:rPr>
        <w:t xml:space="preserve"> </w:t>
      </w:r>
      <w:r w:rsidRPr="00D5087F">
        <w:rPr>
          <w:rFonts w:ascii="Segoe UI Symbol" w:hAnsi="Segoe UI Symbol"/>
        </w:rPr>
        <w:t>Declaration</w:t>
      </w:r>
      <w:bookmarkEnd w:id="785"/>
      <w:bookmarkEnd w:id="786"/>
      <w:bookmarkEnd w:id="787"/>
      <w:bookmarkEnd w:id="788"/>
      <w:bookmarkEnd w:id="789"/>
    </w:p>
    <w:p w14:paraId="15871EEC" w14:textId="77777777" w:rsidR="005B4A5F" w:rsidRPr="00D5087F" w:rsidRDefault="005B4A5F" w:rsidP="001D5093">
      <w:pPr>
        <w:tabs>
          <w:tab w:val="right" w:pos="9360"/>
        </w:tabs>
        <w:ind w:left="720" w:hanging="720"/>
        <w:jc w:val="right"/>
        <w:rPr>
          <w:rFonts w:ascii="Segoe UI Symbol" w:hAnsi="Segoe UI Symbol"/>
        </w:rPr>
      </w:pP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i/>
        </w:rPr>
        <w:t>________________</w:t>
      </w:r>
    </w:p>
    <w:p w14:paraId="7BB9F5C8" w14:textId="0E42C87B" w:rsidR="005B4A5F" w:rsidRPr="00D5087F" w:rsidRDefault="00BC22EF" w:rsidP="001D5093">
      <w:pPr>
        <w:tabs>
          <w:tab w:val="right" w:pos="9360"/>
        </w:tabs>
        <w:ind w:left="720" w:hanging="720"/>
        <w:jc w:val="right"/>
        <w:rPr>
          <w:rFonts w:ascii="Segoe UI Symbol" w:hAnsi="Segoe UI Symbol"/>
        </w:rPr>
      </w:pPr>
      <w:r w:rsidRPr="00D5087F">
        <w:rPr>
          <w:rFonts w:ascii="Segoe UI Symbol" w:hAnsi="Segoe UI Symbol"/>
        </w:rPr>
        <w:t>IFB</w:t>
      </w:r>
      <w:r w:rsidR="007E703B" w:rsidRPr="00D5087F">
        <w:rPr>
          <w:rFonts w:ascii="Segoe UI Symbol" w:hAnsi="Segoe UI Symbol"/>
        </w:rPr>
        <w:t xml:space="preserve"> </w:t>
      </w:r>
      <w:r w:rsidR="005B4A5F" w:rsidRPr="00D5087F">
        <w:rPr>
          <w:rFonts w:ascii="Segoe UI Symbol" w:hAnsi="Segoe UI Symbol"/>
        </w:rPr>
        <w:t>No.:</w:t>
      </w:r>
      <w:r w:rsidR="007E703B" w:rsidRPr="00D5087F">
        <w:rPr>
          <w:rFonts w:ascii="Segoe UI Symbol" w:hAnsi="Segoe UI Symbol"/>
        </w:rPr>
        <w:t xml:space="preserve"> </w:t>
      </w:r>
      <w:r w:rsidR="005B4A5F" w:rsidRPr="00D5087F">
        <w:rPr>
          <w:rFonts w:ascii="Segoe UI Symbol" w:hAnsi="Segoe UI Symbol"/>
          <w:i/>
        </w:rPr>
        <w:t>_______________</w:t>
      </w:r>
    </w:p>
    <w:p w14:paraId="281706BF" w14:textId="77777777" w:rsidR="005B4A5F" w:rsidRPr="00D5087F" w:rsidRDefault="005B4A5F" w:rsidP="001D5093">
      <w:pPr>
        <w:tabs>
          <w:tab w:val="right" w:pos="9360"/>
        </w:tabs>
        <w:ind w:left="720" w:hanging="720"/>
        <w:jc w:val="right"/>
        <w:rPr>
          <w:rFonts w:ascii="Segoe UI Symbol" w:hAnsi="Segoe UI Symbol"/>
          <w:sz w:val="28"/>
        </w:rPr>
      </w:pPr>
      <w:r w:rsidRPr="00D5087F">
        <w:rPr>
          <w:rFonts w:ascii="Segoe UI Symbol" w:hAnsi="Segoe UI Symbol"/>
        </w:rPr>
        <w:t>Alternative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i/>
        </w:rPr>
        <w:t>_______________</w:t>
      </w:r>
    </w:p>
    <w:p w14:paraId="166AA86D" w14:textId="77777777" w:rsidR="005B4A5F" w:rsidRPr="00D5087F" w:rsidRDefault="005B4A5F" w:rsidP="001D5093">
      <w:pPr>
        <w:spacing w:after="200"/>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rPr>
        <w:t>___________________________________</w:t>
      </w:r>
    </w:p>
    <w:p w14:paraId="14CC2BAD" w14:textId="77777777" w:rsidR="005B4A5F" w:rsidRPr="00D5087F" w:rsidRDefault="005B4A5F" w:rsidP="001D5093">
      <w:pPr>
        <w:spacing w:after="200"/>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undersigned,</w:t>
      </w:r>
      <w:r w:rsidR="007E703B" w:rsidRPr="00D5087F">
        <w:rPr>
          <w:rFonts w:ascii="Segoe UI Symbol" w:hAnsi="Segoe UI Symbol"/>
        </w:rPr>
        <w:t xml:space="preserve"> </w:t>
      </w:r>
      <w:r w:rsidRPr="00D5087F">
        <w:rPr>
          <w:rFonts w:ascii="Segoe UI Symbol" w:hAnsi="Segoe UI Symbol"/>
        </w:rPr>
        <w:t>declare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ab/>
      </w:r>
      <w:r w:rsidRPr="00D5087F">
        <w:rPr>
          <w:rFonts w:ascii="Segoe UI Symbol" w:hAnsi="Segoe UI Symbol"/>
        </w:rPr>
        <w:tab/>
      </w:r>
      <w:r w:rsidRPr="00D5087F">
        <w:rPr>
          <w:rFonts w:ascii="Segoe UI Symbol" w:hAnsi="Segoe UI Symbol"/>
        </w:rPr>
        <w:tab/>
      </w:r>
    </w:p>
    <w:p w14:paraId="77B449A9" w14:textId="77777777" w:rsidR="005B4A5F" w:rsidRPr="00D5087F" w:rsidRDefault="005B4A5F" w:rsidP="001D5093">
      <w:pPr>
        <w:pStyle w:val="NormalWeb"/>
        <w:spacing w:before="0" w:beforeAutospacing="0" w:after="200" w:afterAutospacing="0"/>
        <w:jc w:val="both"/>
        <w:rPr>
          <w:rFonts w:ascii="Segoe UI Symbol" w:hAnsi="Segoe UI Symbol" w:cs="Times New Roman"/>
          <w:szCs w:val="20"/>
        </w:rPr>
      </w:pPr>
      <w:r w:rsidRPr="00D5087F">
        <w:rPr>
          <w:rFonts w:ascii="Segoe UI Symbol" w:hAnsi="Segoe UI Symbol" w:cs="Times New Roman"/>
          <w:szCs w:val="20"/>
        </w:rPr>
        <w:t>We</w:t>
      </w:r>
      <w:r w:rsidR="007E703B" w:rsidRPr="00D5087F">
        <w:rPr>
          <w:rFonts w:ascii="Segoe UI Symbol" w:hAnsi="Segoe UI Symbol" w:cs="Times New Roman"/>
          <w:szCs w:val="20"/>
        </w:rPr>
        <w:t xml:space="preserve"> </w:t>
      </w:r>
      <w:r w:rsidRPr="00D5087F">
        <w:rPr>
          <w:rFonts w:ascii="Segoe UI Symbol" w:hAnsi="Segoe UI Symbol" w:cs="Times New Roman"/>
          <w:szCs w:val="20"/>
        </w:rPr>
        <w:t>understand</w:t>
      </w:r>
      <w:r w:rsidR="007E703B" w:rsidRPr="00D5087F">
        <w:rPr>
          <w:rFonts w:ascii="Segoe UI Symbol" w:hAnsi="Segoe UI Symbol" w:cs="Times New Roman"/>
          <w:szCs w:val="20"/>
        </w:rPr>
        <w:t xml:space="preserve"> </w:t>
      </w:r>
      <w:r w:rsidRPr="00D5087F">
        <w:rPr>
          <w:rFonts w:ascii="Segoe UI Symbol" w:hAnsi="Segoe UI Symbol" w:cs="Times New Roman"/>
          <w:szCs w:val="20"/>
        </w:rPr>
        <w:t>that,</w:t>
      </w:r>
      <w:r w:rsidR="007E703B" w:rsidRPr="00D5087F">
        <w:rPr>
          <w:rFonts w:ascii="Segoe UI Symbol" w:hAnsi="Segoe UI Symbol" w:cs="Times New Roman"/>
          <w:szCs w:val="20"/>
        </w:rPr>
        <w:t xml:space="preserve"> </w:t>
      </w:r>
      <w:r w:rsidRPr="00D5087F">
        <w:rPr>
          <w:rFonts w:ascii="Segoe UI Symbol" w:hAnsi="Segoe UI Symbol" w:cs="Times New Roman"/>
          <w:szCs w:val="20"/>
        </w:rPr>
        <w:t>according</w:t>
      </w:r>
      <w:r w:rsidR="007E703B" w:rsidRPr="00D5087F">
        <w:rPr>
          <w:rFonts w:ascii="Segoe UI Symbol" w:hAnsi="Segoe UI Symbol" w:cs="Times New Roman"/>
          <w:szCs w:val="20"/>
        </w:rPr>
        <w:t xml:space="preserve"> </w:t>
      </w:r>
      <w:r w:rsidRPr="00D5087F">
        <w:rPr>
          <w:rFonts w:ascii="Segoe UI Symbol" w:hAnsi="Segoe UI Symbol" w:cs="Times New Roman"/>
          <w:szCs w:val="20"/>
        </w:rPr>
        <w:t>to</w:t>
      </w:r>
      <w:r w:rsidR="007E703B" w:rsidRPr="00D5087F">
        <w:rPr>
          <w:rFonts w:ascii="Segoe UI Symbol" w:hAnsi="Segoe UI Symbol" w:cs="Times New Roman"/>
          <w:szCs w:val="20"/>
        </w:rPr>
        <w:t xml:space="preserve"> </w:t>
      </w:r>
      <w:r w:rsidRPr="00D5087F">
        <w:rPr>
          <w:rFonts w:ascii="Segoe UI Symbol" w:hAnsi="Segoe UI Symbol" w:cs="Times New Roman"/>
          <w:szCs w:val="20"/>
        </w:rPr>
        <w:t>your</w:t>
      </w:r>
      <w:r w:rsidR="007E703B" w:rsidRPr="00D5087F">
        <w:rPr>
          <w:rFonts w:ascii="Segoe UI Symbol" w:hAnsi="Segoe UI Symbol" w:cs="Times New Roman"/>
          <w:szCs w:val="20"/>
        </w:rPr>
        <w:t xml:space="preserve"> </w:t>
      </w:r>
      <w:r w:rsidRPr="00D5087F">
        <w:rPr>
          <w:rFonts w:ascii="Segoe UI Symbol" w:hAnsi="Segoe UI Symbol" w:cs="Times New Roman"/>
          <w:szCs w:val="20"/>
        </w:rPr>
        <w:t>conditions,</w:t>
      </w:r>
      <w:r w:rsidR="007E703B" w:rsidRPr="00D5087F">
        <w:rPr>
          <w:rFonts w:ascii="Segoe UI Symbol" w:hAnsi="Segoe UI Symbol" w:cs="Times New Roman"/>
          <w:szCs w:val="20"/>
        </w:rPr>
        <w:t xml:space="preserve"> </w:t>
      </w:r>
      <w:r w:rsidR="006A7A5A" w:rsidRPr="00D5087F">
        <w:rPr>
          <w:rFonts w:ascii="Segoe UI Symbol" w:hAnsi="Segoe UI Symbol" w:cs="Times New Roman"/>
          <w:szCs w:val="20"/>
        </w:rPr>
        <w:t>B</w:t>
      </w:r>
      <w:r w:rsidR="001312E1" w:rsidRPr="00D5087F">
        <w:rPr>
          <w:rFonts w:ascii="Segoe UI Symbol" w:hAnsi="Segoe UI Symbol" w:cs="Times New Roman"/>
          <w:szCs w:val="20"/>
        </w:rPr>
        <w:t>ids</w:t>
      </w:r>
      <w:r w:rsidR="007E703B" w:rsidRPr="00D5087F">
        <w:rPr>
          <w:rFonts w:ascii="Segoe UI Symbol" w:hAnsi="Segoe UI Symbol" w:cs="Times New Roman"/>
          <w:szCs w:val="20"/>
        </w:rPr>
        <w:t xml:space="preserve"> </w:t>
      </w:r>
      <w:r w:rsidRPr="00D5087F">
        <w:rPr>
          <w:rFonts w:ascii="Segoe UI Symbol" w:hAnsi="Segoe UI Symbol" w:cs="Times New Roman"/>
          <w:szCs w:val="20"/>
        </w:rPr>
        <w:t>must</w:t>
      </w:r>
      <w:r w:rsidR="007E703B" w:rsidRPr="00D5087F">
        <w:rPr>
          <w:rFonts w:ascii="Segoe UI Symbol" w:hAnsi="Segoe UI Symbol" w:cs="Times New Roman"/>
          <w:szCs w:val="20"/>
        </w:rPr>
        <w:t xml:space="preserve"> </w:t>
      </w:r>
      <w:r w:rsidRPr="00D5087F">
        <w:rPr>
          <w:rFonts w:ascii="Segoe UI Symbol" w:hAnsi="Segoe UI Symbol" w:cs="Times New Roman"/>
          <w:szCs w:val="20"/>
        </w:rPr>
        <w:t>be</w:t>
      </w:r>
      <w:r w:rsidR="007E703B" w:rsidRPr="00D5087F">
        <w:rPr>
          <w:rFonts w:ascii="Segoe UI Symbol" w:hAnsi="Segoe UI Symbol" w:cs="Times New Roman"/>
          <w:szCs w:val="20"/>
        </w:rPr>
        <w:t xml:space="preserve"> </w:t>
      </w:r>
      <w:r w:rsidRPr="00D5087F">
        <w:rPr>
          <w:rFonts w:ascii="Segoe UI Symbol" w:hAnsi="Segoe UI Symbol" w:cs="Times New Roman"/>
          <w:szCs w:val="20"/>
        </w:rPr>
        <w:t>supported</w:t>
      </w:r>
      <w:r w:rsidR="007E703B" w:rsidRPr="00D5087F">
        <w:rPr>
          <w:rFonts w:ascii="Segoe UI Symbol" w:hAnsi="Segoe UI Symbol" w:cs="Times New Roman"/>
          <w:szCs w:val="20"/>
        </w:rPr>
        <w:t xml:space="preserve"> </w:t>
      </w:r>
      <w:r w:rsidRPr="00D5087F">
        <w:rPr>
          <w:rFonts w:ascii="Segoe UI Symbol" w:hAnsi="Segoe UI Symbol" w:cs="Times New Roman"/>
          <w:szCs w:val="20"/>
        </w:rPr>
        <w:t>by</w:t>
      </w:r>
      <w:r w:rsidR="007E703B" w:rsidRPr="00D5087F">
        <w:rPr>
          <w:rFonts w:ascii="Segoe UI Symbol" w:hAnsi="Segoe UI Symbol" w:cs="Times New Roman"/>
          <w:szCs w:val="20"/>
        </w:rPr>
        <w:t xml:space="preserve"> </w:t>
      </w:r>
      <w:r w:rsidRPr="00D5087F">
        <w:rPr>
          <w:rFonts w:ascii="Segoe UI Symbol" w:hAnsi="Segoe UI Symbol" w:cs="Times New Roman"/>
          <w:szCs w:val="20"/>
        </w:rPr>
        <w:t>a</w:t>
      </w:r>
      <w:r w:rsidR="007E703B" w:rsidRPr="00D5087F">
        <w:rPr>
          <w:rFonts w:ascii="Segoe UI Symbol" w:hAnsi="Segoe UI Symbol" w:cs="Times New Roman"/>
          <w:szCs w:val="20"/>
        </w:rPr>
        <w:t xml:space="preserve"> </w:t>
      </w:r>
      <w:r w:rsidRPr="00D5087F">
        <w:rPr>
          <w:rFonts w:ascii="Segoe UI Symbol" w:hAnsi="Segoe UI Symbol" w:cs="Times New Roman"/>
          <w:szCs w:val="20"/>
        </w:rPr>
        <w:t>Bid-Securing</w:t>
      </w:r>
      <w:r w:rsidR="007E703B" w:rsidRPr="00D5087F">
        <w:rPr>
          <w:rFonts w:ascii="Segoe UI Symbol" w:hAnsi="Segoe UI Symbol" w:cs="Times New Roman"/>
          <w:szCs w:val="20"/>
        </w:rPr>
        <w:t xml:space="preserve"> </w:t>
      </w:r>
      <w:r w:rsidRPr="00D5087F">
        <w:rPr>
          <w:rFonts w:ascii="Segoe UI Symbol" w:hAnsi="Segoe UI Symbol" w:cs="Times New Roman"/>
          <w:szCs w:val="20"/>
        </w:rPr>
        <w:t>Declaration.</w:t>
      </w:r>
    </w:p>
    <w:p w14:paraId="5A7AD2FA" w14:textId="2E790D10" w:rsidR="005B4A5F" w:rsidRPr="00D5087F" w:rsidRDefault="005B4A5F" w:rsidP="001D5093">
      <w:pPr>
        <w:pStyle w:val="NormalWeb"/>
        <w:spacing w:before="0" w:beforeAutospacing="0" w:after="200" w:afterAutospacing="0"/>
        <w:jc w:val="both"/>
        <w:rPr>
          <w:rFonts w:ascii="Segoe UI Symbol" w:hAnsi="Segoe UI Symbol" w:cs="Times New Roman"/>
          <w:szCs w:val="20"/>
        </w:rPr>
      </w:pPr>
      <w:r w:rsidRPr="00D5087F">
        <w:rPr>
          <w:rFonts w:ascii="Segoe UI Symbol" w:hAnsi="Segoe UI Symbol" w:cs="Times New Roman"/>
          <w:szCs w:val="20"/>
        </w:rPr>
        <w:t>We</w:t>
      </w:r>
      <w:r w:rsidR="007E703B" w:rsidRPr="00D5087F">
        <w:rPr>
          <w:rFonts w:ascii="Segoe UI Symbol" w:hAnsi="Segoe UI Symbol" w:cs="Times New Roman"/>
          <w:szCs w:val="20"/>
        </w:rPr>
        <w:t xml:space="preserve"> </w:t>
      </w:r>
      <w:r w:rsidRPr="00D5087F">
        <w:rPr>
          <w:rFonts w:ascii="Segoe UI Symbol" w:hAnsi="Segoe UI Symbol" w:cs="Times New Roman"/>
          <w:szCs w:val="20"/>
        </w:rPr>
        <w:t>accept</w:t>
      </w:r>
      <w:r w:rsidR="007E703B" w:rsidRPr="00D5087F">
        <w:rPr>
          <w:rFonts w:ascii="Segoe UI Symbol" w:hAnsi="Segoe UI Symbol" w:cs="Times New Roman"/>
          <w:szCs w:val="20"/>
        </w:rPr>
        <w:t xml:space="preserve"> </w:t>
      </w:r>
      <w:r w:rsidRPr="00D5087F">
        <w:rPr>
          <w:rFonts w:ascii="Segoe UI Symbol" w:hAnsi="Segoe UI Symbol" w:cs="Times New Roman"/>
          <w:szCs w:val="20"/>
        </w:rPr>
        <w:t>that</w:t>
      </w:r>
      <w:r w:rsidR="007E703B" w:rsidRPr="00D5087F">
        <w:rPr>
          <w:rFonts w:ascii="Segoe UI Symbol" w:hAnsi="Segoe UI Symbol" w:cs="Times New Roman"/>
          <w:szCs w:val="20"/>
        </w:rPr>
        <w:t xml:space="preserve"> </w:t>
      </w:r>
      <w:r w:rsidRPr="00D5087F">
        <w:rPr>
          <w:rFonts w:ascii="Segoe UI Symbol" w:hAnsi="Segoe UI Symbol" w:cs="Times New Roman"/>
        </w:rPr>
        <w:t>we</w:t>
      </w:r>
      <w:r w:rsidR="007E703B" w:rsidRPr="00D5087F">
        <w:rPr>
          <w:rFonts w:ascii="Segoe UI Symbol" w:hAnsi="Segoe UI Symbol" w:cs="Times New Roman"/>
        </w:rPr>
        <w:t xml:space="preserve"> </w:t>
      </w:r>
      <w:r w:rsidRPr="00D5087F">
        <w:rPr>
          <w:rFonts w:ascii="Segoe UI Symbol" w:hAnsi="Segoe UI Symbol" w:cs="Times New Roman"/>
        </w:rPr>
        <w:t>will</w:t>
      </w:r>
      <w:r w:rsidR="007E703B" w:rsidRPr="00D5087F">
        <w:rPr>
          <w:rFonts w:ascii="Segoe UI Symbol" w:hAnsi="Segoe UI Symbol" w:cs="Times New Roman"/>
        </w:rPr>
        <w:t xml:space="preserve"> </w:t>
      </w:r>
      <w:r w:rsidRPr="00D5087F">
        <w:rPr>
          <w:rFonts w:ascii="Segoe UI Symbol" w:hAnsi="Segoe UI Symbol" w:cs="Times New Roman"/>
        </w:rPr>
        <w:t>automatically</w:t>
      </w:r>
      <w:r w:rsidR="007E703B" w:rsidRPr="00D5087F">
        <w:rPr>
          <w:rFonts w:ascii="Segoe UI Symbol" w:hAnsi="Segoe UI Symbol" w:cs="Times New Roman"/>
        </w:rPr>
        <w:t xml:space="preserve"> </w:t>
      </w:r>
      <w:r w:rsidRPr="00D5087F">
        <w:rPr>
          <w:rFonts w:ascii="Segoe UI Symbol" w:hAnsi="Segoe UI Symbol" w:cs="Times New Roman"/>
        </w:rPr>
        <w:t>be</w:t>
      </w:r>
      <w:r w:rsidR="007E703B" w:rsidRPr="00D5087F">
        <w:rPr>
          <w:rFonts w:ascii="Segoe UI Symbol" w:hAnsi="Segoe UI Symbol" w:cs="Times New Roman"/>
        </w:rPr>
        <w:t xml:space="preserve"> </w:t>
      </w:r>
      <w:r w:rsidRPr="00D5087F">
        <w:rPr>
          <w:rFonts w:ascii="Segoe UI Symbol" w:hAnsi="Segoe UI Symbol" w:cs="Times New Roman"/>
        </w:rPr>
        <w:t>suspended</w:t>
      </w:r>
      <w:r w:rsidR="007E703B" w:rsidRPr="00D5087F">
        <w:rPr>
          <w:rFonts w:ascii="Segoe UI Symbol" w:hAnsi="Segoe UI Symbol" w:cs="Times New Roman"/>
        </w:rPr>
        <w:t xml:space="preserve"> </w:t>
      </w:r>
      <w:r w:rsidRPr="00D5087F">
        <w:rPr>
          <w:rFonts w:ascii="Segoe UI Symbol" w:hAnsi="Segoe UI Symbol" w:cs="Times New Roman"/>
        </w:rPr>
        <w:t>from</w:t>
      </w:r>
      <w:r w:rsidR="007E703B" w:rsidRPr="00D5087F">
        <w:rPr>
          <w:rFonts w:ascii="Segoe UI Symbol" w:hAnsi="Segoe UI Symbol" w:cs="Times New Roman"/>
        </w:rPr>
        <w:t xml:space="preserve"> </w:t>
      </w:r>
      <w:r w:rsidRPr="00D5087F">
        <w:rPr>
          <w:rFonts w:ascii="Segoe UI Symbol" w:hAnsi="Segoe UI Symbol" w:cs="Times New Roman"/>
        </w:rPr>
        <w:t>being</w:t>
      </w:r>
      <w:r w:rsidR="007E703B" w:rsidRPr="00D5087F">
        <w:rPr>
          <w:rFonts w:ascii="Segoe UI Symbol" w:hAnsi="Segoe UI Symbol" w:cs="Times New Roman"/>
        </w:rPr>
        <w:t xml:space="preserve"> </w:t>
      </w:r>
      <w:r w:rsidRPr="00D5087F">
        <w:rPr>
          <w:rFonts w:ascii="Segoe UI Symbol" w:hAnsi="Segoe UI Symbol" w:cs="Times New Roman"/>
        </w:rPr>
        <w:t>eligible</w:t>
      </w:r>
      <w:r w:rsidR="007E703B" w:rsidRPr="00D5087F">
        <w:rPr>
          <w:rFonts w:ascii="Segoe UI Symbol" w:hAnsi="Segoe UI Symbol" w:cs="Times New Roman"/>
        </w:rPr>
        <w:t xml:space="preserve"> </w:t>
      </w:r>
      <w:r w:rsidRPr="00D5087F">
        <w:rPr>
          <w:rFonts w:ascii="Segoe UI Symbol" w:hAnsi="Segoe UI Symbol" w:cs="Times New Roman"/>
        </w:rPr>
        <w:t>for</w:t>
      </w:r>
      <w:r w:rsidR="007E703B" w:rsidRPr="00D5087F">
        <w:rPr>
          <w:rFonts w:ascii="Segoe UI Symbol" w:hAnsi="Segoe UI Symbol" w:cs="Times New Roman"/>
        </w:rPr>
        <w:t xml:space="preserve"> </w:t>
      </w:r>
      <w:r w:rsidR="006A7A5A" w:rsidRPr="00D5087F">
        <w:rPr>
          <w:rFonts w:ascii="Segoe UI Symbol" w:hAnsi="Segoe UI Symbol" w:cs="Times New Roman"/>
        </w:rPr>
        <w:t>B</w:t>
      </w:r>
      <w:r w:rsidR="001312E1" w:rsidRPr="00D5087F">
        <w:rPr>
          <w:rFonts w:ascii="Segoe UI Symbol" w:hAnsi="Segoe UI Symbol" w:cs="Times New Roman"/>
        </w:rPr>
        <w:t>idding</w:t>
      </w:r>
      <w:r w:rsidR="007E703B" w:rsidRPr="00D5087F">
        <w:rPr>
          <w:rFonts w:ascii="Segoe UI Symbol" w:hAnsi="Segoe UI Symbol" w:cs="Times New Roman"/>
        </w:rPr>
        <w:t xml:space="preserve"> </w:t>
      </w:r>
      <w:r w:rsidR="00F33DB7" w:rsidRPr="00D5087F">
        <w:rPr>
          <w:rFonts w:ascii="Segoe UI Symbol" w:hAnsi="Segoe UI Symbol"/>
          <w:iCs/>
          <w:color w:val="000000" w:themeColor="text1"/>
        </w:rPr>
        <w:t xml:space="preserve">or submitting proposals </w:t>
      </w:r>
      <w:r w:rsidRPr="00D5087F">
        <w:rPr>
          <w:rFonts w:ascii="Segoe UI Symbol" w:hAnsi="Segoe UI Symbol" w:cs="Times New Roman"/>
        </w:rPr>
        <w:t>in</w:t>
      </w:r>
      <w:r w:rsidR="007E703B" w:rsidRPr="00D5087F">
        <w:rPr>
          <w:rFonts w:ascii="Segoe UI Symbol" w:hAnsi="Segoe UI Symbol" w:cs="Times New Roman"/>
        </w:rPr>
        <w:t xml:space="preserve"> </w:t>
      </w:r>
      <w:r w:rsidRPr="00D5087F">
        <w:rPr>
          <w:rFonts w:ascii="Segoe UI Symbol" w:hAnsi="Segoe UI Symbol" w:cs="Times New Roman"/>
        </w:rPr>
        <w:t>any</w:t>
      </w:r>
      <w:r w:rsidR="007E703B" w:rsidRPr="00D5087F">
        <w:rPr>
          <w:rFonts w:ascii="Segoe UI Symbol" w:hAnsi="Segoe UI Symbol" w:cs="Times New Roman"/>
        </w:rPr>
        <w:t xml:space="preserve"> </w:t>
      </w:r>
      <w:r w:rsidRPr="00D5087F">
        <w:rPr>
          <w:rFonts w:ascii="Segoe UI Symbol" w:hAnsi="Segoe UI Symbol" w:cs="Times New Roman"/>
        </w:rPr>
        <w:t>contract</w:t>
      </w:r>
      <w:r w:rsidR="007E703B" w:rsidRPr="00D5087F">
        <w:rPr>
          <w:rFonts w:ascii="Segoe UI Symbol" w:hAnsi="Segoe UI Symbol" w:cs="Times New Roman"/>
        </w:rPr>
        <w:t xml:space="preserve"> </w:t>
      </w:r>
      <w:r w:rsidRPr="00D5087F">
        <w:rPr>
          <w:rFonts w:ascii="Segoe UI Symbol" w:hAnsi="Segoe UI Symbol" w:cs="Times New Roman"/>
        </w:rPr>
        <w:t>with</w:t>
      </w:r>
      <w:r w:rsidR="007E703B" w:rsidRPr="00D5087F">
        <w:rPr>
          <w:rFonts w:ascii="Segoe UI Symbol" w:hAnsi="Segoe UI Symbol" w:cs="Times New Roman"/>
        </w:rPr>
        <w:t xml:space="preserve"> </w:t>
      </w:r>
      <w:r w:rsidRPr="00D5087F">
        <w:rPr>
          <w:rFonts w:ascii="Segoe UI Symbol" w:hAnsi="Segoe UI Symbol" w:cs="Times New Roman"/>
        </w:rPr>
        <w:t>the</w:t>
      </w:r>
      <w:r w:rsidR="007E703B" w:rsidRPr="00D5087F">
        <w:rPr>
          <w:rFonts w:ascii="Segoe UI Symbol" w:hAnsi="Segoe UI Symbol" w:cs="Times New Roman"/>
        </w:rPr>
        <w:t xml:space="preserve"> </w:t>
      </w:r>
      <w:r w:rsidR="00F33DB7" w:rsidRPr="00D5087F">
        <w:rPr>
          <w:rFonts w:ascii="Segoe UI Symbol" w:hAnsi="Segoe UI Symbol" w:cs="Times New Roman"/>
        </w:rPr>
        <w:t xml:space="preserve">Employer </w:t>
      </w:r>
      <w:r w:rsidRPr="00D5087F">
        <w:rPr>
          <w:rFonts w:ascii="Segoe UI Symbol" w:hAnsi="Segoe UI Symbol" w:cs="Times New Roman"/>
        </w:rPr>
        <w:t>for</w:t>
      </w:r>
      <w:r w:rsidR="007E703B" w:rsidRPr="00D5087F">
        <w:rPr>
          <w:rFonts w:ascii="Segoe UI Symbol" w:hAnsi="Segoe UI Symbol" w:cs="Times New Roman"/>
        </w:rPr>
        <w:t xml:space="preserve"> </w:t>
      </w:r>
      <w:r w:rsidRPr="00D5087F">
        <w:rPr>
          <w:rFonts w:ascii="Segoe UI Symbol" w:hAnsi="Segoe UI Symbol" w:cs="Times New Roman"/>
        </w:rPr>
        <w:t>the</w:t>
      </w:r>
      <w:r w:rsidR="007E703B" w:rsidRPr="00D5087F">
        <w:rPr>
          <w:rFonts w:ascii="Segoe UI Symbol" w:hAnsi="Segoe UI Symbol" w:cs="Times New Roman"/>
        </w:rPr>
        <w:t xml:space="preserve"> </w:t>
      </w:r>
      <w:r w:rsidRPr="00D5087F">
        <w:rPr>
          <w:rFonts w:ascii="Segoe UI Symbol" w:hAnsi="Segoe UI Symbol" w:cs="Times New Roman"/>
        </w:rPr>
        <w:t>period</w:t>
      </w:r>
      <w:r w:rsidR="007E703B" w:rsidRPr="00D5087F">
        <w:rPr>
          <w:rFonts w:ascii="Segoe UI Symbol" w:hAnsi="Segoe UI Symbol" w:cs="Times New Roman"/>
        </w:rPr>
        <w:t xml:space="preserve"> </w:t>
      </w:r>
      <w:r w:rsidRPr="00D5087F">
        <w:rPr>
          <w:rFonts w:ascii="Segoe UI Symbol" w:hAnsi="Segoe UI Symbol" w:cs="Times New Roman"/>
        </w:rPr>
        <w:t>of</w:t>
      </w:r>
      <w:r w:rsidR="007E703B" w:rsidRPr="00D5087F">
        <w:rPr>
          <w:rFonts w:ascii="Segoe UI Symbol" w:hAnsi="Segoe UI Symbol" w:cs="Times New Roman"/>
        </w:rPr>
        <w:t xml:space="preserve"> </w:t>
      </w:r>
      <w:r w:rsidRPr="00D5087F">
        <w:rPr>
          <w:rFonts w:ascii="Segoe UI Symbol" w:hAnsi="Segoe UI Symbol" w:cs="Times New Roman"/>
        </w:rPr>
        <w:t>time</w:t>
      </w:r>
      <w:r w:rsidR="007E703B" w:rsidRPr="00D5087F">
        <w:rPr>
          <w:rFonts w:ascii="Segoe UI Symbol" w:hAnsi="Segoe UI Symbol" w:cs="Times New Roman"/>
        </w:rPr>
        <w:t xml:space="preserve"> </w:t>
      </w:r>
      <w:r w:rsidRPr="00D5087F">
        <w:rPr>
          <w:rFonts w:ascii="Segoe UI Symbol" w:hAnsi="Segoe UI Symbol" w:cs="Times New Roman"/>
        </w:rPr>
        <w:t>of</w:t>
      </w:r>
      <w:r w:rsidR="007E703B" w:rsidRPr="00D5087F">
        <w:rPr>
          <w:rFonts w:ascii="Segoe UI Symbol" w:hAnsi="Segoe UI Symbol" w:cs="Times New Roman"/>
        </w:rPr>
        <w:t xml:space="preserve"> </w:t>
      </w:r>
      <w:r w:rsidR="0099522A" w:rsidRPr="00D5087F">
        <w:rPr>
          <w:rFonts w:ascii="Segoe UI Symbol" w:hAnsi="Segoe UI Symbol" w:cs="Times New Roman"/>
        </w:rPr>
        <w:t xml:space="preserve"> </w:t>
      </w:r>
      <w:bookmarkStart w:id="790" w:name="_Hlk45787303"/>
      <w:r w:rsidR="0099522A" w:rsidRPr="00D5087F">
        <w:rPr>
          <w:rFonts w:ascii="Segoe UI Symbol" w:hAnsi="Segoe UI Symbol" w:cs="Times New Roman"/>
          <w:i/>
          <w:iCs/>
          <w:color w:val="000000" w:themeColor="text1"/>
        </w:rPr>
        <w:t xml:space="preserve">[insert number of </w:t>
      </w:r>
      <w:r w:rsidR="0099522A" w:rsidRPr="00D5087F">
        <w:rPr>
          <w:rFonts w:ascii="Segoe UI Symbol" w:hAnsi="Segoe UI Symbol" w:cs="Times New Roman"/>
          <w:i/>
          <w:iCs/>
          <w:color w:val="000000" w:themeColor="text1"/>
          <w:szCs w:val="20"/>
        </w:rPr>
        <w:t>months or years</w:t>
      </w:r>
      <w:r w:rsidR="0099522A" w:rsidRPr="00D5087F">
        <w:rPr>
          <w:rFonts w:ascii="Segoe UI Symbol" w:hAnsi="Segoe UI Symbol" w:cs="Times New Roman"/>
        </w:rPr>
        <w:t xml:space="preserve"> </w:t>
      </w:r>
      <w:r w:rsidR="0099522A" w:rsidRPr="00D5087F">
        <w:rPr>
          <w:rFonts w:ascii="Segoe UI Symbol" w:hAnsi="Segoe UI Symbol" w:cs="Times New Roman"/>
          <w:i/>
          <w:iCs/>
          <w:color w:val="000000" w:themeColor="text1"/>
          <w:szCs w:val="20"/>
        </w:rPr>
        <w:t>consistent with BDS 20.9]</w:t>
      </w:r>
      <w:bookmarkEnd w:id="790"/>
      <w:r w:rsidR="0099522A" w:rsidRPr="00D5087F">
        <w:rPr>
          <w:rFonts w:ascii="Segoe UI Symbol" w:hAnsi="Segoe UI Symbol" w:cs="Times New Roman"/>
          <w:iCs/>
          <w:color w:val="000000" w:themeColor="text1"/>
          <w:szCs w:val="20"/>
        </w:rPr>
        <w:t>_</w:t>
      </w:r>
      <w:r w:rsidRPr="00D5087F">
        <w:rPr>
          <w:rFonts w:ascii="Segoe UI Symbol" w:hAnsi="Segoe UI Symbol" w:cs="Times New Roman"/>
          <w:i/>
          <w:szCs w:val="20"/>
        </w:rPr>
        <w:t>________________,</w:t>
      </w:r>
      <w:r w:rsidR="007E703B" w:rsidRPr="00D5087F">
        <w:rPr>
          <w:rFonts w:ascii="Segoe UI Symbol" w:hAnsi="Segoe UI Symbol" w:cs="Times New Roman"/>
          <w:i/>
          <w:szCs w:val="20"/>
        </w:rPr>
        <w:t xml:space="preserve"> </w:t>
      </w:r>
      <w:r w:rsidRPr="00D5087F">
        <w:rPr>
          <w:rFonts w:ascii="Segoe UI Symbol" w:hAnsi="Segoe UI Symbol" w:cs="Times New Roman"/>
        </w:rPr>
        <w:t>starting</w:t>
      </w:r>
      <w:r w:rsidR="007E703B" w:rsidRPr="00D5087F">
        <w:rPr>
          <w:rFonts w:ascii="Segoe UI Symbol" w:hAnsi="Segoe UI Symbol" w:cs="Times New Roman"/>
        </w:rPr>
        <w:t xml:space="preserve"> </w:t>
      </w:r>
      <w:r w:rsidRPr="00D5087F">
        <w:rPr>
          <w:rFonts w:ascii="Segoe UI Symbol" w:hAnsi="Segoe UI Symbol" w:cs="Times New Roman"/>
        </w:rPr>
        <w:t>on</w:t>
      </w:r>
      <w:r w:rsidR="007E703B" w:rsidRPr="00D5087F">
        <w:rPr>
          <w:rFonts w:ascii="Segoe UI Symbol" w:hAnsi="Segoe UI Symbol" w:cs="Times New Roman"/>
        </w:rPr>
        <w:t xml:space="preserve"> </w:t>
      </w:r>
      <w:bookmarkStart w:id="791" w:name="_Hlk45787348"/>
      <w:r w:rsidR="0099522A" w:rsidRPr="00D5087F">
        <w:rPr>
          <w:rFonts w:ascii="Segoe UI Symbol" w:hAnsi="Segoe UI Symbol" w:cs="Times New Roman"/>
          <w:i/>
          <w:iCs/>
          <w:color w:val="000000" w:themeColor="text1"/>
          <w:szCs w:val="20"/>
        </w:rPr>
        <w:t>[Employer to insert date]</w:t>
      </w:r>
      <w:bookmarkEnd w:id="791"/>
      <w:r w:rsidRPr="00D5087F">
        <w:rPr>
          <w:rFonts w:ascii="Segoe UI Symbol" w:hAnsi="Segoe UI Symbol" w:cs="Times New Roman"/>
          <w:i/>
          <w:szCs w:val="20"/>
        </w:rPr>
        <w:t>____________,</w:t>
      </w:r>
      <w:r w:rsidR="007E703B" w:rsidRPr="00D5087F">
        <w:rPr>
          <w:rFonts w:ascii="Segoe UI Symbol" w:hAnsi="Segoe UI Symbol" w:cs="Times New Roman"/>
          <w:szCs w:val="20"/>
        </w:rPr>
        <w:t xml:space="preserve"> </w:t>
      </w:r>
      <w:r w:rsidRPr="00D5087F">
        <w:rPr>
          <w:rFonts w:ascii="Segoe UI Symbol" w:hAnsi="Segoe UI Symbol" w:cs="Times New Roman"/>
          <w:szCs w:val="20"/>
        </w:rPr>
        <w:t>if</w:t>
      </w:r>
      <w:r w:rsidR="007E703B" w:rsidRPr="00D5087F">
        <w:rPr>
          <w:rFonts w:ascii="Segoe UI Symbol" w:hAnsi="Segoe UI Symbol" w:cs="Times New Roman"/>
          <w:szCs w:val="20"/>
        </w:rPr>
        <w:t xml:space="preserve"> </w:t>
      </w:r>
      <w:r w:rsidRPr="00D5087F">
        <w:rPr>
          <w:rFonts w:ascii="Segoe UI Symbol" w:hAnsi="Segoe UI Symbol" w:cs="Times New Roman"/>
          <w:szCs w:val="20"/>
        </w:rPr>
        <w:t>we</w:t>
      </w:r>
      <w:r w:rsidR="007E703B" w:rsidRPr="00D5087F">
        <w:rPr>
          <w:rFonts w:ascii="Segoe UI Symbol" w:hAnsi="Segoe UI Symbol" w:cs="Times New Roman"/>
          <w:szCs w:val="20"/>
        </w:rPr>
        <w:t xml:space="preserve"> </w:t>
      </w:r>
      <w:r w:rsidRPr="00D5087F">
        <w:rPr>
          <w:rFonts w:ascii="Segoe UI Symbol" w:hAnsi="Segoe UI Symbol" w:cs="Times New Roman"/>
          <w:szCs w:val="20"/>
        </w:rPr>
        <w:t>are</w:t>
      </w:r>
      <w:r w:rsidR="007E703B" w:rsidRPr="00D5087F">
        <w:rPr>
          <w:rFonts w:ascii="Segoe UI Symbol" w:hAnsi="Segoe UI Symbol" w:cs="Times New Roman"/>
          <w:szCs w:val="20"/>
        </w:rPr>
        <w:t xml:space="preserve"> </w:t>
      </w:r>
      <w:r w:rsidRPr="00D5087F">
        <w:rPr>
          <w:rFonts w:ascii="Segoe UI Symbol" w:hAnsi="Segoe UI Symbol" w:cs="Times New Roman"/>
          <w:szCs w:val="20"/>
        </w:rPr>
        <w:t>in</w:t>
      </w:r>
      <w:r w:rsidR="007E703B" w:rsidRPr="00D5087F">
        <w:rPr>
          <w:rFonts w:ascii="Segoe UI Symbol" w:hAnsi="Segoe UI Symbol" w:cs="Times New Roman"/>
          <w:szCs w:val="20"/>
        </w:rPr>
        <w:t xml:space="preserve"> </w:t>
      </w:r>
      <w:r w:rsidRPr="00D5087F">
        <w:rPr>
          <w:rFonts w:ascii="Segoe UI Symbol" w:hAnsi="Segoe UI Symbol" w:cs="Times New Roman"/>
          <w:szCs w:val="20"/>
        </w:rPr>
        <w:t>breach</w:t>
      </w:r>
      <w:r w:rsidR="007E703B" w:rsidRPr="00D5087F">
        <w:rPr>
          <w:rFonts w:ascii="Segoe UI Symbol" w:hAnsi="Segoe UI Symbol" w:cs="Times New Roman"/>
          <w:szCs w:val="20"/>
        </w:rPr>
        <w:t xml:space="preserve"> </w:t>
      </w:r>
      <w:r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Pr="00D5087F">
        <w:rPr>
          <w:rFonts w:ascii="Segoe UI Symbol" w:hAnsi="Segoe UI Symbol" w:cs="Times New Roman"/>
          <w:szCs w:val="20"/>
        </w:rPr>
        <w:t>our</w:t>
      </w:r>
      <w:r w:rsidR="007E703B" w:rsidRPr="00D5087F">
        <w:rPr>
          <w:rFonts w:ascii="Segoe UI Symbol" w:hAnsi="Segoe UI Symbol" w:cs="Times New Roman"/>
          <w:szCs w:val="20"/>
        </w:rPr>
        <w:t xml:space="preserve"> </w:t>
      </w:r>
      <w:r w:rsidRPr="00D5087F">
        <w:rPr>
          <w:rFonts w:ascii="Segoe UI Symbol" w:hAnsi="Segoe UI Symbol" w:cs="Times New Roman"/>
          <w:szCs w:val="20"/>
        </w:rPr>
        <w:t>obligation(s)</w:t>
      </w:r>
      <w:r w:rsidR="007E703B" w:rsidRPr="00D5087F">
        <w:rPr>
          <w:rFonts w:ascii="Segoe UI Symbol" w:hAnsi="Segoe UI Symbol" w:cs="Times New Roman"/>
          <w:szCs w:val="20"/>
        </w:rPr>
        <w:t xml:space="preserve"> </w:t>
      </w:r>
      <w:r w:rsidRPr="00D5087F">
        <w:rPr>
          <w:rFonts w:ascii="Segoe UI Symbol" w:hAnsi="Segoe UI Symbol" w:cs="Times New Roman"/>
          <w:szCs w:val="20"/>
        </w:rPr>
        <w:t>under</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00303F71" w:rsidRPr="00D5087F">
        <w:rPr>
          <w:rFonts w:ascii="Segoe UI Symbol" w:hAnsi="Segoe UI Symbol" w:cs="Times New Roman"/>
          <w:szCs w:val="20"/>
        </w:rPr>
        <w:t>Bid</w:t>
      </w:r>
      <w:r w:rsidR="007E703B" w:rsidRPr="00D5087F">
        <w:rPr>
          <w:rFonts w:ascii="Segoe UI Symbol" w:hAnsi="Segoe UI Symbol" w:cs="Times New Roman"/>
          <w:szCs w:val="20"/>
        </w:rPr>
        <w:t xml:space="preserve"> </w:t>
      </w:r>
      <w:r w:rsidRPr="00D5087F">
        <w:rPr>
          <w:rFonts w:ascii="Segoe UI Symbol" w:hAnsi="Segoe UI Symbol" w:cs="Times New Roman"/>
          <w:szCs w:val="20"/>
        </w:rPr>
        <w:t>conditions,</w:t>
      </w:r>
      <w:r w:rsidR="007E703B" w:rsidRPr="00D5087F">
        <w:rPr>
          <w:rFonts w:ascii="Segoe UI Symbol" w:hAnsi="Segoe UI Symbol" w:cs="Times New Roman"/>
          <w:szCs w:val="20"/>
        </w:rPr>
        <w:t xml:space="preserve"> </w:t>
      </w:r>
      <w:r w:rsidRPr="00D5087F">
        <w:rPr>
          <w:rFonts w:ascii="Segoe UI Symbol" w:hAnsi="Segoe UI Symbol" w:cs="Times New Roman"/>
          <w:szCs w:val="20"/>
        </w:rPr>
        <w:t>because</w:t>
      </w:r>
      <w:r w:rsidR="007E703B" w:rsidRPr="00D5087F">
        <w:rPr>
          <w:rFonts w:ascii="Segoe UI Symbol" w:hAnsi="Segoe UI Symbol" w:cs="Times New Roman"/>
          <w:szCs w:val="20"/>
        </w:rPr>
        <w:t xml:space="preserve"> </w:t>
      </w:r>
      <w:r w:rsidRPr="00D5087F">
        <w:rPr>
          <w:rFonts w:ascii="Segoe UI Symbol" w:hAnsi="Segoe UI Symbol" w:cs="Times New Roman"/>
          <w:szCs w:val="20"/>
        </w:rPr>
        <w:t>we:</w:t>
      </w:r>
    </w:p>
    <w:p w14:paraId="34FCA0F4" w14:textId="496F6757" w:rsidR="005B4A5F" w:rsidRPr="00D5087F" w:rsidRDefault="005B4A5F" w:rsidP="001D5093">
      <w:pPr>
        <w:pStyle w:val="NormalWeb"/>
        <w:spacing w:before="0" w:beforeAutospacing="0" w:after="200" w:afterAutospacing="0"/>
        <w:ind w:left="540" w:hanging="540"/>
        <w:jc w:val="both"/>
        <w:rPr>
          <w:rFonts w:ascii="Segoe UI Symbol" w:hAnsi="Segoe UI Symbol" w:cs="Times New Roman"/>
          <w:szCs w:val="20"/>
        </w:rPr>
      </w:pPr>
      <w:r w:rsidRPr="00D5087F">
        <w:rPr>
          <w:rFonts w:ascii="Segoe UI Symbol" w:hAnsi="Segoe UI Symbol" w:cs="Times New Roman"/>
          <w:szCs w:val="20"/>
        </w:rPr>
        <w:t>(a</w:t>
      </w:r>
      <w:proofErr w:type="gramStart"/>
      <w:r w:rsidRPr="00D5087F">
        <w:rPr>
          <w:rFonts w:ascii="Segoe UI Symbol" w:hAnsi="Segoe UI Symbol" w:cs="Times New Roman"/>
          <w:szCs w:val="20"/>
        </w:rPr>
        <w:t>)</w:t>
      </w:r>
      <w:r w:rsidR="007E703B" w:rsidRPr="00D5087F">
        <w:rPr>
          <w:rFonts w:ascii="Segoe UI Symbol" w:hAnsi="Segoe UI Symbol" w:cs="Times New Roman"/>
          <w:szCs w:val="20"/>
        </w:rPr>
        <w:t xml:space="preserve"> </w:t>
      </w:r>
      <w:r w:rsidRPr="00D5087F">
        <w:rPr>
          <w:rFonts w:ascii="Segoe UI Symbol" w:hAnsi="Segoe UI Symbol" w:cs="Times New Roman"/>
          <w:szCs w:val="20"/>
        </w:rPr>
        <w:tab/>
        <w:t>have</w:t>
      </w:r>
      <w:proofErr w:type="gramEnd"/>
      <w:r w:rsidR="007E703B" w:rsidRPr="00D5087F">
        <w:rPr>
          <w:rFonts w:ascii="Segoe UI Symbol" w:hAnsi="Segoe UI Symbol" w:cs="Times New Roman"/>
          <w:szCs w:val="20"/>
        </w:rPr>
        <w:t xml:space="preserve"> </w:t>
      </w:r>
      <w:r w:rsidRPr="00D5087F">
        <w:rPr>
          <w:rFonts w:ascii="Segoe UI Symbol" w:hAnsi="Segoe UI Symbol" w:cs="Times New Roman"/>
          <w:szCs w:val="20"/>
        </w:rPr>
        <w:t>withdrawn</w:t>
      </w:r>
      <w:r w:rsidR="007E703B" w:rsidRPr="00D5087F">
        <w:rPr>
          <w:rFonts w:ascii="Segoe UI Symbol" w:hAnsi="Segoe UI Symbol" w:cs="Times New Roman"/>
          <w:szCs w:val="20"/>
        </w:rPr>
        <w:t xml:space="preserve"> </w:t>
      </w:r>
      <w:r w:rsidRPr="00D5087F">
        <w:rPr>
          <w:rFonts w:ascii="Segoe UI Symbol" w:hAnsi="Segoe UI Symbol" w:cs="Times New Roman"/>
          <w:szCs w:val="20"/>
        </w:rPr>
        <w:t>our</w:t>
      </w:r>
      <w:r w:rsidR="007E703B" w:rsidRPr="00D5087F">
        <w:rPr>
          <w:rFonts w:ascii="Segoe UI Symbol" w:hAnsi="Segoe UI Symbol" w:cs="Times New Roman"/>
          <w:szCs w:val="20"/>
        </w:rPr>
        <w:t xml:space="preserve"> </w:t>
      </w:r>
      <w:r w:rsidRPr="00D5087F">
        <w:rPr>
          <w:rFonts w:ascii="Segoe UI Symbol" w:hAnsi="Segoe UI Symbol" w:cs="Times New Roman"/>
          <w:szCs w:val="20"/>
        </w:rPr>
        <w:t>Bid</w:t>
      </w:r>
      <w:r w:rsidR="007E703B" w:rsidRPr="00D5087F">
        <w:rPr>
          <w:rFonts w:ascii="Segoe UI Symbol" w:hAnsi="Segoe UI Symbol" w:cs="Times New Roman"/>
          <w:szCs w:val="20"/>
        </w:rPr>
        <w:t xml:space="preserve"> </w:t>
      </w:r>
      <w:r w:rsidRPr="00D5087F">
        <w:rPr>
          <w:rFonts w:ascii="Segoe UI Symbol" w:hAnsi="Segoe UI Symbol" w:cs="Times New Roman"/>
          <w:szCs w:val="20"/>
        </w:rPr>
        <w:t>during</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period</w:t>
      </w:r>
      <w:r w:rsidR="007E703B" w:rsidRPr="00D5087F">
        <w:rPr>
          <w:rFonts w:ascii="Segoe UI Symbol" w:hAnsi="Segoe UI Symbol" w:cs="Times New Roman"/>
          <w:szCs w:val="20"/>
        </w:rPr>
        <w:t xml:space="preserve"> </w:t>
      </w:r>
      <w:r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6A7A5A" w:rsidRPr="00D5087F">
        <w:rPr>
          <w:rFonts w:ascii="Segoe UI Symbol" w:hAnsi="Segoe UI Symbol" w:cs="Times New Roman"/>
          <w:szCs w:val="20"/>
        </w:rPr>
        <w:t>B</w:t>
      </w:r>
      <w:r w:rsidR="001312E1" w:rsidRPr="00D5087F">
        <w:rPr>
          <w:rFonts w:ascii="Segoe UI Symbol" w:hAnsi="Segoe UI Symbol" w:cs="Times New Roman"/>
          <w:szCs w:val="20"/>
        </w:rPr>
        <w:t>id</w:t>
      </w:r>
      <w:r w:rsidR="007E703B" w:rsidRPr="00D5087F">
        <w:rPr>
          <w:rFonts w:ascii="Segoe UI Symbol" w:hAnsi="Segoe UI Symbol" w:cs="Times New Roman"/>
          <w:szCs w:val="20"/>
        </w:rPr>
        <w:t xml:space="preserve"> </w:t>
      </w:r>
      <w:r w:rsidRPr="00D5087F">
        <w:rPr>
          <w:rFonts w:ascii="Segoe UI Symbol" w:hAnsi="Segoe UI Symbol" w:cs="Times New Roman"/>
          <w:szCs w:val="20"/>
        </w:rPr>
        <w:t>validity</w:t>
      </w:r>
      <w:r w:rsidR="007E703B" w:rsidRPr="00D5087F">
        <w:rPr>
          <w:rFonts w:ascii="Segoe UI Symbol" w:hAnsi="Segoe UI Symbol" w:cs="Times New Roman"/>
          <w:szCs w:val="20"/>
        </w:rPr>
        <w:t xml:space="preserve"> </w:t>
      </w:r>
      <w:r w:rsidRPr="00D5087F">
        <w:rPr>
          <w:rFonts w:ascii="Segoe UI Symbol" w:hAnsi="Segoe UI Symbol" w:cs="Times New Roman"/>
          <w:szCs w:val="20"/>
        </w:rPr>
        <w:t>specified</w:t>
      </w:r>
      <w:r w:rsidR="007E703B" w:rsidRPr="00D5087F">
        <w:rPr>
          <w:rFonts w:ascii="Segoe UI Symbol" w:hAnsi="Segoe UI Symbol" w:cs="Times New Roman"/>
          <w:szCs w:val="20"/>
        </w:rPr>
        <w:t xml:space="preserve"> </w:t>
      </w:r>
      <w:r w:rsidRPr="00D5087F">
        <w:rPr>
          <w:rFonts w:ascii="Segoe UI Symbol" w:hAnsi="Segoe UI Symbol" w:cs="Times New Roman"/>
          <w:szCs w:val="20"/>
        </w:rPr>
        <w:t>in</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Letter</w:t>
      </w:r>
      <w:r w:rsidR="007E703B" w:rsidRPr="00D5087F">
        <w:rPr>
          <w:rFonts w:ascii="Segoe UI Symbol" w:hAnsi="Segoe UI Symbol" w:cs="Times New Roman"/>
          <w:szCs w:val="20"/>
        </w:rPr>
        <w:t xml:space="preserve"> </w:t>
      </w:r>
      <w:r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Pr="00D5087F">
        <w:rPr>
          <w:rFonts w:ascii="Segoe UI Symbol" w:hAnsi="Segoe UI Symbol" w:cs="Times New Roman"/>
          <w:szCs w:val="20"/>
        </w:rPr>
        <w:t>Bid</w:t>
      </w:r>
      <w:r w:rsidR="0099522A" w:rsidRPr="00D5087F">
        <w:rPr>
          <w:rFonts w:ascii="Segoe UI Symbol" w:hAnsi="Segoe UI Symbol" w:cs="Times New Roman"/>
          <w:szCs w:val="20"/>
        </w:rPr>
        <w:t xml:space="preserve"> </w:t>
      </w:r>
      <w:bookmarkStart w:id="792" w:name="_Hlk45787413"/>
      <w:r w:rsidR="0099522A" w:rsidRPr="00D5087F">
        <w:rPr>
          <w:rFonts w:ascii="Segoe UI Symbol" w:hAnsi="Segoe UI Symbol" w:cs="Times New Roman"/>
          <w:iCs/>
          <w:color w:val="000000" w:themeColor="text1"/>
          <w:szCs w:val="20"/>
        </w:rPr>
        <w:t>or any extension thereto provided by us</w:t>
      </w:r>
      <w:bookmarkEnd w:id="792"/>
      <w:r w:rsidRPr="00D5087F">
        <w:rPr>
          <w:rFonts w:ascii="Segoe UI Symbol" w:hAnsi="Segoe UI Symbol" w:cs="Times New Roman"/>
          <w:szCs w:val="20"/>
        </w:rPr>
        <w:t>;</w:t>
      </w:r>
      <w:r w:rsidR="007E703B" w:rsidRPr="00D5087F">
        <w:rPr>
          <w:rFonts w:ascii="Segoe UI Symbol" w:hAnsi="Segoe UI Symbol" w:cs="Times New Roman"/>
          <w:szCs w:val="20"/>
        </w:rPr>
        <w:t xml:space="preserve"> </w:t>
      </w:r>
      <w:r w:rsidRPr="00D5087F">
        <w:rPr>
          <w:rFonts w:ascii="Segoe UI Symbol" w:hAnsi="Segoe UI Symbol" w:cs="Times New Roman"/>
          <w:szCs w:val="20"/>
        </w:rPr>
        <w:t>or</w:t>
      </w:r>
    </w:p>
    <w:p w14:paraId="5AB78C34" w14:textId="77777777" w:rsidR="005B4A5F" w:rsidRPr="00D5087F" w:rsidRDefault="005B4A5F" w:rsidP="001D5093">
      <w:pPr>
        <w:pStyle w:val="NormalWeb"/>
        <w:spacing w:before="0" w:beforeAutospacing="0" w:after="200" w:afterAutospacing="0"/>
        <w:ind w:left="540" w:hanging="540"/>
        <w:jc w:val="both"/>
        <w:rPr>
          <w:rFonts w:ascii="Segoe UI Symbol" w:hAnsi="Segoe UI Symbol" w:cs="Times New Roman"/>
          <w:szCs w:val="20"/>
        </w:rPr>
      </w:pPr>
      <w:proofErr w:type="gramStart"/>
      <w:r w:rsidRPr="00D5087F">
        <w:rPr>
          <w:rFonts w:ascii="Segoe UI Symbol" w:hAnsi="Segoe UI Symbol" w:cs="Times New Roman"/>
          <w:szCs w:val="20"/>
        </w:rPr>
        <w:t>(b)</w:t>
      </w:r>
      <w:r w:rsidR="007E703B" w:rsidRPr="00D5087F">
        <w:rPr>
          <w:rFonts w:ascii="Segoe UI Symbol" w:hAnsi="Segoe UI Symbol" w:cs="Times New Roman"/>
          <w:szCs w:val="20"/>
        </w:rPr>
        <w:t xml:space="preserve"> </w:t>
      </w:r>
      <w:r w:rsidRPr="00D5087F">
        <w:rPr>
          <w:rFonts w:ascii="Segoe UI Symbol" w:hAnsi="Segoe UI Symbol" w:cs="Times New Roman"/>
          <w:szCs w:val="20"/>
        </w:rPr>
        <w:tab/>
        <w:t>having</w:t>
      </w:r>
      <w:proofErr w:type="gramEnd"/>
      <w:r w:rsidR="007E703B" w:rsidRPr="00D5087F">
        <w:rPr>
          <w:rFonts w:ascii="Segoe UI Symbol" w:hAnsi="Segoe UI Symbol" w:cs="Times New Roman"/>
          <w:szCs w:val="20"/>
        </w:rPr>
        <w:t xml:space="preserve"> </w:t>
      </w:r>
      <w:r w:rsidRPr="00D5087F">
        <w:rPr>
          <w:rFonts w:ascii="Segoe UI Symbol" w:hAnsi="Segoe UI Symbol" w:cs="Times New Roman"/>
          <w:szCs w:val="20"/>
        </w:rPr>
        <w:t>been</w:t>
      </w:r>
      <w:r w:rsidR="007E703B" w:rsidRPr="00D5087F">
        <w:rPr>
          <w:rFonts w:ascii="Segoe UI Symbol" w:hAnsi="Segoe UI Symbol" w:cs="Times New Roman"/>
          <w:szCs w:val="20"/>
        </w:rPr>
        <w:t xml:space="preserve"> </w:t>
      </w:r>
      <w:r w:rsidRPr="00D5087F">
        <w:rPr>
          <w:rFonts w:ascii="Segoe UI Symbol" w:hAnsi="Segoe UI Symbol" w:cs="Times New Roman"/>
          <w:szCs w:val="20"/>
        </w:rPr>
        <w:t>notified</w:t>
      </w:r>
      <w:r w:rsidR="007E703B" w:rsidRPr="00D5087F">
        <w:rPr>
          <w:rFonts w:ascii="Segoe UI Symbol" w:hAnsi="Segoe UI Symbol" w:cs="Times New Roman"/>
          <w:szCs w:val="20"/>
        </w:rPr>
        <w:t xml:space="preserve"> </w:t>
      </w:r>
      <w:r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acceptance</w:t>
      </w:r>
      <w:r w:rsidR="007E703B" w:rsidRPr="00D5087F">
        <w:rPr>
          <w:rFonts w:ascii="Segoe UI Symbol" w:hAnsi="Segoe UI Symbol" w:cs="Times New Roman"/>
          <w:szCs w:val="20"/>
        </w:rPr>
        <w:t xml:space="preserve"> </w:t>
      </w:r>
      <w:r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Pr="00D5087F">
        <w:rPr>
          <w:rFonts w:ascii="Segoe UI Symbol" w:hAnsi="Segoe UI Symbol" w:cs="Times New Roman"/>
          <w:szCs w:val="20"/>
        </w:rPr>
        <w:t>our</w:t>
      </w:r>
      <w:r w:rsidR="007E703B" w:rsidRPr="00D5087F">
        <w:rPr>
          <w:rFonts w:ascii="Segoe UI Symbol" w:hAnsi="Segoe UI Symbol" w:cs="Times New Roman"/>
          <w:szCs w:val="20"/>
        </w:rPr>
        <w:t xml:space="preserve"> </w:t>
      </w:r>
      <w:r w:rsidRPr="00D5087F">
        <w:rPr>
          <w:rFonts w:ascii="Segoe UI Symbol" w:hAnsi="Segoe UI Symbol" w:cs="Times New Roman"/>
          <w:szCs w:val="20"/>
        </w:rPr>
        <w:t>Bid</w:t>
      </w:r>
      <w:r w:rsidR="007E703B" w:rsidRPr="00D5087F">
        <w:rPr>
          <w:rFonts w:ascii="Segoe UI Symbol" w:hAnsi="Segoe UI Symbol" w:cs="Times New Roman"/>
          <w:szCs w:val="20"/>
        </w:rPr>
        <w:t xml:space="preserve"> </w:t>
      </w:r>
      <w:r w:rsidRPr="00D5087F">
        <w:rPr>
          <w:rFonts w:ascii="Segoe UI Symbol" w:hAnsi="Segoe UI Symbol" w:cs="Times New Roman"/>
          <w:szCs w:val="20"/>
        </w:rPr>
        <w:t>by</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Employer</w:t>
      </w:r>
      <w:r w:rsidR="007E703B" w:rsidRPr="00D5087F">
        <w:rPr>
          <w:rFonts w:ascii="Segoe UI Symbol" w:hAnsi="Segoe UI Symbol" w:cs="Times New Roman"/>
          <w:szCs w:val="20"/>
        </w:rPr>
        <w:t xml:space="preserve"> </w:t>
      </w:r>
      <w:r w:rsidRPr="00D5087F">
        <w:rPr>
          <w:rFonts w:ascii="Segoe UI Symbol" w:hAnsi="Segoe UI Symbol" w:cs="Times New Roman"/>
          <w:szCs w:val="20"/>
        </w:rPr>
        <w:t>during</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period</w:t>
      </w:r>
      <w:r w:rsidR="007E703B" w:rsidRPr="00D5087F">
        <w:rPr>
          <w:rFonts w:ascii="Segoe UI Symbol" w:hAnsi="Segoe UI Symbol" w:cs="Times New Roman"/>
          <w:szCs w:val="20"/>
        </w:rPr>
        <w:t xml:space="preserve"> </w:t>
      </w:r>
      <w:r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6A7A5A" w:rsidRPr="00D5087F">
        <w:rPr>
          <w:rFonts w:ascii="Segoe UI Symbol" w:hAnsi="Segoe UI Symbol" w:cs="Times New Roman"/>
          <w:szCs w:val="20"/>
        </w:rPr>
        <w:t>B</w:t>
      </w:r>
      <w:r w:rsidR="001312E1" w:rsidRPr="00D5087F">
        <w:rPr>
          <w:rFonts w:ascii="Segoe UI Symbol" w:hAnsi="Segoe UI Symbol" w:cs="Times New Roman"/>
          <w:szCs w:val="20"/>
        </w:rPr>
        <w:t>id</w:t>
      </w:r>
      <w:r w:rsidR="007E703B" w:rsidRPr="00D5087F">
        <w:rPr>
          <w:rFonts w:ascii="Segoe UI Symbol" w:hAnsi="Segoe UI Symbol" w:cs="Times New Roman"/>
          <w:szCs w:val="20"/>
        </w:rPr>
        <w:t xml:space="preserve"> </w:t>
      </w:r>
      <w:r w:rsidRPr="00D5087F">
        <w:rPr>
          <w:rFonts w:ascii="Segoe UI Symbol" w:hAnsi="Segoe UI Symbol" w:cs="Times New Roman"/>
          <w:szCs w:val="20"/>
        </w:rPr>
        <w:t>validity,</w:t>
      </w:r>
      <w:r w:rsidR="007E703B" w:rsidRPr="00D5087F">
        <w:rPr>
          <w:rFonts w:ascii="Segoe UI Symbol" w:hAnsi="Segoe UI Symbol" w:cs="Times New Roman"/>
          <w:szCs w:val="20"/>
        </w:rPr>
        <w:t xml:space="preserve"> </w:t>
      </w:r>
      <w:r w:rsidRPr="00D5087F">
        <w:rPr>
          <w:rFonts w:ascii="Segoe UI Symbol" w:hAnsi="Segoe UI Symbol" w:cs="Times New Roman"/>
          <w:szCs w:val="20"/>
        </w:rPr>
        <w:t>(</w:t>
      </w:r>
      <w:proofErr w:type="spellStart"/>
      <w:r w:rsidRPr="00D5087F">
        <w:rPr>
          <w:rFonts w:ascii="Segoe UI Symbol" w:hAnsi="Segoe UI Symbol" w:cs="Times New Roman"/>
          <w:szCs w:val="20"/>
        </w:rPr>
        <w:t>i</w:t>
      </w:r>
      <w:proofErr w:type="spellEnd"/>
      <w:r w:rsidRPr="00D5087F">
        <w:rPr>
          <w:rFonts w:ascii="Segoe UI Symbol" w:hAnsi="Segoe UI Symbol" w:cs="Times New Roman"/>
          <w:szCs w:val="20"/>
        </w:rPr>
        <w:t>)</w:t>
      </w:r>
      <w:r w:rsidR="007E703B" w:rsidRPr="00D5087F">
        <w:rPr>
          <w:rFonts w:ascii="Segoe UI Symbol" w:hAnsi="Segoe UI Symbol" w:cs="Times New Roman"/>
          <w:szCs w:val="20"/>
        </w:rPr>
        <w:t xml:space="preserve"> </w:t>
      </w:r>
      <w:r w:rsidRPr="00D5087F">
        <w:rPr>
          <w:rFonts w:ascii="Segoe UI Symbol" w:hAnsi="Segoe UI Symbol" w:cs="Times New Roman"/>
          <w:szCs w:val="20"/>
        </w:rPr>
        <w:t>fail</w:t>
      </w:r>
      <w:r w:rsidR="007E703B" w:rsidRPr="00D5087F">
        <w:rPr>
          <w:rFonts w:ascii="Segoe UI Symbol" w:hAnsi="Segoe UI Symbol" w:cs="Times New Roman"/>
          <w:szCs w:val="20"/>
        </w:rPr>
        <w:t xml:space="preserve"> </w:t>
      </w:r>
      <w:r w:rsidRPr="00D5087F">
        <w:rPr>
          <w:rFonts w:ascii="Segoe UI Symbol" w:hAnsi="Segoe UI Symbol" w:cs="Times New Roman"/>
          <w:szCs w:val="20"/>
        </w:rPr>
        <w:t>or</w:t>
      </w:r>
      <w:r w:rsidR="007E703B" w:rsidRPr="00D5087F">
        <w:rPr>
          <w:rFonts w:ascii="Segoe UI Symbol" w:hAnsi="Segoe UI Symbol" w:cs="Times New Roman"/>
          <w:szCs w:val="20"/>
        </w:rPr>
        <w:t xml:space="preserve"> </w:t>
      </w:r>
      <w:r w:rsidRPr="00D5087F">
        <w:rPr>
          <w:rFonts w:ascii="Segoe UI Symbol" w:hAnsi="Segoe UI Symbol" w:cs="Times New Roman"/>
          <w:szCs w:val="20"/>
        </w:rPr>
        <w:t>refuse</w:t>
      </w:r>
      <w:r w:rsidR="007E703B" w:rsidRPr="00D5087F">
        <w:rPr>
          <w:rFonts w:ascii="Segoe UI Symbol" w:hAnsi="Segoe UI Symbol" w:cs="Times New Roman"/>
          <w:szCs w:val="20"/>
        </w:rPr>
        <w:t xml:space="preserve"> </w:t>
      </w:r>
      <w:r w:rsidRPr="00D5087F">
        <w:rPr>
          <w:rFonts w:ascii="Segoe UI Symbol" w:hAnsi="Segoe UI Symbol" w:cs="Times New Roman"/>
          <w:szCs w:val="20"/>
        </w:rPr>
        <w:t>to</w:t>
      </w:r>
      <w:r w:rsidR="007E703B" w:rsidRPr="00D5087F">
        <w:rPr>
          <w:rFonts w:ascii="Segoe UI Symbol" w:hAnsi="Segoe UI Symbol" w:cs="Times New Roman"/>
          <w:szCs w:val="20"/>
        </w:rPr>
        <w:t xml:space="preserve"> </w:t>
      </w:r>
      <w:r w:rsidRPr="00D5087F">
        <w:rPr>
          <w:rFonts w:ascii="Segoe UI Symbol" w:hAnsi="Segoe UI Symbol" w:cs="Times New Roman"/>
          <w:szCs w:val="20"/>
        </w:rPr>
        <w:t>execute</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Contract,</w:t>
      </w:r>
      <w:r w:rsidR="007E703B" w:rsidRPr="00D5087F">
        <w:rPr>
          <w:rFonts w:ascii="Segoe UI Symbol" w:hAnsi="Segoe UI Symbol" w:cs="Times New Roman"/>
          <w:szCs w:val="20"/>
        </w:rPr>
        <w:t xml:space="preserve"> </w:t>
      </w:r>
      <w:r w:rsidRPr="00D5087F">
        <w:rPr>
          <w:rFonts w:ascii="Segoe UI Symbol" w:hAnsi="Segoe UI Symbol" w:cs="Times New Roman"/>
          <w:szCs w:val="20"/>
        </w:rPr>
        <w:t>if</w:t>
      </w:r>
      <w:r w:rsidR="007E703B" w:rsidRPr="00D5087F">
        <w:rPr>
          <w:rFonts w:ascii="Segoe UI Symbol" w:hAnsi="Segoe UI Symbol" w:cs="Times New Roman"/>
          <w:szCs w:val="20"/>
        </w:rPr>
        <w:t xml:space="preserve"> </w:t>
      </w:r>
      <w:r w:rsidRPr="00D5087F">
        <w:rPr>
          <w:rFonts w:ascii="Segoe UI Symbol" w:hAnsi="Segoe UI Symbol" w:cs="Times New Roman"/>
          <w:szCs w:val="20"/>
        </w:rPr>
        <w:t>required,</w:t>
      </w:r>
      <w:r w:rsidR="007E703B" w:rsidRPr="00D5087F">
        <w:rPr>
          <w:rFonts w:ascii="Segoe UI Symbol" w:hAnsi="Segoe UI Symbol" w:cs="Times New Roman"/>
          <w:szCs w:val="20"/>
        </w:rPr>
        <w:t xml:space="preserve"> </w:t>
      </w:r>
      <w:r w:rsidRPr="00D5087F">
        <w:rPr>
          <w:rFonts w:ascii="Segoe UI Symbol" w:hAnsi="Segoe UI Symbol" w:cs="Times New Roman"/>
          <w:szCs w:val="20"/>
        </w:rPr>
        <w:t>or</w:t>
      </w:r>
      <w:r w:rsidR="007E703B" w:rsidRPr="00D5087F">
        <w:rPr>
          <w:rFonts w:ascii="Segoe UI Symbol" w:hAnsi="Segoe UI Symbol" w:cs="Times New Roman"/>
          <w:szCs w:val="20"/>
        </w:rPr>
        <w:t xml:space="preserve"> </w:t>
      </w:r>
      <w:r w:rsidRPr="00D5087F">
        <w:rPr>
          <w:rFonts w:ascii="Segoe UI Symbol" w:hAnsi="Segoe UI Symbol" w:cs="Times New Roman"/>
          <w:szCs w:val="20"/>
        </w:rPr>
        <w:t>(ii)</w:t>
      </w:r>
      <w:r w:rsidR="007E703B" w:rsidRPr="00D5087F">
        <w:rPr>
          <w:rFonts w:ascii="Segoe UI Symbol" w:hAnsi="Segoe UI Symbol" w:cs="Times New Roman"/>
          <w:szCs w:val="20"/>
        </w:rPr>
        <w:t xml:space="preserve"> </w:t>
      </w:r>
      <w:r w:rsidRPr="00D5087F">
        <w:rPr>
          <w:rFonts w:ascii="Segoe UI Symbol" w:hAnsi="Segoe UI Symbol" w:cs="Times New Roman"/>
          <w:szCs w:val="20"/>
        </w:rPr>
        <w:t>fail</w:t>
      </w:r>
      <w:r w:rsidR="007E703B" w:rsidRPr="00D5087F">
        <w:rPr>
          <w:rFonts w:ascii="Segoe UI Symbol" w:hAnsi="Segoe UI Symbol" w:cs="Times New Roman"/>
          <w:szCs w:val="20"/>
        </w:rPr>
        <w:t xml:space="preserve"> </w:t>
      </w:r>
      <w:r w:rsidRPr="00D5087F">
        <w:rPr>
          <w:rFonts w:ascii="Segoe UI Symbol" w:hAnsi="Segoe UI Symbol" w:cs="Times New Roman"/>
          <w:szCs w:val="20"/>
        </w:rPr>
        <w:t>or</w:t>
      </w:r>
      <w:r w:rsidR="007E703B" w:rsidRPr="00D5087F">
        <w:rPr>
          <w:rFonts w:ascii="Segoe UI Symbol" w:hAnsi="Segoe UI Symbol" w:cs="Times New Roman"/>
          <w:szCs w:val="20"/>
        </w:rPr>
        <w:t xml:space="preserve"> </w:t>
      </w:r>
      <w:r w:rsidRPr="00D5087F">
        <w:rPr>
          <w:rFonts w:ascii="Segoe UI Symbol" w:hAnsi="Segoe UI Symbol" w:cs="Times New Roman"/>
          <w:szCs w:val="20"/>
        </w:rPr>
        <w:t>refuse</w:t>
      </w:r>
      <w:r w:rsidR="007E703B" w:rsidRPr="00D5087F">
        <w:rPr>
          <w:rFonts w:ascii="Segoe UI Symbol" w:hAnsi="Segoe UI Symbol" w:cs="Times New Roman"/>
          <w:szCs w:val="20"/>
        </w:rPr>
        <w:t xml:space="preserve"> </w:t>
      </w:r>
      <w:r w:rsidRPr="00D5087F">
        <w:rPr>
          <w:rFonts w:ascii="Segoe UI Symbol" w:hAnsi="Segoe UI Symbol" w:cs="Times New Roman"/>
          <w:szCs w:val="20"/>
        </w:rPr>
        <w:t>to</w:t>
      </w:r>
      <w:r w:rsidR="007E703B" w:rsidRPr="00D5087F">
        <w:rPr>
          <w:rFonts w:ascii="Segoe UI Symbol" w:hAnsi="Segoe UI Symbol" w:cs="Times New Roman"/>
          <w:szCs w:val="20"/>
        </w:rPr>
        <w:t xml:space="preserve"> </w:t>
      </w:r>
      <w:r w:rsidRPr="00D5087F">
        <w:rPr>
          <w:rFonts w:ascii="Segoe UI Symbol" w:hAnsi="Segoe UI Symbol" w:cs="Times New Roman"/>
          <w:szCs w:val="20"/>
        </w:rPr>
        <w:t>furnish</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Performance</w:t>
      </w:r>
      <w:r w:rsidR="007E703B" w:rsidRPr="00D5087F">
        <w:rPr>
          <w:rFonts w:ascii="Segoe UI Symbol" w:hAnsi="Segoe UI Symbol" w:cs="Times New Roman"/>
          <w:szCs w:val="20"/>
        </w:rPr>
        <w:t xml:space="preserve"> </w:t>
      </w:r>
      <w:r w:rsidRPr="00D5087F">
        <w:rPr>
          <w:rFonts w:ascii="Segoe UI Symbol" w:hAnsi="Segoe UI Symbol" w:cs="Times New Roman"/>
          <w:szCs w:val="20"/>
        </w:rPr>
        <w:t>Security,</w:t>
      </w:r>
      <w:r w:rsidR="007E703B" w:rsidRPr="00D5087F">
        <w:rPr>
          <w:rFonts w:ascii="Segoe UI Symbol" w:hAnsi="Segoe UI Symbol" w:cs="Times New Roman"/>
          <w:szCs w:val="20"/>
        </w:rPr>
        <w:t xml:space="preserve"> </w:t>
      </w:r>
      <w:r w:rsidRPr="00D5087F">
        <w:rPr>
          <w:rFonts w:ascii="Segoe UI Symbol" w:hAnsi="Segoe UI Symbol" w:cs="Times New Roman"/>
          <w:szCs w:val="20"/>
        </w:rPr>
        <w:t>in</w:t>
      </w:r>
      <w:r w:rsidR="007E703B" w:rsidRPr="00D5087F">
        <w:rPr>
          <w:rFonts w:ascii="Segoe UI Symbol" w:hAnsi="Segoe UI Symbol" w:cs="Times New Roman"/>
          <w:szCs w:val="20"/>
        </w:rPr>
        <w:t xml:space="preserve"> </w:t>
      </w:r>
      <w:r w:rsidRPr="00D5087F">
        <w:rPr>
          <w:rFonts w:ascii="Segoe UI Symbol" w:hAnsi="Segoe UI Symbol" w:cs="Times New Roman"/>
          <w:szCs w:val="20"/>
        </w:rPr>
        <w:t>accordance</w:t>
      </w:r>
      <w:r w:rsidR="007E703B" w:rsidRPr="00D5087F">
        <w:rPr>
          <w:rFonts w:ascii="Segoe UI Symbol" w:hAnsi="Segoe UI Symbol" w:cs="Times New Roman"/>
          <w:szCs w:val="20"/>
        </w:rPr>
        <w:t xml:space="preserve"> </w:t>
      </w:r>
      <w:r w:rsidRPr="00D5087F">
        <w:rPr>
          <w:rFonts w:ascii="Segoe UI Symbol" w:hAnsi="Segoe UI Symbol" w:cs="Times New Roman"/>
          <w:szCs w:val="20"/>
        </w:rPr>
        <w:t>with</w:t>
      </w:r>
      <w:r w:rsidR="007E703B" w:rsidRPr="00D5087F">
        <w:rPr>
          <w:rFonts w:ascii="Segoe UI Symbol" w:hAnsi="Segoe UI Symbol" w:cs="Times New Roman"/>
          <w:szCs w:val="20"/>
        </w:rPr>
        <w:t xml:space="preserve"> </w:t>
      </w:r>
      <w:r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Pr="00D5087F">
        <w:rPr>
          <w:rFonts w:ascii="Segoe UI Symbol" w:hAnsi="Segoe UI Symbol" w:cs="Times New Roman"/>
          <w:szCs w:val="20"/>
        </w:rPr>
        <w:t>ITB.</w:t>
      </w:r>
    </w:p>
    <w:p w14:paraId="4E8A7F61" w14:textId="6E03B9DD" w:rsidR="005B4A5F" w:rsidRPr="00D5087F" w:rsidRDefault="0099522A" w:rsidP="001D5093">
      <w:pPr>
        <w:pStyle w:val="NormalWeb"/>
        <w:spacing w:before="0" w:beforeAutospacing="0" w:after="200" w:afterAutospacing="0"/>
        <w:jc w:val="both"/>
        <w:rPr>
          <w:rFonts w:ascii="Segoe UI Symbol" w:hAnsi="Segoe UI Symbol" w:cs="Times New Roman"/>
          <w:szCs w:val="20"/>
        </w:rPr>
      </w:pPr>
      <w:bookmarkStart w:id="793" w:name="_Hlk45787451"/>
      <w:r w:rsidRPr="00D5087F">
        <w:rPr>
          <w:rFonts w:ascii="Segoe UI Symbol" w:hAnsi="Segoe UI Symbol" w:cs="Times New Roman"/>
          <w:iCs/>
          <w:color w:val="000000" w:themeColor="text1"/>
          <w:szCs w:val="20"/>
        </w:rPr>
        <w:t>The start date of suspension shall be the first date we perform any of the actions mentioned in paragraphs (a) and (b) above.</w:t>
      </w:r>
      <w:r w:rsidRPr="00143E6E">
        <w:rPr>
          <w:rFonts w:ascii="Segoe UI Symbol" w:hAnsi="Segoe UI Symbol" w:cs="Times New Roman"/>
          <w:iCs/>
          <w:color w:val="000000" w:themeColor="text1"/>
          <w:szCs w:val="20"/>
        </w:rPr>
        <w:t xml:space="preserve"> </w:t>
      </w:r>
      <w:bookmarkEnd w:id="793"/>
      <w:r w:rsidR="005B4A5F" w:rsidRPr="00D5087F">
        <w:rPr>
          <w:rFonts w:ascii="Segoe UI Symbol" w:hAnsi="Segoe UI Symbol" w:cs="Times New Roman"/>
          <w:szCs w:val="20"/>
        </w:rPr>
        <w:t>We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understand</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this</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Bid-Securing</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Declaration</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shall</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expire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if</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we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are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not</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successful</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Bidder,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upon</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earlier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w:t>
      </w:r>
      <w:proofErr w:type="spellStart"/>
      <w:r w:rsidR="005B4A5F" w:rsidRPr="00D5087F">
        <w:rPr>
          <w:rFonts w:ascii="Segoe UI Symbol" w:hAnsi="Segoe UI Symbol" w:cs="Times New Roman"/>
          <w:szCs w:val="20"/>
        </w:rPr>
        <w:t>i</w:t>
      </w:r>
      <w:proofErr w:type="spellEnd"/>
      <w:r w:rsidR="005B4A5F" w:rsidRPr="00D5087F">
        <w:rPr>
          <w:rFonts w:ascii="Segoe UI Symbol" w:hAnsi="Segoe UI Symbol" w:cs="Times New Roman"/>
          <w:szCs w:val="20"/>
        </w:rPr>
        <w:t>)</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our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receipt</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your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notification</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to</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us</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name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successful</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Bidder;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(ii)</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twenty-eight</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days</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after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the</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expiration</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of</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our</w:t>
      </w:r>
      <w:r w:rsidR="007E703B" w:rsidRPr="00D5087F">
        <w:rPr>
          <w:rFonts w:ascii="Segoe UI Symbol" w:hAnsi="Segoe UI Symbol" w:cs="Times New Roman"/>
          <w:szCs w:val="20"/>
        </w:rPr>
        <w:t xml:space="preserve"> </w:t>
      </w:r>
      <w:r w:rsidR="005B4A5F" w:rsidRPr="00D5087F">
        <w:rPr>
          <w:rFonts w:ascii="Segoe UI Symbol" w:hAnsi="Segoe UI Symbol" w:cs="Times New Roman"/>
          <w:szCs w:val="20"/>
        </w:rPr>
        <w:t>Bid.</w:t>
      </w:r>
    </w:p>
    <w:p w14:paraId="324599EF" w14:textId="77777777" w:rsidR="00303F71" w:rsidRPr="00D5087F" w:rsidRDefault="00303F71" w:rsidP="001D5093">
      <w:pPr>
        <w:spacing w:after="200"/>
        <w:jc w:val="left"/>
        <w:rPr>
          <w:rFonts w:ascii="Segoe UI Symbol" w:hAnsi="Segoe UI Symbol"/>
        </w:rPr>
      </w:pPr>
    </w:p>
    <w:p w14:paraId="605FF333" w14:textId="77777777" w:rsidR="00733470" w:rsidRPr="00D5087F" w:rsidRDefault="005B4A5F" w:rsidP="001D5093">
      <w:pPr>
        <w:spacing w:after="200"/>
        <w:jc w:val="left"/>
        <w:rPr>
          <w:rFonts w:ascii="Segoe UI Symbol" w:hAnsi="Segoe UI Symbol"/>
          <w:i/>
        </w:rPr>
      </w:pP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i/>
        </w:rPr>
        <w:t>_________________________________</w:t>
      </w:r>
    </w:p>
    <w:p w14:paraId="332F3CAB" w14:textId="57869070" w:rsidR="005B4A5F" w:rsidRPr="00D5087F" w:rsidRDefault="005B4A5F" w:rsidP="001D5093">
      <w:pPr>
        <w:spacing w:after="200"/>
        <w:jc w:val="left"/>
        <w:rPr>
          <w:rFonts w:ascii="Segoe UI Symbol" w:hAnsi="Segoe UI Symbol"/>
          <w:i/>
        </w:rPr>
      </w:pPr>
      <w:r w:rsidRPr="00D5087F">
        <w:rPr>
          <w:rFonts w:ascii="Segoe UI Symbol" w:hAnsi="Segoe UI Symbol"/>
        </w:rPr>
        <w:b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capacity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rPr>
        <w:t>______________________</w:t>
      </w:r>
    </w:p>
    <w:p w14:paraId="3637339B" w14:textId="77777777" w:rsidR="00303F71" w:rsidRPr="00D5087F" w:rsidRDefault="00303F71" w:rsidP="001D5093">
      <w:pPr>
        <w:tabs>
          <w:tab w:val="left" w:pos="6120"/>
        </w:tabs>
        <w:spacing w:after="200"/>
        <w:rPr>
          <w:rFonts w:ascii="Segoe UI Symbol" w:hAnsi="Segoe UI Symbol"/>
        </w:rPr>
      </w:pPr>
    </w:p>
    <w:p w14:paraId="7EC37FB8" w14:textId="77777777" w:rsidR="005B4A5F" w:rsidRPr="00D5087F" w:rsidRDefault="005B4A5F" w:rsidP="001D5093">
      <w:pPr>
        <w:tabs>
          <w:tab w:val="left" w:pos="6120"/>
        </w:tabs>
        <w:spacing w:after="200"/>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rPr>
        <w:t>______________________________________________________</w:t>
      </w:r>
      <w:r w:rsidRPr="00D5087F">
        <w:rPr>
          <w:rFonts w:ascii="Segoe UI Symbol" w:hAnsi="Segoe UI Symbol"/>
        </w:rPr>
        <w:tab/>
      </w:r>
    </w:p>
    <w:p w14:paraId="2D07C1D0" w14:textId="77777777" w:rsidR="005B4A5F" w:rsidRPr="00D5087F" w:rsidRDefault="005B4A5F" w:rsidP="001D5093">
      <w:pPr>
        <w:tabs>
          <w:tab w:val="left" w:pos="5238"/>
          <w:tab w:val="left" w:pos="5474"/>
          <w:tab w:val="left" w:pos="9468"/>
        </w:tabs>
        <w:spacing w:after="200"/>
        <w:rPr>
          <w:rFonts w:ascii="Segoe UI Symbol" w:hAnsi="Segoe UI Symbol"/>
        </w:rPr>
      </w:pPr>
      <w:r w:rsidRPr="00D5087F">
        <w:rPr>
          <w:rFonts w:ascii="Segoe UI Symbol" w:hAnsi="Segoe UI Symbol"/>
        </w:rPr>
        <w:lastRenderedPageBreak/>
        <w:t>Duly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sign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A162FA"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behalf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rPr>
        <w:t>__________________</w:t>
      </w:r>
    </w:p>
    <w:p w14:paraId="1DA307BB" w14:textId="77777777" w:rsidR="005B4A5F" w:rsidRPr="00D5087F" w:rsidRDefault="005B4A5F" w:rsidP="001D5093">
      <w:pPr>
        <w:pStyle w:val="BankNormal"/>
        <w:spacing w:after="200"/>
        <w:jc w:val="both"/>
        <w:rPr>
          <w:rFonts w:ascii="Segoe UI Symbol" w:hAnsi="Segoe UI Symbol"/>
          <w:i/>
        </w:rPr>
      </w:pP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____________</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proofErr w:type="gramStart"/>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w:t>
      </w:r>
      <w:proofErr w:type="gramEnd"/>
      <w:r w:rsidRPr="00D5087F">
        <w:rPr>
          <w:rFonts w:ascii="Segoe UI Symbol" w:hAnsi="Segoe UI Symbol"/>
        </w:rPr>
        <w:t>________________,</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r w:rsidRPr="00D5087F">
        <w:rPr>
          <w:rFonts w:ascii="Segoe UI Symbol" w:hAnsi="Segoe UI Symbol"/>
          <w:i/>
        </w:rPr>
        <w:t>________________________</w:t>
      </w:r>
    </w:p>
    <w:p w14:paraId="126C4922" w14:textId="77777777" w:rsidR="005B4A5F" w:rsidRPr="00D5087F" w:rsidRDefault="005B4A5F" w:rsidP="001D5093">
      <w:pPr>
        <w:pStyle w:val="BankNormal"/>
        <w:spacing w:after="200"/>
        <w:jc w:val="both"/>
        <w:rPr>
          <w:rFonts w:ascii="Segoe UI Symbol" w:hAnsi="Segoe UI Symbol"/>
        </w:rPr>
      </w:pPr>
      <w:r w:rsidRPr="00D5087F">
        <w:rPr>
          <w:rFonts w:ascii="Segoe UI Symbol" w:hAnsi="Segoe UI Symbol"/>
        </w:rPr>
        <w:t>Corporate</w:t>
      </w:r>
      <w:r w:rsidR="007E703B" w:rsidRPr="00D5087F">
        <w:rPr>
          <w:rFonts w:ascii="Segoe UI Symbol" w:hAnsi="Segoe UI Symbol"/>
        </w:rPr>
        <w:t xml:space="preserve"> </w:t>
      </w:r>
      <w:r w:rsidRPr="00D5087F">
        <w:rPr>
          <w:rFonts w:ascii="Segoe UI Symbol" w:hAnsi="Segoe UI Symbol"/>
        </w:rPr>
        <w:t>Seal</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appropriate)</w:t>
      </w:r>
    </w:p>
    <w:p w14:paraId="5F3E59AB" w14:textId="77777777" w:rsidR="005B4A5F" w:rsidRPr="00D5087F" w:rsidRDefault="005B4A5F" w:rsidP="001D5093">
      <w:pPr>
        <w:pStyle w:val="Header"/>
        <w:pBdr>
          <w:bottom w:val="none" w:sz="0" w:space="0" w:color="auto"/>
        </w:pBdr>
        <w:tabs>
          <w:tab w:val="clear" w:pos="9000"/>
        </w:tabs>
        <w:suppressAutoHyphens/>
        <w:rPr>
          <w:rStyle w:val="Table"/>
          <w:rFonts w:ascii="Segoe UI Symbol" w:hAnsi="Segoe UI Symbol"/>
          <w:spacing w:val="-2"/>
        </w:rPr>
      </w:pPr>
    </w:p>
    <w:p w14:paraId="7602D76D" w14:textId="77777777" w:rsidR="005B4A5F" w:rsidRPr="00D5087F" w:rsidRDefault="005B4A5F" w:rsidP="00D5087F">
      <w:pPr>
        <w:pStyle w:val="Heading2"/>
        <w:rPr>
          <w:rFonts w:ascii="Segoe UI Symbol" w:hAnsi="Segoe UI Symbol"/>
        </w:rPr>
      </w:pPr>
      <w:bookmarkStart w:id="794" w:name="_Toc438266926"/>
      <w:bookmarkStart w:id="795" w:name="_Toc438267900"/>
      <w:bookmarkStart w:id="796" w:name="_Toc438366668"/>
      <w:r w:rsidRPr="00D5087F">
        <w:rPr>
          <w:rFonts w:ascii="Segoe UI Symbol" w:hAnsi="Segoe UI Symbol"/>
        </w:rPr>
        <w:br w:type="page"/>
      </w:r>
      <w:bookmarkStart w:id="797" w:name="_Hlt197236115"/>
      <w:bookmarkStart w:id="798" w:name="_Toc437968902"/>
      <w:bookmarkStart w:id="799" w:name="_Toc125871322"/>
      <w:bookmarkStart w:id="800" w:name="_Toc197236058"/>
      <w:bookmarkStart w:id="801" w:name="_Toc68319426"/>
      <w:bookmarkStart w:id="802" w:name="_Toc59197212"/>
      <w:bookmarkStart w:id="803" w:name="_Toc88745229"/>
      <w:bookmarkEnd w:id="797"/>
      <w:r w:rsidRPr="00D5087F">
        <w:rPr>
          <w:rFonts w:ascii="Segoe UI Symbol" w:hAnsi="Segoe UI Symbol"/>
        </w:rPr>
        <w:lastRenderedPageBreak/>
        <w:t>Manufact</w:t>
      </w:r>
      <w:bookmarkStart w:id="804" w:name="_Hlt68319318"/>
      <w:bookmarkEnd w:id="804"/>
      <w:r w:rsidRPr="00D5087F">
        <w:rPr>
          <w:rFonts w:ascii="Segoe UI Symbol" w:hAnsi="Segoe UI Symbol"/>
        </w:rPr>
        <w:t>urer’s</w:t>
      </w:r>
      <w:r w:rsidR="007E703B" w:rsidRPr="00D5087F">
        <w:rPr>
          <w:rFonts w:ascii="Segoe UI Symbol" w:hAnsi="Segoe UI Symbol"/>
        </w:rPr>
        <w:t xml:space="preserve"> </w:t>
      </w:r>
      <w:r w:rsidRPr="00D5087F">
        <w:rPr>
          <w:rFonts w:ascii="Segoe UI Symbol" w:hAnsi="Segoe UI Symbol"/>
        </w:rPr>
        <w:t>Authorization</w:t>
      </w:r>
      <w:bookmarkEnd w:id="798"/>
      <w:bookmarkEnd w:id="799"/>
      <w:bookmarkEnd w:id="800"/>
      <w:bookmarkEnd w:id="801"/>
      <w:bookmarkEnd w:id="802"/>
      <w:bookmarkEnd w:id="803"/>
    </w:p>
    <w:p w14:paraId="660F566C" w14:textId="77777777" w:rsidR="005B4A5F" w:rsidRPr="00D5087F" w:rsidRDefault="005B4A5F" w:rsidP="001D5093">
      <w:pPr>
        <w:rPr>
          <w:rFonts w:ascii="Segoe UI Symbol" w:hAnsi="Segoe UI Symbol"/>
          <w:sz w:val="36"/>
        </w:rPr>
      </w:pPr>
    </w:p>
    <w:p w14:paraId="757367BD" w14:textId="77777777" w:rsidR="005B4A5F" w:rsidRPr="00D5087F" w:rsidRDefault="005B4A5F" w:rsidP="001D5093">
      <w:pPr>
        <w:ind w:left="720" w:hanging="720"/>
        <w:jc w:val="right"/>
        <w:rPr>
          <w:rFonts w:ascii="Segoe UI Symbol" w:hAnsi="Segoe UI Symbol"/>
        </w:rPr>
      </w:pP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i/>
        </w:rPr>
        <w:t>__________________</w:t>
      </w:r>
    </w:p>
    <w:p w14:paraId="675FBD30" w14:textId="0A8B22DB" w:rsidR="005B4A5F" w:rsidRPr="00D5087F" w:rsidRDefault="00BC22EF" w:rsidP="001D5093">
      <w:pPr>
        <w:ind w:left="720" w:hanging="720"/>
        <w:jc w:val="right"/>
        <w:rPr>
          <w:rFonts w:ascii="Segoe UI Symbol" w:hAnsi="Segoe UI Symbol"/>
        </w:rPr>
      </w:pPr>
      <w:r w:rsidRPr="00D5087F">
        <w:rPr>
          <w:rFonts w:ascii="Segoe UI Symbol" w:hAnsi="Segoe UI Symbol"/>
        </w:rPr>
        <w:t>IFB</w:t>
      </w:r>
      <w:r w:rsidR="007E703B" w:rsidRPr="00D5087F">
        <w:rPr>
          <w:rFonts w:ascii="Segoe UI Symbol" w:hAnsi="Segoe UI Symbol"/>
        </w:rPr>
        <w:t xml:space="preserve"> </w:t>
      </w:r>
      <w:r w:rsidR="005B4A5F" w:rsidRPr="00D5087F">
        <w:rPr>
          <w:rFonts w:ascii="Segoe UI Symbol" w:hAnsi="Segoe UI Symbol"/>
        </w:rPr>
        <w:t>No.:</w:t>
      </w:r>
      <w:r w:rsidR="007E703B" w:rsidRPr="00D5087F">
        <w:rPr>
          <w:rFonts w:ascii="Segoe UI Symbol" w:hAnsi="Segoe UI Symbol"/>
        </w:rPr>
        <w:t xml:space="preserve"> </w:t>
      </w:r>
      <w:r w:rsidR="005B4A5F" w:rsidRPr="00D5087F">
        <w:rPr>
          <w:rFonts w:ascii="Segoe UI Symbol" w:hAnsi="Segoe UI Symbol"/>
          <w:i/>
        </w:rPr>
        <w:t>_________________</w:t>
      </w:r>
    </w:p>
    <w:p w14:paraId="5EE9BA45" w14:textId="77777777" w:rsidR="005B4A5F" w:rsidRPr="00D5087F" w:rsidRDefault="005B4A5F" w:rsidP="001D5093">
      <w:pPr>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rPr>
        <w:t>________________________</w:t>
      </w:r>
    </w:p>
    <w:p w14:paraId="479BCF1E" w14:textId="77777777" w:rsidR="005B4A5F" w:rsidRPr="00D5087F" w:rsidRDefault="005B4A5F" w:rsidP="001D5093">
      <w:pPr>
        <w:rPr>
          <w:rFonts w:ascii="Segoe UI Symbol" w:hAnsi="Segoe UI Symbol"/>
        </w:rPr>
      </w:pPr>
      <w:r w:rsidRPr="00D5087F">
        <w:rPr>
          <w:rFonts w:ascii="Segoe UI Symbol" w:hAnsi="Segoe UI Symbol"/>
        </w:rPr>
        <w:t>WHEREAS</w:t>
      </w:r>
    </w:p>
    <w:p w14:paraId="3F659AE0" w14:textId="77777777" w:rsidR="005B4A5F" w:rsidRPr="00D5087F" w:rsidRDefault="005B4A5F" w:rsidP="001D5093">
      <w:pPr>
        <w:rPr>
          <w:rFonts w:ascii="Segoe UI Symbol" w:hAnsi="Segoe UI Symbol"/>
        </w:rPr>
      </w:pPr>
    </w:p>
    <w:p w14:paraId="37F34936"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i/>
        </w:rPr>
        <w:t>___________________,</w:t>
      </w:r>
      <w:r w:rsidR="007E703B" w:rsidRPr="00D5087F">
        <w:rPr>
          <w:rFonts w:ascii="Segoe UI Symbol" w:hAnsi="Segoe UI Symbol"/>
        </w:rPr>
        <w:t xml:space="preserve"> </w:t>
      </w:r>
      <w:r w:rsidRPr="00D5087F">
        <w:rPr>
          <w:rFonts w:ascii="Segoe UI Symbol" w:hAnsi="Segoe UI Symbol"/>
        </w:rPr>
        <w:t>who</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official</w:t>
      </w:r>
      <w:r w:rsidR="007E703B" w:rsidRPr="00D5087F">
        <w:rPr>
          <w:rFonts w:ascii="Segoe UI Symbol" w:hAnsi="Segoe UI Symbol"/>
        </w:rPr>
        <w:t xml:space="preserve"> </w:t>
      </w:r>
      <w:r w:rsidRPr="00D5087F">
        <w:rPr>
          <w:rFonts w:ascii="Segoe UI Symbol" w:hAnsi="Segoe UI Symbol"/>
        </w:rPr>
        <w:t>manufacturers</w:t>
      </w:r>
      <w:r w:rsidR="007E703B" w:rsidRPr="00D5087F">
        <w:rPr>
          <w:rFonts w:ascii="Segoe UI Symbol" w:hAnsi="Segoe UI Symbol"/>
        </w:rPr>
        <w:t xml:space="preserve"> </w:t>
      </w:r>
      <w:r w:rsidRPr="00D5087F">
        <w:rPr>
          <w:rFonts w:ascii="Segoe UI Symbol" w:hAnsi="Segoe UI Symbol"/>
        </w:rPr>
        <w:t>of</w:t>
      </w:r>
      <w:r w:rsidRPr="00D5087F">
        <w:rPr>
          <w:rFonts w:ascii="Segoe UI Symbol" w:hAnsi="Segoe UI Symbol"/>
          <w:i/>
        </w:rPr>
        <w:t>____________________,</w:t>
      </w:r>
      <w:r w:rsidR="007E703B" w:rsidRPr="00D5087F">
        <w:rPr>
          <w:rFonts w:ascii="Segoe UI Symbol" w:hAnsi="Segoe UI Symbol"/>
        </w:rPr>
        <w:t xml:space="preserve"> </w:t>
      </w:r>
      <w:r w:rsidRPr="00D5087F">
        <w:rPr>
          <w:rFonts w:ascii="Segoe UI Symbol" w:hAnsi="Segoe UI Symbol"/>
        </w:rPr>
        <w:t>having</w:t>
      </w:r>
      <w:r w:rsidR="007E703B" w:rsidRPr="00D5087F">
        <w:rPr>
          <w:rFonts w:ascii="Segoe UI Symbol" w:hAnsi="Segoe UI Symbol"/>
        </w:rPr>
        <w:t xml:space="preserve"> </w:t>
      </w:r>
      <w:r w:rsidRPr="00D5087F">
        <w:rPr>
          <w:rFonts w:ascii="Segoe UI Symbol" w:hAnsi="Segoe UI Symbol"/>
        </w:rPr>
        <w:t>factories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_____________________,</w:t>
      </w:r>
      <w:r w:rsidR="007E703B" w:rsidRPr="00D5087F">
        <w:rPr>
          <w:rFonts w:ascii="Segoe UI Symbol" w:hAnsi="Segoe UI Symbol"/>
        </w:rPr>
        <w:t xml:space="preserve"> </w:t>
      </w:r>
      <w:r w:rsidRPr="00D5087F">
        <w:rPr>
          <w:rFonts w:ascii="Segoe UI Symbol" w:hAnsi="Segoe UI Symbol"/>
        </w:rPr>
        <w:t>do</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authorize</w:t>
      </w:r>
      <w:r w:rsidR="007E703B" w:rsidRPr="00D5087F">
        <w:rPr>
          <w:rFonts w:ascii="Segoe UI Symbol" w:hAnsi="Segoe UI Symbol"/>
        </w:rPr>
        <w:t xml:space="preserve"> </w:t>
      </w:r>
      <w:r w:rsidRPr="00D5087F">
        <w:rPr>
          <w:rFonts w:ascii="Segoe UI Symbol" w:hAnsi="Segoe UI Symbol"/>
          <w:i/>
        </w:rPr>
        <w:t>______________________</w:t>
      </w:r>
      <w:r w:rsidR="007E703B" w:rsidRPr="00D5087F">
        <w:rPr>
          <w:rFonts w:ascii="Segoe UI Symbol" w:hAnsi="Segoe UI Symbol"/>
          <w:i/>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submit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006A7A5A" w:rsidRPr="00D5087F">
        <w:rPr>
          <w:rFonts w:ascii="Segoe UI Symbol" w:hAnsi="Segoe UI Symbol"/>
        </w:rPr>
        <w:t>B</w:t>
      </w:r>
      <w:r w:rsidR="001312E1" w:rsidRPr="00D5087F">
        <w:rPr>
          <w:rFonts w:ascii="Segoe UI Symbol" w:hAnsi="Segoe UI Symbol"/>
        </w:rPr>
        <w:t>id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purpose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provide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goods,</w:t>
      </w:r>
      <w:r w:rsidR="007E703B" w:rsidRPr="00D5087F">
        <w:rPr>
          <w:rFonts w:ascii="Segoe UI Symbol" w:hAnsi="Segoe UI Symbol"/>
        </w:rPr>
        <w:t xml:space="preserve"> </w:t>
      </w:r>
      <w:r w:rsidRPr="00D5087F">
        <w:rPr>
          <w:rFonts w:ascii="Segoe UI Symbol" w:hAnsi="Segoe UI Symbol"/>
        </w:rPr>
        <w:t>manufactured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iCs/>
        </w:rPr>
        <w:t>us</w:t>
      </w:r>
      <w:r w:rsidR="007E703B" w:rsidRPr="00D5087F">
        <w:rPr>
          <w:rFonts w:ascii="Segoe UI Symbol" w:hAnsi="Segoe UI Symbol"/>
          <w:iCs/>
        </w:rPr>
        <w:t xml:space="preserve"> </w:t>
      </w:r>
      <w:r w:rsidRPr="00D5087F">
        <w:rPr>
          <w:rFonts w:ascii="Segoe UI Symbol" w:hAnsi="Segoe UI Symbol"/>
          <w:i/>
        </w:rPr>
        <w:t>_______________________,</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subsequently</w:t>
      </w:r>
      <w:r w:rsidR="007E703B" w:rsidRPr="00D5087F">
        <w:rPr>
          <w:rFonts w:ascii="Segoe UI Symbol" w:hAnsi="Segoe UI Symbol"/>
        </w:rPr>
        <w:t xml:space="preserve"> </w:t>
      </w:r>
      <w:r w:rsidRPr="00D5087F">
        <w:rPr>
          <w:rFonts w:ascii="Segoe UI Symbol" w:hAnsi="Segoe UI Symbol"/>
        </w:rPr>
        <w:t>negotiate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sign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0B4C5B30" w14:textId="77777777" w:rsidR="005B4A5F" w:rsidRPr="00D5087F" w:rsidRDefault="005B4A5F" w:rsidP="001D5093">
      <w:pPr>
        <w:rPr>
          <w:rFonts w:ascii="Segoe UI Symbol" w:hAnsi="Segoe UI Symbol"/>
        </w:rPr>
      </w:pPr>
    </w:p>
    <w:p w14:paraId="0B52E741"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extend</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full</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warranty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27</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respect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goods</w:t>
      </w:r>
      <w:r w:rsidR="007E703B" w:rsidRPr="00D5087F">
        <w:rPr>
          <w:rFonts w:ascii="Segoe UI Symbol" w:hAnsi="Segoe UI Symbol"/>
        </w:rPr>
        <w:t xml:space="preserve"> </w:t>
      </w:r>
      <w:r w:rsidRPr="00D5087F">
        <w:rPr>
          <w:rFonts w:ascii="Segoe UI Symbol" w:hAnsi="Segoe UI Symbol"/>
        </w:rPr>
        <w:t>offered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firm.</w:t>
      </w:r>
    </w:p>
    <w:p w14:paraId="067E5F8A" w14:textId="77777777" w:rsidR="005B4A5F" w:rsidRPr="00D5087F" w:rsidRDefault="005B4A5F" w:rsidP="001D5093">
      <w:pPr>
        <w:rPr>
          <w:rFonts w:ascii="Segoe UI Symbol" w:hAnsi="Segoe UI Symbol"/>
        </w:rPr>
      </w:pPr>
    </w:p>
    <w:p w14:paraId="3923EA14" w14:textId="77777777" w:rsidR="005B4A5F" w:rsidRPr="00D5087F" w:rsidRDefault="005B4A5F" w:rsidP="001D5093">
      <w:pPr>
        <w:rPr>
          <w:rFonts w:ascii="Segoe UI Symbol" w:hAnsi="Segoe UI Symbol"/>
        </w:rPr>
      </w:pP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i/>
          <w:iCs/>
        </w:rPr>
        <w:t>_______________________________________</w:t>
      </w:r>
    </w:p>
    <w:p w14:paraId="31D7DCE7" w14:textId="77777777" w:rsidR="005B4A5F" w:rsidRPr="00D5087F" w:rsidRDefault="005B4A5F" w:rsidP="001D5093">
      <w:pPr>
        <w:rPr>
          <w:rFonts w:ascii="Segoe UI Symbol" w:hAnsi="Segoe UI Symbol"/>
        </w:rPr>
      </w:pPr>
    </w:p>
    <w:p w14:paraId="41426960" w14:textId="77777777" w:rsidR="005B4A5F" w:rsidRPr="00D5087F" w:rsidRDefault="005B4A5F" w:rsidP="001D5093">
      <w:pPr>
        <w:rPr>
          <w:rFonts w:ascii="Segoe UI Symbol" w:hAnsi="Segoe UI Symbol"/>
        </w:rPr>
      </w:pPr>
    </w:p>
    <w:p w14:paraId="2BD17173"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iCs/>
        </w:rPr>
        <w:t>______________________________________</w:t>
      </w:r>
      <w:r w:rsidRPr="00D5087F">
        <w:rPr>
          <w:rFonts w:ascii="Segoe UI Symbol" w:hAnsi="Segoe UI Symbol"/>
        </w:rPr>
        <w:tab/>
      </w:r>
    </w:p>
    <w:p w14:paraId="1CFA1FFF" w14:textId="77777777" w:rsidR="005B4A5F" w:rsidRPr="00D5087F" w:rsidRDefault="005B4A5F" w:rsidP="001D5093">
      <w:pPr>
        <w:rPr>
          <w:rFonts w:ascii="Segoe UI Symbol" w:hAnsi="Segoe UI Symbol"/>
        </w:rPr>
      </w:pPr>
    </w:p>
    <w:p w14:paraId="42AA3D99" w14:textId="77777777" w:rsidR="005B4A5F" w:rsidRPr="00D5087F" w:rsidRDefault="005B4A5F" w:rsidP="001D5093">
      <w:pPr>
        <w:rPr>
          <w:rFonts w:ascii="Segoe UI Symbol" w:hAnsi="Segoe UI Symbol"/>
        </w:rPr>
      </w:pPr>
      <w:proofErr w:type="gramStart"/>
      <w:r w:rsidRPr="00D5087F">
        <w:rPr>
          <w:rFonts w:ascii="Segoe UI Symbol" w:hAnsi="Segoe UI Symbol"/>
        </w:rPr>
        <w:t>Title:</w:t>
      </w:r>
      <w:r w:rsidRPr="00D5087F">
        <w:rPr>
          <w:rFonts w:ascii="Segoe UI Symbol" w:hAnsi="Segoe UI Symbol"/>
          <w:i/>
          <w:iCs/>
        </w:rPr>
        <w:t>_</w:t>
      </w:r>
      <w:proofErr w:type="gramEnd"/>
      <w:r w:rsidRPr="00D5087F">
        <w:rPr>
          <w:rFonts w:ascii="Segoe UI Symbol" w:hAnsi="Segoe UI Symbol"/>
          <w:i/>
          <w:iCs/>
        </w:rPr>
        <w:t>_____________________________________</w:t>
      </w:r>
    </w:p>
    <w:p w14:paraId="1809E6C2" w14:textId="77777777" w:rsidR="005B4A5F" w:rsidRPr="00D5087F" w:rsidRDefault="005B4A5F" w:rsidP="001D5093">
      <w:pPr>
        <w:rPr>
          <w:rFonts w:ascii="Segoe UI Symbol" w:hAnsi="Segoe UI Symbol"/>
        </w:rPr>
      </w:pPr>
    </w:p>
    <w:p w14:paraId="4EE66197" w14:textId="77777777" w:rsidR="005B4A5F" w:rsidRPr="00D5087F" w:rsidRDefault="005B4A5F" w:rsidP="001D5093">
      <w:pPr>
        <w:jc w:val="left"/>
        <w:rPr>
          <w:rFonts w:ascii="Segoe UI Symbol" w:hAnsi="Segoe UI Symbol"/>
        </w:rPr>
      </w:pP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sign</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Authorization</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behalf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iCs/>
        </w:rPr>
        <w:t>______________________________________</w:t>
      </w:r>
    </w:p>
    <w:p w14:paraId="773AB1C6" w14:textId="77777777" w:rsidR="005B4A5F" w:rsidRPr="00D5087F" w:rsidRDefault="005B4A5F" w:rsidP="001D5093">
      <w:pPr>
        <w:rPr>
          <w:rFonts w:ascii="Segoe UI Symbol" w:hAnsi="Segoe UI Symbol"/>
        </w:rPr>
      </w:pPr>
    </w:p>
    <w:p w14:paraId="21C2E38E" w14:textId="77777777" w:rsidR="001409DE" w:rsidRPr="00D5087F" w:rsidRDefault="005B4A5F" w:rsidP="001D5093">
      <w:pPr>
        <w:rPr>
          <w:rFonts w:ascii="Segoe UI Symbol" w:hAnsi="Segoe UI Symbol"/>
        </w:rPr>
      </w:pP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____________</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__________________,</w:t>
      </w:r>
      <w:r w:rsidR="007E703B" w:rsidRPr="00D5087F">
        <w:rPr>
          <w:rFonts w:ascii="Segoe UI Symbol" w:hAnsi="Segoe UI Symbol"/>
        </w:rPr>
        <w:t xml:space="preserve"> </w:t>
      </w:r>
      <w:r w:rsidRPr="00D5087F">
        <w:rPr>
          <w:rFonts w:ascii="Segoe UI Symbol" w:hAnsi="Segoe UI Symbol"/>
        </w:rPr>
        <w:t>_______</w:t>
      </w:r>
      <w:r w:rsidR="007E703B" w:rsidRPr="00D5087F">
        <w:rPr>
          <w:rFonts w:ascii="Segoe UI Symbol" w:hAnsi="Segoe UI Symbol"/>
        </w:rPr>
        <w:t xml:space="preserve"> </w:t>
      </w:r>
    </w:p>
    <w:bookmarkEnd w:id="432"/>
    <w:p w14:paraId="4CA08458" w14:textId="77777777" w:rsidR="001409DE" w:rsidRPr="00D5087F" w:rsidRDefault="001409DE" w:rsidP="001D5093">
      <w:pPr>
        <w:rPr>
          <w:rFonts w:ascii="Segoe UI Symbol" w:hAnsi="Segoe UI Symbol"/>
        </w:rPr>
        <w:sectPr w:rsidR="001409DE" w:rsidRPr="00D5087F" w:rsidSect="002A2E66">
          <w:footnotePr>
            <w:numRestart w:val="eachSect"/>
          </w:footnotePr>
          <w:type w:val="continuous"/>
          <w:pgSz w:w="12240" w:h="15840" w:code="1"/>
          <w:pgMar w:top="1440" w:right="1440" w:bottom="1440" w:left="1800" w:header="720" w:footer="720" w:gutter="0"/>
          <w:cols w:space="720"/>
          <w:docGrid w:linePitch="326"/>
        </w:sectPr>
      </w:pPr>
    </w:p>
    <w:p w14:paraId="63B619DB" w14:textId="77777777" w:rsidR="00E3613C" w:rsidRDefault="00E3613C" w:rsidP="00D5087F">
      <w:pPr>
        <w:tabs>
          <w:tab w:val="right" w:leader="underscore" w:pos="9360"/>
        </w:tabs>
        <w:ind w:right="-421"/>
        <w:jc w:val="center"/>
        <w:outlineLvl w:val="0"/>
        <w:rPr>
          <w:rFonts w:ascii="Segoe UI Symbol" w:hAnsi="Segoe UI Symbol"/>
          <w:b/>
          <w:sz w:val="40"/>
          <w:szCs w:val="40"/>
        </w:rPr>
      </w:pPr>
      <w:bookmarkStart w:id="805" w:name="_Hlt158620726"/>
      <w:bookmarkStart w:id="806" w:name="_Toc433184866"/>
      <w:bookmarkStart w:id="807" w:name="_Toc41971245"/>
      <w:bookmarkStart w:id="808" w:name="_Toc125954069"/>
      <w:bookmarkStart w:id="809" w:name="_Toc197840924"/>
      <w:bookmarkStart w:id="810" w:name="_Toc59197213"/>
      <w:bookmarkStart w:id="811" w:name="_Hlk42519392"/>
      <w:bookmarkStart w:id="812" w:name="_Hlk42521324"/>
      <w:bookmarkEnd w:id="805"/>
    </w:p>
    <w:p w14:paraId="7910D8C1" w14:textId="01242BEF" w:rsidR="005B4A5F" w:rsidRPr="00D5087F" w:rsidRDefault="005B4A5F" w:rsidP="00D5087F">
      <w:pPr>
        <w:tabs>
          <w:tab w:val="right" w:leader="underscore" w:pos="9360"/>
        </w:tabs>
        <w:ind w:right="-421"/>
        <w:jc w:val="center"/>
        <w:outlineLvl w:val="0"/>
        <w:rPr>
          <w:rFonts w:ascii="Segoe UI Symbol" w:hAnsi="Segoe UI Symbol"/>
          <w:sz w:val="40"/>
          <w:szCs w:val="40"/>
        </w:rPr>
      </w:pPr>
      <w:r w:rsidRPr="00D5087F">
        <w:rPr>
          <w:rFonts w:ascii="Segoe UI Symbol" w:hAnsi="Segoe UI Symbol"/>
          <w:b/>
          <w:sz w:val="40"/>
          <w:szCs w:val="40"/>
        </w:rPr>
        <w:lastRenderedPageBreak/>
        <w:t>Section</w:t>
      </w:r>
      <w:r w:rsidR="007E703B" w:rsidRPr="00D5087F">
        <w:rPr>
          <w:rFonts w:ascii="Segoe UI Symbol" w:hAnsi="Segoe UI Symbol"/>
          <w:b/>
          <w:sz w:val="40"/>
          <w:szCs w:val="40"/>
        </w:rPr>
        <w:t xml:space="preserve"> </w:t>
      </w:r>
      <w:r w:rsidRPr="00D5087F">
        <w:rPr>
          <w:rFonts w:ascii="Segoe UI Symbol" w:hAnsi="Segoe UI Symbol"/>
          <w:b/>
          <w:sz w:val="40"/>
          <w:szCs w:val="40"/>
        </w:rPr>
        <w:t>V</w:t>
      </w:r>
      <w:r w:rsidR="007E703B" w:rsidRPr="00D5087F">
        <w:rPr>
          <w:rFonts w:ascii="Segoe UI Symbol" w:hAnsi="Segoe UI Symbol"/>
          <w:b/>
          <w:sz w:val="40"/>
          <w:szCs w:val="40"/>
        </w:rPr>
        <w:t xml:space="preserve"> </w:t>
      </w:r>
      <w:r w:rsidR="00593E62" w:rsidRPr="00D5087F">
        <w:rPr>
          <w:rFonts w:ascii="Segoe UI Symbol" w:hAnsi="Segoe UI Symbol"/>
          <w:b/>
          <w:sz w:val="40"/>
          <w:szCs w:val="40"/>
        </w:rPr>
        <w:t>-</w:t>
      </w:r>
      <w:r w:rsidR="00E9708A" w:rsidRPr="00D5087F">
        <w:rPr>
          <w:rFonts w:ascii="Segoe UI Symbol" w:hAnsi="Segoe UI Symbol"/>
          <w:b/>
          <w:sz w:val="40"/>
          <w:szCs w:val="40"/>
        </w:rPr>
        <w:t xml:space="preserve"> </w:t>
      </w:r>
      <w:r w:rsidRPr="00D5087F">
        <w:rPr>
          <w:rFonts w:ascii="Segoe UI Symbol" w:hAnsi="Segoe UI Symbol"/>
          <w:b/>
          <w:sz w:val="40"/>
          <w:szCs w:val="40"/>
        </w:rPr>
        <w:t>Eligible</w:t>
      </w:r>
      <w:r w:rsidR="007E703B" w:rsidRPr="00D5087F">
        <w:rPr>
          <w:rFonts w:ascii="Segoe UI Symbol" w:hAnsi="Segoe UI Symbol"/>
          <w:b/>
          <w:sz w:val="40"/>
          <w:szCs w:val="40"/>
        </w:rPr>
        <w:t xml:space="preserve"> </w:t>
      </w:r>
      <w:r w:rsidRPr="00D5087F">
        <w:rPr>
          <w:rFonts w:ascii="Segoe UI Symbol" w:hAnsi="Segoe UI Symbol"/>
          <w:b/>
          <w:sz w:val="40"/>
          <w:szCs w:val="40"/>
        </w:rPr>
        <w:t>Countries</w:t>
      </w:r>
      <w:bookmarkEnd w:id="794"/>
      <w:bookmarkEnd w:id="795"/>
      <w:bookmarkEnd w:id="796"/>
      <w:bookmarkEnd w:id="806"/>
      <w:bookmarkEnd w:id="807"/>
      <w:bookmarkEnd w:id="808"/>
      <w:bookmarkEnd w:id="809"/>
      <w:bookmarkEnd w:id="810"/>
    </w:p>
    <w:p w14:paraId="16586764" w14:textId="77777777" w:rsidR="005B4A5F" w:rsidRPr="00D5087F" w:rsidRDefault="005B4A5F" w:rsidP="0022176F">
      <w:pPr>
        <w:rPr>
          <w:rFonts w:ascii="Segoe UI Symbol" w:hAnsi="Segoe UI Symbol"/>
          <w:b/>
        </w:rPr>
      </w:pPr>
    </w:p>
    <w:p w14:paraId="588323CB" w14:textId="6145323B" w:rsidR="005B4A5F" w:rsidRPr="00D5087F" w:rsidRDefault="005B4A5F" w:rsidP="001D5093">
      <w:pPr>
        <w:jc w:val="center"/>
        <w:rPr>
          <w:rFonts w:ascii="Segoe UI Symbol" w:hAnsi="Segoe UI Symbol"/>
          <w:b/>
        </w:rPr>
      </w:pPr>
      <w:r w:rsidRPr="00D5087F">
        <w:rPr>
          <w:rFonts w:ascii="Segoe UI Symbol" w:hAnsi="Segoe UI Symbol"/>
          <w:b/>
        </w:rPr>
        <w:t>Eligibility</w:t>
      </w:r>
      <w:r w:rsidR="007E703B" w:rsidRPr="00D5087F">
        <w:rPr>
          <w:rFonts w:ascii="Segoe UI Symbol" w:hAnsi="Segoe UI Symbol"/>
          <w:b/>
        </w:rPr>
        <w:t xml:space="preserve"> </w:t>
      </w:r>
      <w:r w:rsidRPr="00D5087F">
        <w:rPr>
          <w:rFonts w:ascii="Segoe UI Symbol" w:hAnsi="Segoe UI Symbol"/>
          <w:b/>
        </w:rPr>
        <w:t>for</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Provision</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Goods,</w:t>
      </w:r>
      <w:r w:rsidR="007E703B" w:rsidRPr="00D5087F">
        <w:rPr>
          <w:rFonts w:ascii="Segoe UI Symbol" w:hAnsi="Segoe UI Symbol"/>
          <w:b/>
        </w:rPr>
        <w:t xml:space="preserve"> </w:t>
      </w:r>
      <w:r w:rsidRPr="00D5087F">
        <w:rPr>
          <w:rFonts w:ascii="Segoe UI Symbol" w:hAnsi="Segoe UI Symbol"/>
          <w:b/>
        </w:rPr>
        <w:t>Works</w:t>
      </w:r>
      <w:r w:rsidR="007E703B" w:rsidRPr="00D5087F">
        <w:rPr>
          <w:rFonts w:ascii="Segoe UI Symbol" w:hAnsi="Segoe UI Symbol"/>
          <w:b/>
        </w:rPr>
        <w:t xml:space="preserve"> </w:t>
      </w:r>
      <w:r w:rsidRPr="00D5087F">
        <w:rPr>
          <w:rFonts w:ascii="Segoe UI Symbol" w:hAnsi="Segoe UI Symbol"/>
          <w:b/>
        </w:rPr>
        <w:t>and</w:t>
      </w:r>
      <w:r w:rsidR="007E703B" w:rsidRPr="00D5087F">
        <w:rPr>
          <w:rFonts w:ascii="Segoe UI Symbol" w:hAnsi="Segoe UI Symbol"/>
          <w:b/>
        </w:rPr>
        <w:t xml:space="preserve"> </w:t>
      </w:r>
      <w:r w:rsidRPr="00D5087F">
        <w:rPr>
          <w:rFonts w:ascii="Segoe UI Symbol" w:hAnsi="Segoe UI Symbol"/>
          <w:b/>
        </w:rPr>
        <w:t>Non</w:t>
      </w:r>
      <w:r w:rsidR="00733470" w:rsidRPr="00D5087F">
        <w:rPr>
          <w:rFonts w:ascii="Segoe UI Symbol" w:hAnsi="Segoe UI Symbol"/>
          <w:b/>
        </w:rPr>
        <w:t>-</w:t>
      </w:r>
      <w:r w:rsidRPr="00D5087F">
        <w:rPr>
          <w:rFonts w:ascii="Segoe UI Symbol" w:hAnsi="Segoe UI Symbol"/>
          <w:b/>
        </w:rPr>
        <w:t>Consulting</w:t>
      </w:r>
      <w:r w:rsidR="007E703B" w:rsidRPr="00D5087F">
        <w:rPr>
          <w:rFonts w:ascii="Segoe UI Symbol" w:hAnsi="Segoe UI Symbol"/>
          <w:b/>
        </w:rPr>
        <w:t xml:space="preserve"> </w:t>
      </w:r>
      <w:r w:rsidRPr="00D5087F">
        <w:rPr>
          <w:rFonts w:ascii="Segoe UI Symbol" w:hAnsi="Segoe UI Symbol"/>
          <w:b/>
        </w:rPr>
        <w:t>Services</w:t>
      </w:r>
      <w:r w:rsidR="007E703B" w:rsidRPr="00D5087F">
        <w:rPr>
          <w:rFonts w:ascii="Segoe UI Symbol" w:hAnsi="Segoe UI Symbol"/>
          <w:b/>
        </w:rPr>
        <w:t xml:space="preserve"> </w:t>
      </w:r>
      <w:r w:rsidRPr="00D5087F">
        <w:rPr>
          <w:rFonts w:ascii="Segoe UI Symbol" w:hAnsi="Segoe UI Symbol"/>
          <w:b/>
        </w:rPr>
        <w:t>in</w:t>
      </w:r>
      <w:r w:rsidR="007E703B" w:rsidRPr="00D5087F">
        <w:rPr>
          <w:rFonts w:ascii="Segoe UI Symbol" w:hAnsi="Segoe UI Symbol"/>
          <w:b/>
        </w:rPr>
        <w:t xml:space="preserve"> </w:t>
      </w:r>
      <w:r w:rsidRPr="00D5087F">
        <w:rPr>
          <w:rFonts w:ascii="Segoe UI Symbol" w:hAnsi="Segoe UI Symbol"/>
          <w:b/>
        </w:rPr>
        <w:br/>
        <w:t>Bank-Financed</w:t>
      </w:r>
      <w:r w:rsidR="007E703B" w:rsidRPr="00D5087F">
        <w:rPr>
          <w:rFonts w:ascii="Segoe UI Symbol" w:hAnsi="Segoe UI Symbol"/>
          <w:b/>
        </w:rPr>
        <w:t xml:space="preserve"> </w:t>
      </w:r>
      <w:r w:rsidRPr="00D5087F">
        <w:rPr>
          <w:rFonts w:ascii="Segoe UI Symbol" w:hAnsi="Segoe UI Symbol"/>
          <w:b/>
        </w:rPr>
        <w:t>Procurement</w:t>
      </w:r>
    </w:p>
    <w:p w14:paraId="3A0112FD" w14:textId="77777777" w:rsidR="005B4A5F" w:rsidRPr="00D5087F" w:rsidRDefault="005B4A5F" w:rsidP="001D5093">
      <w:pPr>
        <w:jc w:val="center"/>
        <w:rPr>
          <w:rFonts w:ascii="Segoe UI Symbol" w:hAnsi="Segoe UI Symbol"/>
        </w:rPr>
      </w:pPr>
    </w:p>
    <w:p w14:paraId="328B0BDB" w14:textId="77777777" w:rsidR="00ED5919" w:rsidRPr="00383BBF" w:rsidRDefault="00ED5919" w:rsidP="002D6580">
      <w:pPr>
        <w:numPr>
          <w:ilvl w:val="0"/>
          <w:numId w:val="129"/>
        </w:numPr>
        <w:spacing w:after="0"/>
        <w:ind w:left="284" w:right="0"/>
        <w:rPr>
          <w:rFonts w:ascii="Segoe UI Symbol" w:hAnsi="Segoe UI Symbol"/>
          <w:b/>
          <w:bCs/>
        </w:rPr>
      </w:pPr>
      <w:bookmarkStart w:id="813" w:name="_Hlk42456116"/>
      <w:r w:rsidRPr="00383BBF">
        <w:rPr>
          <w:rFonts w:ascii="Segoe UI Symbol" w:hAnsi="Segoe UI Symbol"/>
          <w:b/>
          <w:bCs/>
        </w:rPr>
        <w:t>Provisions under Section 5 “Eligibility” of the Procurement Policy for Bank Group Funded Operations and Chapter A2 of the Operations Procurement Manual under Procurement Framework of the African Development Bank</w:t>
      </w:r>
    </w:p>
    <w:p w14:paraId="1B52AE26" w14:textId="77777777" w:rsidR="00ED5919" w:rsidRPr="00D5087F" w:rsidRDefault="00ED5919" w:rsidP="00383BBF">
      <w:pPr>
        <w:spacing w:after="0"/>
        <w:ind w:left="720" w:right="-11"/>
        <w:rPr>
          <w:rFonts w:ascii="Segoe UI Symbol" w:hAnsi="Segoe UI Symbol"/>
        </w:rPr>
      </w:pPr>
    </w:p>
    <w:p w14:paraId="7B64537D" w14:textId="6D87502D" w:rsidR="00ED5919" w:rsidRPr="00D5087F" w:rsidRDefault="00ED5919" w:rsidP="00ED5919">
      <w:pPr>
        <w:rPr>
          <w:rFonts w:ascii="Segoe UI Symbol" w:hAnsi="Segoe UI Symbol"/>
        </w:rPr>
      </w:pPr>
      <w:r w:rsidRPr="00D5087F">
        <w:rPr>
          <w:rFonts w:ascii="Segoe UI Symbol" w:hAnsi="Segoe UI Symbol"/>
        </w:rPr>
        <w:t>The African Development Fund</w:t>
      </w:r>
      <w:r w:rsidR="00C21ED5" w:rsidRPr="00D5087F">
        <w:rPr>
          <w:rFonts w:ascii="Segoe UI Symbol" w:hAnsi="Segoe UI Symbol"/>
        </w:rPr>
        <w:t xml:space="preserve"> (ADF)</w:t>
      </w:r>
      <w:r w:rsidRPr="00D5087F">
        <w:rPr>
          <w:rFonts w:ascii="Segoe UI Symbol" w:hAnsi="Segoe UI Symbol"/>
        </w:rPr>
        <w:t xml:space="preserve"> permits firms and individuals from all countries to offer goods, works and services for ADF funded projects. However, t</w:t>
      </w:r>
      <w:r w:rsidRPr="00D5087F">
        <w:rPr>
          <w:rFonts w:ascii="Segoe UI Symbol" w:hAnsi="Segoe UI Symbol"/>
          <w:color w:val="000000"/>
        </w:rPr>
        <w:t xml:space="preserve">he proceeds of any Financing undertaken in the operations of the African Development Bank </w:t>
      </w:r>
      <w:r w:rsidR="00C21ED5" w:rsidRPr="00D5087F">
        <w:rPr>
          <w:rFonts w:ascii="Segoe UI Symbol" w:hAnsi="Segoe UI Symbol"/>
        </w:rPr>
        <w:t xml:space="preserve">(ADB) </w:t>
      </w:r>
      <w:r w:rsidRPr="00D5087F">
        <w:rPr>
          <w:rFonts w:ascii="Segoe UI Symbol" w:hAnsi="Segoe UI Symbol"/>
          <w:color w:val="000000"/>
        </w:rPr>
        <w:t xml:space="preserve">and the Nigeria Trust Fund </w:t>
      </w:r>
      <w:r w:rsidR="00C21ED5" w:rsidRPr="00D5087F">
        <w:rPr>
          <w:rFonts w:ascii="Segoe UI Symbol" w:hAnsi="Segoe UI Symbol"/>
          <w:color w:val="000000"/>
        </w:rPr>
        <w:t xml:space="preserve">(NTF) </w:t>
      </w:r>
      <w:r w:rsidRPr="00D5087F">
        <w:rPr>
          <w:rFonts w:ascii="Segoe UI Symbol" w:hAnsi="Segoe UI Symbol"/>
          <w:color w:val="000000"/>
        </w:rPr>
        <w:t>shall be used for procurement of goods and works, including the related services, provided by bidders from Eligible</w:t>
      </w:r>
      <w:r w:rsidR="00E3613C" w:rsidRPr="00D5087F">
        <w:rPr>
          <w:rStyle w:val="FootnoteReference"/>
          <w:rFonts w:ascii="Segoe UI Symbol" w:hAnsi="Segoe UI Symbol"/>
          <w:color w:val="000000"/>
        </w:rPr>
        <w:footnoteReference w:id="18"/>
      </w:r>
      <w:r w:rsidR="00E3613C">
        <w:rPr>
          <w:rFonts w:ascii="Segoe UI Symbol" w:hAnsi="Segoe UI Symbol"/>
          <w:color w:val="000000"/>
        </w:rPr>
        <w:t xml:space="preserve"> </w:t>
      </w:r>
      <w:r w:rsidRPr="00D5087F">
        <w:rPr>
          <w:rFonts w:ascii="Segoe UI Symbol" w:hAnsi="Segoe UI Symbol"/>
          <w:color w:val="000000"/>
        </w:rPr>
        <w:t>Countries.</w:t>
      </w:r>
      <w:r w:rsidRPr="00D5087F">
        <w:rPr>
          <w:rStyle w:val="FootnoteReference"/>
          <w:rFonts w:ascii="Segoe UI Symbol" w:hAnsi="Segoe UI Symbol"/>
        </w:rPr>
        <w:footnoteReference w:id="19"/>
      </w:r>
      <w:r w:rsidRPr="00D5087F">
        <w:rPr>
          <w:rFonts w:ascii="Segoe UI Symbol" w:hAnsi="Segoe UI Symbol"/>
          <w:color w:val="000000"/>
        </w:rPr>
        <w:t xml:space="preserve"> 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0C8A8693" w14:textId="77777777" w:rsidR="00ED5919" w:rsidRPr="00383BBF" w:rsidRDefault="00ED5919" w:rsidP="002D6580">
      <w:pPr>
        <w:numPr>
          <w:ilvl w:val="0"/>
          <w:numId w:val="129"/>
        </w:numPr>
        <w:spacing w:after="0"/>
        <w:ind w:left="426" w:right="0" w:hanging="426"/>
        <w:rPr>
          <w:rFonts w:ascii="Segoe UI Symbol" w:hAnsi="Segoe UI Symbol"/>
          <w:b/>
          <w:iCs/>
        </w:rPr>
      </w:pPr>
      <w:r w:rsidRPr="00383BBF">
        <w:rPr>
          <w:rFonts w:ascii="Segoe UI Symbol" w:hAnsi="Segoe UI Symbol"/>
          <w:b/>
          <w:iCs/>
        </w:rPr>
        <w:t>Rules and Procedures for Procurement of Goods and Works</w:t>
      </w:r>
    </w:p>
    <w:p w14:paraId="39596E80" w14:textId="77777777" w:rsidR="00ED5919" w:rsidRPr="00D5087F" w:rsidRDefault="00ED5919" w:rsidP="001B3F90">
      <w:pPr>
        <w:spacing w:after="0"/>
        <w:ind w:right="-11"/>
        <w:rPr>
          <w:rFonts w:ascii="Segoe UI Symbol" w:hAnsi="Segoe UI Symbol"/>
        </w:rPr>
      </w:pPr>
    </w:p>
    <w:p w14:paraId="36F0E7B6" w14:textId="6E23127A" w:rsidR="00ED5919" w:rsidRDefault="00ED5919" w:rsidP="001B3F90">
      <w:pPr>
        <w:pStyle w:val="Head20"/>
        <w:spacing w:before="0" w:after="0"/>
        <w:rPr>
          <w:rFonts w:ascii="Segoe UI Symbol" w:hAnsi="Segoe UI Symbol"/>
        </w:rPr>
      </w:pPr>
      <w:r w:rsidRPr="00D5087F">
        <w:rPr>
          <w:rFonts w:ascii="Segoe UI Symbol" w:hAnsi="Segoe UI Symbol"/>
        </w:rPr>
        <w:t>Overview</w:t>
      </w:r>
    </w:p>
    <w:p w14:paraId="5288C183" w14:textId="77777777" w:rsidR="001B3F90" w:rsidRPr="00D5087F" w:rsidRDefault="001B3F90" w:rsidP="001B3F90">
      <w:pPr>
        <w:pStyle w:val="Head20"/>
        <w:spacing w:before="0" w:after="0"/>
        <w:rPr>
          <w:rFonts w:ascii="Segoe UI Symbol" w:hAnsi="Segoe UI Symbol"/>
        </w:rPr>
      </w:pPr>
    </w:p>
    <w:p w14:paraId="52F60855" w14:textId="7C55C6DD" w:rsidR="00ED5919" w:rsidRPr="00D5087F" w:rsidRDefault="00733470" w:rsidP="001B3F90">
      <w:pPr>
        <w:spacing w:after="0"/>
        <w:ind w:left="425" w:right="-11" w:hanging="425"/>
        <w:rPr>
          <w:rFonts w:ascii="Segoe UI Symbol" w:hAnsi="Segoe UI Symbol"/>
        </w:rPr>
      </w:pPr>
      <w:r w:rsidRPr="00D5087F">
        <w:rPr>
          <w:rFonts w:ascii="Segoe UI Symbol" w:hAnsi="Segoe UI Symbol"/>
        </w:rPr>
        <w:t>1.</w:t>
      </w:r>
      <w:r w:rsidRPr="00D5087F">
        <w:rPr>
          <w:rFonts w:ascii="Segoe UI Symbol" w:hAnsi="Segoe UI Symbol"/>
        </w:rPr>
        <w:tab/>
      </w:r>
      <w:r w:rsidR="00ED5919" w:rsidRPr="00D5087F">
        <w:rPr>
          <w:rFonts w:ascii="Segoe UI Symbol" w:hAnsi="Segoe UI Symbol"/>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43AA8F34" w14:textId="77777777" w:rsidR="00ED5919" w:rsidRPr="00D5087F" w:rsidRDefault="00ED5919" w:rsidP="00ED5919">
      <w:pPr>
        <w:pStyle w:val="ListNumber2"/>
        <w:rPr>
          <w:rFonts w:ascii="Segoe UI Symbol" w:hAnsi="Segoe UI Symbol"/>
        </w:rPr>
      </w:pPr>
    </w:p>
    <w:p w14:paraId="01448E11" w14:textId="7514209E" w:rsidR="00ED5919" w:rsidRPr="00D5087F" w:rsidRDefault="007E5214" w:rsidP="00ED5919">
      <w:pPr>
        <w:pStyle w:val="ListNumber2"/>
        <w:rPr>
          <w:rFonts w:ascii="Segoe UI Symbol" w:hAnsi="Segoe UI Symbol"/>
        </w:rPr>
      </w:pPr>
      <w:r w:rsidRPr="00D5087F">
        <w:rPr>
          <w:rFonts w:ascii="Segoe UI Symbol" w:hAnsi="Segoe UI Symbol"/>
        </w:rPr>
        <w:t xml:space="preserve">1. </w:t>
      </w:r>
      <w:r w:rsidR="00ED5919" w:rsidRPr="00D5087F">
        <w:rPr>
          <w:rFonts w:ascii="Segoe UI Symbol" w:hAnsi="Segoe UI Symbol"/>
        </w:rPr>
        <w:t xml:space="preserve">The eligibility of the </w:t>
      </w:r>
      <w:proofErr w:type="gramStart"/>
      <w:r w:rsidR="00ED5919" w:rsidRPr="00D5087F">
        <w:rPr>
          <w:rFonts w:ascii="Segoe UI Symbol" w:hAnsi="Segoe UI Symbol"/>
        </w:rPr>
        <w:t>bidder;</w:t>
      </w:r>
      <w:proofErr w:type="gramEnd"/>
    </w:p>
    <w:p w14:paraId="3E0AE34A" w14:textId="7947C77A" w:rsidR="00ED5919" w:rsidRPr="00D5087F" w:rsidRDefault="007E5214" w:rsidP="00ED5919">
      <w:pPr>
        <w:pStyle w:val="ListNumber2"/>
        <w:rPr>
          <w:rFonts w:ascii="Segoe UI Symbol" w:hAnsi="Segoe UI Symbol"/>
        </w:rPr>
      </w:pPr>
      <w:r w:rsidRPr="00D5087F">
        <w:rPr>
          <w:rFonts w:ascii="Segoe UI Symbol" w:hAnsi="Segoe UI Symbol"/>
        </w:rPr>
        <w:t xml:space="preserve">2.  </w:t>
      </w:r>
      <w:proofErr w:type="gramStart"/>
      <w:r w:rsidR="00ED5919" w:rsidRPr="00D5087F">
        <w:rPr>
          <w:rFonts w:ascii="Segoe UI Symbol" w:hAnsi="Segoe UI Symbol"/>
        </w:rPr>
        <w:t>The eligibility of the goods,</w:t>
      </w:r>
      <w:proofErr w:type="gramEnd"/>
      <w:r w:rsidR="00ED5919" w:rsidRPr="00D5087F">
        <w:rPr>
          <w:rFonts w:ascii="Segoe UI Symbol" w:hAnsi="Segoe UI Symbol"/>
        </w:rPr>
        <w:t xml:space="preserve"> works and related services.</w:t>
      </w:r>
    </w:p>
    <w:p w14:paraId="42BE61CE" w14:textId="450847A3" w:rsidR="00ED5919" w:rsidRPr="00D5087F" w:rsidRDefault="00ED5919" w:rsidP="00ED5919">
      <w:pPr>
        <w:pStyle w:val="Head20"/>
        <w:rPr>
          <w:rFonts w:ascii="Segoe UI Symbol" w:hAnsi="Segoe UI Symbol"/>
        </w:rPr>
      </w:pPr>
      <w:r w:rsidRPr="00D5087F">
        <w:rPr>
          <w:rFonts w:ascii="Segoe UI Symbol" w:hAnsi="Segoe UI Symbol"/>
        </w:rPr>
        <w:lastRenderedPageBreak/>
        <w:t>Eligibility of the Bidder</w:t>
      </w:r>
    </w:p>
    <w:p w14:paraId="1CBAEB90" w14:textId="77777777" w:rsidR="00ED5919" w:rsidRPr="00D5087F" w:rsidRDefault="00ED5919" w:rsidP="001B3F90">
      <w:pPr>
        <w:ind w:left="426" w:hanging="426"/>
        <w:rPr>
          <w:rFonts w:ascii="Segoe UI Symbol" w:hAnsi="Segoe UI Symbol"/>
        </w:rPr>
      </w:pPr>
      <w:r w:rsidRPr="00D5087F">
        <w:rPr>
          <w:rFonts w:ascii="Segoe UI Symbol" w:hAnsi="Segoe UI Symbol"/>
        </w:rPr>
        <w:t>2.</w:t>
      </w:r>
      <w:r w:rsidRPr="00D5087F">
        <w:rPr>
          <w:rFonts w:ascii="Segoe UI Symbol" w:hAnsi="Segoe UI Symbol"/>
        </w:rPr>
        <w:tab/>
        <w:t>The eligibility of the bidder shall be based on nationality, in accordance with the following rules:</w:t>
      </w:r>
    </w:p>
    <w:p w14:paraId="49EBB0FA" w14:textId="77777777" w:rsidR="00ED5919" w:rsidRPr="00D5087F" w:rsidRDefault="00ED5919" w:rsidP="00ED5919">
      <w:pPr>
        <w:pStyle w:val="ListTwo"/>
        <w:tabs>
          <w:tab w:val="clear" w:pos="1080"/>
          <w:tab w:val="left" w:pos="990"/>
        </w:tabs>
        <w:ind w:left="990" w:hanging="450"/>
        <w:rPr>
          <w:rFonts w:ascii="Segoe UI Symbol" w:hAnsi="Segoe UI Symbol"/>
          <w:lang w:val="en-US"/>
        </w:rPr>
      </w:pPr>
      <w:r w:rsidRPr="00D5087F">
        <w:rPr>
          <w:rFonts w:ascii="Segoe UI Symbol" w:hAnsi="Segoe UI Symbol"/>
          <w:lang w:val="en-US"/>
        </w:rPr>
        <w:t>(a)</w:t>
      </w:r>
      <w:r w:rsidRPr="00D5087F">
        <w:rPr>
          <w:rFonts w:ascii="Segoe UI Symbol" w:hAnsi="Segoe UI Symbol"/>
          <w:lang w:val="en-US"/>
        </w:rPr>
        <w:tab/>
      </w:r>
      <w:r w:rsidRPr="00D5087F">
        <w:rPr>
          <w:rFonts w:ascii="Segoe UI Symbol" w:hAnsi="Segoe UI Symbol"/>
          <w:u w:val="single"/>
          <w:lang w:val="en-US"/>
        </w:rPr>
        <w:t>Natural Persons</w:t>
      </w:r>
      <w:r w:rsidRPr="00D5087F">
        <w:rPr>
          <w:rFonts w:ascii="Segoe UI Symbol" w:hAnsi="Segoe UI Symbol"/>
          <w:lang w:val="en-US"/>
        </w:rPr>
        <w:t>:</w:t>
      </w:r>
      <w:r w:rsidRPr="00D5087F">
        <w:rPr>
          <w:rFonts w:ascii="Segoe UI Symbol" w:hAnsi="Segoe UI Symbol"/>
          <w:b/>
          <w:bCs/>
          <w:lang w:val="en-US"/>
        </w:rPr>
        <w:t xml:space="preserve"> </w:t>
      </w:r>
      <w:r w:rsidRPr="00D5087F">
        <w:rPr>
          <w:rFonts w:ascii="Segoe UI Symbol" w:hAnsi="Segoe UI Symbol"/>
          <w:lang w:val="en-US"/>
        </w:rPr>
        <w:t>A natural person is eligible if he or she is a national of a Member Country of the Bank, or a State Participant of the Fund. Where a person has more than one nationality, such a person shall be eligible if the nationality indicated in his or her bid is that of a Member Country of the Bank, or a State Participant of the Fund.</w:t>
      </w:r>
    </w:p>
    <w:p w14:paraId="71F15377" w14:textId="77777777" w:rsidR="00ED5919" w:rsidRPr="00D5087F" w:rsidRDefault="00ED5919" w:rsidP="00ED5919">
      <w:pPr>
        <w:pStyle w:val="ListTwo"/>
        <w:tabs>
          <w:tab w:val="clear" w:pos="1080"/>
          <w:tab w:val="left" w:pos="990"/>
        </w:tabs>
        <w:ind w:left="990" w:hanging="450"/>
        <w:rPr>
          <w:rFonts w:ascii="Segoe UI Symbol" w:hAnsi="Segoe UI Symbol"/>
          <w:lang w:val="en-US"/>
        </w:rPr>
      </w:pPr>
      <w:r w:rsidRPr="00D5087F">
        <w:rPr>
          <w:rFonts w:ascii="Segoe UI Symbol" w:hAnsi="Segoe UI Symbol"/>
          <w:lang w:val="en-US"/>
        </w:rPr>
        <w:t>(b)</w:t>
      </w:r>
      <w:r w:rsidRPr="00D5087F">
        <w:rPr>
          <w:rFonts w:ascii="Segoe UI Symbol" w:hAnsi="Segoe UI Symbol"/>
          <w:lang w:val="en-US"/>
        </w:rPr>
        <w:tab/>
      </w:r>
      <w:r w:rsidRPr="00D5087F">
        <w:rPr>
          <w:rFonts w:ascii="Segoe UI Symbol" w:hAnsi="Segoe UI Symbol"/>
          <w:u w:val="single"/>
          <w:lang w:val="en-US"/>
        </w:rPr>
        <w:t>Corporations</w:t>
      </w:r>
      <w:r w:rsidRPr="00D5087F">
        <w:rPr>
          <w:rFonts w:ascii="Segoe UI Symbol" w:hAnsi="Segoe UI Symbol"/>
          <w:lang w:val="en-US"/>
        </w:rPr>
        <w:t>:</w:t>
      </w:r>
      <w:r w:rsidRPr="00D5087F">
        <w:rPr>
          <w:rFonts w:ascii="Segoe UI Symbol" w:hAnsi="Segoe UI Symbol"/>
          <w:b/>
          <w:bCs/>
          <w:lang w:val="en-US"/>
        </w:rPr>
        <w:t xml:space="preserve"> </w:t>
      </w:r>
      <w:r w:rsidRPr="00D5087F">
        <w:rPr>
          <w:rFonts w:ascii="Segoe UI Symbol" w:hAnsi="Segoe UI Symbol"/>
          <w:lang w:val="en-US"/>
        </w:rPr>
        <w:t>A corporation is eligible if it satisfies the following criteria:</w:t>
      </w:r>
    </w:p>
    <w:p w14:paraId="521BE49B" w14:textId="77777777" w:rsidR="00ED5919" w:rsidRPr="00D5087F" w:rsidRDefault="00ED5919" w:rsidP="002D6580">
      <w:pPr>
        <w:pStyle w:val="ListNumber3"/>
        <w:numPr>
          <w:ilvl w:val="0"/>
          <w:numId w:val="128"/>
        </w:numPr>
        <w:tabs>
          <w:tab w:val="clear" w:pos="1080"/>
          <w:tab w:val="num" w:pos="1247"/>
        </w:tabs>
        <w:spacing w:after="120"/>
        <w:ind w:left="1247" w:right="0" w:hanging="257"/>
        <w:contextualSpacing w:val="0"/>
        <w:rPr>
          <w:rFonts w:ascii="Segoe UI Symbol" w:hAnsi="Segoe UI Symbol"/>
        </w:rPr>
      </w:pPr>
      <w:r w:rsidRPr="00D5087F">
        <w:rPr>
          <w:rFonts w:ascii="Segoe UI Symbol" w:hAnsi="Segoe UI Symbol"/>
        </w:rPr>
        <w:t xml:space="preserve">it is incorporated in a country that is a Member of the Bank, or State Participant of the </w:t>
      </w:r>
      <w:proofErr w:type="gramStart"/>
      <w:r w:rsidRPr="00D5087F">
        <w:rPr>
          <w:rFonts w:ascii="Segoe UI Symbol" w:hAnsi="Segoe UI Symbol"/>
        </w:rPr>
        <w:t>Fund;</w:t>
      </w:r>
      <w:proofErr w:type="gramEnd"/>
    </w:p>
    <w:p w14:paraId="131DE933" w14:textId="77777777" w:rsidR="00ED5919" w:rsidRPr="00D5087F" w:rsidRDefault="00ED5919" w:rsidP="002D6580">
      <w:pPr>
        <w:pStyle w:val="ListNumber3"/>
        <w:numPr>
          <w:ilvl w:val="0"/>
          <w:numId w:val="128"/>
        </w:numPr>
        <w:tabs>
          <w:tab w:val="clear" w:pos="1080"/>
          <w:tab w:val="num" w:pos="1247"/>
        </w:tabs>
        <w:spacing w:after="120"/>
        <w:ind w:left="1247" w:right="0" w:hanging="257"/>
        <w:contextualSpacing w:val="0"/>
        <w:rPr>
          <w:rFonts w:ascii="Segoe UI Symbol" w:hAnsi="Segoe UI Symbol"/>
        </w:rPr>
      </w:pPr>
      <w:r w:rsidRPr="00D5087F">
        <w:rPr>
          <w:rFonts w:ascii="Segoe UI Symbol" w:hAnsi="Segoe UI Symbol"/>
        </w:rPr>
        <w:t xml:space="preserve">it is a national of a country that is a Member of the Bank, or State Participant of the Fund, as determined by the law of its place of </w:t>
      </w:r>
      <w:proofErr w:type="gramStart"/>
      <w:r w:rsidRPr="00D5087F">
        <w:rPr>
          <w:rFonts w:ascii="Segoe UI Symbol" w:hAnsi="Segoe UI Symbol"/>
        </w:rPr>
        <w:t>incorporation;</w:t>
      </w:r>
      <w:proofErr w:type="gramEnd"/>
    </w:p>
    <w:p w14:paraId="7D8809AA" w14:textId="77777777" w:rsidR="00ED5919" w:rsidRPr="00D5087F" w:rsidRDefault="00ED5919" w:rsidP="002D6580">
      <w:pPr>
        <w:pStyle w:val="ListNumber3"/>
        <w:numPr>
          <w:ilvl w:val="0"/>
          <w:numId w:val="128"/>
        </w:numPr>
        <w:tabs>
          <w:tab w:val="clear" w:pos="1080"/>
          <w:tab w:val="num" w:pos="1247"/>
        </w:tabs>
        <w:spacing w:after="120"/>
        <w:ind w:left="1247" w:right="0" w:hanging="257"/>
        <w:contextualSpacing w:val="0"/>
        <w:rPr>
          <w:rFonts w:ascii="Segoe UI Symbol" w:hAnsi="Segoe UI Symbol"/>
        </w:rPr>
      </w:pPr>
      <w:proofErr w:type="gramStart"/>
      <w:r w:rsidRPr="00D5087F">
        <w:rPr>
          <w:rFonts w:ascii="Segoe UI Symbol" w:hAnsi="Segoe UI Symbol"/>
        </w:rPr>
        <w:t>it</w:t>
      </w:r>
      <w:proofErr w:type="gramEnd"/>
      <w:r w:rsidRPr="00D5087F">
        <w:rPr>
          <w:rFonts w:ascii="Segoe UI Symbol" w:hAnsi="Segoe UI Symbol"/>
        </w:rPr>
        <w:t xml:space="preserve"> has its principal place of business in a country that is a Member of the Bank, or State Participant of the Fund.</w:t>
      </w:r>
    </w:p>
    <w:p w14:paraId="66E7AB2D" w14:textId="4C3116E5" w:rsidR="00ED5919" w:rsidRPr="00D5087F" w:rsidRDefault="00ED5919" w:rsidP="00ED5919">
      <w:pPr>
        <w:pStyle w:val="ListTwo"/>
        <w:tabs>
          <w:tab w:val="clear" w:pos="1080"/>
          <w:tab w:val="left" w:pos="990"/>
        </w:tabs>
        <w:ind w:left="990" w:hanging="450"/>
        <w:rPr>
          <w:rFonts w:ascii="Segoe UI Symbol" w:hAnsi="Segoe UI Symbol"/>
          <w:lang w:val="en-US"/>
        </w:rPr>
      </w:pPr>
      <w:r w:rsidRPr="00D5087F">
        <w:rPr>
          <w:rFonts w:ascii="Segoe UI Symbol" w:hAnsi="Segoe UI Symbol"/>
          <w:lang w:val="en-US"/>
        </w:rPr>
        <w:t>(c)</w:t>
      </w:r>
      <w:r w:rsidRPr="00D5087F">
        <w:rPr>
          <w:rFonts w:ascii="Segoe UI Symbol" w:hAnsi="Segoe UI Symbol"/>
          <w:lang w:val="en-US"/>
        </w:rPr>
        <w:tab/>
      </w:r>
      <w:r w:rsidRPr="00D5087F">
        <w:rPr>
          <w:rFonts w:ascii="Segoe UI Symbol" w:hAnsi="Segoe UI Symbol"/>
          <w:u w:val="single"/>
          <w:lang w:val="en-US"/>
        </w:rPr>
        <w:t>Joint Ventures and Associations</w:t>
      </w:r>
      <w:r w:rsidRPr="00D5087F">
        <w:rPr>
          <w:rFonts w:ascii="Segoe UI Symbol" w:hAnsi="Segoe UI Symbol"/>
          <w:lang w:val="en-US"/>
        </w:rPr>
        <w:t xml:space="preserve">: </w:t>
      </w:r>
      <w:r w:rsidR="00C21ED5" w:rsidRPr="00D5087F">
        <w:rPr>
          <w:rFonts w:ascii="Segoe UI Symbol" w:hAnsi="Segoe UI Symbol"/>
        </w:rPr>
        <w:t>An unincorporated joint venture, partnership, or association, shall be eligible if more than 50% of the value of its works and/or services is executed by its members satisfying the eligibility requirements for individuals or corporations.</w:t>
      </w:r>
    </w:p>
    <w:p w14:paraId="609ED741" w14:textId="77777777" w:rsidR="00ED5919" w:rsidRPr="00D5087F" w:rsidRDefault="00ED5919" w:rsidP="00733470">
      <w:pPr>
        <w:pStyle w:val="Head20"/>
        <w:rPr>
          <w:rFonts w:ascii="Segoe UI Symbol" w:hAnsi="Segoe UI Symbol"/>
        </w:rPr>
      </w:pPr>
      <w:r w:rsidRPr="00D5087F">
        <w:rPr>
          <w:rFonts w:ascii="Segoe UI Symbol" w:hAnsi="Segoe UI Symbol"/>
        </w:rPr>
        <w:t xml:space="preserve">Eligibility of </w:t>
      </w:r>
      <w:proofErr w:type="gramStart"/>
      <w:r w:rsidRPr="00D5087F">
        <w:rPr>
          <w:rFonts w:ascii="Segoe UI Symbol" w:hAnsi="Segoe UI Symbol"/>
        </w:rPr>
        <w:t>the Goods</w:t>
      </w:r>
      <w:proofErr w:type="gramEnd"/>
      <w:r w:rsidRPr="00D5087F">
        <w:rPr>
          <w:rFonts w:ascii="Segoe UI Symbol" w:hAnsi="Segoe UI Symbol"/>
        </w:rPr>
        <w:t>, Works and Related Services</w:t>
      </w:r>
    </w:p>
    <w:p w14:paraId="48B4C6C2" w14:textId="338DB871" w:rsidR="00ED5919" w:rsidRPr="00D5087F" w:rsidRDefault="00ED5919" w:rsidP="001B3F90">
      <w:pPr>
        <w:pStyle w:val="CM33"/>
        <w:ind w:left="426" w:hanging="426"/>
        <w:rPr>
          <w:rFonts w:ascii="Segoe UI Symbol" w:hAnsi="Segoe UI Symbol"/>
          <w:lang w:val="en-US"/>
        </w:rPr>
      </w:pPr>
      <w:r w:rsidRPr="00D5087F">
        <w:rPr>
          <w:rFonts w:ascii="Segoe UI Symbol" w:hAnsi="Segoe UI Symbol"/>
          <w:lang w:val="en-US"/>
        </w:rPr>
        <w:t>3.</w:t>
      </w:r>
      <w:r w:rsidRPr="00D5087F">
        <w:rPr>
          <w:rFonts w:ascii="Segoe UI Symbol" w:hAnsi="Segoe UI Symbol"/>
          <w:lang w:val="en-US"/>
        </w:rPr>
        <w:tab/>
      </w:r>
      <w:proofErr w:type="gramStart"/>
      <w:r w:rsidRPr="00D5087F">
        <w:rPr>
          <w:rFonts w:ascii="Segoe UI Symbol" w:hAnsi="Segoe UI Symbol"/>
          <w:lang w:val="en-US"/>
        </w:rPr>
        <w:t>In order to</w:t>
      </w:r>
      <w:proofErr w:type="gramEnd"/>
      <w:r w:rsidRPr="00D5087F">
        <w:rPr>
          <w:rFonts w:ascii="Segoe UI Symbol" w:hAnsi="Segoe UI Symbol"/>
          <w:lang w:val="en-US"/>
        </w:rPr>
        <w:t xml:space="preserve"> be eligible, the goods to be procured must have been mined, grown, or produced, in the form in which they are purchased, in an Eligible Member Country.</w:t>
      </w:r>
    </w:p>
    <w:p w14:paraId="5A39DAC4" w14:textId="5EE9A90E" w:rsidR="00ED5919" w:rsidRPr="00D5087F" w:rsidRDefault="00ED5919" w:rsidP="001B3F90">
      <w:pPr>
        <w:pStyle w:val="CM33"/>
        <w:ind w:left="426" w:hanging="426"/>
        <w:rPr>
          <w:rFonts w:ascii="Segoe UI Symbol" w:hAnsi="Segoe UI Symbol"/>
          <w:lang w:val="en-US"/>
        </w:rPr>
      </w:pPr>
      <w:r w:rsidRPr="00D5087F">
        <w:rPr>
          <w:rFonts w:ascii="Segoe UI Symbol" w:hAnsi="Segoe UI Symbol"/>
          <w:lang w:val="en-US"/>
        </w:rPr>
        <w:t>4.</w:t>
      </w:r>
      <w:r w:rsidRPr="00D5087F">
        <w:rPr>
          <w:rFonts w:ascii="Segoe UI Symbol" w:hAnsi="Segoe UI Symbol"/>
          <w:lang w:val="en-US"/>
        </w:rPr>
        <w:tab/>
        <w:t xml:space="preserve">For works contracts, which may include civil works, plant construction, or turnkey contracts, the contractor must satisfy the </w:t>
      </w:r>
      <w:proofErr w:type="gramStart"/>
      <w:r w:rsidRPr="00D5087F">
        <w:rPr>
          <w:rFonts w:ascii="Segoe UI Symbol" w:hAnsi="Segoe UI Symbol"/>
          <w:lang w:val="en-US"/>
        </w:rPr>
        <w:t>nationality</w:t>
      </w:r>
      <w:proofErr w:type="gramEnd"/>
      <w:r w:rsidRPr="00D5087F">
        <w:rPr>
          <w:rFonts w:ascii="Segoe UI Symbol" w:hAnsi="Segoe UI Symbol"/>
          <w:lang w:val="en-US"/>
        </w:rPr>
        <w:t xml:space="preserve"> criteria of eligibility, either as a natural person, or corporation, or joint venture and association. </w:t>
      </w:r>
      <w:proofErr w:type="spellStart"/>
      <w:r w:rsidRPr="00D5087F">
        <w:rPr>
          <w:rFonts w:ascii="Segoe UI Symbol" w:hAnsi="Segoe UI Symbol"/>
          <w:lang w:val="en-US"/>
        </w:rPr>
        <w:t>Labour</w:t>
      </w:r>
      <w:proofErr w:type="spellEnd"/>
      <w:r w:rsidRPr="00D5087F">
        <w:rPr>
          <w:rFonts w:ascii="Segoe UI Symbol" w:hAnsi="Segoe UI Symbol"/>
          <w:lang w:val="en-US"/>
        </w:rPr>
        <w:t xml:space="preserve">, equipment, and materials needed for carrying out the works </w:t>
      </w:r>
      <w:proofErr w:type="gramStart"/>
      <w:r w:rsidRPr="00D5087F">
        <w:rPr>
          <w:rFonts w:ascii="Segoe UI Symbol" w:hAnsi="Segoe UI Symbol"/>
          <w:lang w:val="en-US"/>
        </w:rPr>
        <w:t>contract,</w:t>
      </w:r>
      <w:proofErr w:type="gramEnd"/>
      <w:r w:rsidRPr="00D5087F">
        <w:rPr>
          <w:rFonts w:ascii="Segoe UI Symbol" w:hAnsi="Segoe UI Symbol"/>
          <w:lang w:val="en-US"/>
        </w:rPr>
        <w:t xml:space="preserve"> shall be supplied from Eligible Member Countries.</w:t>
      </w:r>
    </w:p>
    <w:p w14:paraId="788A6652" w14:textId="77777777" w:rsidR="00ED5919" w:rsidRPr="00D5087F" w:rsidRDefault="00ED5919" w:rsidP="001B3F90">
      <w:pPr>
        <w:ind w:left="426" w:hanging="426"/>
        <w:rPr>
          <w:rFonts w:ascii="Segoe UI Symbol" w:hAnsi="Segoe UI Symbol"/>
        </w:rPr>
      </w:pPr>
      <w:r w:rsidRPr="00D5087F">
        <w:rPr>
          <w:rFonts w:ascii="Segoe UI Symbol" w:hAnsi="Segoe UI Symbol"/>
        </w:rPr>
        <w:t>5.</w:t>
      </w:r>
      <w:r w:rsidRPr="00D5087F">
        <w:rPr>
          <w:rFonts w:ascii="Segoe UI Symbol" w:hAnsi="Segoe UI Symbol"/>
        </w:rPr>
        <w:tab/>
        <w:t xml:space="preserve">For contracts, which have been awarded </w:t>
      </w:r>
      <w:proofErr w:type="gramStart"/>
      <w:r w:rsidRPr="00D5087F">
        <w:rPr>
          <w:rFonts w:ascii="Segoe UI Symbol" w:hAnsi="Segoe UI Symbol"/>
        </w:rPr>
        <w:t>on the basis of</w:t>
      </w:r>
      <w:proofErr w:type="gramEnd"/>
      <w:r w:rsidRPr="00D5087F">
        <w:rPr>
          <w:rFonts w:ascii="Segoe UI Symbol" w:hAnsi="Segoe UI Symbol"/>
        </w:rPr>
        <w:t xml:space="preserve"> Cost, Insurance and Freight (CIF), or Carriage and Insurance Paid (CIP), bidders shall be free to arrange for ocean and other transportation, and the related insurance, from any Eligible Member Country. On the other hand, where goods are shipped on </w:t>
      </w:r>
      <w:proofErr w:type="gramStart"/>
      <w:r w:rsidRPr="00D5087F">
        <w:rPr>
          <w:rFonts w:ascii="Segoe UI Symbol" w:hAnsi="Segoe UI Symbol"/>
        </w:rPr>
        <w:t>FOB</w:t>
      </w:r>
      <w:proofErr w:type="gramEnd"/>
      <w:r w:rsidRPr="00D5087F">
        <w:rPr>
          <w:rFonts w:ascii="Segoe UI Symbol" w:hAnsi="Segoe UI Symbol"/>
        </w:rPr>
        <w:t xml:space="preserve"> basis, and the Bank has agreed to finance transportation and insurance separately, which are arranged by the purchaser, under a separate contract, the Bank shall be satisfied that the services are supplied from Eligible Member Countries.</w:t>
      </w:r>
    </w:p>
    <w:p w14:paraId="1C6AA87A" w14:textId="77777777" w:rsidR="00ED5919" w:rsidRPr="00D5087F" w:rsidRDefault="00ED5919" w:rsidP="001B3F90">
      <w:pPr>
        <w:rPr>
          <w:rFonts w:ascii="Segoe UI Symbol" w:hAnsi="Segoe UI Symbol"/>
          <w:b/>
        </w:rPr>
      </w:pPr>
      <w:r w:rsidRPr="00D5087F">
        <w:rPr>
          <w:rFonts w:ascii="Segoe UI Symbol" w:hAnsi="Segoe UI Symbol"/>
          <w:b/>
        </w:rPr>
        <w:lastRenderedPageBreak/>
        <w:t>List of Eligible Countries</w:t>
      </w:r>
    </w:p>
    <w:p w14:paraId="75FB6931" w14:textId="77777777" w:rsidR="00ED5919" w:rsidRPr="00D5087F" w:rsidRDefault="00ED5919" w:rsidP="001B3F90">
      <w:pPr>
        <w:ind w:left="426" w:hanging="426"/>
        <w:rPr>
          <w:rFonts w:ascii="Segoe UI Symbol" w:hAnsi="Segoe UI Symbol"/>
          <w:i/>
          <w:szCs w:val="24"/>
        </w:rPr>
      </w:pPr>
      <w:r w:rsidRPr="00D5087F">
        <w:rPr>
          <w:rFonts w:ascii="Segoe UI Symbol" w:hAnsi="Segoe UI Symbol"/>
        </w:rPr>
        <w:t>6.</w:t>
      </w:r>
      <w:r w:rsidRPr="00D5087F">
        <w:rPr>
          <w:rFonts w:ascii="Segoe UI Symbol" w:hAnsi="Segoe UI Symbol"/>
        </w:rPr>
        <w:tab/>
        <w:t xml:space="preserve">List of Eligible countries can be found in African Development Bank’s website: </w:t>
      </w:r>
      <w:hyperlink r:id="rId64" w:tgtFrame="_blank" w:history="1">
        <w:r w:rsidRPr="00D5087F">
          <w:rPr>
            <w:rFonts w:ascii="Segoe UI Symbol" w:hAnsi="Segoe UI Symbol"/>
            <w:i/>
            <w:color w:val="0000FF"/>
            <w:szCs w:val="24"/>
            <w:u w:val="single"/>
          </w:rPr>
          <w:t>https://www.afdb.org/en/about-us/corporate-information/members/</w:t>
        </w:r>
      </w:hyperlink>
    </w:p>
    <w:p w14:paraId="48FF652D" w14:textId="77777777" w:rsidR="00ED5919" w:rsidRPr="00D5087F" w:rsidRDefault="00ED5919" w:rsidP="001B3F90">
      <w:pPr>
        <w:pStyle w:val="BodyTextIndent2"/>
        <w:spacing w:after="0"/>
        <w:ind w:left="0" w:right="-11" w:firstLine="539"/>
        <w:rPr>
          <w:rFonts w:ascii="Segoe UI Symbol" w:hAnsi="Segoe UI Symbol"/>
          <w:b/>
        </w:rPr>
      </w:pPr>
      <w:bookmarkStart w:id="814" w:name="_Hlt108930957"/>
      <w:bookmarkEnd w:id="811"/>
      <w:bookmarkEnd w:id="814"/>
    </w:p>
    <w:p w14:paraId="08D94A3D" w14:textId="77777777" w:rsidR="00ED5919" w:rsidRPr="00D5087F" w:rsidRDefault="00ED5919" w:rsidP="001B3F90">
      <w:pPr>
        <w:pStyle w:val="BodyTextIndent2"/>
        <w:spacing w:after="0"/>
        <w:ind w:left="0" w:right="-11" w:firstLine="0"/>
        <w:rPr>
          <w:rFonts w:ascii="Segoe UI Symbol" w:hAnsi="Segoe UI Symbol"/>
          <w:b/>
        </w:rPr>
      </w:pPr>
      <w:r w:rsidRPr="00D5087F">
        <w:rPr>
          <w:rFonts w:ascii="Segoe UI Symbol" w:hAnsi="Segoe UI Symbol"/>
          <w:b/>
        </w:rPr>
        <w:t>Ineligible Countries in reference to ITB 4.8 and ITB 5.1</w:t>
      </w:r>
    </w:p>
    <w:p w14:paraId="1301C64D" w14:textId="77777777" w:rsidR="00ED5919" w:rsidRPr="00D5087F" w:rsidRDefault="00ED5919" w:rsidP="00ED5919">
      <w:pPr>
        <w:pStyle w:val="BodyTextIndent2"/>
        <w:ind w:firstLine="540"/>
        <w:rPr>
          <w:rFonts w:ascii="Segoe UI Symbol" w:hAnsi="Segoe UI Symbol"/>
        </w:rPr>
      </w:pPr>
    </w:p>
    <w:p w14:paraId="46213E08" w14:textId="77777777" w:rsidR="00ED5919" w:rsidRPr="00D5087F" w:rsidRDefault="00ED5919" w:rsidP="001B3F90">
      <w:pPr>
        <w:pStyle w:val="BodyTextIndent2"/>
        <w:ind w:left="426" w:hanging="426"/>
        <w:rPr>
          <w:rFonts w:ascii="Segoe UI Symbol" w:hAnsi="Segoe UI Symbol"/>
        </w:rPr>
      </w:pPr>
      <w:r w:rsidRPr="00D5087F">
        <w:rPr>
          <w:rFonts w:ascii="Segoe UI Symbol" w:hAnsi="Segoe UI Symbol"/>
        </w:rPr>
        <w:t>7.</w:t>
      </w:r>
      <w:r w:rsidRPr="00D5087F">
        <w:rPr>
          <w:rFonts w:ascii="Segoe UI Symbol" w:hAnsi="Segoe UI Symbol"/>
        </w:rPr>
        <w:tab/>
        <w:t>In reference to ITB 4.8 and ITB 5.1, for the information of the Bidders, at the present time firms, goods and services from the following countries are excluded from this Bidding process:</w:t>
      </w:r>
    </w:p>
    <w:p w14:paraId="60F7260D" w14:textId="77777777" w:rsidR="00ED5919" w:rsidRPr="00D5087F" w:rsidRDefault="00ED5919" w:rsidP="001B3F90">
      <w:pPr>
        <w:ind w:left="426"/>
        <w:rPr>
          <w:rFonts w:ascii="Segoe UI Symbol" w:hAnsi="Segoe UI Symbol"/>
          <w:i/>
          <w:iCs/>
          <w:spacing w:val="-4"/>
        </w:rPr>
      </w:pPr>
      <w:r w:rsidRPr="00D5087F">
        <w:rPr>
          <w:rFonts w:ascii="Segoe UI Symbol" w:hAnsi="Segoe UI Symbol"/>
          <w:spacing w:val="-2"/>
        </w:rPr>
        <w:t>Under ITB 4.8(a) and ITB 5.1:</w:t>
      </w:r>
      <w:r w:rsidRPr="00D5087F">
        <w:rPr>
          <w:rFonts w:ascii="Segoe UI Symbol" w:hAnsi="Segoe UI Symbol"/>
          <w:i/>
          <w:iCs/>
          <w:spacing w:val="-4"/>
        </w:rPr>
        <w:t xml:space="preserve"> [insert a list of the countries following approval by the Bank to apply the restriction or state “none”]. </w:t>
      </w:r>
    </w:p>
    <w:p w14:paraId="1594B019" w14:textId="77777777" w:rsidR="00ED5919" w:rsidRPr="00D5087F" w:rsidRDefault="00ED5919" w:rsidP="001B3F90">
      <w:pPr>
        <w:ind w:left="426"/>
        <w:rPr>
          <w:rFonts w:ascii="Segoe UI Symbol" w:hAnsi="Segoe UI Symbol"/>
          <w:b/>
        </w:rPr>
      </w:pPr>
      <w:r w:rsidRPr="00D5087F">
        <w:rPr>
          <w:rFonts w:ascii="Segoe UI Symbol" w:hAnsi="Segoe UI Symbol"/>
          <w:spacing w:val="-7"/>
        </w:rPr>
        <w:t xml:space="preserve">Under ITB 4.8(b) and ITB 5.1: </w:t>
      </w:r>
      <w:r w:rsidRPr="00D5087F">
        <w:rPr>
          <w:rFonts w:ascii="Segoe UI Symbol" w:hAnsi="Segoe UI Symbol"/>
          <w:i/>
          <w:iCs/>
          <w:spacing w:val="-4"/>
        </w:rPr>
        <w:t>[insert a list of the countries following approval by the Bank to apply the restriction or state “none”]</w:t>
      </w:r>
    </w:p>
    <w:bookmarkEnd w:id="812"/>
    <w:bookmarkEnd w:id="813"/>
    <w:p w14:paraId="5A5982F5" w14:textId="767EA806" w:rsidR="00ED5919" w:rsidRPr="00D5087F" w:rsidRDefault="00ED5919" w:rsidP="00ED5919">
      <w:pPr>
        <w:ind w:left="540"/>
        <w:rPr>
          <w:rFonts w:ascii="Segoe UI Symbol" w:hAnsi="Segoe UI Symbol"/>
          <w:b/>
        </w:rPr>
      </w:pPr>
    </w:p>
    <w:p w14:paraId="664627B7" w14:textId="77777777" w:rsidR="00BB4652" w:rsidRPr="00D5087F" w:rsidRDefault="001409DE" w:rsidP="001D5093">
      <w:pPr>
        <w:rPr>
          <w:rFonts w:ascii="Segoe UI Symbol" w:hAnsi="Segoe UI Symbol"/>
          <w:b/>
        </w:rPr>
        <w:sectPr w:rsidR="00BB4652" w:rsidRPr="00D5087F" w:rsidSect="002A2E66">
          <w:headerReference w:type="even" r:id="rId65"/>
          <w:headerReference w:type="default" r:id="rId66"/>
          <w:footerReference w:type="even" r:id="rId67"/>
          <w:footerReference w:type="default" r:id="rId68"/>
          <w:headerReference w:type="first" r:id="rId69"/>
          <w:footnotePr>
            <w:numRestart w:val="eachSect"/>
          </w:footnotePr>
          <w:type w:val="continuous"/>
          <w:pgSz w:w="12240" w:h="15840" w:code="1"/>
          <w:pgMar w:top="1440" w:right="1440" w:bottom="1440" w:left="1800" w:header="720" w:footer="720" w:gutter="0"/>
          <w:cols w:space="720"/>
          <w:docGrid w:linePitch="326"/>
        </w:sectPr>
      </w:pPr>
      <w:bookmarkStart w:id="815" w:name="_Toc347227544"/>
      <w:bookmarkStart w:id="816" w:name="_Toc436903900"/>
      <w:r w:rsidRPr="00D5087F">
        <w:rPr>
          <w:rFonts w:ascii="Segoe UI Symbol" w:hAnsi="Segoe UI Symbol"/>
        </w:rPr>
        <w:br/>
      </w:r>
    </w:p>
    <w:p w14:paraId="2C6E9450" w14:textId="77777777" w:rsidR="00F07D31" w:rsidRPr="00D5087F" w:rsidRDefault="006A7A5A" w:rsidP="00D5087F">
      <w:pPr>
        <w:tabs>
          <w:tab w:val="right" w:leader="underscore" w:pos="9360"/>
        </w:tabs>
        <w:ind w:right="-421"/>
        <w:jc w:val="center"/>
        <w:outlineLvl w:val="0"/>
        <w:rPr>
          <w:rFonts w:ascii="Segoe UI Symbol" w:hAnsi="Segoe UI Symbol"/>
          <w:sz w:val="40"/>
          <w:szCs w:val="40"/>
        </w:rPr>
      </w:pPr>
      <w:bookmarkStart w:id="817" w:name="_Toc59197214"/>
      <w:r w:rsidRPr="00D5087F">
        <w:rPr>
          <w:rFonts w:ascii="Segoe UI Symbol" w:hAnsi="Segoe UI Symbol"/>
          <w:b/>
          <w:sz w:val="40"/>
          <w:szCs w:val="40"/>
        </w:rPr>
        <w:lastRenderedPageBreak/>
        <w:t>Section</w:t>
      </w:r>
      <w:r w:rsidR="007E703B" w:rsidRPr="00D5087F">
        <w:rPr>
          <w:rFonts w:ascii="Segoe UI Symbol" w:hAnsi="Segoe UI Symbol"/>
          <w:b/>
          <w:sz w:val="40"/>
          <w:szCs w:val="40"/>
        </w:rPr>
        <w:t xml:space="preserve"> </w:t>
      </w:r>
      <w:r w:rsidRPr="00D5087F">
        <w:rPr>
          <w:rFonts w:ascii="Segoe UI Symbol" w:hAnsi="Segoe UI Symbol"/>
          <w:b/>
          <w:sz w:val="40"/>
          <w:szCs w:val="40"/>
        </w:rPr>
        <w:t>VI</w:t>
      </w:r>
      <w:bookmarkStart w:id="818" w:name="_Toc436903901"/>
      <w:r w:rsidR="007E703B" w:rsidRPr="00D5087F">
        <w:rPr>
          <w:rFonts w:ascii="Segoe UI Symbol" w:hAnsi="Segoe UI Symbol"/>
          <w:b/>
          <w:sz w:val="40"/>
          <w:szCs w:val="40"/>
        </w:rPr>
        <w:t xml:space="preserve"> </w:t>
      </w:r>
      <w:r w:rsidRPr="00D5087F">
        <w:rPr>
          <w:rFonts w:ascii="Segoe UI Symbol" w:hAnsi="Segoe UI Symbol"/>
          <w:b/>
          <w:sz w:val="40"/>
          <w:szCs w:val="40"/>
        </w:rPr>
        <w:t>-</w:t>
      </w:r>
      <w:r w:rsidR="007E703B" w:rsidRPr="00D5087F">
        <w:rPr>
          <w:rFonts w:ascii="Segoe UI Symbol" w:hAnsi="Segoe UI Symbol"/>
          <w:b/>
          <w:sz w:val="40"/>
          <w:szCs w:val="40"/>
        </w:rPr>
        <w:t xml:space="preserve"> </w:t>
      </w:r>
      <w:r w:rsidRPr="00D5087F">
        <w:rPr>
          <w:rFonts w:ascii="Segoe UI Symbol" w:hAnsi="Segoe UI Symbol"/>
          <w:b/>
          <w:sz w:val="40"/>
          <w:szCs w:val="40"/>
        </w:rPr>
        <w:t>Fraud</w:t>
      </w:r>
      <w:r w:rsidR="007E703B" w:rsidRPr="00D5087F">
        <w:rPr>
          <w:rFonts w:ascii="Segoe UI Symbol" w:hAnsi="Segoe UI Symbol"/>
          <w:b/>
          <w:sz w:val="40"/>
          <w:szCs w:val="40"/>
        </w:rPr>
        <w:t xml:space="preserve"> </w:t>
      </w:r>
      <w:r w:rsidRPr="00D5087F">
        <w:rPr>
          <w:rFonts w:ascii="Segoe UI Symbol" w:hAnsi="Segoe UI Symbol"/>
          <w:b/>
          <w:sz w:val="40"/>
          <w:szCs w:val="40"/>
        </w:rPr>
        <w:t>and</w:t>
      </w:r>
      <w:r w:rsidR="007E703B" w:rsidRPr="00D5087F">
        <w:rPr>
          <w:rFonts w:ascii="Segoe UI Symbol" w:hAnsi="Segoe UI Symbol"/>
          <w:b/>
          <w:sz w:val="40"/>
          <w:szCs w:val="40"/>
        </w:rPr>
        <w:t xml:space="preserve"> </w:t>
      </w:r>
      <w:r w:rsidRPr="00D5087F">
        <w:rPr>
          <w:rFonts w:ascii="Segoe UI Symbol" w:hAnsi="Segoe UI Symbol"/>
          <w:b/>
          <w:sz w:val="40"/>
          <w:szCs w:val="40"/>
        </w:rPr>
        <w:t>Corruption</w:t>
      </w:r>
      <w:bookmarkEnd w:id="817"/>
      <w:bookmarkEnd w:id="818"/>
    </w:p>
    <w:p w14:paraId="293C8C11" w14:textId="77777777" w:rsidR="005E129A" w:rsidRPr="00D5087F" w:rsidRDefault="005E129A" w:rsidP="005E129A">
      <w:pPr>
        <w:pStyle w:val="SectionHeadings"/>
        <w:spacing w:before="0" w:after="0"/>
        <w:rPr>
          <w:rFonts w:ascii="Segoe UI Symbol" w:hAnsi="Segoe UI Symbol"/>
          <w:sz w:val="24"/>
          <w:szCs w:val="24"/>
        </w:rPr>
      </w:pPr>
      <w:bookmarkStart w:id="819" w:name="_Toc475712769"/>
      <w:r w:rsidRPr="00D5087F">
        <w:rPr>
          <w:rFonts w:ascii="Segoe UI Symbol" w:hAnsi="Segoe UI Symbol"/>
          <w:sz w:val="24"/>
          <w:szCs w:val="24"/>
        </w:rPr>
        <w:t>(this Section shall not be changed)</w:t>
      </w:r>
      <w:bookmarkEnd w:id="819"/>
    </w:p>
    <w:bookmarkEnd w:id="815"/>
    <w:bookmarkEnd w:id="816"/>
    <w:p w14:paraId="12D63B33" w14:textId="77777777" w:rsidR="004C4EF7" w:rsidRPr="00D5087F" w:rsidRDefault="004C4EF7" w:rsidP="00565B8F">
      <w:pPr>
        <w:numPr>
          <w:ilvl w:val="0"/>
          <w:numId w:val="80"/>
        </w:numPr>
        <w:spacing w:after="160" w:line="259" w:lineRule="auto"/>
        <w:ind w:left="360" w:right="0"/>
        <w:contextualSpacing/>
        <w:rPr>
          <w:rFonts w:ascii="Segoe UI Symbol" w:eastAsiaTheme="minorHAnsi" w:hAnsi="Segoe UI Symbol"/>
          <w:b/>
        </w:rPr>
      </w:pPr>
      <w:r w:rsidRPr="00D5087F">
        <w:rPr>
          <w:rFonts w:ascii="Segoe UI Symbol" w:eastAsiaTheme="minorHAnsi" w:hAnsi="Segoe UI Symbol"/>
          <w:b/>
        </w:rPr>
        <w:t>Purpose</w:t>
      </w:r>
    </w:p>
    <w:p w14:paraId="3FA9D0E5" w14:textId="7C397BCE" w:rsidR="004C4EF7" w:rsidRPr="00D5087F" w:rsidRDefault="004C4EF7" w:rsidP="00565B8F">
      <w:pPr>
        <w:pStyle w:val="ListParagraph"/>
        <w:numPr>
          <w:ilvl w:val="1"/>
          <w:numId w:val="80"/>
        </w:numPr>
        <w:spacing w:after="160" w:line="259" w:lineRule="auto"/>
        <w:ind w:left="360" w:right="0"/>
        <w:jc w:val="both"/>
        <w:rPr>
          <w:rFonts w:ascii="Segoe UI Symbol" w:eastAsiaTheme="minorHAnsi" w:hAnsi="Segoe UI Symbol"/>
        </w:rPr>
      </w:pPr>
      <w:r w:rsidRPr="00D5087F">
        <w:rPr>
          <w:rFonts w:ascii="Segoe UI Symbol" w:eastAsiaTheme="minorHAnsi" w:hAnsi="Segoe UI Symbol"/>
        </w:rPr>
        <w:t xml:space="preserve">The Bank’s </w:t>
      </w:r>
      <w:r w:rsidR="00CA4A47" w:rsidRPr="00D5087F">
        <w:rPr>
          <w:rFonts w:ascii="Segoe UI Symbol" w:eastAsiaTheme="minorHAnsi" w:hAnsi="Segoe UI Symbol"/>
        </w:rPr>
        <w:t>Integrity Framework</w:t>
      </w:r>
      <w:r w:rsidRPr="00D5087F">
        <w:rPr>
          <w:rFonts w:ascii="Segoe UI Symbol" w:eastAsiaTheme="minorHAnsi" w:hAnsi="Segoe UI Symbol"/>
        </w:rPr>
        <w:t xml:space="preserve"> and this annex apply with respect to procurement under Bank Investment Project Financing operations.</w:t>
      </w:r>
    </w:p>
    <w:p w14:paraId="70BFB1F6" w14:textId="77777777" w:rsidR="004C4EF7" w:rsidRPr="00D5087F" w:rsidRDefault="004C4EF7" w:rsidP="00565B8F">
      <w:pPr>
        <w:numPr>
          <w:ilvl w:val="0"/>
          <w:numId w:val="80"/>
        </w:numPr>
        <w:spacing w:after="160" w:line="259" w:lineRule="auto"/>
        <w:ind w:left="360" w:right="0"/>
        <w:contextualSpacing/>
        <w:rPr>
          <w:rFonts w:ascii="Segoe UI Symbol" w:eastAsiaTheme="minorHAnsi" w:hAnsi="Segoe UI Symbol"/>
          <w:b/>
        </w:rPr>
      </w:pPr>
      <w:r w:rsidRPr="00D5087F">
        <w:rPr>
          <w:rFonts w:ascii="Segoe UI Symbol" w:eastAsiaTheme="minorHAnsi" w:hAnsi="Segoe UI Symbol"/>
          <w:b/>
        </w:rPr>
        <w:t>Requirements</w:t>
      </w:r>
    </w:p>
    <w:p w14:paraId="051B233B" w14:textId="444F96BB" w:rsidR="004C4EF7" w:rsidRPr="00D5087F" w:rsidRDefault="004C4EF7" w:rsidP="00565B8F">
      <w:pPr>
        <w:pStyle w:val="ListParagraph"/>
        <w:numPr>
          <w:ilvl w:val="0"/>
          <w:numId w:val="84"/>
        </w:numPr>
        <w:autoSpaceDE w:val="0"/>
        <w:autoSpaceDN w:val="0"/>
        <w:adjustRightInd w:val="0"/>
        <w:spacing w:after="120"/>
        <w:ind w:right="0"/>
        <w:jc w:val="both"/>
        <w:rPr>
          <w:rFonts w:ascii="Segoe UI Symbol" w:eastAsiaTheme="minorHAnsi" w:hAnsi="Segoe UI Symbol"/>
        </w:rPr>
      </w:pPr>
      <w:r w:rsidRPr="00D5087F">
        <w:rPr>
          <w:rFonts w:ascii="Segoe UI Symbol" w:eastAsiaTheme="minorHAnsi" w:hAnsi="Segoe UI Symbol"/>
          <w:color w:val="000000"/>
        </w:rPr>
        <w:t>The Bank requires that Borrowers (including beneficiaries of Bank financing); bidders</w:t>
      </w:r>
      <w:r w:rsidR="00F33DB7" w:rsidRPr="00D5087F">
        <w:rPr>
          <w:rFonts w:ascii="Segoe UI Symbol" w:eastAsiaTheme="minorHAnsi" w:hAnsi="Segoe UI Symbol"/>
          <w:color w:val="000000"/>
        </w:rPr>
        <w:t xml:space="preserve"> (applicants)</w:t>
      </w:r>
      <w:r w:rsidRPr="00D5087F">
        <w:rPr>
          <w:rFonts w:ascii="Segoe UI Symbol" w:eastAsiaTheme="minorHAnsi" w:hAnsi="Segoe UI Symbol"/>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7D234175" w14:textId="77777777" w:rsidR="004C4EF7" w:rsidRPr="00D5087F" w:rsidRDefault="004C4EF7" w:rsidP="001D5093">
      <w:pPr>
        <w:pStyle w:val="ListParagraph"/>
        <w:autoSpaceDE w:val="0"/>
        <w:autoSpaceDN w:val="0"/>
        <w:adjustRightInd w:val="0"/>
        <w:spacing w:after="120"/>
        <w:ind w:left="360"/>
        <w:jc w:val="both"/>
        <w:rPr>
          <w:rFonts w:ascii="Segoe UI Symbol" w:eastAsiaTheme="minorHAnsi" w:hAnsi="Segoe UI Symbol"/>
        </w:rPr>
      </w:pPr>
    </w:p>
    <w:p w14:paraId="4C931A18" w14:textId="77777777" w:rsidR="004C4EF7" w:rsidRPr="00D5087F" w:rsidRDefault="004C4EF7" w:rsidP="00565B8F">
      <w:pPr>
        <w:pStyle w:val="ListParagraph"/>
        <w:numPr>
          <w:ilvl w:val="0"/>
          <w:numId w:val="84"/>
        </w:numPr>
        <w:autoSpaceDE w:val="0"/>
        <w:autoSpaceDN w:val="0"/>
        <w:adjustRightInd w:val="0"/>
        <w:spacing w:after="120"/>
        <w:ind w:right="0"/>
        <w:jc w:val="both"/>
        <w:rPr>
          <w:rFonts w:ascii="Segoe UI Symbol" w:eastAsiaTheme="minorHAnsi" w:hAnsi="Segoe UI Symbol"/>
        </w:rPr>
      </w:pPr>
      <w:r w:rsidRPr="00D5087F">
        <w:rPr>
          <w:rFonts w:ascii="Segoe UI Symbol" w:eastAsiaTheme="minorHAnsi" w:hAnsi="Segoe UI Symbol"/>
        </w:rPr>
        <w:t>To this end, the Bank:</w:t>
      </w:r>
    </w:p>
    <w:p w14:paraId="425CD679" w14:textId="77777777" w:rsidR="004C4EF7" w:rsidRPr="00D5087F" w:rsidRDefault="004C4EF7" w:rsidP="00565B8F">
      <w:pPr>
        <w:numPr>
          <w:ilvl w:val="0"/>
          <w:numId w:val="81"/>
        </w:numPr>
        <w:autoSpaceDE w:val="0"/>
        <w:autoSpaceDN w:val="0"/>
        <w:adjustRightInd w:val="0"/>
        <w:spacing w:after="120" w:line="259" w:lineRule="auto"/>
        <w:ind w:left="810" w:right="0"/>
        <w:rPr>
          <w:rFonts w:ascii="Segoe UI Symbol" w:eastAsiaTheme="minorHAnsi" w:hAnsi="Segoe UI Symbol"/>
          <w:color w:val="000000"/>
        </w:rPr>
      </w:pPr>
      <w:r w:rsidRPr="00D5087F">
        <w:rPr>
          <w:rFonts w:ascii="Segoe UI Symbol" w:eastAsiaTheme="minorHAnsi" w:hAnsi="Segoe UI Symbol"/>
          <w:color w:val="000000"/>
        </w:rPr>
        <w:t>Defines, for the purposes of this provision, the terms set forth below as follows:</w:t>
      </w:r>
    </w:p>
    <w:p w14:paraId="7E9CABEE" w14:textId="77777777" w:rsidR="004C4EF7" w:rsidRPr="00D5087F" w:rsidRDefault="004C4EF7" w:rsidP="00565B8F">
      <w:pPr>
        <w:numPr>
          <w:ilvl w:val="0"/>
          <w:numId w:val="82"/>
        </w:numPr>
        <w:autoSpaceDE w:val="0"/>
        <w:autoSpaceDN w:val="0"/>
        <w:adjustRightInd w:val="0"/>
        <w:spacing w:after="120" w:line="259" w:lineRule="auto"/>
        <w:ind w:left="1170" w:right="0" w:hanging="18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corrupt</w:t>
      </w:r>
      <w:proofErr w:type="gramEnd"/>
      <w:r w:rsidRPr="00D5087F">
        <w:rPr>
          <w:rFonts w:ascii="Segoe UI Symbol" w:eastAsiaTheme="minorHAnsi" w:hAnsi="Segoe UI Symbol"/>
          <w:color w:val="000000"/>
        </w:rPr>
        <w:t xml:space="preserve"> practice” is the offering, giving, receiving, or soliciting, directly or indirectly, of anything of value to influence improperly the actions of another </w:t>
      </w:r>
      <w:proofErr w:type="gramStart"/>
      <w:r w:rsidRPr="00D5087F">
        <w:rPr>
          <w:rFonts w:ascii="Segoe UI Symbol" w:eastAsiaTheme="minorHAnsi" w:hAnsi="Segoe UI Symbol"/>
          <w:color w:val="000000"/>
        </w:rPr>
        <w:t>party;</w:t>
      </w:r>
      <w:proofErr w:type="gramEnd"/>
    </w:p>
    <w:p w14:paraId="5B7CD0B5" w14:textId="77777777" w:rsidR="004C4EF7" w:rsidRPr="00D5087F" w:rsidRDefault="004C4EF7" w:rsidP="00565B8F">
      <w:pPr>
        <w:numPr>
          <w:ilvl w:val="0"/>
          <w:numId w:val="82"/>
        </w:numPr>
        <w:autoSpaceDE w:val="0"/>
        <w:autoSpaceDN w:val="0"/>
        <w:adjustRightInd w:val="0"/>
        <w:spacing w:after="120" w:line="259" w:lineRule="auto"/>
        <w:ind w:left="1170" w:right="0" w:hanging="18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fraudulent</w:t>
      </w:r>
      <w:proofErr w:type="gramEnd"/>
      <w:r w:rsidRPr="00D5087F">
        <w:rPr>
          <w:rFonts w:ascii="Segoe UI Symbol" w:eastAsiaTheme="minorHAnsi" w:hAnsi="Segoe UI Symbol"/>
          <w:color w:val="000000"/>
        </w:rPr>
        <w:t xml:space="preserve"> practice” is any act or omission, including misrepresentation, that knowingly or recklessly misleads, or attempts to mislead, a party to obtain financial or other benefit or to avoid an </w:t>
      </w:r>
      <w:proofErr w:type="gramStart"/>
      <w:r w:rsidRPr="00D5087F">
        <w:rPr>
          <w:rFonts w:ascii="Segoe UI Symbol" w:eastAsiaTheme="minorHAnsi" w:hAnsi="Segoe UI Symbol"/>
          <w:color w:val="000000"/>
        </w:rPr>
        <w:t>obligation;</w:t>
      </w:r>
      <w:proofErr w:type="gramEnd"/>
    </w:p>
    <w:p w14:paraId="5E5F8459" w14:textId="77777777" w:rsidR="004C4EF7" w:rsidRPr="00D5087F" w:rsidRDefault="004C4EF7" w:rsidP="00565B8F">
      <w:pPr>
        <w:numPr>
          <w:ilvl w:val="0"/>
          <w:numId w:val="82"/>
        </w:numPr>
        <w:autoSpaceDE w:val="0"/>
        <w:autoSpaceDN w:val="0"/>
        <w:adjustRightInd w:val="0"/>
        <w:spacing w:after="120" w:line="259" w:lineRule="auto"/>
        <w:ind w:left="1170" w:right="0" w:hanging="18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collusive</w:t>
      </w:r>
      <w:proofErr w:type="gramEnd"/>
      <w:r w:rsidRPr="00D5087F">
        <w:rPr>
          <w:rFonts w:ascii="Segoe UI Symbol" w:eastAsiaTheme="minorHAnsi" w:hAnsi="Segoe UI Symbol"/>
          <w:color w:val="000000"/>
        </w:rPr>
        <w:t xml:space="preserve"> practice” is an arrangement between two or more parties designed to achieve an improper purpose, including to influence improperly the actions of another </w:t>
      </w:r>
      <w:proofErr w:type="gramStart"/>
      <w:r w:rsidRPr="00D5087F">
        <w:rPr>
          <w:rFonts w:ascii="Segoe UI Symbol" w:eastAsiaTheme="minorHAnsi" w:hAnsi="Segoe UI Symbol"/>
          <w:color w:val="000000"/>
        </w:rPr>
        <w:t>party;</w:t>
      </w:r>
      <w:proofErr w:type="gramEnd"/>
    </w:p>
    <w:p w14:paraId="116526F2" w14:textId="77777777" w:rsidR="004C4EF7" w:rsidRPr="00D5087F" w:rsidRDefault="004C4EF7" w:rsidP="00565B8F">
      <w:pPr>
        <w:numPr>
          <w:ilvl w:val="0"/>
          <w:numId w:val="82"/>
        </w:numPr>
        <w:autoSpaceDE w:val="0"/>
        <w:autoSpaceDN w:val="0"/>
        <w:adjustRightInd w:val="0"/>
        <w:spacing w:after="120" w:line="259" w:lineRule="auto"/>
        <w:ind w:left="1170" w:right="0" w:hanging="18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coercive</w:t>
      </w:r>
      <w:proofErr w:type="gramEnd"/>
      <w:r w:rsidRPr="00D5087F">
        <w:rPr>
          <w:rFonts w:ascii="Segoe UI Symbol" w:eastAsiaTheme="minorHAnsi" w:hAnsi="Segoe UI Symbol"/>
          <w:color w:val="000000"/>
        </w:rPr>
        <w:t xml:space="preserve"> practice” is impairing or harming, or threatening to impair or harm, directly or indirectly, any party or the property of the party to influence improperly the actions of a </w:t>
      </w:r>
      <w:proofErr w:type="gramStart"/>
      <w:r w:rsidRPr="00D5087F">
        <w:rPr>
          <w:rFonts w:ascii="Segoe UI Symbol" w:eastAsiaTheme="minorHAnsi" w:hAnsi="Segoe UI Symbol"/>
          <w:color w:val="000000"/>
        </w:rPr>
        <w:t>party;</w:t>
      </w:r>
      <w:proofErr w:type="gramEnd"/>
    </w:p>
    <w:p w14:paraId="7093D8DE" w14:textId="77777777" w:rsidR="004C4EF7" w:rsidRPr="00D5087F" w:rsidRDefault="004C4EF7" w:rsidP="00565B8F">
      <w:pPr>
        <w:numPr>
          <w:ilvl w:val="0"/>
          <w:numId w:val="82"/>
        </w:numPr>
        <w:autoSpaceDE w:val="0"/>
        <w:autoSpaceDN w:val="0"/>
        <w:adjustRightInd w:val="0"/>
        <w:spacing w:after="120" w:line="259" w:lineRule="auto"/>
        <w:ind w:left="1170" w:right="0" w:hanging="18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obstructive</w:t>
      </w:r>
      <w:proofErr w:type="gramEnd"/>
      <w:r w:rsidRPr="00D5087F">
        <w:rPr>
          <w:rFonts w:ascii="Segoe UI Symbol" w:eastAsiaTheme="minorHAnsi" w:hAnsi="Segoe UI Symbol"/>
          <w:color w:val="000000"/>
        </w:rPr>
        <w:t xml:space="preserve"> practice” is:</w:t>
      </w:r>
    </w:p>
    <w:p w14:paraId="72F3BD5F" w14:textId="77777777" w:rsidR="004C4EF7" w:rsidRPr="00D5087F" w:rsidRDefault="004C4EF7" w:rsidP="00565B8F">
      <w:pPr>
        <w:numPr>
          <w:ilvl w:val="0"/>
          <w:numId w:val="83"/>
        </w:numPr>
        <w:autoSpaceDE w:val="0"/>
        <w:autoSpaceDN w:val="0"/>
        <w:adjustRightInd w:val="0"/>
        <w:spacing w:after="120" w:line="259" w:lineRule="auto"/>
        <w:ind w:left="1800" w:right="0" w:hanging="540"/>
        <w:rPr>
          <w:rFonts w:ascii="Segoe UI Symbol" w:eastAsiaTheme="minorHAnsi" w:hAnsi="Segoe UI Symbol"/>
          <w:color w:val="000000"/>
        </w:rPr>
      </w:pPr>
      <w:r w:rsidRPr="00D5087F">
        <w:rPr>
          <w:rFonts w:ascii="Segoe UI Symbol" w:eastAsiaTheme="minorHAnsi" w:hAnsi="Segoe UI Symbol"/>
          <w:color w:val="000000"/>
        </w:rPr>
        <w:t xml:space="preserve">deliberately destroying, falsifying, altering, or concealing of evidence material to the investigation or making false statements to investigators </w:t>
      </w:r>
      <w:proofErr w:type="gramStart"/>
      <w:r w:rsidRPr="00D5087F">
        <w:rPr>
          <w:rFonts w:ascii="Segoe UI Symbol" w:eastAsiaTheme="minorHAnsi" w:hAnsi="Segoe UI Symbol"/>
          <w:color w:val="000000"/>
        </w:rPr>
        <w:t>in order to</w:t>
      </w:r>
      <w:proofErr w:type="gramEnd"/>
      <w:r w:rsidRPr="00D5087F">
        <w:rPr>
          <w:rFonts w:ascii="Segoe UI Symbol" w:eastAsiaTheme="minorHAnsi" w:hAnsi="Segoe UI Symbol"/>
          <w:color w:val="000000"/>
        </w:rPr>
        <w:t xml:space="preserve"> materially impede a Bank investigation into allegations of a corrupt, fraudulent, coercive, or collusive practice; </w:t>
      </w:r>
      <w:r w:rsidRPr="00D5087F">
        <w:rPr>
          <w:rFonts w:ascii="Segoe UI Symbol" w:eastAsiaTheme="minorHAnsi" w:hAnsi="Segoe UI Symbol"/>
          <w:color w:val="000000"/>
        </w:rPr>
        <w:lastRenderedPageBreak/>
        <w:t xml:space="preserve">and/or threatening, harassing, or intimidating any party to prevent it from disclosing its knowledge of matters relevant to the investigation </w:t>
      </w:r>
      <w:proofErr w:type="gramStart"/>
      <w:r w:rsidRPr="00D5087F">
        <w:rPr>
          <w:rFonts w:ascii="Segoe UI Symbol" w:eastAsiaTheme="minorHAnsi" w:hAnsi="Segoe UI Symbol"/>
          <w:color w:val="000000"/>
        </w:rPr>
        <w:t>or from</w:t>
      </w:r>
      <w:proofErr w:type="gramEnd"/>
      <w:r w:rsidRPr="00D5087F">
        <w:rPr>
          <w:rFonts w:ascii="Segoe UI Symbol" w:eastAsiaTheme="minorHAnsi" w:hAnsi="Segoe UI Symbol"/>
          <w:color w:val="000000"/>
        </w:rPr>
        <w:t xml:space="preserve"> pursuing the investigation; or</w:t>
      </w:r>
    </w:p>
    <w:p w14:paraId="0BB4E81E" w14:textId="77777777" w:rsidR="004C4EF7" w:rsidRPr="00D5087F" w:rsidRDefault="004C4EF7" w:rsidP="00565B8F">
      <w:pPr>
        <w:numPr>
          <w:ilvl w:val="0"/>
          <w:numId w:val="83"/>
        </w:numPr>
        <w:autoSpaceDE w:val="0"/>
        <w:autoSpaceDN w:val="0"/>
        <w:adjustRightInd w:val="0"/>
        <w:spacing w:after="120" w:line="259" w:lineRule="auto"/>
        <w:ind w:left="1800" w:right="0" w:hanging="540"/>
        <w:rPr>
          <w:rFonts w:ascii="Segoe UI Symbol" w:eastAsiaTheme="minorHAnsi" w:hAnsi="Segoe UI Symbol"/>
          <w:color w:val="000000"/>
        </w:rPr>
      </w:pPr>
      <w:r w:rsidRPr="00D5087F">
        <w:rPr>
          <w:rFonts w:ascii="Segoe UI Symbol" w:eastAsiaTheme="minorHAnsi" w:hAnsi="Segoe UI Symbol"/>
          <w:color w:val="000000"/>
        </w:rPr>
        <w:t>acts intended to materially impede the exercise of the Bank’s inspection and audit rights provided for under paragraph 2.2 e. below.</w:t>
      </w:r>
    </w:p>
    <w:p w14:paraId="36396B17" w14:textId="77777777" w:rsidR="004C4EF7" w:rsidRPr="00D5087F" w:rsidRDefault="004C4EF7" w:rsidP="00565B8F">
      <w:pPr>
        <w:numPr>
          <w:ilvl w:val="0"/>
          <w:numId w:val="81"/>
        </w:numPr>
        <w:autoSpaceDE w:val="0"/>
        <w:autoSpaceDN w:val="0"/>
        <w:adjustRightInd w:val="0"/>
        <w:spacing w:after="120" w:line="259" w:lineRule="auto"/>
        <w:ind w:left="810" w:right="0"/>
        <w:rPr>
          <w:rFonts w:ascii="Segoe UI Symbol" w:eastAsiaTheme="minorHAnsi" w:hAnsi="Segoe UI Symbol"/>
          <w:color w:val="000000"/>
        </w:rPr>
      </w:pPr>
      <w:r w:rsidRPr="00D5087F">
        <w:rPr>
          <w:rFonts w:ascii="Segoe UI Symbol" w:eastAsiaTheme="minorHAnsi" w:hAnsi="Segoe UI Symbol"/>
          <w:color w:val="000000"/>
        </w:rPr>
        <w:t xml:space="preserve">Rejects a proposal for award if the Bank determines that the firm or individual recommended for </w:t>
      </w:r>
      <w:proofErr w:type="gramStart"/>
      <w:r w:rsidRPr="00D5087F">
        <w:rPr>
          <w:rFonts w:ascii="Segoe UI Symbol" w:eastAsiaTheme="minorHAnsi" w:hAnsi="Segoe UI Symbol"/>
          <w:color w:val="000000"/>
        </w:rPr>
        <w:t>award</w:t>
      </w:r>
      <w:proofErr w:type="gramEnd"/>
      <w:r w:rsidRPr="00D5087F">
        <w:rPr>
          <w:rFonts w:ascii="Segoe UI Symbol" w:eastAsiaTheme="minorHAnsi" w:hAnsi="Segoe UI Symbol"/>
          <w:color w:val="000000"/>
        </w:rPr>
        <w:t xml:space="preserve">, any of its personnel, or its agents, or its sub-consultants, sub-contractors, service providers, suppliers and/ or their employees, has, directly or indirectly, engaged in corrupt, fraudulent, collusive, coercive, or obstructive practices in competing for the contract in </w:t>
      </w:r>
      <w:proofErr w:type="gramStart"/>
      <w:r w:rsidRPr="00D5087F">
        <w:rPr>
          <w:rFonts w:ascii="Segoe UI Symbol" w:eastAsiaTheme="minorHAnsi" w:hAnsi="Segoe UI Symbol"/>
          <w:color w:val="000000"/>
        </w:rPr>
        <w:t>question;</w:t>
      </w:r>
      <w:proofErr w:type="gramEnd"/>
    </w:p>
    <w:p w14:paraId="53CE20EE" w14:textId="77777777" w:rsidR="004C4EF7" w:rsidRPr="00D5087F" w:rsidRDefault="004C4EF7" w:rsidP="00565B8F">
      <w:pPr>
        <w:numPr>
          <w:ilvl w:val="0"/>
          <w:numId w:val="81"/>
        </w:numPr>
        <w:autoSpaceDE w:val="0"/>
        <w:autoSpaceDN w:val="0"/>
        <w:adjustRightInd w:val="0"/>
        <w:spacing w:after="120" w:line="259" w:lineRule="auto"/>
        <w:ind w:left="810" w:right="0"/>
        <w:rPr>
          <w:rFonts w:ascii="Segoe UI Symbol" w:eastAsiaTheme="minorHAnsi" w:hAnsi="Segoe UI Symbol"/>
          <w:color w:val="000000"/>
        </w:rPr>
      </w:pPr>
      <w:r w:rsidRPr="00D5087F">
        <w:rPr>
          <w:rFonts w:ascii="Segoe UI Symbol" w:eastAsiaTheme="minorHAnsi" w:hAnsi="Segoe UI Symbol"/>
          <w:color w:val="000000"/>
        </w:rPr>
        <w:t xml:space="preserve">In addition to the legal remedies set out in the relevant Legal Agreement, may take other appropriate actions, including declaring </w:t>
      </w:r>
      <w:proofErr w:type="spellStart"/>
      <w:r w:rsidRPr="00D5087F">
        <w:rPr>
          <w:rFonts w:ascii="Segoe UI Symbol" w:eastAsiaTheme="minorHAnsi" w:hAnsi="Segoe UI Symbol"/>
          <w:color w:val="000000"/>
        </w:rPr>
        <w:t>misprocurement</w:t>
      </w:r>
      <w:proofErr w:type="spellEnd"/>
      <w:r w:rsidRPr="00D5087F">
        <w:rPr>
          <w:rFonts w:ascii="Segoe UI Symbol" w:eastAsiaTheme="minorHAnsi" w:hAnsi="Segoe UI Symbol"/>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5D2208E" w14:textId="3C565861" w:rsidR="004C4EF7" w:rsidRPr="00D5087F" w:rsidRDefault="00EA7B7B" w:rsidP="00565B8F">
      <w:pPr>
        <w:numPr>
          <w:ilvl w:val="0"/>
          <w:numId w:val="81"/>
        </w:numPr>
        <w:autoSpaceDE w:val="0"/>
        <w:autoSpaceDN w:val="0"/>
        <w:adjustRightInd w:val="0"/>
        <w:spacing w:after="120" w:line="259" w:lineRule="auto"/>
        <w:ind w:left="810" w:right="0"/>
        <w:rPr>
          <w:rFonts w:ascii="Segoe UI Symbol" w:eastAsiaTheme="minorHAnsi" w:hAnsi="Segoe UI Symbol"/>
          <w:color w:val="000000"/>
        </w:rPr>
      </w:pPr>
      <w:r w:rsidRPr="00D5087F">
        <w:rPr>
          <w:rFonts w:ascii="Segoe UI Symbol" w:eastAsiaTheme="minorHAnsi" w:hAnsi="Segoe UI Symbol"/>
          <w:color w:val="000000"/>
        </w:rPr>
        <w:t xml:space="preserve">Pursuant to the Bank’s </w:t>
      </w:r>
      <w:r w:rsidR="00CA4A47" w:rsidRPr="00D5087F">
        <w:rPr>
          <w:rFonts w:ascii="Segoe UI Symbol" w:eastAsiaTheme="minorHAnsi" w:hAnsi="Segoe UI Symbol"/>
          <w:color w:val="000000"/>
        </w:rPr>
        <w:t>Integrity Framework</w:t>
      </w:r>
      <w:r w:rsidRPr="00D5087F">
        <w:rPr>
          <w:rFonts w:ascii="Segoe UI Symbol" w:eastAsiaTheme="minorHAnsi" w:hAnsi="Segoe UI Symbol"/>
          <w:color w:val="000000"/>
        </w:rPr>
        <w:t xml:space="preserve"> and i</w:t>
      </w:r>
      <w:r w:rsidR="004C4EF7" w:rsidRPr="00D5087F">
        <w:rPr>
          <w:rFonts w:ascii="Segoe UI Symbol" w:eastAsiaTheme="minorHAnsi" w:hAnsi="Segoe UI Symbol"/>
          <w:color w:val="000000"/>
        </w:rPr>
        <w:t>n accordance with the Bank’s prevailing sanctions policies and procedures, may sanction a firm or individual, either indefinitely or for a stated period of time, including by publicly declaring such firm or individual ineligible (</w:t>
      </w:r>
      <w:proofErr w:type="spellStart"/>
      <w:r w:rsidR="004C4EF7" w:rsidRPr="00D5087F">
        <w:rPr>
          <w:rFonts w:ascii="Segoe UI Symbol" w:eastAsiaTheme="minorHAnsi" w:hAnsi="Segoe UI Symbol"/>
          <w:color w:val="000000"/>
        </w:rPr>
        <w:t>i</w:t>
      </w:r>
      <w:proofErr w:type="spellEnd"/>
      <w:r w:rsidR="004C4EF7" w:rsidRPr="00D5087F">
        <w:rPr>
          <w:rFonts w:ascii="Segoe UI Symbol" w:eastAsiaTheme="minorHAnsi" w:hAnsi="Segoe UI Symbol"/>
          <w:color w:val="000000"/>
        </w:rPr>
        <w:t>) to be awarded or otherwise benefit from a Bank-financed contract, financially or in any other manner;</w:t>
      </w:r>
      <w:r w:rsidR="004C4EF7" w:rsidRPr="00D5087F">
        <w:rPr>
          <w:rFonts w:ascii="Segoe UI Symbol" w:eastAsiaTheme="minorHAnsi" w:hAnsi="Segoe UI Symbol"/>
          <w:vertAlign w:val="superscript"/>
        </w:rPr>
        <w:footnoteReference w:id="20"/>
      </w:r>
      <w:r w:rsidR="004C4EF7" w:rsidRPr="00D5087F">
        <w:rPr>
          <w:rFonts w:ascii="Segoe UI Symbol" w:eastAsiaTheme="minorHAnsi" w:hAnsi="Segoe UI Symbol"/>
          <w:color w:val="000000"/>
        </w:rPr>
        <w:t xml:space="preserve"> (ii) to be a nominated</w:t>
      </w:r>
      <w:r w:rsidR="004C4EF7" w:rsidRPr="00D5087F">
        <w:rPr>
          <w:rFonts w:ascii="Segoe UI Symbol" w:eastAsiaTheme="minorHAnsi" w:hAnsi="Segoe UI Symbol"/>
          <w:vertAlign w:val="superscript"/>
        </w:rPr>
        <w:footnoteReference w:id="21"/>
      </w:r>
      <w:r w:rsidR="004C4EF7" w:rsidRPr="00D5087F">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w:t>
      </w:r>
      <w:r w:rsidR="004C4EF7" w:rsidRPr="00D5087F">
        <w:rPr>
          <w:rFonts w:ascii="Segoe UI Symbol" w:eastAsiaTheme="minorHAnsi" w:hAnsi="Segoe UI Symbol"/>
          <w:color w:val="000000"/>
        </w:rPr>
        <w:lastRenderedPageBreak/>
        <w:t xml:space="preserve">participate further in the preparation or implementation of any Bank-financed project; </w:t>
      </w:r>
    </w:p>
    <w:p w14:paraId="0937B61D" w14:textId="49CB9335" w:rsidR="004C4EF7" w:rsidRPr="00D5087F" w:rsidRDefault="004C4EF7" w:rsidP="00565B8F">
      <w:pPr>
        <w:numPr>
          <w:ilvl w:val="0"/>
          <w:numId w:val="81"/>
        </w:numPr>
        <w:autoSpaceDE w:val="0"/>
        <w:autoSpaceDN w:val="0"/>
        <w:adjustRightInd w:val="0"/>
        <w:spacing w:after="120" w:line="259" w:lineRule="auto"/>
        <w:ind w:left="810" w:right="0"/>
        <w:rPr>
          <w:rFonts w:ascii="Segoe UI Symbol" w:eastAsiaTheme="minorHAnsi" w:hAnsi="Segoe UI Symbol"/>
          <w:color w:val="000000"/>
        </w:rPr>
      </w:pPr>
      <w:r w:rsidRPr="00D5087F">
        <w:rPr>
          <w:rFonts w:ascii="Segoe UI Symbol" w:eastAsiaTheme="minorHAnsi" w:hAnsi="Segoe UI Symbol"/>
          <w:color w:val="000000"/>
        </w:rPr>
        <w:t>Requires that a clause be included in bidding documents and in contracts financed by a Bank loan, requiring (</w:t>
      </w:r>
      <w:proofErr w:type="spellStart"/>
      <w:r w:rsidRPr="00D5087F">
        <w:rPr>
          <w:rFonts w:ascii="Segoe UI Symbol" w:eastAsiaTheme="minorHAnsi" w:hAnsi="Segoe UI Symbol"/>
          <w:color w:val="000000"/>
        </w:rPr>
        <w:t>i</w:t>
      </w:r>
      <w:proofErr w:type="spellEnd"/>
      <w:r w:rsidRPr="00D5087F">
        <w:rPr>
          <w:rFonts w:ascii="Segoe UI Symbol" w:eastAsiaTheme="minorHAnsi" w:hAnsi="Segoe UI Symbol"/>
          <w:color w:val="000000"/>
        </w:rPr>
        <w:t>) bidders</w:t>
      </w:r>
      <w:r w:rsidR="00F33DB7" w:rsidRPr="00D5087F">
        <w:rPr>
          <w:rFonts w:ascii="Segoe UI Symbol" w:eastAsiaTheme="minorHAnsi" w:hAnsi="Segoe UI Symbol"/>
          <w:color w:val="000000"/>
        </w:rPr>
        <w:t xml:space="preserve"> (applicants)</w:t>
      </w:r>
      <w:r w:rsidRPr="00D5087F">
        <w:rPr>
          <w:rFonts w:ascii="Segoe UI Symbol" w:eastAsiaTheme="minorHAnsi" w:hAnsi="Segoe UI Symbol"/>
          <w:color w:val="000000"/>
        </w:rPr>
        <w:t>, consultants, contractors, and suppliers, and their sub-contractors, sub-consultants, service providers, suppliers, agents personnel, permit the Bank to inspect</w:t>
      </w:r>
      <w:r w:rsidRPr="00D5087F">
        <w:rPr>
          <w:rStyle w:val="FootnoteReference"/>
          <w:rFonts w:ascii="Segoe UI Symbol" w:eastAsiaTheme="minorHAnsi" w:hAnsi="Segoe UI Symbol"/>
          <w:color w:val="000000"/>
        </w:rPr>
        <w:footnoteReference w:id="22"/>
      </w:r>
      <w:r w:rsidRPr="00D5087F">
        <w:rPr>
          <w:rFonts w:ascii="Segoe UI Symbol" w:eastAsiaTheme="minorHAnsi" w:hAnsi="Segoe UI Symbol"/>
          <w:color w:val="000000"/>
        </w:rPr>
        <w:t xml:space="preserve"> all accounts, records and other documents relating to the </w:t>
      </w:r>
      <w:r w:rsidR="00F33DB7" w:rsidRPr="00D5087F">
        <w:rPr>
          <w:rFonts w:ascii="Segoe UI Symbol" w:eastAsiaTheme="minorHAnsi" w:hAnsi="Segoe UI Symbol"/>
          <w:color w:val="000000"/>
        </w:rPr>
        <w:t>procurement process, selection and/or contract execution</w:t>
      </w:r>
      <w:r w:rsidRPr="00D5087F">
        <w:rPr>
          <w:rFonts w:ascii="Segoe UI Symbol" w:eastAsiaTheme="minorHAnsi" w:hAnsi="Segoe UI Symbol"/>
          <w:color w:val="000000"/>
        </w:rPr>
        <w:t>, and to have them audited by auditors appointed by the Bank.</w:t>
      </w:r>
    </w:p>
    <w:p w14:paraId="395237CC" w14:textId="77777777" w:rsidR="00F2024C" w:rsidRPr="00D5087F" w:rsidRDefault="00F2024C" w:rsidP="00D5087F">
      <w:pPr>
        <w:spacing w:after="240"/>
        <w:ind w:right="0"/>
        <w:outlineLvl w:val="5"/>
        <w:rPr>
          <w:rFonts w:ascii="Segoe UI Symbol" w:hAnsi="Segoe UI Symbol"/>
          <w:b/>
          <w:bCs/>
        </w:rPr>
        <w:sectPr w:rsidR="00F2024C" w:rsidRPr="00D5087F" w:rsidSect="002A2E66">
          <w:headerReference w:type="default" r:id="rId70"/>
          <w:footerReference w:type="even" r:id="rId71"/>
          <w:footerReference w:type="default" r:id="rId72"/>
          <w:headerReference w:type="first" r:id="rId73"/>
          <w:footerReference w:type="first" r:id="rId74"/>
          <w:footnotePr>
            <w:numRestart w:val="eachSect"/>
          </w:footnotePr>
          <w:type w:val="oddPage"/>
          <w:pgSz w:w="12240" w:h="15840" w:code="1"/>
          <w:pgMar w:top="1440" w:right="1440" w:bottom="1440" w:left="1800" w:header="720" w:footer="720" w:gutter="0"/>
          <w:cols w:space="720"/>
          <w:titlePg/>
          <w:docGrid w:linePitch="326"/>
        </w:sectPr>
      </w:pPr>
    </w:p>
    <w:bookmarkStart w:id="820" w:name="_Hlt125777464"/>
    <w:bookmarkStart w:id="821" w:name="_Hlt158621145"/>
    <w:bookmarkStart w:id="822" w:name="_Toc438529602"/>
    <w:bookmarkStart w:id="823" w:name="_Toc438725758"/>
    <w:bookmarkStart w:id="824" w:name="_Toc438817753"/>
    <w:bookmarkStart w:id="825" w:name="_Toc438954447"/>
    <w:bookmarkStart w:id="826" w:name="_Toc461939622"/>
    <w:bookmarkStart w:id="827" w:name="_Toc433184868"/>
    <w:bookmarkStart w:id="828" w:name="_Toc125954070"/>
    <w:bookmarkStart w:id="829" w:name="_Toc197840925"/>
    <w:bookmarkEnd w:id="820"/>
    <w:bookmarkEnd w:id="821"/>
    <w:p w14:paraId="6354EE75" w14:textId="18BDB813" w:rsidR="00355F8C" w:rsidRDefault="00355F8C" w:rsidP="00D5087F">
      <w:pPr>
        <w:pStyle w:val="Part1"/>
        <w:jc w:val="both"/>
      </w:pPr>
      <w:r w:rsidRPr="00D5087F">
        <w:rPr>
          <w:rFonts w:ascii="Segoe UI Symbol" w:hAnsi="Segoe UI Symbol"/>
          <w:noProof/>
          <w:kern w:val="28"/>
          <w:sz w:val="52"/>
          <w:szCs w:val="20"/>
          <w:lang w:val="en-GB" w:eastAsia="fr-FR"/>
        </w:rPr>
        <w:lastRenderedPageBreak/>
        <mc:AlternateContent>
          <mc:Choice Requires="wps">
            <w:drawing>
              <wp:anchor distT="0" distB="0" distL="114300" distR="114300" simplePos="0" relativeHeight="251658242" behindDoc="1" locked="0" layoutInCell="1" allowOverlap="1" wp14:anchorId="09499D21" wp14:editId="1CE4CE3B">
                <wp:simplePos x="0" y="0"/>
                <wp:positionH relativeFrom="margin">
                  <wp:align>left</wp:align>
                </wp:positionH>
                <wp:positionV relativeFrom="paragraph">
                  <wp:posOffset>0</wp:posOffset>
                </wp:positionV>
                <wp:extent cx="871855" cy="8220075"/>
                <wp:effectExtent l="0" t="0" r="444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855" cy="8220075"/>
                        </a:xfrm>
                        <a:prstGeom prst="rect">
                          <a:avLst/>
                        </a:prstGeom>
                        <a:solidFill>
                          <a:schemeClr val="tx2">
                            <a:lumMod val="60000"/>
                            <a:lumOff val="40000"/>
                          </a:scheme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19394BF">
              <v:rect id="Rectangle 7" style="position:absolute;margin-left:0;margin-top:0;width:68.65pt;height:647.25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color="#8496b0 [1951]" stroked="f" strokeweight="1pt" w14:anchorId="6C079D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">
                <w10:wrap anchorx="margin"/>
              </v:rect>
            </w:pict>
          </mc:Fallback>
        </mc:AlternateContent>
      </w:r>
    </w:p>
    <w:p w14:paraId="3A760B96" w14:textId="77777777" w:rsidR="00A629B9" w:rsidRDefault="00A629B9" w:rsidP="00A629B9">
      <w:pPr>
        <w:spacing w:after="0"/>
        <w:ind w:left="1560" w:right="40" w:hanging="1"/>
        <w:jc w:val="right"/>
        <w:outlineLvl w:val="0"/>
        <w:rPr>
          <w:rFonts w:ascii="Segoe UI Symbol" w:hAnsi="Segoe UI Symbol"/>
          <w:b/>
          <w:kern w:val="28"/>
          <w:sz w:val="52"/>
          <w:lang w:val="en-GB" w:eastAsia="fr-FR"/>
        </w:rPr>
      </w:pPr>
      <w:bookmarkStart w:id="830" w:name="_Toc59197215"/>
    </w:p>
    <w:p w14:paraId="73DC1C16" w14:textId="77777777" w:rsidR="00A629B9" w:rsidRDefault="00A629B9" w:rsidP="00A629B9">
      <w:pPr>
        <w:spacing w:after="0"/>
        <w:ind w:left="1560" w:right="40" w:hanging="1"/>
        <w:jc w:val="right"/>
        <w:outlineLvl w:val="0"/>
        <w:rPr>
          <w:rFonts w:ascii="Segoe UI Symbol" w:hAnsi="Segoe UI Symbol"/>
          <w:b/>
          <w:kern w:val="28"/>
          <w:sz w:val="52"/>
          <w:lang w:val="en-GB" w:eastAsia="fr-FR"/>
        </w:rPr>
      </w:pPr>
    </w:p>
    <w:p w14:paraId="22336EF8" w14:textId="5DA73D00" w:rsidR="00F07D31" w:rsidRDefault="005B4A5F" w:rsidP="00A629B9">
      <w:pPr>
        <w:spacing w:after="0"/>
        <w:ind w:left="1560" w:right="40" w:hanging="1"/>
        <w:jc w:val="right"/>
        <w:outlineLvl w:val="0"/>
        <w:rPr>
          <w:rFonts w:ascii="Segoe UI Symbol" w:hAnsi="Segoe UI Symbol"/>
          <w:kern w:val="28"/>
          <w:sz w:val="52"/>
          <w:lang w:val="en-GB" w:eastAsia="fr-FR"/>
        </w:rPr>
      </w:pPr>
      <w:r w:rsidRPr="00D5087F">
        <w:rPr>
          <w:rFonts w:ascii="Segoe UI Symbol" w:hAnsi="Segoe UI Symbol"/>
          <w:b/>
          <w:kern w:val="28"/>
          <w:sz w:val="52"/>
          <w:lang w:val="en-GB" w:eastAsia="fr-FR"/>
        </w:rPr>
        <w:t>PART</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2</w:t>
      </w:r>
      <w:r w:rsidR="007E703B" w:rsidRPr="00D5087F">
        <w:rPr>
          <w:rFonts w:ascii="Segoe UI Symbol" w:hAnsi="Segoe UI Symbol"/>
          <w:b/>
          <w:kern w:val="28"/>
          <w:sz w:val="52"/>
          <w:lang w:val="en-GB" w:eastAsia="fr-FR"/>
        </w:rPr>
        <w:t xml:space="preserve"> </w:t>
      </w:r>
      <w:r w:rsidR="00E9708A"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Employer’s</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Requirement</w:t>
      </w:r>
      <w:bookmarkEnd w:id="822"/>
      <w:bookmarkEnd w:id="823"/>
      <w:bookmarkEnd w:id="824"/>
      <w:bookmarkEnd w:id="825"/>
      <w:bookmarkEnd w:id="826"/>
      <w:r w:rsidRPr="00D5087F">
        <w:rPr>
          <w:rFonts w:ascii="Segoe UI Symbol" w:hAnsi="Segoe UI Symbol"/>
          <w:b/>
          <w:kern w:val="28"/>
          <w:sz w:val="52"/>
          <w:lang w:val="en-GB" w:eastAsia="fr-FR"/>
        </w:rPr>
        <w:t>s</w:t>
      </w:r>
      <w:bookmarkEnd w:id="827"/>
      <w:bookmarkEnd w:id="828"/>
      <w:bookmarkEnd w:id="829"/>
      <w:bookmarkEnd w:id="830"/>
    </w:p>
    <w:p w14:paraId="62E3BE75" w14:textId="77777777" w:rsidR="00424A6F" w:rsidRPr="00D5087F" w:rsidRDefault="00424A6F" w:rsidP="00D5087F">
      <w:pPr>
        <w:spacing w:before="3120" w:after="200"/>
        <w:ind w:left="4678" w:right="42" w:hanging="4253"/>
        <w:outlineLvl w:val="0"/>
        <w:rPr>
          <w:rFonts w:ascii="Segoe UI Symbol" w:hAnsi="Segoe UI Symbol"/>
          <w:kern w:val="28"/>
          <w:sz w:val="52"/>
          <w:lang w:val="en-GB" w:eastAsia="fr-FR"/>
        </w:rPr>
      </w:pPr>
    </w:p>
    <w:p w14:paraId="2A34DC1D" w14:textId="77777777" w:rsidR="00BE226F" w:rsidRPr="00D5087F" w:rsidRDefault="00BE226F" w:rsidP="001D5093">
      <w:pPr>
        <w:rPr>
          <w:rFonts w:ascii="Segoe UI Symbol" w:hAnsi="Segoe UI Symbol"/>
          <w:b/>
          <w:sz w:val="32"/>
        </w:rPr>
        <w:sectPr w:rsidR="00BE226F" w:rsidRPr="00D5087F" w:rsidSect="002A2E66">
          <w:headerReference w:type="first" r:id="rId75"/>
          <w:footerReference w:type="first" r:id="rId76"/>
          <w:footnotePr>
            <w:numRestart w:val="eachSect"/>
          </w:footnotePr>
          <w:type w:val="oddPage"/>
          <w:pgSz w:w="12240" w:h="15840" w:code="1"/>
          <w:pgMar w:top="1440" w:right="2034" w:bottom="1440" w:left="1800" w:header="720" w:footer="720" w:gutter="0"/>
          <w:cols w:space="720"/>
          <w:titlePg/>
          <w:docGrid w:linePitch="326"/>
        </w:sectPr>
      </w:pPr>
    </w:p>
    <w:p w14:paraId="1FD12492" w14:textId="60244C33" w:rsidR="005B4A5F" w:rsidRPr="00D5087F" w:rsidRDefault="00424A6F" w:rsidP="00D5087F">
      <w:pPr>
        <w:tabs>
          <w:tab w:val="right" w:leader="underscore" w:pos="9360"/>
        </w:tabs>
        <w:spacing w:before="240" w:after="240"/>
        <w:ind w:right="-421"/>
        <w:jc w:val="center"/>
        <w:outlineLvl w:val="0"/>
        <w:rPr>
          <w:rFonts w:ascii="Segoe UI Symbol" w:hAnsi="Segoe UI Symbol"/>
          <w:b/>
          <w:sz w:val="40"/>
          <w:szCs w:val="40"/>
        </w:rPr>
      </w:pPr>
      <w:bookmarkStart w:id="831" w:name="_Toc59197216"/>
      <w:bookmarkStart w:id="832" w:name="b"/>
      <w:r w:rsidRPr="00D5087F">
        <w:rPr>
          <w:rFonts w:ascii="Segoe UI Symbol" w:hAnsi="Segoe UI Symbol"/>
          <w:b/>
          <w:sz w:val="40"/>
          <w:szCs w:val="40"/>
        </w:rPr>
        <w:lastRenderedPageBreak/>
        <w:t>Section VII - Employer’s Requirements</w:t>
      </w:r>
      <w:bookmarkEnd w:id="831"/>
    </w:p>
    <w:p w14:paraId="3574AEF6" w14:textId="3C47CA56" w:rsidR="005B4A5F" w:rsidRDefault="005B4A5F" w:rsidP="00C51B39">
      <w:pPr>
        <w:pStyle w:val="Subtitle2"/>
      </w:pPr>
      <w:bookmarkStart w:id="833" w:name="_Toc437950089"/>
      <w:bookmarkStart w:id="834" w:name="_Toc437950865"/>
      <w:bookmarkStart w:id="835" w:name="_Toc437951068"/>
      <w:bookmarkStart w:id="836" w:name="_Toc59197217"/>
      <w:r w:rsidRPr="00143E6E">
        <w:t>Contents</w:t>
      </w:r>
      <w:bookmarkEnd w:id="833"/>
      <w:bookmarkEnd w:id="834"/>
      <w:bookmarkEnd w:id="835"/>
      <w:bookmarkEnd w:id="836"/>
    </w:p>
    <w:p w14:paraId="292A06CE" w14:textId="77777777" w:rsidR="0057177C" w:rsidRPr="00143E6E" w:rsidRDefault="0057177C" w:rsidP="00C51B39">
      <w:pPr>
        <w:pStyle w:val="Subtitle2"/>
      </w:pPr>
    </w:p>
    <w:bookmarkStart w:id="837" w:name="_Hlt125874163"/>
    <w:bookmarkStart w:id="838" w:name="_Toc437951494"/>
    <w:bookmarkStart w:id="839" w:name="_Toc436551309"/>
    <w:bookmarkStart w:id="840" w:name="_Toc125874274"/>
    <w:bookmarkStart w:id="841" w:name="_Toc190498603"/>
    <w:bookmarkStart w:id="842" w:name="_Toc190498778"/>
    <w:bookmarkEnd w:id="837"/>
    <w:p w14:paraId="33CB770A" w14:textId="006B57B1" w:rsidR="00FC06B7" w:rsidRPr="00A629B9" w:rsidRDefault="00FC06B7" w:rsidP="0057177C">
      <w:pPr>
        <w:pStyle w:val="TOC1"/>
        <w:spacing w:after="120"/>
        <w:ind w:right="-11"/>
        <w:rPr>
          <w:rFonts w:eastAsiaTheme="minorEastAsia" w:cstheme="minorBidi"/>
          <w:sz w:val="22"/>
          <w:szCs w:val="22"/>
        </w:rPr>
      </w:pPr>
      <w:r w:rsidRPr="00A629B9">
        <w:rPr>
          <w:b/>
          <w:sz w:val="22"/>
          <w:szCs w:val="22"/>
        </w:rPr>
        <w:fldChar w:fldCharType="begin"/>
      </w:r>
      <w:r w:rsidRPr="00A629B9">
        <w:rPr>
          <w:sz w:val="22"/>
          <w:szCs w:val="22"/>
        </w:rPr>
        <w:instrText xml:space="preserve"> TOC \b SectionVII \* MERGEFORMAT </w:instrText>
      </w:r>
      <w:r w:rsidRPr="00A629B9">
        <w:rPr>
          <w:b/>
          <w:sz w:val="22"/>
          <w:szCs w:val="22"/>
        </w:rPr>
        <w:fldChar w:fldCharType="separate"/>
      </w:r>
      <w:r w:rsidRPr="00A629B9">
        <w:rPr>
          <w:sz w:val="22"/>
          <w:szCs w:val="22"/>
        </w:rPr>
        <w:t>Scope of Supply of Plant and Installation Services by the Contractor</w:t>
      </w:r>
      <w:r w:rsidRPr="00A629B9">
        <w:rPr>
          <w:sz w:val="22"/>
          <w:szCs w:val="22"/>
        </w:rPr>
        <w:tab/>
      </w:r>
      <w:r w:rsidRPr="00A629B9">
        <w:rPr>
          <w:sz w:val="22"/>
          <w:szCs w:val="22"/>
        </w:rPr>
        <w:fldChar w:fldCharType="begin"/>
      </w:r>
      <w:r w:rsidRPr="00A629B9">
        <w:rPr>
          <w:sz w:val="22"/>
          <w:szCs w:val="22"/>
        </w:rPr>
        <w:instrText xml:space="preserve"> PAGEREF _Toc59145462 \h </w:instrText>
      </w:r>
      <w:r w:rsidRPr="00A629B9">
        <w:rPr>
          <w:sz w:val="22"/>
          <w:szCs w:val="22"/>
        </w:rPr>
      </w:r>
      <w:r w:rsidRPr="00A629B9">
        <w:rPr>
          <w:sz w:val="22"/>
          <w:szCs w:val="22"/>
        </w:rPr>
        <w:fldChar w:fldCharType="separate"/>
      </w:r>
      <w:r w:rsidR="00490F68">
        <w:rPr>
          <w:sz w:val="22"/>
          <w:szCs w:val="22"/>
        </w:rPr>
        <w:t>164</w:t>
      </w:r>
      <w:r w:rsidRPr="00A629B9">
        <w:rPr>
          <w:sz w:val="22"/>
          <w:szCs w:val="22"/>
        </w:rPr>
        <w:fldChar w:fldCharType="end"/>
      </w:r>
    </w:p>
    <w:p w14:paraId="1FA292E7" w14:textId="461536F8" w:rsidR="00FC06B7" w:rsidRPr="00A629B9" w:rsidRDefault="00FC06B7" w:rsidP="0057177C">
      <w:pPr>
        <w:pStyle w:val="TOC1"/>
        <w:spacing w:after="120"/>
        <w:ind w:right="-11"/>
        <w:rPr>
          <w:rFonts w:eastAsiaTheme="minorEastAsia" w:cstheme="minorBidi"/>
          <w:sz w:val="22"/>
          <w:szCs w:val="22"/>
        </w:rPr>
      </w:pPr>
      <w:r w:rsidRPr="00A629B9">
        <w:rPr>
          <w:sz w:val="22"/>
          <w:szCs w:val="22"/>
        </w:rPr>
        <w:t>Specification</w:t>
      </w:r>
      <w:r w:rsidRPr="00A629B9">
        <w:rPr>
          <w:sz w:val="22"/>
          <w:szCs w:val="22"/>
        </w:rPr>
        <w:tab/>
      </w:r>
      <w:r w:rsidRPr="00A629B9">
        <w:rPr>
          <w:sz w:val="22"/>
          <w:szCs w:val="22"/>
        </w:rPr>
        <w:fldChar w:fldCharType="begin"/>
      </w:r>
      <w:r w:rsidRPr="00A629B9">
        <w:rPr>
          <w:sz w:val="22"/>
          <w:szCs w:val="22"/>
        </w:rPr>
        <w:instrText xml:space="preserve"> PAGEREF _Toc59145463 \h </w:instrText>
      </w:r>
      <w:r w:rsidRPr="00A629B9">
        <w:rPr>
          <w:sz w:val="22"/>
          <w:szCs w:val="22"/>
        </w:rPr>
      </w:r>
      <w:r w:rsidRPr="00A629B9">
        <w:rPr>
          <w:sz w:val="22"/>
          <w:szCs w:val="22"/>
        </w:rPr>
        <w:fldChar w:fldCharType="separate"/>
      </w:r>
      <w:r w:rsidR="00490F68">
        <w:rPr>
          <w:sz w:val="22"/>
          <w:szCs w:val="22"/>
        </w:rPr>
        <w:t>165</w:t>
      </w:r>
      <w:r w:rsidRPr="00A629B9">
        <w:rPr>
          <w:sz w:val="22"/>
          <w:szCs w:val="22"/>
        </w:rPr>
        <w:fldChar w:fldCharType="end"/>
      </w:r>
    </w:p>
    <w:p w14:paraId="3AEA5A58" w14:textId="4F956D83" w:rsidR="00FC06B7" w:rsidRPr="00A629B9" w:rsidRDefault="00FC06B7" w:rsidP="0057177C">
      <w:pPr>
        <w:pStyle w:val="TOC1"/>
        <w:spacing w:after="120"/>
        <w:ind w:right="-11"/>
        <w:rPr>
          <w:rFonts w:eastAsiaTheme="minorEastAsia" w:cstheme="minorBidi"/>
          <w:sz w:val="22"/>
          <w:szCs w:val="22"/>
        </w:rPr>
      </w:pPr>
      <w:r w:rsidRPr="00A629B9">
        <w:rPr>
          <w:sz w:val="22"/>
          <w:szCs w:val="22"/>
        </w:rPr>
        <w:t>Environmental and Social (ES) requirements</w:t>
      </w:r>
      <w:r w:rsidRPr="00A629B9">
        <w:rPr>
          <w:sz w:val="22"/>
          <w:szCs w:val="22"/>
        </w:rPr>
        <w:tab/>
      </w:r>
      <w:r w:rsidRPr="00A629B9">
        <w:rPr>
          <w:sz w:val="22"/>
          <w:szCs w:val="22"/>
        </w:rPr>
        <w:fldChar w:fldCharType="begin"/>
      </w:r>
      <w:r w:rsidRPr="00A629B9">
        <w:rPr>
          <w:sz w:val="22"/>
          <w:szCs w:val="22"/>
        </w:rPr>
        <w:instrText xml:space="preserve"> PAGEREF _Toc59145464 \h </w:instrText>
      </w:r>
      <w:r w:rsidRPr="00A629B9">
        <w:rPr>
          <w:sz w:val="22"/>
          <w:szCs w:val="22"/>
        </w:rPr>
      </w:r>
      <w:r w:rsidRPr="00A629B9">
        <w:rPr>
          <w:sz w:val="22"/>
          <w:szCs w:val="22"/>
        </w:rPr>
        <w:fldChar w:fldCharType="separate"/>
      </w:r>
      <w:r w:rsidR="00490F68">
        <w:rPr>
          <w:b/>
          <w:bCs/>
          <w:sz w:val="22"/>
          <w:szCs w:val="22"/>
          <w:lang w:val="en-US"/>
        </w:rPr>
        <w:t>Error! Bookmark not defined.</w:t>
      </w:r>
      <w:r w:rsidRPr="00A629B9">
        <w:rPr>
          <w:sz w:val="22"/>
          <w:szCs w:val="22"/>
        </w:rPr>
        <w:fldChar w:fldCharType="end"/>
      </w:r>
    </w:p>
    <w:p w14:paraId="4B98C52C" w14:textId="6EED3978" w:rsidR="00FC06B7" w:rsidRPr="00A629B9" w:rsidRDefault="00FC06B7" w:rsidP="0057177C">
      <w:pPr>
        <w:pStyle w:val="TOC1"/>
        <w:spacing w:after="120"/>
        <w:ind w:right="-11"/>
        <w:rPr>
          <w:rFonts w:eastAsiaTheme="minorEastAsia" w:cstheme="minorBidi"/>
          <w:sz w:val="22"/>
          <w:szCs w:val="22"/>
        </w:rPr>
      </w:pPr>
      <w:r w:rsidRPr="00A629B9">
        <w:rPr>
          <w:sz w:val="22"/>
          <w:szCs w:val="22"/>
        </w:rPr>
        <w:t>Contractor’s Representative and Key Personnel</w:t>
      </w:r>
      <w:r w:rsidRPr="00A629B9">
        <w:rPr>
          <w:sz w:val="22"/>
          <w:szCs w:val="22"/>
        </w:rPr>
        <w:tab/>
      </w:r>
      <w:r w:rsidRPr="00A629B9">
        <w:rPr>
          <w:sz w:val="22"/>
          <w:szCs w:val="22"/>
        </w:rPr>
        <w:fldChar w:fldCharType="begin"/>
      </w:r>
      <w:r w:rsidRPr="00A629B9">
        <w:rPr>
          <w:sz w:val="22"/>
          <w:szCs w:val="22"/>
        </w:rPr>
        <w:instrText xml:space="preserve"> PAGEREF _Toc59145465 \h </w:instrText>
      </w:r>
      <w:r w:rsidRPr="00A629B9">
        <w:rPr>
          <w:sz w:val="22"/>
          <w:szCs w:val="22"/>
        </w:rPr>
      </w:r>
      <w:r w:rsidRPr="00A629B9">
        <w:rPr>
          <w:sz w:val="22"/>
          <w:szCs w:val="22"/>
        </w:rPr>
        <w:fldChar w:fldCharType="separate"/>
      </w:r>
      <w:r w:rsidR="00490F68">
        <w:rPr>
          <w:b/>
          <w:bCs/>
          <w:sz w:val="22"/>
          <w:szCs w:val="22"/>
          <w:lang w:val="en-US"/>
        </w:rPr>
        <w:t>Error! Bookmark not defined.</w:t>
      </w:r>
      <w:r w:rsidRPr="00A629B9">
        <w:rPr>
          <w:sz w:val="22"/>
          <w:szCs w:val="22"/>
        </w:rPr>
        <w:fldChar w:fldCharType="end"/>
      </w:r>
    </w:p>
    <w:p w14:paraId="3ED115B5" w14:textId="51D44A8B" w:rsidR="00FC06B7" w:rsidRPr="00A629B9" w:rsidRDefault="00FC06B7" w:rsidP="0057177C">
      <w:pPr>
        <w:pStyle w:val="TOC1"/>
        <w:spacing w:after="120"/>
        <w:ind w:right="-11"/>
        <w:rPr>
          <w:rFonts w:eastAsiaTheme="minorEastAsia" w:cstheme="minorBidi"/>
          <w:sz w:val="22"/>
          <w:szCs w:val="22"/>
        </w:rPr>
      </w:pPr>
      <w:r w:rsidRPr="00A629B9">
        <w:rPr>
          <w:sz w:val="22"/>
          <w:szCs w:val="22"/>
        </w:rPr>
        <w:t>Forms and Procedures</w:t>
      </w:r>
      <w:r w:rsidRPr="00A629B9">
        <w:rPr>
          <w:sz w:val="22"/>
          <w:szCs w:val="22"/>
        </w:rPr>
        <w:tab/>
      </w:r>
      <w:r w:rsidRPr="00A629B9">
        <w:rPr>
          <w:sz w:val="22"/>
          <w:szCs w:val="22"/>
        </w:rPr>
        <w:fldChar w:fldCharType="begin"/>
      </w:r>
      <w:r w:rsidRPr="00A629B9">
        <w:rPr>
          <w:sz w:val="22"/>
          <w:szCs w:val="22"/>
        </w:rPr>
        <w:instrText xml:space="preserve"> PAGEREF _Toc59145466 \h </w:instrText>
      </w:r>
      <w:r w:rsidRPr="00A629B9">
        <w:rPr>
          <w:sz w:val="22"/>
          <w:szCs w:val="22"/>
        </w:rPr>
      </w:r>
      <w:r w:rsidRPr="00A629B9">
        <w:rPr>
          <w:sz w:val="22"/>
          <w:szCs w:val="22"/>
        </w:rPr>
        <w:fldChar w:fldCharType="separate"/>
      </w:r>
      <w:r w:rsidR="00490F68">
        <w:rPr>
          <w:sz w:val="22"/>
          <w:szCs w:val="22"/>
        </w:rPr>
        <w:t>185</w:t>
      </w:r>
      <w:r w:rsidRPr="00A629B9">
        <w:rPr>
          <w:sz w:val="22"/>
          <w:szCs w:val="22"/>
        </w:rPr>
        <w:fldChar w:fldCharType="end"/>
      </w:r>
    </w:p>
    <w:p w14:paraId="763A89BB" w14:textId="28FB0813" w:rsidR="00FC06B7" w:rsidRPr="0057177C" w:rsidRDefault="00FC06B7" w:rsidP="0057177C">
      <w:pPr>
        <w:pStyle w:val="TOC1"/>
        <w:spacing w:after="120"/>
        <w:ind w:right="-11"/>
        <w:rPr>
          <w:sz w:val="22"/>
          <w:szCs w:val="22"/>
        </w:rPr>
      </w:pPr>
      <w:r w:rsidRPr="0057177C">
        <w:rPr>
          <w:sz w:val="22"/>
          <w:szCs w:val="22"/>
        </w:rPr>
        <w:t>Form of Completion Certificate</w:t>
      </w:r>
      <w:r w:rsidRPr="0057177C">
        <w:rPr>
          <w:sz w:val="22"/>
          <w:szCs w:val="22"/>
        </w:rPr>
        <w:tab/>
      </w:r>
      <w:r w:rsidRPr="0057177C">
        <w:rPr>
          <w:sz w:val="22"/>
          <w:szCs w:val="22"/>
        </w:rPr>
        <w:fldChar w:fldCharType="begin"/>
      </w:r>
      <w:r w:rsidRPr="0057177C">
        <w:rPr>
          <w:sz w:val="22"/>
          <w:szCs w:val="22"/>
        </w:rPr>
        <w:instrText xml:space="preserve"> PAGEREF _Toc59145467 \h </w:instrText>
      </w:r>
      <w:r w:rsidRPr="0057177C">
        <w:rPr>
          <w:sz w:val="22"/>
          <w:szCs w:val="22"/>
        </w:rPr>
      </w:r>
      <w:r w:rsidRPr="0057177C">
        <w:rPr>
          <w:sz w:val="22"/>
          <w:szCs w:val="22"/>
        </w:rPr>
        <w:fldChar w:fldCharType="separate"/>
      </w:r>
      <w:r w:rsidR="00490F68">
        <w:rPr>
          <w:sz w:val="22"/>
          <w:szCs w:val="22"/>
        </w:rPr>
        <w:t>185</w:t>
      </w:r>
      <w:r w:rsidRPr="0057177C">
        <w:rPr>
          <w:sz w:val="22"/>
          <w:szCs w:val="22"/>
        </w:rPr>
        <w:fldChar w:fldCharType="end"/>
      </w:r>
    </w:p>
    <w:p w14:paraId="3EC2C7FD" w14:textId="3E7B1A7F" w:rsidR="00FC06B7" w:rsidRPr="0057177C" w:rsidRDefault="00FC06B7" w:rsidP="0057177C">
      <w:pPr>
        <w:pStyle w:val="TOC1"/>
        <w:spacing w:after="120"/>
        <w:ind w:right="-11"/>
        <w:rPr>
          <w:sz w:val="22"/>
          <w:szCs w:val="22"/>
        </w:rPr>
      </w:pPr>
      <w:r w:rsidRPr="0057177C">
        <w:rPr>
          <w:sz w:val="22"/>
          <w:szCs w:val="22"/>
        </w:rPr>
        <w:t>Form of Operational Acceptance Certificate</w:t>
      </w:r>
      <w:r w:rsidRPr="0057177C">
        <w:rPr>
          <w:sz w:val="22"/>
          <w:szCs w:val="22"/>
        </w:rPr>
        <w:tab/>
      </w:r>
      <w:r w:rsidRPr="0057177C">
        <w:rPr>
          <w:sz w:val="22"/>
          <w:szCs w:val="22"/>
        </w:rPr>
        <w:fldChar w:fldCharType="begin"/>
      </w:r>
      <w:r w:rsidRPr="0057177C">
        <w:rPr>
          <w:sz w:val="22"/>
          <w:szCs w:val="22"/>
        </w:rPr>
        <w:instrText xml:space="preserve"> PAGEREF _Toc59145468 \h </w:instrText>
      </w:r>
      <w:r w:rsidRPr="0057177C">
        <w:rPr>
          <w:sz w:val="22"/>
          <w:szCs w:val="22"/>
        </w:rPr>
      </w:r>
      <w:r w:rsidRPr="0057177C">
        <w:rPr>
          <w:sz w:val="22"/>
          <w:szCs w:val="22"/>
        </w:rPr>
        <w:fldChar w:fldCharType="separate"/>
      </w:r>
      <w:r w:rsidR="00490F68">
        <w:rPr>
          <w:sz w:val="22"/>
          <w:szCs w:val="22"/>
        </w:rPr>
        <w:t>187</w:t>
      </w:r>
      <w:r w:rsidRPr="0057177C">
        <w:rPr>
          <w:sz w:val="22"/>
          <w:szCs w:val="22"/>
        </w:rPr>
        <w:fldChar w:fldCharType="end"/>
      </w:r>
    </w:p>
    <w:p w14:paraId="517F14E4" w14:textId="08F504C3" w:rsidR="00FC06B7" w:rsidRPr="0057177C" w:rsidRDefault="00FC06B7" w:rsidP="0057177C">
      <w:pPr>
        <w:pStyle w:val="TOC1"/>
        <w:spacing w:after="120"/>
        <w:ind w:right="-11"/>
        <w:rPr>
          <w:sz w:val="22"/>
          <w:szCs w:val="22"/>
        </w:rPr>
      </w:pPr>
      <w:r w:rsidRPr="0057177C">
        <w:rPr>
          <w:sz w:val="22"/>
          <w:szCs w:val="22"/>
        </w:rPr>
        <w:t>Change Order Procedure and Forms</w:t>
      </w:r>
      <w:r w:rsidRPr="0057177C">
        <w:rPr>
          <w:sz w:val="22"/>
          <w:szCs w:val="22"/>
        </w:rPr>
        <w:tab/>
      </w:r>
      <w:r w:rsidRPr="0057177C">
        <w:rPr>
          <w:sz w:val="22"/>
          <w:szCs w:val="22"/>
        </w:rPr>
        <w:fldChar w:fldCharType="begin"/>
      </w:r>
      <w:r w:rsidRPr="0057177C">
        <w:rPr>
          <w:sz w:val="22"/>
          <w:szCs w:val="22"/>
        </w:rPr>
        <w:instrText xml:space="preserve"> PAGEREF _Toc59145469 \h </w:instrText>
      </w:r>
      <w:r w:rsidRPr="0057177C">
        <w:rPr>
          <w:sz w:val="22"/>
          <w:szCs w:val="22"/>
        </w:rPr>
      </w:r>
      <w:r w:rsidRPr="0057177C">
        <w:rPr>
          <w:sz w:val="22"/>
          <w:szCs w:val="22"/>
        </w:rPr>
        <w:fldChar w:fldCharType="separate"/>
      </w:r>
      <w:r w:rsidR="00490F68">
        <w:rPr>
          <w:sz w:val="22"/>
          <w:szCs w:val="22"/>
        </w:rPr>
        <w:t>188</w:t>
      </w:r>
      <w:r w:rsidRPr="0057177C">
        <w:rPr>
          <w:sz w:val="22"/>
          <w:szCs w:val="22"/>
        </w:rPr>
        <w:fldChar w:fldCharType="end"/>
      </w:r>
    </w:p>
    <w:p w14:paraId="135162D2" w14:textId="1B1A3051" w:rsidR="00FC06B7" w:rsidRPr="0057177C" w:rsidRDefault="00FC06B7" w:rsidP="0057177C">
      <w:pPr>
        <w:pStyle w:val="TOC1"/>
        <w:spacing w:after="120"/>
        <w:ind w:right="-11"/>
        <w:rPr>
          <w:sz w:val="22"/>
          <w:szCs w:val="22"/>
        </w:rPr>
      </w:pPr>
      <w:r w:rsidRPr="0057177C">
        <w:rPr>
          <w:sz w:val="22"/>
          <w:szCs w:val="22"/>
        </w:rPr>
        <w:t>Change Order Procedure</w:t>
      </w:r>
      <w:r w:rsidRPr="0057177C">
        <w:rPr>
          <w:sz w:val="22"/>
          <w:szCs w:val="22"/>
        </w:rPr>
        <w:tab/>
      </w:r>
      <w:r w:rsidRPr="0057177C">
        <w:rPr>
          <w:sz w:val="22"/>
          <w:szCs w:val="22"/>
        </w:rPr>
        <w:fldChar w:fldCharType="begin"/>
      </w:r>
      <w:r w:rsidRPr="0057177C">
        <w:rPr>
          <w:sz w:val="22"/>
          <w:szCs w:val="22"/>
        </w:rPr>
        <w:instrText xml:space="preserve"> PAGEREF _Toc59145470 \h </w:instrText>
      </w:r>
      <w:r w:rsidRPr="0057177C">
        <w:rPr>
          <w:sz w:val="22"/>
          <w:szCs w:val="22"/>
        </w:rPr>
      </w:r>
      <w:r w:rsidRPr="0057177C">
        <w:rPr>
          <w:sz w:val="22"/>
          <w:szCs w:val="22"/>
        </w:rPr>
        <w:fldChar w:fldCharType="separate"/>
      </w:r>
      <w:r w:rsidR="00490F68">
        <w:rPr>
          <w:sz w:val="22"/>
          <w:szCs w:val="22"/>
        </w:rPr>
        <w:t>189</w:t>
      </w:r>
      <w:r w:rsidRPr="0057177C">
        <w:rPr>
          <w:sz w:val="22"/>
          <w:szCs w:val="22"/>
        </w:rPr>
        <w:fldChar w:fldCharType="end"/>
      </w:r>
    </w:p>
    <w:p w14:paraId="3448CCA9" w14:textId="100CFCB0" w:rsidR="00FC06B7" w:rsidRPr="0057177C" w:rsidRDefault="00FC06B7" w:rsidP="0057177C">
      <w:pPr>
        <w:pStyle w:val="TOC1"/>
        <w:spacing w:after="120"/>
        <w:ind w:right="-11"/>
        <w:rPr>
          <w:sz w:val="22"/>
          <w:szCs w:val="22"/>
        </w:rPr>
      </w:pPr>
      <w:r w:rsidRPr="0057177C">
        <w:rPr>
          <w:sz w:val="22"/>
          <w:szCs w:val="22"/>
        </w:rPr>
        <w:t>Annex 1.  Request for Change Proposal</w:t>
      </w:r>
      <w:r w:rsidRPr="0057177C">
        <w:rPr>
          <w:sz w:val="22"/>
          <w:szCs w:val="22"/>
        </w:rPr>
        <w:tab/>
      </w:r>
      <w:r w:rsidRPr="0057177C">
        <w:rPr>
          <w:sz w:val="22"/>
          <w:szCs w:val="22"/>
        </w:rPr>
        <w:fldChar w:fldCharType="begin"/>
      </w:r>
      <w:r w:rsidRPr="0057177C">
        <w:rPr>
          <w:sz w:val="22"/>
          <w:szCs w:val="22"/>
        </w:rPr>
        <w:instrText xml:space="preserve"> PAGEREF _Toc59145471 \h </w:instrText>
      </w:r>
      <w:r w:rsidRPr="0057177C">
        <w:rPr>
          <w:sz w:val="22"/>
          <w:szCs w:val="22"/>
        </w:rPr>
      </w:r>
      <w:r w:rsidRPr="0057177C">
        <w:rPr>
          <w:sz w:val="22"/>
          <w:szCs w:val="22"/>
        </w:rPr>
        <w:fldChar w:fldCharType="separate"/>
      </w:r>
      <w:r w:rsidR="00490F68">
        <w:rPr>
          <w:sz w:val="22"/>
          <w:szCs w:val="22"/>
        </w:rPr>
        <w:t>190</w:t>
      </w:r>
      <w:r w:rsidRPr="0057177C">
        <w:rPr>
          <w:sz w:val="22"/>
          <w:szCs w:val="22"/>
        </w:rPr>
        <w:fldChar w:fldCharType="end"/>
      </w:r>
    </w:p>
    <w:p w14:paraId="67E035FA" w14:textId="7ABA4787" w:rsidR="00FC06B7" w:rsidRPr="0057177C" w:rsidRDefault="00FC06B7" w:rsidP="0057177C">
      <w:pPr>
        <w:pStyle w:val="TOC1"/>
        <w:spacing w:after="120"/>
        <w:ind w:right="-11"/>
        <w:rPr>
          <w:sz w:val="22"/>
          <w:szCs w:val="22"/>
        </w:rPr>
      </w:pPr>
      <w:r w:rsidRPr="0057177C">
        <w:rPr>
          <w:sz w:val="22"/>
          <w:szCs w:val="22"/>
        </w:rPr>
        <w:t>Annex 2.  Estimate for Change Proposal</w:t>
      </w:r>
      <w:r w:rsidRPr="0057177C">
        <w:rPr>
          <w:sz w:val="22"/>
          <w:szCs w:val="22"/>
        </w:rPr>
        <w:tab/>
      </w:r>
      <w:r w:rsidRPr="0057177C">
        <w:rPr>
          <w:sz w:val="22"/>
          <w:szCs w:val="22"/>
        </w:rPr>
        <w:fldChar w:fldCharType="begin"/>
      </w:r>
      <w:r w:rsidRPr="0057177C">
        <w:rPr>
          <w:sz w:val="22"/>
          <w:szCs w:val="22"/>
        </w:rPr>
        <w:instrText xml:space="preserve"> PAGEREF _Toc59145472 \h </w:instrText>
      </w:r>
      <w:r w:rsidRPr="0057177C">
        <w:rPr>
          <w:sz w:val="22"/>
          <w:szCs w:val="22"/>
        </w:rPr>
      </w:r>
      <w:r w:rsidRPr="0057177C">
        <w:rPr>
          <w:sz w:val="22"/>
          <w:szCs w:val="22"/>
        </w:rPr>
        <w:fldChar w:fldCharType="separate"/>
      </w:r>
      <w:r w:rsidR="00490F68">
        <w:rPr>
          <w:sz w:val="22"/>
          <w:szCs w:val="22"/>
        </w:rPr>
        <w:t>192</w:t>
      </w:r>
      <w:r w:rsidRPr="0057177C">
        <w:rPr>
          <w:sz w:val="22"/>
          <w:szCs w:val="22"/>
        </w:rPr>
        <w:fldChar w:fldCharType="end"/>
      </w:r>
    </w:p>
    <w:p w14:paraId="1F8395B5" w14:textId="4089115B" w:rsidR="00FC06B7" w:rsidRPr="0057177C" w:rsidRDefault="00FC06B7" w:rsidP="0057177C">
      <w:pPr>
        <w:pStyle w:val="TOC1"/>
        <w:spacing w:after="120"/>
        <w:ind w:right="-11"/>
        <w:rPr>
          <w:sz w:val="22"/>
          <w:szCs w:val="22"/>
        </w:rPr>
      </w:pPr>
      <w:r w:rsidRPr="0057177C">
        <w:rPr>
          <w:sz w:val="22"/>
          <w:szCs w:val="22"/>
        </w:rPr>
        <w:t>Annex 3.  Acceptance of Estimate</w:t>
      </w:r>
      <w:r w:rsidRPr="0057177C">
        <w:rPr>
          <w:sz w:val="22"/>
          <w:szCs w:val="22"/>
        </w:rPr>
        <w:tab/>
      </w:r>
      <w:r w:rsidRPr="0057177C">
        <w:rPr>
          <w:sz w:val="22"/>
          <w:szCs w:val="22"/>
        </w:rPr>
        <w:fldChar w:fldCharType="begin"/>
      </w:r>
      <w:r w:rsidRPr="0057177C">
        <w:rPr>
          <w:sz w:val="22"/>
          <w:szCs w:val="22"/>
        </w:rPr>
        <w:instrText xml:space="preserve"> PAGEREF _Toc59145473 \h </w:instrText>
      </w:r>
      <w:r w:rsidRPr="0057177C">
        <w:rPr>
          <w:sz w:val="22"/>
          <w:szCs w:val="22"/>
        </w:rPr>
      </w:r>
      <w:r w:rsidRPr="0057177C">
        <w:rPr>
          <w:sz w:val="22"/>
          <w:szCs w:val="22"/>
        </w:rPr>
        <w:fldChar w:fldCharType="separate"/>
      </w:r>
      <w:r w:rsidR="00490F68">
        <w:rPr>
          <w:sz w:val="22"/>
          <w:szCs w:val="22"/>
        </w:rPr>
        <w:t>194</w:t>
      </w:r>
      <w:r w:rsidRPr="0057177C">
        <w:rPr>
          <w:sz w:val="22"/>
          <w:szCs w:val="22"/>
        </w:rPr>
        <w:fldChar w:fldCharType="end"/>
      </w:r>
    </w:p>
    <w:p w14:paraId="16130B16" w14:textId="6DBDD598" w:rsidR="00FC06B7" w:rsidRPr="0057177C" w:rsidRDefault="00FC06B7" w:rsidP="0057177C">
      <w:pPr>
        <w:pStyle w:val="TOC1"/>
        <w:spacing w:after="120"/>
        <w:ind w:right="-11"/>
        <w:rPr>
          <w:sz w:val="22"/>
          <w:szCs w:val="22"/>
        </w:rPr>
      </w:pPr>
      <w:r w:rsidRPr="0057177C">
        <w:rPr>
          <w:sz w:val="22"/>
          <w:szCs w:val="22"/>
        </w:rPr>
        <w:t>Annex 4.  Change Proposal</w:t>
      </w:r>
      <w:r w:rsidRPr="0057177C">
        <w:rPr>
          <w:sz w:val="22"/>
          <w:szCs w:val="22"/>
        </w:rPr>
        <w:tab/>
      </w:r>
      <w:r w:rsidRPr="0057177C">
        <w:rPr>
          <w:sz w:val="22"/>
          <w:szCs w:val="22"/>
        </w:rPr>
        <w:fldChar w:fldCharType="begin"/>
      </w:r>
      <w:r w:rsidRPr="0057177C">
        <w:rPr>
          <w:sz w:val="22"/>
          <w:szCs w:val="22"/>
        </w:rPr>
        <w:instrText xml:space="preserve"> PAGEREF _Toc59145474 \h </w:instrText>
      </w:r>
      <w:r w:rsidRPr="0057177C">
        <w:rPr>
          <w:sz w:val="22"/>
          <w:szCs w:val="22"/>
        </w:rPr>
      </w:r>
      <w:r w:rsidRPr="0057177C">
        <w:rPr>
          <w:sz w:val="22"/>
          <w:szCs w:val="22"/>
        </w:rPr>
        <w:fldChar w:fldCharType="separate"/>
      </w:r>
      <w:r w:rsidR="00490F68">
        <w:rPr>
          <w:sz w:val="22"/>
          <w:szCs w:val="22"/>
        </w:rPr>
        <w:t>196</w:t>
      </w:r>
      <w:r w:rsidRPr="0057177C">
        <w:rPr>
          <w:sz w:val="22"/>
          <w:szCs w:val="22"/>
        </w:rPr>
        <w:fldChar w:fldCharType="end"/>
      </w:r>
    </w:p>
    <w:p w14:paraId="739D05A9" w14:textId="0297618A" w:rsidR="00FC06B7" w:rsidRPr="0057177C" w:rsidRDefault="00FC06B7" w:rsidP="0057177C">
      <w:pPr>
        <w:pStyle w:val="TOC1"/>
        <w:spacing w:after="120"/>
        <w:ind w:right="-11"/>
        <w:rPr>
          <w:sz w:val="22"/>
          <w:szCs w:val="22"/>
        </w:rPr>
      </w:pPr>
      <w:r w:rsidRPr="0057177C">
        <w:rPr>
          <w:sz w:val="22"/>
          <w:szCs w:val="22"/>
        </w:rPr>
        <w:t>Annex 5.  Change Order</w:t>
      </w:r>
      <w:r w:rsidRPr="0057177C">
        <w:rPr>
          <w:sz w:val="22"/>
          <w:szCs w:val="22"/>
        </w:rPr>
        <w:tab/>
      </w:r>
      <w:r w:rsidRPr="0057177C">
        <w:rPr>
          <w:sz w:val="22"/>
          <w:szCs w:val="22"/>
        </w:rPr>
        <w:fldChar w:fldCharType="begin"/>
      </w:r>
      <w:r w:rsidRPr="0057177C">
        <w:rPr>
          <w:sz w:val="22"/>
          <w:szCs w:val="22"/>
        </w:rPr>
        <w:instrText xml:space="preserve"> PAGEREF _Toc59145475 \h </w:instrText>
      </w:r>
      <w:r w:rsidRPr="0057177C">
        <w:rPr>
          <w:sz w:val="22"/>
          <w:szCs w:val="22"/>
        </w:rPr>
      </w:r>
      <w:r w:rsidRPr="0057177C">
        <w:rPr>
          <w:sz w:val="22"/>
          <w:szCs w:val="22"/>
        </w:rPr>
        <w:fldChar w:fldCharType="separate"/>
      </w:r>
      <w:r w:rsidR="00490F68">
        <w:rPr>
          <w:sz w:val="22"/>
          <w:szCs w:val="22"/>
        </w:rPr>
        <w:t>199</w:t>
      </w:r>
      <w:r w:rsidRPr="0057177C">
        <w:rPr>
          <w:sz w:val="22"/>
          <w:szCs w:val="22"/>
        </w:rPr>
        <w:fldChar w:fldCharType="end"/>
      </w:r>
    </w:p>
    <w:p w14:paraId="69EF06D9" w14:textId="145C4146" w:rsidR="00FC06B7" w:rsidRPr="0057177C" w:rsidRDefault="00FC06B7" w:rsidP="0057177C">
      <w:pPr>
        <w:pStyle w:val="TOC1"/>
        <w:spacing w:after="120"/>
        <w:ind w:right="-11"/>
        <w:rPr>
          <w:sz w:val="22"/>
          <w:szCs w:val="22"/>
        </w:rPr>
      </w:pPr>
      <w:r w:rsidRPr="0057177C">
        <w:rPr>
          <w:sz w:val="22"/>
          <w:szCs w:val="22"/>
        </w:rPr>
        <w:t>Annex 6.  Pending Agreement Change Order</w:t>
      </w:r>
      <w:r w:rsidRPr="0057177C">
        <w:rPr>
          <w:sz w:val="22"/>
          <w:szCs w:val="22"/>
        </w:rPr>
        <w:tab/>
      </w:r>
      <w:r w:rsidRPr="0057177C">
        <w:rPr>
          <w:sz w:val="22"/>
          <w:szCs w:val="22"/>
        </w:rPr>
        <w:fldChar w:fldCharType="begin"/>
      </w:r>
      <w:r w:rsidRPr="0057177C">
        <w:rPr>
          <w:sz w:val="22"/>
          <w:szCs w:val="22"/>
        </w:rPr>
        <w:instrText xml:space="preserve"> PAGEREF _Toc59145476 \h </w:instrText>
      </w:r>
      <w:r w:rsidRPr="0057177C">
        <w:rPr>
          <w:sz w:val="22"/>
          <w:szCs w:val="22"/>
        </w:rPr>
      </w:r>
      <w:r w:rsidRPr="0057177C">
        <w:rPr>
          <w:sz w:val="22"/>
          <w:szCs w:val="22"/>
        </w:rPr>
        <w:fldChar w:fldCharType="separate"/>
      </w:r>
      <w:r w:rsidR="00490F68">
        <w:rPr>
          <w:sz w:val="22"/>
          <w:szCs w:val="22"/>
        </w:rPr>
        <w:t>201</w:t>
      </w:r>
      <w:r w:rsidRPr="0057177C">
        <w:rPr>
          <w:sz w:val="22"/>
          <w:szCs w:val="22"/>
        </w:rPr>
        <w:fldChar w:fldCharType="end"/>
      </w:r>
    </w:p>
    <w:p w14:paraId="11E6A6C0" w14:textId="7B27B2FA" w:rsidR="00FC06B7" w:rsidRPr="0057177C" w:rsidRDefault="00FC06B7" w:rsidP="0057177C">
      <w:pPr>
        <w:pStyle w:val="TOC1"/>
        <w:spacing w:after="120"/>
        <w:ind w:right="-11"/>
        <w:rPr>
          <w:sz w:val="22"/>
          <w:szCs w:val="22"/>
        </w:rPr>
      </w:pPr>
      <w:r w:rsidRPr="0057177C">
        <w:rPr>
          <w:sz w:val="22"/>
          <w:szCs w:val="22"/>
        </w:rPr>
        <w:t>Annex 7.  Application for Change Proposal</w:t>
      </w:r>
      <w:r w:rsidRPr="0057177C">
        <w:rPr>
          <w:sz w:val="22"/>
          <w:szCs w:val="22"/>
        </w:rPr>
        <w:tab/>
      </w:r>
      <w:r w:rsidRPr="0057177C">
        <w:rPr>
          <w:sz w:val="22"/>
          <w:szCs w:val="22"/>
        </w:rPr>
        <w:fldChar w:fldCharType="begin"/>
      </w:r>
      <w:r w:rsidRPr="0057177C">
        <w:rPr>
          <w:sz w:val="22"/>
          <w:szCs w:val="22"/>
        </w:rPr>
        <w:instrText xml:space="preserve"> PAGEREF _Toc59145477 \h </w:instrText>
      </w:r>
      <w:r w:rsidRPr="0057177C">
        <w:rPr>
          <w:sz w:val="22"/>
          <w:szCs w:val="22"/>
        </w:rPr>
      </w:r>
      <w:r w:rsidRPr="0057177C">
        <w:rPr>
          <w:sz w:val="22"/>
          <w:szCs w:val="22"/>
        </w:rPr>
        <w:fldChar w:fldCharType="separate"/>
      </w:r>
      <w:r w:rsidR="00490F68">
        <w:rPr>
          <w:sz w:val="22"/>
          <w:szCs w:val="22"/>
        </w:rPr>
        <w:t>203</w:t>
      </w:r>
      <w:r w:rsidRPr="0057177C">
        <w:rPr>
          <w:sz w:val="22"/>
          <w:szCs w:val="22"/>
        </w:rPr>
        <w:fldChar w:fldCharType="end"/>
      </w:r>
    </w:p>
    <w:p w14:paraId="5897C726" w14:textId="45E5C461" w:rsidR="00FC06B7" w:rsidRPr="00A629B9" w:rsidRDefault="00FC06B7" w:rsidP="0057177C">
      <w:pPr>
        <w:pStyle w:val="TOC1"/>
        <w:spacing w:after="120"/>
        <w:ind w:right="-11"/>
        <w:rPr>
          <w:rFonts w:eastAsiaTheme="minorEastAsia" w:cstheme="minorBidi"/>
          <w:sz w:val="22"/>
          <w:szCs w:val="22"/>
        </w:rPr>
      </w:pPr>
      <w:r w:rsidRPr="00A629B9">
        <w:rPr>
          <w:sz w:val="22"/>
          <w:szCs w:val="22"/>
        </w:rPr>
        <w:t>Drawings</w:t>
      </w:r>
      <w:r w:rsidRPr="00A629B9">
        <w:rPr>
          <w:sz w:val="22"/>
          <w:szCs w:val="22"/>
        </w:rPr>
        <w:tab/>
      </w:r>
      <w:r w:rsidRPr="00A629B9">
        <w:rPr>
          <w:sz w:val="22"/>
          <w:szCs w:val="22"/>
        </w:rPr>
        <w:fldChar w:fldCharType="begin"/>
      </w:r>
      <w:r w:rsidRPr="00A629B9">
        <w:rPr>
          <w:sz w:val="22"/>
          <w:szCs w:val="22"/>
        </w:rPr>
        <w:instrText xml:space="preserve"> PAGEREF _Toc59145478 \h </w:instrText>
      </w:r>
      <w:r w:rsidRPr="00A629B9">
        <w:rPr>
          <w:sz w:val="22"/>
          <w:szCs w:val="22"/>
        </w:rPr>
      </w:r>
      <w:r w:rsidRPr="00A629B9">
        <w:rPr>
          <w:sz w:val="22"/>
          <w:szCs w:val="22"/>
        </w:rPr>
        <w:fldChar w:fldCharType="separate"/>
      </w:r>
      <w:r w:rsidR="00490F68">
        <w:rPr>
          <w:sz w:val="22"/>
          <w:szCs w:val="22"/>
        </w:rPr>
        <w:t>205</w:t>
      </w:r>
      <w:r w:rsidRPr="00A629B9">
        <w:rPr>
          <w:sz w:val="22"/>
          <w:szCs w:val="22"/>
        </w:rPr>
        <w:fldChar w:fldCharType="end"/>
      </w:r>
    </w:p>
    <w:p w14:paraId="51BFEDDF" w14:textId="452B7C4A" w:rsidR="00FC06B7" w:rsidRPr="00A629B9" w:rsidRDefault="00FC06B7" w:rsidP="0057177C">
      <w:pPr>
        <w:pStyle w:val="TOC1"/>
        <w:spacing w:after="120"/>
        <w:ind w:right="-11"/>
        <w:rPr>
          <w:rFonts w:eastAsiaTheme="minorEastAsia" w:cstheme="minorBidi"/>
          <w:sz w:val="22"/>
          <w:szCs w:val="22"/>
        </w:rPr>
      </w:pPr>
      <w:r w:rsidRPr="00A629B9">
        <w:rPr>
          <w:sz w:val="22"/>
          <w:szCs w:val="22"/>
        </w:rPr>
        <w:t>Supplementary Information</w:t>
      </w:r>
      <w:r w:rsidRPr="00A629B9">
        <w:rPr>
          <w:sz w:val="22"/>
          <w:szCs w:val="22"/>
        </w:rPr>
        <w:tab/>
      </w:r>
      <w:r w:rsidRPr="00A629B9">
        <w:rPr>
          <w:sz w:val="22"/>
          <w:szCs w:val="22"/>
        </w:rPr>
        <w:fldChar w:fldCharType="begin"/>
      </w:r>
      <w:r w:rsidRPr="00A629B9">
        <w:rPr>
          <w:sz w:val="22"/>
          <w:szCs w:val="22"/>
        </w:rPr>
        <w:instrText xml:space="preserve"> PAGEREF _Toc59145479 \h </w:instrText>
      </w:r>
      <w:r w:rsidRPr="00A629B9">
        <w:rPr>
          <w:sz w:val="22"/>
          <w:szCs w:val="22"/>
        </w:rPr>
      </w:r>
      <w:r w:rsidRPr="00A629B9">
        <w:rPr>
          <w:sz w:val="22"/>
          <w:szCs w:val="22"/>
        </w:rPr>
        <w:fldChar w:fldCharType="separate"/>
      </w:r>
      <w:r w:rsidR="00490F68">
        <w:rPr>
          <w:sz w:val="22"/>
          <w:szCs w:val="22"/>
        </w:rPr>
        <w:t>206</w:t>
      </w:r>
      <w:r w:rsidRPr="00A629B9">
        <w:rPr>
          <w:sz w:val="22"/>
          <w:szCs w:val="22"/>
        </w:rPr>
        <w:fldChar w:fldCharType="end"/>
      </w:r>
    </w:p>
    <w:p w14:paraId="6B266426" w14:textId="6CF09ECF" w:rsidR="00811901" w:rsidRPr="00D5087F" w:rsidRDefault="00FC06B7" w:rsidP="0057177C">
      <w:pPr>
        <w:tabs>
          <w:tab w:val="right" w:leader="dot" w:pos="9000"/>
        </w:tabs>
        <w:spacing w:before="120" w:after="120" w:line="276" w:lineRule="auto"/>
        <w:ind w:right="-11"/>
        <w:jc w:val="left"/>
        <w:rPr>
          <w:rFonts w:ascii="Segoe UI Symbol" w:hAnsi="Segoe UI Symbol"/>
          <w:b/>
          <w:sz w:val="36"/>
          <w:szCs w:val="36"/>
        </w:rPr>
      </w:pPr>
      <w:r w:rsidRPr="00A629B9">
        <w:rPr>
          <w:rFonts w:ascii="Segoe UI Symbol" w:hAnsi="Segoe UI Symbol"/>
          <w:bCs/>
          <w:iCs/>
          <w:sz w:val="22"/>
          <w:szCs w:val="22"/>
        </w:rPr>
        <w:fldChar w:fldCharType="end"/>
      </w:r>
      <w:r w:rsidR="00A43D1F" w:rsidRPr="00D5087F">
        <w:rPr>
          <w:rFonts w:ascii="Segoe UI Symbol" w:hAnsi="Segoe UI Symbol"/>
          <w:szCs w:val="24"/>
        </w:rPr>
        <w:fldChar w:fldCharType="begin"/>
      </w:r>
      <w:r w:rsidR="00A43D1F" w:rsidRPr="00D5087F">
        <w:rPr>
          <w:rFonts w:ascii="Segoe UI Symbol" w:hAnsi="Segoe UI Symbol"/>
          <w:szCs w:val="24"/>
        </w:rPr>
        <w:instrText xml:space="preserve"> TOC \h \z \t "Section VII Header1,1,Section VII - Heading 2,2" </w:instrText>
      </w:r>
      <w:r w:rsidR="00A43D1F" w:rsidRPr="00D5087F">
        <w:rPr>
          <w:rFonts w:ascii="Segoe UI Symbol" w:hAnsi="Segoe UI Symbol"/>
          <w:szCs w:val="24"/>
        </w:rPr>
        <w:fldChar w:fldCharType="end"/>
      </w:r>
    </w:p>
    <w:p w14:paraId="3ADCEBC8" w14:textId="77777777" w:rsidR="00A92705" w:rsidRPr="00D5087F" w:rsidRDefault="00A92705" w:rsidP="001D5093">
      <w:pPr>
        <w:jc w:val="left"/>
        <w:rPr>
          <w:rFonts w:ascii="Segoe UI Symbol" w:hAnsi="Segoe UI Symbol"/>
          <w:b/>
          <w:sz w:val="36"/>
          <w:szCs w:val="36"/>
        </w:rPr>
      </w:pPr>
      <w:bookmarkStart w:id="843" w:name="_Toc437951922"/>
      <w:r w:rsidRPr="00D5087F">
        <w:rPr>
          <w:rFonts w:ascii="Segoe UI Symbol" w:hAnsi="Segoe UI Symbol"/>
          <w:b/>
          <w:sz w:val="36"/>
          <w:szCs w:val="36"/>
        </w:rPr>
        <w:br w:type="page"/>
      </w:r>
    </w:p>
    <w:p w14:paraId="484E39BD" w14:textId="77777777" w:rsidR="00811901" w:rsidRDefault="00811901" w:rsidP="001D5093">
      <w:pPr>
        <w:jc w:val="left"/>
        <w:rPr>
          <w:rFonts w:ascii="Segoe UI Symbol" w:hAnsi="Segoe UI Symbol"/>
          <w:b/>
          <w:sz w:val="36"/>
          <w:szCs w:val="36"/>
        </w:rPr>
      </w:pPr>
    </w:p>
    <w:p w14:paraId="772E668B" w14:textId="77777777" w:rsidR="00AB58BF" w:rsidRDefault="00AB58BF" w:rsidP="001D5093">
      <w:pPr>
        <w:jc w:val="left"/>
        <w:rPr>
          <w:rFonts w:ascii="Segoe UI Symbol" w:hAnsi="Segoe UI Symbol"/>
          <w:b/>
          <w:sz w:val="36"/>
          <w:szCs w:val="36"/>
        </w:rPr>
      </w:pPr>
    </w:p>
    <w:p w14:paraId="39629FC0" w14:textId="77777777" w:rsidR="00AB58BF" w:rsidRDefault="00AB58BF" w:rsidP="001D5093">
      <w:pPr>
        <w:jc w:val="left"/>
        <w:rPr>
          <w:rFonts w:ascii="Segoe UI Symbol" w:hAnsi="Segoe UI Symbol"/>
          <w:b/>
          <w:sz w:val="36"/>
          <w:szCs w:val="36"/>
        </w:rPr>
      </w:pPr>
    </w:p>
    <w:p w14:paraId="06EDB48A" w14:textId="77777777" w:rsidR="00AB58BF" w:rsidRDefault="00AB58BF" w:rsidP="001D5093">
      <w:pPr>
        <w:jc w:val="left"/>
        <w:rPr>
          <w:rFonts w:ascii="Segoe UI Symbol" w:hAnsi="Segoe UI Symbol"/>
          <w:b/>
          <w:sz w:val="36"/>
          <w:szCs w:val="36"/>
        </w:rPr>
      </w:pPr>
    </w:p>
    <w:p w14:paraId="4404AFF6" w14:textId="131D9B16" w:rsidR="00144288" w:rsidRPr="00144288" w:rsidRDefault="00964CBB" w:rsidP="00144288">
      <w:pPr>
        <w:pStyle w:val="Heading1"/>
      </w:pPr>
      <w:bookmarkStart w:id="844" w:name="_Toc59145462"/>
      <w:bookmarkStart w:id="845" w:name="_Toc59197218"/>
      <w:bookmarkStart w:id="846" w:name="SectionVII"/>
      <w:bookmarkEnd w:id="838"/>
      <w:bookmarkEnd w:id="839"/>
      <w:bookmarkEnd w:id="840"/>
      <w:bookmarkEnd w:id="841"/>
      <w:bookmarkEnd w:id="842"/>
      <w:bookmarkEnd w:id="843"/>
      <w:r w:rsidRPr="00424A6F">
        <w:t>Scope</w:t>
      </w:r>
      <w:r w:rsidR="007E703B" w:rsidRPr="00424A6F">
        <w:t xml:space="preserve"> </w:t>
      </w:r>
      <w:r w:rsidRPr="00424A6F">
        <w:t>of</w:t>
      </w:r>
      <w:r w:rsidR="007E703B" w:rsidRPr="00424A6F">
        <w:t xml:space="preserve"> </w:t>
      </w:r>
      <w:r w:rsidRPr="00424A6F">
        <w:t>Supply</w:t>
      </w:r>
      <w:r w:rsidR="007E703B" w:rsidRPr="00424A6F">
        <w:t xml:space="preserve"> </w:t>
      </w:r>
      <w:r w:rsidRPr="00424A6F">
        <w:t>of</w:t>
      </w:r>
      <w:r w:rsidR="007E703B" w:rsidRPr="00424A6F">
        <w:t xml:space="preserve"> </w:t>
      </w:r>
      <w:r w:rsidRPr="00424A6F">
        <w:t>Plant</w:t>
      </w:r>
      <w:r w:rsidR="007E703B" w:rsidRPr="00424A6F">
        <w:t xml:space="preserve"> </w:t>
      </w:r>
      <w:r w:rsidRPr="00424A6F">
        <w:t>and</w:t>
      </w:r>
      <w:r w:rsidR="007E703B" w:rsidRPr="00424A6F">
        <w:t xml:space="preserve"> </w:t>
      </w:r>
      <w:r w:rsidRPr="00424A6F">
        <w:t>Installation</w:t>
      </w:r>
      <w:r w:rsidR="007E703B" w:rsidRPr="00424A6F">
        <w:t xml:space="preserve"> </w:t>
      </w:r>
      <w:r w:rsidRPr="00424A6F">
        <w:t>Services</w:t>
      </w:r>
      <w:r w:rsidR="007E703B" w:rsidRPr="00424A6F">
        <w:t xml:space="preserve"> </w:t>
      </w:r>
      <w:r w:rsidRPr="00424A6F">
        <w:t>by</w:t>
      </w:r>
      <w:r w:rsidR="007E703B" w:rsidRPr="00424A6F">
        <w:t xml:space="preserve"> </w:t>
      </w:r>
      <w:r w:rsidRPr="00424A6F">
        <w:t>the</w:t>
      </w:r>
      <w:r w:rsidR="007E703B" w:rsidRPr="00424A6F">
        <w:t xml:space="preserve"> </w:t>
      </w:r>
      <w:r w:rsidRPr="00424A6F">
        <w:t>Contractor</w:t>
      </w:r>
      <w:bookmarkEnd w:id="844"/>
      <w:bookmarkEnd w:id="845"/>
    </w:p>
    <w:p w14:paraId="20C6AC90" w14:textId="7AC7773F" w:rsidR="00964CBB" w:rsidRPr="00D5087F" w:rsidRDefault="00144288" w:rsidP="001D5093">
      <w:pPr>
        <w:pStyle w:val="SectionVHeader"/>
        <w:jc w:val="both"/>
        <w:rPr>
          <w:rFonts w:ascii="Segoe UI Symbol" w:hAnsi="Segoe UI Symbol"/>
        </w:rPr>
      </w:pPr>
      <w:r w:rsidRPr="00144288">
        <w:t>Refer to</w:t>
      </w:r>
      <w:r>
        <w:t xml:space="preserve"> Part </w:t>
      </w:r>
      <w:r w:rsidRPr="00144288">
        <w:t>2A.</w:t>
      </w:r>
      <w:r w:rsidRPr="00144288">
        <w:rPr>
          <w:sz w:val="24"/>
          <w:szCs w:val="24"/>
        </w:rPr>
        <w:t xml:space="preserve"> </w:t>
      </w:r>
      <w:r w:rsidRPr="00144288">
        <w:t>Scope of Supply of Plant and Installation Services by the Contractor</w:t>
      </w:r>
    </w:p>
    <w:p w14:paraId="00D6E177" w14:textId="77777777" w:rsidR="00A92705" w:rsidRPr="00D5087F" w:rsidRDefault="00A92705" w:rsidP="001D5093">
      <w:pPr>
        <w:pStyle w:val="SectionVHeader"/>
        <w:jc w:val="both"/>
        <w:rPr>
          <w:rFonts w:ascii="Segoe UI Symbol" w:hAnsi="Segoe UI Symbol"/>
        </w:rPr>
      </w:pPr>
      <w:r w:rsidRPr="00D5087F">
        <w:rPr>
          <w:rFonts w:ascii="Segoe UI Symbol" w:hAnsi="Segoe UI Symbol"/>
        </w:rPr>
        <w:br w:type="page"/>
      </w:r>
    </w:p>
    <w:p w14:paraId="4E943AD7" w14:textId="77777777" w:rsidR="00B10035" w:rsidRPr="00143E6E" w:rsidRDefault="00B10035" w:rsidP="00A629B9">
      <w:pPr>
        <w:pStyle w:val="Heading1"/>
      </w:pPr>
      <w:bookmarkStart w:id="847" w:name="_Toc436551310"/>
      <w:bookmarkStart w:id="848" w:name="_Toc190498779"/>
      <w:bookmarkStart w:id="849" w:name="_Toc437951495"/>
      <w:bookmarkStart w:id="850" w:name="_Toc437951923"/>
      <w:bookmarkStart w:id="851" w:name="_Toc23233012"/>
      <w:bookmarkStart w:id="852" w:name="_Toc23238061"/>
      <w:bookmarkStart w:id="853" w:name="_Toc41971552"/>
      <w:bookmarkStart w:id="854" w:name="_Toc125874275"/>
      <w:bookmarkStart w:id="855" w:name="_Toc190498604"/>
      <w:bookmarkStart w:id="856" w:name="_Toc59145463"/>
      <w:bookmarkStart w:id="857" w:name="_Toc59197219"/>
      <w:r w:rsidRPr="00143E6E">
        <w:lastRenderedPageBreak/>
        <w:t>Specification</w:t>
      </w:r>
      <w:bookmarkEnd w:id="847"/>
      <w:bookmarkEnd w:id="848"/>
      <w:bookmarkEnd w:id="849"/>
      <w:bookmarkEnd w:id="850"/>
      <w:bookmarkEnd w:id="851"/>
      <w:bookmarkEnd w:id="852"/>
      <w:bookmarkEnd w:id="853"/>
      <w:bookmarkEnd w:id="854"/>
      <w:bookmarkEnd w:id="855"/>
      <w:bookmarkEnd w:id="856"/>
      <w:bookmarkEnd w:id="857"/>
    </w:p>
    <w:p w14:paraId="0E63869D" w14:textId="413E0597" w:rsidR="003821E6" w:rsidRPr="00D5087F" w:rsidRDefault="00144288" w:rsidP="00144288">
      <w:pPr>
        <w:pStyle w:val="SectionVHeader"/>
        <w:jc w:val="both"/>
        <w:rPr>
          <w:rFonts w:ascii="Segoe UI Symbol" w:hAnsi="Segoe UI Symbol"/>
        </w:rPr>
      </w:pPr>
      <w:r w:rsidRPr="00144288">
        <w:t>Refer to</w:t>
      </w:r>
      <w:r>
        <w:t xml:space="preserve"> Part </w:t>
      </w:r>
      <w:r w:rsidRPr="00144288">
        <w:t>2</w:t>
      </w:r>
      <w:r>
        <w:t>B - Specification.</w:t>
      </w:r>
    </w:p>
    <w:p w14:paraId="1B6473D2" w14:textId="77BBFB61" w:rsidR="003821E6" w:rsidRPr="00D5087F" w:rsidRDefault="003821E6" w:rsidP="001D5093">
      <w:pPr>
        <w:jc w:val="center"/>
        <w:rPr>
          <w:rFonts w:ascii="Segoe UI Symbol" w:hAnsi="Segoe UI Symbol"/>
        </w:rPr>
      </w:pPr>
    </w:p>
    <w:p w14:paraId="01A7AC02" w14:textId="187E6E45" w:rsidR="003821E6" w:rsidRPr="00D5087F" w:rsidRDefault="003821E6" w:rsidP="001D5093">
      <w:pPr>
        <w:jc w:val="center"/>
        <w:rPr>
          <w:rFonts w:ascii="Segoe UI Symbol" w:hAnsi="Segoe UI Symbol"/>
        </w:rPr>
      </w:pPr>
    </w:p>
    <w:p w14:paraId="4559009E" w14:textId="3C0B3492" w:rsidR="003821E6" w:rsidRPr="00D5087F" w:rsidRDefault="003821E6" w:rsidP="001D5093">
      <w:pPr>
        <w:jc w:val="center"/>
        <w:rPr>
          <w:rFonts w:ascii="Segoe UI Symbol" w:hAnsi="Segoe UI Symbol"/>
        </w:rPr>
      </w:pPr>
    </w:p>
    <w:p w14:paraId="14EC967D" w14:textId="28FC0749" w:rsidR="003821E6" w:rsidRPr="00D5087F" w:rsidRDefault="003821E6" w:rsidP="001D5093">
      <w:pPr>
        <w:jc w:val="center"/>
        <w:rPr>
          <w:rFonts w:ascii="Segoe UI Symbol" w:hAnsi="Segoe UI Symbol"/>
        </w:rPr>
      </w:pPr>
    </w:p>
    <w:p w14:paraId="67B0520F" w14:textId="724901C8" w:rsidR="003821E6" w:rsidRPr="00D5087F" w:rsidRDefault="003821E6" w:rsidP="001D5093">
      <w:pPr>
        <w:jc w:val="center"/>
        <w:rPr>
          <w:rFonts w:ascii="Segoe UI Symbol" w:hAnsi="Segoe UI Symbol"/>
        </w:rPr>
      </w:pPr>
    </w:p>
    <w:p w14:paraId="75D64AEB" w14:textId="3904FD8D" w:rsidR="003821E6" w:rsidRPr="00D5087F" w:rsidRDefault="003821E6" w:rsidP="001D5093">
      <w:pPr>
        <w:jc w:val="center"/>
        <w:rPr>
          <w:rFonts w:ascii="Segoe UI Symbol" w:hAnsi="Segoe UI Symbol"/>
        </w:rPr>
      </w:pPr>
    </w:p>
    <w:p w14:paraId="0F7FDE85" w14:textId="3788550E" w:rsidR="003821E6" w:rsidRPr="00D5087F" w:rsidRDefault="003821E6" w:rsidP="001D5093">
      <w:pPr>
        <w:jc w:val="center"/>
        <w:rPr>
          <w:rFonts w:ascii="Segoe UI Symbol" w:hAnsi="Segoe UI Symbol"/>
        </w:rPr>
      </w:pPr>
    </w:p>
    <w:p w14:paraId="0433D188" w14:textId="52FA00E8" w:rsidR="003821E6" w:rsidRPr="00D5087F" w:rsidRDefault="003821E6" w:rsidP="001D5093">
      <w:pPr>
        <w:jc w:val="center"/>
        <w:rPr>
          <w:rFonts w:ascii="Segoe UI Symbol" w:hAnsi="Segoe UI Symbol"/>
        </w:rPr>
      </w:pPr>
    </w:p>
    <w:p w14:paraId="5C01AE74" w14:textId="478E80BE" w:rsidR="003821E6" w:rsidRPr="00D5087F" w:rsidRDefault="003821E6" w:rsidP="001D5093">
      <w:pPr>
        <w:jc w:val="center"/>
        <w:rPr>
          <w:rFonts w:ascii="Segoe UI Symbol" w:hAnsi="Segoe UI Symbol"/>
        </w:rPr>
      </w:pPr>
    </w:p>
    <w:p w14:paraId="40EDC261" w14:textId="7C46D668" w:rsidR="003821E6" w:rsidRPr="00D5087F" w:rsidRDefault="003821E6" w:rsidP="001D5093">
      <w:pPr>
        <w:jc w:val="center"/>
        <w:rPr>
          <w:rFonts w:ascii="Segoe UI Symbol" w:hAnsi="Segoe UI Symbol"/>
        </w:rPr>
      </w:pPr>
    </w:p>
    <w:p w14:paraId="449C4573" w14:textId="77777777" w:rsidR="003821E6" w:rsidRPr="00D5087F" w:rsidRDefault="003821E6" w:rsidP="001D5093">
      <w:pPr>
        <w:jc w:val="center"/>
        <w:rPr>
          <w:rFonts w:ascii="Segoe UI Symbol" w:hAnsi="Segoe UI Symbol"/>
        </w:rPr>
      </w:pPr>
    </w:p>
    <w:p w14:paraId="0CD13F17" w14:textId="526E14AC" w:rsidR="003821E6" w:rsidRPr="00D5087F" w:rsidRDefault="003821E6" w:rsidP="001D5093">
      <w:pPr>
        <w:jc w:val="center"/>
        <w:rPr>
          <w:rFonts w:ascii="Segoe UI Symbol" w:hAnsi="Segoe UI Symbol"/>
        </w:rPr>
      </w:pPr>
    </w:p>
    <w:p w14:paraId="0423435B" w14:textId="20430780" w:rsidR="00144288" w:rsidRDefault="00144288" w:rsidP="00144288">
      <w:pPr>
        <w:pStyle w:val="SectionVHeader"/>
        <w:jc w:val="both"/>
        <w:rPr>
          <w:rFonts w:ascii="Segoe UI Symbol" w:hAnsi="Segoe UI Symbol"/>
        </w:rPr>
      </w:pPr>
    </w:p>
    <w:p w14:paraId="2D5E90DB" w14:textId="77777777" w:rsidR="00CB4627" w:rsidRDefault="00CB4627" w:rsidP="00144288">
      <w:pPr>
        <w:pStyle w:val="SectionVHeader"/>
        <w:jc w:val="both"/>
        <w:rPr>
          <w:rFonts w:ascii="Segoe UI Symbol" w:hAnsi="Segoe UI Symbol"/>
        </w:rPr>
      </w:pPr>
    </w:p>
    <w:p w14:paraId="222883C8" w14:textId="77777777" w:rsidR="00CB4627" w:rsidRDefault="00CB4627" w:rsidP="00144288">
      <w:pPr>
        <w:pStyle w:val="SectionVHeader"/>
        <w:jc w:val="both"/>
        <w:rPr>
          <w:rFonts w:ascii="Segoe UI Symbol" w:hAnsi="Segoe UI Symbol"/>
        </w:rPr>
      </w:pPr>
    </w:p>
    <w:p w14:paraId="46E53DEB" w14:textId="77777777" w:rsidR="00CB4627" w:rsidRDefault="00CB4627" w:rsidP="00144288">
      <w:pPr>
        <w:pStyle w:val="SectionVHeader"/>
        <w:jc w:val="both"/>
        <w:rPr>
          <w:rFonts w:ascii="Segoe UI Symbol" w:hAnsi="Segoe UI Symbol"/>
        </w:rPr>
      </w:pPr>
    </w:p>
    <w:p w14:paraId="0B72A022" w14:textId="77777777" w:rsidR="00CB4627" w:rsidRDefault="00CB4627" w:rsidP="00144288">
      <w:pPr>
        <w:pStyle w:val="SectionVHeader"/>
        <w:jc w:val="both"/>
        <w:rPr>
          <w:rFonts w:ascii="Segoe UI Symbol" w:hAnsi="Segoe UI Symbol"/>
        </w:rPr>
      </w:pPr>
    </w:p>
    <w:p w14:paraId="145D593D" w14:textId="77777777" w:rsidR="00CB4627" w:rsidRDefault="00CB4627" w:rsidP="00144288">
      <w:pPr>
        <w:pStyle w:val="SectionVHeader"/>
        <w:jc w:val="both"/>
        <w:rPr>
          <w:rFonts w:ascii="Segoe UI Symbol" w:hAnsi="Segoe UI Symbol"/>
        </w:rPr>
      </w:pPr>
    </w:p>
    <w:p w14:paraId="0109635B" w14:textId="77777777" w:rsidR="00CB4627" w:rsidRDefault="00CB4627" w:rsidP="00144288">
      <w:pPr>
        <w:pStyle w:val="SectionVHeader"/>
        <w:jc w:val="both"/>
        <w:rPr>
          <w:rFonts w:ascii="Segoe UI Symbol" w:hAnsi="Segoe UI Symbol"/>
        </w:rPr>
      </w:pPr>
    </w:p>
    <w:p w14:paraId="74B077AF" w14:textId="77777777" w:rsidR="00CB4627" w:rsidRDefault="00CB4627" w:rsidP="00144288">
      <w:pPr>
        <w:pStyle w:val="SectionVHeader"/>
        <w:jc w:val="both"/>
        <w:rPr>
          <w:rFonts w:ascii="Segoe UI Symbol" w:hAnsi="Segoe UI Symbol"/>
        </w:rPr>
      </w:pPr>
    </w:p>
    <w:p w14:paraId="7B93593D" w14:textId="77777777" w:rsidR="00CB4627" w:rsidRDefault="00CB4627" w:rsidP="00144288">
      <w:pPr>
        <w:pStyle w:val="SectionVHeader"/>
        <w:jc w:val="both"/>
        <w:rPr>
          <w:rFonts w:ascii="Segoe UI Symbol" w:hAnsi="Segoe UI Symbol"/>
        </w:rPr>
      </w:pPr>
    </w:p>
    <w:p w14:paraId="71E0D6BC" w14:textId="77777777" w:rsidR="00CB4627" w:rsidRPr="00D5087F" w:rsidRDefault="00CB4627" w:rsidP="00144288">
      <w:pPr>
        <w:pStyle w:val="SectionVHeader"/>
        <w:jc w:val="both"/>
        <w:rPr>
          <w:rFonts w:ascii="Segoe UI Symbol" w:hAnsi="Segoe UI Symbol"/>
        </w:rPr>
      </w:pPr>
    </w:p>
    <w:p w14:paraId="5BF80E89" w14:textId="77777777" w:rsidR="00CB4627" w:rsidRPr="00143E6E" w:rsidRDefault="00CB4627" w:rsidP="00CB4627">
      <w:pPr>
        <w:pStyle w:val="SectionVHeader"/>
        <w:spacing w:before="120" w:after="120"/>
        <w:jc w:val="both"/>
        <w:rPr>
          <w:rFonts w:ascii="Segoe UI Symbol" w:hAnsi="Segoe UI Symbol"/>
          <w:sz w:val="28"/>
          <w:szCs w:val="28"/>
        </w:rPr>
      </w:pPr>
      <w:r w:rsidRPr="06BF8967">
        <w:rPr>
          <w:rFonts w:ascii="Segoe UI Symbol" w:hAnsi="Segoe UI Symbol"/>
          <w:bCs/>
          <w:sz w:val="28"/>
          <w:szCs w:val="28"/>
        </w:rPr>
        <w:lastRenderedPageBreak/>
        <w:t>Section 2C-Environment and Social Requirements.</w:t>
      </w:r>
    </w:p>
    <w:p w14:paraId="565283F8" w14:textId="77777777" w:rsidR="00CB4627" w:rsidRPr="00143E6E" w:rsidRDefault="00CB4627" w:rsidP="00CB4627">
      <w:pPr>
        <w:spacing w:after="120"/>
        <w:jc w:val="left"/>
      </w:pPr>
      <w:r w:rsidRPr="06BF8967">
        <w:rPr>
          <w:rFonts w:ascii="Segoe UI Symbol" w:eastAsia="Segoe UI Symbol" w:hAnsi="Segoe UI Symbol" w:cs="Segoe UI Symbol"/>
          <w:b/>
          <w:bCs/>
          <w:szCs w:val="24"/>
        </w:rPr>
        <w:t xml:space="preserve">Key Policies on Environment, Social, Health and Safety Requirements </w:t>
      </w:r>
    </w:p>
    <w:p w14:paraId="369DB801" w14:textId="77777777" w:rsidR="00CB4627" w:rsidRPr="00143E6E" w:rsidRDefault="00CB4627" w:rsidP="00CB4627">
      <w:pPr>
        <w:spacing w:after="120"/>
      </w:pPr>
      <w:r w:rsidRPr="06BF8967">
        <w:rPr>
          <w:rFonts w:ascii="Segoe UI Symbol" w:eastAsia="Segoe UI Symbol" w:hAnsi="Segoe UI Symbol" w:cs="Segoe UI Symbol"/>
          <w:color w:val="000000" w:themeColor="text1"/>
          <w:szCs w:val="24"/>
        </w:rPr>
        <w:t xml:space="preserve">The contractor shall prepare a C-ESMP prior to construction and submit to the consultant and Client for review and clearance. The C-ESMP approved by the consultant shall be submitted to the client for final approval and submission to the bank. The C-ESMP shall also be reviewed and updated every six months. </w:t>
      </w:r>
    </w:p>
    <w:p w14:paraId="5BA8E251" w14:textId="77777777" w:rsidR="00CB4627" w:rsidRPr="00143E6E" w:rsidRDefault="00CB4627" w:rsidP="00CB4627">
      <w:r w:rsidRPr="06BF8967">
        <w:rPr>
          <w:rFonts w:ascii="Segoe UI Symbol" w:eastAsia="Segoe UI Symbol" w:hAnsi="Segoe UI Symbol" w:cs="Segoe UI Symbol"/>
          <w:color w:val="000000" w:themeColor="text1"/>
          <w:szCs w:val="24"/>
        </w:rPr>
        <w:t xml:space="preserve">The bidder should </w:t>
      </w:r>
      <w:proofErr w:type="gramStart"/>
      <w:r w:rsidRPr="06BF8967">
        <w:rPr>
          <w:rFonts w:ascii="Segoe UI Symbol" w:eastAsia="Segoe UI Symbol" w:hAnsi="Segoe UI Symbol" w:cs="Segoe UI Symbol"/>
          <w:color w:val="000000" w:themeColor="text1"/>
          <w:szCs w:val="24"/>
        </w:rPr>
        <w:t>satisfy</w:t>
      </w:r>
      <w:proofErr w:type="gramEnd"/>
      <w:r w:rsidRPr="06BF8967">
        <w:rPr>
          <w:rFonts w:ascii="Segoe UI Symbol" w:eastAsia="Segoe UI Symbol" w:hAnsi="Segoe UI Symbol" w:cs="Segoe UI Symbol"/>
          <w:color w:val="000000" w:themeColor="text1"/>
          <w:szCs w:val="24"/>
        </w:rPr>
        <w:t xml:space="preserve"> and will be required to comply with </w:t>
      </w:r>
      <w:proofErr w:type="gramStart"/>
      <w:r w:rsidRPr="06BF8967">
        <w:rPr>
          <w:rFonts w:ascii="Segoe UI Symbol" w:eastAsia="Segoe UI Symbol" w:hAnsi="Segoe UI Symbol" w:cs="Segoe UI Symbol"/>
          <w:color w:val="000000" w:themeColor="text1"/>
          <w:szCs w:val="24"/>
        </w:rPr>
        <w:t>conditions</w:t>
      </w:r>
      <w:proofErr w:type="gramEnd"/>
      <w:r w:rsidRPr="06BF8967">
        <w:rPr>
          <w:rFonts w:ascii="Segoe UI Symbol" w:eastAsia="Segoe UI Symbol" w:hAnsi="Segoe UI Symbol" w:cs="Segoe UI Symbol"/>
          <w:color w:val="000000" w:themeColor="text1"/>
          <w:szCs w:val="24"/>
        </w:rPr>
        <w:t xml:space="preserve"> that are outlined in:</w:t>
      </w:r>
    </w:p>
    <w:p w14:paraId="78FF231A" w14:textId="77777777" w:rsidR="00CB4627" w:rsidRPr="00143E6E" w:rsidRDefault="00CB4627" w:rsidP="002D6580">
      <w:pPr>
        <w:pStyle w:val="ListParagraph"/>
        <w:numPr>
          <w:ilvl w:val="0"/>
          <w:numId w:val="156"/>
        </w:numPr>
        <w:spacing w:after="0"/>
        <w:ind w:left="786" w:hanging="786"/>
        <w:rPr>
          <w:rFonts w:ascii="Segoe UI Symbol" w:eastAsia="Segoe UI Symbol" w:hAnsi="Segoe UI Symbol" w:cs="Segoe UI Symbol"/>
          <w:szCs w:val="24"/>
        </w:rPr>
      </w:pPr>
      <w:r w:rsidRPr="06BF8967">
        <w:rPr>
          <w:rFonts w:ascii="Segoe UI Symbol" w:eastAsia="Segoe UI Symbol" w:hAnsi="Segoe UI Symbol" w:cs="Segoe UI Symbol"/>
          <w:color w:val="000000" w:themeColor="text1"/>
          <w:szCs w:val="24"/>
        </w:rPr>
        <w:t>The project’s</w:t>
      </w:r>
      <w:r w:rsidRPr="06BF8967">
        <w:rPr>
          <w:rFonts w:ascii="Segoe UI Symbol" w:eastAsia="Segoe UI Symbol" w:hAnsi="Segoe UI Symbol" w:cs="Segoe UI Symbol"/>
          <w:szCs w:val="24"/>
        </w:rPr>
        <w:t xml:space="preserve"> Environmental and Social Management Plan (ESMP) and Environmental and Social Monitoring Plan (</w:t>
      </w:r>
      <w:proofErr w:type="spellStart"/>
      <w:r w:rsidRPr="06BF8967">
        <w:rPr>
          <w:rFonts w:ascii="Segoe UI Symbol" w:eastAsia="Segoe UI Symbol" w:hAnsi="Segoe UI Symbol" w:cs="Segoe UI Symbol"/>
          <w:szCs w:val="24"/>
        </w:rPr>
        <w:t>ESMoP</w:t>
      </w:r>
      <w:proofErr w:type="spellEnd"/>
      <w:r w:rsidRPr="06BF8967">
        <w:rPr>
          <w:rFonts w:ascii="Segoe UI Symbol" w:eastAsia="Segoe UI Symbol" w:hAnsi="Segoe UI Symbol" w:cs="Segoe UI Symbol"/>
          <w:szCs w:val="24"/>
        </w:rPr>
        <w:t xml:space="preserve">) as disclosed by the Client, </w:t>
      </w:r>
    </w:p>
    <w:p w14:paraId="6EF288F0" w14:textId="77777777" w:rsidR="00CB4627" w:rsidRPr="00143E6E" w:rsidRDefault="00CB4627" w:rsidP="002D6580">
      <w:pPr>
        <w:pStyle w:val="ListParagraph"/>
        <w:numPr>
          <w:ilvl w:val="0"/>
          <w:numId w:val="156"/>
        </w:numPr>
        <w:spacing w:after="0"/>
        <w:ind w:left="786" w:hanging="786"/>
        <w:rPr>
          <w:rFonts w:ascii="Segoe UI Symbol" w:eastAsia="Segoe UI Symbol" w:hAnsi="Segoe UI Symbol" w:cs="Segoe UI Symbol"/>
          <w:color w:val="000000" w:themeColor="text1"/>
          <w:szCs w:val="24"/>
        </w:rPr>
      </w:pPr>
      <w:r w:rsidRPr="06BF8967">
        <w:rPr>
          <w:rFonts w:ascii="Segoe UI Symbol" w:eastAsia="Segoe UI Symbol" w:hAnsi="Segoe UI Symbol" w:cs="Segoe UI Symbol"/>
          <w:szCs w:val="24"/>
        </w:rPr>
        <w:t>I</w:t>
      </w:r>
      <w:r w:rsidRPr="06BF8967">
        <w:rPr>
          <w:rFonts w:ascii="Segoe UI Symbol" w:eastAsia="Segoe UI Symbol" w:hAnsi="Segoe UI Symbol" w:cs="Segoe UI Symbol"/>
          <w:color w:val="000000" w:themeColor="text1"/>
          <w:szCs w:val="24"/>
        </w:rPr>
        <w:t xml:space="preserve">n the following rules and regulations as well as </w:t>
      </w:r>
      <w:proofErr w:type="gramStart"/>
      <w:r w:rsidRPr="06BF8967">
        <w:rPr>
          <w:rFonts w:ascii="Segoe UI Symbol" w:eastAsia="Segoe UI Symbol" w:hAnsi="Segoe UI Symbol" w:cs="Segoe UI Symbol"/>
          <w:color w:val="000000" w:themeColor="text1"/>
          <w:szCs w:val="24"/>
        </w:rPr>
        <w:t>mentioned</w:t>
      </w:r>
      <w:proofErr w:type="gramEnd"/>
      <w:r w:rsidRPr="06BF8967">
        <w:rPr>
          <w:rFonts w:ascii="Segoe UI Symbol" w:eastAsia="Segoe UI Symbol" w:hAnsi="Segoe UI Symbol" w:cs="Segoe UI Symbol"/>
          <w:color w:val="000000" w:themeColor="text1"/>
          <w:szCs w:val="24"/>
        </w:rPr>
        <w:t xml:space="preserve"> policies.</w:t>
      </w:r>
    </w:p>
    <w:p w14:paraId="697C5FFD" w14:textId="77777777" w:rsidR="00CB4627" w:rsidRPr="00143E6E" w:rsidRDefault="00CB4627" w:rsidP="002D6580">
      <w:pPr>
        <w:pStyle w:val="ListParagraph"/>
        <w:numPr>
          <w:ilvl w:val="0"/>
          <w:numId w:val="155"/>
        </w:numPr>
        <w:spacing w:after="0"/>
        <w:ind w:left="1080" w:right="0"/>
        <w:jc w:val="both"/>
        <w:rPr>
          <w:rFonts w:ascii="Segoe UI Symbol" w:eastAsia="Segoe UI Symbol" w:hAnsi="Segoe UI Symbol" w:cs="Segoe UI Symbol"/>
          <w:szCs w:val="24"/>
        </w:rPr>
      </w:pPr>
      <w:r w:rsidRPr="06BF8967">
        <w:rPr>
          <w:rFonts w:ascii="Segoe UI Symbol" w:eastAsia="Segoe UI Symbol" w:hAnsi="Segoe UI Symbol" w:cs="Segoe UI Symbol"/>
          <w:szCs w:val="24"/>
        </w:rPr>
        <w:t>National Environment Policy, 2013</w:t>
      </w:r>
    </w:p>
    <w:p w14:paraId="637B500A" w14:textId="77777777" w:rsidR="00CB4627" w:rsidRPr="00143E6E" w:rsidRDefault="00CB4627" w:rsidP="002D6580">
      <w:pPr>
        <w:pStyle w:val="ListParagraph"/>
        <w:numPr>
          <w:ilvl w:val="0"/>
          <w:numId w:val="155"/>
        </w:numPr>
        <w:spacing w:after="0"/>
        <w:ind w:left="1080" w:right="0"/>
        <w:jc w:val="both"/>
        <w:rPr>
          <w:rFonts w:ascii="Segoe UI Symbol" w:eastAsia="Segoe UI Symbol" w:hAnsi="Segoe UI Symbol" w:cs="Segoe UI Symbol"/>
          <w:szCs w:val="24"/>
        </w:rPr>
      </w:pPr>
      <w:r w:rsidRPr="06BF8967">
        <w:rPr>
          <w:rFonts w:ascii="Segoe UI Symbol" w:eastAsia="Segoe UI Symbol" w:hAnsi="Segoe UI Symbol" w:cs="Segoe UI Symbol"/>
          <w:szCs w:val="24"/>
        </w:rPr>
        <w:t>The National Occupational Safety and Health Policy, 2012</w:t>
      </w:r>
    </w:p>
    <w:p w14:paraId="0CBA7564" w14:textId="77777777" w:rsidR="00CB4627" w:rsidRPr="00143E6E" w:rsidRDefault="00CB4627" w:rsidP="002D6580">
      <w:pPr>
        <w:pStyle w:val="ListParagraph"/>
        <w:numPr>
          <w:ilvl w:val="0"/>
          <w:numId w:val="155"/>
        </w:numPr>
        <w:spacing w:after="0"/>
        <w:ind w:left="1080" w:right="0"/>
        <w:jc w:val="both"/>
        <w:rPr>
          <w:rFonts w:ascii="Segoe UI Symbol" w:eastAsia="Segoe UI Symbol" w:hAnsi="Segoe UI Symbol" w:cs="Segoe UI Symbol"/>
          <w:color w:val="000000" w:themeColor="text1"/>
          <w:szCs w:val="24"/>
        </w:rPr>
      </w:pPr>
      <w:r w:rsidRPr="06BF8967">
        <w:rPr>
          <w:rFonts w:ascii="Segoe UI Symbol" w:eastAsia="Segoe UI Symbol" w:hAnsi="Segoe UI Symbol" w:cs="Segoe UI Symbol"/>
          <w:color w:val="000000" w:themeColor="text1"/>
          <w:szCs w:val="24"/>
        </w:rPr>
        <w:t>National policy for prevention and response to gender-based violence, 2014</w:t>
      </w:r>
    </w:p>
    <w:p w14:paraId="68362410" w14:textId="77777777" w:rsidR="00CB4627" w:rsidRPr="00143E6E" w:rsidRDefault="00CB4627" w:rsidP="002D6580">
      <w:pPr>
        <w:pStyle w:val="ListParagraph"/>
        <w:numPr>
          <w:ilvl w:val="0"/>
          <w:numId w:val="155"/>
        </w:numPr>
        <w:spacing w:after="0"/>
        <w:ind w:left="1080" w:right="0"/>
        <w:jc w:val="both"/>
        <w:rPr>
          <w:rFonts w:ascii="Segoe UI Symbol" w:eastAsia="Segoe UI Symbol" w:hAnsi="Segoe UI Symbol" w:cs="Segoe UI Symbol"/>
          <w:szCs w:val="24"/>
        </w:rPr>
      </w:pPr>
      <w:r w:rsidRPr="06BF8967">
        <w:rPr>
          <w:rFonts w:ascii="Segoe UI Symbol" w:eastAsia="Segoe UI Symbol" w:hAnsi="Segoe UI Symbol" w:cs="Segoe UI Symbol"/>
          <w:szCs w:val="24"/>
        </w:rPr>
        <w:t>The Constitution of Kenya, 2010</w:t>
      </w:r>
    </w:p>
    <w:p w14:paraId="0012767F" w14:textId="77777777" w:rsidR="00CB4627" w:rsidRPr="00143E6E" w:rsidRDefault="00CB4627" w:rsidP="002D6580">
      <w:pPr>
        <w:pStyle w:val="ListParagraph"/>
        <w:numPr>
          <w:ilvl w:val="0"/>
          <w:numId w:val="155"/>
        </w:numPr>
        <w:spacing w:after="0"/>
        <w:ind w:left="1080" w:right="0"/>
        <w:jc w:val="both"/>
        <w:rPr>
          <w:rFonts w:ascii="Segoe UI Symbol" w:eastAsia="Segoe UI Symbol" w:hAnsi="Segoe UI Symbol" w:cs="Segoe UI Symbol"/>
          <w:szCs w:val="24"/>
        </w:rPr>
      </w:pPr>
      <w:r w:rsidRPr="06BF8967">
        <w:rPr>
          <w:rFonts w:ascii="Segoe UI Symbol" w:eastAsia="Segoe UI Symbol" w:hAnsi="Segoe UI Symbol" w:cs="Segoe UI Symbol"/>
          <w:szCs w:val="24"/>
        </w:rPr>
        <w:t>The Environment Management and Co-ordination Act 1999, and its Amendments and regulations</w:t>
      </w:r>
    </w:p>
    <w:p w14:paraId="5F58A334"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lang w:val="en-GB"/>
        </w:rPr>
        <w:t>Occupational Safety and Health Act</w:t>
      </w:r>
      <w:r w:rsidRPr="06BF8967">
        <w:rPr>
          <w:rFonts w:ascii="Segoe UI Symbol" w:eastAsia="Segoe UI Symbol" w:hAnsi="Segoe UI Symbol" w:cs="Segoe UI Symbol"/>
          <w:szCs w:val="24"/>
        </w:rPr>
        <w:t xml:space="preserve"> Act 2007 </w:t>
      </w:r>
    </w:p>
    <w:p w14:paraId="6679DD27"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Sustainable Waste Management Act</w:t>
      </w:r>
    </w:p>
    <w:p w14:paraId="6C2611C8"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Public Health Act (Cap 242)</w:t>
      </w:r>
    </w:p>
    <w:p w14:paraId="0B852616"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County Government Act No. 17 of 2012</w:t>
      </w:r>
    </w:p>
    <w:p w14:paraId="0E12DA5C"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Water Act 2016</w:t>
      </w:r>
    </w:p>
    <w:p w14:paraId="044FB007"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Energy Act of 2019</w:t>
      </w:r>
    </w:p>
    <w:p w14:paraId="00209D4A"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Penal Code Act Cap 63</w:t>
      </w:r>
    </w:p>
    <w:p w14:paraId="7E3EE1D1"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Wildlife Conservation and Management Act, 2013</w:t>
      </w:r>
    </w:p>
    <w:p w14:paraId="4D6A0923"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Forest Conservation and Management Act, 2016</w:t>
      </w:r>
    </w:p>
    <w:p w14:paraId="77ED4F77"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Work Injury and Benefits Act 2007</w:t>
      </w:r>
    </w:p>
    <w:p w14:paraId="660E7A92"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Traffic Act Cap 295</w:t>
      </w:r>
    </w:p>
    <w:p w14:paraId="54811412"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Public Road and Roads of Access Act</w:t>
      </w:r>
    </w:p>
    <w:p w14:paraId="76EBD8FE"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Agriculture Act, Cap 318</w:t>
      </w:r>
    </w:p>
    <w:p w14:paraId="50F07C09"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National Museums and Heritage Act 2006</w:t>
      </w:r>
    </w:p>
    <w:p w14:paraId="34D35789"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Land Act of 2012 and its Amendment</w:t>
      </w:r>
    </w:p>
    <w:p w14:paraId="6D1A1229" w14:textId="77777777" w:rsidR="00BC1547" w:rsidRPr="00E7545B" w:rsidRDefault="00BC1547" w:rsidP="00E7545B">
      <w:pPr>
        <w:spacing w:after="0"/>
        <w:ind w:left="720" w:right="0"/>
        <w:rPr>
          <w:rFonts w:ascii="Segoe UI Symbol" w:eastAsia="Segoe UI Symbol" w:hAnsi="Segoe UI Symbol" w:cs="Segoe UI Symbol"/>
          <w:szCs w:val="24"/>
        </w:rPr>
      </w:pPr>
    </w:p>
    <w:p w14:paraId="6C0EC996" w14:textId="77777777" w:rsidR="00BC1547" w:rsidRPr="00E7545B" w:rsidRDefault="00BC1547" w:rsidP="00E7545B">
      <w:pPr>
        <w:spacing w:after="0"/>
        <w:ind w:left="720" w:right="0"/>
        <w:rPr>
          <w:rFonts w:ascii="Segoe UI Symbol" w:eastAsia="Segoe UI Symbol" w:hAnsi="Segoe UI Symbol" w:cs="Segoe UI Symbol"/>
          <w:szCs w:val="24"/>
        </w:rPr>
      </w:pPr>
    </w:p>
    <w:p w14:paraId="27B86F77" w14:textId="77777777" w:rsidR="00BC1547" w:rsidRPr="00E7545B" w:rsidRDefault="00BC1547" w:rsidP="00E7545B">
      <w:pPr>
        <w:spacing w:after="0"/>
        <w:ind w:left="720" w:right="0"/>
        <w:rPr>
          <w:rFonts w:ascii="Segoe UI Symbol" w:eastAsia="Segoe UI Symbol" w:hAnsi="Segoe UI Symbol" w:cs="Segoe UI Symbol"/>
          <w:szCs w:val="24"/>
        </w:rPr>
      </w:pPr>
    </w:p>
    <w:p w14:paraId="6F0E45DB" w14:textId="77777777" w:rsidR="00BC1547" w:rsidRDefault="00BC1547" w:rsidP="004A0E83">
      <w:pPr>
        <w:pStyle w:val="ListParagraph"/>
        <w:spacing w:after="0"/>
        <w:ind w:left="1080" w:right="0"/>
        <w:rPr>
          <w:rFonts w:ascii="Segoe UI Symbol" w:eastAsia="Segoe UI Symbol" w:hAnsi="Segoe UI Symbol" w:cs="Segoe UI Symbol"/>
          <w:szCs w:val="24"/>
        </w:rPr>
      </w:pPr>
    </w:p>
    <w:p w14:paraId="15B8076E" w14:textId="77777777" w:rsidR="00BC1547" w:rsidRPr="00E7451A" w:rsidRDefault="00BC1547" w:rsidP="00BC1547">
      <w:pPr>
        <w:tabs>
          <w:tab w:val="right" w:pos="4860"/>
        </w:tabs>
        <w:spacing w:before="240" w:after="80"/>
        <w:rPr>
          <w:rFonts w:ascii="Segoe UI" w:hAnsi="Segoe UI" w:cs="Segoe UI"/>
          <w:bCs/>
          <w:color w:val="000000" w:themeColor="text1"/>
          <w:sz w:val="22"/>
          <w:szCs w:val="22"/>
        </w:rPr>
      </w:pPr>
      <w:r>
        <w:rPr>
          <w:rStyle w:val="FootnoteReference"/>
        </w:rPr>
        <w:footnoteRef/>
      </w:r>
      <w:r>
        <w:t xml:space="preserve"> </w:t>
      </w:r>
      <w:r w:rsidRPr="00E7451A">
        <w:rPr>
          <w:rFonts w:ascii="Segoe UI" w:hAnsi="Segoe UI" w:cs="Segoe UI"/>
          <w:sz w:val="22"/>
          <w:szCs w:val="22"/>
        </w:rPr>
        <w:t xml:space="preserve">With its attendant </w:t>
      </w:r>
      <w:r w:rsidRPr="00E7451A">
        <w:rPr>
          <w:rFonts w:ascii="Segoe UI" w:hAnsi="Segoe UI" w:cs="Segoe UI"/>
          <w:bCs/>
          <w:sz w:val="22"/>
          <w:szCs w:val="22"/>
        </w:rPr>
        <w:t>Management Strategies and Implementation Plans (MSIP) as identified in ITB 11.1 (l)</w:t>
      </w:r>
      <w:r w:rsidRPr="00E7451A">
        <w:rPr>
          <w:rStyle w:val="CommentReference"/>
          <w:rFonts w:ascii="Segoe UI" w:hAnsi="Segoe UI" w:cs="Segoe UI"/>
          <w:bCs/>
          <w:sz w:val="22"/>
          <w:szCs w:val="22"/>
        </w:rPr>
        <w:t/>
      </w:r>
      <w:r w:rsidRPr="00E7451A">
        <w:rPr>
          <w:rFonts w:ascii="Segoe UI" w:hAnsi="Segoe UI" w:cs="Segoe UI"/>
          <w:bCs/>
          <w:sz w:val="22"/>
          <w:szCs w:val="22"/>
        </w:rPr>
        <w:t xml:space="preserve"> and routinely as advised by Consultant</w:t>
      </w:r>
      <w:r>
        <w:rPr>
          <w:rFonts w:ascii="Segoe UI" w:hAnsi="Segoe UI" w:cs="Segoe UI"/>
          <w:bCs/>
          <w:sz w:val="22"/>
          <w:szCs w:val="22"/>
        </w:rPr>
        <w:t xml:space="preserve"> based on emerging issues</w:t>
      </w:r>
    </w:p>
    <w:p w14:paraId="7FD2AA50" w14:textId="77777777" w:rsidR="00BC1547" w:rsidRDefault="00BC1547" w:rsidP="00E7545B">
      <w:pPr>
        <w:pStyle w:val="ListParagraph"/>
        <w:spacing w:after="0"/>
        <w:ind w:left="1080" w:right="0"/>
        <w:rPr>
          <w:rFonts w:ascii="Segoe UI Symbol" w:eastAsia="Segoe UI Symbol" w:hAnsi="Segoe UI Symbol" w:cs="Segoe UI Symbol"/>
          <w:szCs w:val="24"/>
        </w:rPr>
      </w:pPr>
    </w:p>
    <w:p w14:paraId="2AD1FCAF" w14:textId="1D2A6E35"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Land and Environment Court Act 2011</w:t>
      </w:r>
    </w:p>
    <w:p w14:paraId="54D79E37"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Physical and Land Use Planning Act, 2019</w:t>
      </w:r>
    </w:p>
    <w:p w14:paraId="6EDD793F"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Climate change Act No. 11 of 2016</w:t>
      </w:r>
    </w:p>
    <w:p w14:paraId="41815ADA"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National Gender and Equality Act, 2011</w:t>
      </w:r>
    </w:p>
    <w:p w14:paraId="1A872581"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Protection of Traditional Knowledge and Cultural Expressions Act, 2016</w:t>
      </w:r>
    </w:p>
    <w:p w14:paraId="73D8998C" w14:textId="0FF7377E" w:rsidR="00BC1547" w:rsidRPr="00E7545B" w:rsidRDefault="00CB4627" w:rsidP="005C1F3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Security Laws (Amendment) Act 2014</w:t>
      </w:r>
      <w:r w:rsidR="00BC1547">
        <w:rPr>
          <w:rFonts w:ascii="Segoe UI Symbol" w:eastAsia="Segoe UI Symbol" w:hAnsi="Segoe UI Symbol" w:cs="Segoe UI Symbol"/>
          <w:szCs w:val="24"/>
        </w:rPr>
        <w:t xml:space="preserve"> </w:t>
      </w:r>
    </w:p>
    <w:p w14:paraId="6DFA9D86"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Civil Aviation Act Cap 394</w:t>
      </w:r>
    </w:p>
    <w:p w14:paraId="427A0754"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HIV and AIDs Prevention and Control Act 2011</w:t>
      </w:r>
    </w:p>
    <w:p w14:paraId="5E77FFD9"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Sexual Offences Act 2016</w:t>
      </w:r>
    </w:p>
    <w:p w14:paraId="3C9F1BF9"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Children’s Act, 2022</w:t>
      </w:r>
    </w:p>
    <w:p w14:paraId="3F00E7C3"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proofErr w:type="spellStart"/>
      <w:r w:rsidRPr="06BF8967">
        <w:rPr>
          <w:rFonts w:ascii="Segoe UI Symbol" w:eastAsia="Segoe UI Symbol" w:hAnsi="Segoe UI Symbol" w:cs="Segoe UI Symbol"/>
          <w:szCs w:val="24"/>
        </w:rPr>
        <w:t>Labour</w:t>
      </w:r>
      <w:proofErr w:type="spellEnd"/>
      <w:r w:rsidRPr="06BF8967">
        <w:rPr>
          <w:rFonts w:ascii="Segoe UI Symbol" w:eastAsia="Segoe UI Symbol" w:hAnsi="Segoe UI Symbol" w:cs="Segoe UI Symbol"/>
          <w:szCs w:val="24"/>
        </w:rPr>
        <w:t xml:space="preserve"> Relation Act 2022</w:t>
      </w:r>
    </w:p>
    <w:p w14:paraId="20C8088C"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Employment Act Cap 226</w:t>
      </w:r>
    </w:p>
    <w:p w14:paraId="34FC9B22"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lang w:val="en-GB"/>
        </w:rPr>
      </w:pPr>
      <w:r w:rsidRPr="06BF8967">
        <w:rPr>
          <w:rFonts w:ascii="Segoe UI Symbol" w:eastAsia="Segoe UI Symbol" w:hAnsi="Segoe UI Symbol" w:cs="Segoe UI Symbol"/>
          <w:szCs w:val="24"/>
          <w:lang w:val="en-GB"/>
        </w:rPr>
        <w:t>Persons with Disabilities Act, 2003</w:t>
      </w:r>
    </w:p>
    <w:p w14:paraId="59D82AA3"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Alcoholic Drinks Control Ac, 2010</w:t>
      </w:r>
    </w:p>
    <w:p w14:paraId="54E88D66"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The Traffic Act Cap 403</w:t>
      </w:r>
    </w:p>
    <w:p w14:paraId="78856841" w14:textId="77777777" w:rsidR="00CB4627" w:rsidRDefault="00CB4627" w:rsidP="002D6580">
      <w:pPr>
        <w:pStyle w:val="ListParagraph"/>
        <w:numPr>
          <w:ilvl w:val="0"/>
          <w:numId w:val="155"/>
        </w:numPr>
        <w:spacing w:after="0"/>
        <w:ind w:left="1080" w:right="0"/>
        <w:rPr>
          <w:rFonts w:ascii="Segoe UI Symbol" w:eastAsia="Segoe UI Symbol" w:hAnsi="Segoe UI Symbol" w:cs="Segoe UI Symbol"/>
          <w:color w:val="000000" w:themeColor="text1"/>
          <w:szCs w:val="24"/>
        </w:rPr>
      </w:pPr>
      <w:r w:rsidRPr="06BF8967">
        <w:rPr>
          <w:rFonts w:ascii="Segoe UI Symbol" w:eastAsia="Segoe UI Symbol" w:hAnsi="Segoe UI Symbol" w:cs="Segoe UI Symbol"/>
          <w:color w:val="000000" w:themeColor="text1"/>
          <w:szCs w:val="24"/>
        </w:rPr>
        <w:t>Sustainable Waste Management Act, 2021</w:t>
      </w:r>
    </w:p>
    <w:p w14:paraId="420D6B56" w14:textId="1357B168" w:rsidR="000F7C08" w:rsidRPr="00E7545B" w:rsidRDefault="000F7C08" w:rsidP="000F7C08">
      <w:pPr>
        <w:pStyle w:val="ListParagraph"/>
        <w:numPr>
          <w:ilvl w:val="0"/>
          <w:numId w:val="155"/>
        </w:numPr>
        <w:spacing w:after="0"/>
        <w:ind w:left="1080" w:right="0"/>
        <w:rPr>
          <w:rFonts w:ascii="Segoe UI Symbol" w:eastAsia="Segoe UI Symbol" w:hAnsi="Segoe UI Symbol" w:cs="Segoe UI Symbol"/>
          <w:color w:val="000000" w:themeColor="text1"/>
          <w:szCs w:val="24"/>
        </w:rPr>
      </w:pPr>
      <w:r>
        <w:rPr>
          <w:rFonts w:ascii="Segoe UI Symbol" w:eastAsia="Segoe UI Symbol" w:hAnsi="Segoe UI Symbol" w:cs="Segoe UI Symbol"/>
          <w:color w:val="000000" w:themeColor="text1"/>
          <w:szCs w:val="24"/>
        </w:rPr>
        <w:t>Other relevant Laws, Policies and regulations</w:t>
      </w:r>
    </w:p>
    <w:p w14:paraId="30FD7C87" w14:textId="77777777" w:rsidR="00CB4627" w:rsidRPr="00143E6E" w:rsidRDefault="00CB4627" w:rsidP="00CB4627">
      <w:pPr>
        <w:spacing w:after="0"/>
      </w:pPr>
      <w:r w:rsidRPr="06BF8967">
        <w:rPr>
          <w:rFonts w:ascii="Segoe UI Symbol" w:eastAsia="Segoe UI Symbol" w:hAnsi="Segoe UI Symbol" w:cs="Segoe UI Symbol"/>
          <w:szCs w:val="24"/>
        </w:rPr>
        <w:t xml:space="preserve"> </w:t>
      </w:r>
    </w:p>
    <w:p w14:paraId="079F04B6" w14:textId="77777777" w:rsidR="00CB4627" w:rsidRPr="00143E6E" w:rsidRDefault="00CB4627" w:rsidP="002D6580">
      <w:pPr>
        <w:pStyle w:val="ListParagraph"/>
        <w:numPr>
          <w:ilvl w:val="0"/>
          <w:numId w:val="156"/>
        </w:numPr>
        <w:spacing w:after="0"/>
        <w:ind w:left="786" w:right="0" w:hanging="786"/>
        <w:rPr>
          <w:rFonts w:ascii="Segoe UI Symbol" w:eastAsia="Segoe UI Symbol" w:hAnsi="Segoe UI Symbol" w:cs="Segoe UI Symbol"/>
          <w:szCs w:val="24"/>
        </w:rPr>
      </w:pPr>
      <w:r w:rsidRPr="06BF8967">
        <w:rPr>
          <w:rFonts w:ascii="Segoe UI Symbol" w:eastAsia="Segoe UI Symbol" w:hAnsi="Segoe UI Symbol" w:cs="Segoe UI Symbol"/>
          <w:szCs w:val="24"/>
        </w:rPr>
        <w:t>In addition, the project triggers all the AfDB Operational Safeguards which the Bidder must comply with, including:</w:t>
      </w:r>
    </w:p>
    <w:p w14:paraId="7A848066" w14:textId="77777777" w:rsidR="00CB4627"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 xml:space="preserve">Operation Safeguard 1: Environmental and Social Assessment </w:t>
      </w:r>
    </w:p>
    <w:p w14:paraId="6C5E7A3A" w14:textId="31354187" w:rsidR="000F7C08" w:rsidRPr="00E7545B" w:rsidRDefault="000F7C08" w:rsidP="000F7C08">
      <w:pPr>
        <w:pStyle w:val="ListParagraph"/>
        <w:numPr>
          <w:ilvl w:val="0"/>
          <w:numId w:val="155"/>
        </w:numPr>
        <w:spacing w:after="0"/>
        <w:ind w:left="1080" w:right="0"/>
        <w:rPr>
          <w:rFonts w:ascii="Segoe UI Symbol" w:hAnsi="Segoe UI Symbol" w:cs="Tahoma"/>
          <w:szCs w:val="24"/>
        </w:rPr>
      </w:pPr>
      <w:r w:rsidRPr="00E7451A">
        <w:rPr>
          <w:rFonts w:ascii="Segoe UI Symbol" w:eastAsia="Calibri" w:hAnsi="Segoe UI Symbol" w:cs="Tahoma"/>
          <w:szCs w:val="24"/>
        </w:rPr>
        <w:t xml:space="preserve">Operational Safeguard 2: Involuntary resettlement land acquisition, population displacement, and compensation </w:t>
      </w:r>
    </w:p>
    <w:p w14:paraId="483EB16E"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 xml:space="preserve">Operational Safeguard 3: Biodiversity and ecosystem services </w:t>
      </w:r>
    </w:p>
    <w:p w14:paraId="2829A3DA" w14:textId="77777777" w:rsidR="00CB4627" w:rsidRPr="00143E6E" w:rsidRDefault="00CB4627" w:rsidP="002D6580">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 xml:space="preserve">Operational Safeguard 4: Pollution prevention and control, hazardous materials and resource efficiency </w:t>
      </w:r>
    </w:p>
    <w:p w14:paraId="607FA255" w14:textId="35D9B255" w:rsidR="00CB4627" w:rsidRPr="00E7545B" w:rsidRDefault="00CB4627" w:rsidP="000F7C08">
      <w:pPr>
        <w:pStyle w:val="ListParagraph"/>
        <w:numPr>
          <w:ilvl w:val="0"/>
          <w:numId w:val="155"/>
        </w:numPr>
        <w:spacing w:after="0"/>
        <w:ind w:left="1080" w:right="0"/>
        <w:rPr>
          <w:rFonts w:ascii="Segoe UI Symbol" w:eastAsia="Segoe UI Symbol" w:hAnsi="Segoe UI Symbol" w:cs="Segoe UI Symbol"/>
          <w:szCs w:val="24"/>
        </w:rPr>
      </w:pPr>
      <w:r w:rsidRPr="06BF8967">
        <w:rPr>
          <w:rFonts w:ascii="Segoe UI Symbol" w:eastAsia="Segoe UI Symbol" w:hAnsi="Segoe UI Symbol" w:cs="Segoe UI Symbol"/>
          <w:szCs w:val="24"/>
        </w:rPr>
        <w:t>Operational Safeguard 5: Labor conditions, health, and safety</w:t>
      </w:r>
    </w:p>
    <w:p w14:paraId="1B83834D" w14:textId="77777777" w:rsidR="00CB4627" w:rsidRPr="00143E6E" w:rsidRDefault="00CB4627" w:rsidP="00CB4627">
      <w:pPr>
        <w:spacing w:after="120"/>
      </w:pPr>
      <w:r w:rsidRPr="06BF8967">
        <w:rPr>
          <w:rFonts w:ascii="Segoe UI Symbol" w:eastAsia="Segoe UI Symbol" w:hAnsi="Segoe UI Symbol" w:cs="Segoe UI Symbol"/>
          <w:szCs w:val="24"/>
        </w:rPr>
        <w:t xml:space="preserve"> </w:t>
      </w:r>
    </w:p>
    <w:p w14:paraId="1F50F472" w14:textId="77777777" w:rsidR="00CB4627" w:rsidRPr="00143E6E" w:rsidRDefault="00CB4627" w:rsidP="00CB4627">
      <w:pPr>
        <w:spacing w:after="120"/>
        <w:jc w:val="center"/>
      </w:pPr>
      <w:r w:rsidRPr="06BF8967">
        <w:rPr>
          <w:rFonts w:ascii="Segoe UI Symbol" w:eastAsia="Segoe UI Symbol" w:hAnsi="Segoe UI Symbol" w:cs="Segoe UI Symbol"/>
          <w:color w:val="000000" w:themeColor="text1"/>
          <w:szCs w:val="24"/>
        </w:rPr>
        <w:t>In addition to the above policies and laws, t</w:t>
      </w:r>
      <w:r w:rsidRPr="06BF8967">
        <w:rPr>
          <w:rFonts w:ascii="Segoe UI Symbol" w:eastAsia="Segoe UI Symbol" w:hAnsi="Segoe UI Symbol" w:cs="Segoe UI Symbol"/>
          <w:szCs w:val="24"/>
        </w:rPr>
        <w:t xml:space="preserve">he following is a list of non-exhaustive Sub-Clauses that </w:t>
      </w:r>
      <w:proofErr w:type="gramStart"/>
      <w:r w:rsidRPr="06BF8967">
        <w:rPr>
          <w:rFonts w:ascii="Segoe UI Symbol" w:eastAsia="Segoe UI Symbol" w:hAnsi="Segoe UI Symbol" w:cs="Segoe UI Symbol"/>
          <w:szCs w:val="24"/>
        </w:rPr>
        <w:t>make reference</w:t>
      </w:r>
      <w:proofErr w:type="gramEnd"/>
      <w:r w:rsidRPr="06BF8967">
        <w:rPr>
          <w:rFonts w:ascii="Segoe UI Symbol" w:eastAsia="Segoe UI Symbol" w:hAnsi="Segoe UI Symbol" w:cs="Segoe UI Symbol"/>
          <w:szCs w:val="24"/>
        </w:rPr>
        <w:t xml:space="preserve"> to ES matters, and which shall also be considered. </w:t>
      </w:r>
    </w:p>
    <w:p w14:paraId="1074BF38" w14:textId="7DF25E53" w:rsidR="009A2194" w:rsidRDefault="005B4A5F" w:rsidP="00CB4627">
      <w:pPr>
        <w:spacing w:after="120"/>
      </w:pPr>
      <w:r w:rsidRPr="00143E6E">
        <w:br w:type="page"/>
      </w:r>
      <w:bookmarkStart w:id="858" w:name="_Hlk27229333"/>
      <w:bookmarkStart w:id="859" w:name="_Toc436551311"/>
      <w:bookmarkStart w:id="860" w:name="_Toc125874276"/>
      <w:bookmarkStart w:id="861" w:name="_Toc190498605"/>
      <w:bookmarkStart w:id="862" w:name="_Toc190498780"/>
      <w:bookmarkStart w:id="863" w:name="_Toc437951496"/>
      <w:bookmarkStart w:id="864" w:name="_Toc437951924"/>
    </w:p>
    <w:p w14:paraId="679D84D0" w14:textId="77777777" w:rsidR="00CB4627" w:rsidRPr="00CB4627" w:rsidRDefault="00CB4627" w:rsidP="00CB4627">
      <w:pPr>
        <w:spacing w:after="120"/>
      </w:pPr>
    </w:p>
    <w:tbl>
      <w:tblPr>
        <w:tblStyle w:val="TableGrid"/>
        <w:tblW w:w="9000" w:type="dxa"/>
        <w:tblLayout w:type="fixed"/>
        <w:tblLook w:val="04A0" w:firstRow="1" w:lastRow="0" w:firstColumn="1" w:lastColumn="0" w:noHBand="0" w:noVBand="1"/>
      </w:tblPr>
      <w:tblGrid>
        <w:gridCol w:w="315"/>
        <w:gridCol w:w="1206"/>
        <w:gridCol w:w="7479"/>
      </w:tblGrid>
      <w:tr w:rsidR="00CB4627" w14:paraId="4CD91429"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2D4285FE" w14:textId="77777777" w:rsidR="00CB4627" w:rsidRDefault="00CB4627" w:rsidP="00621E65">
            <w:pPr>
              <w:spacing w:after="120"/>
            </w:pPr>
            <w:r w:rsidRPr="06BF8967">
              <w:rPr>
                <w:rFonts w:ascii="Segoe UI Symbol" w:eastAsia="Segoe UI Symbol" w:hAnsi="Segoe UI Symbol" w:cs="Segoe UI Symbol"/>
                <w:b/>
                <w:bCs/>
                <w:szCs w:val="24"/>
              </w:rPr>
              <w:t>GCC</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6C1B2382" w14:textId="77777777" w:rsidR="00CB4627" w:rsidRDefault="00CB4627" w:rsidP="00621E65">
            <w:pPr>
              <w:spacing w:after="120"/>
            </w:pPr>
            <w:r w:rsidRPr="06BF8967">
              <w:rPr>
                <w:rFonts w:ascii="Segoe UI Symbol" w:eastAsia="Segoe UI Symbol" w:hAnsi="Segoe UI Symbol" w:cs="Segoe UI Symbol"/>
                <w:b/>
                <w:bCs/>
                <w:szCs w:val="24"/>
              </w:rPr>
              <w:t xml:space="preserve"> Sub-Clause/Clause</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682E21F1" w14:textId="77777777" w:rsidR="00CB4627" w:rsidRDefault="00CB4627" w:rsidP="00621E65">
            <w:pPr>
              <w:spacing w:after="120"/>
            </w:pPr>
            <w:r w:rsidRPr="06BF8967">
              <w:rPr>
                <w:rFonts w:ascii="Segoe UI Symbol" w:eastAsia="Segoe UI Symbol" w:hAnsi="Segoe UI Symbol" w:cs="Segoe UI Symbol"/>
                <w:b/>
                <w:bCs/>
                <w:szCs w:val="24"/>
              </w:rPr>
              <w:t>Remarks</w:t>
            </w:r>
          </w:p>
        </w:tc>
      </w:tr>
      <w:tr w:rsidR="00CB4627" w14:paraId="3D517198"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3EE73B2B" w14:textId="77777777" w:rsidR="00CB4627" w:rsidRDefault="00CB4627" w:rsidP="00621E65">
            <w:pPr>
              <w:spacing w:after="120"/>
            </w:pPr>
            <w:r w:rsidRPr="06BF8967">
              <w:rPr>
                <w:rFonts w:ascii="Segoe UI Symbol" w:eastAsia="Segoe UI Symbol" w:hAnsi="Segoe UI Symbol" w:cs="Segoe UI Symbol"/>
                <w:szCs w:val="24"/>
              </w:rPr>
              <w:t>9.10</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47D5A508" w14:textId="77777777" w:rsidR="00CB4627" w:rsidRDefault="00CB4627" w:rsidP="00621E65">
            <w:pPr>
              <w:spacing w:after="120"/>
              <w:jc w:val="left"/>
            </w:pPr>
            <w:r w:rsidRPr="06BF8967">
              <w:rPr>
                <w:rFonts w:ascii="Segoe UI Symbol" w:eastAsia="Segoe UI Symbol" w:hAnsi="Segoe UI Symbol" w:cs="Segoe UI Symbol"/>
                <w:szCs w:val="24"/>
              </w:rPr>
              <w:t>Training of Contractor’s and its Subcontractors’ Personnel</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6A28F786" w14:textId="77777777" w:rsidR="00CB4627" w:rsidRDefault="00CB4627" w:rsidP="00621E65">
            <w:pPr>
              <w:spacing w:after="0"/>
            </w:pPr>
            <w:r w:rsidRPr="06BF8967">
              <w:rPr>
                <w:rFonts w:ascii="Segoe UI Symbol" w:eastAsia="Segoe UI Symbol" w:hAnsi="Segoe UI Symbol" w:cs="Segoe UI Symbol"/>
                <w:szCs w:val="24"/>
              </w:rPr>
              <w:t xml:space="preserve">The contractor </w:t>
            </w:r>
            <w:proofErr w:type="gramStart"/>
            <w:r w:rsidRPr="06BF8967">
              <w:rPr>
                <w:rFonts w:ascii="Segoe UI Symbol" w:eastAsia="Segoe UI Symbol" w:hAnsi="Segoe UI Symbol" w:cs="Segoe UI Symbol"/>
                <w:szCs w:val="24"/>
              </w:rPr>
              <w:t>shall</w:t>
            </w:r>
            <w:proofErr w:type="gramEnd"/>
            <w:r w:rsidRPr="06BF8967">
              <w:rPr>
                <w:rFonts w:ascii="Segoe UI Symbol" w:eastAsia="Segoe UI Symbol" w:hAnsi="Segoe UI Symbol" w:cs="Segoe UI Symbol"/>
                <w:szCs w:val="24"/>
              </w:rPr>
              <w:t xml:space="preserve"> ensure that project workers receive OHS training at the start of their employment or engagement, and thereafter on a regular basis and when changes are made in the workplace, with records of the training kept on file. Training should cover the relevant aspects of OHS associated with daily work, including the ability to stop work without retaliation in situations of imminent danger and emergency arrangements. All training materials and sessions shall be conducted in a language and manner that is culturally sensitive and easily understandable by the diverse workforce.</w:t>
            </w:r>
          </w:p>
          <w:p w14:paraId="40ACC4CB"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w:t>
            </w:r>
            <w:proofErr w:type="gramStart"/>
            <w:r w:rsidRPr="06BF8967">
              <w:rPr>
                <w:rFonts w:ascii="Segoe UI Symbol" w:eastAsia="Segoe UI Symbol" w:hAnsi="Segoe UI Symbol" w:cs="Segoe UI Symbol"/>
                <w:szCs w:val="24"/>
              </w:rPr>
              <w:t>shall</w:t>
            </w:r>
            <w:proofErr w:type="gramEnd"/>
            <w:r w:rsidRPr="06BF8967">
              <w:rPr>
                <w:rFonts w:ascii="Segoe UI Symbol" w:eastAsia="Segoe UI Symbol" w:hAnsi="Segoe UI Symbol" w:cs="Segoe UI Symbol"/>
                <w:szCs w:val="24"/>
              </w:rPr>
              <w:t xml:space="preserve"> maintain training records that </w:t>
            </w:r>
            <w:proofErr w:type="gramStart"/>
            <w:r w:rsidRPr="06BF8967">
              <w:rPr>
                <w:rFonts w:ascii="Segoe UI Symbol" w:eastAsia="Segoe UI Symbol" w:hAnsi="Segoe UI Symbol" w:cs="Segoe UI Symbol"/>
                <w:szCs w:val="24"/>
              </w:rPr>
              <w:t>shall</w:t>
            </w:r>
            <w:proofErr w:type="gramEnd"/>
            <w:r w:rsidRPr="06BF8967">
              <w:rPr>
                <w:rFonts w:ascii="Segoe UI Symbol" w:eastAsia="Segoe UI Symbol" w:hAnsi="Segoe UI Symbol" w:cs="Segoe UI Symbol"/>
                <w:szCs w:val="24"/>
              </w:rPr>
              <w:t xml:space="preserve"> include a description of the training provided, training attendance records, and results of evaluations.</w:t>
            </w:r>
          </w:p>
          <w:p w14:paraId="3F0675EA" w14:textId="77777777" w:rsidR="00CB4627" w:rsidRDefault="00CB4627" w:rsidP="00621E65">
            <w:pPr>
              <w:spacing w:before="240" w:after="120"/>
            </w:pPr>
            <w:r w:rsidRPr="06BF8967">
              <w:rPr>
                <w:rFonts w:ascii="Segoe UI Symbol" w:eastAsia="Segoe UI Symbol" w:hAnsi="Segoe UI Symbol" w:cs="Segoe UI Symbol"/>
                <w:szCs w:val="24"/>
              </w:rPr>
              <w:t>The contractor shall provide sufficient training to his own personnel to ensure that they are all aware of the relevant aspects of these general conditions, any program ESMP, and are able to fulfill their expected roles and functions. Training activities will be documented for potential review by the client.</w:t>
            </w:r>
          </w:p>
          <w:p w14:paraId="75E6677F"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shall provide training on SEA and SH, including its prevention, to any of its personnel who has a role to supervise other </w:t>
            </w:r>
            <w:proofErr w:type="gramStart"/>
            <w:r w:rsidRPr="06BF8967">
              <w:rPr>
                <w:rFonts w:ascii="Segoe UI Symbol" w:eastAsia="Segoe UI Symbol" w:hAnsi="Segoe UI Symbol" w:cs="Segoe UI Symbol"/>
                <w:szCs w:val="24"/>
              </w:rPr>
              <w:t>contractor’s</w:t>
            </w:r>
            <w:proofErr w:type="gramEnd"/>
            <w:r w:rsidRPr="06BF8967">
              <w:rPr>
                <w:rFonts w:ascii="Segoe UI Symbol" w:eastAsia="Segoe UI Symbol" w:hAnsi="Segoe UI Symbol" w:cs="Segoe UI Symbol"/>
                <w:szCs w:val="24"/>
              </w:rPr>
              <w:t xml:space="preserve"> personnel.</w:t>
            </w:r>
          </w:p>
          <w:p w14:paraId="231D7D02"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shall provide other training but not limited to statutory </w:t>
            </w:r>
            <w:proofErr w:type="gramStart"/>
            <w:r w:rsidRPr="06BF8967">
              <w:rPr>
                <w:rFonts w:ascii="Segoe UI Symbol" w:eastAsia="Segoe UI Symbol" w:hAnsi="Segoe UI Symbol" w:cs="Segoe UI Symbol"/>
                <w:szCs w:val="24"/>
              </w:rPr>
              <w:t>trainings</w:t>
            </w:r>
            <w:proofErr w:type="gramEnd"/>
            <w:r w:rsidRPr="06BF8967">
              <w:rPr>
                <w:rFonts w:ascii="Segoe UI Symbol" w:eastAsia="Segoe UI Symbol" w:hAnsi="Segoe UI Symbol" w:cs="Segoe UI Symbol"/>
                <w:szCs w:val="24"/>
              </w:rPr>
              <w:t>, general Environment, Social, Health, and Safety procedures, emergency response procedures, grievance redress mechanisms, chance find procedures, social and cultural aspects awareness, and gender mainstreaming and integration with a focus on avoiding abuse and violence aspects. The training should be tailored to employees with responsibilities associated with Plan implementation.</w:t>
            </w:r>
          </w:p>
        </w:tc>
      </w:tr>
      <w:tr w:rsidR="00CB4627" w14:paraId="6D670447"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787FB313" w14:textId="77777777" w:rsidR="00CB4627" w:rsidRDefault="00CB4627" w:rsidP="00621E65">
            <w:pPr>
              <w:spacing w:after="120"/>
            </w:pPr>
            <w:r w:rsidRPr="06BF8967">
              <w:rPr>
                <w:rFonts w:ascii="Segoe UI Symbol" w:eastAsia="Segoe UI Symbol" w:hAnsi="Segoe UI Symbol" w:cs="Segoe UI Symbol"/>
                <w:szCs w:val="24"/>
              </w:rPr>
              <w:t>20</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5605DE75" w14:textId="77777777" w:rsidR="00CB4627" w:rsidRDefault="00CB4627" w:rsidP="00621E65">
            <w:pPr>
              <w:spacing w:after="120"/>
              <w:jc w:val="left"/>
            </w:pPr>
            <w:r w:rsidRPr="06BF8967">
              <w:rPr>
                <w:rFonts w:ascii="Segoe UI Symbol" w:eastAsia="Segoe UI Symbol" w:hAnsi="Segoe UI Symbol" w:cs="Segoe UI Symbol"/>
                <w:szCs w:val="24"/>
              </w:rPr>
              <w:t xml:space="preserve">Design and </w:t>
            </w:r>
            <w:r w:rsidRPr="06BF8967">
              <w:rPr>
                <w:rFonts w:ascii="Segoe UI Symbol" w:eastAsia="Segoe UI Symbol" w:hAnsi="Segoe UI Symbol" w:cs="Segoe UI Symbol"/>
                <w:szCs w:val="24"/>
              </w:rPr>
              <w:lastRenderedPageBreak/>
              <w:t>Engineering</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3A340067" w14:textId="77777777" w:rsidR="00CB4627" w:rsidRDefault="00CB4627" w:rsidP="00621E65">
            <w:r w:rsidRPr="06BF8967">
              <w:rPr>
                <w:rFonts w:ascii="Segoe UI Symbol" w:eastAsia="Segoe UI Symbol" w:hAnsi="Segoe UI Symbol" w:cs="Segoe UI Symbol"/>
                <w:szCs w:val="24"/>
              </w:rPr>
              <w:lastRenderedPageBreak/>
              <w:t xml:space="preserve">The Contractor shall align all design and construction activities with climate-resilient principles. This encompasses the consideration of present and future climate change impacts, the integration of adaptive design strategies, and the use of resilient materials and </w:t>
            </w:r>
            <w:r w:rsidRPr="06BF8967">
              <w:rPr>
                <w:rFonts w:ascii="Segoe UI Symbol" w:eastAsia="Segoe UI Symbol" w:hAnsi="Segoe UI Symbol" w:cs="Segoe UI Symbol"/>
                <w:szCs w:val="24"/>
              </w:rPr>
              <w:lastRenderedPageBreak/>
              <w:t>technologies. The infrastructure must be designed and built to endure extreme weather conditions, temperature fluctuations, and other climate-associated risks</w:t>
            </w:r>
          </w:p>
          <w:p w14:paraId="78003759" w14:textId="77777777" w:rsidR="00CB4627" w:rsidRPr="00E7545B" w:rsidRDefault="00CB4627" w:rsidP="00621E65">
            <w:pPr>
              <w:rPr>
                <w:rFonts w:ascii="Segoe UI Symbol" w:eastAsia="Segoe UI Symbol" w:hAnsi="Segoe UI Symbol" w:cs="Segoe UI Symbol"/>
                <w:szCs w:val="24"/>
              </w:rPr>
            </w:pPr>
            <w:r w:rsidRPr="00E7545B">
              <w:rPr>
                <w:rFonts w:ascii="Segoe UI Symbol" w:eastAsia="Segoe UI Symbol" w:hAnsi="Segoe UI Symbol" w:cs="Segoe UI Symbol"/>
                <w:szCs w:val="24"/>
              </w:rPr>
              <w:t>The Contractor shall, throughout the design, execution, and completion of the Works and Services, take all reasonable precautions to preserve the condition of the environment, consider public and occupational safety and addressing any non-compliance to resolving of any defects therein.</w:t>
            </w:r>
          </w:p>
          <w:p w14:paraId="3B58398F" w14:textId="77777777" w:rsidR="00CB4627" w:rsidRPr="00E7545B" w:rsidRDefault="00CB4627" w:rsidP="00621E65">
            <w:pPr>
              <w:rPr>
                <w:rFonts w:ascii="Segoe UI Symbol" w:eastAsia="Segoe UI Symbol" w:hAnsi="Segoe UI Symbol" w:cs="Segoe UI Symbol"/>
                <w:szCs w:val="24"/>
              </w:rPr>
            </w:pPr>
            <w:r w:rsidRPr="00E7545B">
              <w:rPr>
                <w:rFonts w:ascii="Segoe UI Symbol" w:eastAsia="Segoe UI Symbol" w:hAnsi="Segoe UI Symbol" w:cs="Segoe UI Symbol"/>
                <w:szCs w:val="24"/>
              </w:rPr>
              <w:t xml:space="preserve">The Contractor will design, construct, operate, and decommission the structural elements of the project in accordance with national legal </w:t>
            </w:r>
            <w:proofErr w:type="gramStart"/>
            <w:r w:rsidRPr="00E7545B">
              <w:rPr>
                <w:rFonts w:ascii="Segoe UI Symbol" w:eastAsia="Segoe UI Symbol" w:hAnsi="Segoe UI Symbol" w:cs="Segoe UI Symbol"/>
                <w:szCs w:val="24"/>
              </w:rPr>
              <w:t>requirements</w:t>
            </w:r>
            <w:proofErr w:type="gramEnd"/>
            <w:r w:rsidRPr="00E7545B">
              <w:rPr>
                <w:rFonts w:ascii="Segoe UI Symbol" w:eastAsia="Segoe UI Symbol" w:hAnsi="Segoe UI Symbol" w:cs="Segoe UI Symbol"/>
                <w:szCs w:val="24"/>
              </w:rPr>
              <w:t xml:space="preserve"> taking into consideration safety risks to third parties and affected communities. Structural elements of a project will be designed and constructed by competent professionals and certified or approved by competent authorities or professionals. </w:t>
            </w:r>
          </w:p>
          <w:p w14:paraId="42A4EFE7" w14:textId="77777777" w:rsidR="00CB4627" w:rsidRDefault="00CB4627" w:rsidP="00621E65">
            <w:pPr>
              <w:spacing w:after="120"/>
            </w:pPr>
            <w:r w:rsidRPr="06BF8967">
              <w:rPr>
                <w:rFonts w:ascii="Segoe UI Symbol" w:eastAsia="Segoe UI Symbol" w:hAnsi="Segoe UI Symbol" w:cs="Segoe UI Symbol"/>
                <w:szCs w:val="24"/>
              </w:rPr>
              <w:t xml:space="preserve">The contractor shall ensure that the design and construction of the transmission infrastructure adheres to principles of universal access. The contractor shall comply with all relevant laws and regulations regarding universal access and shall implement </w:t>
            </w:r>
            <w:proofErr w:type="gramStart"/>
            <w:r w:rsidRPr="06BF8967">
              <w:rPr>
                <w:rFonts w:ascii="Segoe UI Symbol" w:eastAsia="Segoe UI Symbol" w:hAnsi="Segoe UI Symbol" w:cs="Segoe UI Symbol"/>
                <w:szCs w:val="24"/>
              </w:rPr>
              <w:t>best</w:t>
            </w:r>
            <w:proofErr w:type="gramEnd"/>
            <w:r w:rsidRPr="06BF8967">
              <w:rPr>
                <w:rFonts w:ascii="Segoe UI Symbol" w:eastAsia="Segoe UI Symbol" w:hAnsi="Segoe UI Symbol" w:cs="Segoe UI Symbol"/>
                <w:szCs w:val="24"/>
              </w:rPr>
              <w:t xml:space="preserve"> practices to promote inclusivity.</w:t>
            </w:r>
          </w:p>
          <w:p w14:paraId="4C94394C" w14:textId="77777777" w:rsidR="00CB4627" w:rsidRDefault="00CB4627" w:rsidP="00621E65">
            <w:r w:rsidRPr="06BF8967">
              <w:rPr>
                <w:rFonts w:ascii="Segoe UI Symbol" w:eastAsia="Segoe UI Symbol" w:hAnsi="Segoe UI Symbol" w:cs="Segoe UI Symbol"/>
                <w:szCs w:val="24"/>
              </w:rPr>
              <w:t>The contractor shall incorporate robust safeguards to mitigate risks associated with public exposure to operational accidents or natural hazards.</w:t>
            </w:r>
          </w:p>
        </w:tc>
      </w:tr>
      <w:tr w:rsidR="00CB4627" w14:paraId="410230AD"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241C18AC" w14:textId="77777777" w:rsidR="00CB4627" w:rsidRDefault="00CB4627" w:rsidP="00621E65">
            <w:pPr>
              <w:spacing w:before="240" w:after="120"/>
            </w:pPr>
            <w:r w:rsidRPr="06BF8967">
              <w:rPr>
                <w:rFonts w:ascii="Segoe UI Symbol" w:eastAsia="Segoe UI Symbol" w:hAnsi="Segoe UI Symbol" w:cs="Segoe UI Symbol"/>
                <w:szCs w:val="24"/>
              </w:rPr>
              <w:lastRenderedPageBreak/>
              <w:t>22.2.4</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64EB4225" w14:textId="77777777" w:rsidR="00CB4627" w:rsidRDefault="00CB4627" w:rsidP="00621E65">
            <w:pPr>
              <w:spacing w:before="240" w:after="120"/>
              <w:jc w:val="left"/>
            </w:pPr>
            <w:r w:rsidRPr="06BF8967">
              <w:rPr>
                <w:rFonts w:ascii="Segoe UI Symbol" w:eastAsia="Segoe UI Symbol" w:hAnsi="Segoe UI Symbol" w:cs="Segoe UI Symbol"/>
                <w:szCs w:val="24"/>
              </w:rPr>
              <w:t>Rates of wages and conditions of labor</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3055601B" w14:textId="77777777" w:rsidR="00CB4627" w:rsidRDefault="00CB4627" w:rsidP="00621E65">
            <w:pPr>
              <w:spacing w:after="120"/>
            </w:pPr>
            <w:r w:rsidRPr="06BF8967">
              <w:rPr>
                <w:rFonts w:ascii="Segoe UI Symbol" w:eastAsia="Segoe UI Symbol" w:hAnsi="Segoe UI Symbol" w:cs="Segoe UI Symbol"/>
                <w:szCs w:val="24"/>
              </w:rPr>
              <w:t xml:space="preserve">The contractor shall provide all employees with clear and understandable information and documentation on their employment terms, conditions, and rights, including national employment law. These information and documents will set out their rights under National </w:t>
            </w:r>
            <w:proofErr w:type="spellStart"/>
            <w:r w:rsidRPr="06BF8967">
              <w:rPr>
                <w:rFonts w:ascii="Segoe UI Symbol" w:eastAsia="Segoe UI Symbol" w:hAnsi="Segoe UI Symbol" w:cs="Segoe UI Symbol"/>
                <w:szCs w:val="24"/>
              </w:rPr>
              <w:t>labour</w:t>
            </w:r>
            <w:proofErr w:type="spellEnd"/>
            <w:r w:rsidRPr="06BF8967">
              <w:rPr>
                <w:rFonts w:ascii="Segoe UI Symbol" w:eastAsia="Segoe UI Symbol" w:hAnsi="Segoe UI Symbol" w:cs="Segoe UI Symbol"/>
                <w:szCs w:val="24"/>
              </w:rPr>
              <w:t xml:space="preserve"> and employment laws (which will include any applicable collective agreements), including their rights related to at least the following areas: working hours, wages and benefits, rest periods, overtime arrangements</w:t>
            </w:r>
            <w:proofErr w:type="gramStart"/>
            <w:r w:rsidRPr="06BF8967">
              <w:rPr>
                <w:rFonts w:ascii="Segoe UI Symbol" w:eastAsia="Segoe UI Symbol" w:hAnsi="Segoe UI Symbol" w:cs="Segoe UI Symbol"/>
                <w:szCs w:val="24"/>
              </w:rPr>
              <w:t>, leave</w:t>
            </w:r>
            <w:proofErr w:type="gramEnd"/>
            <w:r w:rsidRPr="06BF8967">
              <w:rPr>
                <w:rFonts w:ascii="Segoe UI Symbol" w:eastAsia="Segoe UI Symbol" w:hAnsi="Segoe UI Symbol" w:cs="Segoe UI Symbol"/>
                <w:szCs w:val="24"/>
              </w:rPr>
              <w:t xml:space="preserve"> entitlement for illness and </w:t>
            </w:r>
            <w:proofErr w:type="gramStart"/>
            <w:r w:rsidRPr="06BF8967">
              <w:rPr>
                <w:rFonts w:ascii="Segoe UI Symbol" w:eastAsia="Segoe UI Symbol" w:hAnsi="Segoe UI Symbol" w:cs="Segoe UI Symbol"/>
                <w:szCs w:val="24"/>
              </w:rPr>
              <w:t>maternity/paternity</w:t>
            </w:r>
            <w:proofErr w:type="gramEnd"/>
            <w:r w:rsidRPr="06BF8967">
              <w:rPr>
                <w:rFonts w:ascii="Segoe UI Symbol" w:eastAsia="Segoe UI Symbol" w:hAnsi="Segoe UI Symbol" w:cs="Segoe UI Symbol"/>
                <w:szCs w:val="24"/>
              </w:rPr>
              <w:t>, and grievance mechanisms. This information and documentation will be provided at the beginning of the working relationship and when any material changes to the terms or conditions of employment occur.</w:t>
            </w:r>
          </w:p>
          <w:p w14:paraId="5654BD68" w14:textId="77777777" w:rsidR="00CB4627" w:rsidRDefault="00CB4627" w:rsidP="00621E65">
            <w:pPr>
              <w:spacing w:before="240" w:after="120"/>
            </w:pPr>
            <w:r w:rsidRPr="06BF8967">
              <w:rPr>
                <w:rFonts w:ascii="Segoe UI Symbol" w:eastAsia="Segoe UI Symbol" w:hAnsi="Segoe UI Symbol" w:cs="Segoe UI Symbol"/>
                <w:szCs w:val="24"/>
                <w:lang w:val="en-GB"/>
              </w:rPr>
              <w:t>The contractor shall provide reasonable working conditions and terms of employment that, at a minimum, comply with national law.</w:t>
            </w:r>
          </w:p>
          <w:p w14:paraId="0BF31135" w14:textId="77777777" w:rsidR="00CB4627" w:rsidRPr="00E7545B" w:rsidRDefault="00CB4627" w:rsidP="00621E65">
            <w:pPr>
              <w:spacing w:before="240" w:after="120"/>
              <w:rPr>
                <w:rFonts w:ascii="Segoe UI Symbol" w:eastAsia="Segoe UI Symbol" w:hAnsi="Segoe UI Symbol" w:cs="Segoe UI Symbol"/>
                <w:szCs w:val="24"/>
                <w:lang w:val="en-GB"/>
              </w:rPr>
            </w:pPr>
            <w:r w:rsidRPr="00E7545B">
              <w:rPr>
                <w:rFonts w:ascii="Segoe UI Symbol" w:eastAsia="Segoe UI Symbol" w:hAnsi="Segoe UI Symbol" w:cs="Segoe UI Symbol"/>
                <w:szCs w:val="24"/>
                <w:lang w:val="en-GB"/>
              </w:rPr>
              <w:lastRenderedPageBreak/>
              <w:t xml:space="preserve">Project workers will be paid on a regular basis as required by national law and labour management procedures. Deductions from payment of wages will only be made as allowed by National law, and project workers will be informed of the conditions under which such deductions will be made. </w:t>
            </w:r>
          </w:p>
          <w:p w14:paraId="06E7CA3E" w14:textId="77777777" w:rsidR="00CB4627" w:rsidRDefault="00CB4627" w:rsidP="00621E65">
            <w:pPr>
              <w:spacing w:after="0"/>
            </w:pPr>
            <w:r w:rsidRPr="06BF8967">
              <w:rPr>
                <w:rFonts w:ascii="Segoe UI Symbol" w:eastAsia="Segoe UI Symbol" w:hAnsi="Segoe UI Symbol" w:cs="Segoe UI Symbol"/>
                <w:szCs w:val="24"/>
              </w:rPr>
              <w:t xml:space="preserve">No deductions other than those prescribed in the national </w:t>
            </w:r>
            <w:proofErr w:type="spellStart"/>
            <w:r w:rsidRPr="06BF8967">
              <w:rPr>
                <w:rFonts w:ascii="Segoe UI Symbol" w:eastAsia="Segoe UI Symbol" w:hAnsi="Segoe UI Symbol" w:cs="Segoe UI Symbol"/>
                <w:szCs w:val="24"/>
              </w:rPr>
              <w:t>labour</w:t>
            </w:r>
            <w:proofErr w:type="spellEnd"/>
            <w:r w:rsidRPr="06BF8967">
              <w:rPr>
                <w:rFonts w:ascii="Segoe UI Symbol" w:eastAsia="Segoe UI Symbol" w:hAnsi="Segoe UI Symbol" w:cs="Segoe UI Symbol"/>
                <w:szCs w:val="24"/>
              </w:rPr>
              <w:t xml:space="preserve"> laws will be made hereunder or any other law or collective labor agreement will be made from a worker’s remuneration, except for repayment of advances received from the employer and evidenced in writing.</w:t>
            </w:r>
          </w:p>
          <w:p w14:paraId="0546518B" w14:textId="77777777" w:rsidR="00CB4627" w:rsidRDefault="00CB4627" w:rsidP="00621E65">
            <w:pPr>
              <w:spacing w:after="120"/>
            </w:pPr>
            <w:r w:rsidRPr="06BF8967">
              <w:rPr>
                <w:rFonts w:ascii="Segoe UI Symbol" w:eastAsia="Segoe UI Symbol" w:hAnsi="Segoe UI Symbol" w:cs="Segoe UI Symbol"/>
                <w:color w:val="242021"/>
                <w:sz w:val="20"/>
              </w:rPr>
              <w:t xml:space="preserve"> </w:t>
            </w:r>
          </w:p>
          <w:p w14:paraId="75B2EAA1" w14:textId="77777777" w:rsidR="00CB4627" w:rsidRDefault="00CB4627" w:rsidP="00621E65">
            <w:pPr>
              <w:spacing w:after="120"/>
            </w:pPr>
            <w:r w:rsidRPr="06BF8967">
              <w:rPr>
                <w:rFonts w:ascii="Segoe UI Symbol" w:eastAsia="Segoe UI Symbol" w:hAnsi="Segoe UI Symbol" w:cs="Segoe UI Symbol"/>
                <w:color w:val="242021"/>
                <w:sz w:val="20"/>
              </w:rPr>
              <w:t>Project workers will be provided with adequate periods of rest per day and week, annual holiday as required by national law.</w:t>
            </w:r>
          </w:p>
          <w:p w14:paraId="6BE017F9" w14:textId="771F85F9" w:rsidR="00CB4627" w:rsidRDefault="00CB4627" w:rsidP="00621E65">
            <w:pPr>
              <w:spacing w:before="240" w:after="120"/>
            </w:pPr>
            <w:r w:rsidRPr="06BF8967">
              <w:rPr>
                <w:rFonts w:ascii="Segoe UI Symbol" w:eastAsia="Segoe UI Symbol" w:hAnsi="Segoe UI Symbol" w:cs="Segoe UI Symbol"/>
                <w:szCs w:val="24"/>
              </w:rPr>
              <w:t>All workers on site will be Contract workers</w:t>
            </w:r>
            <w:r w:rsidR="000F7C08">
              <w:rPr>
                <w:rFonts w:ascii="Segoe UI Symbol" w:eastAsia="Segoe UI Symbol" w:hAnsi="Segoe UI Symbol" w:cs="Segoe UI Symbol"/>
                <w:szCs w:val="24"/>
              </w:rPr>
              <w:t xml:space="preserve"> and</w:t>
            </w:r>
            <w:r w:rsidRPr="06BF8967">
              <w:rPr>
                <w:rFonts w:ascii="Segoe UI Symbol" w:eastAsia="Segoe UI Symbol" w:hAnsi="Segoe UI Symbol" w:cs="Segoe UI Symbol"/>
                <w:szCs w:val="24"/>
              </w:rPr>
              <w:t xml:space="preserve"> on a minimum be enrolled to WIBA by the Contractor. All workers will continue to benefit from WIBA and the </w:t>
            </w:r>
            <w:r w:rsidR="00977709">
              <w:rPr>
                <w:rFonts w:ascii="Segoe UI Symbol" w:eastAsia="Segoe UI Symbol" w:hAnsi="Segoe UI Symbol" w:cs="Segoe UI Symbol"/>
                <w:szCs w:val="24"/>
              </w:rPr>
              <w:t>Social</w:t>
            </w:r>
            <w:r w:rsidR="00977709" w:rsidRPr="06BF8967">
              <w:rPr>
                <w:rFonts w:ascii="Segoe UI Symbol" w:eastAsia="Segoe UI Symbol" w:hAnsi="Segoe UI Symbol" w:cs="Segoe UI Symbol"/>
                <w:szCs w:val="24"/>
              </w:rPr>
              <w:t xml:space="preserve"> </w:t>
            </w:r>
            <w:r w:rsidRPr="06BF8967">
              <w:rPr>
                <w:rFonts w:ascii="Segoe UI Symbol" w:eastAsia="Segoe UI Symbol" w:hAnsi="Segoe UI Symbol" w:cs="Segoe UI Symbol"/>
                <w:szCs w:val="24"/>
              </w:rPr>
              <w:t>Health Insurance Fund (</w:t>
            </w:r>
            <w:r w:rsidR="00977709">
              <w:rPr>
                <w:rFonts w:ascii="Segoe UI Symbol" w:eastAsia="Segoe UI Symbol" w:hAnsi="Segoe UI Symbol" w:cs="Segoe UI Symbol"/>
                <w:szCs w:val="24"/>
              </w:rPr>
              <w:t>S</w:t>
            </w:r>
            <w:r w:rsidR="00977709" w:rsidRPr="06BF8967">
              <w:rPr>
                <w:rFonts w:ascii="Segoe UI Symbol" w:eastAsia="Segoe UI Symbol" w:hAnsi="Segoe UI Symbol" w:cs="Segoe UI Symbol"/>
                <w:szCs w:val="24"/>
              </w:rPr>
              <w:t>HIF</w:t>
            </w:r>
            <w:r w:rsidRPr="06BF8967">
              <w:rPr>
                <w:rFonts w:ascii="Segoe UI Symbol" w:eastAsia="Segoe UI Symbol" w:hAnsi="Segoe UI Symbol" w:cs="Segoe UI Symbol"/>
                <w:szCs w:val="24"/>
              </w:rPr>
              <w:t>)</w:t>
            </w:r>
          </w:p>
          <w:p w14:paraId="0F04A478" w14:textId="77777777" w:rsidR="00CB4627" w:rsidRDefault="00CB4627" w:rsidP="00621E65">
            <w:pPr>
              <w:spacing w:before="240" w:after="120"/>
            </w:pPr>
            <w:r w:rsidRPr="06BF8967">
              <w:rPr>
                <w:rFonts w:ascii="Segoe UI Symbol" w:eastAsia="Segoe UI Symbol" w:hAnsi="Segoe UI Symbol" w:cs="Segoe UI Symbol"/>
                <w:szCs w:val="24"/>
                <w:lang w:val="en-GB"/>
              </w:rPr>
              <w:t xml:space="preserve">The contractor shall not employ forced labour- that is, any work or service not voluntarily performed that is exacted from an individual under threat of force or penalty. This covers any kind of involuntary or compulsory labour, such as indentured labour, bonded labour, or similar labour-contracting arrangements. </w:t>
            </w:r>
          </w:p>
          <w:p w14:paraId="4026508F" w14:textId="77777777" w:rsidR="00CB4627" w:rsidRDefault="00CB4627" w:rsidP="00621E65">
            <w:pPr>
              <w:spacing w:before="240" w:after="120"/>
            </w:pPr>
            <w:r w:rsidRPr="06BF8967">
              <w:rPr>
                <w:rFonts w:ascii="Segoe UI Symbol" w:eastAsia="Segoe UI Symbol" w:hAnsi="Segoe UI Symbol" w:cs="Segoe UI Symbol"/>
                <w:szCs w:val="24"/>
                <w:lang w:val="en-GB"/>
              </w:rPr>
              <w:t xml:space="preserve">The contractor shall provide workers with safe and healthy work environment, </w:t>
            </w:r>
            <w:proofErr w:type="gramStart"/>
            <w:r w:rsidRPr="06BF8967">
              <w:rPr>
                <w:rFonts w:ascii="Segoe UI Symbol" w:eastAsia="Segoe UI Symbol" w:hAnsi="Segoe UI Symbol" w:cs="Segoe UI Symbol"/>
                <w:szCs w:val="24"/>
                <w:lang w:val="en-GB"/>
              </w:rPr>
              <w:t>taking into account</w:t>
            </w:r>
            <w:proofErr w:type="gramEnd"/>
            <w:r w:rsidRPr="06BF8967">
              <w:rPr>
                <w:rFonts w:ascii="Segoe UI Symbol" w:eastAsia="Segoe UI Symbol" w:hAnsi="Segoe UI Symbol" w:cs="Segoe UI Symbol"/>
                <w:szCs w:val="24"/>
                <w:lang w:val="en-GB"/>
              </w:rPr>
              <w:t xml:space="preserve"> risks inherent in the </w:t>
            </w:r>
            <w:proofErr w:type="gramStart"/>
            <w:r w:rsidRPr="06BF8967">
              <w:rPr>
                <w:rFonts w:ascii="Segoe UI Symbol" w:eastAsia="Segoe UI Symbol" w:hAnsi="Segoe UI Symbol" w:cs="Segoe UI Symbol"/>
                <w:szCs w:val="24"/>
                <w:lang w:val="en-GB"/>
              </w:rPr>
              <w:t>particular sector</w:t>
            </w:r>
            <w:proofErr w:type="gramEnd"/>
            <w:r w:rsidRPr="06BF8967">
              <w:rPr>
                <w:rFonts w:ascii="Segoe UI Symbol" w:eastAsia="Segoe UI Symbol" w:hAnsi="Segoe UI Symbol" w:cs="Segoe UI Symbol"/>
                <w:szCs w:val="24"/>
                <w:lang w:val="en-GB"/>
              </w:rPr>
              <w:t xml:space="preserve"> and specific classes of hazards in the borrower’s or client’s work areas – including physical, chemical, biological, and radiological hazards. </w:t>
            </w:r>
          </w:p>
          <w:p w14:paraId="18ED43EF" w14:textId="68AF1089" w:rsidR="00CB4627" w:rsidRDefault="00CB4627" w:rsidP="00621E65">
            <w:pPr>
              <w:spacing w:before="240" w:after="120"/>
            </w:pPr>
            <w:r w:rsidRPr="06BF8967">
              <w:rPr>
                <w:rFonts w:ascii="Segoe UI Symbol" w:eastAsia="Segoe UI Symbol" w:hAnsi="Segoe UI Symbol" w:cs="Segoe UI Symbol"/>
                <w:szCs w:val="24"/>
              </w:rPr>
              <w:t xml:space="preserve">The Contractor shall ensure a transparent and accessible employees grievance redress mechanism shall be established </w:t>
            </w:r>
            <w:r w:rsidRPr="00E7545B">
              <w:rPr>
                <w:rFonts w:ascii="Segoe UI Symbol" w:eastAsia="Segoe UI Symbol" w:hAnsi="Segoe UI Symbol" w:cs="Segoe UI Symbol"/>
                <w:szCs w:val="24"/>
              </w:rPr>
              <w:t>for all direct workers and contracted worker (and, where relevant, their organizations)</w:t>
            </w:r>
            <w:r w:rsidRPr="06BF8967">
              <w:rPr>
                <w:rFonts w:ascii="Segoe UI Symbol" w:eastAsia="Segoe UI Symbol" w:hAnsi="Segoe UI Symbol" w:cs="Segoe UI Symbol"/>
                <w:color w:val="242021"/>
                <w:sz w:val="20"/>
              </w:rPr>
              <w:t xml:space="preserve"> </w:t>
            </w:r>
            <w:r w:rsidRPr="06BF8967">
              <w:rPr>
                <w:rFonts w:ascii="Segoe UI Symbol" w:eastAsia="Segoe UI Symbol" w:hAnsi="Segoe UI Symbol" w:cs="Segoe UI Symbol"/>
                <w:szCs w:val="24"/>
              </w:rPr>
              <w:t xml:space="preserve">to address any workplace concerns, queries, issues, complaints, or sense of injustices raised by project personnel promptly and fairly. The Contractor shall ensure the workers are informed of such a mechanism </w:t>
            </w:r>
            <w:r w:rsidRPr="00E7545B">
              <w:rPr>
                <w:rFonts w:ascii="Segoe UI Symbol" w:eastAsia="Segoe UI Symbol" w:hAnsi="Segoe UI Symbol" w:cs="Segoe UI Symbol"/>
                <w:szCs w:val="24"/>
              </w:rPr>
              <w:t>at the time of recruitment and the measures put in place to protect them against</w:t>
            </w:r>
            <w:r w:rsidRPr="00E7545B">
              <w:rPr>
                <w:rFonts w:ascii="Segoe UI Symbol" w:eastAsia="Segoe UI Symbol" w:hAnsi="Segoe UI Symbol" w:cs="Segoe UI Symbol"/>
                <w:szCs w:val="24"/>
              </w:rPr>
              <w:br/>
              <w:t xml:space="preserve"> any reprisal for its use.</w:t>
            </w:r>
            <w:r w:rsidRPr="06BF8967">
              <w:rPr>
                <w:rFonts w:ascii="Segoe UI Symbol" w:eastAsia="Segoe UI Symbol" w:hAnsi="Segoe UI Symbol" w:cs="Segoe UI Symbol"/>
                <w:color w:val="242021"/>
                <w:sz w:val="20"/>
              </w:rPr>
              <w:t xml:space="preserve"> R</w:t>
            </w:r>
            <w:r w:rsidRPr="06BF8967">
              <w:rPr>
                <w:rFonts w:ascii="Segoe UI Symbol" w:eastAsia="Segoe UI Symbol" w:hAnsi="Segoe UI Symbol" w:cs="Segoe UI Symbol"/>
                <w:szCs w:val="24"/>
              </w:rPr>
              <w:t xml:space="preserve">ecords of the investigation and resolution of the grievances shall be kept and availed as part of </w:t>
            </w:r>
            <w:proofErr w:type="gramStart"/>
            <w:r w:rsidRPr="06BF8967">
              <w:rPr>
                <w:rFonts w:ascii="Segoe UI Symbol" w:eastAsia="Segoe UI Symbol" w:hAnsi="Segoe UI Symbol" w:cs="Segoe UI Symbol"/>
                <w:szCs w:val="24"/>
              </w:rPr>
              <w:t>Monthly</w:t>
            </w:r>
            <w:proofErr w:type="gramEnd"/>
            <w:r w:rsidRPr="06BF8967">
              <w:rPr>
                <w:rFonts w:ascii="Segoe UI Symbol" w:eastAsia="Segoe UI Symbol" w:hAnsi="Segoe UI Symbol" w:cs="Segoe UI Symbol"/>
                <w:szCs w:val="24"/>
              </w:rPr>
              <w:t xml:space="preserve"> Environment and Safeguards report and for inspection whenever required. </w:t>
            </w:r>
          </w:p>
          <w:p w14:paraId="6153F453" w14:textId="0F63A782" w:rsidR="00CB4627" w:rsidRDefault="00CB4627" w:rsidP="00621E65">
            <w:pPr>
              <w:spacing w:before="240" w:after="0"/>
            </w:pPr>
            <w:r w:rsidRPr="06BF8967">
              <w:rPr>
                <w:rFonts w:ascii="Segoe UI Symbol" w:eastAsia="Segoe UI Symbol" w:hAnsi="Segoe UI Symbol" w:cs="Segoe UI Symbol"/>
                <w:szCs w:val="24"/>
              </w:rPr>
              <w:lastRenderedPageBreak/>
              <w:t>The Contractor shall provide equal opportunities for all workers, regardless of gender, ethnicity, religion, or any other</w:t>
            </w:r>
            <w:r w:rsidRPr="06BF8967">
              <w:rPr>
                <w:rFonts w:ascii="Segoe UI Symbol" w:eastAsia="Segoe UI Symbol" w:hAnsi="Segoe UI Symbol" w:cs="Segoe UI Symbol"/>
                <w:b/>
                <w:bCs/>
                <w:szCs w:val="24"/>
              </w:rPr>
              <w:t xml:space="preserve"> </w:t>
            </w:r>
            <w:r w:rsidRPr="06BF8967">
              <w:rPr>
                <w:rFonts w:ascii="Segoe UI Symbol" w:eastAsia="Segoe UI Symbol" w:hAnsi="Segoe UI Symbol" w:cs="Segoe UI Symbol"/>
                <w:szCs w:val="24"/>
              </w:rPr>
              <w:t xml:space="preserve">characteristic as required by national laws. Discrimination, harassment, or any form of unfair treatment based on these characteristics shall be strictly prohibited. The contractor shall not make employment decisions </w:t>
            </w:r>
            <w:proofErr w:type="gramStart"/>
            <w:r w:rsidRPr="06BF8967">
              <w:rPr>
                <w:rFonts w:ascii="Segoe UI Symbol" w:eastAsia="Segoe UI Symbol" w:hAnsi="Segoe UI Symbol" w:cs="Segoe UI Symbol"/>
                <w:szCs w:val="24"/>
              </w:rPr>
              <w:t>on the basis of</w:t>
            </w:r>
            <w:proofErr w:type="gramEnd"/>
            <w:r w:rsidRPr="06BF8967">
              <w:rPr>
                <w:rFonts w:ascii="Segoe UI Symbol" w:eastAsia="Segoe UI Symbol" w:hAnsi="Segoe UI Symbol" w:cs="Segoe UI Symbol"/>
                <w:szCs w:val="24"/>
              </w:rPr>
              <w:t xml:space="preserve"> personal characteristics unrelated to inherent job requirement, including race, gender, nationality, religion or belief, disability, age, sexual orientation, or ethnic, social and indigenous origin.</w:t>
            </w:r>
          </w:p>
          <w:p w14:paraId="6CD0FF72" w14:textId="77777777" w:rsidR="00CB4627" w:rsidRDefault="00CB4627" w:rsidP="00621E65">
            <w:pPr>
              <w:spacing w:before="240" w:after="0"/>
            </w:pPr>
            <w:r w:rsidRPr="06BF8967">
              <w:rPr>
                <w:rFonts w:ascii="Segoe UI Symbol" w:eastAsia="Segoe UI Symbol" w:hAnsi="Segoe UI Symbol" w:cs="Segoe UI Symbol"/>
                <w:szCs w:val="24"/>
              </w:rPr>
              <w:t xml:space="preserve">The contractor shall base the employment relationship on the principle </w:t>
            </w:r>
            <w:r w:rsidRPr="06BF8967">
              <w:rPr>
                <w:rFonts w:ascii="Segoe UI Symbol" w:eastAsia="Segoe UI Symbol" w:hAnsi="Segoe UI Symbol" w:cs="Segoe UI Symbol"/>
                <w:szCs w:val="24"/>
                <w:lang w:val="en-GB"/>
              </w:rPr>
              <w:t xml:space="preserve">of equal opportunity and fair </w:t>
            </w:r>
            <w:proofErr w:type="gramStart"/>
            <w:r w:rsidRPr="06BF8967">
              <w:rPr>
                <w:rFonts w:ascii="Segoe UI Symbol" w:eastAsia="Segoe UI Symbol" w:hAnsi="Segoe UI Symbol" w:cs="Segoe UI Symbol"/>
                <w:szCs w:val="24"/>
                <w:lang w:val="en-GB"/>
              </w:rPr>
              <w:t>treatment, and</w:t>
            </w:r>
            <w:proofErr w:type="gramEnd"/>
            <w:r w:rsidRPr="06BF8967">
              <w:rPr>
                <w:rFonts w:ascii="Segoe UI Symbol" w:eastAsia="Segoe UI Symbol" w:hAnsi="Segoe UI Symbol" w:cs="Segoe UI Symbol"/>
                <w:szCs w:val="24"/>
                <w:lang w:val="en-GB"/>
              </w:rPr>
              <w:t xml:space="preserve"> does not exclude or discriminate against employees with respect to any aspects of the employment relationship, such as recruitment and hiring, compensation (wages and benefits), working conditions and terms of employment, access to training, promotion, termination of employment or retirement, and disciplinary practices.</w:t>
            </w:r>
          </w:p>
          <w:p w14:paraId="28E4BCD0" w14:textId="77777777" w:rsidR="00CB4627" w:rsidRDefault="00CB4627" w:rsidP="00621E65">
            <w:pPr>
              <w:spacing w:before="240" w:after="0"/>
            </w:pPr>
            <w:r w:rsidRPr="06BF8967">
              <w:rPr>
                <w:rFonts w:ascii="Segoe UI Symbol" w:eastAsia="Segoe UI Symbol" w:hAnsi="Segoe UI Symbol" w:cs="Segoe UI Symbol"/>
                <w:szCs w:val="24"/>
              </w:rPr>
              <w:t>The Contractor shall implement comprehensive prevention, reporting, and response mechanisms to address instances of sexual exploitation, abuse, gender-based violence, and sexual harassment. This includes the provision of confidential reporting channels, awareness training, and immediate, impartial investigations into reported incidents.</w:t>
            </w:r>
          </w:p>
          <w:p w14:paraId="6A2C4FE7" w14:textId="7D1DD80D" w:rsidR="00CB4627" w:rsidRDefault="00CB4627" w:rsidP="00621E65">
            <w:pPr>
              <w:spacing w:before="240" w:after="0"/>
            </w:pPr>
            <w:r w:rsidRPr="06BF8967">
              <w:rPr>
                <w:rFonts w:ascii="Segoe UI Symbol" w:eastAsia="Segoe UI Symbol" w:hAnsi="Segoe UI Symbol" w:cs="Segoe UI Symbol"/>
                <w:szCs w:val="24"/>
              </w:rPr>
              <w:t>The contractor shall ensure access to comprehensive and legally mandated insurance coverage including medical insurance. Contractor will provide basic healthcare services for all project personnel and shall establish a system for addressing medical emergencies and ensuring timely access to medical facilities.</w:t>
            </w:r>
          </w:p>
        </w:tc>
      </w:tr>
      <w:tr w:rsidR="00CB4627" w14:paraId="04984277"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0C123BEF" w14:textId="77777777" w:rsidR="00CB4627" w:rsidRDefault="00CB4627" w:rsidP="00621E65">
            <w:pPr>
              <w:spacing w:before="240" w:after="120"/>
            </w:pPr>
            <w:r w:rsidRPr="06BF8967">
              <w:rPr>
                <w:rFonts w:ascii="Segoe UI Symbol" w:eastAsia="Segoe UI Symbol" w:hAnsi="Segoe UI Symbol" w:cs="Segoe UI Symbol"/>
                <w:szCs w:val="24"/>
              </w:rPr>
              <w:lastRenderedPageBreak/>
              <w:t>22.2.6</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3292068F" w14:textId="77777777" w:rsidR="00CB4627" w:rsidRDefault="00CB4627" w:rsidP="00621E65">
            <w:pPr>
              <w:spacing w:before="240" w:after="120"/>
              <w:jc w:val="left"/>
            </w:pPr>
            <w:r w:rsidRPr="06BF8967">
              <w:rPr>
                <w:rFonts w:ascii="Segoe UI Symbol" w:eastAsia="Segoe UI Symbol" w:hAnsi="Segoe UI Symbol" w:cs="Segoe UI Symbol"/>
                <w:szCs w:val="24"/>
              </w:rPr>
              <w:t>Facilities for Staff and Labor</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27126169" w14:textId="77777777" w:rsidR="00CB4627" w:rsidRDefault="00CB4627" w:rsidP="00621E65">
            <w:r w:rsidRPr="06BF8967">
              <w:rPr>
                <w:rFonts w:ascii="Segoe UI Symbol" w:eastAsia="Segoe UI Symbol" w:hAnsi="Segoe UI Symbol" w:cs="Segoe UI Symbol"/>
                <w:szCs w:val="24"/>
              </w:rPr>
              <w:t>The Contractor is obligated to ensure the provision of adequate and suitable accommodation for project personnel, giving due consideration to local standards and regulations.</w:t>
            </w:r>
          </w:p>
          <w:p w14:paraId="072FBB3C" w14:textId="77777777" w:rsidR="00CB4627" w:rsidRDefault="00CB4627" w:rsidP="00621E65">
            <w:r w:rsidRPr="06BF8967">
              <w:rPr>
                <w:rFonts w:ascii="Segoe UI Symbol" w:eastAsia="Segoe UI Symbol" w:hAnsi="Segoe UI Symbol" w:cs="Segoe UI Symbol"/>
                <w:szCs w:val="24"/>
              </w:rPr>
              <w:t>The contractor shall ensure that project workers shall be provided with facilities appropriate to the circumstances of their work, including access to canteens, hygiene facilities, and appropriate areas for rest.</w:t>
            </w:r>
          </w:p>
          <w:p w14:paraId="4D2EA837" w14:textId="77777777" w:rsidR="00CB4627" w:rsidRDefault="00CB4627" w:rsidP="00621E65">
            <w:r w:rsidRPr="06BF8967">
              <w:rPr>
                <w:rFonts w:ascii="Segoe UI Symbol" w:eastAsia="Segoe UI Symbol" w:hAnsi="Segoe UI Symbol" w:cs="Segoe UI Symbol"/>
                <w:szCs w:val="24"/>
              </w:rPr>
              <w:t xml:space="preserve">The contractor </w:t>
            </w:r>
            <w:proofErr w:type="gramStart"/>
            <w:r w:rsidRPr="06BF8967">
              <w:rPr>
                <w:rFonts w:ascii="Segoe UI Symbol" w:eastAsia="Segoe UI Symbol" w:hAnsi="Segoe UI Symbol" w:cs="Segoe UI Symbol"/>
                <w:szCs w:val="24"/>
              </w:rPr>
              <w:t>shall</w:t>
            </w:r>
            <w:proofErr w:type="gramEnd"/>
            <w:r w:rsidRPr="06BF8967">
              <w:rPr>
                <w:rFonts w:ascii="Segoe UI Symbol" w:eastAsia="Segoe UI Symbol" w:hAnsi="Segoe UI Symbol" w:cs="Segoe UI Symbol"/>
                <w:szCs w:val="24"/>
              </w:rPr>
              <w:t xml:space="preserve"> ensure facilities and services </w:t>
            </w:r>
            <w:proofErr w:type="gramStart"/>
            <w:r w:rsidRPr="06BF8967">
              <w:rPr>
                <w:rFonts w:ascii="Segoe UI Symbol" w:eastAsia="Segoe UI Symbol" w:hAnsi="Segoe UI Symbol" w:cs="Segoe UI Symbol"/>
                <w:szCs w:val="24"/>
              </w:rPr>
              <w:t>shall</w:t>
            </w:r>
            <w:proofErr w:type="gramEnd"/>
            <w:r w:rsidRPr="06BF8967">
              <w:rPr>
                <w:rFonts w:ascii="Segoe UI Symbol" w:eastAsia="Segoe UI Symbol" w:hAnsi="Segoe UI Symbol" w:cs="Segoe UI Symbol"/>
                <w:szCs w:val="24"/>
              </w:rPr>
              <w:t xml:space="preserve"> be designed to be accessible to </w:t>
            </w:r>
            <w:proofErr w:type="gramStart"/>
            <w:r w:rsidRPr="06BF8967">
              <w:rPr>
                <w:rFonts w:ascii="Segoe UI Symbol" w:eastAsia="Segoe UI Symbol" w:hAnsi="Segoe UI Symbol" w:cs="Segoe UI Symbol"/>
                <w:szCs w:val="24"/>
              </w:rPr>
              <w:t>persons</w:t>
            </w:r>
            <w:proofErr w:type="gramEnd"/>
            <w:r w:rsidRPr="06BF8967">
              <w:rPr>
                <w:rFonts w:ascii="Segoe UI Symbol" w:eastAsia="Segoe UI Symbol" w:hAnsi="Segoe UI Symbol" w:cs="Segoe UI Symbol"/>
                <w:szCs w:val="24"/>
              </w:rPr>
              <w:t xml:space="preserve"> with disabilities, ensuring equal opportunities for all project personnel.</w:t>
            </w:r>
          </w:p>
          <w:p w14:paraId="11F82165" w14:textId="77777777" w:rsidR="00CB4627" w:rsidRDefault="00CB4627" w:rsidP="00621E65">
            <w:pPr>
              <w:spacing w:before="240" w:after="0"/>
            </w:pPr>
            <w:r w:rsidRPr="06BF8967">
              <w:rPr>
                <w:rFonts w:ascii="Segoe UI Symbol" w:eastAsia="Segoe UI Symbol" w:hAnsi="Segoe UI Symbol" w:cs="Segoe UI Symbol"/>
                <w:szCs w:val="24"/>
              </w:rPr>
              <w:lastRenderedPageBreak/>
              <w:t>The contractor shall undertake Environmental and Social Impact Assessments for accommodation and other facilities not covered in the project ESIA.</w:t>
            </w:r>
          </w:p>
          <w:p w14:paraId="7725EA3E" w14:textId="133D459C" w:rsidR="00CB4627" w:rsidRDefault="006574C6" w:rsidP="00621E65">
            <w:pPr>
              <w:spacing w:before="240" w:after="0"/>
            </w:pPr>
            <w:r w:rsidRPr="00E7451A">
              <w:rPr>
                <w:rFonts w:ascii="Segoe UI" w:eastAsia="Segoe UI Symbol" w:hAnsi="Segoe UI" w:cs="Segoe UI"/>
                <w:color w:val="242021"/>
                <w:szCs w:val="24"/>
              </w:rPr>
              <w:t xml:space="preserve">Notwithstanding regular reporting requirements prescribed by the Bank or national requirements, </w:t>
            </w:r>
            <w:r w:rsidRPr="00E7451A">
              <w:rPr>
                <w:rFonts w:ascii="Segoe UI" w:eastAsia="Segoe UI Symbol" w:hAnsi="Segoe UI" w:cs="Segoe UI"/>
                <w:szCs w:val="24"/>
              </w:rPr>
              <w:t xml:space="preserve">the contractor shall notify the Client as soon as the accident happens and the bank promptly, within 1 working day of any materially adverse event such as serious accidents and fatalities, </w:t>
            </w:r>
            <w:r w:rsidRPr="00E7451A">
              <w:rPr>
                <w:rFonts w:ascii="Segoe UI" w:hAnsi="Segoe UI" w:cs="Segoe UI"/>
                <w:szCs w:val="24"/>
              </w:rPr>
              <w:t>share the relevant national Authority’s investigation report and when deemed necessary by the Bank, submit a root-cause analysis (RCA) report, to be cleared by the Bank for the implementation of the corrective action plan (CAP) by the Borrower.</w:t>
            </w:r>
          </w:p>
        </w:tc>
      </w:tr>
      <w:tr w:rsidR="00CB4627" w14:paraId="2BE1D482"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603A7F1C" w14:textId="77777777" w:rsidR="00CB4627" w:rsidRDefault="00CB4627" w:rsidP="00621E65">
            <w:pPr>
              <w:spacing w:after="120"/>
            </w:pPr>
            <w:r w:rsidRPr="06BF8967">
              <w:rPr>
                <w:rFonts w:ascii="Segoe UI Symbol" w:eastAsia="Segoe UI Symbol" w:hAnsi="Segoe UI Symbol" w:cs="Segoe UI Symbol"/>
                <w:szCs w:val="24"/>
              </w:rPr>
              <w:lastRenderedPageBreak/>
              <w:t>22.8</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3F2B31A2" w14:textId="77777777" w:rsidR="00CB4627" w:rsidRDefault="00CB4627" w:rsidP="00621E65">
            <w:pPr>
              <w:spacing w:after="120"/>
              <w:jc w:val="left"/>
            </w:pPr>
            <w:r w:rsidRPr="06BF8967">
              <w:rPr>
                <w:rFonts w:ascii="Segoe UI Symbol" w:eastAsia="Segoe UI Symbol" w:hAnsi="Segoe UI Symbol" w:cs="Segoe UI Symbol"/>
                <w:szCs w:val="24"/>
              </w:rPr>
              <w:t>Security of the Site</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771BF33B" w14:textId="77777777" w:rsidR="00CB4627" w:rsidRDefault="00CB4627" w:rsidP="00621E65">
            <w:r w:rsidRPr="06BF8967">
              <w:rPr>
                <w:rFonts w:ascii="Segoe UI Symbol" w:eastAsia="Segoe UI Symbol" w:hAnsi="Segoe UI Symbol" w:cs="Segoe UI Symbol"/>
                <w:szCs w:val="24"/>
              </w:rPr>
              <w:t xml:space="preserve">The Contractors will ensure </w:t>
            </w:r>
            <w:r w:rsidRPr="00E7545B">
              <w:rPr>
                <w:rFonts w:ascii="Segoe UI Symbol" w:eastAsia="Segoe UI Symbol" w:hAnsi="Segoe UI Symbol" w:cs="Segoe UI Symbol"/>
                <w:szCs w:val="24"/>
              </w:rPr>
              <w:t>project assets and personnel are secured and safeguarded in a legitimate</w:t>
            </w:r>
            <w:r w:rsidRPr="00E7545B">
              <w:rPr>
                <w:rFonts w:ascii="Segoe UI Symbol" w:eastAsia="Segoe UI Symbol" w:hAnsi="Segoe UI Symbol" w:cs="Segoe UI Symbol"/>
                <w:szCs w:val="24"/>
              </w:rPr>
              <w:br/>
              <w:t xml:space="preserve"> manner</w:t>
            </w:r>
            <w:r w:rsidRPr="06BF8967">
              <w:rPr>
                <w:rFonts w:ascii="Segoe UI Symbol" w:eastAsia="Segoe UI Symbol" w:hAnsi="Segoe UI Symbol" w:cs="Segoe UI Symbol"/>
                <w:szCs w:val="24"/>
              </w:rPr>
              <w:t xml:space="preserve"> in line with the comprehensive security plan to be developed and implemented for the project site. The submitted security plan should address all relevant aspects of security, encompassing personnel, equipment, and infrastructure. The Contractor shall submit the security plan to client for thorough review and approval before the commencement of any construction activities. Compliance with this bidding condition is imperative to ensure the safety and security of the project site, personnel, and assets. This condition underscores the project's commitment to maintaining a secure environment and mitigating potential risks during the project's execution.</w:t>
            </w:r>
          </w:p>
          <w:p w14:paraId="064F2768" w14:textId="77777777" w:rsidR="00CB4627" w:rsidRDefault="00CB4627" w:rsidP="00621E65">
            <w:r w:rsidRPr="06BF8967">
              <w:rPr>
                <w:rFonts w:ascii="Segoe UI Symbol" w:eastAsia="Segoe UI Symbol" w:hAnsi="Segoe UI Symbol" w:cs="Segoe UI Symbol"/>
                <w:szCs w:val="24"/>
              </w:rPr>
              <w:t xml:space="preserve">The contractor </w:t>
            </w:r>
            <w:proofErr w:type="gramStart"/>
            <w:r w:rsidRPr="06BF8967">
              <w:rPr>
                <w:rFonts w:ascii="Segoe UI Symbol" w:eastAsia="Segoe UI Symbol" w:hAnsi="Segoe UI Symbol" w:cs="Segoe UI Symbol"/>
                <w:szCs w:val="24"/>
              </w:rPr>
              <w:t>shall</w:t>
            </w:r>
            <w:proofErr w:type="gramEnd"/>
            <w:r w:rsidRPr="06BF8967">
              <w:rPr>
                <w:rFonts w:ascii="Segoe UI Symbol" w:eastAsia="Segoe UI Symbol" w:hAnsi="Segoe UI Symbol" w:cs="Segoe UI Symbol"/>
                <w:szCs w:val="24"/>
              </w:rPr>
              <w:t xml:space="preserve"> provide adequate security measures in place to ensure the safety of project personnel, including provisions for well-lit areas, security personnel, and emergency response plans, as well as safety of the site.</w:t>
            </w:r>
          </w:p>
          <w:p w14:paraId="25A775C2" w14:textId="77777777" w:rsidR="00CB4627" w:rsidRPr="00E7545B" w:rsidRDefault="00CB4627" w:rsidP="00E7545B">
            <w:pPr>
              <w:rPr>
                <w:rFonts w:ascii="Segoe UI Symbol" w:eastAsia="Segoe UI Symbol" w:hAnsi="Segoe UI Symbol" w:cs="Segoe UI Symbol"/>
                <w:szCs w:val="24"/>
              </w:rPr>
            </w:pPr>
            <w:proofErr w:type="gramStart"/>
            <w:r w:rsidRPr="00E7545B">
              <w:rPr>
                <w:rFonts w:ascii="Segoe UI Symbol" w:eastAsia="Segoe UI Symbol" w:hAnsi="Segoe UI Symbol" w:cs="Segoe UI Symbol"/>
                <w:szCs w:val="24"/>
              </w:rPr>
              <w:t>In the course of</w:t>
            </w:r>
            <w:proofErr w:type="gramEnd"/>
            <w:r w:rsidRPr="00E7545B">
              <w:rPr>
                <w:rFonts w:ascii="Segoe UI Symbol" w:eastAsia="Segoe UI Symbol" w:hAnsi="Segoe UI Symbol" w:cs="Segoe UI Symbol"/>
                <w:szCs w:val="24"/>
              </w:rPr>
              <w:t xml:space="preserve"> ensuring that project assets and personnel are secured and safeguarded in a legitimate</w:t>
            </w:r>
            <w:r w:rsidRPr="00E7545B">
              <w:rPr>
                <w:rFonts w:ascii="Segoe UI Symbol" w:eastAsia="Segoe UI Symbol" w:hAnsi="Segoe UI Symbol" w:cs="Segoe UI Symbol"/>
                <w:szCs w:val="24"/>
              </w:rPr>
              <w:br/>
              <w:t xml:space="preserve"> manner, the contractor shall assess the risks and impacts upon workers and communities in and</w:t>
            </w:r>
            <w:r w:rsidRPr="00E7545B">
              <w:rPr>
                <w:rFonts w:ascii="Segoe UI Symbol" w:eastAsia="Segoe UI Symbol" w:hAnsi="Segoe UI Symbol" w:cs="Segoe UI Symbol"/>
                <w:szCs w:val="24"/>
              </w:rPr>
              <w:br/>
              <w:t xml:space="preserve"> surrounding the project area of influence resulting from the use of arrangements provided by security</w:t>
            </w:r>
            <w:r w:rsidRPr="00E7545B">
              <w:rPr>
                <w:rFonts w:ascii="Segoe UI Symbol" w:eastAsia="Segoe UI Symbol" w:hAnsi="Segoe UI Symbol" w:cs="Segoe UI Symbol"/>
                <w:szCs w:val="24"/>
              </w:rPr>
              <w:br/>
              <w:t xml:space="preserve"> personnel, whether privately outsourced or client provided. </w:t>
            </w:r>
          </w:p>
          <w:p w14:paraId="245D5710" w14:textId="77777777" w:rsidR="00CB4627" w:rsidRDefault="00CB4627" w:rsidP="00E7545B">
            <w:r w:rsidRPr="00E7545B">
              <w:rPr>
                <w:rFonts w:ascii="Segoe UI Symbol" w:eastAsia="Segoe UI Symbol" w:hAnsi="Segoe UI Symbol" w:cs="Segoe UI Symbol"/>
                <w:szCs w:val="24"/>
              </w:rPr>
              <w:t xml:space="preserve">When the contractor retains direct or contracted workers to provide security to safeguard its personnel and property, it will assess risks </w:t>
            </w:r>
            <w:r w:rsidRPr="00E7545B">
              <w:rPr>
                <w:rFonts w:ascii="Segoe UI Symbol" w:eastAsia="Segoe UI Symbol" w:hAnsi="Segoe UI Symbol" w:cs="Segoe UI Symbol"/>
                <w:szCs w:val="24"/>
              </w:rPr>
              <w:lastRenderedPageBreak/>
              <w:t>posed by these security arrangements to those within and outside</w:t>
            </w:r>
            <w:r w:rsidRPr="00E7545B">
              <w:rPr>
                <w:rFonts w:ascii="Segoe UI Symbol" w:eastAsia="Segoe UI Symbol" w:hAnsi="Segoe UI Symbol" w:cs="Segoe UI Symbol"/>
                <w:szCs w:val="24"/>
              </w:rPr>
              <w:br/>
              <w:t xml:space="preserve"> the project site.</w:t>
            </w:r>
            <w:r w:rsidRPr="06BF8967">
              <w:rPr>
                <w:rFonts w:ascii="Segoe UI Symbol" w:eastAsia="Segoe UI Symbol" w:hAnsi="Segoe UI Symbol" w:cs="Segoe UI Symbol"/>
                <w:color w:val="242021"/>
                <w:sz w:val="20"/>
              </w:rPr>
              <w:t xml:space="preserve"> </w:t>
            </w:r>
          </w:p>
        </w:tc>
      </w:tr>
      <w:tr w:rsidR="00CB4627" w14:paraId="17043AEE"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11A254F3" w14:textId="77777777" w:rsidR="00CB4627" w:rsidRDefault="00CB4627" w:rsidP="00621E65">
            <w:pPr>
              <w:spacing w:after="120"/>
            </w:pPr>
            <w:r w:rsidRPr="06BF8967">
              <w:rPr>
                <w:rFonts w:ascii="Segoe UI Symbol" w:eastAsia="Segoe UI Symbol" w:hAnsi="Segoe UI Symbol" w:cs="Segoe UI Symbol"/>
                <w:szCs w:val="24"/>
              </w:rPr>
              <w:lastRenderedPageBreak/>
              <w:t>22.9</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1BA199F7" w14:textId="77777777" w:rsidR="00CB4627" w:rsidRDefault="00CB4627" w:rsidP="00621E65">
            <w:pPr>
              <w:spacing w:after="120"/>
              <w:jc w:val="left"/>
            </w:pPr>
            <w:r w:rsidRPr="06BF8967">
              <w:rPr>
                <w:rFonts w:ascii="Segoe UI Symbol" w:eastAsia="Segoe UI Symbol" w:hAnsi="Segoe UI Symbol" w:cs="Segoe UI Symbol"/>
                <w:szCs w:val="24"/>
              </w:rPr>
              <w:t>Protection of the Environment</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219C483D"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will </w:t>
            </w:r>
            <w:proofErr w:type="gramStart"/>
            <w:r w:rsidRPr="06BF8967">
              <w:rPr>
                <w:rFonts w:ascii="Segoe UI Symbol" w:eastAsia="Segoe UI Symbol" w:hAnsi="Segoe UI Symbol" w:cs="Segoe UI Symbol"/>
                <w:szCs w:val="24"/>
              </w:rPr>
              <w:t>ensure  the</w:t>
            </w:r>
            <w:proofErr w:type="gramEnd"/>
            <w:r w:rsidRPr="06BF8967">
              <w:rPr>
                <w:rFonts w:ascii="Segoe UI Symbol" w:eastAsia="Segoe UI Symbol" w:hAnsi="Segoe UI Symbol" w:cs="Segoe UI Symbol"/>
                <w:szCs w:val="24"/>
              </w:rPr>
              <w:t xml:space="preserve"> </w:t>
            </w:r>
            <w:proofErr w:type="gramStart"/>
            <w:r w:rsidRPr="06BF8967">
              <w:rPr>
                <w:rFonts w:ascii="Segoe UI Symbol" w:eastAsia="Segoe UI Symbol" w:hAnsi="Segoe UI Symbol" w:cs="Segoe UI Symbol"/>
                <w:szCs w:val="24"/>
              </w:rPr>
              <w:t>works comply</w:t>
            </w:r>
            <w:proofErr w:type="gramEnd"/>
            <w:r w:rsidRPr="06BF8967">
              <w:rPr>
                <w:rFonts w:ascii="Segoe UI Symbol" w:eastAsia="Segoe UI Symbol" w:hAnsi="Segoe UI Symbol" w:cs="Segoe UI Symbol"/>
                <w:szCs w:val="24"/>
              </w:rPr>
              <w:t xml:space="preserve"> with allowable levels of </w:t>
            </w:r>
            <w:proofErr w:type="gramStart"/>
            <w:r w:rsidRPr="06BF8967">
              <w:rPr>
                <w:rFonts w:ascii="Segoe UI Symbol" w:eastAsia="Segoe UI Symbol" w:hAnsi="Segoe UI Symbol" w:cs="Segoe UI Symbol"/>
                <w:szCs w:val="24"/>
              </w:rPr>
              <w:t>emissions,</w:t>
            </w:r>
            <w:proofErr w:type="gramEnd"/>
            <w:r w:rsidRPr="06BF8967">
              <w:rPr>
                <w:rFonts w:ascii="Segoe UI Symbol" w:eastAsia="Segoe UI Symbol" w:hAnsi="Segoe UI Symbol" w:cs="Segoe UI Symbol"/>
                <w:szCs w:val="24"/>
              </w:rPr>
              <w:t xml:space="preserve"> surface discharge, effluent and other pollutants associated with project implementation in line with national laws, policies and regulations.  </w:t>
            </w:r>
          </w:p>
          <w:p w14:paraId="4907563F" w14:textId="77777777" w:rsidR="006574C6" w:rsidRDefault="006574C6" w:rsidP="006574C6">
            <w:pPr>
              <w:spacing w:after="120"/>
            </w:pPr>
            <w:r w:rsidRPr="06BF8967">
              <w:rPr>
                <w:rFonts w:ascii="Segoe UI Symbol" w:eastAsia="Segoe UI Symbol" w:hAnsi="Segoe UI Symbol" w:cs="Segoe UI Symbol"/>
                <w:szCs w:val="24"/>
              </w:rPr>
              <w:t xml:space="preserve">Operations shall be conducted in a manner that preserves the natural landscape, avoiding unnecessary destruction or scarring, as stipulated in the project’s Environmental and Social Impact Assessment (ESIA) report and its Environmental and Social Management Plan (ESMP). </w:t>
            </w:r>
            <w:r>
              <w:rPr>
                <w:rFonts w:ascii="Segoe UI Symbol" w:eastAsia="Segoe UI Symbol" w:hAnsi="Segoe UI Symbol" w:cs="Segoe UI Symbol"/>
                <w:szCs w:val="24"/>
              </w:rPr>
              <w:t xml:space="preserve">Any new site not covered in the ESIA will require site specific ESIA prior to set up/construction. </w:t>
            </w:r>
            <w:r w:rsidRPr="06BF8967">
              <w:rPr>
                <w:rFonts w:ascii="Segoe UI Symbol" w:eastAsia="Segoe UI Symbol" w:hAnsi="Segoe UI Symbol" w:cs="Segoe UI Symbol"/>
                <w:szCs w:val="24"/>
              </w:rPr>
              <w:t xml:space="preserve">The contractor shall use construction methods that minimize adverse effects on the environment, including vegetation, </w:t>
            </w:r>
            <w:proofErr w:type="gramStart"/>
            <w:r w:rsidRPr="06BF8967">
              <w:rPr>
                <w:rFonts w:ascii="Segoe UI Symbol" w:eastAsia="Segoe UI Symbol" w:hAnsi="Segoe UI Symbol" w:cs="Segoe UI Symbol"/>
                <w:szCs w:val="24"/>
              </w:rPr>
              <w:t>soils</w:t>
            </w:r>
            <w:proofErr w:type="gramEnd"/>
            <w:r w:rsidRPr="06BF8967">
              <w:rPr>
                <w:rFonts w:ascii="Segoe UI Symbol" w:eastAsia="Segoe UI Symbol" w:hAnsi="Segoe UI Symbol" w:cs="Segoe UI Symbol"/>
                <w:szCs w:val="24"/>
              </w:rPr>
              <w:t xml:space="preserve">, groundwater, surface water, biodiversity, and natural drainage. </w:t>
            </w:r>
          </w:p>
          <w:p w14:paraId="398489B3" w14:textId="77777777" w:rsidR="006574C6" w:rsidRPr="00B91BBD" w:rsidRDefault="006574C6" w:rsidP="006574C6">
            <w:pPr>
              <w:spacing w:after="0"/>
              <w:rPr>
                <w:szCs w:val="24"/>
              </w:rPr>
            </w:pPr>
            <w:r w:rsidRPr="00E7451A">
              <w:rPr>
                <w:rFonts w:ascii="Segoe UI Symbol" w:eastAsia="Segoe UI Symbol" w:hAnsi="Segoe UI Symbol" w:cs="Segoe UI Symbol"/>
                <w:color w:val="242021"/>
                <w:szCs w:val="24"/>
              </w:rPr>
              <w:t xml:space="preserve">The contractor </w:t>
            </w:r>
            <w:proofErr w:type="gramStart"/>
            <w:r w:rsidRPr="00E7451A">
              <w:rPr>
                <w:rFonts w:ascii="Segoe UI Symbol" w:eastAsia="Segoe UI Symbol" w:hAnsi="Segoe UI Symbol" w:cs="Segoe UI Symbol"/>
                <w:color w:val="242021"/>
                <w:szCs w:val="24"/>
              </w:rPr>
              <w:t>shall</w:t>
            </w:r>
            <w:proofErr w:type="gramEnd"/>
            <w:r w:rsidRPr="00E7451A">
              <w:rPr>
                <w:rFonts w:ascii="Segoe UI Symbol" w:eastAsia="Segoe UI Symbol" w:hAnsi="Segoe UI Symbol" w:cs="Segoe UI Symbol"/>
                <w:color w:val="242021"/>
                <w:szCs w:val="24"/>
              </w:rPr>
              <w:t xml:space="preserve"> avoid adverse and detrimental impacts on the environment, ensuring a safe and healthy environment for all </w:t>
            </w:r>
            <w:proofErr w:type="gramStart"/>
            <w:r w:rsidRPr="00E7451A">
              <w:rPr>
                <w:rFonts w:ascii="Segoe UI Symbol" w:eastAsia="Segoe UI Symbol" w:hAnsi="Segoe UI Symbol" w:cs="Segoe UI Symbol"/>
                <w:color w:val="242021"/>
                <w:szCs w:val="24"/>
              </w:rPr>
              <w:t>persons</w:t>
            </w:r>
            <w:proofErr w:type="gramEnd"/>
            <w:r w:rsidRPr="00E7451A">
              <w:rPr>
                <w:rFonts w:ascii="Segoe UI Symbol" w:eastAsia="Segoe UI Symbol" w:hAnsi="Segoe UI Symbol" w:cs="Segoe UI Symbol"/>
                <w:color w:val="242021"/>
                <w:szCs w:val="24"/>
              </w:rPr>
              <w:t xml:space="preserve"> including members of the public.  When avoidance of impacts is not fully possible and only when justified, </w:t>
            </w:r>
            <w:proofErr w:type="gramStart"/>
            <w:r w:rsidRPr="00E7451A">
              <w:rPr>
                <w:rFonts w:ascii="Segoe UI Symbol" w:eastAsia="Segoe UI Symbol" w:hAnsi="Segoe UI Symbol" w:cs="Segoe UI Symbol"/>
                <w:color w:val="242021"/>
                <w:szCs w:val="24"/>
              </w:rPr>
              <w:t>the contractor will</w:t>
            </w:r>
            <w:proofErr w:type="gramEnd"/>
            <w:r w:rsidRPr="00E7451A">
              <w:rPr>
                <w:rFonts w:ascii="Segoe UI Symbol" w:eastAsia="Segoe UI Symbol" w:hAnsi="Segoe UI Symbol" w:cs="Segoe UI Symbol"/>
                <w:color w:val="242021"/>
                <w:szCs w:val="24"/>
              </w:rPr>
              <w:t xml:space="preserve"> identify and implement measures to address impacts in accordance with the mitigation hierarchy.</w:t>
            </w:r>
          </w:p>
          <w:p w14:paraId="36A685E4" w14:textId="3DB717E7" w:rsidR="00CB4627" w:rsidRDefault="00CB4627" w:rsidP="00621E65">
            <w:pPr>
              <w:spacing w:before="240" w:after="120"/>
            </w:pPr>
            <w:r w:rsidRPr="06BF8967">
              <w:rPr>
                <w:rFonts w:ascii="Segoe UI Symbol" w:eastAsia="Segoe UI Symbol" w:hAnsi="Segoe UI Symbol" w:cs="Segoe UI Symbol"/>
                <w:szCs w:val="24"/>
              </w:rPr>
              <w:t xml:space="preserve">The contractor will carry out a tree planting exercise at locations identified in consultation with client the community, and relevant authorities. The contractor will plant trees worth KES 5,000,000 or a minimum of </w:t>
            </w:r>
            <w:r w:rsidR="00B54F04">
              <w:rPr>
                <w:rFonts w:ascii="Segoe UI Symbol" w:eastAsia="Segoe UI Symbol" w:hAnsi="Segoe UI Symbol" w:cs="Segoe UI Symbol"/>
                <w:szCs w:val="24"/>
              </w:rPr>
              <w:t>3</w:t>
            </w:r>
            <w:r w:rsidRPr="06BF8967">
              <w:rPr>
                <w:rFonts w:ascii="Segoe UI Symbol" w:eastAsia="Segoe UI Symbol" w:hAnsi="Segoe UI Symbol" w:cs="Segoe UI Symbol"/>
                <w:szCs w:val="24"/>
              </w:rPr>
              <w:t>0,000 trees</w:t>
            </w:r>
            <w:r w:rsidR="00B54F04">
              <w:rPr>
                <w:rFonts w:ascii="Segoe UI Symbol" w:eastAsia="Segoe UI Symbol" w:hAnsi="Segoe UI Symbol" w:cs="Segoe UI Symbol"/>
                <w:szCs w:val="24"/>
              </w:rPr>
              <w:t xml:space="preserve"> whichever is greater</w:t>
            </w:r>
            <w:r w:rsidRPr="06BF8967">
              <w:rPr>
                <w:rFonts w:ascii="Segoe UI Symbol" w:eastAsia="Segoe UI Symbol" w:hAnsi="Segoe UI Symbol" w:cs="Segoe UI Symbol"/>
                <w:szCs w:val="24"/>
              </w:rPr>
              <w:t>. The cost covers the entire process, which includes selecting tree species with high survival rates, transporting seedlings, preparing the land, planting the seedlings at the start of the rainy seasons, and caring for the planted trees for 24 months.</w:t>
            </w:r>
          </w:p>
          <w:p w14:paraId="2D6B4269"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shall implement the planned methods and schedule for vegetation clearing in the C-ESMP, with specific approval from the Project Manager required before any clearing work begins. The approval will be based on an inventory of the </w:t>
            </w:r>
            <w:proofErr w:type="gramStart"/>
            <w:r w:rsidRPr="06BF8967">
              <w:rPr>
                <w:rFonts w:ascii="Segoe UI Symbol" w:eastAsia="Segoe UI Symbol" w:hAnsi="Segoe UI Symbol" w:cs="Segoe UI Symbol"/>
                <w:szCs w:val="24"/>
              </w:rPr>
              <w:t>trees</w:t>
            </w:r>
            <w:proofErr w:type="gramEnd"/>
            <w:r w:rsidRPr="06BF8967">
              <w:rPr>
                <w:rFonts w:ascii="Segoe UI Symbol" w:eastAsia="Segoe UI Symbol" w:hAnsi="Segoe UI Symbol" w:cs="Segoe UI Symbol"/>
                <w:szCs w:val="24"/>
              </w:rPr>
              <w:t xml:space="preserve"> number and type already prepared by the contractor and submitted to the Project Manager.</w:t>
            </w:r>
          </w:p>
          <w:p w14:paraId="06DF9409" w14:textId="77777777" w:rsidR="00CB4627" w:rsidRDefault="00CB4627" w:rsidP="00621E65">
            <w:pPr>
              <w:spacing w:before="240" w:after="120"/>
            </w:pPr>
            <w:r w:rsidRPr="06BF8967">
              <w:rPr>
                <w:rFonts w:ascii="Segoe UI Symbol" w:eastAsia="Segoe UI Symbol" w:hAnsi="Segoe UI Symbol" w:cs="Segoe UI Symbol"/>
                <w:szCs w:val="24"/>
              </w:rPr>
              <w:lastRenderedPageBreak/>
              <w:t xml:space="preserve">The contractor shall take effective steps to prevent soil contamination during construction. The contractor must use </w:t>
            </w:r>
            <w:proofErr w:type="gramStart"/>
            <w:r w:rsidRPr="06BF8967">
              <w:rPr>
                <w:rFonts w:ascii="Segoe UI Symbol" w:eastAsia="Segoe UI Symbol" w:hAnsi="Segoe UI Symbol" w:cs="Segoe UI Symbol"/>
                <w:szCs w:val="24"/>
              </w:rPr>
              <w:t>best</w:t>
            </w:r>
            <w:proofErr w:type="gramEnd"/>
            <w:r w:rsidRPr="06BF8967">
              <w:rPr>
                <w:rFonts w:ascii="Segoe UI Symbol" w:eastAsia="Segoe UI Symbol" w:hAnsi="Segoe UI Symbol" w:cs="Segoe UI Symbol"/>
                <w:szCs w:val="24"/>
              </w:rPr>
              <w:t xml:space="preserve"> practices and technologies to comply with these </w:t>
            </w:r>
            <w:proofErr w:type="gramStart"/>
            <w:r w:rsidRPr="06BF8967">
              <w:rPr>
                <w:rFonts w:ascii="Segoe UI Symbol" w:eastAsia="Segoe UI Symbol" w:hAnsi="Segoe UI Symbol" w:cs="Segoe UI Symbol"/>
                <w:szCs w:val="24"/>
              </w:rPr>
              <w:t>limits, and</w:t>
            </w:r>
            <w:proofErr w:type="gramEnd"/>
            <w:r w:rsidRPr="06BF8967">
              <w:rPr>
                <w:rFonts w:ascii="Segoe UI Symbol" w:eastAsia="Segoe UI Symbol" w:hAnsi="Segoe UI Symbol" w:cs="Segoe UI Symbol"/>
                <w:szCs w:val="24"/>
              </w:rPr>
              <w:t xml:space="preserve"> regularly monitor and assess soil quality.</w:t>
            </w:r>
          </w:p>
          <w:p w14:paraId="4A3EC13C"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is required to comply with national laws on permissible noise levels, with specific limits for daytime and nighttime operations. </w:t>
            </w:r>
          </w:p>
          <w:p w14:paraId="6487FBD4" w14:textId="77777777" w:rsidR="00CB4627" w:rsidRDefault="00CB4627" w:rsidP="00621E65">
            <w:pPr>
              <w:spacing w:after="120"/>
            </w:pPr>
            <w:r w:rsidRPr="06BF8967">
              <w:rPr>
                <w:rFonts w:ascii="Segoe UI Symbol" w:eastAsia="Segoe UI Symbol" w:hAnsi="Segoe UI Symbol" w:cs="Segoe UI Symbol"/>
                <w:szCs w:val="24"/>
              </w:rPr>
              <w:t>The contractor shall implement the 3R principle (Reduce, Reuse, Recycle) for solid waste management</w:t>
            </w:r>
            <w:r w:rsidRPr="06BF8967">
              <w:rPr>
                <w:rFonts w:ascii="Segoe UI Symbol" w:eastAsia="Segoe UI Symbol" w:hAnsi="Segoe UI Symbol" w:cs="Segoe UI Symbol"/>
                <w:b/>
                <w:bCs/>
                <w:szCs w:val="24"/>
              </w:rPr>
              <w:t xml:space="preserve"> </w:t>
            </w:r>
            <w:r w:rsidRPr="06BF8967">
              <w:rPr>
                <w:rFonts w:ascii="Segoe UI Symbol" w:eastAsia="Segoe UI Symbol" w:hAnsi="Segoe UI Symbol" w:cs="Segoe UI Symbol"/>
                <w:szCs w:val="24"/>
              </w:rPr>
              <w:t xml:space="preserve">as per the national laws. </w:t>
            </w:r>
          </w:p>
          <w:p w14:paraId="6796B6AB" w14:textId="77777777" w:rsidR="00AD24DA" w:rsidRDefault="00AD24DA" w:rsidP="00AD24DA">
            <w:pPr>
              <w:spacing w:after="120"/>
            </w:pPr>
            <w:r w:rsidRPr="06BF8967">
              <w:rPr>
                <w:rFonts w:ascii="Segoe UI Symbol" w:eastAsia="Segoe UI Symbol" w:hAnsi="Segoe UI Symbol" w:cs="Segoe UI Symbol"/>
                <w:szCs w:val="24"/>
              </w:rPr>
              <w:t xml:space="preserve">The use of hazardous chemicals will be </w:t>
            </w:r>
            <w:proofErr w:type="spellStart"/>
            <w:r w:rsidRPr="06BF8967">
              <w:rPr>
                <w:rFonts w:ascii="Segoe UI Symbol" w:eastAsia="Segoe UI Symbol" w:hAnsi="Segoe UI Symbol" w:cs="Segoe UI Symbol"/>
                <w:szCs w:val="24"/>
              </w:rPr>
              <w:t>minimised</w:t>
            </w:r>
            <w:proofErr w:type="spellEnd"/>
            <w:r w:rsidRPr="06BF8967">
              <w:rPr>
                <w:rFonts w:ascii="Segoe UI Symbol" w:eastAsia="Segoe UI Symbol" w:hAnsi="Segoe UI Symbol" w:cs="Segoe UI Symbol"/>
                <w:szCs w:val="24"/>
              </w:rPr>
              <w:t xml:space="preserve"> during the project, ensuring they are handled according to safety and environmental guidelines. </w:t>
            </w:r>
            <w:r>
              <w:rPr>
                <w:rFonts w:ascii="Segoe UI Symbol" w:eastAsia="Segoe UI Symbol" w:hAnsi="Segoe UI Symbol" w:cs="Segoe UI Symbol"/>
                <w:szCs w:val="24"/>
              </w:rPr>
              <w:t xml:space="preserve">Disposal will require engagement of a licensed handler. </w:t>
            </w:r>
          </w:p>
          <w:p w14:paraId="1BEAB915" w14:textId="77777777" w:rsidR="00AD24DA" w:rsidRDefault="00AD24DA" w:rsidP="00AD24DA">
            <w:pPr>
              <w:spacing w:after="120"/>
            </w:pPr>
            <w:r w:rsidRPr="06BF8967">
              <w:rPr>
                <w:rFonts w:ascii="Segoe UI Symbol" w:eastAsia="Segoe UI Symbol" w:hAnsi="Segoe UI Symbol" w:cs="Segoe UI Symbol"/>
                <w:szCs w:val="24"/>
              </w:rPr>
              <w:t>For the approval of borrow pits</w:t>
            </w:r>
            <w:r>
              <w:rPr>
                <w:rFonts w:ascii="Segoe UI Symbol" w:eastAsia="Segoe UI Symbol" w:hAnsi="Segoe UI Symbol" w:cs="Segoe UI Symbol"/>
                <w:szCs w:val="24"/>
              </w:rPr>
              <w:t>, quarries</w:t>
            </w:r>
            <w:r w:rsidRPr="06BF8967">
              <w:rPr>
                <w:rFonts w:ascii="Segoe UI Symbol" w:eastAsia="Segoe UI Symbol" w:hAnsi="Segoe UI Symbol" w:cs="Segoe UI Symbol"/>
                <w:szCs w:val="24"/>
              </w:rPr>
              <w:t xml:space="preserve"> and access roads, the contractor shall submit the following to the Project Manager as part of the ESMP Framework: the proposed locations of borrow areas</w:t>
            </w:r>
            <w:r>
              <w:rPr>
                <w:rFonts w:ascii="Segoe UI Symbol" w:eastAsia="Segoe UI Symbol" w:hAnsi="Segoe UI Symbol" w:cs="Segoe UI Symbol"/>
                <w:szCs w:val="24"/>
              </w:rPr>
              <w:t>, quarries</w:t>
            </w:r>
            <w:r w:rsidRPr="06BF8967">
              <w:rPr>
                <w:rFonts w:ascii="Segoe UI Symbol" w:eastAsia="Segoe UI Symbol" w:hAnsi="Segoe UI Symbol" w:cs="Segoe UI Symbol"/>
                <w:szCs w:val="24"/>
              </w:rPr>
              <w:t xml:space="preserve"> or excavation sites, any excavation or blasting permits obtained from regulatory bodies, proposed locations for stockpiling backfill material or zones designated for demolition debris, a map indicating the access routes to the Project Areas, and a rehabilitation plan. Any new borrow pits/quarries will be subjected to the ESIA process as required by national law prior to any exploitation.</w:t>
            </w:r>
          </w:p>
          <w:p w14:paraId="06EB6E41" w14:textId="77777777" w:rsidR="00CB4627" w:rsidRDefault="00CB4627" w:rsidP="00621E65">
            <w:pPr>
              <w:spacing w:after="120"/>
            </w:pPr>
            <w:r w:rsidRPr="06BF8967">
              <w:rPr>
                <w:rFonts w:ascii="Segoe UI Symbol" w:eastAsia="Segoe UI Symbol" w:hAnsi="Segoe UI Symbol" w:cs="Segoe UI Symbol"/>
                <w:szCs w:val="24"/>
              </w:rPr>
              <w:t xml:space="preserve">The contractor shall adhere to ecological impact &amp; biodiversity protection through implementation of ESIA recommendations, and ensure personnel are trained in protecting fauna and flora. Clearing methods must prevent trapping animals, and interaction with wildlife or collection of flora is prohibited. </w:t>
            </w:r>
          </w:p>
          <w:p w14:paraId="10F16033" w14:textId="77777777" w:rsidR="00CB4627" w:rsidRDefault="00CB4627" w:rsidP="00621E65">
            <w:pPr>
              <w:spacing w:after="120"/>
            </w:pPr>
            <w:r w:rsidRPr="06BF8967">
              <w:rPr>
                <w:rFonts w:ascii="Segoe UI Symbol" w:eastAsia="Segoe UI Symbol" w:hAnsi="Segoe UI Symbol" w:cs="Segoe UI Symbol"/>
                <w:szCs w:val="24"/>
              </w:rPr>
              <w:t>The contractor shall ensure water resource managemen</w:t>
            </w:r>
            <w:r w:rsidRPr="06BF8967">
              <w:rPr>
                <w:rFonts w:ascii="Segoe UI Symbol" w:eastAsia="Segoe UI Symbol" w:hAnsi="Segoe UI Symbol" w:cs="Segoe UI Symbol"/>
                <w:b/>
                <w:bCs/>
                <w:szCs w:val="24"/>
              </w:rPr>
              <w:t>t</w:t>
            </w:r>
            <w:r w:rsidRPr="06BF8967">
              <w:rPr>
                <w:rFonts w:ascii="Segoe UI Symbol" w:eastAsia="Segoe UI Symbol" w:hAnsi="Segoe UI Symbol" w:cs="Segoe UI Symbol"/>
                <w:szCs w:val="24"/>
              </w:rPr>
              <w:t xml:space="preserve"> through prioritizing local communities’ water demands </w:t>
            </w:r>
            <w:proofErr w:type="gramStart"/>
            <w:r w:rsidRPr="06BF8967">
              <w:rPr>
                <w:rFonts w:ascii="Segoe UI Symbol" w:eastAsia="Segoe UI Symbol" w:hAnsi="Segoe UI Symbol" w:cs="Segoe UI Symbol"/>
                <w:szCs w:val="24"/>
              </w:rPr>
              <w:t>and only</w:t>
            </w:r>
            <w:proofErr w:type="gramEnd"/>
            <w:r w:rsidRPr="06BF8967">
              <w:rPr>
                <w:rFonts w:ascii="Segoe UI Symbol" w:eastAsia="Segoe UI Symbol" w:hAnsi="Segoe UI Symbol" w:cs="Segoe UI Symbol"/>
                <w:szCs w:val="24"/>
              </w:rPr>
              <w:t xml:space="preserve"> abstract surface and underground water with community consultation and a permit from the Water Resource Authority. </w:t>
            </w:r>
          </w:p>
        </w:tc>
      </w:tr>
      <w:tr w:rsidR="00CB4627" w14:paraId="4472D73E" w14:textId="77777777" w:rsidTr="00B54F04">
        <w:trPr>
          <w:trHeight w:val="300"/>
        </w:trPr>
        <w:tc>
          <w:tcPr>
            <w:tcW w:w="315" w:type="dxa"/>
            <w:tcBorders>
              <w:top w:val="single" w:sz="8" w:space="0" w:color="auto"/>
              <w:left w:val="single" w:sz="8" w:space="0" w:color="auto"/>
              <w:bottom w:val="single" w:sz="8" w:space="0" w:color="auto"/>
              <w:right w:val="single" w:sz="8" w:space="0" w:color="auto"/>
            </w:tcBorders>
            <w:tcMar>
              <w:left w:w="108" w:type="dxa"/>
              <w:right w:w="108" w:type="dxa"/>
            </w:tcMar>
          </w:tcPr>
          <w:p w14:paraId="18556AFF" w14:textId="77777777" w:rsidR="00CB4627" w:rsidRDefault="00CB4627" w:rsidP="00621E65">
            <w:pPr>
              <w:spacing w:after="120"/>
            </w:pPr>
            <w:r w:rsidRPr="06BF8967">
              <w:rPr>
                <w:rFonts w:ascii="Segoe UI Symbol" w:eastAsia="Segoe UI Symbol" w:hAnsi="Segoe UI Symbol" w:cs="Segoe UI Symbol"/>
                <w:szCs w:val="24"/>
              </w:rPr>
              <w:lastRenderedPageBreak/>
              <w:t>22.12</w:t>
            </w:r>
          </w:p>
        </w:tc>
        <w:tc>
          <w:tcPr>
            <w:tcW w:w="1206" w:type="dxa"/>
            <w:tcBorders>
              <w:top w:val="single" w:sz="8" w:space="0" w:color="auto"/>
              <w:left w:val="single" w:sz="8" w:space="0" w:color="auto"/>
              <w:bottom w:val="single" w:sz="8" w:space="0" w:color="auto"/>
              <w:right w:val="single" w:sz="8" w:space="0" w:color="auto"/>
            </w:tcBorders>
            <w:tcMar>
              <w:left w:w="108" w:type="dxa"/>
              <w:right w:w="108" w:type="dxa"/>
            </w:tcMar>
          </w:tcPr>
          <w:p w14:paraId="1FF66466" w14:textId="77777777" w:rsidR="00CB4627" w:rsidRDefault="00CB4627" w:rsidP="00621E65">
            <w:pPr>
              <w:spacing w:after="120"/>
            </w:pPr>
            <w:r w:rsidRPr="06BF8967">
              <w:rPr>
                <w:rFonts w:ascii="Segoe UI Symbol" w:eastAsia="Segoe UI Symbol" w:hAnsi="Segoe UI Symbol" w:cs="Segoe UI Symbol"/>
                <w:szCs w:val="24"/>
              </w:rPr>
              <w:t>Cultural Heritage Findings</w:t>
            </w:r>
          </w:p>
          <w:p w14:paraId="4A765387" w14:textId="77777777" w:rsidR="00CB4627" w:rsidRDefault="00CB4627" w:rsidP="00621E65">
            <w:pPr>
              <w:spacing w:after="120"/>
              <w:jc w:val="left"/>
            </w:pPr>
            <w:r w:rsidRPr="06BF8967">
              <w:rPr>
                <w:rFonts w:ascii="Segoe UI Symbol" w:eastAsia="Segoe UI Symbol" w:hAnsi="Segoe UI Symbol" w:cs="Segoe UI Symbol"/>
                <w:szCs w:val="24"/>
              </w:rPr>
              <w:t xml:space="preserve"> </w:t>
            </w:r>
          </w:p>
        </w:tc>
        <w:tc>
          <w:tcPr>
            <w:tcW w:w="7479" w:type="dxa"/>
            <w:tcBorders>
              <w:top w:val="single" w:sz="8" w:space="0" w:color="auto"/>
              <w:left w:val="single" w:sz="8" w:space="0" w:color="auto"/>
              <w:bottom w:val="single" w:sz="8" w:space="0" w:color="auto"/>
              <w:right w:val="single" w:sz="8" w:space="0" w:color="auto"/>
            </w:tcBorders>
            <w:tcMar>
              <w:left w:w="108" w:type="dxa"/>
              <w:right w:w="108" w:type="dxa"/>
            </w:tcMar>
          </w:tcPr>
          <w:p w14:paraId="386F3DE8" w14:textId="77777777" w:rsidR="00CB4627" w:rsidRDefault="00CB4627" w:rsidP="00621E65">
            <w:pPr>
              <w:spacing w:after="0"/>
            </w:pPr>
            <w:r w:rsidRPr="06BF8967">
              <w:rPr>
                <w:rFonts w:ascii="Segoe UI Symbol" w:eastAsia="Segoe UI Symbol" w:hAnsi="Segoe UI Symbol" w:cs="Segoe UI Symbol"/>
                <w:szCs w:val="24"/>
              </w:rPr>
              <w:t>The contractor shall avoid impacts on cultural heritage. When avoidance of impacts is not possible, the</w:t>
            </w:r>
            <w:r>
              <w:br/>
            </w:r>
            <w:r w:rsidRPr="06BF8967">
              <w:rPr>
                <w:rFonts w:ascii="Segoe UI Symbol" w:eastAsia="Segoe UI Symbol" w:hAnsi="Segoe UI Symbol" w:cs="Segoe UI Symbol"/>
                <w:szCs w:val="24"/>
              </w:rPr>
              <w:t xml:space="preserve"> contractor will identify and implement measures to address impacts on cultural heritage in accordance</w:t>
            </w:r>
            <w:r>
              <w:br/>
            </w:r>
            <w:r w:rsidRPr="06BF8967">
              <w:rPr>
                <w:rFonts w:ascii="Segoe UI Symbol" w:eastAsia="Segoe UI Symbol" w:hAnsi="Segoe UI Symbol" w:cs="Segoe UI Symbol"/>
                <w:szCs w:val="24"/>
              </w:rPr>
              <w:t xml:space="preserve"> with the mitigation hierarchy.</w:t>
            </w:r>
          </w:p>
          <w:p w14:paraId="1EA6BB49" w14:textId="77777777" w:rsidR="00CB4627" w:rsidRDefault="00CB4627" w:rsidP="00621E65">
            <w:pPr>
              <w:spacing w:before="240" w:after="120"/>
            </w:pPr>
            <w:r w:rsidRPr="06BF8967">
              <w:rPr>
                <w:rFonts w:ascii="Segoe UI Symbol" w:eastAsia="Segoe UI Symbol" w:hAnsi="Segoe UI Symbol" w:cs="Segoe UI Symbol"/>
                <w:szCs w:val="24"/>
              </w:rPr>
              <w:t xml:space="preserve">The Contractor shall incorporate the cultural heritage findings from the ESIA seamlessly into the CESMP. This entails utilizing the baseline </w:t>
            </w:r>
            <w:r w:rsidRPr="06BF8967">
              <w:rPr>
                <w:rFonts w:ascii="Segoe UI Symbol" w:eastAsia="Segoe UI Symbol" w:hAnsi="Segoe UI Symbol" w:cs="Segoe UI Symbol"/>
                <w:szCs w:val="24"/>
              </w:rPr>
              <w:lastRenderedPageBreak/>
              <w:t xml:space="preserve">information provided by the ESIA to guide decision-making during construction, implementing measures to mitigate potential impacts on cultural heritage, and engaging with local communities and experts for collaborative input.  </w:t>
            </w:r>
          </w:p>
          <w:p w14:paraId="7D6B965D" w14:textId="77777777" w:rsidR="00CB4627" w:rsidRDefault="00CB4627" w:rsidP="00621E65">
            <w:pPr>
              <w:spacing w:before="240"/>
            </w:pPr>
            <w:r w:rsidRPr="06BF8967">
              <w:rPr>
                <w:rFonts w:ascii="Segoe UI Symbol" w:eastAsia="Segoe UI Symbol" w:hAnsi="Segoe UI Symbol" w:cs="Segoe UI Symbol"/>
                <w:szCs w:val="24"/>
              </w:rPr>
              <w:t>The Contractor shall conduct meaningful engagement with local communities and relevant stakeholders wherever possible to gather comprehensive information on cultural heritage sites and practices including social cultural practices.</w:t>
            </w:r>
          </w:p>
          <w:p w14:paraId="23746C7E" w14:textId="77777777" w:rsidR="00CB4627" w:rsidRDefault="00CB4627" w:rsidP="00621E65">
            <w:pPr>
              <w:spacing w:before="240"/>
            </w:pPr>
            <w:r w:rsidRPr="06BF8967">
              <w:rPr>
                <w:rFonts w:ascii="Segoe UI Symbol" w:eastAsia="Segoe UI Symbol" w:hAnsi="Segoe UI Symbol" w:cs="Segoe UI Symbol"/>
                <w:szCs w:val="24"/>
              </w:rPr>
              <w:t xml:space="preserve">In the event of any unexpected discovery of cultural heritage artifacts or features during construction activities, the Contractor shall immediately report the same to the project environmental and social experts through the Project Manager. </w:t>
            </w:r>
          </w:p>
        </w:tc>
      </w:tr>
    </w:tbl>
    <w:p w14:paraId="666F13D7" w14:textId="77777777" w:rsidR="00B54F04" w:rsidRPr="00143E6E" w:rsidRDefault="00B54F04" w:rsidP="00B54F04">
      <w:pPr>
        <w:spacing w:after="120"/>
      </w:pPr>
      <w:r w:rsidRPr="06BF8967">
        <w:rPr>
          <w:rFonts w:ascii="Segoe UI Symbol" w:eastAsia="Segoe UI Symbol" w:hAnsi="Segoe UI Symbol" w:cs="Segoe UI Symbol"/>
          <w:b/>
          <w:bCs/>
          <w:i/>
          <w:iCs/>
          <w:szCs w:val="24"/>
        </w:rPr>
        <w:lastRenderedPageBreak/>
        <w:t>Management and Safety of Hazardous Materials</w:t>
      </w:r>
    </w:p>
    <w:p w14:paraId="4E591D0F" w14:textId="77777777" w:rsidR="00B54F04" w:rsidRPr="00143E6E" w:rsidRDefault="00B54F04" w:rsidP="00B54F04">
      <w:pPr>
        <w:spacing w:after="120"/>
      </w:pPr>
      <w:r w:rsidRPr="06BF8967">
        <w:rPr>
          <w:rFonts w:ascii="Segoe UI Symbol" w:eastAsia="Segoe UI Symbol" w:hAnsi="Segoe UI Symbol" w:cs="Segoe UI Symbol"/>
          <w:color w:val="000000" w:themeColor="text1"/>
          <w:szCs w:val="24"/>
        </w:rPr>
        <w:t xml:space="preserve">The Contractor shall avoid or minimize the potential for community exposure to hazardous materials and substances that may be released by the project. Where there is </w:t>
      </w:r>
      <w:proofErr w:type="gramStart"/>
      <w:r w:rsidRPr="06BF8967">
        <w:rPr>
          <w:rFonts w:ascii="Segoe UI Symbol" w:eastAsia="Segoe UI Symbol" w:hAnsi="Segoe UI Symbol" w:cs="Segoe UI Symbol"/>
          <w:color w:val="000000" w:themeColor="text1"/>
          <w:szCs w:val="24"/>
        </w:rPr>
        <w:t>a potential</w:t>
      </w:r>
      <w:proofErr w:type="gramEnd"/>
      <w:r w:rsidRPr="06BF8967">
        <w:rPr>
          <w:rFonts w:ascii="Segoe UI Symbol" w:eastAsia="Segoe UI Symbol" w:hAnsi="Segoe UI Symbol" w:cs="Segoe UI Symbol"/>
          <w:color w:val="000000" w:themeColor="text1"/>
          <w:szCs w:val="24"/>
        </w:rPr>
        <w:t xml:space="preserve"> for the public (including workers and their families) to be exposed to hazards, particularly those that may be life threatening, the Borrower will exercise special care to avoid or minimize their exposure by modifying, substituting, or eliminating the condition or material causing the potential hazards. Where hazardous materials are part of existing project infrastructure or components, the contractor will exercise due care during construction and implementation of the project, including decommissioning, to avoid exposure to the community. </w:t>
      </w:r>
    </w:p>
    <w:p w14:paraId="4BBCAF40" w14:textId="77777777" w:rsidR="00B54F04" w:rsidRPr="00143E6E" w:rsidRDefault="00B54F04" w:rsidP="00B54F04">
      <w:pPr>
        <w:spacing w:after="120"/>
      </w:pPr>
      <w:r w:rsidRPr="06BF8967">
        <w:rPr>
          <w:rFonts w:ascii="Segoe UI Symbol" w:eastAsia="Segoe UI Symbol" w:hAnsi="Segoe UI Symbol" w:cs="Segoe UI Symbol"/>
          <w:color w:val="000000" w:themeColor="text1"/>
          <w:szCs w:val="24"/>
        </w:rPr>
        <w:t>The Contractor shall implement measures and actions to control the safety of deliveries of hazardous materials, and of storage, transportation and disposal of hazardous materials and wastes, and will implement measures to avoid or control community exposure to such hazardous material.</w:t>
      </w:r>
    </w:p>
    <w:p w14:paraId="209C0C2F" w14:textId="77777777" w:rsidR="00B54F04" w:rsidRPr="00143E6E" w:rsidRDefault="00B54F04" w:rsidP="00B54F04">
      <w:pPr>
        <w:spacing w:after="120"/>
      </w:pPr>
      <w:r w:rsidRPr="06BF8967">
        <w:rPr>
          <w:rFonts w:ascii="Segoe UI Symbol" w:eastAsia="Segoe UI Symbol" w:hAnsi="Segoe UI Symbol" w:cs="Segoe UI Symbol"/>
          <w:b/>
          <w:bCs/>
          <w:i/>
          <w:iCs/>
          <w:szCs w:val="24"/>
        </w:rPr>
        <w:t>Resource Efficiency and Pollution Prevention and Management</w:t>
      </w:r>
    </w:p>
    <w:p w14:paraId="1D8C2A10" w14:textId="77777777" w:rsidR="00B54F04" w:rsidRPr="00143E6E" w:rsidRDefault="00B54F04" w:rsidP="002D6580">
      <w:pPr>
        <w:pStyle w:val="ListParagraph"/>
        <w:numPr>
          <w:ilvl w:val="0"/>
          <w:numId w:val="159"/>
        </w:numPr>
        <w:spacing w:after="0"/>
        <w:ind w:left="360" w:right="0"/>
        <w:jc w:val="both"/>
        <w:rPr>
          <w:rFonts w:ascii="Segoe UI Symbol" w:eastAsia="Segoe UI Symbol" w:hAnsi="Segoe UI Symbol" w:cs="Segoe UI Symbol"/>
          <w:b/>
          <w:bCs/>
          <w:i/>
          <w:iCs/>
          <w:szCs w:val="24"/>
        </w:rPr>
      </w:pPr>
      <w:r w:rsidRPr="06BF8967">
        <w:rPr>
          <w:rFonts w:ascii="Segoe UI Symbol" w:eastAsia="Segoe UI Symbol" w:hAnsi="Segoe UI Symbol" w:cs="Segoe UI Symbol"/>
          <w:b/>
          <w:bCs/>
          <w:i/>
          <w:iCs/>
          <w:szCs w:val="24"/>
        </w:rPr>
        <w:t>Resource efficiency</w:t>
      </w:r>
    </w:p>
    <w:p w14:paraId="25366A20" w14:textId="77777777" w:rsidR="00B54F04" w:rsidRPr="00143E6E" w:rsidRDefault="00B54F04" w:rsidP="00B54F04">
      <w:pPr>
        <w:spacing w:after="0"/>
      </w:pPr>
      <w:r w:rsidRPr="06BF8967">
        <w:rPr>
          <w:rFonts w:ascii="Segoe UI Symbol" w:eastAsia="Segoe UI Symbol" w:hAnsi="Segoe UI Symbol" w:cs="Segoe UI Symbol"/>
          <w:szCs w:val="24"/>
        </w:rPr>
        <w:t>The contractor shall evaluate and, if appropriate, implement financially feasible and cost-effective measures for improving efficiency in the project’s consumption of resources such as energy, water, raw materials, and other resources.</w:t>
      </w:r>
    </w:p>
    <w:p w14:paraId="33921DF3" w14:textId="77777777" w:rsidR="00B54F04" w:rsidRDefault="00B54F04" w:rsidP="00B54F04">
      <w:pPr>
        <w:spacing w:after="0"/>
        <w:jc w:val="left"/>
        <w:rPr>
          <w:rFonts w:ascii="Segoe UI Symbol" w:eastAsia="Segoe UI Symbol" w:hAnsi="Segoe UI Symbol" w:cs="Segoe UI Symbol"/>
          <w:i/>
          <w:iCs/>
          <w:szCs w:val="24"/>
        </w:rPr>
      </w:pPr>
      <w:r w:rsidRPr="06BF8967">
        <w:rPr>
          <w:rFonts w:ascii="Segoe UI Symbol" w:eastAsia="Segoe UI Symbol" w:hAnsi="Segoe UI Symbol" w:cs="Segoe UI Symbol"/>
          <w:i/>
          <w:iCs/>
          <w:szCs w:val="24"/>
        </w:rPr>
        <w:t>.</w:t>
      </w:r>
    </w:p>
    <w:p w14:paraId="49FD1046" w14:textId="77777777" w:rsidR="0067100F" w:rsidRPr="00143E6E" w:rsidRDefault="0067100F" w:rsidP="0067100F">
      <w:pPr>
        <w:spacing w:after="0"/>
        <w:jc w:val="left"/>
      </w:pPr>
    </w:p>
    <w:p w14:paraId="2B56E0A2" w14:textId="77777777" w:rsidR="0067100F" w:rsidRDefault="00B54F04" w:rsidP="00E7545B">
      <w:pPr>
        <w:spacing w:after="0"/>
        <w:ind w:right="0"/>
        <w:jc w:val="left"/>
      </w:pPr>
      <w:r w:rsidRPr="06BF8967">
        <w:rPr>
          <w:rFonts w:ascii="Segoe UI Symbol" w:eastAsia="Segoe UI Symbol" w:hAnsi="Segoe UI Symbol" w:cs="Segoe UI Symbol"/>
          <w:b/>
          <w:bCs/>
          <w:i/>
          <w:iCs/>
          <w:szCs w:val="24"/>
        </w:rPr>
        <w:t xml:space="preserve">Raw materials: </w:t>
      </w:r>
      <w:r>
        <w:br/>
      </w:r>
    </w:p>
    <w:p w14:paraId="36686C33" w14:textId="797F11FA" w:rsidR="0067100F" w:rsidRPr="00E7451A" w:rsidRDefault="00B54F04" w:rsidP="0067100F">
      <w:pPr>
        <w:spacing w:after="0"/>
        <w:ind w:right="0"/>
        <w:rPr>
          <w:rFonts w:ascii="Segoe UI Symbol" w:eastAsia="Segoe UI Symbol" w:hAnsi="Segoe UI Symbol" w:cs="Segoe UI Symbol"/>
          <w:color w:val="000000" w:themeColor="text1"/>
          <w:szCs w:val="24"/>
        </w:rPr>
      </w:pPr>
      <w:r w:rsidRPr="06BF8967">
        <w:rPr>
          <w:rFonts w:ascii="Segoe UI Symbol" w:eastAsia="Segoe UI Symbol" w:hAnsi="Segoe UI Symbol" w:cs="Segoe UI Symbol"/>
          <w:szCs w:val="24"/>
        </w:rPr>
        <w:lastRenderedPageBreak/>
        <w:t>The contractor shall implement measures to enhance the efficiency of raw material use. This includes designing the project to minimize the use of raw materials, using sustainable or recycled materials, implementing effective waste management strategies, and monitoring and documenting raw material use.</w:t>
      </w:r>
      <w:r>
        <w:br/>
      </w:r>
      <w:r>
        <w:br/>
      </w:r>
    </w:p>
    <w:p w14:paraId="487AA17D" w14:textId="77777777" w:rsidR="0067100F" w:rsidRDefault="0067100F" w:rsidP="0067100F">
      <w:pPr>
        <w:spacing w:after="0"/>
        <w:ind w:right="0"/>
        <w:rPr>
          <w:rFonts w:ascii="Segoe UI Symbol" w:eastAsia="Segoe UI Symbol" w:hAnsi="Segoe UI Symbol" w:cs="Segoe UI Symbol"/>
          <w:color w:val="000000" w:themeColor="text1"/>
          <w:szCs w:val="24"/>
        </w:rPr>
      </w:pPr>
      <w:r w:rsidRPr="00E7451A">
        <w:rPr>
          <w:rFonts w:ascii="Segoe UI Symbol" w:eastAsia="Segoe UI Symbol" w:hAnsi="Segoe UI Symbol" w:cs="Segoe UI Symbol"/>
          <w:color w:val="000000" w:themeColor="text1"/>
          <w:szCs w:val="24"/>
        </w:rPr>
        <w:t>The Contractor shall source all materials needed to construct the proposed project from the licensed suppliers, mines and /or quarries. In instances where materials are to be obtained from a new burrow area; the Contractor shall comply with relevant legislations</w:t>
      </w:r>
      <w:r>
        <w:rPr>
          <w:rFonts w:ascii="Segoe UI Symbol" w:eastAsia="Segoe UI Symbol" w:hAnsi="Segoe UI Symbol" w:cs="Segoe UI Symbol"/>
          <w:color w:val="000000" w:themeColor="text1"/>
          <w:szCs w:val="24"/>
        </w:rPr>
        <w:t xml:space="preserve"> including acquisition of the relevant certifications, permits and licensing, and preparation of rehabilitation and restoration plan (prior to use). </w:t>
      </w:r>
    </w:p>
    <w:p w14:paraId="0793C255" w14:textId="5F0D7887" w:rsidR="00B54F04" w:rsidRPr="004A0E83" w:rsidRDefault="00B54F04" w:rsidP="004A0E83">
      <w:pPr>
        <w:spacing w:after="0"/>
        <w:ind w:right="0"/>
        <w:rPr>
          <w:rFonts w:ascii="Segoe UI Symbol" w:eastAsia="Segoe UI Symbol" w:hAnsi="Segoe UI Symbol" w:cs="Segoe UI Symbol"/>
          <w:i/>
          <w:iCs/>
          <w:szCs w:val="24"/>
        </w:rPr>
      </w:pPr>
      <w:r>
        <w:br/>
      </w:r>
      <w:r w:rsidRPr="004A0E83">
        <w:rPr>
          <w:rFonts w:ascii="Segoe UI Symbol" w:eastAsia="Segoe UI Symbol" w:hAnsi="Segoe UI Symbol" w:cs="Segoe UI Symbol"/>
          <w:i/>
          <w:iCs/>
          <w:szCs w:val="24"/>
        </w:rPr>
        <w:t xml:space="preserve"> </w:t>
      </w:r>
    </w:p>
    <w:p w14:paraId="4A92DC31" w14:textId="77777777" w:rsidR="00B54F04" w:rsidRDefault="00B54F04" w:rsidP="002D6580">
      <w:pPr>
        <w:pStyle w:val="ListParagraph"/>
        <w:numPr>
          <w:ilvl w:val="0"/>
          <w:numId w:val="159"/>
        </w:numPr>
        <w:spacing w:after="0"/>
        <w:ind w:left="360" w:right="0"/>
        <w:jc w:val="both"/>
        <w:rPr>
          <w:rFonts w:ascii="Segoe UI Symbol" w:eastAsia="Segoe UI Symbol" w:hAnsi="Segoe UI Symbol" w:cs="Segoe UI Symbol"/>
          <w:i/>
          <w:iCs/>
          <w:szCs w:val="24"/>
        </w:rPr>
      </w:pPr>
      <w:r w:rsidRPr="06BF8967">
        <w:rPr>
          <w:rFonts w:ascii="Segoe UI Symbol" w:eastAsia="Segoe UI Symbol" w:hAnsi="Segoe UI Symbol" w:cs="Segoe UI Symbol"/>
          <w:b/>
          <w:bCs/>
          <w:i/>
          <w:iCs/>
          <w:szCs w:val="24"/>
        </w:rPr>
        <w:t>Pollution prevention and management (</w:t>
      </w:r>
      <w:r w:rsidRPr="06BF8967">
        <w:rPr>
          <w:rFonts w:ascii="Segoe UI Symbol" w:eastAsia="Segoe UI Symbol" w:hAnsi="Segoe UI Symbol" w:cs="Segoe UI Symbol"/>
          <w:i/>
          <w:iCs/>
          <w:szCs w:val="24"/>
        </w:rPr>
        <w:t>See also GCC Sub-Clause 22.9 and the table above)</w:t>
      </w:r>
    </w:p>
    <w:p w14:paraId="4AC4B71A" w14:textId="77777777" w:rsidR="0067100F" w:rsidRPr="004A0E83" w:rsidRDefault="0067100F" w:rsidP="004A0E83">
      <w:pPr>
        <w:spacing w:after="0"/>
        <w:ind w:right="0"/>
        <w:rPr>
          <w:rFonts w:ascii="Segoe UI Symbol" w:eastAsia="Segoe UI Symbol" w:hAnsi="Segoe UI Symbol" w:cs="Segoe UI Symbol"/>
          <w:i/>
          <w:iCs/>
          <w:szCs w:val="24"/>
        </w:rPr>
      </w:pPr>
    </w:p>
    <w:p w14:paraId="5616FCA9" w14:textId="77777777" w:rsidR="0067100F" w:rsidRPr="00E7545B" w:rsidRDefault="00B54F04" w:rsidP="0067100F">
      <w:pPr>
        <w:pStyle w:val="ListParagraph"/>
        <w:numPr>
          <w:ilvl w:val="0"/>
          <w:numId w:val="157"/>
        </w:numPr>
        <w:spacing w:after="0"/>
        <w:ind w:left="0" w:right="0" w:firstLine="360"/>
        <w:rPr>
          <w:rFonts w:ascii="Segoe UI Symbol" w:eastAsia="Segoe UI Symbol" w:hAnsi="Segoe UI Symbol" w:cs="Segoe UI Symbol"/>
          <w:szCs w:val="24"/>
        </w:rPr>
      </w:pPr>
      <w:r w:rsidRPr="06BF8967">
        <w:rPr>
          <w:rFonts w:ascii="Segoe UI Symbol" w:eastAsia="Segoe UI Symbol" w:hAnsi="Segoe UI Symbol" w:cs="Segoe UI Symbol"/>
          <w:b/>
          <w:bCs/>
          <w:i/>
          <w:iCs/>
          <w:szCs w:val="24"/>
        </w:rPr>
        <w:t xml:space="preserve">Management of air pollution: </w:t>
      </w:r>
      <w:r>
        <w:br/>
      </w:r>
    </w:p>
    <w:p w14:paraId="7F162F2B" w14:textId="22D5AF0F" w:rsidR="00B54F04" w:rsidRPr="00143E6E" w:rsidRDefault="00B54F04" w:rsidP="004A0E83">
      <w:pPr>
        <w:pStyle w:val="ListParagraph"/>
        <w:spacing w:after="0"/>
        <w:ind w:left="360" w:right="0"/>
        <w:jc w:val="both"/>
        <w:rPr>
          <w:rFonts w:ascii="Segoe UI Symbol" w:eastAsia="Segoe UI Symbol" w:hAnsi="Segoe UI Symbol" w:cs="Segoe UI Symbol"/>
          <w:szCs w:val="24"/>
        </w:rPr>
      </w:pPr>
      <w:r>
        <w:br/>
      </w:r>
      <w:r w:rsidRPr="06BF8967">
        <w:rPr>
          <w:rFonts w:ascii="Segoe UI Symbol" w:eastAsia="Segoe UI Symbol" w:hAnsi="Segoe UI Symbol" w:cs="Segoe UI Symbol"/>
          <w:szCs w:val="24"/>
        </w:rPr>
        <w:t>The contractor shall apply pollution prevention and control measures consistent with national legislation and standards, applicable international conventions, and internationally recognized standards and good practice, particularly the EHS Guidelines.</w:t>
      </w:r>
      <w:r>
        <w:br/>
      </w:r>
      <w:r>
        <w:br/>
      </w:r>
      <w:r w:rsidRPr="06BF8967">
        <w:rPr>
          <w:rFonts w:ascii="Segoe UI Symbol" w:eastAsia="Segoe UI Symbol" w:hAnsi="Segoe UI Symbol" w:cs="Segoe UI Symbol"/>
          <w:szCs w:val="24"/>
        </w:rPr>
        <w:t xml:space="preserve"> The Contractor shall guarantee that emissions of pollutants into the air from construction activities adhere to the limits stipulated by local environmental regulations. Specific limits for pollutants, including but not limited to particulate matter (PM), nitrogen oxides (NOx), sulfur dioxide (SO2), and volatile organic compounds (VOCs), shall be clearly defined. The Contractor is responsible for implementing measures and utilizing technologies that ensure compliance with these defined limits. Regular monitoring and reporting of emissions shall be conducted throughout the project to verify adherence to environmental regulations. This commitment underscores the importance of maintaining air quality standards and minimizing the environmental impact of construction activities. </w:t>
      </w:r>
      <w:r>
        <w:br/>
      </w:r>
      <w:r>
        <w:br/>
      </w:r>
      <w:r w:rsidRPr="06BF8967">
        <w:rPr>
          <w:rFonts w:ascii="Segoe UI Symbol" w:eastAsia="Segoe UI Symbol" w:hAnsi="Segoe UI Symbol" w:cs="Segoe UI Symbol"/>
          <w:szCs w:val="24"/>
        </w:rPr>
        <w:t xml:space="preserve"> </w:t>
      </w:r>
    </w:p>
    <w:p w14:paraId="4D22EDE0" w14:textId="77777777" w:rsidR="00DF390D" w:rsidRPr="00E7545B" w:rsidRDefault="00B54F04" w:rsidP="00DF390D">
      <w:pPr>
        <w:pStyle w:val="ListParagraph"/>
        <w:numPr>
          <w:ilvl w:val="0"/>
          <w:numId w:val="157"/>
        </w:numPr>
        <w:spacing w:after="0"/>
        <w:ind w:left="0" w:right="0" w:firstLine="360"/>
        <w:rPr>
          <w:rFonts w:ascii="Segoe UI Symbol" w:eastAsia="Segoe UI Symbol" w:hAnsi="Segoe UI Symbol" w:cs="Segoe UI Symbol"/>
          <w:szCs w:val="24"/>
        </w:rPr>
      </w:pPr>
      <w:r w:rsidRPr="06BF8967">
        <w:rPr>
          <w:rFonts w:ascii="Segoe UI Symbol" w:eastAsia="Segoe UI Symbol" w:hAnsi="Segoe UI Symbol" w:cs="Segoe UI Symbol"/>
          <w:b/>
          <w:bCs/>
          <w:i/>
          <w:iCs/>
          <w:szCs w:val="24"/>
        </w:rPr>
        <w:t xml:space="preserve">Management of hazardous and nonhazardous wastes: </w:t>
      </w:r>
      <w:r>
        <w:br/>
      </w:r>
    </w:p>
    <w:p w14:paraId="111C8FFE" w14:textId="50E71BD0" w:rsidR="00B54F04" w:rsidRPr="00143E6E" w:rsidRDefault="00B54F04" w:rsidP="004A0E83">
      <w:pPr>
        <w:pStyle w:val="ListParagraph"/>
        <w:spacing w:after="0"/>
        <w:ind w:left="360" w:right="0"/>
        <w:jc w:val="both"/>
        <w:rPr>
          <w:rFonts w:ascii="Segoe UI Symbol" w:eastAsia="Segoe UI Symbol" w:hAnsi="Segoe UI Symbol" w:cs="Segoe UI Symbol"/>
          <w:szCs w:val="24"/>
        </w:rPr>
      </w:pPr>
      <w:r>
        <w:br/>
      </w:r>
      <w:r w:rsidRPr="06BF8967">
        <w:rPr>
          <w:rFonts w:ascii="Segoe UI Symbol" w:eastAsia="Segoe UI Symbol" w:hAnsi="Segoe UI Symbol" w:cs="Segoe UI Symbol"/>
          <w:szCs w:val="24"/>
        </w:rPr>
        <w:t xml:space="preserve">The Contractor shall determine the potential hazardous materials to be used or </w:t>
      </w:r>
      <w:r w:rsidRPr="06BF8967">
        <w:rPr>
          <w:rFonts w:ascii="Segoe UI Symbol" w:eastAsia="Segoe UI Symbol" w:hAnsi="Segoe UI Symbol" w:cs="Segoe UI Symbol"/>
          <w:szCs w:val="24"/>
        </w:rPr>
        <w:lastRenderedPageBreak/>
        <w:t>generated throughout the lifecycle of the project and consider alternatives that use or generate less hazardous materials. The contractor shall not manufacture, trade, donate or use any chemicals that are banned or subject to phase-out by international treaties, including ozone-depleting substances and persistent organic pollutants.</w:t>
      </w:r>
      <w:r>
        <w:br/>
      </w:r>
      <w:r>
        <w:br/>
      </w:r>
      <w:r w:rsidRPr="06BF8967">
        <w:rPr>
          <w:rFonts w:ascii="Segoe UI Symbol" w:eastAsia="Segoe UI Symbol" w:hAnsi="Segoe UI Symbol" w:cs="Segoe UI Symbol"/>
          <w:szCs w:val="24"/>
        </w:rPr>
        <w:t xml:space="preserve"> </w:t>
      </w:r>
    </w:p>
    <w:p w14:paraId="525CB438" w14:textId="77777777" w:rsidR="00DF390D" w:rsidRPr="00E7545B" w:rsidRDefault="00B54F04" w:rsidP="002D6580">
      <w:pPr>
        <w:pStyle w:val="ListParagraph"/>
        <w:numPr>
          <w:ilvl w:val="0"/>
          <w:numId w:val="157"/>
        </w:numPr>
        <w:spacing w:after="0"/>
        <w:ind w:right="0"/>
        <w:rPr>
          <w:rFonts w:ascii="Segoe UI Symbol" w:eastAsia="Segoe UI Symbol" w:hAnsi="Segoe UI Symbol" w:cs="Segoe UI Symbol"/>
          <w:szCs w:val="24"/>
        </w:rPr>
      </w:pPr>
      <w:r w:rsidRPr="06BF8967">
        <w:rPr>
          <w:rFonts w:ascii="Segoe UI Symbol" w:eastAsia="Segoe UI Symbol" w:hAnsi="Segoe UI Symbol" w:cs="Segoe UI Symbol"/>
          <w:b/>
          <w:bCs/>
          <w:i/>
          <w:iCs/>
          <w:szCs w:val="24"/>
        </w:rPr>
        <w:t xml:space="preserve">Management of chemicals and hazardous materials: </w:t>
      </w:r>
    </w:p>
    <w:p w14:paraId="0FCCB10F" w14:textId="0E01E8D4" w:rsidR="00B54F04" w:rsidRPr="00143E6E" w:rsidRDefault="00B54F04" w:rsidP="004A0E83">
      <w:pPr>
        <w:pStyle w:val="ListParagraph"/>
        <w:spacing w:after="0"/>
        <w:ind w:left="360" w:right="0"/>
        <w:jc w:val="both"/>
        <w:rPr>
          <w:rFonts w:ascii="Segoe UI Symbol" w:eastAsia="Segoe UI Symbol" w:hAnsi="Segoe UI Symbol" w:cs="Segoe UI Symbol"/>
          <w:szCs w:val="24"/>
        </w:rPr>
      </w:pPr>
      <w:r>
        <w:br/>
      </w:r>
      <w:r w:rsidRPr="06BF8967">
        <w:rPr>
          <w:rFonts w:ascii="Segoe UI Symbol" w:eastAsia="Segoe UI Symbol" w:hAnsi="Segoe UI Symbol" w:cs="Segoe UI Symbol"/>
          <w:szCs w:val="24"/>
        </w:rPr>
        <w:t xml:space="preserve">The Contractor shall avoid or minimize the potential for community exposure to hazardous materials and substances that may be released by the project. Where there is </w:t>
      </w:r>
      <w:proofErr w:type="gramStart"/>
      <w:r w:rsidRPr="06BF8967">
        <w:rPr>
          <w:rFonts w:ascii="Segoe UI Symbol" w:eastAsia="Segoe UI Symbol" w:hAnsi="Segoe UI Symbol" w:cs="Segoe UI Symbol"/>
          <w:szCs w:val="24"/>
        </w:rPr>
        <w:t>a potential</w:t>
      </w:r>
      <w:proofErr w:type="gramEnd"/>
      <w:r w:rsidRPr="06BF8967">
        <w:rPr>
          <w:rFonts w:ascii="Segoe UI Symbol" w:eastAsia="Segoe UI Symbol" w:hAnsi="Segoe UI Symbol" w:cs="Segoe UI Symbol"/>
          <w:szCs w:val="24"/>
        </w:rPr>
        <w:t xml:space="preserve"> for the public (including workers and their families) to be exposed to hazards, particularly those that may be life threatening, the Borrower will exercise special care to avoid or minimize their exposure by modifying, substituting, or eliminating the condition or material causing the potential hazards. Where hazardous materials are part of existing project infrastructure or components, the contractor will exercise due care during construction and implementation of the project, including decommissioning, to avoid exposure to the community. </w:t>
      </w:r>
      <w:r>
        <w:br/>
      </w:r>
      <w:r>
        <w:br/>
      </w:r>
      <w:r w:rsidRPr="06BF8967">
        <w:rPr>
          <w:rFonts w:ascii="Segoe UI Symbol" w:eastAsia="Segoe UI Symbol" w:hAnsi="Segoe UI Symbol" w:cs="Segoe UI Symbol"/>
          <w:szCs w:val="24"/>
        </w:rPr>
        <w:t xml:space="preserve"> </w:t>
      </w:r>
      <w:r>
        <w:br/>
      </w:r>
      <w:r>
        <w:br/>
      </w:r>
      <w:r w:rsidRPr="06BF8967">
        <w:rPr>
          <w:rFonts w:ascii="Segoe UI Symbol" w:eastAsia="Segoe UI Symbol" w:hAnsi="Segoe UI Symbol" w:cs="Segoe UI Symbol"/>
          <w:szCs w:val="24"/>
        </w:rPr>
        <w:t xml:space="preserve">The Contractor shall implement measures and actions to control the safety of deliveries of hazardous materials, and of storage, transportation and disposal of hazardous materials and wastes, and will implement measures to avoid or control community exposure to such hazardous material. </w:t>
      </w:r>
      <w:r>
        <w:br/>
      </w:r>
      <w:r>
        <w:br/>
      </w:r>
      <w:r w:rsidRPr="06BF8967">
        <w:rPr>
          <w:rFonts w:ascii="Segoe UI Symbol" w:eastAsia="Segoe UI Symbol" w:hAnsi="Segoe UI Symbol" w:cs="Segoe UI Symbol"/>
          <w:szCs w:val="24"/>
        </w:rPr>
        <w:t xml:space="preserve"> </w:t>
      </w:r>
    </w:p>
    <w:p w14:paraId="263729D0" w14:textId="77777777" w:rsidR="00DF390D" w:rsidRPr="00E7545B" w:rsidRDefault="00B54F04" w:rsidP="002D6580">
      <w:pPr>
        <w:pStyle w:val="ListParagraph"/>
        <w:numPr>
          <w:ilvl w:val="0"/>
          <w:numId w:val="157"/>
        </w:numPr>
        <w:spacing w:after="0"/>
        <w:ind w:right="0"/>
        <w:rPr>
          <w:rFonts w:ascii="Segoe UI Symbol" w:eastAsia="Segoe UI Symbol" w:hAnsi="Segoe UI Symbol" w:cs="Segoe UI Symbol"/>
          <w:i/>
          <w:iCs/>
          <w:szCs w:val="24"/>
        </w:rPr>
      </w:pPr>
      <w:r w:rsidRPr="06BF8967">
        <w:rPr>
          <w:rFonts w:ascii="Segoe UI Symbol" w:eastAsia="Segoe UI Symbol" w:hAnsi="Segoe UI Symbol" w:cs="Segoe UI Symbol"/>
          <w:b/>
          <w:bCs/>
          <w:i/>
          <w:iCs/>
          <w:szCs w:val="24"/>
        </w:rPr>
        <w:t>Biodiversity, renewable resources, and ecosystem services</w:t>
      </w:r>
    </w:p>
    <w:p w14:paraId="3AB13F40" w14:textId="7A4DD146" w:rsidR="00B54F04" w:rsidRPr="00143E6E" w:rsidRDefault="00B54F04" w:rsidP="004A0E83">
      <w:pPr>
        <w:pStyle w:val="ListParagraph"/>
        <w:spacing w:after="0"/>
        <w:ind w:left="360" w:right="0"/>
        <w:jc w:val="both"/>
        <w:rPr>
          <w:rFonts w:ascii="Segoe UI Symbol" w:eastAsia="Segoe UI Symbol" w:hAnsi="Segoe UI Symbol" w:cs="Segoe UI Symbol"/>
          <w:i/>
          <w:iCs/>
          <w:szCs w:val="24"/>
        </w:rPr>
      </w:pPr>
      <w:r>
        <w:br/>
      </w:r>
      <w:r>
        <w:br/>
      </w:r>
      <w:r w:rsidRPr="06BF8967">
        <w:rPr>
          <w:rFonts w:ascii="Segoe UI Symbol" w:eastAsia="Segoe UI Symbol" w:hAnsi="Segoe UI Symbol" w:cs="Segoe UI Symbol"/>
          <w:szCs w:val="24"/>
        </w:rPr>
        <w:t xml:space="preserve">The contractor shall take all necessary steps to protect and enhance biodiversity in and around the construction sites, prioritize the use of renewable resources wherever possible. This includes using renewable materials and energy sources in the construction process and </w:t>
      </w:r>
      <w:proofErr w:type="gramStart"/>
      <w:r w:rsidRPr="06BF8967">
        <w:rPr>
          <w:rFonts w:ascii="Segoe UI Symbol" w:eastAsia="Segoe UI Symbol" w:hAnsi="Segoe UI Symbol" w:cs="Segoe UI Symbol"/>
          <w:szCs w:val="24"/>
        </w:rPr>
        <w:t>take into account</w:t>
      </w:r>
      <w:proofErr w:type="gramEnd"/>
      <w:r w:rsidRPr="06BF8967">
        <w:rPr>
          <w:rFonts w:ascii="Segoe UI Symbol" w:eastAsia="Segoe UI Symbol" w:hAnsi="Segoe UI Symbol" w:cs="Segoe UI Symbol"/>
          <w:szCs w:val="24"/>
        </w:rPr>
        <w:t xml:space="preserve"> the value of ecosystem services when planning and implementing the project. This includes avoiding negative impacts on ecosystem services and implementing measures to enhance these services where possible. </w:t>
      </w:r>
      <w:r>
        <w:br/>
      </w:r>
      <w:r>
        <w:br/>
      </w:r>
      <w:r w:rsidRPr="06BF8967">
        <w:rPr>
          <w:rFonts w:ascii="Segoe UI Symbol" w:eastAsia="Segoe UI Symbol" w:hAnsi="Segoe UI Symbol" w:cs="Segoe UI Symbol"/>
          <w:i/>
          <w:iCs/>
          <w:szCs w:val="24"/>
        </w:rPr>
        <w:t xml:space="preserve"> </w:t>
      </w:r>
    </w:p>
    <w:p w14:paraId="3CD459EF" w14:textId="77777777" w:rsidR="00B54F04" w:rsidRPr="00143E6E" w:rsidRDefault="00B54F04" w:rsidP="002D6580">
      <w:pPr>
        <w:pStyle w:val="ListParagraph"/>
        <w:numPr>
          <w:ilvl w:val="0"/>
          <w:numId w:val="159"/>
        </w:numPr>
        <w:spacing w:after="0"/>
        <w:ind w:left="360" w:right="0"/>
        <w:jc w:val="both"/>
        <w:rPr>
          <w:rFonts w:ascii="Segoe UI Symbol" w:eastAsia="Segoe UI Symbol" w:hAnsi="Segoe UI Symbol" w:cs="Segoe UI Symbol"/>
          <w:b/>
          <w:bCs/>
          <w:i/>
          <w:iCs/>
          <w:szCs w:val="24"/>
        </w:rPr>
      </w:pPr>
      <w:r w:rsidRPr="06BF8967">
        <w:rPr>
          <w:rFonts w:ascii="Segoe UI Symbol" w:eastAsia="Segoe UI Symbol" w:hAnsi="Segoe UI Symbol" w:cs="Segoe UI Symbol"/>
          <w:b/>
          <w:bCs/>
          <w:i/>
          <w:iCs/>
          <w:szCs w:val="24"/>
        </w:rPr>
        <w:lastRenderedPageBreak/>
        <w:t>Road Safety</w:t>
      </w:r>
    </w:p>
    <w:p w14:paraId="398AFDF1" w14:textId="77777777" w:rsidR="00B54F04" w:rsidRPr="00143E6E" w:rsidRDefault="00B54F04" w:rsidP="00B54F04">
      <w:pPr>
        <w:spacing w:before="120" w:after="120"/>
      </w:pPr>
      <w:r w:rsidRPr="06BF8967">
        <w:rPr>
          <w:rFonts w:ascii="Segoe UI Symbol" w:eastAsia="Segoe UI Symbol" w:hAnsi="Segoe UI Symbol" w:cs="Segoe UI Symbol"/>
          <w:szCs w:val="24"/>
        </w:rPr>
        <w:t>The contractor shall implement measures to enhance road safety on the construction site. This includes providing safety training, organizing the site to allow safe movement of vehicles and pedestrians, increasing worker and worksite visibility, controlling traffic, ensuring the use of safety equipment, and having emergency and first aid plans in place.</w:t>
      </w:r>
    </w:p>
    <w:p w14:paraId="243CD168" w14:textId="77777777" w:rsidR="00B54F04" w:rsidRPr="00143E6E" w:rsidRDefault="00B54F04" w:rsidP="002D6580">
      <w:pPr>
        <w:pStyle w:val="ListParagraph"/>
        <w:numPr>
          <w:ilvl w:val="0"/>
          <w:numId w:val="159"/>
        </w:numPr>
        <w:spacing w:after="0"/>
        <w:ind w:left="360" w:right="0"/>
        <w:jc w:val="both"/>
        <w:rPr>
          <w:rFonts w:ascii="Segoe UI Symbol" w:eastAsia="Segoe UI Symbol" w:hAnsi="Segoe UI Symbol" w:cs="Segoe UI Symbol"/>
          <w:b/>
          <w:bCs/>
          <w:i/>
          <w:iCs/>
          <w:szCs w:val="24"/>
        </w:rPr>
      </w:pPr>
      <w:r w:rsidRPr="06BF8967">
        <w:rPr>
          <w:rFonts w:ascii="Segoe UI Symbol" w:eastAsia="Segoe UI Symbol" w:hAnsi="Segoe UI Symbol" w:cs="Segoe UI Symbol"/>
          <w:b/>
          <w:bCs/>
          <w:i/>
          <w:iCs/>
          <w:szCs w:val="24"/>
        </w:rPr>
        <w:t>Noise and vibration levels</w:t>
      </w:r>
    </w:p>
    <w:p w14:paraId="4C3A47DD" w14:textId="77777777" w:rsidR="00B54F04" w:rsidRPr="00143E6E" w:rsidRDefault="00B54F04" w:rsidP="00B54F04">
      <w:pPr>
        <w:spacing w:before="120" w:after="120"/>
      </w:pPr>
      <w:r w:rsidRPr="06BF8967">
        <w:rPr>
          <w:rFonts w:ascii="Segoe UI Symbol" w:eastAsia="Segoe UI Symbol" w:hAnsi="Segoe UI Symbol" w:cs="Segoe UI Symbol"/>
          <w:szCs w:val="24"/>
        </w:rPr>
        <w:t>The Contractor shall be required to adhere to permissible noise levels as defined by local regulations, with specific limits for both daytime and nighttime operations. Additionally, the Contractor shall explicitly address measures for mitigating noise pollution, including those related to excessive vibrations resulting from activities such as blasting.</w:t>
      </w:r>
    </w:p>
    <w:p w14:paraId="72E3D541" w14:textId="77777777" w:rsidR="00B54F04" w:rsidRPr="00143E6E" w:rsidRDefault="00B54F04" w:rsidP="002D6580">
      <w:pPr>
        <w:pStyle w:val="ListParagraph"/>
        <w:numPr>
          <w:ilvl w:val="0"/>
          <w:numId w:val="159"/>
        </w:numPr>
        <w:spacing w:after="0"/>
        <w:ind w:left="360" w:right="0"/>
        <w:jc w:val="both"/>
        <w:rPr>
          <w:rFonts w:ascii="Segoe UI Symbol" w:eastAsia="Segoe UI Symbol" w:hAnsi="Segoe UI Symbol" w:cs="Segoe UI Symbol"/>
          <w:b/>
          <w:bCs/>
          <w:i/>
          <w:iCs/>
          <w:szCs w:val="24"/>
        </w:rPr>
      </w:pPr>
      <w:r w:rsidRPr="06BF8967">
        <w:rPr>
          <w:rFonts w:ascii="Segoe UI Symbol" w:eastAsia="Segoe UI Symbol" w:hAnsi="Segoe UI Symbol" w:cs="Segoe UI Symbol"/>
          <w:b/>
          <w:bCs/>
          <w:i/>
          <w:iCs/>
          <w:szCs w:val="24"/>
        </w:rPr>
        <w:t xml:space="preserve">Payment for E&amp;S Obligations and Requirements </w:t>
      </w:r>
    </w:p>
    <w:p w14:paraId="29791500" w14:textId="77777777" w:rsidR="00B54F04" w:rsidRPr="00143E6E" w:rsidRDefault="00B54F04" w:rsidP="00B54F04">
      <w:pPr>
        <w:spacing w:after="0"/>
      </w:pPr>
      <w:r w:rsidRPr="06BF8967">
        <w:rPr>
          <w:rFonts w:ascii="Segoe UI Symbol" w:eastAsia="Segoe UI Symbol" w:hAnsi="Segoe UI Symbol" w:cs="Segoe UI Symbol"/>
          <w:szCs w:val="24"/>
        </w:rPr>
        <w:t>The Contractor will ensure that the</w:t>
      </w:r>
      <w:r w:rsidRPr="06BF8967">
        <w:rPr>
          <w:rFonts w:ascii="Segoe UI Symbol" w:eastAsia="Segoe UI Symbol" w:hAnsi="Segoe UI Symbol" w:cs="Segoe UI Symbol"/>
          <w:b/>
          <w:bCs/>
          <w:szCs w:val="24"/>
        </w:rPr>
        <w:t xml:space="preserve"> </w:t>
      </w:r>
      <w:r w:rsidRPr="06BF8967">
        <w:rPr>
          <w:rFonts w:ascii="Segoe UI Symbol" w:eastAsia="Segoe UI Symbol" w:hAnsi="Segoe UI Symbol" w:cs="Segoe UI Symbol"/>
          <w:szCs w:val="24"/>
        </w:rPr>
        <w:t>cost the delivery of the ES requirements</w:t>
      </w:r>
      <w:r w:rsidRPr="06BF8967">
        <w:rPr>
          <w:rFonts w:ascii="Segoe UI Symbol" w:eastAsia="Segoe UI Symbol" w:hAnsi="Segoe UI Symbol" w:cs="Segoe UI Symbol"/>
          <w:b/>
          <w:bCs/>
          <w:szCs w:val="24"/>
        </w:rPr>
        <w:t xml:space="preserve"> </w:t>
      </w:r>
      <w:r w:rsidRPr="06BF8967">
        <w:rPr>
          <w:rFonts w:ascii="Segoe UI Symbol" w:eastAsia="Segoe UI Symbol" w:hAnsi="Segoe UI Symbol" w:cs="Segoe UI Symbol"/>
          <w:szCs w:val="24"/>
        </w:rPr>
        <w:t>outlined in this bid document as well as the project ESMP and C-ESMP is covered. The payment for the delivery of ES requirements shall be a subsidiary obligation of the Contractor</w:t>
      </w:r>
      <w:r w:rsidRPr="06BF8967">
        <w:rPr>
          <w:rFonts w:ascii="Segoe UI Symbol" w:eastAsia="Segoe UI Symbol" w:hAnsi="Segoe UI Symbol" w:cs="Segoe UI Symbol"/>
          <w:b/>
          <w:bCs/>
          <w:szCs w:val="24"/>
        </w:rPr>
        <w:t>.</w:t>
      </w:r>
    </w:p>
    <w:p w14:paraId="25277A8B" w14:textId="77777777" w:rsidR="00B54F04" w:rsidRPr="00143E6E" w:rsidRDefault="00B54F04" w:rsidP="00B54F04">
      <w:pPr>
        <w:spacing w:after="0"/>
      </w:pPr>
      <w:r w:rsidRPr="06BF8967">
        <w:rPr>
          <w:rFonts w:ascii="Segoe UI Symbol" w:eastAsia="Segoe UI Symbol" w:hAnsi="Segoe UI Symbol" w:cs="Segoe UI Symbol"/>
          <w:szCs w:val="24"/>
        </w:rPr>
        <w:t xml:space="preserve"> </w:t>
      </w:r>
    </w:p>
    <w:p w14:paraId="7694DC4B" w14:textId="77777777" w:rsidR="00B54F04" w:rsidRPr="00143E6E" w:rsidRDefault="00B54F04" w:rsidP="002D6580">
      <w:pPr>
        <w:pStyle w:val="ListParagraph"/>
        <w:numPr>
          <w:ilvl w:val="0"/>
          <w:numId w:val="159"/>
        </w:numPr>
        <w:spacing w:after="0"/>
        <w:ind w:left="360" w:right="0"/>
        <w:jc w:val="both"/>
        <w:rPr>
          <w:rFonts w:ascii="Segoe UI Symbol" w:eastAsia="Segoe UI Symbol" w:hAnsi="Segoe UI Symbol" w:cs="Segoe UI Symbol"/>
          <w:b/>
          <w:bCs/>
          <w:szCs w:val="24"/>
        </w:rPr>
      </w:pPr>
      <w:r w:rsidRPr="06BF8967">
        <w:rPr>
          <w:rFonts w:ascii="Segoe UI Symbol" w:eastAsia="Segoe UI Symbol" w:hAnsi="Segoe UI Symbol" w:cs="Segoe UI Symbol"/>
          <w:b/>
          <w:bCs/>
          <w:szCs w:val="24"/>
        </w:rPr>
        <w:t>Reporting On E&amp;S</w:t>
      </w:r>
    </w:p>
    <w:p w14:paraId="2DEE5911" w14:textId="6955420B" w:rsidR="00B54F04" w:rsidRPr="00143E6E" w:rsidRDefault="00DF390D" w:rsidP="00B54F04">
      <w:pPr>
        <w:spacing w:before="120" w:after="120"/>
        <w:ind w:right="-72"/>
      </w:pPr>
      <w:r w:rsidRPr="00DF390D">
        <w:rPr>
          <w:rFonts w:ascii="Segoe UI Symbol" w:eastAsia="Segoe UI Symbol" w:hAnsi="Segoe UI Symbol" w:cs="Segoe UI Symbol"/>
          <w:szCs w:val="24"/>
        </w:rPr>
        <w:t xml:space="preserve">The Contractor shall undertake daily site inspections to ensure proper implementation of measures, address problematic conditions, and anticipate and mitigate significant negative impacts. A monthly Environmental, Social, Health &amp; Safety activity report will summarize all ESHS initiatives implemented in relation to the execution of the Works during the reporting period to the Project Manager monthly. The Monthly Report should cover at minimum the executive summaries, construction activities, monitoring results, interpretations, graphical representations, status of mitigation measures, corrective and preventive actions, action on recommendations, summary of complaints, investigation results, and future key issues and supporting </w:t>
      </w:r>
      <w:proofErr w:type="gramStart"/>
      <w:r w:rsidRPr="00DF390D">
        <w:rPr>
          <w:rFonts w:ascii="Segoe UI Symbol" w:eastAsia="Segoe UI Symbol" w:hAnsi="Segoe UI Symbol" w:cs="Segoe UI Symbol"/>
          <w:szCs w:val="24"/>
        </w:rPr>
        <w:t>evidences</w:t>
      </w:r>
      <w:proofErr w:type="gramEnd"/>
      <w:r w:rsidRPr="00DF390D">
        <w:rPr>
          <w:rFonts w:ascii="Segoe UI Symbol" w:eastAsia="Segoe UI Symbol" w:hAnsi="Segoe UI Symbol" w:cs="Segoe UI Symbol"/>
          <w:szCs w:val="24"/>
        </w:rPr>
        <w:t xml:space="preserve"> of the various activities. The report will cover at minimum the Environmental and Social (ES) metrics set out in Appendix </w:t>
      </w:r>
      <w:proofErr w:type="spellStart"/>
      <w:proofErr w:type="gramStart"/>
      <w:r w:rsidRPr="00DF390D">
        <w:rPr>
          <w:rFonts w:ascii="Segoe UI Symbol" w:eastAsia="Segoe UI Symbol" w:hAnsi="Segoe UI Symbol" w:cs="Segoe UI Symbol"/>
          <w:szCs w:val="24"/>
        </w:rPr>
        <w:t>C.</w:t>
      </w:r>
      <w:r w:rsidR="00B54F04" w:rsidRPr="06BF8967">
        <w:rPr>
          <w:rFonts w:ascii="Segoe UI Symbol" w:eastAsia="Segoe UI Symbol" w:hAnsi="Segoe UI Symbol" w:cs="Segoe UI Symbol"/>
          <w:szCs w:val="24"/>
        </w:rPr>
        <w:t>Within</w:t>
      </w:r>
      <w:proofErr w:type="spellEnd"/>
      <w:proofErr w:type="gramEnd"/>
      <w:r w:rsidR="00B54F04" w:rsidRPr="06BF8967">
        <w:rPr>
          <w:rFonts w:ascii="Segoe UI Symbol" w:eastAsia="Segoe UI Symbol" w:hAnsi="Segoe UI Symbol" w:cs="Segoe UI Symbol"/>
          <w:szCs w:val="24"/>
        </w:rPr>
        <w:t xml:space="preserve"> 6 weeks after completing construction works, the Contractor shall submit the Final Environmental and Social Monitoring Report. These reports will include construction activity descriptions, overall monitoring results, graphical representations, and lessons learned, and metrics set out in Appendix C.</w:t>
      </w:r>
    </w:p>
    <w:p w14:paraId="2A9DE46A" w14:textId="77777777" w:rsidR="007A0470" w:rsidRDefault="007A0470" w:rsidP="007A0470">
      <w:pPr>
        <w:pStyle w:val="Heading2"/>
        <w:spacing w:line="276" w:lineRule="auto"/>
        <w:rPr>
          <w:rFonts w:ascii="Georgia" w:hAnsi="Georgia"/>
          <w:b w:val="0"/>
          <w:bCs/>
          <w:sz w:val="20"/>
        </w:rPr>
      </w:pPr>
      <w:bookmarkStart w:id="865" w:name="_Toc198042242"/>
      <w:r w:rsidRPr="00E96BA3">
        <w:rPr>
          <w:rFonts w:ascii="Georgia" w:hAnsi="Georgia"/>
          <w:bCs/>
          <w:sz w:val="20"/>
        </w:rPr>
        <w:t xml:space="preserve">Environmental Safeguards </w:t>
      </w:r>
      <w:proofErr w:type="spellStart"/>
      <w:r w:rsidRPr="00E96BA3">
        <w:rPr>
          <w:rFonts w:ascii="Georgia" w:hAnsi="Georgia"/>
          <w:bCs/>
          <w:sz w:val="20"/>
        </w:rPr>
        <w:t>Equipments</w:t>
      </w:r>
      <w:proofErr w:type="spellEnd"/>
      <w:r w:rsidRPr="00E96BA3">
        <w:rPr>
          <w:rFonts w:ascii="Georgia" w:hAnsi="Georgia"/>
          <w:bCs/>
          <w:sz w:val="20"/>
        </w:rPr>
        <w:t xml:space="preserve"> Requirements</w:t>
      </w:r>
      <w:bookmarkEnd w:id="865"/>
    </w:p>
    <w:tbl>
      <w:tblPr>
        <w:tblStyle w:val="TableGrid2"/>
        <w:tblW w:w="0" w:type="auto"/>
        <w:tblLook w:val="04A0" w:firstRow="1" w:lastRow="0" w:firstColumn="1" w:lastColumn="0" w:noHBand="0" w:noVBand="1"/>
      </w:tblPr>
      <w:tblGrid>
        <w:gridCol w:w="474"/>
        <w:gridCol w:w="2483"/>
        <w:gridCol w:w="3402"/>
        <w:gridCol w:w="1587"/>
      </w:tblGrid>
      <w:tr w:rsidR="007A0470" w:rsidRPr="007A0470" w14:paraId="42070EA8" w14:textId="77777777" w:rsidTr="009D0EFB">
        <w:tc>
          <w:tcPr>
            <w:tcW w:w="474" w:type="dxa"/>
          </w:tcPr>
          <w:p w14:paraId="314B81FE" w14:textId="77777777" w:rsidR="007A0470" w:rsidRPr="007A0470" w:rsidRDefault="007A0470" w:rsidP="007A0470">
            <w:pPr>
              <w:rPr>
                <w:rFonts w:ascii="Book Antiqua" w:hAnsi="Book Antiqua"/>
                <w:b/>
                <w:bCs/>
                <w:sz w:val="18"/>
                <w:szCs w:val="18"/>
              </w:rPr>
            </w:pPr>
          </w:p>
        </w:tc>
        <w:tc>
          <w:tcPr>
            <w:tcW w:w="2483" w:type="dxa"/>
          </w:tcPr>
          <w:p w14:paraId="38C6B80D" w14:textId="77777777" w:rsidR="007A0470" w:rsidRPr="007A0470" w:rsidRDefault="007A0470" w:rsidP="007A0470">
            <w:pPr>
              <w:rPr>
                <w:rFonts w:ascii="Book Antiqua" w:hAnsi="Book Antiqua"/>
                <w:b/>
                <w:bCs/>
                <w:sz w:val="18"/>
                <w:szCs w:val="18"/>
              </w:rPr>
            </w:pPr>
            <w:r w:rsidRPr="007A0470">
              <w:rPr>
                <w:rFonts w:ascii="Book Antiqua" w:hAnsi="Book Antiqua"/>
                <w:b/>
                <w:bCs/>
                <w:sz w:val="18"/>
                <w:szCs w:val="18"/>
              </w:rPr>
              <w:t>Equipment</w:t>
            </w:r>
          </w:p>
        </w:tc>
        <w:tc>
          <w:tcPr>
            <w:tcW w:w="3402" w:type="dxa"/>
          </w:tcPr>
          <w:p w14:paraId="3A8FAF34" w14:textId="77777777" w:rsidR="007A0470" w:rsidRPr="007A0470" w:rsidRDefault="007A0470" w:rsidP="007A0470">
            <w:pPr>
              <w:rPr>
                <w:rFonts w:ascii="Book Antiqua" w:hAnsi="Book Antiqua"/>
                <w:b/>
                <w:bCs/>
                <w:sz w:val="18"/>
                <w:szCs w:val="18"/>
              </w:rPr>
            </w:pPr>
            <w:r w:rsidRPr="007A0470">
              <w:rPr>
                <w:rFonts w:ascii="Book Antiqua" w:hAnsi="Book Antiqua"/>
                <w:b/>
                <w:bCs/>
                <w:sz w:val="18"/>
                <w:szCs w:val="18"/>
              </w:rPr>
              <w:t>Description</w:t>
            </w:r>
          </w:p>
        </w:tc>
        <w:tc>
          <w:tcPr>
            <w:tcW w:w="1587" w:type="dxa"/>
          </w:tcPr>
          <w:p w14:paraId="3541279F" w14:textId="77777777" w:rsidR="007A0470" w:rsidRPr="007A0470" w:rsidRDefault="007A0470" w:rsidP="007A0470">
            <w:pPr>
              <w:rPr>
                <w:rFonts w:ascii="Book Antiqua" w:hAnsi="Book Antiqua"/>
                <w:b/>
                <w:bCs/>
                <w:sz w:val="18"/>
                <w:szCs w:val="18"/>
              </w:rPr>
            </w:pPr>
            <w:r w:rsidRPr="007A0470">
              <w:rPr>
                <w:rFonts w:ascii="Book Antiqua" w:hAnsi="Book Antiqua"/>
                <w:b/>
                <w:bCs/>
                <w:sz w:val="18"/>
                <w:szCs w:val="18"/>
              </w:rPr>
              <w:t>Quantity</w:t>
            </w:r>
          </w:p>
          <w:p w14:paraId="1F99CE6A" w14:textId="77777777" w:rsidR="007A0470" w:rsidRPr="007A0470" w:rsidRDefault="007A0470" w:rsidP="007A0470">
            <w:pPr>
              <w:rPr>
                <w:rFonts w:ascii="Book Antiqua" w:hAnsi="Book Antiqua"/>
                <w:b/>
                <w:bCs/>
                <w:sz w:val="18"/>
                <w:szCs w:val="18"/>
              </w:rPr>
            </w:pPr>
          </w:p>
          <w:p w14:paraId="6A906F34" w14:textId="77777777" w:rsidR="007A0470" w:rsidRPr="007A0470" w:rsidRDefault="007A0470" w:rsidP="007A0470">
            <w:pPr>
              <w:rPr>
                <w:rFonts w:ascii="Book Antiqua" w:hAnsi="Book Antiqua"/>
                <w:b/>
                <w:bCs/>
                <w:sz w:val="18"/>
                <w:szCs w:val="18"/>
              </w:rPr>
            </w:pPr>
          </w:p>
        </w:tc>
      </w:tr>
      <w:tr w:rsidR="007A0470" w:rsidRPr="007A0470" w14:paraId="3CCC6E5F" w14:textId="77777777" w:rsidTr="009D0EFB">
        <w:tc>
          <w:tcPr>
            <w:tcW w:w="474" w:type="dxa"/>
          </w:tcPr>
          <w:p w14:paraId="23CA2B09" w14:textId="77777777" w:rsidR="007A0470" w:rsidRPr="007A0470" w:rsidRDefault="007A0470" w:rsidP="007A0470">
            <w:pPr>
              <w:rPr>
                <w:rFonts w:ascii="Book Antiqua" w:hAnsi="Book Antiqua"/>
                <w:sz w:val="18"/>
                <w:szCs w:val="18"/>
              </w:rPr>
            </w:pPr>
          </w:p>
          <w:p w14:paraId="1DE1B03E"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1</w:t>
            </w:r>
          </w:p>
        </w:tc>
        <w:tc>
          <w:tcPr>
            <w:tcW w:w="2483" w:type="dxa"/>
          </w:tcPr>
          <w:p w14:paraId="7633084C" w14:textId="77777777" w:rsidR="007A0470" w:rsidRPr="007A0470" w:rsidRDefault="007A0470" w:rsidP="007A0470">
            <w:pPr>
              <w:rPr>
                <w:rFonts w:ascii="Book Antiqua" w:hAnsi="Book Antiqua"/>
                <w:sz w:val="18"/>
                <w:szCs w:val="18"/>
              </w:rPr>
            </w:pPr>
            <w:r w:rsidRPr="007A0470">
              <w:rPr>
                <w:rFonts w:ascii="Book Antiqua" w:hAnsi="Book Antiqua"/>
                <w:b/>
                <w:bCs/>
                <w:sz w:val="18"/>
                <w:szCs w:val="18"/>
              </w:rPr>
              <w:t>Portable multi-parameter water meters-HACC MP-6p Portable Meter</w:t>
            </w:r>
          </w:p>
        </w:tc>
        <w:tc>
          <w:tcPr>
            <w:tcW w:w="3402" w:type="dxa"/>
          </w:tcPr>
          <w:p w14:paraId="1ED23A48"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Simple, robust design allows for rapid testing of pH, ORP (Oxidation Reduction Potential)/Redox, conductivity, resistivity, Total </w:t>
            </w:r>
            <w:r w:rsidRPr="007A0470">
              <w:rPr>
                <w:rFonts w:ascii="Book Antiqua" w:hAnsi="Book Antiqua"/>
                <w:sz w:val="18"/>
                <w:szCs w:val="18"/>
              </w:rPr>
              <w:lastRenderedPageBreak/>
              <w:t>Dissolved Solids (TDS), minerals/salts, and temperature. Probe-free meter enables single-handed operation for high-throughput testing or spot checking. Achieve reliable reading without frequent calibration. Auto shut off extends battery life to more than 100 hours or approximately 5000 tests for reliable portable use. Meter kit includes MP-6p meter and user manual.</w:t>
            </w:r>
          </w:p>
          <w:p w14:paraId="02129A93" w14:textId="77777777" w:rsidR="007A0470" w:rsidRPr="007A0470" w:rsidRDefault="007A0470" w:rsidP="007A0470">
            <w:pPr>
              <w:rPr>
                <w:rFonts w:ascii="Book Antiqua" w:hAnsi="Book Antiqua"/>
                <w:sz w:val="18"/>
                <w:szCs w:val="18"/>
              </w:rPr>
            </w:pPr>
          </w:p>
        </w:tc>
        <w:tc>
          <w:tcPr>
            <w:tcW w:w="1587" w:type="dxa"/>
          </w:tcPr>
          <w:p w14:paraId="1EC0B8A5" w14:textId="77777777" w:rsidR="007A0470" w:rsidRPr="007A0470" w:rsidRDefault="007A0470" w:rsidP="007A0470">
            <w:pPr>
              <w:rPr>
                <w:rFonts w:ascii="Book Antiqua" w:hAnsi="Book Antiqua"/>
                <w:sz w:val="18"/>
                <w:szCs w:val="18"/>
              </w:rPr>
            </w:pPr>
          </w:p>
          <w:p w14:paraId="6278511B"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2 Pieces</w:t>
            </w:r>
          </w:p>
        </w:tc>
      </w:tr>
      <w:tr w:rsidR="007A0470" w:rsidRPr="007A0470" w14:paraId="23AB6732" w14:textId="77777777" w:rsidTr="009D0EFB">
        <w:tc>
          <w:tcPr>
            <w:tcW w:w="474" w:type="dxa"/>
          </w:tcPr>
          <w:p w14:paraId="09B30C21" w14:textId="77777777" w:rsidR="007A0470" w:rsidRPr="007A0470" w:rsidRDefault="007A0470" w:rsidP="007A0470">
            <w:pPr>
              <w:rPr>
                <w:rFonts w:ascii="Book Antiqua" w:hAnsi="Book Antiqua"/>
                <w:sz w:val="18"/>
                <w:szCs w:val="18"/>
              </w:rPr>
            </w:pPr>
          </w:p>
          <w:p w14:paraId="34E50AC2"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2</w:t>
            </w:r>
          </w:p>
        </w:tc>
        <w:tc>
          <w:tcPr>
            <w:tcW w:w="2483" w:type="dxa"/>
          </w:tcPr>
          <w:p w14:paraId="51DA73DD" w14:textId="77777777" w:rsidR="007A0470" w:rsidRPr="007A0470" w:rsidRDefault="007A0470" w:rsidP="007A0470">
            <w:pPr>
              <w:rPr>
                <w:rFonts w:ascii="Book Antiqua" w:hAnsi="Book Antiqua"/>
                <w:sz w:val="18"/>
                <w:szCs w:val="18"/>
              </w:rPr>
            </w:pPr>
            <w:r w:rsidRPr="007A0470">
              <w:rPr>
                <w:rFonts w:ascii="Book Antiqua" w:hAnsi="Book Antiqua"/>
                <w:b/>
                <w:bCs/>
                <w:sz w:val="18"/>
                <w:szCs w:val="18"/>
              </w:rPr>
              <w:t>Portable data Loggers for ambient Temp &amp; Humidity- Lascar Temperature &amp; Humidity Data Logger</w:t>
            </w:r>
          </w:p>
        </w:tc>
        <w:tc>
          <w:tcPr>
            <w:tcW w:w="3402" w:type="dxa"/>
          </w:tcPr>
          <w:p w14:paraId="449BD8C0"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The Lascar EL-USB-2 USB standalone data logger measures and stores over 16,000 temperature and humidity readings between -35°C and 80°C (-31°F to 176°F). It has </w:t>
            </w:r>
            <w:proofErr w:type="gramStart"/>
            <w:r w:rsidRPr="007A0470">
              <w:rPr>
                <w:rFonts w:ascii="Book Antiqua" w:hAnsi="Book Antiqua"/>
                <w:sz w:val="18"/>
                <w:szCs w:val="18"/>
              </w:rPr>
              <w:t>0%</w:t>
            </w:r>
            <w:proofErr w:type="gramEnd"/>
            <w:r w:rsidRPr="007A0470">
              <w:rPr>
                <w:rFonts w:ascii="Book Antiqua" w:hAnsi="Book Antiqua"/>
                <w:sz w:val="18"/>
                <w:szCs w:val="18"/>
              </w:rPr>
              <w:t xml:space="preserve"> to 100% RH range at a resolution of 0.5°C (1°F) and 0.5% RH. The user can easily set up the logger and view the downloaded data by plugging the data logger into your PC’s USB port and using the free </w:t>
            </w:r>
            <w:proofErr w:type="spellStart"/>
            <w:r w:rsidRPr="007A0470">
              <w:rPr>
                <w:rFonts w:ascii="Book Antiqua" w:hAnsi="Book Antiqua"/>
                <w:sz w:val="18"/>
                <w:szCs w:val="18"/>
              </w:rPr>
              <w:t>EasyLog</w:t>
            </w:r>
            <w:proofErr w:type="spellEnd"/>
            <w:r w:rsidRPr="007A0470">
              <w:rPr>
                <w:rFonts w:ascii="Book Antiqua" w:hAnsi="Book Antiqua"/>
                <w:sz w:val="18"/>
                <w:szCs w:val="18"/>
              </w:rPr>
              <w:t xml:space="preserve"> software. Data can then be graphed, printed, and exported to other applications for a detailed analysis.</w:t>
            </w:r>
          </w:p>
          <w:p w14:paraId="29D71412" w14:textId="77777777" w:rsidR="007A0470" w:rsidRPr="007A0470" w:rsidRDefault="007A0470" w:rsidP="007A0470">
            <w:pPr>
              <w:rPr>
                <w:rFonts w:ascii="Book Antiqua" w:hAnsi="Book Antiqua"/>
                <w:sz w:val="18"/>
                <w:szCs w:val="18"/>
              </w:rPr>
            </w:pPr>
          </w:p>
          <w:p w14:paraId="3B29B39B"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The measurement ranges between -35°C and 80°C (-31°F and 176°F),Temperature measurement accuracy is ±0.5°C, Humidity measurement accuracy is ±2.25%RH, Logging rates range between 10 seconds and 12 hours, Immediate and delayed logging start, User programmable alarm thresholds for both, temperature and humidity, Status indication via red/green LEDs, Battery life is up to 3 years.</w:t>
            </w:r>
          </w:p>
          <w:p w14:paraId="49DC1C92" w14:textId="77777777" w:rsidR="007A0470" w:rsidRPr="007A0470" w:rsidRDefault="007A0470" w:rsidP="007A0470">
            <w:pPr>
              <w:rPr>
                <w:rFonts w:ascii="Book Antiqua" w:hAnsi="Book Antiqua"/>
                <w:sz w:val="18"/>
                <w:szCs w:val="18"/>
              </w:rPr>
            </w:pPr>
          </w:p>
        </w:tc>
        <w:tc>
          <w:tcPr>
            <w:tcW w:w="1587" w:type="dxa"/>
          </w:tcPr>
          <w:p w14:paraId="1C40F006" w14:textId="77777777" w:rsidR="007A0470" w:rsidRPr="007A0470" w:rsidRDefault="007A0470" w:rsidP="007A0470">
            <w:pPr>
              <w:rPr>
                <w:rFonts w:ascii="Book Antiqua" w:hAnsi="Book Antiqua"/>
                <w:sz w:val="18"/>
                <w:szCs w:val="18"/>
              </w:rPr>
            </w:pPr>
          </w:p>
          <w:p w14:paraId="0244C7A3"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2 Pieces</w:t>
            </w:r>
          </w:p>
        </w:tc>
      </w:tr>
      <w:tr w:rsidR="007A0470" w:rsidRPr="007A0470" w14:paraId="397D21BF" w14:textId="77777777" w:rsidTr="009D0EFB">
        <w:tc>
          <w:tcPr>
            <w:tcW w:w="474" w:type="dxa"/>
          </w:tcPr>
          <w:p w14:paraId="01A2BEBD" w14:textId="77777777" w:rsidR="007A0470" w:rsidRPr="007A0470" w:rsidRDefault="007A0470" w:rsidP="007A0470">
            <w:pPr>
              <w:rPr>
                <w:rFonts w:ascii="Book Antiqua" w:hAnsi="Book Antiqua"/>
                <w:sz w:val="18"/>
                <w:szCs w:val="18"/>
              </w:rPr>
            </w:pPr>
          </w:p>
          <w:p w14:paraId="5B7C0D69"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3</w:t>
            </w:r>
          </w:p>
        </w:tc>
        <w:tc>
          <w:tcPr>
            <w:tcW w:w="2483" w:type="dxa"/>
          </w:tcPr>
          <w:p w14:paraId="411B4A31" w14:textId="77777777" w:rsidR="007A0470" w:rsidRPr="007A0470" w:rsidRDefault="007A0470" w:rsidP="007A0470">
            <w:pPr>
              <w:rPr>
                <w:rFonts w:ascii="Book Antiqua" w:hAnsi="Book Antiqua"/>
                <w:sz w:val="18"/>
                <w:szCs w:val="18"/>
              </w:rPr>
            </w:pPr>
            <w:r w:rsidRPr="007A0470">
              <w:rPr>
                <w:rFonts w:ascii="Book Antiqua" w:hAnsi="Book Antiqua"/>
                <w:b/>
                <w:bCs/>
                <w:sz w:val="18"/>
                <w:szCs w:val="18"/>
              </w:rPr>
              <w:t>Binoculars- K&amp;F Concept 20×50 High Power Binoculars-</w:t>
            </w:r>
          </w:p>
        </w:tc>
        <w:tc>
          <w:tcPr>
            <w:tcW w:w="3402" w:type="dxa"/>
          </w:tcPr>
          <w:p w14:paraId="4EF9FEF6"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The magnification is 20 times, which can provide you with a field of view of 168/1000m; the diameter of the eyepiece is 22 mm, and the diameter of the objective lens is 50 mm; the wide-angle field of view, lighter, a wider field of view, and higher brightness.</w:t>
            </w:r>
          </w:p>
          <w:p w14:paraId="67B6EFF1" w14:textId="77777777" w:rsidR="007A0470" w:rsidRPr="007A0470" w:rsidRDefault="007A0470" w:rsidP="007A0470">
            <w:pPr>
              <w:rPr>
                <w:rFonts w:ascii="Book Antiqua" w:hAnsi="Book Antiqua"/>
                <w:sz w:val="18"/>
                <w:szCs w:val="18"/>
              </w:rPr>
            </w:pPr>
          </w:p>
        </w:tc>
        <w:tc>
          <w:tcPr>
            <w:tcW w:w="1587" w:type="dxa"/>
          </w:tcPr>
          <w:p w14:paraId="701FE2D0" w14:textId="77777777" w:rsidR="007A0470" w:rsidRPr="007A0470" w:rsidRDefault="007A0470" w:rsidP="007A0470">
            <w:pPr>
              <w:rPr>
                <w:rFonts w:ascii="Book Antiqua" w:hAnsi="Book Antiqua"/>
                <w:sz w:val="18"/>
                <w:szCs w:val="18"/>
              </w:rPr>
            </w:pPr>
          </w:p>
          <w:p w14:paraId="124D45D8"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2 Pieces</w:t>
            </w:r>
          </w:p>
        </w:tc>
      </w:tr>
      <w:tr w:rsidR="007A0470" w:rsidRPr="007A0470" w14:paraId="198D91DB" w14:textId="77777777" w:rsidTr="009D0EFB">
        <w:tc>
          <w:tcPr>
            <w:tcW w:w="474" w:type="dxa"/>
          </w:tcPr>
          <w:p w14:paraId="108471A9"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4</w:t>
            </w:r>
          </w:p>
        </w:tc>
        <w:tc>
          <w:tcPr>
            <w:tcW w:w="2483" w:type="dxa"/>
          </w:tcPr>
          <w:p w14:paraId="440908A2" w14:textId="77777777" w:rsidR="007A0470" w:rsidRPr="007A0470" w:rsidRDefault="007A0470" w:rsidP="007A0470">
            <w:pPr>
              <w:rPr>
                <w:rFonts w:ascii="Book Antiqua" w:hAnsi="Book Antiqua"/>
                <w:sz w:val="18"/>
                <w:szCs w:val="18"/>
              </w:rPr>
            </w:pPr>
            <w:r w:rsidRPr="007A0470">
              <w:rPr>
                <w:rFonts w:ascii="Book Antiqua" w:hAnsi="Book Antiqua"/>
                <w:b/>
                <w:bCs/>
                <w:sz w:val="18"/>
                <w:szCs w:val="18"/>
              </w:rPr>
              <w:t>Velocity Meters- Scarlet WR3 Anemometer</w:t>
            </w:r>
          </w:p>
        </w:tc>
        <w:tc>
          <w:tcPr>
            <w:tcW w:w="3402" w:type="dxa"/>
          </w:tcPr>
          <w:p w14:paraId="299CF716"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Scarlet WR-3 Plus is perfect for work safety, construction, crane operation, and industry. Sick of tangled cords? The wireless anemometer has a 400-m distance for easy installation.</w:t>
            </w:r>
          </w:p>
          <w:p w14:paraId="05BFBE5E"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Transmission frequency; 868MHz(default), 915MHz, Battery – </w:t>
            </w:r>
            <w:proofErr w:type="gramStart"/>
            <w:r w:rsidRPr="007A0470">
              <w:rPr>
                <w:rFonts w:ascii="Book Antiqua" w:hAnsi="Book Antiqua"/>
                <w:sz w:val="18"/>
                <w:szCs w:val="18"/>
              </w:rPr>
              <w:t>sensor :</w:t>
            </w:r>
            <w:proofErr w:type="gramEnd"/>
            <w:r w:rsidRPr="007A0470">
              <w:rPr>
                <w:rFonts w:ascii="Book Antiqua" w:hAnsi="Book Antiqua"/>
                <w:sz w:val="18"/>
                <w:szCs w:val="18"/>
              </w:rPr>
              <w:t xml:space="preserve"> 3.6V 18505 Lithium battery x1, Battery - display unit: 1.5V AA battery x3, Micro USB port, </w:t>
            </w:r>
            <w:proofErr w:type="gramStart"/>
            <w:r w:rsidRPr="007A0470">
              <w:rPr>
                <w:rFonts w:ascii="Book Antiqua" w:hAnsi="Book Antiqua"/>
                <w:sz w:val="18"/>
                <w:szCs w:val="18"/>
              </w:rPr>
              <w:t>Mounting</w:t>
            </w:r>
            <w:proofErr w:type="gramEnd"/>
            <w:r w:rsidRPr="007A0470">
              <w:rPr>
                <w:rFonts w:ascii="Book Antiqua" w:hAnsi="Book Antiqua"/>
                <w:sz w:val="18"/>
                <w:szCs w:val="18"/>
              </w:rPr>
              <w:t xml:space="preserve">: </w:t>
            </w:r>
            <w:r w:rsidRPr="007A0470">
              <w:rPr>
                <w:rFonts w:ascii="Book Antiqua" w:hAnsi="Book Antiqua"/>
                <w:sz w:val="18"/>
                <w:szCs w:val="18"/>
              </w:rPr>
              <w:lastRenderedPageBreak/>
              <w:t>Magnetic sensor mounting bracket or 1/4" threaded hole</w:t>
            </w:r>
          </w:p>
          <w:p w14:paraId="27F6D88B" w14:textId="77777777" w:rsidR="007A0470" w:rsidRPr="007A0470" w:rsidRDefault="007A0470" w:rsidP="007A0470">
            <w:pPr>
              <w:rPr>
                <w:rFonts w:ascii="Book Antiqua" w:hAnsi="Book Antiqua"/>
                <w:sz w:val="18"/>
                <w:szCs w:val="18"/>
              </w:rPr>
            </w:pPr>
          </w:p>
        </w:tc>
        <w:tc>
          <w:tcPr>
            <w:tcW w:w="1587" w:type="dxa"/>
          </w:tcPr>
          <w:p w14:paraId="43DE0F68" w14:textId="77777777" w:rsidR="007A0470" w:rsidRPr="007A0470" w:rsidRDefault="007A0470" w:rsidP="007A0470">
            <w:pPr>
              <w:rPr>
                <w:rFonts w:ascii="Book Antiqua" w:hAnsi="Book Antiqua"/>
                <w:sz w:val="18"/>
                <w:szCs w:val="18"/>
              </w:rPr>
            </w:pPr>
          </w:p>
          <w:p w14:paraId="3901EA7D"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2 Pieces</w:t>
            </w:r>
          </w:p>
        </w:tc>
      </w:tr>
      <w:tr w:rsidR="007A0470" w:rsidRPr="007A0470" w14:paraId="67D1B331" w14:textId="77777777" w:rsidTr="009D0EFB">
        <w:tc>
          <w:tcPr>
            <w:tcW w:w="474" w:type="dxa"/>
          </w:tcPr>
          <w:p w14:paraId="67214D3B"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5</w:t>
            </w:r>
          </w:p>
        </w:tc>
        <w:tc>
          <w:tcPr>
            <w:tcW w:w="2483" w:type="dxa"/>
          </w:tcPr>
          <w:p w14:paraId="039CC600" w14:textId="77777777" w:rsidR="007A0470" w:rsidRPr="007A0470" w:rsidRDefault="007A0470" w:rsidP="007A0470">
            <w:pPr>
              <w:rPr>
                <w:rFonts w:ascii="Book Antiqua" w:hAnsi="Book Antiqua"/>
                <w:sz w:val="18"/>
                <w:szCs w:val="18"/>
              </w:rPr>
            </w:pPr>
            <w:r w:rsidRPr="007A0470">
              <w:rPr>
                <w:rFonts w:ascii="Book Antiqua" w:hAnsi="Book Antiqua"/>
                <w:b/>
                <w:bCs/>
                <w:sz w:val="18"/>
                <w:szCs w:val="18"/>
              </w:rPr>
              <w:t xml:space="preserve">EMF meters- </w:t>
            </w:r>
            <w:proofErr w:type="spellStart"/>
            <w:r w:rsidRPr="007A0470">
              <w:rPr>
                <w:rFonts w:ascii="Book Antiqua" w:hAnsi="Book Antiqua"/>
                <w:b/>
                <w:bCs/>
                <w:sz w:val="18"/>
                <w:szCs w:val="18"/>
              </w:rPr>
              <w:t>Extech</w:t>
            </w:r>
            <w:proofErr w:type="spellEnd"/>
            <w:r w:rsidRPr="007A0470">
              <w:rPr>
                <w:rFonts w:ascii="Book Antiqua" w:hAnsi="Book Antiqua"/>
                <w:b/>
                <w:bCs/>
                <w:sz w:val="18"/>
                <w:szCs w:val="18"/>
              </w:rPr>
              <w:t xml:space="preserve"> 480836 RF EM</w:t>
            </w:r>
          </w:p>
        </w:tc>
        <w:tc>
          <w:tcPr>
            <w:tcW w:w="3402" w:type="dxa"/>
          </w:tcPr>
          <w:p w14:paraId="3064A141"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The </w:t>
            </w:r>
            <w:proofErr w:type="spellStart"/>
            <w:r w:rsidRPr="007A0470">
              <w:rPr>
                <w:rFonts w:ascii="Book Antiqua" w:hAnsi="Book Antiqua"/>
                <w:sz w:val="18"/>
                <w:szCs w:val="18"/>
              </w:rPr>
              <w:t>Extech</w:t>
            </w:r>
            <w:proofErr w:type="spellEnd"/>
            <w:r w:rsidRPr="007A0470">
              <w:rPr>
                <w:rFonts w:ascii="Book Antiqua" w:hAnsi="Book Antiqua"/>
                <w:sz w:val="18"/>
                <w:szCs w:val="18"/>
              </w:rPr>
              <w:t xml:space="preserve"> 480846 RF/EMF Strength Meter is a broadband device for monitoring high frequency radiation in the range of 10MHz to 8GHz. In addition, the non-directional electric field and high sensitivity of this EMF Meter allows measurements of electric field strength in TEM cells and absorber rooms.</w:t>
            </w:r>
          </w:p>
          <w:p w14:paraId="1F8AF762" w14:textId="77777777" w:rsidR="007A0470" w:rsidRPr="007A0470" w:rsidRDefault="007A0470" w:rsidP="007A0470">
            <w:pPr>
              <w:rPr>
                <w:rFonts w:ascii="Book Antiqua" w:hAnsi="Book Antiqua"/>
                <w:sz w:val="18"/>
                <w:szCs w:val="18"/>
              </w:rPr>
            </w:pPr>
          </w:p>
        </w:tc>
        <w:tc>
          <w:tcPr>
            <w:tcW w:w="1587" w:type="dxa"/>
          </w:tcPr>
          <w:p w14:paraId="314129FE" w14:textId="77777777" w:rsidR="007A0470" w:rsidRPr="007A0470" w:rsidRDefault="007A0470" w:rsidP="007A0470">
            <w:pPr>
              <w:rPr>
                <w:rFonts w:ascii="Book Antiqua" w:hAnsi="Book Antiqua"/>
                <w:sz w:val="18"/>
                <w:szCs w:val="18"/>
              </w:rPr>
            </w:pPr>
          </w:p>
          <w:p w14:paraId="2BF4C260"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2 Pieces</w:t>
            </w:r>
          </w:p>
        </w:tc>
      </w:tr>
      <w:tr w:rsidR="007A0470" w:rsidRPr="007A0470" w14:paraId="056792C6" w14:textId="77777777" w:rsidTr="009D0EFB">
        <w:tc>
          <w:tcPr>
            <w:tcW w:w="474" w:type="dxa"/>
          </w:tcPr>
          <w:p w14:paraId="72D4423A"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6</w:t>
            </w:r>
          </w:p>
        </w:tc>
        <w:tc>
          <w:tcPr>
            <w:tcW w:w="2483" w:type="dxa"/>
          </w:tcPr>
          <w:p w14:paraId="53FDACB2" w14:textId="77777777" w:rsidR="007A0470" w:rsidRPr="007A0470" w:rsidRDefault="007A0470" w:rsidP="007A0470">
            <w:pPr>
              <w:rPr>
                <w:rFonts w:ascii="Book Antiqua" w:hAnsi="Book Antiqua"/>
                <w:sz w:val="18"/>
                <w:szCs w:val="18"/>
              </w:rPr>
            </w:pPr>
            <w:r w:rsidRPr="007A0470">
              <w:rPr>
                <w:rFonts w:ascii="Book Antiqua" w:hAnsi="Book Antiqua"/>
                <w:b/>
                <w:bCs/>
                <w:sz w:val="18"/>
                <w:szCs w:val="18"/>
              </w:rPr>
              <w:t>Noise/Sound meters. - Reed R8050 Sound Level Meter</w:t>
            </w:r>
          </w:p>
        </w:tc>
        <w:tc>
          <w:tcPr>
            <w:tcW w:w="3402" w:type="dxa"/>
          </w:tcPr>
          <w:p w14:paraId="45D70BCB"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Measuring Max range 130dB, High accuracy of ±1.4 dB meets Type 2 standards, Dual range measurement (High and </w:t>
            </w:r>
            <w:proofErr w:type="gramStart"/>
            <w:r w:rsidRPr="007A0470">
              <w:rPr>
                <w:rFonts w:ascii="Book Antiqua" w:hAnsi="Book Antiqua"/>
                <w:sz w:val="18"/>
                <w:szCs w:val="18"/>
              </w:rPr>
              <w:t>Low)A</w:t>
            </w:r>
            <w:proofErr w:type="gramEnd"/>
            <w:r w:rsidRPr="007A0470">
              <w:rPr>
                <w:rFonts w:ascii="Book Antiqua" w:hAnsi="Book Antiqua"/>
                <w:sz w:val="18"/>
                <w:szCs w:val="18"/>
              </w:rPr>
              <w:t xml:space="preserve"> &amp; C frequency weighting, Fast &amp; Slow time weighting, Easy-to-read backlit LCD display, Data hold and Max hold functions, Tripod mount for long-term monitoring, Low battery indicator and auto shut off.</w:t>
            </w:r>
          </w:p>
          <w:p w14:paraId="65EC507F" w14:textId="77777777" w:rsidR="007A0470" w:rsidRPr="007A0470" w:rsidRDefault="007A0470" w:rsidP="007A0470">
            <w:pPr>
              <w:rPr>
                <w:rFonts w:ascii="Book Antiqua" w:hAnsi="Book Antiqua"/>
                <w:sz w:val="18"/>
                <w:szCs w:val="18"/>
              </w:rPr>
            </w:pPr>
          </w:p>
        </w:tc>
        <w:tc>
          <w:tcPr>
            <w:tcW w:w="1587" w:type="dxa"/>
          </w:tcPr>
          <w:p w14:paraId="35D90B9A" w14:textId="77777777" w:rsidR="007A0470" w:rsidRPr="007A0470" w:rsidRDefault="007A0470" w:rsidP="007A0470">
            <w:pPr>
              <w:rPr>
                <w:rFonts w:ascii="Book Antiqua" w:hAnsi="Book Antiqua"/>
                <w:sz w:val="18"/>
                <w:szCs w:val="18"/>
              </w:rPr>
            </w:pPr>
          </w:p>
          <w:p w14:paraId="629EE943"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2 Pieces</w:t>
            </w:r>
          </w:p>
        </w:tc>
      </w:tr>
      <w:tr w:rsidR="007A0470" w:rsidRPr="007A0470" w14:paraId="69C3C31F" w14:textId="77777777" w:rsidTr="009D0EFB">
        <w:tc>
          <w:tcPr>
            <w:tcW w:w="474" w:type="dxa"/>
          </w:tcPr>
          <w:p w14:paraId="71766AD4"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7</w:t>
            </w:r>
          </w:p>
        </w:tc>
        <w:tc>
          <w:tcPr>
            <w:tcW w:w="2483" w:type="dxa"/>
          </w:tcPr>
          <w:p w14:paraId="66ED29FE" w14:textId="77777777" w:rsidR="007A0470" w:rsidRPr="007A0470" w:rsidRDefault="007A0470" w:rsidP="007A0470">
            <w:pPr>
              <w:rPr>
                <w:rFonts w:ascii="Book Antiqua" w:hAnsi="Book Antiqua"/>
                <w:b/>
                <w:bCs/>
                <w:sz w:val="18"/>
                <w:szCs w:val="18"/>
              </w:rPr>
            </w:pPr>
            <w:hyperlink r:id="rId77" w:history="1">
              <w:r w:rsidRPr="007A0470">
                <w:rPr>
                  <w:rFonts w:ascii="Book Antiqua" w:hAnsi="Book Antiqua"/>
                  <w:b/>
                  <w:bCs/>
                  <w:sz w:val="18"/>
                  <w:szCs w:val="18"/>
                </w:rPr>
                <w:t>Bosch GLM 50-27 CG Laser Distance Meter</w:t>
              </w:r>
            </w:hyperlink>
          </w:p>
          <w:p w14:paraId="3370F387" w14:textId="77777777" w:rsidR="007A0470" w:rsidRPr="007A0470" w:rsidRDefault="007A0470" w:rsidP="007A0470">
            <w:pPr>
              <w:rPr>
                <w:rFonts w:ascii="Book Antiqua" w:hAnsi="Book Antiqua"/>
                <w:b/>
                <w:bCs/>
                <w:sz w:val="18"/>
                <w:szCs w:val="18"/>
              </w:rPr>
            </w:pPr>
          </w:p>
        </w:tc>
        <w:tc>
          <w:tcPr>
            <w:tcW w:w="3402" w:type="dxa"/>
          </w:tcPr>
          <w:p w14:paraId="0F3B5E5C"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Green laser technology ensures excellent visibility for long-distance measurements in bright indoor conditions. Ideal for rough construction work due to 1.5-metre drop resistance, IP65 protection, and shock-absorbing rubber casing. Quick documentation and fast data transfer thanks to Bluetooth connectivity and Bosch Measure </w:t>
            </w:r>
            <w:proofErr w:type="gramStart"/>
            <w:r w:rsidRPr="007A0470">
              <w:rPr>
                <w:rFonts w:ascii="Book Antiqua" w:hAnsi="Book Antiqua"/>
                <w:sz w:val="18"/>
                <w:szCs w:val="18"/>
              </w:rPr>
              <w:t>On</w:t>
            </w:r>
            <w:proofErr w:type="gramEnd"/>
            <w:r w:rsidRPr="007A0470">
              <w:rPr>
                <w:rFonts w:ascii="Book Antiqua" w:hAnsi="Book Antiqua"/>
                <w:sz w:val="18"/>
                <w:szCs w:val="18"/>
              </w:rPr>
              <w:t xml:space="preserve"> </w:t>
            </w:r>
            <w:proofErr w:type="spellStart"/>
            <w:r w:rsidRPr="007A0470">
              <w:rPr>
                <w:rFonts w:ascii="Book Antiqua" w:hAnsi="Book Antiqua"/>
                <w:sz w:val="18"/>
                <w:szCs w:val="18"/>
              </w:rPr>
              <w:t>App.Laser</w:t>
            </w:r>
            <w:proofErr w:type="spellEnd"/>
            <w:r w:rsidRPr="007A0470">
              <w:rPr>
                <w:rFonts w:ascii="Book Antiqua" w:hAnsi="Book Antiqua"/>
                <w:sz w:val="18"/>
                <w:szCs w:val="18"/>
              </w:rPr>
              <w:t xml:space="preserve"> Class 2, Dust and splash protection; IP5, Units of measurement: m/cm/mm/ft/inch/ft-inch, Measurement accuracy, typical: ± 1.5 mm</w:t>
            </w:r>
            <w:r w:rsidRPr="007A0470">
              <w:rPr>
                <w:sz w:val="18"/>
                <w:szCs w:val="18"/>
              </w:rPr>
              <w:t>ᵈ</w:t>
            </w:r>
          </w:p>
          <w:p w14:paraId="739F9A81" w14:textId="77777777" w:rsidR="007A0470" w:rsidRPr="007A0470" w:rsidRDefault="007A0470" w:rsidP="007A0470">
            <w:pPr>
              <w:rPr>
                <w:rFonts w:ascii="Book Antiqua" w:hAnsi="Book Antiqua"/>
                <w:sz w:val="18"/>
                <w:szCs w:val="18"/>
              </w:rPr>
            </w:pPr>
          </w:p>
        </w:tc>
        <w:tc>
          <w:tcPr>
            <w:tcW w:w="1587" w:type="dxa"/>
          </w:tcPr>
          <w:p w14:paraId="4CF731B6"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w:t>
            </w:r>
          </w:p>
          <w:p w14:paraId="423AEDDB" w14:textId="77777777" w:rsidR="007A0470" w:rsidRPr="007A0470" w:rsidRDefault="007A0470" w:rsidP="007A0470">
            <w:pPr>
              <w:rPr>
                <w:rFonts w:ascii="Book Antiqua" w:hAnsi="Book Antiqua"/>
                <w:sz w:val="18"/>
                <w:szCs w:val="18"/>
              </w:rPr>
            </w:pPr>
            <w:r w:rsidRPr="007A0470">
              <w:rPr>
                <w:rFonts w:ascii="Book Antiqua" w:hAnsi="Book Antiqua"/>
                <w:sz w:val="18"/>
                <w:szCs w:val="18"/>
              </w:rPr>
              <w:t xml:space="preserve">  2 Pieces</w:t>
            </w:r>
          </w:p>
        </w:tc>
      </w:tr>
    </w:tbl>
    <w:p w14:paraId="2BDB9B9F" w14:textId="77777777" w:rsidR="00B54F04" w:rsidRPr="00143E6E" w:rsidRDefault="00B54F04" w:rsidP="00B54F04">
      <w:pPr>
        <w:spacing w:before="120" w:after="120"/>
      </w:pPr>
    </w:p>
    <w:p w14:paraId="22EDF051" w14:textId="77777777" w:rsidR="00B54F04" w:rsidRPr="00143E6E" w:rsidRDefault="00B54F04" w:rsidP="00B54F04">
      <w:pPr>
        <w:spacing w:after="120"/>
      </w:pPr>
      <w:r w:rsidRPr="06BF8967">
        <w:rPr>
          <w:szCs w:val="24"/>
        </w:rPr>
        <w:t xml:space="preserve"> </w:t>
      </w:r>
    </w:p>
    <w:p w14:paraId="1D2906D4" w14:textId="77777777" w:rsidR="00B54F04" w:rsidRDefault="00B54F04" w:rsidP="00B54F04">
      <w:pPr>
        <w:pStyle w:val="Heading1"/>
        <w:rPr>
          <w:rFonts w:eastAsia="Segoe UI Symbol" w:cs="Segoe UI Symbol"/>
        </w:rPr>
      </w:pPr>
      <w:r w:rsidRPr="06BF8967">
        <w:rPr>
          <w:rFonts w:eastAsia="Segoe UI Symbol" w:cs="Segoe UI Symbol"/>
        </w:rPr>
        <w:t xml:space="preserve">Contractor’s Representative and Key Personnel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1703"/>
        <w:gridCol w:w="567"/>
        <w:gridCol w:w="1132"/>
        <w:gridCol w:w="1419"/>
        <w:gridCol w:w="1701"/>
        <w:gridCol w:w="1756"/>
      </w:tblGrid>
      <w:tr w:rsidR="00943FE8" w:rsidRPr="003B1C00" w14:paraId="7B14A268" w14:textId="77777777" w:rsidTr="00621E65">
        <w:trPr>
          <w:trHeight w:val="397"/>
          <w:tblHeader/>
        </w:trPr>
        <w:tc>
          <w:tcPr>
            <w:tcW w:w="386" w:type="pct"/>
            <w:vMerge w:val="restart"/>
            <w:tcBorders>
              <w:top w:val="single" w:sz="12" w:space="0" w:color="auto"/>
              <w:left w:val="single" w:sz="12" w:space="0" w:color="auto"/>
              <w:right w:val="single" w:sz="2" w:space="0" w:color="auto"/>
            </w:tcBorders>
            <w:vAlign w:val="center"/>
          </w:tcPr>
          <w:p w14:paraId="3921C35A"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No.</w:t>
            </w:r>
          </w:p>
        </w:tc>
        <w:tc>
          <w:tcPr>
            <w:tcW w:w="949" w:type="pct"/>
            <w:vMerge w:val="restart"/>
            <w:tcBorders>
              <w:top w:val="single" w:sz="12" w:space="0" w:color="auto"/>
              <w:left w:val="single" w:sz="2" w:space="0" w:color="auto"/>
              <w:right w:val="single" w:sz="2" w:space="0" w:color="auto"/>
            </w:tcBorders>
            <w:vAlign w:val="center"/>
          </w:tcPr>
          <w:p w14:paraId="5F502BBC" w14:textId="77777777" w:rsidR="00943FE8" w:rsidRPr="003B1C00" w:rsidRDefault="00943FE8" w:rsidP="00621E65">
            <w:pPr>
              <w:jc w:val="center"/>
              <w:rPr>
                <w:rFonts w:ascii="Segoe UI Symbol" w:hAnsi="Segoe UI Symbol" w:cstheme="majorBidi"/>
                <w:b/>
                <w:bCs/>
                <w:i/>
                <w:color w:val="2E74B5" w:themeColor="accent1" w:themeShade="BF"/>
                <w:lang w:val="en-GB"/>
              </w:rPr>
            </w:pPr>
            <w:r w:rsidRPr="003B1C00">
              <w:rPr>
                <w:rFonts w:ascii="Segoe UI Symbol" w:hAnsi="Segoe UI Symbol" w:cstheme="majorBidi"/>
                <w:b/>
                <w:bCs/>
                <w:i/>
                <w:color w:val="2E74B5" w:themeColor="accent1" w:themeShade="BF"/>
                <w:lang w:val="en-GB"/>
              </w:rPr>
              <w:t>Position</w:t>
            </w:r>
          </w:p>
        </w:tc>
        <w:tc>
          <w:tcPr>
            <w:tcW w:w="316" w:type="pct"/>
            <w:vMerge w:val="restart"/>
            <w:tcBorders>
              <w:top w:val="single" w:sz="12" w:space="0" w:color="auto"/>
              <w:left w:val="single" w:sz="2" w:space="0" w:color="auto"/>
              <w:right w:val="single" w:sz="2" w:space="0" w:color="auto"/>
            </w:tcBorders>
            <w:vAlign w:val="center"/>
          </w:tcPr>
          <w:p w14:paraId="21AAB58C"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No. of Persons</w:t>
            </w:r>
          </w:p>
        </w:tc>
        <w:tc>
          <w:tcPr>
            <w:tcW w:w="3349" w:type="pct"/>
            <w:gridSpan w:val="4"/>
            <w:tcBorders>
              <w:top w:val="single" w:sz="12" w:space="0" w:color="auto"/>
              <w:left w:val="single" w:sz="2" w:space="0" w:color="auto"/>
              <w:bottom w:val="single" w:sz="12" w:space="0" w:color="auto"/>
              <w:right w:val="single" w:sz="12" w:space="0" w:color="auto"/>
            </w:tcBorders>
            <w:vAlign w:val="center"/>
          </w:tcPr>
          <w:p w14:paraId="2D038511"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Pr>
                <w:rFonts w:ascii="Segoe UI Symbol" w:hAnsi="Segoe UI Symbol" w:cstheme="majorBidi"/>
                <w:b/>
                <w:bCs/>
                <w:i/>
                <w:color w:val="2E74B5" w:themeColor="accent1" w:themeShade="BF"/>
                <w:szCs w:val="24"/>
                <w:lang w:val="en-GB"/>
              </w:rPr>
              <w:t>Requirements</w:t>
            </w:r>
          </w:p>
        </w:tc>
      </w:tr>
      <w:tr w:rsidR="00943FE8" w:rsidRPr="003B1C00" w14:paraId="496CD26E" w14:textId="77777777" w:rsidTr="00621E65">
        <w:trPr>
          <w:trHeight w:val="397"/>
          <w:tblHeader/>
        </w:trPr>
        <w:tc>
          <w:tcPr>
            <w:tcW w:w="386" w:type="pct"/>
            <w:vMerge/>
            <w:vAlign w:val="center"/>
          </w:tcPr>
          <w:p w14:paraId="61A769B0"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p>
        </w:tc>
        <w:tc>
          <w:tcPr>
            <w:tcW w:w="949" w:type="pct"/>
            <w:vMerge/>
            <w:vAlign w:val="center"/>
          </w:tcPr>
          <w:p w14:paraId="6E8E7328" w14:textId="77777777" w:rsidR="00943FE8" w:rsidRPr="003B1C00" w:rsidRDefault="00943FE8" w:rsidP="00621E65">
            <w:pPr>
              <w:jc w:val="center"/>
              <w:rPr>
                <w:rFonts w:ascii="Segoe UI Symbol" w:hAnsi="Segoe UI Symbol" w:cstheme="majorBidi"/>
                <w:b/>
                <w:bCs/>
                <w:i/>
                <w:color w:val="2E74B5" w:themeColor="accent1" w:themeShade="BF"/>
                <w:lang w:val="en-GB"/>
              </w:rPr>
            </w:pPr>
          </w:p>
        </w:tc>
        <w:tc>
          <w:tcPr>
            <w:tcW w:w="316" w:type="pct"/>
            <w:vMerge/>
            <w:vAlign w:val="center"/>
          </w:tcPr>
          <w:p w14:paraId="69E4A6C9"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p>
        </w:tc>
        <w:tc>
          <w:tcPr>
            <w:tcW w:w="631" w:type="pct"/>
            <w:tcBorders>
              <w:top w:val="single" w:sz="12" w:space="0" w:color="auto"/>
              <w:left w:val="single" w:sz="2" w:space="0" w:color="auto"/>
              <w:bottom w:val="single" w:sz="12" w:space="0" w:color="auto"/>
              <w:right w:val="single" w:sz="2" w:space="0" w:color="auto"/>
            </w:tcBorders>
            <w:vAlign w:val="center"/>
          </w:tcPr>
          <w:p w14:paraId="03DF6489"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Total Work Experience (years)</w:t>
            </w:r>
          </w:p>
        </w:tc>
        <w:tc>
          <w:tcPr>
            <w:tcW w:w="791" w:type="pct"/>
            <w:tcBorders>
              <w:top w:val="single" w:sz="12" w:space="0" w:color="auto"/>
              <w:left w:val="single" w:sz="2" w:space="0" w:color="auto"/>
              <w:bottom w:val="single" w:sz="12" w:space="0" w:color="auto"/>
              <w:right w:val="single" w:sz="2" w:space="0" w:color="auto"/>
            </w:tcBorders>
            <w:vAlign w:val="center"/>
          </w:tcPr>
          <w:p w14:paraId="2C208462"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Specific Experience in Similar Work (years)</w:t>
            </w:r>
          </w:p>
        </w:tc>
        <w:tc>
          <w:tcPr>
            <w:tcW w:w="948" w:type="pct"/>
            <w:tcBorders>
              <w:top w:val="single" w:sz="12" w:space="0" w:color="auto"/>
              <w:left w:val="single" w:sz="2" w:space="0" w:color="auto"/>
              <w:bottom w:val="single" w:sz="12" w:space="0" w:color="auto"/>
              <w:right w:val="single" w:sz="2" w:space="0" w:color="auto"/>
            </w:tcBorders>
            <w:vAlign w:val="center"/>
          </w:tcPr>
          <w:p w14:paraId="7683684F"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Pr>
                <w:rFonts w:ascii="Segoe UI Symbol" w:hAnsi="Segoe UI Symbol" w:cstheme="majorBidi"/>
                <w:b/>
                <w:bCs/>
                <w:i/>
                <w:color w:val="2E74B5" w:themeColor="accent1" w:themeShade="BF"/>
                <w:szCs w:val="24"/>
                <w:lang w:val="en-GB"/>
              </w:rPr>
              <w:t>Minimum Educational Degree</w:t>
            </w:r>
          </w:p>
        </w:tc>
        <w:tc>
          <w:tcPr>
            <w:tcW w:w="979" w:type="pct"/>
            <w:tcBorders>
              <w:top w:val="single" w:sz="12" w:space="0" w:color="auto"/>
              <w:left w:val="single" w:sz="2" w:space="0" w:color="auto"/>
              <w:bottom w:val="single" w:sz="12" w:space="0" w:color="auto"/>
              <w:right w:val="single" w:sz="12" w:space="0" w:color="auto"/>
            </w:tcBorders>
            <w:vAlign w:val="center"/>
          </w:tcPr>
          <w:p w14:paraId="2A458E32" w14:textId="77777777" w:rsidR="00943FE8" w:rsidRPr="003B1C00" w:rsidRDefault="00943FE8" w:rsidP="00621E65">
            <w:pPr>
              <w:jc w:val="center"/>
              <w:rPr>
                <w:rFonts w:ascii="Segoe UI Symbol" w:hAnsi="Segoe UI Symbol" w:cstheme="majorBidi"/>
                <w:b/>
                <w:bCs/>
                <w:i/>
                <w:color w:val="2E74B5" w:themeColor="accent1" w:themeShade="BF"/>
                <w:szCs w:val="24"/>
                <w:lang w:val="en-GB"/>
              </w:rPr>
            </w:pPr>
            <w:r w:rsidRPr="003B1C00">
              <w:rPr>
                <w:rFonts w:ascii="Segoe UI Symbol" w:hAnsi="Segoe UI Symbol" w:cstheme="majorBidi"/>
                <w:b/>
                <w:bCs/>
                <w:i/>
                <w:color w:val="2E74B5" w:themeColor="accent1" w:themeShade="BF"/>
                <w:szCs w:val="24"/>
                <w:lang w:val="en-GB"/>
              </w:rPr>
              <w:t>Special Experience</w:t>
            </w:r>
          </w:p>
        </w:tc>
      </w:tr>
      <w:tr w:rsidR="00943FE8" w:rsidRPr="003B1C00" w14:paraId="2B330FBB" w14:textId="77777777" w:rsidTr="00621E65">
        <w:tc>
          <w:tcPr>
            <w:tcW w:w="386" w:type="pct"/>
            <w:tcBorders>
              <w:top w:val="single" w:sz="12" w:space="0" w:color="auto"/>
              <w:left w:val="single" w:sz="12" w:space="0" w:color="auto"/>
              <w:right w:val="single" w:sz="2" w:space="0" w:color="auto"/>
            </w:tcBorders>
            <w:vAlign w:val="center"/>
          </w:tcPr>
          <w:p w14:paraId="6ED19DA0"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P1</w:t>
            </w:r>
          </w:p>
        </w:tc>
        <w:tc>
          <w:tcPr>
            <w:tcW w:w="949" w:type="pct"/>
            <w:tcBorders>
              <w:top w:val="single" w:sz="12" w:space="0" w:color="auto"/>
              <w:left w:val="single" w:sz="2" w:space="0" w:color="auto"/>
              <w:right w:val="single" w:sz="2" w:space="0" w:color="auto"/>
            </w:tcBorders>
            <w:vAlign w:val="center"/>
          </w:tcPr>
          <w:p w14:paraId="7A98F0E4"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Contractor’s Representative</w:t>
            </w:r>
          </w:p>
        </w:tc>
        <w:tc>
          <w:tcPr>
            <w:tcW w:w="316" w:type="pct"/>
            <w:tcBorders>
              <w:top w:val="single" w:sz="12" w:space="0" w:color="auto"/>
              <w:left w:val="single" w:sz="2" w:space="0" w:color="auto"/>
              <w:right w:val="single" w:sz="2" w:space="0" w:color="auto"/>
            </w:tcBorders>
            <w:vAlign w:val="center"/>
          </w:tcPr>
          <w:p w14:paraId="585E5F13"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w:t>
            </w:r>
          </w:p>
        </w:tc>
        <w:tc>
          <w:tcPr>
            <w:tcW w:w="631" w:type="pct"/>
            <w:tcBorders>
              <w:top w:val="single" w:sz="12" w:space="0" w:color="auto"/>
              <w:left w:val="single" w:sz="2" w:space="0" w:color="auto"/>
              <w:right w:val="single" w:sz="2" w:space="0" w:color="auto"/>
            </w:tcBorders>
            <w:vAlign w:val="center"/>
          </w:tcPr>
          <w:p w14:paraId="37724CA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20</w:t>
            </w:r>
          </w:p>
        </w:tc>
        <w:tc>
          <w:tcPr>
            <w:tcW w:w="791" w:type="pct"/>
            <w:tcBorders>
              <w:top w:val="single" w:sz="12" w:space="0" w:color="auto"/>
              <w:left w:val="single" w:sz="2" w:space="0" w:color="auto"/>
              <w:right w:val="single" w:sz="2" w:space="0" w:color="auto"/>
            </w:tcBorders>
            <w:vAlign w:val="center"/>
          </w:tcPr>
          <w:p w14:paraId="36F4241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948" w:type="pct"/>
            <w:tcBorders>
              <w:top w:val="single" w:sz="12" w:space="0" w:color="auto"/>
              <w:left w:val="single" w:sz="2" w:space="0" w:color="auto"/>
              <w:right w:val="single" w:sz="2" w:space="0" w:color="auto"/>
            </w:tcBorders>
            <w:vAlign w:val="center"/>
          </w:tcPr>
          <w:p w14:paraId="4F1A9799"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 xml:space="preserve">Bachelor’s Degree in </w:t>
            </w:r>
            <w:r w:rsidRPr="003B1C00">
              <w:rPr>
                <w:rFonts w:ascii="Segoe UI Symbol" w:hAnsi="Segoe UI Symbol" w:cstheme="majorBidi"/>
                <w:i/>
                <w:color w:val="2E74B5" w:themeColor="accent1" w:themeShade="BF"/>
                <w:sz w:val="20"/>
                <w:lang w:val="en-GB"/>
              </w:rPr>
              <w:lastRenderedPageBreak/>
              <w:t>Electrical/ Mechanical/ Civil</w:t>
            </w:r>
            <w:proofErr w:type="gramEnd"/>
            <w:r w:rsidRPr="003B1C00">
              <w:rPr>
                <w:rFonts w:ascii="Segoe UI Symbol" w:hAnsi="Segoe UI Symbol" w:cstheme="majorBidi"/>
                <w:i/>
                <w:color w:val="2E74B5" w:themeColor="accent1" w:themeShade="BF"/>
                <w:sz w:val="20"/>
                <w:lang w:val="en-GB"/>
              </w:rPr>
              <w:t>/ Structural Engineering</w:t>
            </w:r>
          </w:p>
        </w:tc>
        <w:tc>
          <w:tcPr>
            <w:tcW w:w="979" w:type="pct"/>
            <w:tcBorders>
              <w:top w:val="single" w:sz="12" w:space="0" w:color="auto"/>
              <w:left w:val="single" w:sz="2" w:space="0" w:color="auto"/>
              <w:right w:val="single" w:sz="12" w:space="0" w:color="auto"/>
            </w:tcBorders>
            <w:vAlign w:val="center"/>
          </w:tcPr>
          <w:p w14:paraId="4A36965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lastRenderedPageBreak/>
              <w:t xml:space="preserve">Project management </w:t>
            </w:r>
            <w:r w:rsidRPr="003B1C00">
              <w:rPr>
                <w:rFonts w:ascii="Segoe UI Symbol" w:hAnsi="Segoe UI Symbol" w:cstheme="majorBidi"/>
                <w:i/>
                <w:color w:val="2E74B5" w:themeColor="accent1" w:themeShade="BF"/>
                <w:sz w:val="20"/>
                <w:lang w:val="en-GB"/>
              </w:rPr>
              <w:lastRenderedPageBreak/>
              <w:t>experience in at least 3 (three) 132 kV (and above) substation projects, among which at least 1 (one) shall be in Africa. Shall be PMP certified</w:t>
            </w:r>
          </w:p>
        </w:tc>
      </w:tr>
      <w:tr w:rsidR="00943FE8" w:rsidRPr="003B1C00" w14:paraId="25A42ADF" w14:textId="77777777" w:rsidTr="00621E65">
        <w:tc>
          <w:tcPr>
            <w:tcW w:w="386" w:type="pct"/>
            <w:tcBorders>
              <w:left w:val="single" w:sz="12" w:space="0" w:color="auto"/>
              <w:right w:val="single" w:sz="2" w:space="0" w:color="auto"/>
            </w:tcBorders>
            <w:vAlign w:val="center"/>
          </w:tcPr>
          <w:p w14:paraId="60EF3746"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lastRenderedPageBreak/>
              <w:t>P2</w:t>
            </w:r>
          </w:p>
        </w:tc>
        <w:tc>
          <w:tcPr>
            <w:tcW w:w="949" w:type="pct"/>
            <w:tcBorders>
              <w:left w:val="single" w:sz="2" w:space="0" w:color="auto"/>
              <w:right w:val="single" w:sz="2" w:space="0" w:color="auto"/>
            </w:tcBorders>
            <w:vAlign w:val="center"/>
          </w:tcPr>
          <w:p w14:paraId="54285710"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Construction Manager</w:t>
            </w:r>
          </w:p>
        </w:tc>
        <w:tc>
          <w:tcPr>
            <w:tcW w:w="316" w:type="pct"/>
            <w:tcBorders>
              <w:left w:val="single" w:sz="2" w:space="0" w:color="auto"/>
              <w:right w:val="single" w:sz="2" w:space="0" w:color="auto"/>
            </w:tcBorders>
            <w:vAlign w:val="center"/>
          </w:tcPr>
          <w:p w14:paraId="2AA0EA77"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7A4F8F0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20</w:t>
            </w:r>
          </w:p>
        </w:tc>
        <w:tc>
          <w:tcPr>
            <w:tcW w:w="791" w:type="pct"/>
            <w:tcBorders>
              <w:left w:val="single" w:sz="2" w:space="0" w:color="auto"/>
              <w:right w:val="single" w:sz="2" w:space="0" w:color="auto"/>
            </w:tcBorders>
            <w:vAlign w:val="center"/>
          </w:tcPr>
          <w:p w14:paraId="592FCBE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948" w:type="pct"/>
            <w:tcBorders>
              <w:left w:val="single" w:sz="2" w:space="0" w:color="auto"/>
              <w:right w:val="single" w:sz="2" w:space="0" w:color="auto"/>
            </w:tcBorders>
            <w:vAlign w:val="center"/>
          </w:tcPr>
          <w:p w14:paraId="19AF13A6"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Mechanical/ Civil</w:t>
            </w:r>
            <w:proofErr w:type="gramEnd"/>
            <w:r w:rsidRPr="003B1C00">
              <w:rPr>
                <w:rFonts w:ascii="Segoe UI Symbol" w:hAnsi="Segoe UI Symbol" w:cstheme="majorBidi"/>
                <w:i/>
                <w:color w:val="2E74B5" w:themeColor="accent1" w:themeShade="BF"/>
                <w:sz w:val="20"/>
                <w:lang w:val="en-GB"/>
              </w:rPr>
              <w:t>/ Structural Engineering</w:t>
            </w:r>
          </w:p>
        </w:tc>
        <w:tc>
          <w:tcPr>
            <w:tcW w:w="979" w:type="pct"/>
            <w:tcBorders>
              <w:left w:val="single" w:sz="2" w:space="0" w:color="auto"/>
              <w:right w:val="single" w:sz="12" w:space="0" w:color="auto"/>
            </w:tcBorders>
            <w:vAlign w:val="center"/>
          </w:tcPr>
          <w:p w14:paraId="6C9184E5"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C</w:t>
            </w:r>
            <w:r w:rsidRPr="003B1C00">
              <w:rPr>
                <w:rFonts w:ascii="Segoe UI Symbol" w:hAnsi="Segoe UI Symbol" w:cstheme="majorBidi"/>
                <w:i/>
                <w:color w:val="2E74B5" w:themeColor="accent1" w:themeShade="BF"/>
                <w:sz w:val="20"/>
                <w:lang w:val="en-GB"/>
              </w:rPr>
              <w:t>onstruction management experience in at least 3 (three) 132 kV (and above) substation projects, among which at least 1 (one) shall be in Africa</w:t>
            </w:r>
          </w:p>
        </w:tc>
      </w:tr>
      <w:tr w:rsidR="00943FE8" w:rsidRPr="003B1C00" w14:paraId="313F60CE" w14:textId="77777777" w:rsidTr="00621E65">
        <w:tc>
          <w:tcPr>
            <w:tcW w:w="386" w:type="pct"/>
            <w:tcBorders>
              <w:left w:val="single" w:sz="12" w:space="0" w:color="auto"/>
              <w:right w:val="single" w:sz="2" w:space="0" w:color="auto"/>
            </w:tcBorders>
            <w:vAlign w:val="center"/>
          </w:tcPr>
          <w:p w14:paraId="260D7339"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P3</w:t>
            </w:r>
          </w:p>
        </w:tc>
        <w:tc>
          <w:tcPr>
            <w:tcW w:w="949" w:type="pct"/>
            <w:tcBorders>
              <w:left w:val="single" w:sz="2" w:space="0" w:color="auto"/>
              <w:right w:val="single" w:sz="2" w:space="0" w:color="auto"/>
            </w:tcBorders>
            <w:vAlign w:val="center"/>
          </w:tcPr>
          <w:p w14:paraId="6D0A0CC0"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Substation Electrical Engineer</w:t>
            </w:r>
          </w:p>
        </w:tc>
        <w:tc>
          <w:tcPr>
            <w:tcW w:w="316" w:type="pct"/>
            <w:tcBorders>
              <w:left w:val="single" w:sz="2" w:space="0" w:color="auto"/>
              <w:right w:val="single" w:sz="2" w:space="0" w:color="auto"/>
            </w:tcBorders>
            <w:vAlign w:val="center"/>
          </w:tcPr>
          <w:p w14:paraId="359800A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Pr="003B1C00">
              <w:rPr>
                <w:rFonts w:ascii="Segoe UI Symbol" w:hAnsi="Segoe UI Symbol" w:cstheme="majorBidi"/>
                <w:i/>
                <w:color w:val="2E74B5" w:themeColor="accent1" w:themeShade="BF"/>
                <w:sz w:val="20"/>
                <w:lang w:val="en-GB"/>
              </w:rPr>
              <w:t xml:space="preserve">* </w:t>
            </w:r>
          </w:p>
        </w:tc>
        <w:tc>
          <w:tcPr>
            <w:tcW w:w="631" w:type="pct"/>
            <w:tcBorders>
              <w:left w:val="single" w:sz="2" w:space="0" w:color="auto"/>
              <w:right w:val="single" w:sz="2" w:space="0" w:color="auto"/>
            </w:tcBorders>
            <w:vAlign w:val="center"/>
          </w:tcPr>
          <w:p w14:paraId="235F18C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124791D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5EB3D53A"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Engineering</w:t>
            </w:r>
            <w:proofErr w:type="gramEnd"/>
          </w:p>
        </w:tc>
        <w:tc>
          <w:tcPr>
            <w:tcW w:w="979" w:type="pct"/>
            <w:tcBorders>
              <w:left w:val="single" w:sz="2" w:space="0" w:color="auto"/>
              <w:right w:val="single" w:sz="12" w:space="0" w:color="auto"/>
            </w:tcBorders>
            <w:vAlign w:val="center"/>
          </w:tcPr>
          <w:p w14:paraId="3407FB45"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projects</w:t>
            </w:r>
          </w:p>
        </w:tc>
      </w:tr>
      <w:tr w:rsidR="00943FE8" w:rsidRPr="003B1C00" w14:paraId="73D77AD9" w14:textId="77777777" w:rsidTr="00621E65">
        <w:trPr>
          <w:trHeight w:val="395"/>
        </w:trPr>
        <w:tc>
          <w:tcPr>
            <w:tcW w:w="386" w:type="pct"/>
            <w:tcBorders>
              <w:left w:val="single" w:sz="12" w:space="0" w:color="auto"/>
              <w:right w:val="single" w:sz="2" w:space="0" w:color="auto"/>
            </w:tcBorders>
            <w:vAlign w:val="center"/>
          </w:tcPr>
          <w:p w14:paraId="67719766"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P4</w:t>
            </w:r>
          </w:p>
        </w:tc>
        <w:tc>
          <w:tcPr>
            <w:tcW w:w="949" w:type="pct"/>
            <w:tcBorders>
              <w:left w:val="single" w:sz="2" w:space="0" w:color="auto"/>
              <w:right w:val="single" w:sz="2" w:space="0" w:color="auto"/>
            </w:tcBorders>
            <w:vAlign w:val="center"/>
          </w:tcPr>
          <w:p w14:paraId="0BCA18B9"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Control and Protection Engineer</w:t>
            </w:r>
          </w:p>
        </w:tc>
        <w:tc>
          <w:tcPr>
            <w:tcW w:w="316" w:type="pct"/>
            <w:tcBorders>
              <w:left w:val="single" w:sz="2" w:space="0" w:color="auto"/>
              <w:right w:val="single" w:sz="2" w:space="0" w:color="auto"/>
            </w:tcBorders>
            <w:vAlign w:val="center"/>
          </w:tcPr>
          <w:p w14:paraId="63231D90"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55320B88"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7BF141A9"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7170E7C1"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 Engineering</w:t>
            </w:r>
            <w:proofErr w:type="gramEnd"/>
          </w:p>
        </w:tc>
        <w:tc>
          <w:tcPr>
            <w:tcW w:w="979" w:type="pct"/>
            <w:tcBorders>
              <w:left w:val="single" w:sz="2" w:space="0" w:color="auto"/>
              <w:right w:val="single" w:sz="12" w:space="0" w:color="auto"/>
            </w:tcBorders>
            <w:vAlign w:val="center"/>
          </w:tcPr>
          <w:p w14:paraId="1377BE98"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control and protection projects</w:t>
            </w:r>
          </w:p>
        </w:tc>
      </w:tr>
      <w:tr w:rsidR="00943FE8" w:rsidRPr="003B1C00" w14:paraId="002F5871" w14:textId="77777777" w:rsidTr="00621E65">
        <w:tc>
          <w:tcPr>
            <w:tcW w:w="386" w:type="pct"/>
            <w:tcBorders>
              <w:left w:val="single" w:sz="12" w:space="0" w:color="auto"/>
              <w:right w:val="single" w:sz="2" w:space="0" w:color="auto"/>
            </w:tcBorders>
            <w:vAlign w:val="center"/>
          </w:tcPr>
          <w:p w14:paraId="2C90C86D"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P5</w:t>
            </w:r>
          </w:p>
        </w:tc>
        <w:tc>
          <w:tcPr>
            <w:tcW w:w="949" w:type="pct"/>
            <w:tcBorders>
              <w:left w:val="single" w:sz="2" w:space="0" w:color="auto"/>
              <w:right w:val="single" w:sz="2" w:space="0" w:color="auto"/>
            </w:tcBorders>
            <w:vAlign w:val="center"/>
          </w:tcPr>
          <w:p w14:paraId="4965BF29"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Civil/Structural Engineer</w:t>
            </w:r>
          </w:p>
        </w:tc>
        <w:tc>
          <w:tcPr>
            <w:tcW w:w="316" w:type="pct"/>
            <w:tcBorders>
              <w:left w:val="single" w:sz="2" w:space="0" w:color="auto"/>
              <w:right w:val="single" w:sz="2" w:space="0" w:color="auto"/>
            </w:tcBorders>
            <w:vAlign w:val="center"/>
          </w:tcPr>
          <w:p w14:paraId="5F635F42"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Pr="003B1C00">
              <w:rPr>
                <w:rFonts w:ascii="Segoe UI Symbol" w:hAnsi="Segoe UI Symbol" w:cstheme="majorBidi"/>
                <w:i/>
                <w:color w:val="2E74B5" w:themeColor="accent1" w:themeShade="BF"/>
                <w:sz w:val="20"/>
                <w:lang w:val="en-GB"/>
              </w:rPr>
              <w:t xml:space="preserve">* </w:t>
            </w:r>
          </w:p>
        </w:tc>
        <w:tc>
          <w:tcPr>
            <w:tcW w:w="631" w:type="pct"/>
            <w:tcBorders>
              <w:left w:val="single" w:sz="2" w:space="0" w:color="auto"/>
              <w:right w:val="single" w:sz="2" w:space="0" w:color="auto"/>
            </w:tcBorders>
            <w:vAlign w:val="center"/>
          </w:tcPr>
          <w:p w14:paraId="024A5F3E"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right w:val="single" w:sz="2" w:space="0" w:color="auto"/>
            </w:tcBorders>
            <w:vAlign w:val="center"/>
          </w:tcPr>
          <w:p w14:paraId="7A346F17"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right w:val="single" w:sz="2" w:space="0" w:color="auto"/>
            </w:tcBorders>
            <w:vAlign w:val="center"/>
          </w:tcPr>
          <w:p w14:paraId="4896AD95"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Civil</w:t>
            </w:r>
            <w:proofErr w:type="gramEnd"/>
            <w:r w:rsidRPr="003B1C00">
              <w:rPr>
                <w:rFonts w:ascii="Segoe UI Symbol" w:hAnsi="Segoe UI Symbol" w:cstheme="majorBidi"/>
                <w:i/>
                <w:color w:val="2E74B5" w:themeColor="accent1" w:themeShade="BF"/>
                <w:sz w:val="20"/>
                <w:lang w:val="en-GB"/>
              </w:rPr>
              <w:t xml:space="preserve">/ </w:t>
            </w:r>
            <w:r w:rsidRPr="003B1C00">
              <w:rPr>
                <w:rFonts w:ascii="Segoe UI Symbol" w:hAnsi="Segoe UI Symbol" w:cstheme="majorBidi"/>
                <w:i/>
                <w:color w:val="2E74B5" w:themeColor="accent1" w:themeShade="BF"/>
                <w:sz w:val="20"/>
                <w:lang w:val="en-GB"/>
              </w:rPr>
              <w:lastRenderedPageBreak/>
              <w:t>Structural Engineering</w:t>
            </w:r>
            <w:r w:rsidRPr="003B1C00" w:rsidDel="00E63C4D">
              <w:rPr>
                <w:rFonts w:ascii="Segoe UI Symbol" w:hAnsi="Segoe UI Symbol" w:cstheme="majorBidi"/>
                <w:i/>
                <w:color w:val="2E74B5" w:themeColor="accent1" w:themeShade="BF"/>
                <w:sz w:val="20"/>
                <w:lang w:val="en-GB"/>
              </w:rPr>
              <w:t xml:space="preserve"> </w:t>
            </w:r>
          </w:p>
        </w:tc>
        <w:tc>
          <w:tcPr>
            <w:tcW w:w="979" w:type="pct"/>
            <w:tcBorders>
              <w:left w:val="single" w:sz="2" w:space="0" w:color="auto"/>
              <w:right w:val="single" w:sz="12" w:space="0" w:color="auto"/>
            </w:tcBorders>
            <w:vAlign w:val="center"/>
          </w:tcPr>
          <w:p w14:paraId="578E1102"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lastRenderedPageBreak/>
              <w:t xml:space="preserve">Experience in least 3 (three) </w:t>
            </w:r>
            <w:r w:rsidRPr="003B1C00">
              <w:rPr>
                <w:rFonts w:ascii="Segoe UI Symbol" w:hAnsi="Segoe UI Symbol" w:cstheme="majorBidi"/>
                <w:i/>
                <w:color w:val="2E74B5" w:themeColor="accent1" w:themeShade="BF"/>
                <w:sz w:val="20"/>
                <w:lang w:val="en-GB"/>
              </w:rPr>
              <w:lastRenderedPageBreak/>
              <w:t>132 kV (and above) substation projects</w:t>
            </w:r>
          </w:p>
        </w:tc>
      </w:tr>
      <w:tr w:rsidR="00943FE8" w:rsidRPr="003B1C00" w14:paraId="67DB365A" w14:textId="77777777" w:rsidTr="00621E65">
        <w:tc>
          <w:tcPr>
            <w:tcW w:w="386" w:type="pct"/>
            <w:tcBorders>
              <w:left w:val="single" w:sz="12" w:space="0" w:color="auto"/>
              <w:right w:val="single" w:sz="2" w:space="0" w:color="auto"/>
            </w:tcBorders>
            <w:vAlign w:val="center"/>
          </w:tcPr>
          <w:p w14:paraId="33608AF1"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lastRenderedPageBreak/>
              <w:t>P6</w:t>
            </w:r>
          </w:p>
        </w:tc>
        <w:tc>
          <w:tcPr>
            <w:tcW w:w="949" w:type="pct"/>
            <w:tcBorders>
              <w:left w:val="single" w:sz="2" w:space="0" w:color="auto"/>
              <w:right w:val="single" w:sz="2" w:space="0" w:color="auto"/>
            </w:tcBorders>
            <w:vAlign w:val="center"/>
          </w:tcPr>
          <w:p w14:paraId="19BF199E"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Safety, Health and Environment specialist</w:t>
            </w:r>
          </w:p>
        </w:tc>
        <w:tc>
          <w:tcPr>
            <w:tcW w:w="316" w:type="pct"/>
            <w:tcBorders>
              <w:left w:val="single" w:sz="2" w:space="0" w:color="auto"/>
              <w:right w:val="single" w:sz="2" w:space="0" w:color="auto"/>
            </w:tcBorders>
            <w:vAlign w:val="center"/>
          </w:tcPr>
          <w:p w14:paraId="534690F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Pr="003B1C00">
              <w:rPr>
                <w:rFonts w:ascii="Segoe UI Symbol" w:hAnsi="Segoe UI Symbol" w:cstheme="majorBidi"/>
                <w:i/>
                <w:color w:val="2E74B5" w:themeColor="accent1" w:themeShade="BF"/>
                <w:sz w:val="20"/>
                <w:lang w:val="en-GB"/>
              </w:rPr>
              <w:t xml:space="preserve">* </w:t>
            </w:r>
          </w:p>
        </w:tc>
        <w:tc>
          <w:tcPr>
            <w:tcW w:w="631" w:type="pct"/>
            <w:tcBorders>
              <w:left w:val="single" w:sz="2" w:space="0" w:color="auto"/>
              <w:right w:val="single" w:sz="2" w:space="0" w:color="auto"/>
            </w:tcBorders>
            <w:vAlign w:val="center"/>
          </w:tcPr>
          <w:p w14:paraId="5535753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right w:val="single" w:sz="2" w:space="0" w:color="auto"/>
            </w:tcBorders>
            <w:vAlign w:val="center"/>
          </w:tcPr>
          <w:p w14:paraId="7EDF362A"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right w:val="single" w:sz="2" w:space="0" w:color="auto"/>
            </w:tcBorders>
            <w:vAlign w:val="center"/>
          </w:tcPr>
          <w:p w14:paraId="542DF260" w14:textId="77777777" w:rsidR="00943FE8" w:rsidRPr="003B1C00" w:rsidRDefault="00943FE8" w:rsidP="00621E65">
            <w:pPr>
              <w:spacing w:before="40" w:after="40"/>
              <w:jc w:val="center"/>
              <w:rPr>
                <w:rFonts w:ascii="Segoe UI Symbol" w:hAnsi="Segoe UI Symbol" w:cstheme="majorBidi"/>
                <w:i/>
                <w:iCs/>
                <w:color w:val="2E74B5" w:themeColor="accent1" w:themeShade="BF"/>
                <w:sz w:val="20"/>
                <w:lang w:val="en-GB"/>
              </w:rPr>
            </w:pPr>
            <w:r w:rsidRPr="006D3F7F">
              <w:rPr>
                <w:rFonts w:ascii="Segoe UI Symbol" w:hAnsi="Segoe UI Symbol" w:cstheme="majorBidi"/>
                <w:i/>
                <w:iCs/>
                <w:color w:val="2E74B5" w:themeColor="accent1" w:themeShade="BF"/>
                <w:sz w:val="20"/>
                <w:lang w:val="en-GB"/>
              </w:rPr>
              <w:t>Bachelor’s degree in environmental science, occupational health and safety, environmental engineering, or relevant field</w:t>
            </w:r>
          </w:p>
        </w:tc>
        <w:tc>
          <w:tcPr>
            <w:tcW w:w="979" w:type="pct"/>
            <w:tcBorders>
              <w:left w:val="single" w:sz="2" w:space="0" w:color="auto"/>
              <w:right w:val="single" w:sz="12" w:space="0" w:color="auto"/>
            </w:tcBorders>
            <w:vAlign w:val="center"/>
          </w:tcPr>
          <w:p w14:paraId="01B8364E" w14:textId="77777777" w:rsidR="00943FE8" w:rsidRPr="006D3F7F" w:rsidRDefault="00943FE8" w:rsidP="00621E65">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HSE experience in at least 3 (three) 132 kV (and above) transmission line projects, among which at least 1 (one) shall be in Africa.</w:t>
            </w:r>
          </w:p>
          <w:p w14:paraId="1307F141" w14:textId="77777777" w:rsidR="00943FE8" w:rsidRPr="006D3F7F" w:rsidRDefault="00943FE8" w:rsidP="00621E65">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Demonstrated experience in implementation or supervision of large-scale infrastructure projects funded by AfDB or an equivalent financial intermediary (e.g. the World Bank, IFC etc.).</w:t>
            </w:r>
          </w:p>
          <w:p w14:paraId="32BF16D2" w14:textId="6426979C"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 xml:space="preserve">Must be a </w:t>
            </w:r>
            <w:r w:rsidR="00DF390D">
              <w:rPr>
                <w:rFonts w:ascii="Segoe UI Symbol" w:hAnsi="Segoe UI Symbol" w:cstheme="majorBidi"/>
                <w:i/>
                <w:color w:val="2E74B5" w:themeColor="accent1" w:themeShade="BF"/>
                <w:sz w:val="20"/>
                <w:lang w:val="en-GB"/>
              </w:rPr>
              <w:t xml:space="preserve">Lead </w:t>
            </w:r>
            <w:r w:rsidRPr="006D3F7F">
              <w:rPr>
                <w:rFonts w:ascii="Segoe UI Symbol" w:hAnsi="Segoe UI Symbol" w:cstheme="majorBidi"/>
                <w:i/>
                <w:color w:val="2E74B5" w:themeColor="accent1" w:themeShade="BF"/>
                <w:sz w:val="20"/>
                <w:lang w:val="en-GB"/>
              </w:rPr>
              <w:t>NEMA registered expert with a valid practicing license.</w:t>
            </w:r>
          </w:p>
        </w:tc>
      </w:tr>
      <w:tr w:rsidR="00943FE8" w:rsidRPr="003B1C00" w14:paraId="44C50A82" w14:textId="77777777" w:rsidTr="00621E65">
        <w:tc>
          <w:tcPr>
            <w:tcW w:w="386" w:type="pct"/>
            <w:tcBorders>
              <w:left w:val="single" w:sz="12" w:space="0" w:color="auto"/>
              <w:right w:val="single" w:sz="2" w:space="0" w:color="auto"/>
            </w:tcBorders>
            <w:vAlign w:val="center"/>
          </w:tcPr>
          <w:p w14:paraId="5FC10026"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P7</w:t>
            </w:r>
          </w:p>
        </w:tc>
        <w:tc>
          <w:tcPr>
            <w:tcW w:w="949" w:type="pct"/>
            <w:tcBorders>
              <w:left w:val="single" w:sz="2" w:space="0" w:color="auto"/>
              <w:right w:val="single" w:sz="2" w:space="0" w:color="auto"/>
            </w:tcBorders>
            <w:vAlign w:val="center"/>
          </w:tcPr>
          <w:p w14:paraId="0A2F8966"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Project Planner</w:t>
            </w:r>
          </w:p>
        </w:tc>
        <w:tc>
          <w:tcPr>
            <w:tcW w:w="316" w:type="pct"/>
            <w:tcBorders>
              <w:left w:val="single" w:sz="2" w:space="0" w:color="auto"/>
              <w:right w:val="single" w:sz="2" w:space="0" w:color="auto"/>
            </w:tcBorders>
            <w:vAlign w:val="center"/>
          </w:tcPr>
          <w:p w14:paraId="5CB6CE7E"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w:t>
            </w:r>
          </w:p>
        </w:tc>
        <w:tc>
          <w:tcPr>
            <w:tcW w:w="631" w:type="pct"/>
            <w:tcBorders>
              <w:left w:val="single" w:sz="2" w:space="0" w:color="auto"/>
              <w:right w:val="single" w:sz="2" w:space="0" w:color="auto"/>
            </w:tcBorders>
            <w:vAlign w:val="center"/>
          </w:tcPr>
          <w:p w14:paraId="6C1C99B4"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right w:val="single" w:sz="2" w:space="0" w:color="auto"/>
            </w:tcBorders>
            <w:vAlign w:val="center"/>
          </w:tcPr>
          <w:p w14:paraId="204177BE"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right w:val="single" w:sz="2" w:space="0" w:color="auto"/>
            </w:tcBorders>
            <w:vAlign w:val="center"/>
          </w:tcPr>
          <w:p w14:paraId="0A9B767D"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Bachelor’s Degree in relevant field</w:t>
            </w:r>
          </w:p>
        </w:tc>
        <w:tc>
          <w:tcPr>
            <w:tcW w:w="979" w:type="pct"/>
            <w:tcBorders>
              <w:left w:val="single" w:sz="2" w:space="0" w:color="auto"/>
              <w:right w:val="single" w:sz="12" w:space="0" w:color="auto"/>
            </w:tcBorders>
            <w:vAlign w:val="center"/>
          </w:tcPr>
          <w:p w14:paraId="091D514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Project planning experience in at least 3 (three) 132 kV (and above) substation projects, among which at least 1 </w:t>
            </w:r>
            <w:r w:rsidRPr="003B1C00">
              <w:rPr>
                <w:rFonts w:ascii="Segoe UI Symbol" w:hAnsi="Segoe UI Symbol" w:cstheme="majorBidi"/>
                <w:i/>
                <w:color w:val="2E74B5" w:themeColor="accent1" w:themeShade="BF"/>
                <w:sz w:val="20"/>
                <w:lang w:val="en-GB"/>
              </w:rPr>
              <w:lastRenderedPageBreak/>
              <w:t>(one) shall be in Africa</w:t>
            </w:r>
          </w:p>
        </w:tc>
      </w:tr>
      <w:tr w:rsidR="00943FE8" w:rsidRPr="003B1C00" w14:paraId="4DBCC790" w14:textId="77777777" w:rsidTr="00621E65">
        <w:tc>
          <w:tcPr>
            <w:tcW w:w="386" w:type="pct"/>
            <w:tcBorders>
              <w:left w:val="single" w:sz="12" w:space="0" w:color="auto"/>
              <w:right w:val="single" w:sz="2" w:space="0" w:color="auto"/>
            </w:tcBorders>
            <w:vAlign w:val="center"/>
          </w:tcPr>
          <w:p w14:paraId="5630E9A7"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lastRenderedPageBreak/>
              <w:t>P8</w:t>
            </w:r>
          </w:p>
        </w:tc>
        <w:tc>
          <w:tcPr>
            <w:tcW w:w="949" w:type="pct"/>
            <w:tcBorders>
              <w:left w:val="single" w:sz="2" w:space="0" w:color="auto"/>
              <w:right w:val="single" w:sz="2" w:space="0" w:color="auto"/>
            </w:tcBorders>
            <w:vAlign w:val="center"/>
          </w:tcPr>
          <w:p w14:paraId="2D809000"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Telecommunications specialist</w:t>
            </w:r>
          </w:p>
        </w:tc>
        <w:tc>
          <w:tcPr>
            <w:tcW w:w="316" w:type="pct"/>
            <w:tcBorders>
              <w:left w:val="single" w:sz="2" w:space="0" w:color="auto"/>
              <w:right w:val="single" w:sz="2" w:space="0" w:color="auto"/>
            </w:tcBorders>
            <w:vAlign w:val="center"/>
          </w:tcPr>
          <w:p w14:paraId="38210BC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66CE42A3"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11DF4388"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3D2E637E"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w:t>
            </w:r>
            <w:proofErr w:type="gramEnd"/>
            <w:r w:rsidRPr="003B1C00">
              <w:rPr>
                <w:rFonts w:ascii="Segoe UI Symbol" w:hAnsi="Segoe UI Symbol" w:cstheme="majorBidi"/>
                <w:i/>
                <w:color w:val="2E74B5" w:themeColor="accent1" w:themeShade="BF"/>
                <w:sz w:val="20"/>
                <w:lang w:val="en-GB"/>
              </w:rPr>
              <w:t>/Electronic/Telecommunication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tcBorders>
              <w:left w:val="single" w:sz="2" w:space="0" w:color="auto"/>
              <w:right w:val="single" w:sz="12" w:space="0" w:color="auto"/>
            </w:tcBorders>
            <w:vAlign w:val="center"/>
          </w:tcPr>
          <w:p w14:paraId="37AB9D42"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telecommunications projects</w:t>
            </w:r>
          </w:p>
        </w:tc>
      </w:tr>
      <w:tr w:rsidR="00943FE8" w:rsidRPr="003B1C00" w14:paraId="0812AE75" w14:textId="77777777" w:rsidTr="00621E65">
        <w:tc>
          <w:tcPr>
            <w:tcW w:w="386" w:type="pct"/>
            <w:tcBorders>
              <w:left w:val="single" w:sz="12" w:space="0" w:color="auto"/>
              <w:right w:val="single" w:sz="2" w:space="0" w:color="auto"/>
            </w:tcBorders>
            <w:vAlign w:val="center"/>
          </w:tcPr>
          <w:p w14:paraId="5E40D04E"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P9</w:t>
            </w:r>
          </w:p>
        </w:tc>
        <w:tc>
          <w:tcPr>
            <w:tcW w:w="949" w:type="pct"/>
            <w:tcBorders>
              <w:left w:val="single" w:sz="2" w:space="0" w:color="auto"/>
              <w:right w:val="single" w:sz="2" w:space="0" w:color="auto"/>
            </w:tcBorders>
            <w:vAlign w:val="center"/>
          </w:tcPr>
          <w:p w14:paraId="778416E0"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Commissioning Engineer</w:t>
            </w:r>
          </w:p>
        </w:tc>
        <w:tc>
          <w:tcPr>
            <w:tcW w:w="316" w:type="pct"/>
            <w:tcBorders>
              <w:left w:val="single" w:sz="2" w:space="0" w:color="auto"/>
              <w:right w:val="single" w:sz="2" w:space="0" w:color="auto"/>
            </w:tcBorders>
            <w:vAlign w:val="center"/>
          </w:tcPr>
          <w:p w14:paraId="216E87B6"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2859202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7E33DD4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26BD97F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w:t>
            </w:r>
            <w:proofErr w:type="gramEnd"/>
            <w:r w:rsidRPr="003B1C00">
              <w:rPr>
                <w:rFonts w:ascii="Segoe UI Symbol" w:hAnsi="Segoe UI Symbol" w:cstheme="majorBidi"/>
                <w:i/>
                <w:color w:val="2E74B5" w:themeColor="accent1" w:themeShade="BF"/>
                <w:sz w:val="20"/>
                <w:lang w:val="en-GB"/>
              </w:rPr>
              <w:t>/Electronic/Telecommunication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tcBorders>
              <w:left w:val="single" w:sz="2" w:space="0" w:color="auto"/>
              <w:right w:val="single" w:sz="12" w:space="0" w:color="auto"/>
            </w:tcBorders>
            <w:vAlign w:val="center"/>
          </w:tcPr>
          <w:p w14:paraId="527C5D43"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commissioning at least 3 (three) 132 kV (and above) substation projects</w:t>
            </w:r>
          </w:p>
        </w:tc>
      </w:tr>
      <w:tr w:rsidR="00943FE8" w:rsidRPr="003B1C00" w14:paraId="2911C0FE" w14:textId="77777777" w:rsidTr="00621E65">
        <w:tc>
          <w:tcPr>
            <w:tcW w:w="386" w:type="pct"/>
            <w:tcBorders>
              <w:left w:val="single" w:sz="12" w:space="0" w:color="auto"/>
              <w:right w:val="single" w:sz="2" w:space="0" w:color="auto"/>
            </w:tcBorders>
            <w:vAlign w:val="center"/>
          </w:tcPr>
          <w:p w14:paraId="4FBB6D2F"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P10</w:t>
            </w:r>
          </w:p>
        </w:tc>
        <w:tc>
          <w:tcPr>
            <w:tcW w:w="949" w:type="pct"/>
            <w:tcBorders>
              <w:left w:val="single" w:sz="2" w:space="0" w:color="auto"/>
              <w:right w:val="single" w:sz="2" w:space="0" w:color="auto"/>
            </w:tcBorders>
            <w:vAlign w:val="center"/>
          </w:tcPr>
          <w:p w14:paraId="64588421"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SCADA Systems Expert</w:t>
            </w:r>
          </w:p>
        </w:tc>
        <w:tc>
          <w:tcPr>
            <w:tcW w:w="316" w:type="pct"/>
            <w:tcBorders>
              <w:left w:val="single" w:sz="2" w:space="0" w:color="auto"/>
              <w:right w:val="single" w:sz="2" w:space="0" w:color="auto"/>
            </w:tcBorders>
            <w:vAlign w:val="center"/>
          </w:tcPr>
          <w:p w14:paraId="32D1E0F2"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right w:val="single" w:sz="2" w:space="0" w:color="auto"/>
            </w:tcBorders>
            <w:vAlign w:val="center"/>
          </w:tcPr>
          <w:p w14:paraId="38AF8087"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2" w:space="0" w:color="auto"/>
              <w:right w:val="single" w:sz="2" w:space="0" w:color="auto"/>
            </w:tcBorders>
            <w:vAlign w:val="center"/>
          </w:tcPr>
          <w:p w14:paraId="3FE28200"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2" w:space="0" w:color="auto"/>
              <w:right w:val="single" w:sz="2" w:space="0" w:color="auto"/>
            </w:tcBorders>
            <w:vAlign w:val="center"/>
          </w:tcPr>
          <w:p w14:paraId="6FA2145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roofErr w:type="gramStart"/>
            <w:r w:rsidRPr="003B1C00">
              <w:rPr>
                <w:rFonts w:ascii="Segoe UI Symbol" w:hAnsi="Segoe UI Symbol" w:cstheme="majorBidi"/>
                <w:i/>
                <w:color w:val="2E74B5" w:themeColor="accent1" w:themeShade="BF"/>
                <w:sz w:val="20"/>
                <w:lang w:val="en-GB"/>
              </w:rPr>
              <w:t>Bachelor’s Degree in Electrical</w:t>
            </w:r>
            <w:proofErr w:type="gramEnd"/>
            <w:r w:rsidRPr="003B1C00">
              <w:rPr>
                <w:rFonts w:ascii="Segoe UI Symbol" w:hAnsi="Segoe UI Symbol" w:cstheme="majorBidi"/>
                <w:i/>
                <w:color w:val="2E74B5" w:themeColor="accent1" w:themeShade="BF"/>
                <w:sz w:val="20"/>
                <w:lang w:val="en-GB"/>
              </w:rPr>
              <w:t>/Electronic/Telecommunication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tcBorders>
              <w:left w:val="single" w:sz="2" w:space="0" w:color="auto"/>
              <w:right w:val="single" w:sz="12" w:space="0" w:color="auto"/>
            </w:tcBorders>
            <w:vAlign w:val="center"/>
          </w:tcPr>
          <w:p w14:paraId="37F40FD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Experience in at least 3 (three) 132 kV (and above) substation SCADA system projects</w:t>
            </w:r>
          </w:p>
        </w:tc>
      </w:tr>
      <w:tr w:rsidR="00943FE8" w:rsidRPr="003B1C00" w14:paraId="2B91BBDD" w14:textId="77777777" w:rsidTr="00621E65">
        <w:tc>
          <w:tcPr>
            <w:tcW w:w="386" w:type="pct"/>
            <w:tcBorders>
              <w:left w:val="single" w:sz="12" w:space="0" w:color="auto"/>
              <w:bottom w:val="single" w:sz="4" w:space="0" w:color="auto"/>
              <w:right w:val="single" w:sz="2" w:space="0" w:color="auto"/>
            </w:tcBorders>
            <w:vAlign w:val="center"/>
          </w:tcPr>
          <w:p w14:paraId="2925A817"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P11</w:t>
            </w:r>
          </w:p>
        </w:tc>
        <w:tc>
          <w:tcPr>
            <w:tcW w:w="949" w:type="pct"/>
            <w:tcBorders>
              <w:left w:val="single" w:sz="2" w:space="0" w:color="auto"/>
              <w:bottom w:val="single" w:sz="4" w:space="0" w:color="auto"/>
              <w:right w:val="single" w:sz="2" w:space="0" w:color="auto"/>
            </w:tcBorders>
            <w:vAlign w:val="center"/>
          </w:tcPr>
          <w:p w14:paraId="24AE4FB3"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Social Safeguards Specialist</w:t>
            </w:r>
          </w:p>
        </w:tc>
        <w:tc>
          <w:tcPr>
            <w:tcW w:w="316" w:type="pct"/>
            <w:tcBorders>
              <w:left w:val="single" w:sz="2" w:space="0" w:color="auto"/>
              <w:bottom w:val="single" w:sz="4" w:space="0" w:color="auto"/>
              <w:right w:val="single" w:sz="2" w:space="0" w:color="auto"/>
            </w:tcBorders>
            <w:vAlign w:val="center"/>
          </w:tcPr>
          <w:p w14:paraId="4E345B98"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2* </w:t>
            </w:r>
          </w:p>
        </w:tc>
        <w:tc>
          <w:tcPr>
            <w:tcW w:w="631" w:type="pct"/>
            <w:tcBorders>
              <w:left w:val="single" w:sz="2" w:space="0" w:color="auto"/>
              <w:bottom w:val="single" w:sz="4" w:space="0" w:color="auto"/>
              <w:right w:val="single" w:sz="2" w:space="0" w:color="auto"/>
            </w:tcBorders>
            <w:vAlign w:val="center"/>
          </w:tcPr>
          <w:p w14:paraId="49AAC0B1"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791" w:type="pct"/>
            <w:tcBorders>
              <w:left w:val="single" w:sz="2" w:space="0" w:color="auto"/>
              <w:bottom w:val="single" w:sz="4" w:space="0" w:color="auto"/>
              <w:right w:val="single" w:sz="2" w:space="0" w:color="auto"/>
            </w:tcBorders>
            <w:vAlign w:val="center"/>
          </w:tcPr>
          <w:p w14:paraId="36AF2469"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7</w:t>
            </w:r>
          </w:p>
        </w:tc>
        <w:tc>
          <w:tcPr>
            <w:tcW w:w="948" w:type="pct"/>
            <w:tcBorders>
              <w:left w:val="single" w:sz="2" w:space="0" w:color="auto"/>
              <w:bottom w:val="single" w:sz="4" w:space="0" w:color="auto"/>
              <w:right w:val="single" w:sz="2" w:space="0" w:color="auto"/>
            </w:tcBorders>
            <w:vAlign w:val="center"/>
          </w:tcPr>
          <w:p w14:paraId="7814AF60"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6D3F7F">
              <w:rPr>
                <w:rFonts w:ascii="Segoe UI Symbol" w:hAnsi="Segoe UI Symbol" w:cstheme="majorBidi"/>
                <w:i/>
                <w:color w:val="2E74B5" w:themeColor="accent1" w:themeShade="BF"/>
                <w:sz w:val="20"/>
                <w:lang w:val="en-GB"/>
              </w:rPr>
              <w:t>Bachelor’s degree in sociology, Development studies, community development or relevant field</w:t>
            </w:r>
          </w:p>
        </w:tc>
        <w:tc>
          <w:tcPr>
            <w:tcW w:w="979" w:type="pct"/>
            <w:tcBorders>
              <w:left w:val="single" w:sz="2" w:space="0" w:color="auto"/>
              <w:bottom w:val="single" w:sz="4" w:space="0" w:color="auto"/>
              <w:right w:val="single" w:sz="12" w:space="0" w:color="auto"/>
            </w:tcBorders>
            <w:vAlign w:val="center"/>
          </w:tcPr>
          <w:p w14:paraId="4C98F0E8" w14:textId="77777777" w:rsidR="00943FE8" w:rsidRDefault="00943FE8" w:rsidP="00621E65">
            <w:pPr>
              <w:spacing w:before="40" w:after="40"/>
              <w:jc w:val="left"/>
            </w:pPr>
            <w:r w:rsidRPr="003B1C00">
              <w:rPr>
                <w:rFonts w:ascii="Segoe UI Symbol" w:hAnsi="Segoe UI Symbol" w:cstheme="majorBidi"/>
                <w:i/>
                <w:color w:val="2E74B5" w:themeColor="accent1" w:themeShade="BF"/>
                <w:sz w:val="20"/>
                <w:lang w:val="en-GB"/>
              </w:rPr>
              <w:t>Social safeguards experience in at least 3 (three) 132 kV (and above) substation projects</w:t>
            </w:r>
            <w:r w:rsidRPr="06BF8967">
              <w:rPr>
                <w:rFonts w:ascii="Segoe UI Symbol" w:eastAsia="Segoe UI Symbol" w:hAnsi="Segoe UI Symbol" w:cs="Segoe UI Symbol"/>
                <w:i/>
                <w:iCs/>
                <w:color w:val="0070C0"/>
                <w:sz w:val="20"/>
              </w:rPr>
              <w:t>among which at least 1 (one) shall be in Africa.</w:t>
            </w:r>
          </w:p>
          <w:p w14:paraId="225ED803"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6BF8967">
              <w:rPr>
                <w:rFonts w:ascii="Segoe UI Symbol" w:eastAsia="Segoe UI Symbol" w:hAnsi="Segoe UI Symbol" w:cs="Segoe UI Symbol"/>
                <w:i/>
                <w:iCs/>
                <w:color w:val="0070C0"/>
                <w:sz w:val="20"/>
              </w:rPr>
              <w:t xml:space="preserve">Demonstrated experience in implementation or supervision of </w:t>
            </w:r>
            <w:r w:rsidRPr="06BF8967">
              <w:rPr>
                <w:rFonts w:ascii="Segoe UI Symbol" w:eastAsia="Segoe UI Symbol" w:hAnsi="Segoe UI Symbol" w:cs="Segoe UI Symbol"/>
                <w:i/>
                <w:iCs/>
                <w:color w:val="0070C0"/>
                <w:sz w:val="20"/>
              </w:rPr>
              <w:lastRenderedPageBreak/>
              <w:t xml:space="preserve">large-scale infrastructure projects funded by AfDB or an equivalent financial intermediary (e.g. the World Bank, IFC etc.). The projects </w:t>
            </w:r>
            <w:proofErr w:type="gramStart"/>
            <w:r w:rsidRPr="06BF8967">
              <w:rPr>
                <w:rFonts w:ascii="Segoe UI Symbol" w:eastAsia="Segoe UI Symbol" w:hAnsi="Segoe UI Symbol" w:cs="Segoe UI Symbol"/>
                <w:i/>
                <w:iCs/>
                <w:color w:val="0070C0"/>
                <w:sz w:val="20"/>
              </w:rPr>
              <w:t>needs</w:t>
            </w:r>
            <w:proofErr w:type="gramEnd"/>
            <w:r w:rsidRPr="06BF8967">
              <w:rPr>
                <w:rFonts w:ascii="Segoe UI Symbol" w:eastAsia="Segoe UI Symbol" w:hAnsi="Segoe UI Symbol" w:cs="Segoe UI Symbol"/>
                <w:i/>
                <w:iCs/>
                <w:color w:val="0070C0"/>
                <w:sz w:val="20"/>
              </w:rPr>
              <w:t xml:space="preserve"> to be of similar complexity with experience on children and women’s right, community engagement, </w:t>
            </w:r>
            <w:proofErr w:type="gramStart"/>
            <w:r w:rsidRPr="06BF8967">
              <w:rPr>
                <w:rFonts w:ascii="Segoe UI Symbol" w:eastAsia="Segoe UI Symbol" w:hAnsi="Segoe UI Symbol" w:cs="Segoe UI Symbol"/>
                <w:i/>
                <w:iCs/>
                <w:color w:val="0070C0"/>
                <w:sz w:val="20"/>
              </w:rPr>
              <w:t>gender based</w:t>
            </w:r>
            <w:proofErr w:type="gramEnd"/>
            <w:r w:rsidRPr="06BF8967">
              <w:rPr>
                <w:rFonts w:ascii="Segoe UI Symbol" w:eastAsia="Segoe UI Symbol" w:hAnsi="Segoe UI Symbol" w:cs="Segoe UI Symbol"/>
                <w:i/>
                <w:iCs/>
                <w:color w:val="0070C0"/>
                <w:sz w:val="20"/>
              </w:rPr>
              <w:t xml:space="preserve"> violence prevention, addressing sexual exploitation, sexual abuse and sexual harassment cases </w:t>
            </w:r>
            <w:proofErr w:type="spellStart"/>
            <w:r w:rsidRPr="06BF8967">
              <w:rPr>
                <w:rFonts w:ascii="Segoe UI Symbol" w:eastAsia="Segoe UI Symbol" w:hAnsi="Segoe UI Symbol" w:cs="Segoe UI Symbol"/>
                <w:i/>
                <w:iCs/>
                <w:color w:val="0070C0"/>
                <w:sz w:val="20"/>
              </w:rPr>
              <w:t>etc</w:t>
            </w:r>
            <w:proofErr w:type="spellEnd"/>
          </w:p>
        </w:tc>
      </w:tr>
      <w:tr w:rsidR="00943FE8" w:rsidRPr="003B1C00" w14:paraId="1E4E70FA" w14:textId="77777777" w:rsidTr="00621E65">
        <w:tc>
          <w:tcPr>
            <w:tcW w:w="386" w:type="pct"/>
            <w:tcBorders>
              <w:left w:val="single" w:sz="4" w:space="0" w:color="auto"/>
              <w:right w:val="single" w:sz="4" w:space="0" w:color="auto"/>
            </w:tcBorders>
            <w:vAlign w:val="center"/>
          </w:tcPr>
          <w:p w14:paraId="10E0DFC9"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lastRenderedPageBreak/>
              <w:t>P1</w:t>
            </w:r>
            <w:r>
              <w:rPr>
                <w:rFonts w:ascii="Segoe UI Symbol" w:hAnsi="Segoe UI Symbol" w:cstheme="majorBidi"/>
                <w:i/>
                <w:color w:val="2E74B5" w:themeColor="accent1" w:themeShade="BF"/>
                <w:szCs w:val="24"/>
                <w:lang w:val="en-GB"/>
              </w:rPr>
              <w:t>2</w:t>
            </w:r>
          </w:p>
        </w:tc>
        <w:tc>
          <w:tcPr>
            <w:tcW w:w="949" w:type="pct"/>
            <w:tcBorders>
              <w:left w:val="single" w:sz="4" w:space="0" w:color="auto"/>
              <w:right w:val="single" w:sz="4" w:space="0" w:color="auto"/>
            </w:tcBorders>
            <w:vAlign w:val="center"/>
          </w:tcPr>
          <w:p w14:paraId="1DF5D4F9"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Electrical Works Supervisor</w:t>
            </w:r>
          </w:p>
        </w:tc>
        <w:tc>
          <w:tcPr>
            <w:tcW w:w="316" w:type="pct"/>
            <w:tcBorders>
              <w:left w:val="single" w:sz="4" w:space="0" w:color="auto"/>
              <w:right w:val="single" w:sz="4" w:space="0" w:color="auto"/>
            </w:tcBorders>
            <w:vAlign w:val="center"/>
          </w:tcPr>
          <w:p w14:paraId="7AF81BB6"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Pr="003B1C00">
              <w:rPr>
                <w:rFonts w:ascii="Segoe UI Symbol" w:hAnsi="Segoe UI Symbol" w:cstheme="majorBidi"/>
                <w:i/>
                <w:color w:val="2E74B5" w:themeColor="accent1" w:themeShade="BF"/>
                <w:sz w:val="20"/>
                <w:lang w:val="en-GB"/>
              </w:rPr>
              <w:t xml:space="preserve">* </w:t>
            </w:r>
          </w:p>
        </w:tc>
        <w:tc>
          <w:tcPr>
            <w:tcW w:w="631" w:type="pct"/>
            <w:tcBorders>
              <w:left w:val="single" w:sz="4" w:space="0" w:color="auto"/>
              <w:right w:val="single" w:sz="4" w:space="0" w:color="auto"/>
            </w:tcBorders>
            <w:vAlign w:val="center"/>
          </w:tcPr>
          <w:p w14:paraId="1B4C0B5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4" w:space="0" w:color="auto"/>
              <w:right w:val="single" w:sz="4" w:space="0" w:color="auto"/>
            </w:tcBorders>
            <w:vAlign w:val="center"/>
          </w:tcPr>
          <w:p w14:paraId="4F5C6DCF"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4" w:space="0" w:color="auto"/>
              <w:right w:val="single" w:sz="4" w:space="0" w:color="auto"/>
            </w:tcBorders>
            <w:vAlign w:val="center"/>
          </w:tcPr>
          <w:p w14:paraId="27ED908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 xml:space="preserve">Diploma </w:t>
            </w:r>
            <w:proofErr w:type="gramStart"/>
            <w:r w:rsidRPr="003B1C00">
              <w:rPr>
                <w:rFonts w:ascii="Segoe UI Symbol" w:hAnsi="Segoe UI Symbol" w:cstheme="majorBidi"/>
                <w:i/>
                <w:color w:val="2E74B5" w:themeColor="accent1" w:themeShade="BF"/>
                <w:sz w:val="20"/>
                <w:lang w:val="en-GB"/>
              </w:rPr>
              <w:t>in  Electrical</w:t>
            </w:r>
            <w:proofErr w:type="gramEnd"/>
            <w:r w:rsidRPr="003B1C00">
              <w:rPr>
                <w:rFonts w:ascii="Segoe UI Symbol" w:hAnsi="Segoe UI Symbol" w:cstheme="majorBidi"/>
                <w:i/>
                <w:color w:val="2E74B5" w:themeColor="accent1" w:themeShade="BF"/>
                <w:sz w:val="20"/>
                <w:lang w:val="en-GB"/>
              </w:rPr>
              <w:t>/ Mechanical/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field</w:t>
            </w:r>
          </w:p>
        </w:tc>
        <w:tc>
          <w:tcPr>
            <w:tcW w:w="979" w:type="pct"/>
            <w:vMerge w:val="restart"/>
            <w:tcBorders>
              <w:left w:val="single" w:sz="4" w:space="0" w:color="auto"/>
              <w:right w:val="single" w:sz="4" w:space="0" w:color="auto"/>
            </w:tcBorders>
            <w:vAlign w:val="center"/>
          </w:tcPr>
          <w:p w14:paraId="5FCEDF03"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Site supervision experience in at least 3 (three) 132 kV (and above) substation projects)</w:t>
            </w:r>
          </w:p>
        </w:tc>
      </w:tr>
      <w:tr w:rsidR="00943FE8" w:rsidRPr="003B1C00" w14:paraId="2481B606" w14:textId="77777777" w:rsidTr="00621E65">
        <w:tc>
          <w:tcPr>
            <w:tcW w:w="386" w:type="pct"/>
            <w:tcBorders>
              <w:left w:val="single" w:sz="4" w:space="0" w:color="auto"/>
              <w:bottom w:val="single" w:sz="4" w:space="0" w:color="auto"/>
              <w:right w:val="single" w:sz="4" w:space="0" w:color="auto"/>
            </w:tcBorders>
            <w:vAlign w:val="center"/>
          </w:tcPr>
          <w:p w14:paraId="4250D61A" w14:textId="77777777" w:rsidR="00943FE8" w:rsidRPr="003B1C00" w:rsidRDefault="00943FE8" w:rsidP="00621E65">
            <w:pPr>
              <w:spacing w:before="40" w:after="40"/>
              <w:jc w:val="center"/>
              <w:rPr>
                <w:rFonts w:ascii="Segoe UI Symbol" w:hAnsi="Segoe UI Symbol" w:cstheme="majorBidi"/>
                <w:i/>
                <w:color w:val="2E74B5" w:themeColor="accent1" w:themeShade="BF"/>
                <w:szCs w:val="24"/>
                <w:lang w:val="en-GB"/>
              </w:rPr>
            </w:pPr>
            <w:r w:rsidRPr="003B1C00">
              <w:rPr>
                <w:rFonts w:ascii="Segoe UI Symbol" w:hAnsi="Segoe UI Symbol" w:cstheme="majorBidi"/>
                <w:i/>
                <w:color w:val="2E74B5" w:themeColor="accent1" w:themeShade="BF"/>
                <w:szCs w:val="24"/>
                <w:lang w:val="en-GB"/>
              </w:rPr>
              <w:t>P1</w:t>
            </w:r>
            <w:r>
              <w:rPr>
                <w:rFonts w:ascii="Segoe UI Symbol" w:hAnsi="Segoe UI Symbol" w:cstheme="majorBidi"/>
                <w:i/>
                <w:color w:val="2E74B5" w:themeColor="accent1" w:themeShade="BF"/>
                <w:szCs w:val="24"/>
                <w:lang w:val="en-GB"/>
              </w:rPr>
              <w:t>3</w:t>
            </w:r>
          </w:p>
        </w:tc>
        <w:tc>
          <w:tcPr>
            <w:tcW w:w="949" w:type="pct"/>
            <w:tcBorders>
              <w:left w:val="single" w:sz="4" w:space="0" w:color="auto"/>
              <w:bottom w:val="single" w:sz="4" w:space="0" w:color="auto"/>
              <w:right w:val="single" w:sz="4" w:space="0" w:color="auto"/>
            </w:tcBorders>
            <w:vAlign w:val="center"/>
          </w:tcPr>
          <w:p w14:paraId="32326E86" w14:textId="77777777" w:rsidR="00943FE8" w:rsidRPr="003B1C00" w:rsidRDefault="00943FE8" w:rsidP="00621E65">
            <w:pPr>
              <w:spacing w:before="40" w:after="40"/>
              <w:jc w:val="left"/>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Civil Works Supervisor</w:t>
            </w:r>
          </w:p>
        </w:tc>
        <w:tc>
          <w:tcPr>
            <w:tcW w:w="316" w:type="pct"/>
            <w:tcBorders>
              <w:left w:val="single" w:sz="4" w:space="0" w:color="auto"/>
              <w:bottom w:val="single" w:sz="4" w:space="0" w:color="auto"/>
              <w:right w:val="single" w:sz="4" w:space="0" w:color="auto"/>
            </w:tcBorders>
            <w:vAlign w:val="center"/>
          </w:tcPr>
          <w:p w14:paraId="53C6E4AB"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Pr>
                <w:rFonts w:ascii="Segoe UI Symbol" w:hAnsi="Segoe UI Symbol" w:cstheme="majorBidi"/>
                <w:i/>
                <w:color w:val="2E74B5" w:themeColor="accent1" w:themeShade="BF"/>
                <w:sz w:val="20"/>
                <w:lang w:val="en-GB"/>
              </w:rPr>
              <w:t>2</w:t>
            </w:r>
            <w:r w:rsidRPr="003B1C00">
              <w:rPr>
                <w:rFonts w:ascii="Segoe UI Symbol" w:hAnsi="Segoe UI Symbol" w:cstheme="majorBidi"/>
                <w:i/>
                <w:color w:val="2E74B5" w:themeColor="accent1" w:themeShade="BF"/>
                <w:sz w:val="20"/>
                <w:lang w:val="en-GB"/>
              </w:rPr>
              <w:t xml:space="preserve">* </w:t>
            </w:r>
          </w:p>
        </w:tc>
        <w:tc>
          <w:tcPr>
            <w:tcW w:w="631" w:type="pct"/>
            <w:tcBorders>
              <w:left w:val="single" w:sz="4" w:space="0" w:color="auto"/>
              <w:bottom w:val="single" w:sz="4" w:space="0" w:color="auto"/>
              <w:right w:val="single" w:sz="4" w:space="0" w:color="auto"/>
            </w:tcBorders>
            <w:vAlign w:val="center"/>
          </w:tcPr>
          <w:p w14:paraId="103F53BC"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15</w:t>
            </w:r>
          </w:p>
        </w:tc>
        <w:tc>
          <w:tcPr>
            <w:tcW w:w="791" w:type="pct"/>
            <w:tcBorders>
              <w:left w:val="single" w:sz="4" w:space="0" w:color="auto"/>
              <w:bottom w:val="single" w:sz="4" w:space="0" w:color="auto"/>
              <w:right w:val="single" w:sz="4" w:space="0" w:color="auto"/>
            </w:tcBorders>
            <w:vAlign w:val="center"/>
          </w:tcPr>
          <w:p w14:paraId="687BFE14"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10</w:t>
            </w:r>
          </w:p>
        </w:tc>
        <w:tc>
          <w:tcPr>
            <w:tcW w:w="948" w:type="pct"/>
            <w:tcBorders>
              <w:left w:val="single" w:sz="4" w:space="0" w:color="auto"/>
              <w:bottom w:val="single" w:sz="4" w:space="0" w:color="auto"/>
              <w:right w:val="single" w:sz="4" w:space="0" w:color="auto"/>
            </w:tcBorders>
            <w:vAlign w:val="center"/>
          </w:tcPr>
          <w:p w14:paraId="77CF3A9A"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r w:rsidRPr="003B1C00">
              <w:rPr>
                <w:rFonts w:ascii="Segoe UI Symbol" w:hAnsi="Segoe UI Symbol" w:cstheme="majorBidi"/>
                <w:i/>
                <w:color w:val="2E74B5" w:themeColor="accent1" w:themeShade="BF"/>
                <w:sz w:val="20"/>
                <w:lang w:val="en-GB"/>
              </w:rPr>
              <w:t>Diploma in Civil/ Structural Engineering/</w:t>
            </w:r>
            <w:proofErr w:type="gramStart"/>
            <w:r w:rsidRPr="003B1C00">
              <w:rPr>
                <w:rFonts w:ascii="Segoe UI Symbol" w:hAnsi="Segoe UI Symbol" w:cstheme="majorBidi"/>
                <w:i/>
                <w:color w:val="2E74B5" w:themeColor="accent1" w:themeShade="BF"/>
                <w:sz w:val="20"/>
                <w:lang w:val="en-GB"/>
              </w:rPr>
              <w:t>other</w:t>
            </w:r>
            <w:proofErr w:type="gramEnd"/>
            <w:r w:rsidRPr="003B1C00">
              <w:rPr>
                <w:rFonts w:ascii="Segoe UI Symbol" w:hAnsi="Segoe UI Symbol" w:cstheme="majorBidi"/>
                <w:i/>
                <w:color w:val="2E74B5" w:themeColor="accent1" w:themeShade="BF"/>
                <w:sz w:val="20"/>
                <w:lang w:val="en-GB"/>
              </w:rPr>
              <w:t xml:space="preserve"> relevant field</w:t>
            </w:r>
          </w:p>
        </w:tc>
        <w:tc>
          <w:tcPr>
            <w:tcW w:w="979" w:type="pct"/>
            <w:vMerge/>
            <w:vAlign w:val="center"/>
          </w:tcPr>
          <w:p w14:paraId="64081104" w14:textId="77777777" w:rsidR="00943FE8" w:rsidRPr="003B1C00" w:rsidRDefault="00943FE8" w:rsidP="00621E65">
            <w:pPr>
              <w:spacing w:before="40" w:after="40"/>
              <w:jc w:val="center"/>
              <w:rPr>
                <w:rFonts w:ascii="Segoe UI Symbol" w:hAnsi="Segoe UI Symbol" w:cstheme="majorBidi"/>
                <w:i/>
                <w:color w:val="2E74B5" w:themeColor="accent1" w:themeShade="BF"/>
                <w:sz w:val="20"/>
                <w:lang w:val="en-GB"/>
              </w:rPr>
            </w:pPr>
          </w:p>
        </w:tc>
      </w:tr>
    </w:tbl>
    <w:p w14:paraId="220A2E10" w14:textId="77777777" w:rsidR="004A0E83" w:rsidRPr="00064E49" w:rsidRDefault="004A0E83" w:rsidP="004A0E83">
      <w:pPr>
        <w:tabs>
          <w:tab w:val="right" w:pos="7254"/>
        </w:tabs>
        <w:spacing w:after="0"/>
        <w:rPr>
          <w:rFonts w:ascii="Segoe UI Symbol" w:hAnsi="Segoe UI Symbol"/>
          <w:i/>
          <w:color w:val="0070C0"/>
          <w:sz w:val="20"/>
        </w:rPr>
      </w:pPr>
      <w:r w:rsidRPr="00064E49">
        <w:rPr>
          <w:rFonts w:ascii="Segoe UI Symbol" w:hAnsi="Segoe UI Symbol"/>
          <w:i/>
          <w:color w:val="0070C0"/>
          <w:sz w:val="20"/>
        </w:rPr>
        <w:t>*</w:t>
      </w:r>
      <w:r w:rsidRPr="4C005C87">
        <w:rPr>
          <w:rFonts w:asciiTheme="majorBidi" w:hAnsiTheme="majorBidi" w:cstheme="majorBidi"/>
        </w:rPr>
        <w:t xml:space="preserve"> </w:t>
      </w:r>
      <w:r w:rsidRPr="00064E49">
        <w:rPr>
          <w:rFonts w:ascii="Segoe UI Symbol" w:hAnsi="Segoe UI Symbol"/>
          <w:i/>
          <w:color w:val="0070C0"/>
          <w:sz w:val="20"/>
        </w:rPr>
        <w:t>One expert for each substation at</w:t>
      </w:r>
      <w:r>
        <w:rPr>
          <w:rFonts w:ascii="Segoe UI Symbol" w:hAnsi="Segoe UI Symbol"/>
          <w:i/>
          <w:color w:val="0070C0"/>
          <w:sz w:val="20"/>
        </w:rPr>
        <w:t xml:space="preserve"> </w:t>
      </w:r>
      <w:r w:rsidRPr="00064E49">
        <w:rPr>
          <w:rFonts w:ascii="Segoe UI Symbol" w:hAnsi="Segoe UI Symbol"/>
          <w:i/>
          <w:color w:val="0070C0"/>
          <w:sz w:val="20"/>
        </w:rPr>
        <w:t>Kabarnet and Rumuruti</w:t>
      </w:r>
    </w:p>
    <w:p w14:paraId="6E882D59" w14:textId="77777777" w:rsidR="00943FE8" w:rsidRPr="00943FE8" w:rsidRDefault="00943FE8" w:rsidP="00943FE8"/>
    <w:p w14:paraId="45905B10" w14:textId="77777777" w:rsidR="00B54F04" w:rsidRPr="00143E6E" w:rsidRDefault="00B54F04" w:rsidP="00B54F04">
      <w:pPr>
        <w:tabs>
          <w:tab w:val="left" w:pos="720"/>
        </w:tabs>
      </w:pPr>
      <w:r w:rsidRPr="06BF8967">
        <w:rPr>
          <w:rFonts w:ascii="Segoe UI Symbol" w:eastAsia="Segoe UI Symbol" w:hAnsi="Segoe UI Symbol" w:cs="Segoe UI Symbol"/>
          <w:i/>
          <w:iCs/>
          <w:color w:val="0070C0"/>
          <w:sz w:val="20"/>
        </w:rPr>
        <w:lastRenderedPageBreak/>
        <w:t>Notes:</w:t>
      </w:r>
    </w:p>
    <w:p w14:paraId="4E024A9B" w14:textId="77777777" w:rsidR="00B54F04" w:rsidRPr="00143E6E" w:rsidRDefault="00B54F04" w:rsidP="00B54F04">
      <w:pPr>
        <w:tabs>
          <w:tab w:val="left" w:pos="720"/>
        </w:tabs>
      </w:pPr>
      <w:r w:rsidRPr="06BF8967">
        <w:rPr>
          <w:rFonts w:ascii="Segoe UI Symbol" w:eastAsia="Segoe UI Symbol" w:hAnsi="Segoe UI Symbol" w:cs="Segoe UI Symbol"/>
          <w:i/>
          <w:iCs/>
          <w:color w:val="0070C0"/>
          <w:sz w:val="20"/>
        </w:rPr>
        <w:t>All personnel shall be fluent in reading, writing and speaking the English language.</w:t>
      </w:r>
    </w:p>
    <w:p w14:paraId="48F4F553" w14:textId="77777777" w:rsidR="00B54F04" w:rsidRPr="00143E6E" w:rsidRDefault="00B54F04" w:rsidP="00B54F04">
      <w:pPr>
        <w:tabs>
          <w:tab w:val="left" w:pos="720"/>
        </w:tabs>
      </w:pPr>
      <w:r w:rsidRPr="06BF8967">
        <w:rPr>
          <w:rFonts w:ascii="Segoe UI Symbol" w:eastAsia="Segoe UI Symbol" w:hAnsi="Segoe UI Symbol" w:cs="Segoe UI Symbol"/>
          <w:i/>
          <w:iCs/>
          <w:color w:val="0070C0"/>
          <w:sz w:val="20"/>
        </w:rPr>
        <w:t>The contractor’s engineers who shall form part of the key personnel must be registered as Professional Engineers with the Engineers Board of Kenya.</w:t>
      </w:r>
    </w:p>
    <w:p w14:paraId="3D78B41E" w14:textId="77777777" w:rsidR="009A2194" w:rsidRDefault="009A2194" w:rsidP="009A2194">
      <w:pPr>
        <w:keepNext/>
        <w:tabs>
          <w:tab w:val="left" w:pos="432"/>
          <w:tab w:val="left" w:pos="2952"/>
          <w:tab w:val="left" w:pos="5832"/>
        </w:tabs>
        <w:spacing w:after="120"/>
        <w:jc w:val="center"/>
        <w:rPr>
          <w:rFonts w:ascii="Segoe UI Symbol" w:hAnsi="Segoe UI Symbol"/>
          <w:b/>
          <w:iCs/>
          <w:noProof/>
        </w:rPr>
      </w:pPr>
    </w:p>
    <w:p w14:paraId="6FCE831C" w14:textId="77777777" w:rsidR="007A0470" w:rsidRDefault="007A0470" w:rsidP="009A2194">
      <w:pPr>
        <w:keepNext/>
        <w:tabs>
          <w:tab w:val="left" w:pos="432"/>
          <w:tab w:val="left" w:pos="2952"/>
          <w:tab w:val="left" w:pos="5832"/>
        </w:tabs>
        <w:spacing w:after="120"/>
        <w:jc w:val="center"/>
        <w:rPr>
          <w:rFonts w:ascii="Segoe UI Symbol" w:hAnsi="Segoe UI Symbol"/>
          <w:b/>
          <w:iCs/>
          <w:noProof/>
        </w:rPr>
      </w:pPr>
    </w:p>
    <w:p w14:paraId="19232194" w14:textId="77777777" w:rsidR="009A2194" w:rsidRDefault="009A2194" w:rsidP="009A2194">
      <w:pPr>
        <w:keepNext/>
        <w:tabs>
          <w:tab w:val="left" w:pos="432"/>
          <w:tab w:val="left" w:pos="2952"/>
          <w:tab w:val="left" w:pos="5832"/>
        </w:tabs>
        <w:spacing w:after="120"/>
        <w:jc w:val="center"/>
        <w:rPr>
          <w:rFonts w:ascii="Segoe UI Symbol" w:hAnsi="Segoe UI Symbol"/>
          <w:b/>
          <w:iCs/>
          <w:noProof/>
        </w:rPr>
      </w:pPr>
    </w:p>
    <w:p w14:paraId="1A7A8F6D" w14:textId="77777777" w:rsidR="009A2194" w:rsidRDefault="009A2194" w:rsidP="00A629B9">
      <w:pPr>
        <w:pStyle w:val="Heading1"/>
      </w:pPr>
      <w:bookmarkStart w:id="866" w:name="_Toc59145466"/>
      <w:bookmarkStart w:id="867" w:name="_Toc59197222"/>
      <w:bookmarkEnd w:id="858"/>
    </w:p>
    <w:p w14:paraId="0271EB40" w14:textId="5B1A494A" w:rsidR="005B4A5F" w:rsidRPr="00143E6E" w:rsidRDefault="005B4A5F" w:rsidP="00A629B9">
      <w:pPr>
        <w:pStyle w:val="Heading1"/>
      </w:pPr>
      <w:r w:rsidRPr="00143E6E">
        <w:t>Forms</w:t>
      </w:r>
      <w:r w:rsidR="007E703B" w:rsidRPr="00143E6E">
        <w:t xml:space="preserve"> </w:t>
      </w:r>
      <w:r w:rsidRPr="00143E6E">
        <w:t>and</w:t>
      </w:r>
      <w:r w:rsidR="007E703B" w:rsidRPr="00143E6E">
        <w:t xml:space="preserve"> </w:t>
      </w:r>
      <w:r w:rsidRPr="00143E6E">
        <w:t>Procedures</w:t>
      </w:r>
      <w:bookmarkEnd w:id="859"/>
      <w:bookmarkEnd w:id="860"/>
      <w:bookmarkEnd w:id="861"/>
      <w:bookmarkEnd w:id="862"/>
      <w:bookmarkEnd w:id="863"/>
      <w:bookmarkEnd w:id="864"/>
      <w:bookmarkEnd w:id="866"/>
      <w:bookmarkEnd w:id="867"/>
    </w:p>
    <w:p w14:paraId="675A9C3D" w14:textId="11B0E569" w:rsidR="005B4A5F" w:rsidRPr="00D5087F" w:rsidRDefault="005B4A5F" w:rsidP="00D5087F">
      <w:pPr>
        <w:pStyle w:val="Heading4"/>
        <w:jc w:val="center"/>
        <w:rPr>
          <w:rFonts w:ascii="Segoe UI Symbol" w:hAnsi="Segoe UI Symbol"/>
          <w:szCs w:val="28"/>
        </w:rPr>
      </w:pPr>
      <w:bookmarkStart w:id="868" w:name="_Toc190498352"/>
      <w:bookmarkStart w:id="869" w:name="_Toc190498781"/>
      <w:bookmarkStart w:id="870" w:name="_Toc437950090"/>
      <w:bookmarkStart w:id="871" w:name="_Toc437950866"/>
      <w:bookmarkStart w:id="872" w:name="_Toc437951069"/>
      <w:bookmarkStart w:id="873" w:name="_Toc437951497"/>
      <w:bookmarkStart w:id="874" w:name="_Toc437951925"/>
      <w:bookmarkStart w:id="875" w:name="_Toc190498606"/>
      <w:bookmarkStart w:id="876" w:name="_Toc59145467"/>
      <w:r w:rsidRPr="00D5087F">
        <w:rPr>
          <w:rFonts w:ascii="Segoe UI Symbol" w:hAnsi="Segoe UI Symbol"/>
          <w:b/>
          <w:sz w:val="28"/>
          <w:szCs w:val="28"/>
        </w:rPr>
        <w:t>Form</w:t>
      </w:r>
      <w:r w:rsidR="007E703B" w:rsidRPr="00D5087F">
        <w:rPr>
          <w:rFonts w:ascii="Segoe UI Symbol" w:hAnsi="Segoe UI Symbol"/>
          <w:b/>
          <w:sz w:val="28"/>
          <w:szCs w:val="28"/>
        </w:rPr>
        <w:t xml:space="preserve"> </w:t>
      </w:r>
      <w:r w:rsidRPr="00D5087F">
        <w:rPr>
          <w:rFonts w:ascii="Segoe UI Symbol" w:hAnsi="Segoe UI Symbol"/>
          <w:b/>
          <w:sz w:val="28"/>
          <w:szCs w:val="28"/>
        </w:rPr>
        <w:t>of</w:t>
      </w:r>
      <w:r w:rsidR="007E703B" w:rsidRPr="00D5087F">
        <w:rPr>
          <w:rFonts w:ascii="Segoe UI Symbol" w:hAnsi="Segoe UI Symbol"/>
          <w:b/>
          <w:sz w:val="28"/>
          <w:szCs w:val="28"/>
        </w:rPr>
        <w:t xml:space="preserve"> </w:t>
      </w:r>
      <w:r w:rsidRPr="00D5087F">
        <w:rPr>
          <w:rFonts w:ascii="Segoe UI Symbol" w:hAnsi="Segoe UI Symbol"/>
          <w:b/>
          <w:sz w:val="28"/>
          <w:szCs w:val="28"/>
        </w:rPr>
        <w:t>Completion</w:t>
      </w:r>
      <w:r w:rsidR="007E703B" w:rsidRPr="00D5087F">
        <w:rPr>
          <w:rFonts w:ascii="Segoe UI Symbol" w:hAnsi="Segoe UI Symbol"/>
          <w:b/>
          <w:sz w:val="28"/>
          <w:szCs w:val="28"/>
        </w:rPr>
        <w:t xml:space="preserve"> </w:t>
      </w:r>
      <w:r w:rsidRPr="00D5087F">
        <w:rPr>
          <w:rFonts w:ascii="Segoe UI Symbol" w:hAnsi="Segoe UI Symbol"/>
          <w:b/>
          <w:sz w:val="28"/>
          <w:szCs w:val="28"/>
        </w:rPr>
        <w:t>Certificate</w:t>
      </w:r>
      <w:bookmarkEnd w:id="868"/>
      <w:bookmarkEnd w:id="869"/>
      <w:bookmarkEnd w:id="870"/>
      <w:bookmarkEnd w:id="871"/>
      <w:bookmarkEnd w:id="872"/>
      <w:bookmarkEnd w:id="873"/>
      <w:bookmarkEnd w:id="874"/>
      <w:bookmarkEnd w:id="875"/>
      <w:bookmarkEnd w:id="876"/>
    </w:p>
    <w:p w14:paraId="1A28AD87"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Date:</w:t>
      </w:r>
      <w:r w:rsidRPr="00D5087F">
        <w:rPr>
          <w:rFonts w:ascii="Segoe UI Symbol" w:hAnsi="Segoe UI Symbol"/>
        </w:rPr>
        <w:tab/>
      </w:r>
      <w:r w:rsidRPr="00D5087F">
        <w:rPr>
          <w:rFonts w:ascii="Segoe UI Symbol" w:hAnsi="Segoe UI Symbol"/>
          <w:u w:val="single"/>
        </w:rPr>
        <w:tab/>
      </w:r>
    </w:p>
    <w:p w14:paraId="2595C499"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Loan/Credit</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3B87A5A2" w14:textId="5C6930C4" w:rsidR="005B4A5F" w:rsidRPr="00D5087F" w:rsidRDefault="005B4A5F" w:rsidP="00733470">
      <w:pPr>
        <w:tabs>
          <w:tab w:val="right" w:pos="6480"/>
          <w:tab w:val="left" w:pos="6660"/>
          <w:tab w:val="left" w:pos="9000"/>
        </w:tabs>
        <w:rPr>
          <w:rFonts w:ascii="Segoe UI Symbol" w:hAnsi="Segoe UI Symbol"/>
          <w:u w:val="single"/>
        </w:rPr>
      </w:pP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4A80C404" w14:textId="77777777" w:rsidR="00733470" w:rsidRPr="00D5087F" w:rsidRDefault="00733470" w:rsidP="00733470">
      <w:pPr>
        <w:tabs>
          <w:tab w:val="right" w:pos="6480"/>
          <w:tab w:val="left" w:pos="6660"/>
          <w:tab w:val="left" w:pos="9000"/>
        </w:tabs>
        <w:rPr>
          <w:rFonts w:ascii="Segoe UI Symbol" w:hAnsi="Segoe UI Symbol"/>
        </w:rPr>
      </w:pPr>
    </w:p>
    <w:p w14:paraId="5DE9F990" w14:textId="77777777" w:rsidR="005B4A5F" w:rsidRPr="00D5087F" w:rsidRDefault="005B4A5F" w:rsidP="001D5093">
      <w:pPr>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_________________________________</w:t>
      </w:r>
    </w:p>
    <w:p w14:paraId="7417EE9D" w14:textId="77777777" w:rsidR="005B4A5F" w:rsidRPr="00D5087F" w:rsidRDefault="005B4A5F" w:rsidP="001D5093">
      <w:pPr>
        <w:rPr>
          <w:rFonts w:ascii="Segoe UI Symbol" w:hAnsi="Segoe UI Symbol"/>
        </w:rPr>
      </w:pPr>
    </w:p>
    <w:p w14:paraId="5529ED0D"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4477FAD7" w14:textId="77777777" w:rsidR="005B4A5F" w:rsidRPr="00D5087F" w:rsidRDefault="005B4A5F" w:rsidP="00D5087F">
      <w:pPr>
        <w:spacing w:before="240" w:after="240"/>
        <w:ind w:right="-11"/>
        <w:rPr>
          <w:rFonts w:ascii="Segoe UI Symbol" w:hAnsi="Segoe UI Symbol"/>
        </w:rPr>
      </w:pP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24</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entered</w:t>
      </w:r>
      <w:r w:rsidR="007E703B" w:rsidRPr="00D5087F">
        <w:rPr>
          <w:rFonts w:ascii="Segoe UI Symbol" w:hAnsi="Segoe UI Symbol"/>
        </w:rPr>
        <w:t xml:space="preserve"> </w:t>
      </w:r>
      <w:r w:rsidRPr="00D5087F">
        <w:rPr>
          <w:rFonts w:ascii="Segoe UI Symbol" w:hAnsi="Segoe UI Symbol"/>
        </w:rPr>
        <w:t>into</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yourselves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i/>
          <w:sz w:val="20"/>
        </w:rPr>
        <w:t>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relating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i/>
          <w:sz w:val="20"/>
        </w:rPr>
        <w:t>____________________,</w:t>
      </w:r>
      <w:r w:rsidR="007E703B" w:rsidRPr="00D5087F">
        <w:rPr>
          <w:rFonts w:ascii="Segoe UI Symbol" w:hAnsi="Segoe UI Symbol"/>
          <w:i/>
          <w:sz w:val="20"/>
        </w:rPr>
        <w:t xml:space="preserve"> </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was</w:t>
      </w:r>
      <w:r w:rsidR="007E703B" w:rsidRPr="00D5087F">
        <w:rPr>
          <w:rFonts w:ascii="Segoe UI Symbol" w:hAnsi="Segoe UI Symbol"/>
        </w:rPr>
        <w:t xml:space="preserve"> </w:t>
      </w:r>
      <w:r w:rsidRPr="00D5087F">
        <w:rPr>
          <w:rFonts w:ascii="Segoe UI Symbol" w:hAnsi="Segoe UI Symbol"/>
        </w:rPr>
        <w:t>(were)</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takes</w:t>
      </w:r>
      <w:r w:rsidR="007E703B" w:rsidRPr="00D5087F">
        <w:rPr>
          <w:rFonts w:ascii="Segoe UI Symbol" w:hAnsi="Segoe UI Symbol"/>
        </w:rPr>
        <w:t xml:space="preserve"> </w:t>
      </w:r>
      <w:r w:rsidRPr="00D5087F">
        <w:rPr>
          <w:rFonts w:ascii="Segoe UI Symbol" w:hAnsi="Segoe UI Symbol"/>
        </w:rPr>
        <w:t>over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said</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together</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responsibility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care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custody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risk</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loss</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mentioned</w:t>
      </w:r>
      <w:r w:rsidR="007E703B" w:rsidRPr="00D5087F">
        <w:rPr>
          <w:rFonts w:ascii="Segoe UI Symbol" w:hAnsi="Segoe UI Symbol"/>
        </w:rPr>
        <w:t xml:space="preserve"> </w:t>
      </w:r>
      <w:r w:rsidRPr="00D5087F">
        <w:rPr>
          <w:rFonts w:ascii="Segoe UI Symbol" w:hAnsi="Segoe UI Symbol"/>
        </w:rPr>
        <w:t>below.</w:t>
      </w:r>
    </w:p>
    <w:p w14:paraId="090093E3" w14:textId="77777777" w:rsidR="005B4A5F" w:rsidRPr="00D5087F" w:rsidRDefault="005B4A5F" w:rsidP="00D5087F">
      <w:pPr>
        <w:spacing w:before="240" w:after="240"/>
        <w:ind w:left="720" w:right="-11"/>
        <w:rPr>
          <w:rFonts w:ascii="Segoe UI Symbol" w:hAnsi="Segoe UI Symbol"/>
        </w:rPr>
      </w:pPr>
      <w:r w:rsidRPr="00D5087F">
        <w:rPr>
          <w:rFonts w:ascii="Segoe UI Symbol" w:hAnsi="Segoe UI Symbol"/>
        </w:rPr>
        <w:t>1.</w:t>
      </w:r>
      <w:r w:rsidRPr="00D5087F">
        <w:rPr>
          <w:rFonts w:ascii="Segoe UI Symbol" w:hAnsi="Segoe UI Symbol"/>
        </w:rPr>
        <w:tab/>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i/>
          <w:sz w:val="20"/>
        </w:rPr>
        <w:t>______________________________</w:t>
      </w:r>
    </w:p>
    <w:p w14:paraId="1802960F" w14:textId="77777777" w:rsidR="005B4A5F" w:rsidRPr="00D5087F" w:rsidRDefault="005B4A5F" w:rsidP="00D5087F">
      <w:pPr>
        <w:spacing w:before="240" w:after="240"/>
        <w:ind w:left="720" w:right="-11"/>
        <w:rPr>
          <w:rFonts w:ascii="Segoe UI Symbol" w:hAnsi="Segoe UI Symbol"/>
        </w:rPr>
      </w:pPr>
      <w:r w:rsidRPr="00D5087F">
        <w:rPr>
          <w:rFonts w:ascii="Segoe UI Symbol" w:hAnsi="Segoe UI Symbol"/>
        </w:rPr>
        <w:t>2.</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i/>
          <w:sz w:val="20"/>
        </w:rPr>
        <w:t>__________________</w:t>
      </w:r>
    </w:p>
    <w:p w14:paraId="54E57F0B" w14:textId="77777777" w:rsidR="005B4A5F" w:rsidRPr="00D5087F" w:rsidRDefault="005B4A5F" w:rsidP="00D5087F">
      <w:pPr>
        <w:spacing w:before="240" w:after="240"/>
        <w:ind w:right="-11"/>
        <w:rPr>
          <w:rFonts w:ascii="Segoe UI Symbol" w:hAnsi="Segoe UI Symbol"/>
        </w:rPr>
      </w:pPr>
      <w:r w:rsidRPr="00D5087F">
        <w:rPr>
          <w:rFonts w:ascii="Segoe UI Symbol" w:hAnsi="Segoe UI Symbol"/>
        </w:rPr>
        <w:t>However,</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outstanding</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attachment</w:t>
      </w:r>
      <w:r w:rsidR="007E703B" w:rsidRPr="00D5087F">
        <w:rPr>
          <w:rFonts w:ascii="Segoe UI Symbol" w:hAnsi="Segoe UI Symbol"/>
        </w:rPr>
        <w:t xml:space="preserve"> </w:t>
      </w:r>
      <w:r w:rsidRPr="00D5087F">
        <w:rPr>
          <w:rFonts w:ascii="Segoe UI Symbol" w:hAnsi="Segoe UI Symbol"/>
        </w:rPr>
        <w:t>hereto</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soon</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practicable.</w:t>
      </w:r>
    </w:p>
    <w:p w14:paraId="708EE2C5" w14:textId="77777777" w:rsidR="005B4A5F" w:rsidRPr="00D5087F" w:rsidRDefault="005B4A5F" w:rsidP="00D5087F">
      <w:pPr>
        <w:spacing w:before="240" w:after="240"/>
        <w:ind w:right="-11"/>
        <w:rPr>
          <w:rFonts w:ascii="Segoe UI Symbol" w:hAnsi="Segoe UI Symbol"/>
        </w:rPr>
      </w:pPr>
      <w:r w:rsidRPr="00D5087F">
        <w:rPr>
          <w:rFonts w:ascii="Segoe UI Symbol" w:hAnsi="Segoe UI Symbol"/>
        </w:rPr>
        <w:lastRenderedPageBreak/>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does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relieve</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obligation</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execution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nor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p>
    <w:p w14:paraId="43953A8E" w14:textId="77777777" w:rsidR="005B4A5F" w:rsidRPr="00D5087F" w:rsidRDefault="005B4A5F" w:rsidP="00D5087F">
      <w:pPr>
        <w:spacing w:before="240" w:after="240"/>
        <w:ind w:right="-11"/>
        <w:rPr>
          <w:rFonts w:ascii="Segoe UI Symbol" w:hAnsi="Segoe UI Symbol"/>
        </w:rPr>
      </w:pPr>
      <w:r w:rsidRPr="00D5087F">
        <w:rPr>
          <w:rFonts w:ascii="Segoe UI Symbol" w:hAnsi="Segoe UI Symbol"/>
        </w:rPr>
        <w:t>Very</w:t>
      </w:r>
      <w:r w:rsidR="007E703B" w:rsidRPr="00D5087F">
        <w:rPr>
          <w:rFonts w:ascii="Segoe UI Symbol" w:hAnsi="Segoe UI Symbol"/>
        </w:rPr>
        <w:t xml:space="preserve"> </w:t>
      </w:r>
      <w:r w:rsidRPr="00D5087F">
        <w:rPr>
          <w:rFonts w:ascii="Segoe UI Symbol" w:hAnsi="Segoe UI Symbol"/>
        </w:rPr>
        <w:t>truly</w:t>
      </w:r>
      <w:r w:rsidR="007E703B" w:rsidRPr="00D5087F">
        <w:rPr>
          <w:rFonts w:ascii="Segoe UI Symbol" w:hAnsi="Segoe UI Symbol"/>
        </w:rPr>
        <w:t xml:space="preserve"> </w:t>
      </w:r>
      <w:r w:rsidRPr="00D5087F">
        <w:rPr>
          <w:rFonts w:ascii="Segoe UI Symbol" w:hAnsi="Segoe UI Symbol"/>
        </w:rPr>
        <w:t>yours,</w:t>
      </w:r>
    </w:p>
    <w:p w14:paraId="0671B049"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52849D36" w14:textId="77777777" w:rsidR="005B4A5F" w:rsidRPr="00D5087F" w:rsidRDefault="005B4A5F" w:rsidP="001D5093">
      <w:pPr>
        <w:rPr>
          <w:rFonts w:ascii="Segoe UI Symbol" w:hAnsi="Segoe UI Symbol"/>
        </w:rPr>
      </w:pPr>
      <w:r w:rsidRPr="00D5087F">
        <w:rPr>
          <w:rFonts w:ascii="Segoe UI Symbol" w:hAnsi="Segoe UI Symbol"/>
        </w:rPr>
        <w:t>Title</w:t>
      </w:r>
    </w:p>
    <w:p w14:paraId="448FFF67" w14:textId="0910436E" w:rsidR="005B4A5F" w:rsidRPr="00D5087F" w:rsidRDefault="005B4A5F" w:rsidP="00A629B9">
      <w:pPr>
        <w:jc w:val="left"/>
        <w:rPr>
          <w:rFonts w:ascii="Segoe UI Symbol" w:hAnsi="Segoe UI Symbol"/>
          <w:b/>
          <w:sz w:val="28"/>
        </w:rPr>
      </w:pP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166F92" w:rsidRPr="00D5087F">
        <w:rPr>
          <w:rFonts w:ascii="Segoe UI Symbol" w:hAnsi="Segoe UI Symbol"/>
        </w:rPr>
        <w:t xml:space="preserve"> </w:t>
      </w:r>
      <w:r w:rsidRPr="00D5087F">
        <w:rPr>
          <w:rFonts w:ascii="Segoe UI Symbol" w:hAnsi="Segoe UI Symbol"/>
        </w:rPr>
        <w:br w:type="page"/>
      </w:r>
    </w:p>
    <w:p w14:paraId="212EA899" w14:textId="0AAAD5A8" w:rsidR="00424A6F" w:rsidRPr="0088478B" w:rsidRDefault="00424A6F" w:rsidP="00424A6F">
      <w:pPr>
        <w:pStyle w:val="Heading4"/>
        <w:jc w:val="center"/>
        <w:rPr>
          <w:rFonts w:ascii="Segoe UI Symbol" w:hAnsi="Segoe UI Symbol"/>
          <w:b/>
          <w:sz w:val="28"/>
          <w:szCs w:val="28"/>
        </w:rPr>
      </w:pPr>
      <w:bookmarkStart w:id="877" w:name="_Toc59145468"/>
      <w:r w:rsidRPr="0088478B">
        <w:rPr>
          <w:rFonts w:ascii="Segoe UI Symbol" w:hAnsi="Segoe UI Symbol"/>
          <w:b/>
          <w:sz w:val="28"/>
          <w:szCs w:val="28"/>
        </w:rPr>
        <w:lastRenderedPageBreak/>
        <w:t>Form of Operational Acceptance Certificate</w:t>
      </w:r>
      <w:bookmarkEnd w:id="877"/>
    </w:p>
    <w:p w14:paraId="6345E3A3" w14:textId="77777777" w:rsidR="005B4A5F" w:rsidRPr="00D5087F" w:rsidRDefault="005B4A5F" w:rsidP="001D5093">
      <w:pPr>
        <w:spacing w:line="360" w:lineRule="atLeast"/>
        <w:rPr>
          <w:rFonts w:ascii="Segoe UI Symbol" w:hAnsi="Segoe UI Symbol"/>
        </w:rPr>
      </w:pPr>
    </w:p>
    <w:p w14:paraId="0B3AE086"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Date:</w:t>
      </w:r>
      <w:r w:rsidRPr="00D5087F">
        <w:rPr>
          <w:rFonts w:ascii="Segoe UI Symbol" w:hAnsi="Segoe UI Symbol"/>
        </w:rPr>
        <w:tab/>
      </w:r>
      <w:r w:rsidRPr="00D5087F">
        <w:rPr>
          <w:rFonts w:ascii="Segoe UI Symbol" w:hAnsi="Segoe UI Symbol"/>
          <w:u w:val="single"/>
        </w:rPr>
        <w:tab/>
      </w:r>
    </w:p>
    <w:p w14:paraId="6CC43544"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Loan/Credit</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3E3C6192" w14:textId="55BD0049"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2D77FF39" w14:textId="77777777" w:rsidR="005B4A5F" w:rsidRPr="00D5087F" w:rsidRDefault="005B4A5F" w:rsidP="001D5093">
      <w:pPr>
        <w:rPr>
          <w:rFonts w:ascii="Segoe UI Symbol" w:hAnsi="Segoe UI Symbol"/>
        </w:rPr>
      </w:pPr>
    </w:p>
    <w:p w14:paraId="6F86F7BC" w14:textId="77777777" w:rsidR="005B4A5F" w:rsidRPr="00D5087F" w:rsidRDefault="005B4A5F" w:rsidP="001D5093">
      <w:pPr>
        <w:rPr>
          <w:rFonts w:ascii="Segoe UI Symbol" w:hAnsi="Segoe UI Symbol"/>
        </w:rPr>
      </w:pPr>
      <w:r w:rsidRPr="00D5087F">
        <w:rPr>
          <w:rFonts w:ascii="Segoe UI Symbol" w:hAnsi="Segoe UI Symbol"/>
          <w:i/>
          <w:sz w:val="20"/>
        </w:rPr>
        <w:t>_________________________________________</w:t>
      </w:r>
    </w:p>
    <w:p w14:paraId="27DAD2D2" w14:textId="77777777" w:rsidR="005B4A5F" w:rsidRPr="00D5087F" w:rsidRDefault="005B4A5F" w:rsidP="001D5093">
      <w:pPr>
        <w:rPr>
          <w:rFonts w:ascii="Segoe UI Symbol" w:hAnsi="Segoe UI Symbol"/>
        </w:rPr>
      </w:pPr>
    </w:p>
    <w:p w14:paraId="10D68EF2" w14:textId="77777777" w:rsidR="005B4A5F" w:rsidRPr="00D5087F" w:rsidRDefault="005B4A5F" w:rsidP="001D5093">
      <w:pPr>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________________________________________</w:t>
      </w:r>
    </w:p>
    <w:p w14:paraId="1236866D" w14:textId="77777777" w:rsidR="005B4A5F" w:rsidRPr="00D5087F" w:rsidRDefault="005B4A5F" w:rsidP="001D5093">
      <w:pPr>
        <w:rPr>
          <w:rFonts w:ascii="Segoe UI Symbol" w:hAnsi="Segoe UI Symbol"/>
        </w:rPr>
      </w:pPr>
    </w:p>
    <w:p w14:paraId="50CFB307"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4B13EC8F" w14:textId="77777777" w:rsidR="005B4A5F" w:rsidRPr="00D5087F" w:rsidRDefault="005B4A5F" w:rsidP="001D5093">
      <w:pPr>
        <w:rPr>
          <w:rFonts w:ascii="Segoe UI Symbol" w:hAnsi="Segoe UI Symbol"/>
        </w:rPr>
      </w:pPr>
    </w:p>
    <w:p w14:paraId="5666FBB2" w14:textId="77777777" w:rsidR="005B4A5F" w:rsidRPr="00D5087F" w:rsidRDefault="005B4A5F" w:rsidP="001D5093">
      <w:pPr>
        <w:rPr>
          <w:rFonts w:ascii="Segoe UI Symbol" w:hAnsi="Segoe UI Symbol"/>
        </w:rPr>
      </w:pP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25.3</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proofErr w:type="gramStart"/>
      <w:r w:rsidRPr="00D5087F">
        <w:rPr>
          <w:rFonts w:ascii="Segoe UI Symbol" w:hAnsi="Segoe UI Symbol"/>
        </w:rPr>
        <w:t>entered</w:t>
      </w:r>
      <w:r w:rsidR="007E703B" w:rsidRPr="00D5087F">
        <w:rPr>
          <w:rFonts w:ascii="Segoe UI Symbol" w:hAnsi="Segoe UI Symbol"/>
        </w:rPr>
        <w:t xml:space="preserve"> </w:t>
      </w:r>
      <w:r w:rsidRPr="00D5087F">
        <w:rPr>
          <w:rFonts w:ascii="Segoe UI Symbol" w:hAnsi="Segoe UI Symbol"/>
        </w:rPr>
        <w:t>into</w:t>
      </w:r>
      <w:proofErr w:type="gramEnd"/>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yourselves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i/>
          <w:sz w:val="20"/>
        </w:rPr>
        <w:t>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relating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i/>
          <w:sz w:val="20"/>
        </w:rPr>
        <w:t>___________________________________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were</w:t>
      </w:r>
      <w:r w:rsidR="007E703B" w:rsidRPr="00D5087F">
        <w:rPr>
          <w:rFonts w:ascii="Segoe UI Symbol" w:hAnsi="Segoe UI Symbol"/>
        </w:rPr>
        <w:t xml:space="preserve"> </w:t>
      </w:r>
      <w:r w:rsidRPr="00D5087F">
        <w:rPr>
          <w:rFonts w:ascii="Segoe UI Symbol" w:hAnsi="Segoe UI Symbol"/>
        </w:rPr>
        <w:t>satisfactorily</w:t>
      </w:r>
      <w:r w:rsidR="007E703B" w:rsidRPr="00D5087F">
        <w:rPr>
          <w:rFonts w:ascii="Segoe UI Symbol" w:hAnsi="Segoe UI Symbol"/>
        </w:rPr>
        <w:t xml:space="preserve"> </w:t>
      </w:r>
      <w:r w:rsidRPr="00D5087F">
        <w:rPr>
          <w:rFonts w:ascii="Segoe UI Symbol" w:hAnsi="Segoe UI Symbol"/>
        </w:rPr>
        <w:t>attained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p>
    <w:p w14:paraId="47D2BC06" w14:textId="77777777" w:rsidR="005B4A5F" w:rsidRPr="00D5087F" w:rsidRDefault="005B4A5F" w:rsidP="001D5093">
      <w:pPr>
        <w:rPr>
          <w:rFonts w:ascii="Segoe UI Symbol" w:hAnsi="Segoe UI Symbol"/>
        </w:rPr>
      </w:pPr>
    </w:p>
    <w:p w14:paraId="7A83FC48" w14:textId="77777777" w:rsidR="005B4A5F" w:rsidRPr="00D5087F" w:rsidRDefault="005B4A5F" w:rsidP="001D5093">
      <w:pPr>
        <w:ind w:left="720"/>
        <w:rPr>
          <w:rFonts w:ascii="Segoe UI Symbol" w:hAnsi="Segoe UI Symbol"/>
        </w:rPr>
      </w:pPr>
      <w:r w:rsidRPr="00D5087F">
        <w:rPr>
          <w:rFonts w:ascii="Segoe UI Symbol" w:hAnsi="Segoe UI Symbol"/>
        </w:rPr>
        <w:t>1.</w:t>
      </w:r>
      <w:r w:rsidRPr="00D5087F">
        <w:rPr>
          <w:rFonts w:ascii="Segoe UI Symbol" w:hAnsi="Segoe UI Symbol"/>
        </w:rPr>
        <w:tab/>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47248A6" w14:textId="77777777" w:rsidR="005B4A5F" w:rsidRPr="00D5087F" w:rsidRDefault="005B4A5F" w:rsidP="001D5093">
      <w:pPr>
        <w:ind w:left="720"/>
        <w:rPr>
          <w:rFonts w:ascii="Segoe UI Symbol" w:hAnsi="Segoe UI Symbol"/>
        </w:rPr>
      </w:pPr>
      <w:r w:rsidRPr="00D5087F">
        <w:rPr>
          <w:rFonts w:ascii="Segoe UI Symbol" w:hAnsi="Segoe UI Symbol"/>
        </w:rPr>
        <w:t>2.</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______________________</w:t>
      </w:r>
    </w:p>
    <w:p w14:paraId="1F59D0C3" w14:textId="77777777" w:rsidR="005B4A5F" w:rsidRPr="00D5087F" w:rsidRDefault="005B4A5F" w:rsidP="001D5093">
      <w:pPr>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does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relieve</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obligation</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execution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nor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p>
    <w:p w14:paraId="53AA951E" w14:textId="77777777" w:rsidR="005B4A5F" w:rsidRPr="00D5087F" w:rsidRDefault="005B4A5F" w:rsidP="001D5093">
      <w:pPr>
        <w:rPr>
          <w:rFonts w:ascii="Segoe UI Symbol" w:hAnsi="Segoe UI Symbol"/>
        </w:rPr>
      </w:pPr>
    </w:p>
    <w:p w14:paraId="5227764A" w14:textId="77777777" w:rsidR="005B4A5F" w:rsidRPr="00D5087F" w:rsidRDefault="005B4A5F" w:rsidP="001D5093">
      <w:pPr>
        <w:rPr>
          <w:rFonts w:ascii="Segoe UI Symbol" w:hAnsi="Segoe UI Symbol"/>
        </w:rPr>
      </w:pPr>
      <w:r w:rsidRPr="00D5087F">
        <w:rPr>
          <w:rFonts w:ascii="Segoe UI Symbol" w:hAnsi="Segoe UI Symbol"/>
        </w:rPr>
        <w:t>Very</w:t>
      </w:r>
      <w:r w:rsidR="007E703B" w:rsidRPr="00D5087F">
        <w:rPr>
          <w:rFonts w:ascii="Segoe UI Symbol" w:hAnsi="Segoe UI Symbol"/>
        </w:rPr>
        <w:t xml:space="preserve"> </w:t>
      </w:r>
      <w:r w:rsidRPr="00D5087F">
        <w:rPr>
          <w:rFonts w:ascii="Segoe UI Symbol" w:hAnsi="Segoe UI Symbol"/>
        </w:rPr>
        <w:t>truly</w:t>
      </w:r>
      <w:r w:rsidR="007E703B" w:rsidRPr="00D5087F">
        <w:rPr>
          <w:rFonts w:ascii="Segoe UI Symbol" w:hAnsi="Segoe UI Symbol"/>
        </w:rPr>
        <w:t xml:space="preserve"> </w:t>
      </w:r>
      <w:r w:rsidRPr="00D5087F">
        <w:rPr>
          <w:rFonts w:ascii="Segoe UI Symbol" w:hAnsi="Segoe UI Symbol"/>
        </w:rPr>
        <w:t>yours,</w:t>
      </w:r>
    </w:p>
    <w:p w14:paraId="4EF1DF48" w14:textId="77777777" w:rsidR="005B4A5F" w:rsidRPr="00D5087F" w:rsidRDefault="005B4A5F" w:rsidP="001D5093">
      <w:pPr>
        <w:rPr>
          <w:rFonts w:ascii="Segoe UI Symbol" w:hAnsi="Segoe UI Symbol"/>
        </w:rPr>
      </w:pPr>
    </w:p>
    <w:p w14:paraId="631EDAF6"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31C30A07" w14:textId="77777777" w:rsidR="005B4A5F" w:rsidRPr="00D5087F" w:rsidRDefault="005B4A5F" w:rsidP="001D5093">
      <w:pPr>
        <w:rPr>
          <w:rFonts w:ascii="Segoe UI Symbol" w:hAnsi="Segoe UI Symbol"/>
        </w:rPr>
      </w:pPr>
      <w:r w:rsidRPr="00D5087F">
        <w:rPr>
          <w:rFonts w:ascii="Segoe UI Symbol" w:hAnsi="Segoe UI Symbol"/>
        </w:rPr>
        <w:t>Title</w:t>
      </w:r>
    </w:p>
    <w:p w14:paraId="22646F48" w14:textId="77777777" w:rsidR="005B4A5F" w:rsidRPr="00D5087F" w:rsidRDefault="005B4A5F" w:rsidP="001D5093">
      <w:pPr>
        <w:rPr>
          <w:rFonts w:ascii="Segoe UI Symbol" w:hAnsi="Segoe UI Symbol"/>
        </w:rPr>
      </w:pP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p>
    <w:p w14:paraId="6C6D6A72" w14:textId="77777777" w:rsidR="005B4A5F" w:rsidRPr="00D5087F" w:rsidRDefault="005B4A5F" w:rsidP="00D5087F">
      <w:pPr>
        <w:pStyle w:val="Heading4"/>
        <w:jc w:val="center"/>
        <w:rPr>
          <w:rFonts w:ascii="Segoe UI Symbol" w:hAnsi="Segoe UI Symbol"/>
        </w:rPr>
      </w:pPr>
      <w:r w:rsidRPr="00D5087F">
        <w:rPr>
          <w:rFonts w:ascii="Segoe UI Symbol" w:hAnsi="Segoe UI Symbol"/>
        </w:rPr>
        <w:br w:type="page"/>
      </w:r>
      <w:bookmarkStart w:id="878" w:name="_Toc190498354"/>
      <w:bookmarkStart w:id="879" w:name="_Toc190498783"/>
      <w:bookmarkStart w:id="880" w:name="_Toc437950092"/>
      <w:bookmarkStart w:id="881" w:name="_Toc437950868"/>
      <w:bookmarkStart w:id="882" w:name="_Toc437951071"/>
      <w:bookmarkStart w:id="883" w:name="_Toc437951499"/>
      <w:bookmarkStart w:id="884" w:name="_Toc437951927"/>
      <w:bookmarkStart w:id="885" w:name="_Toc190498608"/>
      <w:bookmarkStart w:id="886" w:name="_Toc59145469"/>
      <w:r w:rsidRPr="00D5087F">
        <w:rPr>
          <w:rFonts w:ascii="Segoe UI Symbol" w:hAnsi="Segoe UI Symbol"/>
          <w:b/>
          <w:sz w:val="28"/>
          <w:szCs w:val="28"/>
        </w:rPr>
        <w:lastRenderedPageBreak/>
        <w:t>Change</w:t>
      </w:r>
      <w:r w:rsidR="007E703B" w:rsidRPr="00D5087F">
        <w:rPr>
          <w:rFonts w:ascii="Segoe UI Symbol" w:hAnsi="Segoe UI Symbol"/>
          <w:b/>
          <w:sz w:val="28"/>
          <w:szCs w:val="28"/>
        </w:rPr>
        <w:t xml:space="preserve"> </w:t>
      </w:r>
      <w:r w:rsidRPr="00D5087F">
        <w:rPr>
          <w:rFonts w:ascii="Segoe UI Symbol" w:hAnsi="Segoe UI Symbol"/>
          <w:b/>
          <w:sz w:val="28"/>
          <w:szCs w:val="28"/>
        </w:rPr>
        <w:t>Order</w:t>
      </w:r>
      <w:r w:rsidR="007E703B" w:rsidRPr="00D5087F">
        <w:rPr>
          <w:rFonts w:ascii="Segoe UI Symbol" w:hAnsi="Segoe UI Symbol"/>
          <w:b/>
          <w:sz w:val="28"/>
          <w:szCs w:val="28"/>
        </w:rPr>
        <w:t xml:space="preserve"> </w:t>
      </w:r>
      <w:r w:rsidRPr="00D5087F">
        <w:rPr>
          <w:rFonts w:ascii="Segoe UI Symbol" w:hAnsi="Segoe UI Symbol"/>
          <w:b/>
          <w:sz w:val="28"/>
          <w:szCs w:val="28"/>
        </w:rPr>
        <w:t>Procedure</w:t>
      </w:r>
      <w:r w:rsidR="007E703B" w:rsidRPr="00D5087F">
        <w:rPr>
          <w:rFonts w:ascii="Segoe UI Symbol" w:hAnsi="Segoe UI Symbol"/>
          <w:b/>
          <w:sz w:val="28"/>
          <w:szCs w:val="28"/>
        </w:rPr>
        <w:t xml:space="preserve"> </w:t>
      </w:r>
      <w:r w:rsidRPr="00D5087F">
        <w:rPr>
          <w:rFonts w:ascii="Segoe UI Symbol" w:hAnsi="Segoe UI Symbol"/>
          <w:b/>
          <w:sz w:val="28"/>
          <w:szCs w:val="28"/>
        </w:rPr>
        <w:t>and</w:t>
      </w:r>
      <w:r w:rsidR="007E703B" w:rsidRPr="00D5087F">
        <w:rPr>
          <w:rFonts w:ascii="Segoe UI Symbol" w:hAnsi="Segoe UI Symbol"/>
          <w:b/>
          <w:sz w:val="28"/>
          <w:szCs w:val="28"/>
        </w:rPr>
        <w:t xml:space="preserve"> </w:t>
      </w:r>
      <w:r w:rsidRPr="00D5087F">
        <w:rPr>
          <w:rFonts w:ascii="Segoe UI Symbol" w:hAnsi="Segoe UI Symbol"/>
          <w:b/>
          <w:sz w:val="28"/>
          <w:szCs w:val="28"/>
        </w:rPr>
        <w:t>Forms</w:t>
      </w:r>
      <w:bookmarkEnd w:id="878"/>
      <w:bookmarkEnd w:id="879"/>
      <w:bookmarkEnd w:id="880"/>
      <w:bookmarkEnd w:id="881"/>
      <w:bookmarkEnd w:id="882"/>
      <w:bookmarkEnd w:id="883"/>
      <w:bookmarkEnd w:id="884"/>
      <w:bookmarkEnd w:id="885"/>
      <w:bookmarkEnd w:id="886"/>
    </w:p>
    <w:p w14:paraId="3C998197"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Date:</w:t>
      </w:r>
      <w:r w:rsidRPr="00D5087F">
        <w:rPr>
          <w:rFonts w:ascii="Segoe UI Symbol" w:hAnsi="Segoe UI Symbol"/>
        </w:rPr>
        <w:tab/>
      </w:r>
      <w:r w:rsidRPr="00D5087F">
        <w:rPr>
          <w:rFonts w:ascii="Segoe UI Symbol" w:hAnsi="Segoe UI Symbol"/>
          <w:u w:val="single"/>
        </w:rPr>
        <w:tab/>
      </w:r>
    </w:p>
    <w:p w14:paraId="680D5718"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Loan/Credit</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62D31A5E" w14:textId="4EC0CC9B"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57A78281" w14:textId="77777777" w:rsidR="005B4A5F" w:rsidRPr="00D5087F" w:rsidRDefault="005B4A5F" w:rsidP="001D5093">
      <w:pPr>
        <w:rPr>
          <w:rFonts w:ascii="Segoe UI Symbol" w:hAnsi="Segoe UI Symbol"/>
        </w:rPr>
      </w:pPr>
    </w:p>
    <w:p w14:paraId="50468074" w14:textId="77777777" w:rsidR="005B4A5F" w:rsidRPr="00D5087F" w:rsidRDefault="005B4A5F" w:rsidP="001D5093">
      <w:pPr>
        <w:rPr>
          <w:rFonts w:ascii="Segoe UI Symbol" w:hAnsi="Segoe UI Symbol"/>
        </w:rPr>
      </w:pPr>
    </w:p>
    <w:p w14:paraId="3BBACA11" w14:textId="77777777" w:rsidR="005B4A5F" w:rsidRPr="00D5087F" w:rsidRDefault="005B4A5F" w:rsidP="001D5093">
      <w:pPr>
        <w:jc w:val="left"/>
        <w:rPr>
          <w:rFonts w:ascii="Segoe UI Symbol" w:hAnsi="Segoe UI Symbol"/>
        </w:rPr>
      </w:pPr>
      <w:r w:rsidRPr="00D5087F">
        <w:rPr>
          <w:rFonts w:ascii="Segoe UI Symbol" w:hAnsi="Segoe UI Symbol"/>
        </w:rPr>
        <w:t>CONTENTS</w:t>
      </w:r>
    </w:p>
    <w:p w14:paraId="07E6C58C" w14:textId="77777777" w:rsidR="005B4A5F" w:rsidRPr="00D5087F" w:rsidRDefault="005B4A5F" w:rsidP="001D5093">
      <w:pPr>
        <w:rPr>
          <w:rFonts w:ascii="Segoe UI Symbol" w:hAnsi="Segoe UI Symbol"/>
        </w:rPr>
      </w:pPr>
    </w:p>
    <w:p w14:paraId="3B353765" w14:textId="77777777" w:rsidR="005B4A5F" w:rsidRPr="00D5087F" w:rsidRDefault="005B4A5F" w:rsidP="001D5093">
      <w:pPr>
        <w:ind w:left="540" w:hanging="540"/>
        <w:rPr>
          <w:rFonts w:ascii="Segoe UI Symbol" w:hAnsi="Segoe UI Symbol"/>
        </w:rPr>
      </w:pPr>
      <w:r w:rsidRPr="00D5087F">
        <w:rPr>
          <w:rFonts w:ascii="Segoe UI Symbol" w:hAnsi="Segoe UI Symbol"/>
        </w:rPr>
        <w:t>1.</w:t>
      </w:r>
      <w:r w:rsidRPr="00D5087F">
        <w:rPr>
          <w:rFonts w:ascii="Segoe UI Symbol" w:hAnsi="Segoe UI Symbol"/>
        </w:rPr>
        <w:tab/>
        <w:t>General</w:t>
      </w:r>
    </w:p>
    <w:p w14:paraId="039AE5A0" w14:textId="77777777" w:rsidR="005B4A5F" w:rsidRPr="00D5087F" w:rsidRDefault="005B4A5F" w:rsidP="001D5093">
      <w:pPr>
        <w:ind w:left="540" w:hanging="540"/>
        <w:rPr>
          <w:rFonts w:ascii="Segoe UI Symbol" w:hAnsi="Segoe UI Symbol"/>
        </w:rPr>
      </w:pPr>
      <w:r w:rsidRPr="00D5087F">
        <w:rPr>
          <w:rFonts w:ascii="Segoe UI Symbol" w:hAnsi="Segoe UI Symbol"/>
        </w:rPr>
        <w:t>2.</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Log</w:t>
      </w:r>
      <w:r w:rsidR="007E703B" w:rsidRPr="00D5087F">
        <w:rPr>
          <w:rFonts w:ascii="Segoe UI Symbol" w:hAnsi="Segoe UI Symbol"/>
        </w:rPr>
        <w:t xml:space="preserve"> </w:t>
      </w:r>
    </w:p>
    <w:p w14:paraId="6867ECFC" w14:textId="77777777" w:rsidR="005B4A5F" w:rsidRPr="00D5087F" w:rsidRDefault="005B4A5F" w:rsidP="001D5093">
      <w:pPr>
        <w:ind w:left="540" w:hanging="540"/>
        <w:rPr>
          <w:rFonts w:ascii="Segoe UI Symbol" w:hAnsi="Segoe UI Symbol"/>
        </w:rPr>
      </w:pPr>
      <w:r w:rsidRPr="00D5087F">
        <w:rPr>
          <w:rFonts w:ascii="Segoe UI Symbol" w:hAnsi="Segoe UI Symbol"/>
        </w:rPr>
        <w:t>3.</w:t>
      </w:r>
      <w:r w:rsidRPr="00D5087F">
        <w:rPr>
          <w:rFonts w:ascii="Segoe UI Symbol" w:hAnsi="Segoe UI Symbol"/>
        </w:rPr>
        <w:tab/>
        <w:t>References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p>
    <w:p w14:paraId="75FB72C9" w14:textId="77777777" w:rsidR="005B4A5F" w:rsidRPr="00D5087F" w:rsidRDefault="005B4A5F" w:rsidP="001D5093">
      <w:pPr>
        <w:rPr>
          <w:rFonts w:ascii="Segoe UI Symbol" w:hAnsi="Segoe UI Symbol"/>
        </w:rPr>
      </w:pPr>
    </w:p>
    <w:p w14:paraId="4A6F70CB" w14:textId="77777777" w:rsidR="005B4A5F" w:rsidRPr="00D5087F" w:rsidRDefault="005B4A5F" w:rsidP="001D5093">
      <w:pPr>
        <w:rPr>
          <w:rFonts w:ascii="Segoe UI Symbol" w:hAnsi="Segoe UI Symbol"/>
        </w:rPr>
      </w:pPr>
    </w:p>
    <w:p w14:paraId="30470B9E" w14:textId="77777777" w:rsidR="005B4A5F" w:rsidRPr="00D5087F" w:rsidRDefault="005B4A5F" w:rsidP="001D5093">
      <w:pPr>
        <w:rPr>
          <w:rFonts w:ascii="Segoe UI Symbol" w:hAnsi="Segoe UI Symbol"/>
        </w:rPr>
      </w:pPr>
    </w:p>
    <w:p w14:paraId="30956725" w14:textId="77777777" w:rsidR="005B4A5F" w:rsidRPr="00D5087F" w:rsidRDefault="005B4A5F" w:rsidP="001D5093">
      <w:pPr>
        <w:rPr>
          <w:rFonts w:ascii="Segoe UI Symbol" w:hAnsi="Segoe UI Symbol"/>
        </w:rPr>
      </w:pPr>
      <w:r w:rsidRPr="00D5087F">
        <w:rPr>
          <w:rFonts w:ascii="Segoe UI Symbol" w:hAnsi="Segoe UI Symbol"/>
        </w:rPr>
        <w:t>ANNEXES</w:t>
      </w:r>
    </w:p>
    <w:p w14:paraId="6EA2B980" w14:textId="77777777" w:rsidR="005B4A5F" w:rsidRPr="00D5087F" w:rsidRDefault="005B4A5F" w:rsidP="001D5093">
      <w:pPr>
        <w:rPr>
          <w:rFonts w:ascii="Segoe UI Symbol" w:hAnsi="Segoe UI Symbol"/>
        </w:rPr>
      </w:pPr>
    </w:p>
    <w:p w14:paraId="73B35324"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1</w:t>
      </w:r>
      <w:r w:rsidRPr="00D5087F">
        <w:rPr>
          <w:rFonts w:ascii="Segoe UI Symbol" w:hAnsi="Segoe UI Symbol"/>
        </w:rPr>
        <w:tab/>
        <w:t>Request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p>
    <w:p w14:paraId="41897ECB"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2</w:t>
      </w:r>
      <w:r w:rsidRPr="00D5087F">
        <w:rPr>
          <w:rFonts w:ascii="Segoe UI Symbol" w:hAnsi="Segoe UI Symbol"/>
        </w:rPr>
        <w:tab/>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p>
    <w:p w14:paraId="52D20F2E"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3</w:t>
      </w:r>
      <w:r w:rsidRPr="00D5087F">
        <w:rPr>
          <w:rFonts w:ascii="Segoe UI Symbol" w:hAnsi="Segoe UI Symbol"/>
        </w:rPr>
        <w:tab/>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Estimate</w:t>
      </w:r>
    </w:p>
    <w:p w14:paraId="5F9D44F4"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4</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Proposal</w:t>
      </w:r>
    </w:p>
    <w:p w14:paraId="2F6B3E67"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5</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Order</w:t>
      </w:r>
    </w:p>
    <w:p w14:paraId="4045AF43"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6</w:t>
      </w:r>
      <w:r w:rsidRPr="00D5087F">
        <w:rPr>
          <w:rFonts w:ascii="Segoe UI Symbol" w:hAnsi="Segoe UI Symbol"/>
        </w:rPr>
        <w:tab/>
        <w:t>Pending</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p>
    <w:p w14:paraId="4C617FDF" w14:textId="77777777" w:rsidR="005B4A5F" w:rsidRPr="00D5087F" w:rsidRDefault="005B4A5F" w:rsidP="001D5093">
      <w:pPr>
        <w:ind w:left="1080" w:hanging="1080"/>
        <w:rPr>
          <w:rFonts w:ascii="Segoe UI Symbol" w:hAnsi="Segoe UI Symbol"/>
        </w:rPr>
      </w:pP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7</w:t>
      </w:r>
      <w:r w:rsidRPr="00D5087F">
        <w:rPr>
          <w:rFonts w:ascii="Segoe UI Symbol" w:hAnsi="Segoe UI Symbol"/>
        </w:rPr>
        <w:tab/>
        <w:t>Application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p>
    <w:p w14:paraId="53736261" w14:textId="77777777" w:rsidR="005B4A5F" w:rsidRPr="00D5087F" w:rsidRDefault="005B4A5F" w:rsidP="001D5093">
      <w:pPr>
        <w:rPr>
          <w:rFonts w:ascii="Segoe UI Symbol" w:hAnsi="Segoe UI Symbol"/>
        </w:rPr>
      </w:pPr>
    </w:p>
    <w:p w14:paraId="0C921150" w14:textId="77777777" w:rsidR="005B4A5F" w:rsidRPr="00D5087F" w:rsidRDefault="005B4A5F" w:rsidP="001D5093">
      <w:pPr>
        <w:rPr>
          <w:rFonts w:ascii="Segoe UI Symbol" w:hAnsi="Segoe UI Symbol"/>
        </w:rPr>
      </w:pPr>
    </w:p>
    <w:p w14:paraId="5AAED705" w14:textId="77777777" w:rsidR="005B4A5F" w:rsidRPr="00D5087F" w:rsidRDefault="005B4A5F" w:rsidP="00D5087F">
      <w:pPr>
        <w:pStyle w:val="Heading4"/>
        <w:jc w:val="center"/>
        <w:rPr>
          <w:rFonts w:ascii="Segoe UI Symbol" w:hAnsi="Segoe UI Symbol"/>
          <w:szCs w:val="28"/>
        </w:rPr>
      </w:pPr>
      <w:r w:rsidRPr="00D5087F">
        <w:rPr>
          <w:rFonts w:ascii="Segoe UI Symbol" w:hAnsi="Segoe UI Symbol"/>
        </w:rPr>
        <w:br w:type="page"/>
      </w:r>
      <w:bookmarkStart w:id="887" w:name="_Toc190498355"/>
      <w:bookmarkStart w:id="888" w:name="_Toc190498784"/>
      <w:bookmarkStart w:id="889" w:name="_Toc437951500"/>
      <w:bookmarkStart w:id="890" w:name="_Toc437951928"/>
      <w:bookmarkStart w:id="891" w:name="_Toc190498609"/>
      <w:bookmarkStart w:id="892" w:name="_Toc59145470"/>
      <w:r w:rsidRPr="00D5087F">
        <w:rPr>
          <w:rFonts w:ascii="Segoe UI Symbol" w:hAnsi="Segoe UI Symbol"/>
          <w:b/>
          <w:sz w:val="28"/>
          <w:szCs w:val="28"/>
        </w:rPr>
        <w:lastRenderedPageBreak/>
        <w:t>Change</w:t>
      </w:r>
      <w:r w:rsidR="007E703B" w:rsidRPr="00D5087F">
        <w:rPr>
          <w:rFonts w:ascii="Segoe UI Symbol" w:hAnsi="Segoe UI Symbol"/>
          <w:b/>
          <w:sz w:val="28"/>
          <w:szCs w:val="28"/>
        </w:rPr>
        <w:t xml:space="preserve"> </w:t>
      </w:r>
      <w:r w:rsidRPr="00D5087F">
        <w:rPr>
          <w:rFonts w:ascii="Segoe UI Symbol" w:hAnsi="Segoe UI Symbol"/>
          <w:b/>
          <w:sz w:val="28"/>
          <w:szCs w:val="28"/>
        </w:rPr>
        <w:t>Order</w:t>
      </w:r>
      <w:r w:rsidR="007E703B" w:rsidRPr="00D5087F">
        <w:rPr>
          <w:rFonts w:ascii="Segoe UI Symbol" w:hAnsi="Segoe UI Symbol"/>
          <w:b/>
          <w:sz w:val="28"/>
          <w:szCs w:val="28"/>
        </w:rPr>
        <w:t xml:space="preserve"> </w:t>
      </w:r>
      <w:r w:rsidRPr="00D5087F">
        <w:rPr>
          <w:rFonts w:ascii="Segoe UI Symbol" w:hAnsi="Segoe UI Symbol"/>
          <w:b/>
          <w:sz w:val="28"/>
          <w:szCs w:val="28"/>
        </w:rPr>
        <w:t>Procedure</w:t>
      </w:r>
      <w:bookmarkEnd w:id="887"/>
      <w:bookmarkEnd w:id="888"/>
      <w:bookmarkEnd w:id="889"/>
      <w:bookmarkEnd w:id="890"/>
      <w:bookmarkEnd w:id="891"/>
      <w:bookmarkEnd w:id="892"/>
    </w:p>
    <w:p w14:paraId="007BB40F" w14:textId="77777777" w:rsidR="005B4A5F" w:rsidRPr="00D5087F" w:rsidRDefault="005B4A5F" w:rsidP="001D5093">
      <w:pPr>
        <w:ind w:left="540" w:hanging="540"/>
        <w:rPr>
          <w:rFonts w:ascii="Segoe UI Symbol" w:hAnsi="Segoe UI Symbol"/>
        </w:rPr>
      </w:pPr>
      <w:r w:rsidRPr="00D5087F">
        <w:rPr>
          <w:rFonts w:ascii="Segoe UI Symbol" w:hAnsi="Segoe UI Symbol"/>
          <w:b/>
        </w:rPr>
        <w:t>1.</w:t>
      </w:r>
      <w:r w:rsidRPr="00D5087F">
        <w:rPr>
          <w:rFonts w:ascii="Segoe UI Symbol" w:hAnsi="Segoe UI Symbol"/>
          <w:b/>
        </w:rPr>
        <w:tab/>
        <w:t>General</w:t>
      </w:r>
    </w:p>
    <w:p w14:paraId="24B763BD" w14:textId="77777777" w:rsidR="005B4A5F" w:rsidRPr="00D5087F" w:rsidRDefault="005B4A5F" w:rsidP="001D5093">
      <w:pPr>
        <w:ind w:left="540"/>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provides</w:t>
      </w:r>
      <w:r w:rsidR="007E703B" w:rsidRPr="00D5087F">
        <w:rPr>
          <w:rFonts w:ascii="Segoe UI Symbol" w:hAnsi="Segoe UI Symbol"/>
        </w:rPr>
        <w:t xml:space="preserve"> </w:t>
      </w:r>
      <w:r w:rsidRPr="00D5087F">
        <w:rPr>
          <w:rFonts w:ascii="Segoe UI Symbol" w:hAnsi="Segoe UI Symbol"/>
        </w:rPr>
        <w:t>samples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procedures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forms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implementing</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p>
    <w:p w14:paraId="2A7A1DA8" w14:textId="77777777" w:rsidR="005B4A5F" w:rsidRPr="00D5087F" w:rsidRDefault="005B4A5F" w:rsidP="001D5093">
      <w:pPr>
        <w:ind w:left="540" w:hanging="540"/>
        <w:rPr>
          <w:rFonts w:ascii="Segoe UI Symbol" w:hAnsi="Segoe UI Symbol"/>
        </w:rPr>
      </w:pPr>
      <w:r w:rsidRPr="00D5087F">
        <w:rPr>
          <w:rFonts w:ascii="Segoe UI Symbol" w:hAnsi="Segoe UI Symbol"/>
          <w:b/>
        </w:rPr>
        <w:t>2.</w:t>
      </w:r>
      <w:r w:rsidRPr="00D5087F">
        <w:rPr>
          <w:rFonts w:ascii="Segoe UI Symbol" w:hAnsi="Segoe UI Symbol"/>
          <w:b/>
        </w:rPr>
        <w:tab/>
        <w:t>Change</w:t>
      </w:r>
      <w:r w:rsidR="007E703B" w:rsidRPr="00D5087F">
        <w:rPr>
          <w:rFonts w:ascii="Segoe UI Symbol" w:hAnsi="Segoe UI Symbol"/>
          <w:b/>
        </w:rPr>
        <w:t xml:space="preserve"> </w:t>
      </w:r>
      <w:r w:rsidRPr="00D5087F">
        <w:rPr>
          <w:rFonts w:ascii="Segoe UI Symbol" w:hAnsi="Segoe UI Symbol"/>
          <w:b/>
        </w:rPr>
        <w:t>Order</w:t>
      </w:r>
      <w:r w:rsidR="007E703B" w:rsidRPr="00D5087F">
        <w:rPr>
          <w:rFonts w:ascii="Segoe UI Symbol" w:hAnsi="Segoe UI Symbol"/>
          <w:b/>
        </w:rPr>
        <w:t xml:space="preserve"> </w:t>
      </w:r>
      <w:r w:rsidRPr="00D5087F">
        <w:rPr>
          <w:rFonts w:ascii="Segoe UI Symbol" w:hAnsi="Segoe UI Symbol"/>
          <w:b/>
        </w:rPr>
        <w:t>Log</w:t>
      </w:r>
    </w:p>
    <w:p w14:paraId="29D08CC3" w14:textId="77777777" w:rsidR="005B4A5F" w:rsidRPr="00D5087F" w:rsidRDefault="005B4A5F" w:rsidP="001D5093">
      <w:pPr>
        <w:ind w:left="54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keep</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up-to-date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Log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show</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current</w:t>
      </w:r>
      <w:r w:rsidR="007E703B" w:rsidRPr="00D5087F">
        <w:rPr>
          <w:rFonts w:ascii="Segoe UI Symbol" w:hAnsi="Segoe UI Symbol"/>
        </w:rPr>
        <w:t xml:space="preserve"> </w:t>
      </w:r>
      <w:r w:rsidRPr="00D5087F">
        <w:rPr>
          <w:rFonts w:ascii="Segoe UI Symbol" w:hAnsi="Segoe UI Symbol"/>
        </w:rPr>
        <w:t>status</w:t>
      </w:r>
      <w:proofErr w:type="gramEnd"/>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Requests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pending,</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Annex</w:t>
      </w:r>
      <w:r w:rsidR="007E703B" w:rsidRPr="00D5087F">
        <w:rPr>
          <w:rFonts w:ascii="Segoe UI Symbol" w:hAnsi="Segoe UI Symbol"/>
        </w:rPr>
        <w:t xml:space="preserve"> </w:t>
      </w:r>
      <w:r w:rsidRPr="00D5087F">
        <w:rPr>
          <w:rFonts w:ascii="Segoe UI Symbol" w:hAnsi="Segoe UI Symbol"/>
        </w:rPr>
        <w:t>8.</w:t>
      </w:r>
      <w:r w:rsidR="007E703B" w:rsidRPr="00D5087F">
        <w:rPr>
          <w:rFonts w:ascii="Segoe UI Symbol" w:hAnsi="Segoe UI Symbol"/>
        </w:rPr>
        <w:t xml:space="preserve">  </w:t>
      </w:r>
      <w:r w:rsidRPr="00D5087F">
        <w:rPr>
          <w:rFonts w:ascii="Segoe UI Symbol" w:hAnsi="Segoe UI Symbol"/>
        </w:rPr>
        <w:t>Entries</w:t>
      </w:r>
      <w:r w:rsidR="007E703B" w:rsidRPr="00D5087F">
        <w:rPr>
          <w:rFonts w:ascii="Segoe UI Symbol" w:hAnsi="Segoe UI Symbol"/>
        </w:rPr>
        <w:t xml:space="preserve"> </w:t>
      </w:r>
      <w:proofErr w:type="gramStart"/>
      <w:r w:rsidRPr="00D5087F">
        <w:rPr>
          <w:rFonts w:ascii="Segoe UI Symbol" w:hAnsi="Segoe UI Symbol"/>
        </w:rPr>
        <w:t>of</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Log</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ensure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log</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proofErr w:type="gramStart"/>
      <w:r w:rsidRPr="00D5087F">
        <w:rPr>
          <w:rFonts w:ascii="Segoe UI Symbol" w:hAnsi="Segoe UI Symbol"/>
        </w:rPr>
        <w:t>up-to-date</w:t>
      </w:r>
      <w:proofErr w:type="gram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attach</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current</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Log</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monthly</w:t>
      </w:r>
      <w:r w:rsidR="007E703B" w:rsidRPr="00D5087F">
        <w:rPr>
          <w:rFonts w:ascii="Segoe UI Symbol" w:hAnsi="Segoe UI Symbol"/>
        </w:rPr>
        <w:t xml:space="preserve"> </w:t>
      </w:r>
      <w:r w:rsidRPr="00D5087F">
        <w:rPr>
          <w:rFonts w:ascii="Segoe UI Symbol" w:hAnsi="Segoe UI Symbol"/>
        </w:rPr>
        <w:t>progress</w:t>
      </w:r>
      <w:r w:rsidR="007E703B" w:rsidRPr="00D5087F">
        <w:rPr>
          <w:rFonts w:ascii="Segoe UI Symbol" w:hAnsi="Segoe UI Symbol"/>
        </w:rPr>
        <w:t xml:space="preserve"> </w:t>
      </w:r>
      <w:r w:rsidRPr="00D5087F">
        <w:rPr>
          <w:rFonts w:ascii="Segoe UI Symbol" w:hAnsi="Segoe UI Symbol"/>
        </w:rPr>
        <w:t>report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p>
    <w:p w14:paraId="40B4E50D" w14:textId="77777777" w:rsidR="005B4A5F" w:rsidRPr="00D5087F" w:rsidRDefault="005B4A5F" w:rsidP="001D5093">
      <w:pPr>
        <w:ind w:left="540" w:hanging="540"/>
        <w:rPr>
          <w:rFonts w:ascii="Segoe UI Symbol" w:hAnsi="Segoe UI Symbol"/>
        </w:rPr>
      </w:pPr>
      <w:r w:rsidRPr="00D5087F">
        <w:rPr>
          <w:rFonts w:ascii="Segoe UI Symbol" w:hAnsi="Segoe UI Symbol"/>
          <w:b/>
        </w:rPr>
        <w:t>3.</w:t>
      </w:r>
      <w:r w:rsidRPr="00D5087F">
        <w:rPr>
          <w:rFonts w:ascii="Segoe UI Symbol" w:hAnsi="Segoe UI Symbol"/>
          <w:b/>
        </w:rPr>
        <w:tab/>
        <w:t>References</w:t>
      </w:r>
      <w:r w:rsidR="007E703B" w:rsidRPr="00D5087F">
        <w:rPr>
          <w:rFonts w:ascii="Segoe UI Symbol" w:hAnsi="Segoe UI Symbol"/>
          <w:b/>
        </w:rPr>
        <w:t xml:space="preserve"> </w:t>
      </w:r>
      <w:r w:rsidRPr="00D5087F">
        <w:rPr>
          <w:rFonts w:ascii="Segoe UI Symbol" w:hAnsi="Segoe UI Symbol"/>
          <w:b/>
        </w:rPr>
        <w:t>for</w:t>
      </w:r>
      <w:r w:rsidR="007E703B" w:rsidRPr="00D5087F">
        <w:rPr>
          <w:rFonts w:ascii="Segoe UI Symbol" w:hAnsi="Segoe UI Symbol"/>
          <w:b/>
        </w:rPr>
        <w:t xml:space="preserve"> </w:t>
      </w:r>
      <w:r w:rsidRPr="00D5087F">
        <w:rPr>
          <w:rFonts w:ascii="Segoe UI Symbol" w:hAnsi="Segoe UI Symbol"/>
          <w:b/>
        </w:rPr>
        <w:t>Changes</w:t>
      </w:r>
    </w:p>
    <w:p w14:paraId="76C3FB80" w14:textId="77777777" w:rsidR="005B4A5F" w:rsidRPr="00D5087F" w:rsidRDefault="005B4A5F" w:rsidP="001D5093">
      <w:pPr>
        <w:ind w:left="1080" w:hanging="540"/>
        <w:rPr>
          <w:rFonts w:ascii="Segoe UI Symbol" w:hAnsi="Segoe UI Symbol"/>
        </w:rPr>
      </w:pPr>
      <w:r w:rsidRPr="00D5087F">
        <w:rPr>
          <w:rFonts w:ascii="Segoe UI Symbol" w:hAnsi="Segoe UI Symbol"/>
        </w:rPr>
        <w:t>(1)</w:t>
      </w:r>
      <w:r w:rsidRPr="00D5087F">
        <w:rPr>
          <w:rFonts w:ascii="Segoe UI Symbol" w:hAnsi="Segoe UI Symbol"/>
        </w:rPr>
        <w:tab/>
        <w:t>Request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serially</w:t>
      </w:r>
      <w:r w:rsidR="007E703B" w:rsidRPr="00D5087F">
        <w:rPr>
          <w:rFonts w:ascii="Segoe UI Symbol" w:hAnsi="Segoe UI Symbol"/>
        </w:rPr>
        <w:t xml:space="preserve"> </w:t>
      </w:r>
      <w:r w:rsidRPr="00D5087F">
        <w:rPr>
          <w:rFonts w:ascii="Segoe UI Symbol" w:hAnsi="Segoe UI Symbol"/>
        </w:rPr>
        <w:t>numbered</w:t>
      </w:r>
      <w:r w:rsidR="007E703B" w:rsidRPr="00D5087F">
        <w:rPr>
          <w:rFonts w:ascii="Segoe UI Symbol" w:hAnsi="Segoe UI Symbol"/>
        </w:rPr>
        <w:t xml:space="preserve"> </w:t>
      </w:r>
      <w:r w:rsidRPr="00D5087F">
        <w:rPr>
          <w:rFonts w:ascii="Segoe UI Symbol" w:hAnsi="Segoe UI Symbol"/>
        </w:rPr>
        <w:t>CR-X-</w:t>
      </w:r>
      <w:proofErr w:type="spellStart"/>
      <w:r w:rsidRPr="00D5087F">
        <w:rPr>
          <w:rFonts w:ascii="Segoe UI Symbol" w:hAnsi="Segoe UI Symbol"/>
        </w:rPr>
        <w:t>nnn</w:t>
      </w:r>
      <w:proofErr w:type="spellEnd"/>
      <w:r w:rsidRPr="00D5087F">
        <w:rPr>
          <w:rFonts w:ascii="Segoe UI Symbol" w:hAnsi="Segoe UI Symbol"/>
        </w:rPr>
        <w:t>.</w:t>
      </w:r>
    </w:p>
    <w:p w14:paraId="57944281" w14:textId="77777777" w:rsidR="005B4A5F" w:rsidRPr="00D5087F" w:rsidRDefault="005B4A5F" w:rsidP="001D5093">
      <w:pPr>
        <w:ind w:left="1080" w:hanging="540"/>
        <w:rPr>
          <w:rFonts w:ascii="Segoe UI Symbol" w:hAnsi="Segoe UI Symbol"/>
        </w:rPr>
      </w:pPr>
      <w:r w:rsidRPr="00D5087F">
        <w:rPr>
          <w:rFonts w:ascii="Segoe UI Symbol" w:hAnsi="Segoe UI Symbol"/>
        </w:rPr>
        <w:t>(2)</w:t>
      </w:r>
      <w:r w:rsidRPr="00D5087F">
        <w:rPr>
          <w:rFonts w:ascii="Segoe UI Symbol" w:hAnsi="Segoe UI Symbol"/>
        </w:rPr>
        <w:tab/>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serially</w:t>
      </w:r>
      <w:r w:rsidR="007E703B" w:rsidRPr="00D5087F">
        <w:rPr>
          <w:rFonts w:ascii="Segoe UI Symbol" w:hAnsi="Segoe UI Symbol"/>
        </w:rPr>
        <w:t xml:space="preserve"> </w:t>
      </w:r>
      <w:r w:rsidRPr="00D5087F">
        <w:rPr>
          <w:rFonts w:ascii="Segoe UI Symbol" w:hAnsi="Segoe UI Symbol"/>
        </w:rPr>
        <w:t>numbered</w:t>
      </w:r>
      <w:r w:rsidR="007E703B" w:rsidRPr="00D5087F">
        <w:rPr>
          <w:rFonts w:ascii="Segoe UI Symbol" w:hAnsi="Segoe UI Symbol"/>
        </w:rPr>
        <w:t xml:space="preserve"> </w:t>
      </w:r>
      <w:r w:rsidRPr="00D5087F">
        <w:rPr>
          <w:rFonts w:ascii="Segoe UI Symbol" w:hAnsi="Segoe UI Symbol"/>
        </w:rPr>
        <w:t>CN-X-</w:t>
      </w:r>
      <w:proofErr w:type="spellStart"/>
      <w:r w:rsidRPr="00D5087F">
        <w:rPr>
          <w:rFonts w:ascii="Segoe UI Symbol" w:hAnsi="Segoe UI Symbol"/>
        </w:rPr>
        <w:t>nnn</w:t>
      </w:r>
      <w:proofErr w:type="spellEnd"/>
      <w:r w:rsidRPr="00D5087F">
        <w:rPr>
          <w:rFonts w:ascii="Segoe UI Symbol" w:hAnsi="Segoe UI Symbol"/>
        </w:rPr>
        <w:t>.</w:t>
      </w:r>
    </w:p>
    <w:p w14:paraId="6DC82301" w14:textId="77777777" w:rsidR="005B4A5F" w:rsidRPr="00D5087F" w:rsidRDefault="005B4A5F" w:rsidP="001D5093">
      <w:pPr>
        <w:ind w:left="1080" w:hanging="540"/>
        <w:rPr>
          <w:rFonts w:ascii="Segoe UI Symbol" w:hAnsi="Segoe UI Symbol"/>
        </w:rPr>
      </w:pPr>
      <w:r w:rsidRPr="00D5087F">
        <w:rPr>
          <w:rFonts w:ascii="Segoe UI Symbol" w:hAnsi="Segoe UI Symbol"/>
        </w:rPr>
        <w:t>(3)</w:t>
      </w:r>
      <w:r w:rsidRPr="00D5087F">
        <w:rPr>
          <w:rFonts w:ascii="Segoe UI Symbol" w:hAnsi="Segoe UI Symbol"/>
        </w:rPr>
        <w:tab/>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serially</w:t>
      </w:r>
      <w:r w:rsidR="007E703B" w:rsidRPr="00D5087F">
        <w:rPr>
          <w:rFonts w:ascii="Segoe UI Symbol" w:hAnsi="Segoe UI Symbol"/>
        </w:rPr>
        <w:t xml:space="preserve"> </w:t>
      </w:r>
      <w:r w:rsidRPr="00D5087F">
        <w:rPr>
          <w:rFonts w:ascii="Segoe UI Symbol" w:hAnsi="Segoe UI Symbol"/>
        </w:rPr>
        <w:t>numbered</w:t>
      </w:r>
      <w:r w:rsidR="007E703B" w:rsidRPr="00D5087F">
        <w:rPr>
          <w:rFonts w:ascii="Segoe UI Symbol" w:hAnsi="Segoe UI Symbol"/>
        </w:rPr>
        <w:t xml:space="preserve"> </w:t>
      </w:r>
      <w:r w:rsidRPr="00D5087F">
        <w:rPr>
          <w:rFonts w:ascii="Segoe UI Symbol" w:hAnsi="Segoe UI Symbol"/>
        </w:rPr>
        <w:t>CA-X-</w:t>
      </w:r>
      <w:proofErr w:type="spellStart"/>
      <w:r w:rsidRPr="00D5087F">
        <w:rPr>
          <w:rFonts w:ascii="Segoe UI Symbol" w:hAnsi="Segoe UI Symbol"/>
        </w:rPr>
        <w:t>nnn</w:t>
      </w:r>
      <w:proofErr w:type="spellEnd"/>
      <w:r w:rsidRPr="00D5087F">
        <w:rPr>
          <w:rFonts w:ascii="Segoe UI Symbol" w:hAnsi="Segoe UI Symbol"/>
        </w:rPr>
        <w:t>.</w:t>
      </w:r>
    </w:p>
    <w:p w14:paraId="31F3DCE4" w14:textId="77777777" w:rsidR="005B4A5F" w:rsidRPr="00D5087F" w:rsidRDefault="005B4A5F" w:rsidP="001D5093">
      <w:pPr>
        <w:ind w:left="1080" w:hanging="540"/>
        <w:rPr>
          <w:rFonts w:ascii="Segoe UI Symbol" w:hAnsi="Segoe UI Symbol"/>
        </w:rPr>
      </w:pPr>
      <w:r w:rsidRPr="00D5087F">
        <w:rPr>
          <w:rFonts w:ascii="Segoe UI Symbol" w:hAnsi="Segoe UI Symbol"/>
        </w:rPr>
        <w:t>(4)</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serially</w:t>
      </w:r>
      <w:r w:rsidR="007E703B" w:rsidRPr="00D5087F">
        <w:rPr>
          <w:rFonts w:ascii="Segoe UI Symbol" w:hAnsi="Segoe UI Symbol"/>
        </w:rPr>
        <w:t xml:space="preserve"> </w:t>
      </w:r>
      <w:r w:rsidRPr="00D5087F">
        <w:rPr>
          <w:rFonts w:ascii="Segoe UI Symbol" w:hAnsi="Segoe UI Symbol"/>
        </w:rPr>
        <w:t>numbered</w:t>
      </w:r>
      <w:r w:rsidR="007E703B" w:rsidRPr="00D5087F">
        <w:rPr>
          <w:rFonts w:ascii="Segoe UI Symbol" w:hAnsi="Segoe UI Symbol"/>
        </w:rPr>
        <w:t xml:space="preserve"> </w:t>
      </w:r>
      <w:r w:rsidRPr="00D5087F">
        <w:rPr>
          <w:rFonts w:ascii="Segoe UI Symbol" w:hAnsi="Segoe UI Symbol"/>
        </w:rPr>
        <w:t>CP-X-</w:t>
      </w:r>
      <w:proofErr w:type="spellStart"/>
      <w:r w:rsidRPr="00D5087F">
        <w:rPr>
          <w:rFonts w:ascii="Segoe UI Symbol" w:hAnsi="Segoe UI Symbol"/>
        </w:rPr>
        <w:t>nnn</w:t>
      </w:r>
      <w:proofErr w:type="spellEnd"/>
      <w:r w:rsidRPr="00D5087F">
        <w:rPr>
          <w:rFonts w:ascii="Segoe UI Symbol" w:hAnsi="Segoe UI Symbol"/>
        </w:rPr>
        <w:t>.</w:t>
      </w:r>
    </w:p>
    <w:p w14:paraId="736DF6A9" w14:textId="77777777" w:rsidR="005B4A5F" w:rsidRPr="00D5087F" w:rsidRDefault="005B4A5F" w:rsidP="001D5093">
      <w:pPr>
        <w:ind w:left="1080" w:hanging="540"/>
        <w:rPr>
          <w:rFonts w:ascii="Segoe UI Symbol" w:hAnsi="Segoe UI Symbol"/>
        </w:rPr>
      </w:pPr>
      <w:r w:rsidRPr="00D5087F">
        <w:rPr>
          <w:rFonts w:ascii="Segoe UI Symbol" w:hAnsi="Segoe UI Symbol"/>
        </w:rPr>
        <w:t>(5)</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serially</w:t>
      </w:r>
      <w:r w:rsidR="007E703B" w:rsidRPr="00D5087F">
        <w:rPr>
          <w:rFonts w:ascii="Segoe UI Symbol" w:hAnsi="Segoe UI Symbol"/>
        </w:rPr>
        <w:t xml:space="preserve"> </w:t>
      </w:r>
      <w:r w:rsidRPr="00D5087F">
        <w:rPr>
          <w:rFonts w:ascii="Segoe UI Symbol" w:hAnsi="Segoe UI Symbol"/>
        </w:rPr>
        <w:t>numbered</w:t>
      </w:r>
      <w:r w:rsidR="007E703B" w:rsidRPr="00D5087F">
        <w:rPr>
          <w:rFonts w:ascii="Segoe UI Symbol" w:hAnsi="Segoe UI Symbol"/>
        </w:rPr>
        <w:t xml:space="preserve"> </w:t>
      </w:r>
      <w:r w:rsidRPr="00D5087F">
        <w:rPr>
          <w:rFonts w:ascii="Segoe UI Symbol" w:hAnsi="Segoe UI Symbol"/>
        </w:rPr>
        <w:t>CO-X-</w:t>
      </w:r>
      <w:proofErr w:type="spellStart"/>
      <w:r w:rsidRPr="00D5087F">
        <w:rPr>
          <w:rFonts w:ascii="Segoe UI Symbol" w:hAnsi="Segoe UI Symbol"/>
        </w:rPr>
        <w:t>nnn</w:t>
      </w:r>
      <w:proofErr w:type="spellEnd"/>
      <w:r w:rsidRPr="00D5087F">
        <w:rPr>
          <w:rFonts w:ascii="Segoe UI Symbol" w:hAnsi="Segoe UI Symbol"/>
        </w:rPr>
        <w:t>.</w:t>
      </w:r>
    </w:p>
    <w:p w14:paraId="5C9C9772" w14:textId="77777777" w:rsidR="005B4A5F" w:rsidRPr="00D5087F" w:rsidRDefault="005B4A5F" w:rsidP="001D5093">
      <w:pPr>
        <w:tabs>
          <w:tab w:val="left" w:pos="1260"/>
        </w:tabs>
        <w:ind w:left="1800" w:hanging="1260"/>
        <w:rPr>
          <w:rFonts w:ascii="Segoe UI Symbol" w:hAnsi="Segoe UI Symbol"/>
        </w:rPr>
      </w:pPr>
      <w:r w:rsidRPr="00D5087F">
        <w:rPr>
          <w:rFonts w:ascii="Segoe UI Symbol" w:hAnsi="Segoe UI Symbol"/>
        </w:rPr>
        <w:t>Note:</w:t>
      </w:r>
      <w:r w:rsidRPr="00D5087F">
        <w:rPr>
          <w:rFonts w:ascii="Segoe UI Symbol" w:hAnsi="Segoe UI Symbol"/>
        </w:rPr>
        <w:tab/>
        <w:t>(a)</w:t>
      </w:r>
      <w:r w:rsidRPr="00D5087F">
        <w:rPr>
          <w:rFonts w:ascii="Segoe UI Symbol" w:hAnsi="Segoe UI Symbol"/>
        </w:rPr>
        <w:tab/>
        <w:t>Requests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issued</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Home</w:t>
      </w:r>
      <w:r w:rsidR="007E703B" w:rsidRPr="00D5087F">
        <w:rPr>
          <w:rFonts w:ascii="Segoe UI Symbol" w:hAnsi="Segoe UI Symbol"/>
        </w:rPr>
        <w:t xml:space="preserve"> </w:t>
      </w:r>
      <w:r w:rsidRPr="00D5087F">
        <w:rPr>
          <w:rFonts w:ascii="Segoe UI Symbol" w:hAnsi="Segoe UI Symbol"/>
        </w:rPr>
        <w:t>Office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representatives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respective</w:t>
      </w:r>
      <w:r w:rsidR="007E703B" w:rsidRPr="00D5087F">
        <w:rPr>
          <w:rFonts w:ascii="Segoe UI Symbol" w:hAnsi="Segoe UI Symbol"/>
        </w:rPr>
        <w:t xml:space="preserve"> </w:t>
      </w:r>
      <w:r w:rsidRPr="00D5087F">
        <w:rPr>
          <w:rFonts w:ascii="Segoe UI Symbol" w:hAnsi="Segoe UI Symbol"/>
        </w:rPr>
        <w:t>references:</w:t>
      </w:r>
    </w:p>
    <w:p w14:paraId="7E6AD989" w14:textId="77777777" w:rsidR="005B4A5F" w:rsidRPr="00D5087F" w:rsidRDefault="005B4A5F" w:rsidP="001D5093">
      <w:pPr>
        <w:ind w:left="1980" w:hanging="720"/>
        <w:rPr>
          <w:rFonts w:ascii="Segoe UI Symbol" w:hAnsi="Segoe UI Symbol"/>
        </w:rPr>
      </w:pPr>
    </w:p>
    <w:p w14:paraId="642856E7" w14:textId="77777777" w:rsidR="005B4A5F" w:rsidRPr="00D5087F" w:rsidRDefault="005B4A5F" w:rsidP="001D5093">
      <w:pPr>
        <w:tabs>
          <w:tab w:val="left" w:pos="3600"/>
        </w:tabs>
        <w:ind w:left="1800"/>
        <w:rPr>
          <w:rFonts w:ascii="Segoe UI Symbol" w:hAnsi="Segoe UI Symbol"/>
        </w:rPr>
      </w:pPr>
      <w:r w:rsidRPr="00D5087F">
        <w:rPr>
          <w:rFonts w:ascii="Segoe UI Symbol" w:hAnsi="Segoe UI Symbol"/>
        </w:rPr>
        <w:t>Home</w:t>
      </w:r>
      <w:r w:rsidR="007E703B" w:rsidRPr="00D5087F">
        <w:rPr>
          <w:rFonts w:ascii="Segoe UI Symbol" w:hAnsi="Segoe UI Symbol"/>
        </w:rPr>
        <w:t xml:space="preserve"> </w:t>
      </w:r>
      <w:r w:rsidRPr="00D5087F">
        <w:rPr>
          <w:rFonts w:ascii="Segoe UI Symbol" w:hAnsi="Segoe UI Symbol"/>
        </w:rPr>
        <w:t>Office</w:t>
      </w:r>
      <w:r w:rsidRPr="00D5087F">
        <w:rPr>
          <w:rFonts w:ascii="Segoe UI Symbol" w:hAnsi="Segoe UI Symbol"/>
        </w:rPr>
        <w:tab/>
        <w:t>CR-H-</w:t>
      </w:r>
      <w:proofErr w:type="spellStart"/>
      <w:r w:rsidRPr="00D5087F">
        <w:rPr>
          <w:rFonts w:ascii="Segoe UI Symbol" w:hAnsi="Segoe UI Symbol"/>
        </w:rPr>
        <w:t>nnn</w:t>
      </w:r>
      <w:proofErr w:type="spellEnd"/>
    </w:p>
    <w:p w14:paraId="7A9AB8C0" w14:textId="77777777" w:rsidR="005B4A5F" w:rsidRPr="00D5087F" w:rsidRDefault="005B4A5F" w:rsidP="001D5093">
      <w:pPr>
        <w:tabs>
          <w:tab w:val="left" w:pos="3600"/>
        </w:tabs>
        <w:ind w:left="1800"/>
        <w:rPr>
          <w:rFonts w:ascii="Segoe UI Symbol" w:hAnsi="Segoe UI Symbol"/>
        </w:rPr>
      </w:pPr>
      <w:r w:rsidRPr="00D5087F">
        <w:rPr>
          <w:rFonts w:ascii="Segoe UI Symbol" w:hAnsi="Segoe UI Symbol"/>
        </w:rPr>
        <w:t>Site</w:t>
      </w:r>
      <w:r w:rsidRPr="00D5087F">
        <w:rPr>
          <w:rFonts w:ascii="Segoe UI Symbol" w:hAnsi="Segoe UI Symbol"/>
        </w:rPr>
        <w:tab/>
        <w:t>CR-S-</w:t>
      </w:r>
      <w:proofErr w:type="spellStart"/>
      <w:r w:rsidRPr="00D5087F">
        <w:rPr>
          <w:rFonts w:ascii="Segoe UI Symbol" w:hAnsi="Segoe UI Symbol"/>
        </w:rPr>
        <w:t>nnn</w:t>
      </w:r>
      <w:proofErr w:type="spellEnd"/>
    </w:p>
    <w:p w14:paraId="1CAE9FFA" w14:textId="77777777" w:rsidR="005B4A5F" w:rsidRPr="00D5087F" w:rsidRDefault="005B4A5F" w:rsidP="001D5093">
      <w:pPr>
        <w:ind w:left="1980" w:hanging="720"/>
        <w:rPr>
          <w:rFonts w:ascii="Segoe UI Symbol" w:hAnsi="Segoe UI Symbol"/>
        </w:rPr>
      </w:pPr>
    </w:p>
    <w:p w14:paraId="723C07F8" w14:textId="77777777" w:rsidR="005B4A5F" w:rsidRPr="00D5087F" w:rsidRDefault="005B4A5F" w:rsidP="001D5093">
      <w:pPr>
        <w:ind w:left="1800" w:hanging="540"/>
        <w:rPr>
          <w:rFonts w:ascii="Segoe UI Symbol" w:hAnsi="Segoe UI Symbol"/>
        </w:rPr>
      </w:pPr>
      <w:r w:rsidRPr="00D5087F">
        <w:rPr>
          <w:rFonts w:ascii="Segoe UI Symbol" w:hAnsi="Segoe UI Symbol"/>
        </w:rPr>
        <w:t>(b)</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w:t>
      </w:r>
      <w:proofErr w:type="spellStart"/>
      <w:r w:rsidRPr="00D5087F">
        <w:rPr>
          <w:rFonts w:ascii="Segoe UI Symbol" w:hAnsi="Segoe UI Symbol"/>
        </w:rPr>
        <w:t>nnn</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same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p>
    <w:p w14:paraId="040AA03F" w14:textId="77777777" w:rsidR="005B4A5F" w:rsidRPr="00D5087F" w:rsidRDefault="005B4A5F" w:rsidP="00D5087F">
      <w:pPr>
        <w:pStyle w:val="Heading4"/>
        <w:jc w:val="center"/>
        <w:rPr>
          <w:rFonts w:ascii="Segoe UI Symbol" w:hAnsi="Segoe UI Symbol"/>
        </w:rPr>
      </w:pPr>
      <w:r w:rsidRPr="00D5087F">
        <w:rPr>
          <w:rFonts w:ascii="Segoe UI Symbol" w:hAnsi="Segoe UI Symbol"/>
        </w:rPr>
        <w:br w:type="page"/>
      </w:r>
      <w:bookmarkStart w:id="893" w:name="_Hlt197238374"/>
      <w:bookmarkStart w:id="894" w:name="_Toc436551312"/>
      <w:bookmarkStart w:id="895" w:name="_Toc190498356"/>
      <w:bookmarkStart w:id="896" w:name="_Toc190498785"/>
      <w:bookmarkStart w:id="897" w:name="_Toc437948212"/>
      <w:bookmarkStart w:id="898" w:name="_Toc437950093"/>
      <w:bookmarkStart w:id="899" w:name="_Toc437950869"/>
      <w:bookmarkStart w:id="900" w:name="_Toc437951072"/>
      <w:bookmarkStart w:id="901" w:name="_Toc437951501"/>
      <w:bookmarkStart w:id="902" w:name="_Toc437951929"/>
      <w:bookmarkStart w:id="903" w:name="_Toc190498610"/>
      <w:bookmarkStart w:id="904" w:name="_Toc59145471"/>
      <w:bookmarkEnd w:id="893"/>
      <w:r w:rsidRPr="00D5087F">
        <w:rPr>
          <w:rFonts w:ascii="Segoe UI Symbol" w:hAnsi="Segoe UI Symbol"/>
          <w:b/>
          <w:sz w:val="28"/>
          <w:szCs w:val="28"/>
        </w:rPr>
        <w:lastRenderedPageBreak/>
        <w:t>Annex</w:t>
      </w:r>
      <w:r w:rsidR="007E703B" w:rsidRPr="00D5087F">
        <w:rPr>
          <w:rFonts w:ascii="Segoe UI Symbol" w:hAnsi="Segoe UI Symbol"/>
          <w:b/>
          <w:sz w:val="28"/>
          <w:szCs w:val="28"/>
        </w:rPr>
        <w:t xml:space="preserve"> </w:t>
      </w:r>
      <w:r w:rsidRPr="00D5087F">
        <w:rPr>
          <w:rFonts w:ascii="Segoe UI Symbol" w:hAnsi="Segoe UI Symbol"/>
          <w:b/>
          <w:sz w:val="28"/>
          <w:szCs w:val="28"/>
        </w:rPr>
        <w:t>1.</w:t>
      </w:r>
      <w:r w:rsidR="007E703B" w:rsidRPr="00D5087F">
        <w:rPr>
          <w:rFonts w:ascii="Segoe UI Symbol" w:hAnsi="Segoe UI Symbol"/>
          <w:b/>
          <w:sz w:val="28"/>
          <w:szCs w:val="28"/>
        </w:rPr>
        <w:t xml:space="preserve">  </w:t>
      </w:r>
      <w:r w:rsidRPr="00D5087F">
        <w:rPr>
          <w:rFonts w:ascii="Segoe UI Symbol" w:hAnsi="Segoe UI Symbol"/>
          <w:b/>
          <w:sz w:val="28"/>
          <w:szCs w:val="28"/>
        </w:rPr>
        <w:t>Request</w:t>
      </w:r>
      <w:r w:rsidR="007E703B" w:rsidRPr="00D5087F">
        <w:rPr>
          <w:rFonts w:ascii="Segoe UI Symbol" w:hAnsi="Segoe UI Symbol"/>
          <w:b/>
          <w:sz w:val="28"/>
          <w:szCs w:val="28"/>
        </w:rPr>
        <w:t xml:space="preserve"> </w:t>
      </w:r>
      <w:r w:rsidRPr="00D5087F">
        <w:rPr>
          <w:rFonts w:ascii="Segoe UI Symbol" w:hAnsi="Segoe UI Symbol"/>
          <w:b/>
          <w:sz w:val="28"/>
          <w:szCs w:val="28"/>
        </w:rPr>
        <w:t>for</w:t>
      </w:r>
      <w:r w:rsidR="007E703B" w:rsidRPr="00D5087F">
        <w:rPr>
          <w:rFonts w:ascii="Segoe UI Symbol" w:hAnsi="Segoe UI Symbol"/>
          <w:b/>
          <w:sz w:val="28"/>
          <w:szCs w:val="28"/>
        </w:rPr>
        <w:t xml:space="preserve"> </w:t>
      </w:r>
      <w:r w:rsidRPr="00D5087F">
        <w:rPr>
          <w:rFonts w:ascii="Segoe UI Symbol" w:hAnsi="Segoe UI Symbol"/>
          <w:b/>
          <w:sz w:val="28"/>
          <w:szCs w:val="28"/>
        </w:rPr>
        <w:t>Change</w:t>
      </w:r>
      <w:r w:rsidR="007E703B" w:rsidRPr="00D5087F">
        <w:rPr>
          <w:rFonts w:ascii="Segoe UI Symbol" w:hAnsi="Segoe UI Symbol"/>
          <w:b/>
          <w:sz w:val="28"/>
          <w:szCs w:val="28"/>
        </w:rPr>
        <w:t xml:space="preserve"> </w:t>
      </w:r>
      <w:r w:rsidRPr="00D5087F">
        <w:rPr>
          <w:rFonts w:ascii="Segoe UI Symbol" w:hAnsi="Segoe UI Symbol"/>
          <w:b/>
          <w:sz w:val="28"/>
          <w:szCs w:val="28"/>
        </w:rPr>
        <w:t>Proposal</w:t>
      </w:r>
      <w:bookmarkEnd w:id="894"/>
      <w:bookmarkEnd w:id="895"/>
      <w:bookmarkEnd w:id="896"/>
      <w:bookmarkEnd w:id="897"/>
      <w:bookmarkEnd w:id="898"/>
      <w:bookmarkEnd w:id="899"/>
      <w:bookmarkEnd w:id="900"/>
      <w:bookmarkEnd w:id="901"/>
      <w:bookmarkEnd w:id="902"/>
      <w:bookmarkEnd w:id="903"/>
      <w:bookmarkEnd w:id="904"/>
    </w:p>
    <w:p w14:paraId="26B23AC6" w14:textId="77777777" w:rsidR="005B4A5F" w:rsidRPr="00D5087F" w:rsidRDefault="005B4A5F" w:rsidP="001D5093">
      <w:pPr>
        <w:jc w:val="center"/>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Letterhead)</w:t>
      </w:r>
    </w:p>
    <w:p w14:paraId="1E858603" w14:textId="77777777" w:rsidR="005B4A5F" w:rsidRPr="00D5087F" w:rsidRDefault="005B4A5F" w:rsidP="001D5093">
      <w:pPr>
        <w:rPr>
          <w:rFonts w:ascii="Segoe UI Symbol" w:hAnsi="Segoe UI Symbol"/>
        </w:rPr>
      </w:pPr>
    </w:p>
    <w:p w14:paraId="0372F0E4" w14:textId="77777777" w:rsidR="005B4A5F" w:rsidRPr="00D5087F" w:rsidRDefault="005B4A5F" w:rsidP="001D5093">
      <w:pPr>
        <w:tabs>
          <w:tab w:val="left" w:pos="6480"/>
          <w:tab w:val="left" w:pos="9000"/>
        </w:tabs>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6B901F76" w14:textId="77777777" w:rsidR="005B4A5F" w:rsidRPr="00D5087F" w:rsidRDefault="005B4A5F" w:rsidP="001D5093">
      <w:pPr>
        <w:rPr>
          <w:rFonts w:ascii="Segoe UI Symbol" w:hAnsi="Segoe UI Symbol"/>
        </w:rPr>
      </w:pPr>
    </w:p>
    <w:p w14:paraId="1313DA65" w14:textId="77777777" w:rsidR="005B4A5F" w:rsidRPr="00D5087F" w:rsidRDefault="005B4A5F" w:rsidP="001D5093">
      <w:pPr>
        <w:rPr>
          <w:rFonts w:ascii="Segoe UI Symbol" w:hAnsi="Segoe UI Symbol"/>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______________________________________</w:t>
      </w:r>
    </w:p>
    <w:p w14:paraId="60BB116D"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_________________________________</w:t>
      </w:r>
    </w:p>
    <w:p w14:paraId="03986FEC"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A0A64BD" w14:textId="77777777" w:rsidR="005B4A5F" w:rsidRPr="00D5087F" w:rsidRDefault="005B4A5F" w:rsidP="001D5093">
      <w:pPr>
        <w:rPr>
          <w:rFonts w:ascii="Segoe UI Symbol" w:hAnsi="Segoe UI Symbol"/>
        </w:rPr>
      </w:pPr>
    </w:p>
    <w:p w14:paraId="4BC75C62"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3A2FFE82" w14:textId="77777777" w:rsidR="005B4A5F" w:rsidRPr="00D5087F" w:rsidRDefault="005B4A5F" w:rsidP="001D5093">
      <w:pPr>
        <w:rPr>
          <w:rFonts w:ascii="Segoe UI Symbol" w:hAnsi="Segoe UI Symbol"/>
        </w:rPr>
      </w:pPr>
    </w:p>
    <w:p w14:paraId="5E439213" w14:textId="77777777" w:rsidR="005B4A5F" w:rsidRPr="00D5087F" w:rsidRDefault="005B4A5F" w:rsidP="001D5093">
      <w:pPr>
        <w:rPr>
          <w:rFonts w:ascii="Segoe UI Symbol" w:hAnsi="Segoe UI Symbol"/>
        </w:rPr>
      </w:pP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captioned</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prepare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submit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noted</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instructions</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i/>
          <w:sz w:val="20"/>
        </w:rPr>
        <w:t>_______________</w:t>
      </w:r>
      <w:r w:rsidR="007E703B" w:rsidRPr="00D5087F">
        <w:rPr>
          <w:rFonts w:ascii="Segoe UI Symbol" w:hAnsi="Segoe UI Symbol"/>
          <w:i/>
          <w:sz w:val="20"/>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Pr="00D5087F">
        <w:rPr>
          <w:rFonts w:ascii="Segoe UI Symbol" w:hAnsi="Segoe UI Symbol"/>
          <w:i/>
          <w:sz w:val="20"/>
        </w:rPr>
        <w:t>____________________</w:t>
      </w:r>
      <w:r w:rsidRPr="00D5087F">
        <w:rPr>
          <w:rFonts w:ascii="Segoe UI Symbol" w:hAnsi="Segoe UI Symbol"/>
        </w:rPr>
        <w:t>.</w:t>
      </w:r>
    </w:p>
    <w:p w14:paraId="6147BC5D" w14:textId="77777777" w:rsidR="005B4A5F" w:rsidRPr="00D5087F" w:rsidRDefault="005B4A5F" w:rsidP="001D5093">
      <w:pPr>
        <w:rPr>
          <w:rFonts w:ascii="Segoe UI Symbol" w:hAnsi="Segoe UI Symbol"/>
        </w:rPr>
      </w:pPr>
    </w:p>
    <w:p w14:paraId="18123758" w14:textId="77777777" w:rsidR="005B4A5F" w:rsidRPr="00D5087F" w:rsidRDefault="005B4A5F" w:rsidP="001D5093">
      <w:pPr>
        <w:ind w:left="54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w:t>
      </w:r>
    </w:p>
    <w:p w14:paraId="0DE1F29B" w14:textId="77777777" w:rsidR="005B4A5F" w:rsidRPr="00D5087F" w:rsidRDefault="005B4A5F" w:rsidP="001D5093">
      <w:pPr>
        <w:ind w:left="540" w:hanging="540"/>
        <w:rPr>
          <w:rFonts w:ascii="Segoe UI Symbol" w:hAnsi="Segoe UI Symbol"/>
        </w:rPr>
      </w:pPr>
      <w:r w:rsidRPr="00D5087F">
        <w:rPr>
          <w:rFonts w:ascii="Segoe UI Symbol" w:hAnsi="Segoe UI Symbol"/>
        </w:rPr>
        <w:t>2.</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__________________</w:t>
      </w:r>
    </w:p>
    <w:p w14:paraId="3024CA4C" w14:textId="77777777" w:rsidR="005B4A5F" w:rsidRPr="00D5087F" w:rsidRDefault="005B4A5F" w:rsidP="001D5093">
      <w:pPr>
        <w:ind w:left="540" w:hanging="540"/>
        <w:rPr>
          <w:rFonts w:ascii="Segoe UI Symbol" w:hAnsi="Segoe UI Symbol"/>
        </w:rPr>
      </w:pPr>
      <w:r w:rsidRPr="00D5087F">
        <w:rPr>
          <w:rFonts w:ascii="Segoe UI Symbol" w:hAnsi="Segoe UI Symbol"/>
        </w:rPr>
        <w:t>3.</w:t>
      </w:r>
      <w:r w:rsidRPr="00D5087F">
        <w:rPr>
          <w:rFonts w:ascii="Segoe UI Symbol" w:hAnsi="Segoe UI Symbol"/>
        </w:rPr>
        <w:tab/>
        <w:t>Originator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Pr="00D5087F">
        <w:rPr>
          <w:rFonts w:ascii="Segoe UI Symbol" w:hAnsi="Segoe UI Symbol"/>
        </w:rPr>
        <w:tab/>
        <w:t>Employer: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E71A2F9" w14:textId="77777777" w:rsidR="005B4A5F" w:rsidRPr="00D5087F" w:rsidRDefault="005B4A5F" w:rsidP="001D5093">
      <w:pPr>
        <w:ind w:left="2880"/>
        <w:rPr>
          <w:rFonts w:ascii="Segoe UI Symbol" w:hAnsi="Segoe UI Symbol"/>
        </w:rPr>
      </w:pP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Application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i/>
          <w:sz w:val="20"/>
        </w:rPr>
        <w:t>_______</w:t>
      </w:r>
      <w:r w:rsidRPr="00D5087F">
        <w:rPr>
          <w:rStyle w:val="FootnoteReference"/>
          <w:rFonts w:ascii="Segoe UI Symbol" w:hAnsi="Segoe UI Symbol"/>
        </w:rPr>
        <w:footnoteReference w:id="23"/>
      </w:r>
      <w:r w:rsidRPr="00D5087F">
        <w:rPr>
          <w:rFonts w:ascii="Segoe UI Symbol" w:hAnsi="Segoe UI Symbol"/>
        </w:rPr>
        <w:t>:</w:t>
      </w:r>
      <w:r w:rsidR="007E703B" w:rsidRPr="00D5087F">
        <w:rPr>
          <w:rFonts w:ascii="Segoe UI Symbol" w:hAnsi="Segoe UI Symbol"/>
        </w:rPr>
        <w:t xml:space="preserve">  </w:t>
      </w:r>
    </w:p>
    <w:p w14:paraId="3885EA5F" w14:textId="77777777" w:rsidR="005B4A5F" w:rsidRPr="00D5087F" w:rsidRDefault="005B4A5F" w:rsidP="001D5093">
      <w:pPr>
        <w:ind w:left="540" w:hanging="540"/>
        <w:rPr>
          <w:rFonts w:ascii="Segoe UI Symbol" w:hAnsi="Segoe UI Symbol"/>
        </w:rPr>
      </w:pPr>
      <w:r w:rsidRPr="00D5087F">
        <w:rPr>
          <w:rFonts w:ascii="Segoe UI Symbol" w:hAnsi="Segoe UI Symbol"/>
        </w:rPr>
        <w:t>4.</w:t>
      </w:r>
      <w:r w:rsidRPr="00D5087F">
        <w:rPr>
          <w:rFonts w:ascii="Segoe UI Symbol" w:hAnsi="Segoe UI Symbol"/>
        </w:rPr>
        <w:tab/>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_________________________________________________</w:t>
      </w:r>
    </w:p>
    <w:p w14:paraId="047D1608" w14:textId="77777777" w:rsidR="005B4A5F" w:rsidRPr="00D5087F" w:rsidRDefault="005B4A5F" w:rsidP="001D5093">
      <w:pPr>
        <w:ind w:left="540" w:hanging="540"/>
        <w:rPr>
          <w:rFonts w:ascii="Segoe UI Symbol" w:hAnsi="Segoe UI Symbol"/>
        </w:rPr>
      </w:pPr>
      <w:r w:rsidRPr="00D5087F">
        <w:rPr>
          <w:rFonts w:ascii="Segoe UI Symbol" w:hAnsi="Segoe UI Symbol"/>
        </w:rPr>
        <w:t>5.</w:t>
      </w:r>
      <w:r w:rsidRPr="00D5087F">
        <w:rPr>
          <w:rFonts w:ascii="Segoe UI Symbol" w:hAnsi="Segoe UI Symbol"/>
        </w:rPr>
        <w:tab/>
        <w:t>Facilities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Item</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related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w:t>
      </w:r>
    </w:p>
    <w:p w14:paraId="4DC2EA60" w14:textId="77777777" w:rsidR="005B4A5F" w:rsidRPr="00D5087F" w:rsidRDefault="005B4A5F" w:rsidP="001D5093">
      <w:pPr>
        <w:ind w:left="540" w:hanging="540"/>
        <w:rPr>
          <w:rFonts w:ascii="Segoe UI Symbol" w:hAnsi="Segoe UI Symbol"/>
        </w:rPr>
      </w:pPr>
      <w:r w:rsidRPr="00D5087F">
        <w:rPr>
          <w:rFonts w:ascii="Segoe UI Symbol" w:hAnsi="Segoe UI Symbol"/>
        </w:rPr>
        <w:t>6.</w:t>
      </w:r>
      <w:r w:rsidRPr="00D5087F">
        <w:rPr>
          <w:rFonts w:ascii="Segoe UI Symbol" w:hAnsi="Segoe UI Symbol"/>
        </w:rPr>
        <w:tab/>
        <w:t>Reference</w:t>
      </w:r>
      <w:r w:rsidR="007E703B" w:rsidRPr="00D5087F">
        <w:rPr>
          <w:rFonts w:ascii="Segoe UI Symbol" w:hAnsi="Segoe UI Symbol"/>
        </w:rPr>
        <w:t xml:space="preserve"> </w:t>
      </w:r>
      <w:r w:rsidRPr="00D5087F">
        <w:rPr>
          <w:rFonts w:ascii="Segoe UI Symbol" w:hAnsi="Segoe UI Symbol"/>
        </w:rPr>
        <w:t>drawings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technical</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proofErr w:type="gramStart"/>
      <w:r w:rsidRPr="00D5087F">
        <w:rPr>
          <w:rFonts w:ascii="Segoe UI Symbol" w:hAnsi="Segoe UI Symbol"/>
        </w:rPr>
        <w:t>of</w:t>
      </w:r>
      <w:proofErr w:type="gramEnd"/>
      <w:r w:rsidR="007E703B" w:rsidRPr="00D5087F">
        <w:rPr>
          <w:rFonts w:ascii="Segoe UI Symbol" w:hAnsi="Segoe UI Symbol"/>
        </w:rPr>
        <w:t xml:space="preserve"> </w:t>
      </w:r>
      <w:r w:rsidRPr="00D5087F">
        <w:rPr>
          <w:rFonts w:ascii="Segoe UI Symbol" w:hAnsi="Segoe UI Symbol"/>
        </w:rPr>
        <w:t>Change:</w:t>
      </w:r>
    </w:p>
    <w:p w14:paraId="49A64AED" w14:textId="77777777" w:rsidR="005B4A5F" w:rsidRPr="00D5087F" w:rsidRDefault="005B4A5F" w:rsidP="001D5093">
      <w:pPr>
        <w:tabs>
          <w:tab w:val="left" w:pos="4320"/>
        </w:tabs>
        <w:ind w:left="540"/>
        <w:rPr>
          <w:rFonts w:ascii="Segoe UI Symbol" w:hAnsi="Segoe UI Symbol"/>
        </w:rPr>
      </w:pPr>
      <w:r w:rsidRPr="00D5087F">
        <w:rPr>
          <w:rFonts w:ascii="Segoe UI Symbol" w:hAnsi="Segoe UI Symbol"/>
          <w:u w:val="single"/>
        </w:rPr>
        <w:t>Drawing</w:t>
      </w:r>
      <w:r w:rsidR="007E703B" w:rsidRPr="00D5087F">
        <w:rPr>
          <w:rFonts w:ascii="Segoe UI Symbol" w:hAnsi="Segoe UI Symbol"/>
          <w:u w:val="single"/>
        </w:rPr>
        <w:t xml:space="preserve"> </w:t>
      </w:r>
      <w:r w:rsidRPr="00D5087F">
        <w:rPr>
          <w:rFonts w:ascii="Segoe UI Symbol" w:hAnsi="Segoe UI Symbol"/>
          <w:u w:val="single"/>
        </w:rPr>
        <w:t>No./Document</w:t>
      </w:r>
      <w:r w:rsidR="007E703B" w:rsidRPr="00D5087F">
        <w:rPr>
          <w:rFonts w:ascii="Segoe UI Symbol" w:hAnsi="Segoe UI Symbol"/>
          <w:u w:val="single"/>
        </w:rPr>
        <w:t xml:space="preserve"> </w:t>
      </w:r>
      <w:r w:rsidRPr="00D5087F">
        <w:rPr>
          <w:rFonts w:ascii="Segoe UI Symbol" w:hAnsi="Segoe UI Symbol"/>
          <w:u w:val="single"/>
        </w:rPr>
        <w:t>No.</w:t>
      </w:r>
      <w:r w:rsidRPr="00D5087F">
        <w:rPr>
          <w:rFonts w:ascii="Segoe UI Symbol" w:hAnsi="Segoe UI Symbol"/>
        </w:rPr>
        <w:tab/>
      </w:r>
      <w:r w:rsidRPr="00D5087F">
        <w:rPr>
          <w:rFonts w:ascii="Segoe UI Symbol" w:hAnsi="Segoe UI Symbol"/>
          <w:u w:val="single"/>
        </w:rPr>
        <w:t>Description</w:t>
      </w:r>
    </w:p>
    <w:p w14:paraId="0B954F13" w14:textId="77777777" w:rsidR="005B4A5F" w:rsidRPr="00D5087F" w:rsidRDefault="005B4A5F" w:rsidP="001D5093">
      <w:pPr>
        <w:ind w:left="540" w:hanging="540"/>
        <w:rPr>
          <w:rFonts w:ascii="Segoe UI Symbol" w:hAnsi="Segoe UI Symbol"/>
        </w:rPr>
      </w:pPr>
    </w:p>
    <w:p w14:paraId="7A0751BB" w14:textId="77777777" w:rsidR="005B4A5F" w:rsidRPr="00D5087F" w:rsidRDefault="005B4A5F" w:rsidP="001D5093">
      <w:pPr>
        <w:ind w:left="540" w:hanging="540"/>
        <w:rPr>
          <w:rFonts w:ascii="Segoe UI Symbol" w:hAnsi="Segoe UI Symbol"/>
        </w:rPr>
      </w:pPr>
      <w:r w:rsidRPr="00D5087F">
        <w:rPr>
          <w:rFonts w:ascii="Segoe UI Symbol" w:hAnsi="Segoe UI Symbol"/>
        </w:rPr>
        <w:t>7.</w:t>
      </w:r>
      <w:r w:rsidRPr="00D5087F">
        <w:rPr>
          <w:rFonts w:ascii="Segoe UI Symbol" w:hAnsi="Segoe UI Symbol"/>
        </w:rPr>
        <w:tab/>
        <w:t>Detailed</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special</w:t>
      </w:r>
      <w:r w:rsidR="007E703B" w:rsidRPr="00D5087F">
        <w:rPr>
          <w:rFonts w:ascii="Segoe UI Symbol" w:hAnsi="Segoe UI Symbol"/>
        </w:rPr>
        <w:t xml:space="preserve"> </w:t>
      </w:r>
      <w:r w:rsidRPr="00D5087F">
        <w:rPr>
          <w:rFonts w:ascii="Segoe UI Symbol" w:hAnsi="Segoe UI Symbol"/>
        </w:rPr>
        <w:t>requirements</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w:t>
      </w:r>
    </w:p>
    <w:p w14:paraId="05D77E3B" w14:textId="77777777" w:rsidR="005B4A5F" w:rsidRPr="00D5087F" w:rsidRDefault="005B4A5F" w:rsidP="001D5093">
      <w:pPr>
        <w:ind w:left="540" w:hanging="540"/>
        <w:rPr>
          <w:rFonts w:ascii="Segoe UI Symbol" w:hAnsi="Segoe UI Symbol"/>
        </w:rPr>
      </w:pPr>
      <w:r w:rsidRPr="00D5087F">
        <w:rPr>
          <w:rFonts w:ascii="Segoe UI Symbol" w:hAnsi="Segoe UI Symbol"/>
        </w:rPr>
        <w:lastRenderedPageBreak/>
        <w:t>8.</w:t>
      </w:r>
      <w:r w:rsidRPr="00D5087F">
        <w:rPr>
          <w:rFonts w:ascii="Segoe UI Symbol" w:hAnsi="Segoe UI Symbol"/>
        </w:rPr>
        <w:tab/>
        <w:t>General</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p>
    <w:p w14:paraId="37124452" w14:textId="77777777" w:rsidR="005B4A5F" w:rsidRPr="00D5087F" w:rsidRDefault="005B4A5F" w:rsidP="001D5093">
      <w:pPr>
        <w:ind w:left="1080" w:hanging="540"/>
        <w:rPr>
          <w:rFonts w:ascii="Segoe UI Symbol" w:hAnsi="Segoe UI Symbol"/>
        </w:rPr>
      </w:pPr>
      <w:r w:rsidRPr="00D5087F">
        <w:rPr>
          <w:rFonts w:ascii="Segoe UI Symbol" w:hAnsi="Segoe UI Symbol"/>
        </w:rPr>
        <w:t>(a)</w:t>
      </w:r>
      <w:r w:rsidRPr="00D5087F">
        <w:rPr>
          <w:rFonts w:ascii="Segoe UI Symbol" w:hAnsi="Segoe UI Symbol"/>
        </w:rPr>
        <w:tab/>
        <w:t>Please</w:t>
      </w:r>
      <w:r w:rsidR="007E703B" w:rsidRPr="00D5087F">
        <w:rPr>
          <w:rFonts w:ascii="Segoe UI Symbol" w:hAnsi="Segoe UI Symbol"/>
        </w:rPr>
        <w:t xml:space="preserve"> </w:t>
      </w:r>
      <w:r w:rsidRPr="00D5087F">
        <w:rPr>
          <w:rFonts w:ascii="Segoe UI Symbol" w:hAnsi="Segoe UI Symbol"/>
        </w:rPr>
        <w:t>submit</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showing</w:t>
      </w:r>
      <w:r w:rsidR="007E703B" w:rsidRPr="00D5087F">
        <w:rPr>
          <w:rFonts w:ascii="Segoe UI Symbol" w:hAnsi="Segoe UI Symbol"/>
        </w:rPr>
        <w:t xml:space="preserve"> </w:t>
      </w:r>
      <w:r w:rsidRPr="00D5087F">
        <w:rPr>
          <w:rFonts w:ascii="Segoe UI Symbol" w:hAnsi="Segoe UI Symbol"/>
        </w:rPr>
        <w:t>what</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p>
    <w:p w14:paraId="52D3E20B" w14:textId="77777777" w:rsidR="005B4A5F" w:rsidRPr="00D5087F" w:rsidRDefault="005B4A5F" w:rsidP="001D5093">
      <w:pPr>
        <w:ind w:left="1080" w:hanging="540"/>
        <w:rPr>
          <w:rFonts w:ascii="Segoe UI Symbol" w:hAnsi="Segoe UI Symbol"/>
        </w:rPr>
      </w:pPr>
      <w:r w:rsidRPr="00D5087F">
        <w:rPr>
          <w:rFonts w:ascii="Segoe UI Symbol" w:hAnsi="Segoe UI Symbol"/>
        </w:rPr>
        <w:t>(b)</w:t>
      </w:r>
      <w:r w:rsidRPr="00D5087F">
        <w:rPr>
          <w:rFonts w:ascii="Segoe UI Symbol" w:hAnsi="Segoe UI Symbol"/>
        </w:rPr>
        <w:tab/>
        <w:t>Your</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include</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claim</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additional</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p>
    <w:p w14:paraId="25939B30" w14:textId="77777777" w:rsidR="005B4A5F" w:rsidRPr="00D5087F" w:rsidRDefault="005B4A5F" w:rsidP="001D5093">
      <w:pPr>
        <w:ind w:left="1080" w:hanging="540"/>
        <w:rPr>
          <w:rFonts w:ascii="Segoe UI Symbol" w:hAnsi="Segoe UI Symbol"/>
        </w:rPr>
      </w:pPr>
      <w:r w:rsidRPr="00D5087F">
        <w:rPr>
          <w:rFonts w:ascii="Segoe UI Symbol" w:hAnsi="Segoe UI Symbol"/>
        </w:rPr>
        <w:t>(c)</w:t>
      </w:r>
      <w:r w:rsidRPr="00D5087F">
        <w:rPr>
          <w:rFonts w:ascii="Segoe UI Symbol" w:hAnsi="Segoe UI Symbol"/>
        </w:rPr>
        <w:tab/>
        <w:t>If</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proofErr w:type="gramStart"/>
      <w:r w:rsidRPr="00D5087F">
        <w:rPr>
          <w:rFonts w:ascii="Segoe UI Symbol" w:hAnsi="Segoe UI Symbol"/>
        </w:rPr>
        <w:t>opinion</w:t>
      </w:r>
      <w:r w:rsidR="007E703B" w:rsidRPr="00D5087F">
        <w:rPr>
          <w:rFonts w:ascii="Segoe UI Symbol" w:hAnsi="Segoe UI Symbol"/>
        </w:rPr>
        <w:t xml:space="preserve"> </w:t>
      </w:r>
      <w:r w:rsidRPr="00D5087F">
        <w:rPr>
          <w:rFonts w:ascii="Segoe UI Symbol" w:hAnsi="Segoe UI Symbol"/>
        </w:rPr>
        <w:t>negative</w:t>
      </w:r>
      <w:proofErr w:type="gramEnd"/>
      <w:r w:rsidR="007E703B" w:rsidRPr="00D5087F">
        <w:rPr>
          <w:rFonts w:ascii="Segoe UI Symbol" w:hAnsi="Segoe UI Symbol"/>
        </w:rPr>
        <w:t xml:space="preserve"> </w:t>
      </w:r>
      <w:proofErr w:type="gramStart"/>
      <w:r w:rsidRPr="00D5087F">
        <w:rPr>
          <w:rFonts w:ascii="Segoe UI Symbol" w:hAnsi="Segoe UI Symbol"/>
        </w:rPr>
        <w:t>to</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adoption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connection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conformability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safety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Plant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please</w:t>
      </w:r>
      <w:r w:rsidR="007E703B" w:rsidRPr="00D5087F">
        <w:rPr>
          <w:rFonts w:ascii="Segoe UI Symbol" w:hAnsi="Segoe UI Symbol"/>
        </w:rPr>
        <w:t xml:space="preserve"> </w:t>
      </w:r>
      <w:r w:rsidRPr="00D5087F">
        <w:rPr>
          <w:rFonts w:ascii="Segoe UI Symbol" w:hAnsi="Segoe UI Symbol"/>
        </w:rPr>
        <w:t>inform</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opinion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revised</w:t>
      </w:r>
      <w:r w:rsidR="007E703B" w:rsidRPr="00D5087F">
        <w:rPr>
          <w:rFonts w:ascii="Segoe UI Symbol" w:hAnsi="Segoe UI Symbol"/>
        </w:rPr>
        <w:t xml:space="preserve"> </w:t>
      </w:r>
      <w:r w:rsidRPr="00D5087F">
        <w:rPr>
          <w:rFonts w:ascii="Segoe UI Symbol" w:hAnsi="Segoe UI Symbol"/>
        </w:rPr>
        <w:t>provisions.</w:t>
      </w:r>
    </w:p>
    <w:p w14:paraId="2AB53616" w14:textId="77777777" w:rsidR="005B4A5F" w:rsidRPr="00D5087F" w:rsidRDefault="005B4A5F" w:rsidP="001D5093">
      <w:pPr>
        <w:ind w:left="1080" w:hanging="540"/>
        <w:rPr>
          <w:rFonts w:ascii="Segoe UI Symbol" w:hAnsi="Segoe UI Symbol"/>
        </w:rPr>
      </w:pPr>
      <w:r w:rsidRPr="00D5087F">
        <w:rPr>
          <w:rFonts w:ascii="Segoe UI Symbol" w:hAnsi="Segoe UI Symbol"/>
        </w:rPr>
        <w:t>(d)</w:t>
      </w:r>
      <w:r w:rsidRPr="00D5087F">
        <w:rPr>
          <w:rFonts w:ascii="Segoe UI Symbol" w:hAnsi="Segoe UI Symbol"/>
        </w:rPr>
        <w:tab/>
        <w:t>Any</w:t>
      </w:r>
      <w:r w:rsidR="007E703B" w:rsidRPr="00D5087F">
        <w:rPr>
          <w:rFonts w:ascii="Segoe UI Symbol" w:hAnsi="Segoe UI Symbol"/>
        </w:rPr>
        <w:t xml:space="preserve"> </w:t>
      </w:r>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decrease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relating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services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calculated.</w:t>
      </w:r>
    </w:p>
    <w:p w14:paraId="04E8C5EF" w14:textId="77777777" w:rsidR="005B4A5F" w:rsidRPr="00D5087F" w:rsidRDefault="005B4A5F" w:rsidP="001D5093">
      <w:pPr>
        <w:ind w:left="1080" w:hanging="540"/>
        <w:rPr>
          <w:rFonts w:ascii="Segoe UI Symbol" w:hAnsi="Segoe UI Symbol"/>
        </w:rPr>
      </w:pPr>
      <w:r w:rsidRPr="00D5087F">
        <w:rPr>
          <w:rFonts w:ascii="Segoe UI Symbol" w:hAnsi="Segoe UI Symbol"/>
        </w:rPr>
        <w:t>(e)</w:t>
      </w:r>
      <w:r w:rsidRPr="00D5087F">
        <w:rPr>
          <w:rFonts w:ascii="Segoe UI Symbol" w:hAnsi="Segoe UI Symbol"/>
        </w:rPr>
        <w:tab/>
        <w:t>You</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proceed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execution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confirmed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nature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p>
    <w:p w14:paraId="70FE106D" w14:textId="77777777" w:rsidR="005B4A5F" w:rsidRPr="00D5087F" w:rsidRDefault="005B4A5F" w:rsidP="001D5093">
      <w:pPr>
        <w:rPr>
          <w:rFonts w:ascii="Segoe UI Symbol" w:hAnsi="Segoe UI Symbol"/>
        </w:rPr>
      </w:pPr>
    </w:p>
    <w:p w14:paraId="089F3C84"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5FE150CB" w14:textId="77777777" w:rsidR="005B4A5F" w:rsidRPr="00D5087F" w:rsidRDefault="005B4A5F" w:rsidP="001D5093">
      <w:pPr>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Name)</w:t>
      </w:r>
    </w:p>
    <w:p w14:paraId="61E56877" w14:textId="77777777" w:rsidR="005B4A5F" w:rsidRPr="00D5087F" w:rsidRDefault="005B4A5F" w:rsidP="001D5093">
      <w:pPr>
        <w:rPr>
          <w:rFonts w:ascii="Segoe UI Symbol" w:hAnsi="Segoe UI Symbol"/>
        </w:rPr>
      </w:pPr>
    </w:p>
    <w:p w14:paraId="594EBA18"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3C460AA1" w14:textId="77777777" w:rsidR="005B4A5F" w:rsidRPr="00D5087F" w:rsidRDefault="005B4A5F" w:rsidP="001D5093">
      <w:pPr>
        <w:rPr>
          <w:rFonts w:ascii="Segoe UI Symbol" w:hAnsi="Segoe UI Symbol"/>
        </w:rPr>
      </w:pPr>
      <w:r w:rsidRPr="00D5087F">
        <w:rPr>
          <w:rFonts w:ascii="Segoe UI Symbol" w:hAnsi="Segoe UI Symbol"/>
        </w:rPr>
        <w:t>(Signature)</w:t>
      </w:r>
    </w:p>
    <w:p w14:paraId="7024354B" w14:textId="77777777" w:rsidR="005B4A5F" w:rsidRPr="00D5087F" w:rsidRDefault="005B4A5F" w:rsidP="001D5093">
      <w:pPr>
        <w:rPr>
          <w:rFonts w:ascii="Segoe UI Symbol" w:hAnsi="Segoe UI Symbol"/>
        </w:rPr>
      </w:pPr>
    </w:p>
    <w:p w14:paraId="381D6AD1"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5B97B568"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66173CAF" w14:textId="77777777" w:rsidR="005B4A5F" w:rsidRPr="00D5087F" w:rsidRDefault="005B4A5F" w:rsidP="001D5093">
      <w:pPr>
        <w:rPr>
          <w:rFonts w:ascii="Segoe UI Symbol" w:hAnsi="Segoe UI Symbol"/>
        </w:rPr>
      </w:pPr>
    </w:p>
    <w:p w14:paraId="58D8B51C"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0CA8D75B" w14:textId="77777777" w:rsidR="005B4A5F" w:rsidRPr="00D5087F" w:rsidRDefault="005B4A5F" w:rsidP="001D5093">
      <w:pPr>
        <w:rPr>
          <w:rFonts w:ascii="Segoe UI Symbol" w:hAnsi="Segoe UI Symbol"/>
        </w:rPr>
      </w:pP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445A6BEA" w14:textId="77777777" w:rsidR="005B4A5F" w:rsidRPr="00D5087F" w:rsidRDefault="005B4A5F" w:rsidP="001D5093">
      <w:pPr>
        <w:rPr>
          <w:rFonts w:ascii="Segoe UI Symbol" w:hAnsi="Segoe UI Symbol"/>
        </w:rPr>
      </w:pPr>
    </w:p>
    <w:p w14:paraId="5BEAD024" w14:textId="77777777" w:rsidR="005B4A5F" w:rsidRPr="00D5087F" w:rsidRDefault="005B4A5F" w:rsidP="00D5087F">
      <w:pPr>
        <w:pStyle w:val="Heading4"/>
        <w:jc w:val="center"/>
        <w:rPr>
          <w:rFonts w:ascii="Segoe UI Symbol" w:hAnsi="Segoe UI Symbol"/>
        </w:rPr>
      </w:pPr>
      <w:r w:rsidRPr="00D5087F">
        <w:rPr>
          <w:rFonts w:ascii="Segoe UI Symbol" w:hAnsi="Segoe UI Symbol"/>
        </w:rPr>
        <w:br w:type="page"/>
      </w:r>
      <w:bookmarkStart w:id="905" w:name="_Toc436551313"/>
      <w:bookmarkStart w:id="906" w:name="_Toc190498357"/>
      <w:bookmarkStart w:id="907" w:name="_Toc190498786"/>
      <w:bookmarkStart w:id="908" w:name="_Toc437948213"/>
      <w:bookmarkStart w:id="909" w:name="_Toc437950094"/>
      <w:bookmarkStart w:id="910" w:name="_Toc437950870"/>
      <w:bookmarkStart w:id="911" w:name="_Toc437951073"/>
      <w:bookmarkStart w:id="912" w:name="_Toc437951930"/>
      <w:bookmarkStart w:id="913" w:name="_Toc190498611"/>
      <w:bookmarkStart w:id="914" w:name="_Toc59145472"/>
      <w:r w:rsidRPr="00D5087F">
        <w:rPr>
          <w:rFonts w:ascii="Segoe UI Symbol" w:hAnsi="Segoe UI Symbol"/>
          <w:b/>
          <w:sz w:val="28"/>
          <w:szCs w:val="28"/>
        </w:rPr>
        <w:lastRenderedPageBreak/>
        <w:t>Annex</w:t>
      </w:r>
      <w:r w:rsidR="007E703B" w:rsidRPr="00D5087F">
        <w:rPr>
          <w:rFonts w:ascii="Segoe UI Symbol" w:hAnsi="Segoe UI Symbol"/>
          <w:b/>
          <w:sz w:val="28"/>
          <w:szCs w:val="28"/>
        </w:rPr>
        <w:t xml:space="preserve"> </w:t>
      </w:r>
      <w:r w:rsidRPr="00D5087F">
        <w:rPr>
          <w:rFonts w:ascii="Segoe UI Symbol" w:hAnsi="Segoe UI Symbol"/>
          <w:b/>
          <w:sz w:val="28"/>
          <w:szCs w:val="28"/>
        </w:rPr>
        <w:t>2.</w:t>
      </w:r>
      <w:r w:rsidR="007E703B" w:rsidRPr="00D5087F">
        <w:rPr>
          <w:rFonts w:ascii="Segoe UI Symbol" w:hAnsi="Segoe UI Symbol"/>
          <w:b/>
          <w:sz w:val="28"/>
          <w:szCs w:val="28"/>
        </w:rPr>
        <w:t xml:space="preserve">  </w:t>
      </w:r>
      <w:r w:rsidRPr="00D5087F">
        <w:rPr>
          <w:rFonts w:ascii="Segoe UI Symbol" w:hAnsi="Segoe UI Symbol"/>
          <w:b/>
          <w:sz w:val="28"/>
          <w:szCs w:val="28"/>
        </w:rPr>
        <w:t>Estimate</w:t>
      </w:r>
      <w:r w:rsidR="007E703B" w:rsidRPr="00D5087F">
        <w:rPr>
          <w:rFonts w:ascii="Segoe UI Symbol" w:hAnsi="Segoe UI Symbol"/>
          <w:b/>
          <w:sz w:val="28"/>
          <w:szCs w:val="28"/>
        </w:rPr>
        <w:t xml:space="preserve"> </w:t>
      </w:r>
      <w:r w:rsidRPr="00D5087F">
        <w:rPr>
          <w:rFonts w:ascii="Segoe UI Symbol" w:hAnsi="Segoe UI Symbol"/>
          <w:b/>
          <w:sz w:val="28"/>
          <w:szCs w:val="28"/>
        </w:rPr>
        <w:t>for</w:t>
      </w:r>
      <w:r w:rsidR="007E703B" w:rsidRPr="00D5087F">
        <w:rPr>
          <w:rFonts w:ascii="Segoe UI Symbol" w:hAnsi="Segoe UI Symbol"/>
          <w:b/>
          <w:sz w:val="28"/>
          <w:szCs w:val="28"/>
        </w:rPr>
        <w:t xml:space="preserve"> </w:t>
      </w:r>
      <w:r w:rsidRPr="00D5087F">
        <w:rPr>
          <w:rFonts w:ascii="Segoe UI Symbol" w:hAnsi="Segoe UI Symbol"/>
          <w:b/>
          <w:sz w:val="28"/>
          <w:szCs w:val="28"/>
        </w:rPr>
        <w:t>Chang</w:t>
      </w:r>
      <w:bookmarkStart w:id="915" w:name="_Hlt139095564"/>
      <w:bookmarkEnd w:id="915"/>
      <w:r w:rsidRPr="00D5087F">
        <w:rPr>
          <w:rFonts w:ascii="Segoe UI Symbol" w:hAnsi="Segoe UI Symbol"/>
          <w:b/>
          <w:sz w:val="28"/>
          <w:szCs w:val="28"/>
        </w:rPr>
        <w:t>e</w:t>
      </w:r>
      <w:r w:rsidR="007E703B" w:rsidRPr="00D5087F">
        <w:rPr>
          <w:rFonts w:ascii="Segoe UI Symbol" w:hAnsi="Segoe UI Symbol"/>
          <w:b/>
          <w:sz w:val="28"/>
          <w:szCs w:val="28"/>
        </w:rPr>
        <w:t xml:space="preserve"> </w:t>
      </w:r>
      <w:r w:rsidRPr="00D5087F">
        <w:rPr>
          <w:rFonts w:ascii="Segoe UI Symbol" w:hAnsi="Segoe UI Symbol"/>
          <w:b/>
          <w:sz w:val="28"/>
          <w:szCs w:val="28"/>
        </w:rPr>
        <w:t>Proposal</w:t>
      </w:r>
      <w:bookmarkEnd w:id="905"/>
      <w:bookmarkEnd w:id="906"/>
      <w:bookmarkEnd w:id="907"/>
      <w:bookmarkEnd w:id="908"/>
      <w:bookmarkEnd w:id="909"/>
      <w:bookmarkEnd w:id="910"/>
      <w:bookmarkEnd w:id="911"/>
      <w:bookmarkEnd w:id="912"/>
      <w:bookmarkEnd w:id="913"/>
      <w:bookmarkEnd w:id="914"/>
    </w:p>
    <w:p w14:paraId="5A3FD0A4" w14:textId="77777777" w:rsidR="005B4A5F" w:rsidRPr="00D5087F" w:rsidRDefault="005B4A5F" w:rsidP="001D5093">
      <w:pPr>
        <w:jc w:val="center"/>
        <w:rPr>
          <w:rFonts w:ascii="Segoe UI Symbol" w:hAnsi="Segoe UI Symbol"/>
        </w:rPr>
      </w:pP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Letterhead)</w:t>
      </w:r>
    </w:p>
    <w:p w14:paraId="5D33FC11" w14:textId="77777777" w:rsidR="005B4A5F" w:rsidRPr="00D5087F" w:rsidRDefault="005B4A5F" w:rsidP="001D5093">
      <w:pPr>
        <w:rPr>
          <w:rFonts w:ascii="Segoe UI Symbol" w:hAnsi="Segoe UI Symbol"/>
        </w:rPr>
      </w:pPr>
    </w:p>
    <w:p w14:paraId="2E5A05DF" w14:textId="77777777" w:rsidR="005B4A5F" w:rsidRPr="00D5087F" w:rsidRDefault="005B4A5F" w:rsidP="001D5093">
      <w:pPr>
        <w:tabs>
          <w:tab w:val="left" w:pos="6480"/>
          <w:tab w:val="left" w:pos="9000"/>
        </w:tabs>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4EA012DA" w14:textId="77777777" w:rsidR="005B4A5F" w:rsidRPr="00D5087F" w:rsidRDefault="005B4A5F" w:rsidP="001D5093">
      <w:pPr>
        <w:rPr>
          <w:rFonts w:ascii="Segoe UI Symbol" w:hAnsi="Segoe UI Symbol"/>
        </w:rPr>
      </w:pPr>
    </w:p>
    <w:p w14:paraId="6E00230A" w14:textId="77777777" w:rsidR="005B4A5F" w:rsidRPr="00D5087F" w:rsidRDefault="005B4A5F" w:rsidP="001D5093">
      <w:pPr>
        <w:rPr>
          <w:rFonts w:ascii="Segoe UI Symbol" w:hAnsi="Segoe UI Symbol"/>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w:t>
      </w:r>
    </w:p>
    <w:p w14:paraId="164D1B6A" w14:textId="77777777" w:rsidR="005B4A5F" w:rsidRPr="00D5087F" w:rsidRDefault="005B4A5F" w:rsidP="001D5093">
      <w:pPr>
        <w:rPr>
          <w:rFonts w:ascii="Segoe UI Symbol" w:hAnsi="Segoe UI Symbol"/>
        </w:rPr>
      </w:pPr>
    </w:p>
    <w:p w14:paraId="272170D3"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48F214C9"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i/>
          <w:sz w:val="20"/>
        </w:rPr>
        <w:t>_____________________________</w:t>
      </w:r>
    </w:p>
    <w:p w14:paraId="0A143D76" w14:textId="77777777" w:rsidR="005B4A5F" w:rsidRPr="00D5087F" w:rsidRDefault="005B4A5F" w:rsidP="001D5093">
      <w:pPr>
        <w:rPr>
          <w:rFonts w:ascii="Segoe UI Symbol" w:hAnsi="Segoe UI Symbol"/>
        </w:rPr>
      </w:pPr>
    </w:p>
    <w:p w14:paraId="4586948F" w14:textId="77777777" w:rsidR="005B4A5F" w:rsidRPr="00D5087F" w:rsidRDefault="005B4A5F" w:rsidP="001D5093">
      <w:pPr>
        <w:spacing w:after="200"/>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56FE10BC" w14:textId="77777777" w:rsidR="005B4A5F" w:rsidRPr="00D5087F" w:rsidRDefault="005B4A5F" w:rsidP="001D5093">
      <w:pPr>
        <w:spacing w:after="200"/>
        <w:rPr>
          <w:rFonts w:ascii="Segoe UI Symbol" w:hAnsi="Segoe UI Symbol"/>
        </w:rPr>
      </w:pP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pleased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approximate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preparing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below-referenced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39.2.1</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acknowledge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preparing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39.2.2,</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before</w:t>
      </w:r>
      <w:r w:rsidR="007E703B" w:rsidRPr="00D5087F">
        <w:rPr>
          <w:rFonts w:ascii="Segoe UI Symbol" w:hAnsi="Segoe UI Symbol"/>
        </w:rPr>
        <w:t xml:space="preserve"> </w:t>
      </w:r>
      <w:r w:rsidRPr="00D5087F">
        <w:rPr>
          <w:rFonts w:ascii="Segoe UI Symbol" w:hAnsi="Segoe UI Symbol"/>
        </w:rPr>
        <w:t>estimating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proofErr w:type="gramStart"/>
      <w:r w:rsidRPr="00D5087F">
        <w:rPr>
          <w:rFonts w:ascii="Segoe UI Symbol" w:hAnsi="Segoe UI Symbol"/>
        </w:rPr>
        <w:t>change</w:t>
      </w:r>
      <w:proofErr w:type="gramEnd"/>
      <w:r w:rsidR="007E703B" w:rsidRPr="00D5087F">
        <w:rPr>
          <w:rFonts w:ascii="Segoe UI Symbol" w:hAnsi="Segoe UI Symbol"/>
        </w:rPr>
        <w:t xml:space="preserve"> </w:t>
      </w:r>
      <w:r w:rsidRPr="00D5087F">
        <w:rPr>
          <w:rFonts w:ascii="Segoe UI Symbol" w:hAnsi="Segoe UI Symbol"/>
        </w:rPr>
        <w:t>work.</w:t>
      </w:r>
    </w:p>
    <w:p w14:paraId="6BD4CD84"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w:t>
      </w:r>
    </w:p>
    <w:p w14:paraId="5DDD3D42"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2.</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w:t>
      </w:r>
    </w:p>
    <w:p w14:paraId="0B83F402"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3.</w:t>
      </w:r>
      <w:r w:rsidRPr="00D5087F">
        <w:rPr>
          <w:rFonts w:ascii="Segoe UI Symbol" w:hAnsi="Segoe UI Symbol"/>
        </w:rPr>
        <w:tab/>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w:t>
      </w:r>
    </w:p>
    <w:p w14:paraId="60349AD6"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4.</w:t>
      </w:r>
      <w:r w:rsidRPr="00D5087F">
        <w:rPr>
          <w:rFonts w:ascii="Segoe UI Symbol" w:hAnsi="Segoe UI Symbol"/>
        </w:rPr>
        <w:tab/>
        <w:t>Scheduled</w:t>
      </w:r>
      <w:r w:rsidR="007E703B" w:rsidRPr="00D5087F">
        <w:rPr>
          <w:rFonts w:ascii="Segoe UI Symbol" w:hAnsi="Segoe UI Symbol"/>
        </w:rPr>
        <w:t xml:space="preserve"> </w:t>
      </w:r>
      <w:r w:rsidRPr="00D5087F">
        <w:rPr>
          <w:rFonts w:ascii="Segoe UI Symbol" w:hAnsi="Segoe UI Symbol"/>
        </w:rPr>
        <w:t>Impact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w:t>
      </w:r>
    </w:p>
    <w:p w14:paraId="5D24E0BA"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5.</w:t>
      </w:r>
      <w:r w:rsidRPr="00D5087F">
        <w:rPr>
          <w:rFonts w:ascii="Segoe UI Symbol" w:hAnsi="Segoe UI Symbol"/>
        </w:rPr>
        <w:tab/>
        <w:t>Cost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Preparation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i/>
          <w:sz w:val="20"/>
        </w:rPr>
        <w:t>_______________</w:t>
      </w:r>
      <w:r w:rsidRPr="00D5087F">
        <w:rPr>
          <w:rStyle w:val="FootnoteReference"/>
          <w:rFonts w:ascii="Segoe UI Symbol" w:hAnsi="Segoe UI Symbol"/>
          <w:sz w:val="20"/>
        </w:rPr>
        <w:footnoteReference w:id="24"/>
      </w:r>
    </w:p>
    <w:p w14:paraId="6ACE295E" w14:textId="77777777" w:rsidR="005B4A5F" w:rsidRPr="00D5087F" w:rsidRDefault="005B4A5F" w:rsidP="001D5093">
      <w:pPr>
        <w:tabs>
          <w:tab w:val="left" w:pos="6300"/>
        </w:tabs>
        <w:spacing w:after="200"/>
        <w:ind w:left="1080" w:hanging="540"/>
        <w:rPr>
          <w:rFonts w:ascii="Segoe UI Symbol" w:hAnsi="Segoe UI Symbol"/>
        </w:rPr>
      </w:pPr>
      <w:r w:rsidRPr="00D5087F">
        <w:rPr>
          <w:rFonts w:ascii="Segoe UI Symbol" w:hAnsi="Segoe UI Symbol"/>
        </w:rPr>
        <w:t>(a)</w:t>
      </w:r>
      <w:r w:rsidRPr="00D5087F">
        <w:rPr>
          <w:rFonts w:ascii="Segoe UI Symbol" w:hAnsi="Segoe UI Symbol"/>
        </w:rPr>
        <w:tab/>
        <w:t>Engineering</w:t>
      </w:r>
      <w:r w:rsidRPr="00D5087F">
        <w:rPr>
          <w:rFonts w:ascii="Segoe UI Symbol" w:hAnsi="Segoe UI Symbol"/>
        </w:rPr>
        <w:tab/>
        <w:t>(Amount)</w:t>
      </w:r>
    </w:p>
    <w:p w14:paraId="0215E746" w14:textId="77777777" w:rsidR="005B4A5F" w:rsidRPr="00D5087F" w:rsidRDefault="005B4A5F" w:rsidP="001D5093">
      <w:pPr>
        <w:tabs>
          <w:tab w:val="left" w:pos="3240"/>
          <w:tab w:val="left" w:pos="3960"/>
          <w:tab w:val="left" w:pos="5220"/>
          <w:tab w:val="left" w:pos="6300"/>
          <w:tab w:val="left" w:pos="7200"/>
        </w:tabs>
        <w:spacing w:after="200"/>
        <w:ind w:left="1620" w:hanging="540"/>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Pr="00D5087F">
        <w:rPr>
          <w:rFonts w:ascii="Segoe UI Symbol" w:hAnsi="Segoe UI Symbol"/>
        </w:rPr>
        <w:tab/>
        <w:t>Engineer</w:t>
      </w:r>
      <w:r w:rsidRPr="00D5087F">
        <w:rPr>
          <w:rFonts w:ascii="Segoe UI Symbol" w:hAnsi="Segoe UI Symbol"/>
        </w:rPr>
        <w:tab/>
      </w:r>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x</w:t>
      </w:r>
      <w:r w:rsidR="007E703B" w:rsidRPr="00D5087F">
        <w:rPr>
          <w:rFonts w:ascii="Segoe UI Symbol" w:hAnsi="Segoe UI Symbol"/>
        </w:rPr>
        <w:t xml:space="preserve"> </w:t>
      </w:r>
      <w:r w:rsidRPr="00D5087F">
        <w:rPr>
          <w:rFonts w:ascii="Segoe UI Symbol" w:hAnsi="Segoe UI Symbol"/>
          <w:u w:val="single"/>
        </w:rPr>
        <w:tab/>
      </w:r>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r>
      <w:r w:rsidRPr="00D5087F">
        <w:rPr>
          <w:rFonts w:ascii="Segoe UI Symbol" w:hAnsi="Segoe UI Symbol"/>
          <w:u w:val="single"/>
        </w:rPr>
        <w:tab/>
      </w:r>
    </w:p>
    <w:p w14:paraId="1D56201B" w14:textId="77777777" w:rsidR="005B4A5F" w:rsidRPr="00D5087F" w:rsidRDefault="005B4A5F" w:rsidP="001D5093">
      <w:pPr>
        <w:tabs>
          <w:tab w:val="left" w:pos="3240"/>
          <w:tab w:val="left" w:pos="3960"/>
          <w:tab w:val="left" w:pos="5220"/>
          <w:tab w:val="left" w:pos="6300"/>
          <w:tab w:val="left" w:pos="7200"/>
        </w:tabs>
        <w:spacing w:after="200"/>
        <w:ind w:left="1620" w:hanging="540"/>
        <w:rPr>
          <w:rFonts w:ascii="Segoe UI Symbol" w:hAnsi="Segoe UI Symbol"/>
        </w:rPr>
      </w:pPr>
      <w:r w:rsidRPr="00D5087F">
        <w:rPr>
          <w:rFonts w:ascii="Segoe UI Symbol" w:hAnsi="Segoe UI Symbol"/>
        </w:rPr>
        <w:t>(ii)</w:t>
      </w:r>
      <w:r w:rsidRPr="00D5087F">
        <w:rPr>
          <w:rFonts w:ascii="Segoe UI Symbol" w:hAnsi="Segoe UI Symbol"/>
        </w:rPr>
        <w:tab/>
        <w:t>Draftsperson</w:t>
      </w:r>
      <w:r w:rsidRPr="00D5087F">
        <w:rPr>
          <w:rFonts w:ascii="Segoe UI Symbol" w:hAnsi="Segoe UI Symbol"/>
        </w:rPr>
        <w:tab/>
      </w:r>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x</w:t>
      </w:r>
      <w:r w:rsidR="007E703B" w:rsidRPr="00D5087F">
        <w:rPr>
          <w:rFonts w:ascii="Segoe UI Symbol" w:hAnsi="Segoe UI Symbol"/>
        </w:rPr>
        <w:t xml:space="preserve"> </w:t>
      </w:r>
      <w:r w:rsidRPr="00D5087F">
        <w:rPr>
          <w:rFonts w:ascii="Segoe UI Symbol" w:hAnsi="Segoe UI Symbol"/>
          <w:u w:val="single"/>
        </w:rPr>
        <w:tab/>
      </w:r>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0C1A5DB7" w14:textId="77777777" w:rsidR="005B4A5F" w:rsidRPr="00D5087F" w:rsidRDefault="005B4A5F" w:rsidP="001D5093">
      <w:pPr>
        <w:tabs>
          <w:tab w:val="left" w:pos="3240"/>
          <w:tab w:val="left" w:pos="3960"/>
          <w:tab w:val="left" w:pos="6300"/>
          <w:tab w:val="left" w:pos="7200"/>
        </w:tabs>
        <w:spacing w:after="200"/>
        <w:ind w:left="1620"/>
        <w:rPr>
          <w:rFonts w:ascii="Segoe UI Symbol" w:hAnsi="Segoe UI Symbol"/>
        </w:rPr>
      </w:pPr>
      <w:r w:rsidRPr="00D5087F">
        <w:rPr>
          <w:rFonts w:ascii="Segoe UI Symbol" w:hAnsi="Segoe UI Symbol"/>
        </w:rPr>
        <w:t>Sub-total</w:t>
      </w:r>
      <w:r w:rsidRPr="00D5087F">
        <w:rPr>
          <w:rFonts w:ascii="Segoe UI Symbol" w:hAnsi="Segoe UI Symbol"/>
        </w:rPr>
        <w:tab/>
      </w:r>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Pr="00D5087F">
        <w:rPr>
          <w:rFonts w:ascii="Segoe UI Symbol" w:hAnsi="Segoe UI Symbol"/>
        </w:rPr>
        <w:tab/>
      </w:r>
      <w:r w:rsidRPr="00D5087F">
        <w:rPr>
          <w:rFonts w:ascii="Segoe UI Symbol" w:hAnsi="Segoe UI Symbol"/>
          <w:u w:val="single"/>
        </w:rPr>
        <w:tab/>
      </w:r>
    </w:p>
    <w:p w14:paraId="6A89FEE8" w14:textId="77777777" w:rsidR="005B4A5F" w:rsidRPr="00D5087F" w:rsidRDefault="005B4A5F" w:rsidP="001D5093">
      <w:pPr>
        <w:tabs>
          <w:tab w:val="left" w:pos="6300"/>
          <w:tab w:val="left" w:pos="7200"/>
        </w:tabs>
        <w:spacing w:after="200"/>
        <w:ind w:left="1620"/>
        <w:rPr>
          <w:rFonts w:ascii="Segoe UI Symbol" w:hAnsi="Segoe UI Symbol"/>
        </w:rPr>
      </w:pP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Engineering</w:t>
      </w:r>
      <w:r w:rsidR="007E703B" w:rsidRPr="00D5087F">
        <w:rPr>
          <w:rFonts w:ascii="Segoe UI Symbol" w:hAnsi="Segoe UI Symbol"/>
        </w:rPr>
        <w:t xml:space="preserve"> </w:t>
      </w:r>
      <w:r w:rsidRPr="00D5087F">
        <w:rPr>
          <w:rFonts w:ascii="Segoe UI Symbol" w:hAnsi="Segoe UI Symbol"/>
        </w:rPr>
        <w:t>Cost</w:t>
      </w:r>
      <w:r w:rsidRPr="00D5087F">
        <w:rPr>
          <w:rFonts w:ascii="Segoe UI Symbol" w:hAnsi="Segoe UI Symbol"/>
        </w:rPr>
        <w:tab/>
      </w:r>
      <w:r w:rsidRPr="00D5087F">
        <w:rPr>
          <w:rFonts w:ascii="Segoe UI Symbol" w:hAnsi="Segoe UI Symbol"/>
          <w:u w:val="single"/>
        </w:rPr>
        <w:tab/>
      </w:r>
    </w:p>
    <w:p w14:paraId="4B050AC8" w14:textId="77777777" w:rsidR="005B4A5F" w:rsidRPr="00D5087F" w:rsidRDefault="005B4A5F" w:rsidP="001D5093">
      <w:pPr>
        <w:tabs>
          <w:tab w:val="left" w:pos="6300"/>
          <w:tab w:val="left" w:pos="7200"/>
        </w:tabs>
        <w:spacing w:after="200"/>
        <w:ind w:left="1080" w:hanging="540"/>
        <w:rPr>
          <w:rFonts w:ascii="Segoe UI Symbol" w:hAnsi="Segoe UI Symbol"/>
        </w:rPr>
      </w:pPr>
      <w:r w:rsidRPr="00D5087F">
        <w:rPr>
          <w:rFonts w:ascii="Segoe UI Symbol" w:hAnsi="Segoe UI Symbol"/>
        </w:rPr>
        <w:lastRenderedPageBreak/>
        <w:t>(b)</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Cost</w:t>
      </w:r>
      <w:r w:rsidRPr="00D5087F">
        <w:rPr>
          <w:rFonts w:ascii="Segoe UI Symbol" w:hAnsi="Segoe UI Symbol"/>
        </w:rPr>
        <w:tab/>
      </w:r>
      <w:r w:rsidRPr="00D5087F">
        <w:rPr>
          <w:rFonts w:ascii="Segoe UI Symbol" w:hAnsi="Segoe UI Symbol"/>
          <w:u w:val="single"/>
        </w:rPr>
        <w:tab/>
      </w:r>
    </w:p>
    <w:p w14:paraId="1B7B8834" w14:textId="77777777" w:rsidR="005B4A5F" w:rsidRPr="00D5087F" w:rsidRDefault="005B4A5F" w:rsidP="001D5093">
      <w:pPr>
        <w:tabs>
          <w:tab w:val="left" w:pos="6300"/>
          <w:tab w:val="left" w:pos="7200"/>
        </w:tabs>
        <w:spacing w:after="200"/>
        <w:ind w:left="540"/>
        <w:rPr>
          <w:rFonts w:ascii="Segoe UI Symbol" w:hAnsi="Segoe UI Symbol"/>
        </w:rPr>
      </w:pP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(b)</w:t>
      </w:r>
      <w:r w:rsidRPr="00D5087F">
        <w:rPr>
          <w:rFonts w:ascii="Segoe UI Symbol" w:hAnsi="Segoe UI Symbol"/>
        </w:rPr>
        <w:tab/>
      </w:r>
      <w:r w:rsidRPr="00D5087F">
        <w:rPr>
          <w:rFonts w:ascii="Segoe UI Symbol" w:hAnsi="Segoe UI Symbol"/>
          <w:u w:val="single"/>
        </w:rPr>
        <w:tab/>
      </w:r>
    </w:p>
    <w:p w14:paraId="6D24FBCB" w14:textId="77777777" w:rsidR="005B4A5F" w:rsidRPr="00D5087F" w:rsidRDefault="005B4A5F" w:rsidP="001D5093">
      <w:pPr>
        <w:rPr>
          <w:rFonts w:ascii="Segoe UI Symbol" w:hAnsi="Segoe UI Symbol"/>
        </w:rPr>
      </w:pPr>
    </w:p>
    <w:p w14:paraId="3EDC90D5" w14:textId="77777777" w:rsidR="005B4A5F" w:rsidRPr="00D5087F" w:rsidRDefault="005B4A5F" w:rsidP="001D5093">
      <w:pPr>
        <w:rPr>
          <w:rFonts w:ascii="Segoe UI Symbol" w:hAnsi="Segoe UI Symbol"/>
        </w:rPr>
      </w:pPr>
    </w:p>
    <w:p w14:paraId="2EAD1F69"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429AC56D" w14:textId="77777777" w:rsidR="005B4A5F" w:rsidRPr="00D5087F" w:rsidRDefault="005B4A5F" w:rsidP="001D5093">
      <w:pPr>
        <w:rPr>
          <w:rFonts w:ascii="Segoe UI Symbol" w:hAnsi="Segoe UI Symbol"/>
        </w:rPr>
      </w:pP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Name)</w:t>
      </w:r>
    </w:p>
    <w:p w14:paraId="4694CEF9" w14:textId="77777777" w:rsidR="005B4A5F" w:rsidRPr="00D5087F" w:rsidRDefault="005B4A5F" w:rsidP="001D5093">
      <w:pPr>
        <w:rPr>
          <w:rFonts w:ascii="Segoe UI Symbol" w:hAnsi="Segoe UI Symbol"/>
        </w:rPr>
      </w:pPr>
    </w:p>
    <w:p w14:paraId="55D50145"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679E9399" w14:textId="77777777" w:rsidR="005B4A5F" w:rsidRPr="00D5087F" w:rsidRDefault="005B4A5F" w:rsidP="001D5093">
      <w:pPr>
        <w:rPr>
          <w:rFonts w:ascii="Segoe UI Symbol" w:hAnsi="Segoe UI Symbol"/>
        </w:rPr>
      </w:pPr>
      <w:r w:rsidRPr="00D5087F">
        <w:rPr>
          <w:rFonts w:ascii="Segoe UI Symbol" w:hAnsi="Segoe UI Symbol"/>
        </w:rPr>
        <w:t>(Signature)</w:t>
      </w:r>
    </w:p>
    <w:p w14:paraId="49914520" w14:textId="77777777" w:rsidR="005B4A5F" w:rsidRPr="00D5087F" w:rsidRDefault="005B4A5F" w:rsidP="001D5093">
      <w:pPr>
        <w:rPr>
          <w:rFonts w:ascii="Segoe UI Symbol" w:hAnsi="Segoe UI Symbol"/>
        </w:rPr>
      </w:pPr>
    </w:p>
    <w:p w14:paraId="6515AFB8"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0C03108C"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6C9E7125" w14:textId="77777777" w:rsidR="005B4A5F" w:rsidRPr="00D5087F" w:rsidRDefault="005B4A5F" w:rsidP="001D5093">
      <w:pPr>
        <w:rPr>
          <w:rFonts w:ascii="Segoe UI Symbol" w:hAnsi="Segoe UI Symbol"/>
        </w:rPr>
      </w:pPr>
    </w:p>
    <w:p w14:paraId="414C6FCA" w14:textId="77777777" w:rsidR="005B4A5F" w:rsidRPr="00D5087F" w:rsidRDefault="005B4A5F" w:rsidP="001D5093">
      <w:pPr>
        <w:rPr>
          <w:rFonts w:ascii="Segoe UI Symbol" w:hAnsi="Segoe UI Symbol"/>
        </w:rPr>
      </w:pPr>
    </w:p>
    <w:p w14:paraId="2C697F56"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6646CFBF" w14:textId="77777777" w:rsidR="005B4A5F" w:rsidRPr="00D5087F" w:rsidRDefault="005B4A5F" w:rsidP="001D5093">
      <w:pPr>
        <w:rPr>
          <w:rFonts w:ascii="Segoe UI Symbol" w:hAnsi="Segoe UI Symbol"/>
        </w:rPr>
      </w:pP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459CB37E" w14:textId="77777777" w:rsidR="00A43D1F" w:rsidRPr="00D5087F" w:rsidRDefault="00A43D1F" w:rsidP="001D5093">
      <w:pPr>
        <w:rPr>
          <w:rFonts w:ascii="Segoe UI Symbol" w:hAnsi="Segoe UI Symbol"/>
        </w:rPr>
      </w:pPr>
      <w:r w:rsidRPr="00D5087F">
        <w:rPr>
          <w:rFonts w:ascii="Segoe UI Symbol" w:hAnsi="Segoe UI Symbol"/>
        </w:rPr>
        <w:br w:type="page"/>
      </w:r>
    </w:p>
    <w:p w14:paraId="12F2B7CF" w14:textId="77777777" w:rsidR="005B4A5F" w:rsidRPr="00D5087F" w:rsidRDefault="005B4A5F" w:rsidP="00D5087F">
      <w:pPr>
        <w:pStyle w:val="Heading4"/>
        <w:jc w:val="center"/>
        <w:rPr>
          <w:rFonts w:ascii="Segoe UI Symbol" w:hAnsi="Segoe UI Symbol"/>
          <w:szCs w:val="28"/>
        </w:rPr>
      </w:pPr>
      <w:bookmarkStart w:id="916" w:name="_Toc436551314"/>
      <w:bookmarkStart w:id="917" w:name="_Toc190498358"/>
      <w:bookmarkStart w:id="918" w:name="_Toc190498787"/>
      <w:bookmarkStart w:id="919" w:name="_Toc437948214"/>
      <w:bookmarkStart w:id="920" w:name="_Toc437950095"/>
      <w:bookmarkStart w:id="921" w:name="_Toc437950871"/>
      <w:bookmarkStart w:id="922" w:name="_Toc437951074"/>
      <w:bookmarkStart w:id="923" w:name="_Toc437951931"/>
      <w:bookmarkStart w:id="924" w:name="_Toc190498612"/>
      <w:bookmarkStart w:id="925" w:name="_Toc59145473"/>
      <w:r w:rsidRPr="00D5087F">
        <w:rPr>
          <w:rFonts w:ascii="Segoe UI Symbol" w:hAnsi="Segoe UI Symbol"/>
          <w:b/>
          <w:sz w:val="28"/>
          <w:szCs w:val="28"/>
        </w:rPr>
        <w:lastRenderedPageBreak/>
        <w:t>Annex</w:t>
      </w:r>
      <w:r w:rsidR="007E703B" w:rsidRPr="00D5087F">
        <w:rPr>
          <w:rFonts w:ascii="Segoe UI Symbol" w:hAnsi="Segoe UI Symbol"/>
          <w:b/>
          <w:sz w:val="28"/>
          <w:szCs w:val="28"/>
        </w:rPr>
        <w:t xml:space="preserve"> </w:t>
      </w:r>
      <w:r w:rsidRPr="00D5087F">
        <w:rPr>
          <w:rFonts w:ascii="Segoe UI Symbol" w:hAnsi="Segoe UI Symbol"/>
          <w:b/>
          <w:sz w:val="28"/>
          <w:szCs w:val="28"/>
        </w:rPr>
        <w:t>3.</w:t>
      </w:r>
      <w:r w:rsidR="007E703B" w:rsidRPr="00D5087F">
        <w:rPr>
          <w:rFonts w:ascii="Segoe UI Symbol" w:hAnsi="Segoe UI Symbol"/>
          <w:b/>
          <w:sz w:val="28"/>
          <w:szCs w:val="28"/>
        </w:rPr>
        <w:t xml:space="preserve">  </w:t>
      </w:r>
      <w:r w:rsidRPr="00D5087F">
        <w:rPr>
          <w:rFonts w:ascii="Segoe UI Symbol" w:hAnsi="Segoe UI Symbol"/>
          <w:b/>
          <w:sz w:val="28"/>
          <w:szCs w:val="28"/>
        </w:rPr>
        <w:t>Acceptance</w:t>
      </w:r>
      <w:r w:rsidR="007E703B" w:rsidRPr="00D5087F">
        <w:rPr>
          <w:rFonts w:ascii="Segoe UI Symbol" w:hAnsi="Segoe UI Symbol"/>
          <w:b/>
          <w:sz w:val="28"/>
          <w:szCs w:val="28"/>
        </w:rPr>
        <w:t xml:space="preserve"> </w:t>
      </w:r>
      <w:r w:rsidRPr="00D5087F">
        <w:rPr>
          <w:rFonts w:ascii="Segoe UI Symbol" w:hAnsi="Segoe UI Symbol"/>
          <w:b/>
          <w:sz w:val="28"/>
          <w:szCs w:val="28"/>
        </w:rPr>
        <w:t>of</w:t>
      </w:r>
      <w:r w:rsidR="007E703B" w:rsidRPr="00D5087F">
        <w:rPr>
          <w:rFonts w:ascii="Segoe UI Symbol" w:hAnsi="Segoe UI Symbol"/>
          <w:b/>
          <w:sz w:val="28"/>
          <w:szCs w:val="28"/>
        </w:rPr>
        <w:t xml:space="preserve"> </w:t>
      </w:r>
      <w:r w:rsidRPr="00D5087F">
        <w:rPr>
          <w:rFonts w:ascii="Segoe UI Symbol" w:hAnsi="Segoe UI Symbol"/>
          <w:b/>
          <w:sz w:val="28"/>
          <w:szCs w:val="28"/>
        </w:rPr>
        <w:t>Estimate</w:t>
      </w:r>
      <w:bookmarkEnd w:id="916"/>
      <w:bookmarkEnd w:id="917"/>
      <w:bookmarkEnd w:id="918"/>
      <w:bookmarkEnd w:id="919"/>
      <w:bookmarkEnd w:id="920"/>
      <w:bookmarkEnd w:id="921"/>
      <w:bookmarkEnd w:id="922"/>
      <w:bookmarkEnd w:id="923"/>
      <w:bookmarkEnd w:id="924"/>
      <w:bookmarkEnd w:id="925"/>
    </w:p>
    <w:p w14:paraId="04824C68" w14:textId="77777777" w:rsidR="005B4A5F" w:rsidRPr="00D5087F" w:rsidRDefault="005B4A5F" w:rsidP="001D5093">
      <w:pPr>
        <w:rPr>
          <w:rFonts w:ascii="Segoe UI Symbol" w:hAnsi="Segoe UI Symbol"/>
        </w:rPr>
      </w:pPr>
    </w:p>
    <w:p w14:paraId="15B9DAD8" w14:textId="77777777" w:rsidR="005B4A5F" w:rsidRPr="00D5087F" w:rsidRDefault="005B4A5F" w:rsidP="001D5093">
      <w:pPr>
        <w:jc w:val="center"/>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Letterhead)</w:t>
      </w:r>
    </w:p>
    <w:p w14:paraId="160D58A1" w14:textId="77777777" w:rsidR="005B4A5F" w:rsidRPr="00D5087F" w:rsidRDefault="005B4A5F" w:rsidP="001D5093">
      <w:pPr>
        <w:rPr>
          <w:rFonts w:ascii="Segoe UI Symbol" w:hAnsi="Segoe UI Symbol"/>
        </w:rPr>
      </w:pPr>
    </w:p>
    <w:p w14:paraId="190DC8E5" w14:textId="77777777" w:rsidR="005B4A5F" w:rsidRPr="00D5087F" w:rsidRDefault="005B4A5F" w:rsidP="001D5093">
      <w:pPr>
        <w:tabs>
          <w:tab w:val="left" w:pos="6480"/>
          <w:tab w:val="left" w:pos="9000"/>
        </w:tabs>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40E0B9B4" w14:textId="77777777" w:rsidR="005B4A5F" w:rsidRPr="00D5087F" w:rsidRDefault="005B4A5F" w:rsidP="001D5093">
      <w:pPr>
        <w:rPr>
          <w:rFonts w:ascii="Segoe UI Symbol" w:hAnsi="Segoe UI Symbol"/>
        </w:rPr>
      </w:pPr>
    </w:p>
    <w:p w14:paraId="0841174B" w14:textId="77777777" w:rsidR="005B4A5F" w:rsidRPr="00D5087F" w:rsidRDefault="005B4A5F" w:rsidP="001D5093">
      <w:pPr>
        <w:rPr>
          <w:rFonts w:ascii="Segoe UI Symbol" w:hAnsi="Segoe UI Symbol"/>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________________________________</w:t>
      </w:r>
    </w:p>
    <w:p w14:paraId="4427571C" w14:textId="77777777" w:rsidR="005B4A5F" w:rsidRPr="00D5087F" w:rsidRDefault="005B4A5F" w:rsidP="001D5093">
      <w:pPr>
        <w:rPr>
          <w:rFonts w:ascii="Segoe UI Symbol" w:hAnsi="Segoe UI Symbol"/>
        </w:rPr>
      </w:pPr>
    </w:p>
    <w:p w14:paraId="3445B639"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w:t>
      </w:r>
    </w:p>
    <w:p w14:paraId="716C7581"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i/>
          <w:sz w:val="20"/>
        </w:rPr>
        <w:t>___________________________</w:t>
      </w:r>
    </w:p>
    <w:p w14:paraId="68E4DD08" w14:textId="77777777" w:rsidR="005B4A5F" w:rsidRPr="00D5087F" w:rsidRDefault="005B4A5F" w:rsidP="001D5093">
      <w:pPr>
        <w:rPr>
          <w:rFonts w:ascii="Segoe UI Symbol" w:hAnsi="Segoe UI Symbol"/>
        </w:rPr>
      </w:pPr>
    </w:p>
    <w:p w14:paraId="2F006FD2"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3ECEA50E" w14:textId="77777777" w:rsidR="005B4A5F" w:rsidRPr="00D5087F" w:rsidRDefault="005B4A5F" w:rsidP="001D5093">
      <w:pPr>
        <w:rPr>
          <w:rFonts w:ascii="Segoe UI Symbol" w:hAnsi="Segoe UI Symbol"/>
        </w:rPr>
      </w:pPr>
    </w:p>
    <w:p w14:paraId="189ED4CB"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accept</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agree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should</w:t>
      </w:r>
      <w:r w:rsidR="007E703B" w:rsidRPr="00D5087F">
        <w:rPr>
          <w:rFonts w:ascii="Segoe UI Symbol" w:hAnsi="Segoe UI Symbol"/>
        </w:rPr>
        <w:t xml:space="preserve"> </w:t>
      </w:r>
      <w:r w:rsidRPr="00D5087F">
        <w:rPr>
          <w:rFonts w:ascii="Segoe UI Symbol" w:hAnsi="Segoe UI Symbol"/>
        </w:rPr>
        <w:t>proceed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preparation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p>
    <w:p w14:paraId="205626E5" w14:textId="77777777" w:rsidR="005B4A5F" w:rsidRPr="00D5087F" w:rsidRDefault="005B4A5F" w:rsidP="001D5093">
      <w:pPr>
        <w:rPr>
          <w:rFonts w:ascii="Segoe UI Symbol" w:hAnsi="Segoe UI Symbol"/>
        </w:rPr>
      </w:pPr>
    </w:p>
    <w:p w14:paraId="241EED0B" w14:textId="77777777" w:rsidR="005B4A5F" w:rsidRPr="00D5087F" w:rsidRDefault="005B4A5F" w:rsidP="001D5093">
      <w:pPr>
        <w:ind w:left="54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w:t>
      </w:r>
    </w:p>
    <w:p w14:paraId="51788E45" w14:textId="77777777" w:rsidR="005B4A5F" w:rsidRPr="00D5087F" w:rsidRDefault="005B4A5F" w:rsidP="001D5093">
      <w:pPr>
        <w:ind w:left="540" w:hanging="540"/>
        <w:rPr>
          <w:rFonts w:ascii="Segoe UI Symbol" w:hAnsi="Segoe UI Symbol"/>
        </w:rPr>
      </w:pPr>
    </w:p>
    <w:p w14:paraId="18F6CDA7" w14:textId="77777777" w:rsidR="005B4A5F" w:rsidRPr="00D5087F" w:rsidRDefault="005B4A5F" w:rsidP="001D5093">
      <w:pPr>
        <w:ind w:left="540" w:hanging="540"/>
        <w:rPr>
          <w:rFonts w:ascii="Segoe UI Symbol" w:hAnsi="Segoe UI Symbol"/>
        </w:rPr>
      </w:pPr>
      <w:r w:rsidRPr="00D5087F">
        <w:rPr>
          <w:rFonts w:ascii="Segoe UI Symbol" w:hAnsi="Segoe UI Symbol"/>
        </w:rPr>
        <w:t>2.</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_______________________________</w:t>
      </w:r>
    </w:p>
    <w:p w14:paraId="4F3C3850" w14:textId="77777777" w:rsidR="005B4A5F" w:rsidRPr="00D5087F" w:rsidRDefault="005B4A5F" w:rsidP="001D5093">
      <w:pPr>
        <w:ind w:left="540" w:hanging="540"/>
        <w:rPr>
          <w:rFonts w:ascii="Segoe UI Symbol" w:hAnsi="Segoe UI Symbol"/>
        </w:rPr>
      </w:pPr>
    </w:p>
    <w:p w14:paraId="54493B30" w14:textId="77777777" w:rsidR="005B4A5F" w:rsidRPr="00D5087F" w:rsidRDefault="005B4A5F" w:rsidP="001D5093">
      <w:pPr>
        <w:ind w:left="540" w:hanging="540"/>
        <w:rPr>
          <w:rFonts w:ascii="Segoe UI Symbol" w:hAnsi="Segoe UI Symbol"/>
        </w:rPr>
      </w:pPr>
      <w:r w:rsidRPr="00D5087F">
        <w:rPr>
          <w:rFonts w:ascii="Segoe UI Symbol" w:hAnsi="Segoe UI Symbol"/>
        </w:rPr>
        <w:t>3.</w:t>
      </w:r>
      <w:r w:rsidRPr="00D5087F">
        <w:rPr>
          <w:rFonts w:ascii="Segoe UI Symbol" w:hAnsi="Segoe UI Symbol"/>
        </w:rPr>
        <w:tab/>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_______________________________</w:t>
      </w:r>
    </w:p>
    <w:p w14:paraId="18709062" w14:textId="77777777" w:rsidR="005B4A5F" w:rsidRPr="00D5087F" w:rsidRDefault="005B4A5F" w:rsidP="001D5093">
      <w:pPr>
        <w:ind w:left="540" w:hanging="540"/>
        <w:rPr>
          <w:rFonts w:ascii="Segoe UI Symbol" w:hAnsi="Segoe UI Symbol"/>
        </w:rPr>
      </w:pPr>
    </w:p>
    <w:p w14:paraId="315FC151" w14:textId="77777777" w:rsidR="005B4A5F" w:rsidRPr="00D5087F" w:rsidRDefault="005B4A5F" w:rsidP="001D5093">
      <w:pPr>
        <w:ind w:left="540" w:hanging="540"/>
        <w:rPr>
          <w:rFonts w:ascii="Segoe UI Symbol" w:hAnsi="Segoe UI Symbol"/>
        </w:rPr>
      </w:pPr>
      <w:r w:rsidRPr="00D5087F">
        <w:rPr>
          <w:rFonts w:ascii="Segoe UI Symbol" w:hAnsi="Segoe UI Symbol"/>
        </w:rPr>
        <w:t>4.</w:t>
      </w:r>
      <w:r w:rsidRPr="00D5087F">
        <w:rPr>
          <w:rFonts w:ascii="Segoe UI Symbol" w:hAnsi="Segoe UI Symbol"/>
        </w:rPr>
        <w:tab/>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No./Rev.</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______________________________</w:t>
      </w:r>
    </w:p>
    <w:p w14:paraId="4187FF5E" w14:textId="77777777" w:rsidR="005B4A5F" w:rsidRPr="00D5087F" w:rsidRDefault="005B4A5F" w:rsidP="001D5093">
      <w:pPr>
        <w:ind w:left="540" w:hanging="540"/>
        <w:rPr>
          <w:rFonts w:ascii="Segoe UI Symbol" w:hAnsi="Segoe UI Symbol"/>
        </w:rPr>
      </w:pPr>
    </w:p>
    <w:p w14:paraId="195C82CE" w14:textId="77777777" w:rsidR="005B4A5F" w:rsidRPr="00D5087F" w:rsidRDefault="005B4A5F" w:rsidP="001D5093">
      <w:pPr>
        <w:ind w:left="540" w:hanging="540"/>
        <w:rPr>
          <w:rFonts w:ascii="Segoe UI Symbol" w:hAnsi="Segoe UI Symbol"/>
        </w:rPr>
      </w:pPr>
      <w:r w:rsidRPr="00D5087F">
        <w:rPr>
          <w:rFonts w:ascii="Segoe UI Symbol" w:hAnsi="Segoe UI Symbol"/>
        </w:rPr>
        <w:t>5.</w:t>
      </w:r>
      <w:r w:rsidRPr="00D5087F">
        <w:rPr>
          <w:rFonts w:ascii="Segoe UI Symbol" w:hAnsi="Segoe UI Symbol"/>
        </w:rPr>
        <w:tab/>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D12E185" w14:textId="77777777" w:rsidR="005B4A5F" w:rsidRPr="00D5087F" w:rsidRDefault="005B4A5F" w:rsidP="001D5093">
      <w:pPr>
        <w:ind w:left="540" w:hanging="540"/>
        <w:rPr>
          <w:rFonts w:ascii="Segoe UI Symbol" w:hAnsi="Segoe UI Symbol"/>
        </w:rPr>
      </w:pPr>
    </w:p>
    <w:p w14:paraId="28626623" w14:textId="77777777" w:rsidR="005B4A5F" w:rsidRPr="00D5087F" w:rsidRDefault="005B4A5F" w:rsidP="001D5093">
      <w:pPr>
        <w:ind w:left="540" w:hanging="540"/>
        <w:rPr>
          <w:rFonts w:ascii="Segoe UI Symbol" w:hAnsi="Segoe UI Symbol"/>
        </w:rPr>
      </w:pPr>
      <w:r w:rsidRPr="00D5087F">
        <w:rPr>
          <w:rFonts w:ascii="Segoe UI Symbol" w:hAnsi="Segoe UI Symbol"/>
        </w:rPr>
        <w:t>6.</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event</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decide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compensation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preparation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proofErr w:type="gramStart"/>
      <w:r w:rsidRPr="00D5087F">
        <w:rPr>
          <w:rFonts w:ascii="Segoe UI Symbol" w:hAnsi="Segoe UI Symbol"/>
        </w:rPr>
        <w:lastRenderedPageBreak/>
        <w:t>Change</w:t>
      </w:r>
      <w:proofErr w:type="gramEnd"/>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described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mentioned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3</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p>
    <w:p w14:paraId="61F516BE"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1276628C" w14:textId="77777777" w:rsidR="005B4A5F" w:rsidRPr="00D5087F" w:rsidRDefault="005B4A5F" w:rsidP="001D5093">
      <w:pPr>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Name)</w:t>
      </w:r>
    </w:p>
    <w:p w14:paraId="62AF616F" w14:textId="77777777" w:rsidR="005B4A5F" w:rsidRPr="00D5087F" w:rsidRDefault="005B4A5F" w:rsidP="001D5093">
      <w:pPr>
        <w:rPr>
          <w:rFonts w:ascii="Segoe UI Symbol" w:hAnsi="Segoe UI Symbol"/>
        </w:rPr>
      </w:pPr>
    </w:p>
    <w:p w14:paraId="7D39D196" w14:textId="77777777" w:rsidR="005B4A5F" w:rsidRPr="00D5087F" w:rsidRDefault="005B4A5F" w:rsidP="001D5093">
      <w:pPr>
        <w:rPr>
          <w:rFonts w:ascii="Segoe UI Symbol" w:hAnsi="Segoe UI Symbol"/>
        </w:rPr>
      </w:pPr>
    </w:p>
    <w:p w14:paraId="2E2A67C5"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2BDBC935" w14:textId="77777777" w:rsidR="005B4A5F" w:rsidRPr="00D5087F" w:rsidRDefault="005B4A5F" w:rsidP="001D5093">
      <w:pPr>
        <w:rPr>
          <w:rFonts w:ascii="Segoe UI Symbol" w:hAnsi="Segoe UI Symbol"/>
        </w:rPr>
      </w:pPr>
      <w:r w:rsidRPr="00D5087F">
        <w:rPr>
          <w:rFonts w:ascii="Segoe UI Symbol" w:hAnsi="Segoe UI Symbol"/>
        </w:rPr>
        <w:t>(Signature)</w:t>
      </w:r>
    </w:p>
    <w:p w14:paraId="29C2CB86" w14:textId="77777777" w:rsidR="005B4A5F" w:rsidRPr="00D5087F" w:rsidRDefault="005B4A5F" w:rsidP="001D5093">
      <w:pPr>
        <w:rPr>
          <w:rFonts w:ascii="Segoe UI Symbol" w:hAnsi="Segoe UI Symbol"/>
        </w:rPr>
      </w:pPr>
    </w:p>
    <w:p w14:paraId="3106A248" w14:textId="77777777" w:rsidR="005B4A5F" w:rsidRPr="00D5087F" w:rsidRDefault="005B4A5F" w:rsidP="001D5093">
      <w:pPr>
        <w:rPr>
          <w:rFonts w:ascii="Segoe UI Symbol" w:hAnsi="Segoe UI Symbol"/>
        </w:rPr>
      </w:pPr>
    </w:p>
    <w:p w14:paraId="668C6C63"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3426EFB4"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54C688C8" w14:textId="77777777" w:rsidR="005B4A5F" w:rsidRPr="00D5087F" w:rsidRDefault="005B4A5F" w:rsidP="001D5093">
      <w:pPr>
        <w:rPr>
          <w:rFonts w:ascii="Segoe UI Symbol" w:hAnsi="Segoe UI Symbol"/>
        </w:rPr>
      </w:pPr>
    </w:p>
    <w:p w14:paraId="5F7A49EE" w14:textId="77777777" w:rsidR="005B4A5F" w:rsidRPr="00D5087F" w:rsidRDefault="005B4A5F" w:rsidP="00D5087F">
      <w:pPr>
        <w:pStyle w:val="Heading4"/>
        <w:jc w:val="center"/>
        <w:rPr>
          <w:rFonts w:ascii="Segoe UI Symbol" w:hAnsi="Segoe UI Symbol"/>
        </w:rPr>
      </w:pPr>
      <w:r w:rsidRPr="00D5087F">
        <w:rPr>
          <w:rFonts w:ascii="Segoe UI Symbol" w:hAnsi="Segoe UI Symbol"/>
        </w:rPr>
        <w:br w:type="page"/>
      </w:r>
      <w:bookmarkStart w:id="926" w:name="_Toc436551315"/>
      <w:bookmarkStart w:id="927" w:name="_Toc190498359"/>
      <w:bookmarkStart w:id="928" w:name="_Toc190498788"/>
      <w:bookmarkStart w:id="929" w:name="_Toc437948215"/>
      <w:bookmarkStart w:id="930" w:name="_Toc437950096"/>
      <w:bookmarkStart w:id="931" w:name="_Toc437950872"/>
      <w:bookmarkStart w:id="932" w:name="_Toc437951075"/>
      <w:bookmarkStart w:id="933" w:name="_Toc437951932"/>
      <w:bookmarkStart w:id="934" w:name="_Toc190498613"/>
      <w:bookmarkStart w:id="935" w:name="_Toc59145474"/>
      <w:r w:rsidRPr="00D5087F">
        <w:rPr>
          <w:rFonts w:ascii="Segoe UI Symbol" w:hAnsi="Segoe UI Symbol"/>
          <w:b/>
          <w:sz w:val="28"/>
          <w:szCs w:val="28"/>
        </w:rPr>
        <w:lastRenderedPageBreak/>
        <w:t>Annex</w:t>
      </w:r>
      <w:r w:rsidR="007E703B" w:rsidRPr="00D5087F">
        <w:rPr>
          <w:rFonts w:ascii="Segoe UI Symbol" w:hAnsi="Segoe UI Symbol"/>
          <w:b/>
          <w:sz w:val="28"/>
          <w:szCs w:val="28"/>
        </w:rPr>
        <w:t xml:space="preserve"> </w:t>
      </w:r>
      <w:r w:rsidRPr="00D5087F">
        <w:rPr>
          <w:rFonts w:ascii="Segoe UI Symbol" w:hAnsi="Segoe UI Symbol"/>
          <w:b/>
          <w:sz w:val="28"/>
          <w:szCs w:val="28"/>
        </w:rPr>
        <w:t>4.</w:t>
      </w:r>
      <w:r w:rsidR="007E703B" w:rsidRPr="00D5087F">
        <w:rPr>
          <w:rFonts w:ascii="Segoe UI Symbol" w:hAnsi="Segoe UI Symbol"/>
          <w:b/>
          <w:sz w:val="28"/>
          <w:szCs w:val="28"/>
        </w:rPr>
        <w:t xml:space="preserve">  </w:t>
      </w:r>
      <w:r w:rsidRPr="00D5087F">
        <w:rPr>
          <w:rFonts w:ascii="Segoe UI Symbol" w:hAnsi="Segoe UI Symbol"/>
          <w:b/>
          <w:sz w:val="28"/>
          <w:szCs w:val="28"/>
        </w:rPr>
        <w:t>Change</w:t>
      </w:r>
      <w:r w:rsidR="007E703B" w:rsidRPr="00D5087F">
        <w:rPr>
          <w:rFonts w:ascii="Segoe UI Symbol" w:hAnsi="Segoe UI Symbol"/>
          <w:b/>
          <w:sz w:val="28"/>
          <w:szCs w:val="28"/>
        </w:rPr>
        <w:t xml:space="preserve"> </w:t>
      </w:r>
      <w:r w:rsidRPr="00D5087F">
        <w:rPr>
          <w:rFonts w:ascii="Segoe UI Symbol" w:hAnsi="Segoe UI Symbol"/>
          <w:b/>
          <w:sz w:val="28"/>
          <w:szCs w:val="28"/>
        </w:rPr>
        <w:t>Pr</w:t>
      </w:r>
      <w:r w:rsidRPr="00D5087F">
        <w:rPr>
          <w:sz w:val="28"/>
          <w:szCs w:val="28"/>
        </w:rPr>
        <w:t>o</w:t>
      </w:r>
      <w:r w:rsidRPr="00D5087F">
        <w:rPr>
          <w:rFonts w:ascii="Segoe UI Symbol" w:hAnsi="Segoe UI Symbol"/>
          <w:b/>
          <w:sz w:val="28"/>
          <w:szCs w:val="28"/>
        </w:rPr>
        <w:t>posal</w:t>
      </w:r>
      <w:bookmarkEnd w:id="926"/>
      <w:bookmarkEnd w:id="927"/>
      <w:bookmarkEnd w:id="928"/>
      <w:bookmarkEnd w:id="929"/>
      <w:bookmarkEnd w:id="930"/>
      <w:bookmarkEnd w:id="931"/>
      <w:bookmarkEnd w:id="932"/>
      <w:bookmarkEnd w:id="933"/>
      <w:bookmarkEnd w:id="934"/>
      <w:bookmarkEnd w:id="935"/>
    </w:p>
    <w:p w14:paraId="7173112A" w14:textId="77777777" w:rsidR="005B4A5F" w:rsidRPr="00D5087F" w:rsidRDefault="005B4A5F" w:rsidP="001D5093">
      <w:pPr>
        <w:jc w:val="center"/>
        <w:rPr>
          <w:rFonts w:ascii="Segoe UI Symbol" w:hAnsi="Segoe UI Symbol"/>
        </w:rPr>
      </w:pP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Letterhead)</w:t>
      </w:r>
    </w:p>
    <w:p w14:paraId="66667310" w14:textId="77777777" w:rsidR="005B4A5F" w:rsidRPr="00D5087F" w:rsidRDefault="005B4A5F" w:rsidP="001D5093">
      <w:pPr>
        <w:rPr>
          <w:rFonts w:ascii="Segoe UI Symbol" w:hAnsi="Segoe UI Symbol"/>
        </w:rPr>
      </w:pPr>
    </w:p>
    <w:p w14:paraId="035921EE" w14:textId="77777777" w:rsidR="005B4A5F" w:rsidRPr="00D5087F" w:rsidRDefault="005B4A5F" w:rsidP="001D5093">
      <w:pPr>
        <w:tabs>
          <w:tab w:val="left" w:pos="6480"/>
          <w:tab w:val="left" w:pos="9000"/>
        </w:tabs>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0D775745" w14:textId="77777777" w:rsidR="005B4A5F" w:rsidRPr="00D5087F" w:rsidRDefault="005B4A5F" w:rsidP="001D5093">
      <w:pPr>
        <w:rPr>
          <w:rFonts w:ascii="Segoe UI Symbol" w:hAnsi="Segoe UI Symbol"/>
        </w:rPr>
      </w:pPr>
    </w:p>
    <w:p w14:paraId="365BA132" w14:textId="77777777" w:rsidR="005B4A5F" w:rsidRPr="00D5087F" w:rsidRDefault="005B4A5F" w:rsidP="001D5093">
      <w:pPr>
        <w:rPr>
          <w:rFonts w:ascii="Segoe UI Symbol" w:hAnsi="Segoe UI Symbol"/>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w:t>
      </w:r>
    </w:p>
    <w:p w14:paraId="7443DEAA" w14:textId="77777777" w:rsidR="005B4A5F" w:rsidRPr="00D5087F" w:rsidRDefault="005B4A5F" w:rsidP="001D5093">
      <w:pPr>
        <w:rPr>
          <w:rFonts w:ascii="Segoe UI Symbol" w:hAnsi="Segoe UI Symbol"/>
        </w:rPr>
      </w:pPr>
    </w:p>
    <w:p w14:paraId="6AC2285A"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592E3A1"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5F3376A5" w14:textId="77777777" w:rsidR="005B4A5F" w:rsidRPr="00D5087F" w:rsidRDefault="005B4A5F" w:rsidP="001D5093">
      <w:pPr>
        <w:rPr>
          <w:rFonts w:ascii="Segoe UI Symbol" w:hAnsi="Segoe UI Symbol"/>
        </w:rPr>
      </w:pPr>
    </w:p>
    <w:p w14:paraId="545B8C01"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5716EA10" w14:textId="77777777" w:rsidR="005B4A5F" w:rsidRPr="00D5087F" w:rsidRDefault="005B4A5F" w:rsidP="001D5093">
      <w:pPr>
        <w:rPr>
          <w:rFonts w:ascii="Segoe UI Symbol" w:hAnsi="Segoe UI Symbol"/>
        </w:rPr>
      </w:pPr>
    </w:p>
    <w:p w14:paraId="251E50A4" w14:textId="77777777" w:rsidR="005B4A5F" w:rsidRPr="00D5087F" w:rsidRDefault="005B4A5F" w:rsidP="001D5093">
      <w:pPr>
        <w:spacing w:after="20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response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i/>
          <w:sz w:val="20"/>
        </w:rPr>
        <w:t>_______________________________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submit</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follows:</w:t>
      </w:r>
    </w:p>
    <w:p w14:paraId="17085B7A"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6AA1E21"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2.</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752A46A"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3.</w:t>
      </w:r>
      <w:r w:rsidRPr="00D5087F">
        <w:rPr>
          <w:rFonts w:ascii="Segoe UI Symbol" w:hAnsi="Segoe UI Symbol"/>
        </w:rPr>
        <w:tab/>
        <w:t>Originator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Pr="00D5087F">
        <w:rPr>
          <w:rFonts w:ascii="Segoe UI Symbol" w:hAnsi="Segoe UI Symbol"/>
        </w:rPr>
        <w:tab/>
        <w:t>Employer</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w:t>
      </w:r>
      <w:proofErr w:type="gramEnd"/>
      <w:r w:rsidRPr="00D5087F">
        <w:rPr>
          <w:rFonts w:ascii="Segoe UI Symbol" w:hAnsi="Segoe UI Symbol"/>
          <w:i/>
          <w:sz w:val="20"/>
        </w:rPr>
        <w:t>_______________________________</w:t>
      </w:r>
    </w:p>
    <w:p w14:paraId="787A5AD5" w14:textId="77777777" w:rsidR="005B4A5F" w:rsidRPr="00D5087F" w:rsidRDefault="005B4A5F" w:rsidP="001D5093">
      <w:pPr>
        <w:spacing w:after="200"/>
        <w:ind w:left="2880"/>
        <w:rPr>
          <w:rFonts w:ascii="Segoe UI Symbol" w:hAnsi="Segoe UI Symbol"/>
        </w:rPr>
      </w:pP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8FBA5E7"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4.</w:t>
      </w:r>
      <w:r w:rsidRPr="00D5087F">
        <w:rPr>
          <w:rFonts w:ascii="Segoe UI Symbol" w:hAnsi="Segoe UI Symbol"/>
        </w:rPr>
        <w:tab/>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9184099"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5.</w:t>
      </w:r>
      <w:r w:rsidRPr="00D5087F">
        <w:rPr>
          <w:rFonts w:ascii="Segoe UI Symbol" w:hAnsi="Segoe UI Symbol"/>
        </w:rPr>
        <w:tab/>
        <w:t>Reasons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7272F177"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6.</w:t>
      </w:r>
      <w:r w:rsidRPr="00D5087F">
        <w:rPr>
          <w:rFonts w:ascii="Segoe UI Symbol" w:hAnsi="Segoe UI Symbol"/>
        </w:rPr>
        <w:tab/>
        <w:t>Facilities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Item</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related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EA651CD"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7.</w:t>
      </w:r>
      <w:r w:rsidRPr="00D5087F">
        <w:rPr>
          <w:rFonts w:ascii="Segoe UI Symbol" w:hAnsi="Segoe UI Symbol"/>
        </w:rPr>
        <w:tab/>
        <w:t>Reference</w:t>
      </w:r>
      <w:r w:rsidR="007E703B" w:rsidRPr="00D5087F">
        <w:rPr>
          <w:rFonts w:ascii="Segoe UI Symbol" w:hAnsi="Segoe UI Symbol"/>
        </w:rPr>
        <w:t xml:space="preserve"> </w:t>
      </w:r>
      <w:r w:rsidRPr="00D5087F">
        <w:rPr>
          <w:rFonts w:ascii="Segoe UI Symbol" w:hAnsi="Segoe UI Symbol"/>
        </w:rPr>
        <w:t>drawings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technical</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p>
    <w:p w14:paraId="0D9CEAC9" w14:textId="77777777" w:rsidR="005B4A5F" w:rsidRPr="00D5087F" w:rsidRDefault="005B4A5F" w:rsidP="001D5093">
      <w:pPr>
        <w:tabs>
          <w:tab w:val="left" w:pos="3960"/>
        </w:tabs>
        <w:spacing w:after="200"/>
        <w:ind w:left="540"/>
        <w:rPr>
          <w:rFonts w:ascii="Segoe UI Symbol" w:hAnsi="Segoe UI Symbol"/>
        </w:rPr>
      </w:pPr>
      <w:r w:rsidRPr="00D5087F">
        <w:rPr>
          <w:rFonts w:ascii="Segoe UI Symbol" w:hAnsi="Segoe UI Symbol"/>
          <w:u w:val="single"/>
        </w:rPr>
        <w:t>Drawing/Document</w:t>
      </w:r>
      <w:r w:rsidR="007E703B" w:rsidRPr="00D5087F">
        <w:rPr>
          <w:rFonts w:ascii="Segoe UI Symbol" w:hAnsi="Segoe UI Symbol"/>
          <w:u w:val="single"/>
        </w:rPr>
        <w:t xml:space="preserve"> </w:t>
      </w:r>
      <w:r w:rsidRPr="00D5087F">
        <w:rPr>
          <w:rFonts w:ascii="Segoe UI Symbol" w:hAnsi="Segoe UI Symbol"/>
          <w:u w:val="single"/>
        </w:rPr>
        <w:t>No.</w:t>
      </w:r>
      <w:r w:rsidRPr="00D5087F">
        <w:rPr>
          <w:rFonts w:ascii="Segoe UI Symbol" w:hAnsi="Segoe UI Symbol"/>
        </w:rPr>
        <w:tab/>
      </w:r>
      <w:r w:rsidRPr="00D5087F">
        <w:rPr>
          <w:rFonts w:ascii="Segoe UI Symbol" w:hAnsi="Segoe UI Symbol"/>
          <w:u w:val="single"/>
        </w:rPr>
        <w:t>Description</w:t>
      </w:r>
    </w:p>
    <w:p w14:paraId="57E7D52B" w14:textId="77777777" w:rsidR="005B4A5F" w:rsidRPr="00D5087F" w:rsidRDefault="005B4A5F" w:rsidP="001D5093">
      <w:pPr>
        <w:spacing w:after="200"/>
        <w:ind w:left="540"/>
        <w:rPr>
          <w:rFonts w:ascii="Segoe UI Symbol" w:hAnsi="Segoe UI Symbol"/>
        </w:rPr>
      </w:pPr>
    </w:p>
    <w:p w14:paraId="73E9BCA4"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lastRenderedPageBreak/>
        <w:t>8.</w:t>
      </w:r>
      <w:r w:rsidRPr="00D5087F">
        <w:rPr>
          <w:rFonts w:ascii="Segoe UI Symbol" w:hAnsi="Segoe UI Symbol"/>
        </w:rPr>
        <w:tab/>
        <w:t>Estimate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increase/decrease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resulting</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Pr="00D5087F">
        <w:rPr>
          <w:rStyle w:val="FootnoteReference"/>
          <w:rFonts w:ascii="Segoe UI Symbol" w:hAnsi="Segoe UI Symbol"/>
        </w:rPr>
        <w:footnoteReference w:id="25"/>
      </w:r>
    </w:p>
    <w:p w14:paraId="68F6E09A" w14:textId="77777777" w:rsidR="005B4A5F" w:rsidRPr="00D5087F" w:rsidRDefault="005B4A5F" w:rsidP="001D5093">
      <w:pPr>
        <w:tabs>
          <w:tab w:val="center" w:pos="7560"/>
        </w:tabs>
        <w:spacing w:after="200"/>
        <w:rPr>
          <w:rFonts w:ascii="Segoe UI Symbol" w:hAnsi="Segoe UI Symbol"/>
        </w:rPr>
      </w:pPr>
      <w:r w:rsidRPr="00D5087F">
        <w:rPr>
          <w:rFonts w:ascii="Segoe UI Symbol" w:hAnsi="Segoe UI Symbol"/>
        </w:rPr>
        <w:tab/>
      </w:r>
      <w:r w:rsidRPr="00D5087F">
        <w:rPr>
          <w:rFonts w:ascii="Segoe UI Symbol" w:hAnsi="Segoe UI Symbol"/>
          <w:u w:val="single"/>
        </w:rPr>
        <w:t>(Amount)</w:t>
      </w:r>
    </w:p>
    <w:p w14:paraId="1E253572"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(a)</w:t>
      </w:r>
      <w:r w:rsidRPr="00D5087F">
        <w:rPr>
          <w:rFonts w:ascii="Segoe UI Symbol" w:hAnsi="Segoe UI Symbol"/>
        </w:rPr>
        <w:tab/>
        <w:t>Direct</w:t>
      </w:r>
      <w:r w:rsidR="007E703B" w:rsidRPr="00D5087F">
        <w:rPr>
          <w:rFonts w:ascii="Segoe UI Symbol" w:hAnsi="Segoe UI Symbol"/>
        </w:rPr>
        <w:t xml:space="preserve"> </w:t>
      </w:r>
      <w:r w:rsidRPr="00D5087F">
        <w:rPr>
          <w:rFonts w:ascii="Segoe UI Symbol" w:hAnsi="Segoe UI Symbol"/>
        </w:rPr>
        <w:t>material</w:t>
      </w:r>
      <w:r w:rsidRPr="00D5087F">
        <w:rPr>
          <w:rFonts w:ascii="Segoe UI Symbol" w:hAnsi="Segoe UI Symbol"/>
        </w:rPr>
        <w:tab/>
      </w:r>
      <w:r w:rsidRPr="00D5087F">
        <w:rPr>
          <w:rFonts w:ascii="Segoe UI Symbol" w:hAnsi="Segoe UI Symbol"/>
          <w:u w:val="single"/>
        </w:rPr>
        <w:tab/>
      </w:r>
    </w:p>
    <w:p w14:paraId="14802085"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(b)</w:t>
      </w:r>
      <w:r w:rsidRPr="00D5087F">
        <w:rPr>
          <w:rFonts w:ascii="Segoe UI Symbol" w:hAnsi="Segoe UI Symbol"/>
        </w:rPr>
        <w:tab/>
        <w:t>Major</w:t>
      </w:r>
      <w:r w:rsidR="007E703B" w:rsidRPr="00D5087F">
        <w:rPr>
          <w:rFonts w:ascii="Segoe UI Symbol" w:hAnsi="Segoe UI Symbol"/>
        </w:rPr>
        <w:t xml:space="preserve"> </w:t>
      </w:r>
      <w:r w:rsidRPr="00D5087F">
        <w:rPr>
          <w:rFonts w:ascii="Segoe UI Symbol" w:hAnsi="Segoe UI Symbol"/>
        </w:rPr>
        <w:t>construction</w:t>
      </w:r>
      <w:r w:rsidR="007E703B" w:rsidRPr="00D5087F">
        <w:rPr>
          <w:rFonts w:ascii="Segoe UI Symbol" w:hAnsi="Segoe UI Symbol"/>
        </w:rPr>
        <w:t xml:space="preserve"> </w:t>
      </w:r>
      <w:r w:rsidRPr="00D5087F">
        <w:rPr>
          <w:rFonts w:ascii="Segoe UI Symbol" w:hAnsi="Segoe UI Symbol"/>
        </w:rPr>
        <w:t>equipment</w:t>
      </w:r>
      <w:r w:rsidRPr="00D5087F">
        <w:rPr>
          <w:rFonts w:ascii="Segoe UI Symbol" w:hAnsi="Segoe UI Symbol"/>
        </w:rPr>
        <w:tab/>
      </w:r>
      <w:r w:rsidRPr="00D5087F">
        <w:rPr>
          <w:rFonts w:ascii="Segoe UI Symbol" w:hAnsi="Segoe UI Symbol"/>
          <w:u w:val="single"/>
        </w:rPr>
        <w:tab/>
      </w:r>
    </w:p>
    <w:p w14:paraId="126C5A72" w14:textId="77777777" w:rsidR="005B4A5F" w:rsidRPr="00D5087F" w:rsidRDefault="005B4A5F" w:rsidP="001D5093">
      <w:pPr>
        <w:tabs>
          <w:tab w:val="left" w:pos="3960"/>
          <w:tab w:val="left" w:pos="6480"/>
          <w:tab w:val="left" w:pos="8640"/>
        </w:tabs>
        <w:spacing w:after="200"/>
        <w:ind w:left="1080" w:hanging="540"/>
        <w:rPr>
          <w:rFonts w:ascii="Segoe UI Symbol" w:hAnsi="Segoe UI Symbol"/>
        </w:rPr>
      </w:pPr>
      <w:r w:rsidRPr="00D5087F">
        <w:rPr>
          <w:rFonts w:ascii="Segoe UI Symbol" w:hAnsi="Segoe UI Symbol"/>
        </w:rPr>
        <w:t>(c)</w:t>
      </w:r>
      <w:r w:rsidRPr="00D5087F">
        <w:rPr>
          <w:rFonts w:ascii="Segoe UI Symbol" w:hAnsi="Segoe UI Symbol"/>
        </w:rPr>
        <w:tab/>
        <w:t>Direct</w:t>
      </w:r>
      <w:r w:rsidR="007E703B" w:rsidRPr="00D5087F">
        <w:rPr>
          <w:rFonts w:ascii="Segoe UI Symbol" w:hAnsi="Segoe UI Symbol"/>
        </w:rPr>
        <w:t xml:space="preserve"> </w:t>
      </w:r>
      <w:r w:rsidRPr="00D5087F">
        <w:rPr>
          <w:rFonts w:ascii="Segoe UI Symbol" w:hAnsi="Segoe UI Symbol"/>
        </w:rPr>
        <w:t>field</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61D68FDE"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(d)</w:t>
      </w:r>
      <w:r w:rsidRPr="00D5087F">
        <w:rPr>
          <w:rFonts w:ascii="Segoe UI Symbol" w:hAnsi="Segoe UI Symbol"/>
        </w:rPr>
        <w:tab/>
        <w:t>Subcontracts</w:t>
      </w:r>
      <w:r w:rsidRPr="00D5087F">
        <w:rPr>
          <w:rFonts w:ascii="Segoe UI Symbol" w:hAnsi="Segoe UI Symbol"/>
        </w:rPr>
        <w:tab/>
      </w:r>
      <w:r w:rsidRPr="00D5087F">
        <w:rPr>
          <w:rFonts w:ascii="Segoe UI Symbol" w:hAnsi="Segoe UI Symbol"/>
          <w:u w:val="single"/>
        </w:rPr>
        <w:tab/>
      </w:r>
    </w:p>
    <w:p w14:paraId="7F5A2A49"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(e)</w:t>
      </w:r>
      <w:r w:rsidRPr="00D5087F">
        <w:rPr>
          <w:rFonts w:ascii="Segoe UI Symbol" w:hAnsi="Segoe UI Symbol"/>
        </w:rPr>
        <w:tab/>
        <w:t>Indirect</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labor</w:t>
      </w:r>
      <w:r w:rsidRPr="00D5087F">
        <w:rPr>
          <w:rFonts w:ascii="Segoe UI Symbol" w:hAnsi="Segoe UI Symbol"/>
        </w:rPr>
        <w:tab/>
      </w:r>
      <w:r w:rsidRPr="00D5087F">
        <w:rPr>
          <w:rFonts w:ascii="Segoe UI Symbol" w:hAnsi="Segoe UI Symbol"/>
          <w:u w:val="single"/>
        </w:rPr>
        <w:tab/>
      </w:r>
    </w:p>
    <w:p w14:paraId="41152F47"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(f)</w:t>
      </w:r>
      <w:r w:rsidRPr="00D5087F">
        <w:rPr>
          <w:rFonts w:ascii="Segoe UI Symbol" w:hAnsi="Segoe UI Symbol"/>
        </w:rPr>
        <w:tab/>
        <w:t>Site</w:t>
      </w:r>
      <w:r w:rsidR="007E703B" w:rsidRPr="00D5087F">
        <w:rPr>
          <w:rFonts w:ascii="Segoe UI Symbol" w:hAnsi="Segoe UI Symbol"/>
        </w:rPr>
        <w:t xml:space="preserve"> </w:t>
      </w:r>
      <w:r w:rsidRPr="00D5087F">
        <w:rPr>
          <w:rFonts w:ascii="Segoe UI Symbol" w:hAnsi="Segoe UI Symbol"/>
        </w:rPr>
        <w:t>supervision</w:t>
      </w:r>
      <w:r w:rsidRPr="00D5087F">
        <w:rPr>
          <w:rFonts w:ascii="Segoe UI Symbol" w:hAnsi="Segoe UI Symbol"/>
        </w:rPr>
        <w:tab/>
      </w:r>
      <w:r w:rsidRPr="00D5087F">
        <w:rPr>
          <w:rFonts w:ascii="Segoe UI Symbol" w:hAnsi="Segoe UI Symbol"/>
          <w:u w:val="single"/>
        </w:rPr>
        <w:tab/>
      </w:r>
    </w:p>
    <w:p w14:paraId="64C37AE7"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(g)</w:t>
      </w:r>
      <w:r w:rsidRPr="00D5087F">
        <w:rPr>
          <w:rFonts w:ascii="Segoe UI Symbol" w:hAnsi="Segoe UI Symbol"/>
        </w:rPr>
        <w:tab/>
        <w:t>Head</w:t>
      </w:r>
      <w:r w:rsidR="007E703B" w:rsidRPr="00D5087F">
        <w:rPr>
          <w:rFonts w:ascii="Segoe UI Symbol" w:hAnsi="Segoe UI Symbol"/>
        </w:rPr>
        <w:t xml:space="preserve"> </w:t>
      </w:r>
      <w:r w:rsidRPr="00D5087F">
        <w:rPr>
          <w:rFonts w:ascii="Segoe UI Symbol" w:hAnsi="Segoe UI Symbol"/>
        </w:rPr>
        <w:t>office</w:t>
      </w:r>
      <w:r w:rsidR="007E703B" w:rsidRPr="00D5087F">
        <w:rPr>
          <w:rFonts w:ascii="Segoe UI Symbol" w:hAnsi="Segoe UI Symbol"/>
        </w:rPr>
        <w:t xml:space="preserve"> </w:t>
      </w:r>
      <w:r w:rsidRPr="00D5087F">
        <w:rPr>
          <w:rFonts w:ascii="Segoe UI Symbol" w:hAnsi="Segoe UI Symbol"/>
        </w:rPr>
        <w:t>technical</w:t>
      </w:r>
      <w:r w:rsidR="007E703B" w:rsidRPr="00D5087F">
        <w:rPr>
          <w:rFonts w:ascii="Segoe UI Symbol" w:hAnsi="Segoe UI Symbol"/>
        </w:rPr>
        <w:t xml:space="preserve"> </w:t>
      </w:r>
      <w:r w:rsidRPr="00D5087F">
        <w:rPr>
          <w:rFonts w:ascii="Segoe UI Symbol" w:hAnsi="Segoe UI Symbol"/>
        </w:rPr>
        <w:t>staff</w:t>
      </w:r>
      <w:r w:rsidR="007E703B" w:rsidRPr="00D5087F">
        <w:rPr>
          <w:rFonts w:ascii="Segoe UI Symbol" w:hAnsi="Segoe UI Symbol"/>
        </w:rPr>
        <w:t xml:space="preserve"> </w:t>
      </w:r>
      <w:r w:rsidRPr="00D5087F">
        <w:rPr>
          <w:rFonts w:ascii="Segoe UI Symbol" w:hAnsi="Segoe UI Symbol"/>
        </w:rPr>
        <w:t>salaries</w:t>
      </w:r>
    </w:p>
    <w:p w14:paraId="3A4ECE07" w14:textId="77777777" w:rsidR="005B4A5F" w:rsidRPr="00D5087F" w:rsidRDefault="005B4A5F" w:rsidP="001D5093">
      <w:pPr>
        <w:tabs>
          <w:tab w:val="left" w:pos="3960"/>
          <w:tab w:val="left" w:pos="4680"/>
          <w:tab w:val="left" w:pos="6120"/>
          <w:tab w:val="left" w:pos="7200"/>
          <w:tab w:val="left" w:pos="8640"/>
        </w:tabs>
        <w:spacing w:after="200"/>
        <w:ind w:left="1620"/>
        <w:rPr>
          <w:rFonts w:ascii="Segoe UI Symbol" w:hAnsi="Segoe UI Symbol"/>
        </w:rPr>
      </w:pPr>
      <w:r w:rsidRPr="00D5087F">
        <w:rPr>
          <w:rFonts w:ascii="Segoe UI Symbol" w:hAnsi="Segoe UI Symbol"/>
        </w:rPr>
        <w:t>Process</w:t>
      </w:r>
      <w:r w:rsidR="007E703B" w:rsidRPr="00D5087F">
        <w:rPr>
          <w:rFonts w:ascii="Segoe UI Symbol" w:hAnsi="Segoe UI Symbol"/>
        </w:rPr>
        <w:t xml:space="preserve"> </w:t>
      </w:r>
      <w:r w:rsidRPr="00D5087F">
        <w:rPr>
          <w:rFonts w:ascii="Segoe UI Symbol" w:hAnsi="Segoe UI Symbol"/>
        </w:rPr>
        <w:t>engineer</w:t>
      </w:r>
      <w:r w:rsidRPr="00D5087F">
        <w:rPr>
          <w:rFonts w:ascii="Segoe UI Symbol" w:hAnsi="Segoe UI Symbol"/>
        </w:rPr>
        <w:tab/>
      </w:r>
      <w:proofErr w:type="gramStart"/>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roofErr w:type="gramEnd"/>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Pr="00D5087F">
        <w:rPr>
          <w:rFonts w:ascii="Segoe UI Symbol" w:hAnsi="Segoe UI Symbol"/>
        </w:rPr>
        <w:tab/>
      </w:r>
      <w:r w:rsidRPr="00D5087F">
        <w:rPr>
          <w:rFonts w:ascii="Segoe UI Symbol" w:hAnsi="Segoe UI Symbol"/>
          <w:u w:val="single"/>
        </w:rPr>
        <w:tab/>
      </w:r>
    </w:p>
    <w:p w14:paraId="7C42C1C6" w14:textId="77777777" w:rsidR="005B4A5F" w:rsidRPr="00D5087F" w:rsidRDefault="005B4A5F" w:rsidP="001D5093">
      <w:pPr>
        <w:tabs>
          <w:tab w:val="left" w:pos="3960"/>
          <w:tab w:val="left" w:pos="4680"/>
          <w:tab w:val="left" w:pos="6120"/>
          <w:tab w:val="left" w:pos="7200"/>
          <w:tab w:val="left" w:pos="8640"/>
        </w:tabs>
        <w:spacing w:after="200"/>
        <w:ind w:left="1620"/>
        <w:rPr>
          <w:rFonts w:ascii="Segoe UI Symbol" w:hAnsi="Segoe UI Symbol"/>
        </w:rPr>
      </w:pP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engineer</w:t>
      </w:r>
      <w:r w:rsidRPr="00D5087F">
        <w:rPr>
          <w:rFonts w:ascii="Segoe UI Symbol" w:hAnsi="Segoe UI Symbol"/>
        </w:rPr>
        <w:tab/>
      </w:r>
      <w:proofErr w:type="gramStart"/>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roofErr w:type="gramEnd"/>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Pr="00D5087F">
        <w:rPr>
          <w:rFonts w:ascii="Segoe UI Symbol" w:hAnsi="Segoe UI Symbol"/>
        </w:rPr>
        <w:tab/>
      </w:r>
      <w:r w:rsidRPr="00D5087F">
        <w:rPr>
          <w:rFonts w:ascii="Segoe UI Symbol" w:hAnsi="Segoe UI Symbol"/>
          <w:u w:val="single"/>
        </w:rPr>
        <w:tab/>
      </w:r>
    </w:p>
    <w:p w14:paraId="2810C3F7" w14:textId="77777777" w:rsidR="005B4A5F" w:rsidRPr="00D5087F" w:rsidRDefault="005B4A5F" w:rsidP="001D5093">
      <w:pPr>
        <w:tabs>
          <w:tab w:val="left" w:pos="3960"/>
          <w:tab w:val="left" w:pos="4680"/>
          <w:tab w:val="left" w:pos="6120"/>
          <w:tab w:val="left" w:pos="7200"/>
          <w:tab w:val="left" w:pos="8640"/>
        </w:tabs>
        <w:spacing w:after="200"/>
        <w:ind w:left="1620"/>
        <w:rPr>
          <w:rFonts w:ascii="Segoe UI Symbol" w:hAnsi="Segoe UI Symbol"/>
        </w:rPr>
      </w:pP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engineer</w:t>
      </w:r>
      <w:r w:rsidRPr="00D5087F">
        <w:rPr>
          <w:rFonts w:ascii="Segoe UI Symbol" w:hAnsi="Segoe UI Symbol"/>
        </w:rPr>
        <w:tab/>
      </w:r>
      <w:proofErr w:type="gramStart"/>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roofErr w:type="gramEnd"/>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Pr="00D5087F">
        <w:rPr>
          <w:rFonts w:ascii="Segoe UI Symbol" w:hAnsi="Segoe UI Symbol"/>
        </w:rPr>
        <w:tab/>
      </w:r>
      <w:r w:rsidRPr="00D5087F">
        <w:rPr>
          <w:rFonts w:ascii="Segoe UI Symbol" w:hAnsi="Segoe UI Symbol"/>
          <w:u w:val="single"/>
        </w:rPr>
        <w:tab/>
      </w:r>
    </w:p>
    <w:p w14:paraId="263A9819" w14:textId="77777777" w:rsidR="005B4A5F" w:rsidRPr="00D5087F" w:rsidRDefault="005B4A5F" w:rsidP="001D5093">
      <w:pPr>
        <w:tabs>
          <w:tab w:val="left" w:pos="3960"/>
          <w:tab w:val="left" w:pos="4680"/>
          <w:tab w:val="left" w:pos="6120"/>
          <w:tab w:val="left" w:pos="7200"/>
          <w:tab w:val="left" w:pos="8640"/>
        </w:tabs>
        <w:spacing w:after="200"/>
        <w:ind w:left="1620"/>
        <w:rPr>
          <w:rFonts w:ascii="Segoe UI Symbol" w:hAnsi="Segoe UI Symbol"/>
        </w:rPr>
      </w:pPr>
      <w:r w:rsidRPr="00D5087F">
        <w:rPr>
          <w:rFonts w:ascii="Segoe UI Symbol" w:hAnsi="Segoe UI Symbol"/>
        </w:rPr>
        <w:t>Procurement</w:t>
      </w:r>
      <w:r w:rsidRPr="00D5087F">
        <w:rPr>
          <w:rFonts w:ascii="Segoe UI Symbol" w:hAnsi="Segoe UI Symbol"/>
        </w:rPr>
        <w:tab/>
      </w:r>
      <w:proofErr w:type="gramStart"/>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roofErr w:type="gramEnd"/>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Pr="00D5087F">
        <w:rPr>
          <w:rFonts w:ascii="Segoe UI Symbol" w:hAnsi="Segoe UI Symbol"/>
        </w:rPr>
        <w:tab/>
      </w:r>
      <w:r w:rsidRPr="00D5087F">
        <w:rPr>
          <w:rFonts w:ascii="Segoe UI Symbol" w:hAnsi="Segoe UI Symbol"/>
          <w:u w:val="single"/>
        </w:rPr>
        <w:tab/>
      </w:r>
    </w:p>
    <w:p w14:paraId="30E9C7DB" w14:textId="77777777" w:rsidR="005B4A5F" w:rsidRPr="00D5087F" w:rsidRDefault="005B4A5F" w:rsidP="001D5093">
      <w:pPr>
        <w:tabs>
          <w:tab w:val="left" w:pos="3960"/>
          <w:tab w:val="left" w:pos="4680"/>
          <w:tab w:val="left" w:pos="6120"/>
          <w:tab w:val="left" w:pos="7200"/>
          <w:tab w:val="left" w:pos="8640"/>
        </w:tabs>
        <w:spacing w:after="200"/>
        <w:ind w:left="1620"/>
        <w:rPr>
          <w:rFonts w:ascii="Segoe UI Symbol" w:hAnsi="Segoe UI Symbol"/>
        </w:rPr>
      </w:pPr>
      <w:r w:rsidRPr="00D5087F">
        <w:rPr>
          <w:rFonts w:ascii="Segoe UI Symbol" w:hAnsi="Segoe UI Symbol"/>
        </w:rPr>
        <w:t>Draftsperson</w:t>
      </w:r>
      <w:r w:rsidRPr="00D5087F">
        <w:rPr>
          <w:rFonts w:ascii="Segoe UI Symbol" w:hAnsi="Segoe UI Symbol"/>
        </w:rPr>
        <w:tab/>
      </w:r>
      <w:proofErr w:type="gramStart"/>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roofErr w:type="gramEnd"/>
      <w:r w:rsidR="007E703B" w:rsidRPr="00D5087F">
        <w:rPr>
          <w:rFonts w:ascii="Segoe UI Symbol" w:hAnsi="Segoe UI Symbol"/>
        </w:rPr>
        <w:t xml:space="preserve"> </w:t>
      </w:r>
      <w:r w:rsidRPr="00D5087F">
        <w:rPr>
          <w:rFonts w:ascii="Segoe UI Symbol" w:hAnsi="Segoe UI Symbol"/>
        </w:rPr>
        <w:t>rate/</w:t>
      </w:r>
      <w:proofErr w:type="spellStart"/>
      <w:r w:rsidRPr="00D5087F">
        <w:rPr>
          <w:rFonts w:ascii="Segoe UI Symbol" w:hAnsi="Segoe UI Symbol"/>
        </w:rPr>
        <w:t>hr</w:t>
      </w:r>
      <w:proofErr w:type="spellEnd"/>
      <w:r w:rsidRPr="00D5087F">
        <w:rPr>
          <w:rFonts w:ascii="Segoe UI Symbol" w:hAnsi="Segoe UI Symbol"/>
        </w:rPr>
        <w:tab/>
      </w:r>
      <w:r w:rsidRPr="00D5087F">
        <w:rPr>
          <w:rFonts w:ascii="Segoe UI Symbol" w:hAnsi="Segoe UI Symbol"/>
          <w:u w:val="single"/>
        </w:rPr>
        <w:tab/>
      </w:r>
    </w:p>
    <w:p w14:paraId="13A4EF0F" w14:textId="77777777" w:rsidR="005B4A5F" w:rsidRPr="00D5087F" w:rsidRDefault="005B4A5F" w:rsidP="001D5093">
      <w:pPr>
        <w:tabs>
          <w:tab w:val="left" w:pos="3960"/>
          <w:tab w:val="left" w:pos="4680"/>
          <w:tab w:val="left" w:pos="7200"/>
          <w:tab w:val="left" w:pos="8640"/>
        </w:tabs>
        <w:spacing w:after="200"/>
        <w:ind w:left="1620"/>
        <w:rPr>
          <w:rFonts w:ascii="Segoe UI Symbol" w:hAnsi="Segoe UI Symbol"/>
        </w:rPr>
      </w:pPr>
      <w:r w:rsidRPr="00D5087F">
        <w:rPr>
          <w:rFonts w:ascii="Segoe UI Symbol" w:hAnsi="Segoe UI Symbol"/>
        </w:rPr>
        <w:t>Total</w:t>
      </w:r>
      <w:r w:rsidRPr="00D5087F">
        <w:rPr>
          <w:rFonts w:ascii="Segoe UI Symbol" w:hAnsi="Segoe UI Symbol"/>
        </w:rPr>
        <w:tab/>
      </w:r>
      <w:r w:rsidRPr="00D5087F">
        <w:rPr>
          <w:rFonts w:ascii="Segoe UI Symbol" w:hAnsi="Segoe UI Symbol"/>
          <w:u w:val="single"/>
        </w:rPr>
        <w:tab/>
      </w:r>
      <w:r w:rsidR="007E703B" w:rsidRPr="00D5087F">
        <w:rPr>
          <w:rFonts w:ascii="Segoe UI Symbol" w:hAnsi="Segoe UI Symbol"/>
        </w:rPr>
        <w:t xml:space="preserve"> </w:t>
      </w:r>
      <w:proofErr w:type="spellStart"/>
      <w:r w:rsidRPr="00D5087F">
        <w:rPr>
          <w:rFonts w:ascii="Segoe UI Symbol" w:hAnsi="Segoe UI Symbol"/>
        </w:rPr>
        <w:t>hrs</w:t>
      </w:r>
      <w:proofErr w:type="spellEnd"/>
      <w:r w:rsidRPr="00D5087F">
        <w:rPr>
          <w:rFonts w:ascii="Segoe UI Symbol" w:hAnsi="Segoe UI Symbol"/>
        </w:rPr>
        <w:tab/>
      </w:r>
      <w:r w:rsidRPr="00D5087F">
        <w:rPr>
          <w:rFonts w:ascii="Segoe UI Symbol" w:hAnsi="Segoe UI Symbol"/>
          <w:u w:val="single"/>
        </w:rPr>
        <w:tab/>
      </w:r>
    </w:p>
    <w:p w14:paraId="3973C567" w14:textId="77777777" w:rsidR="005B4A5F" w:rsidRPr="00D5087F" w:rsidRDefault="005B4A5F" w:rsidP="001D5093">
      <w:pPr>
        <w:spacing w:after="200"/>
        <w:ind w:left="1440"/>
        <w:rPr>
          <w:rFonts w:ascii="Segoe UI Symbol" w:hAnsi="Segoe UI Symbol"/>
        </w:rPr>
      </w:pPr>
    </w:p>
    <w:p w14:paraId="2968C7AD"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(h)</w:t>
      </w:r>
      <w:r w:rsidRPr="00D5087F">
        <w:rPr>
          <w:rFonts w:ascii="Segoe UI Symbol" w:hAnsi="Segoe UI Symbol"/>
        </w:rPr>
        <w:tab/>
        <w:t>Extraordinary</w:t>
      </w:r>
      <w:r w:rsidR="007E703B" w:rsidRPr="00D5087F">
        <w:rPr>
          <w:rFonts w:ascii="Segoe UI Symbol" w:hAnsi="Segoe UI Symbol"/>
        </w:rPr>
        <w:t xml:space="preserve"> </w:t>
      </w:r>
      <w:r w:rsidRPr="00D5087F">
        <w:rPr>
          <w:rFonts w:ascii="Segoe UI Symbol" w:hAnsi="Segoe UI Symbol"/>
        </w:rPr>
        <w:t>costs</w:t>
      </w:r>
      <w:r w:rsidR="007E703B" w:rsidRPr="00D5087F">
        <w:rPr>
          <w:rFonts w:ascii="Segoe UI Symbol" w:hAnsi="Segoe UI Symbol"/>
        </w:rPr>
        <w:t xml:space="preserve"> </w:t>
      </w:r>
      <w:r w:rsidRPr="00D5087F">
        <w:rPr>
          <w:rFonts w:ascii="Segoe UI Symbol" w:hAnsi="Segoe UI Symbol"/>
        </w:rPr>
        <w:t>(computer,</w:t>
      </w:r>
      <w:r w:rsidR="007E703B" w:rsidRPr="00D5087F">
        <w:rPr>
          <w:rFonts w:ascii="Segoe UI Symbol" w:hAnsi="Segoe UI Symbol"/>
        </w:rPr>
        <w:t xml:space="preserve"> </w:t>
      </w:r>
      <w:r w:rsidRPr="00D5087F">
        <w:rPr>
          <w:rFonts w:ascii="Segoe UI Symbol" w:hAnsi="Segoe UI Symbol"/>
        </w:rPr>
        <w:t>travel,</w:t>
      </w:r>
      <w:r w:rsidR="007E703B" w:rsidRPr="00D5087F">
        <w:rPr>
          <w:rFonts w:ascii="Segoe UI Symbol" w:hAnsi="Segoe UI Symbol"/>
        </w:rPr>
        <w:t xml:space="preserve"> </w:t>
      </w:r>
      <w:r w:rsidRPr="00D5087F">
        <w:rPr>
          <w:rFonts w:ascii="Segoe UI Symbol" w:hAnsi="Segoe UI Symbol"/>
        </w:rPr>
        <w:t>etc.)</w:t>
      </w:r>
      <w:r w:rsidRPr="00D5087F">
        <w:rPr>
          <w:rFonts w:ascii="Segoe UI Symbol" w:hAnsi="Segoe UI Symbol"/>
        </w:rPr>
        <w:tab/>
      </w:r>
      <w:r w:rsidRPr="00D5087F">
        <w:rPr>
          <w:rFonts w:ascii="Segoe UI Symbol" w:hAnsi="Segoe UI Symbol"/>
          <w:u w:val="single"/>
        </w:rPr>
        <w:tab/>
      </w:r>
    </w:p>
    <w:p w14:paraId="33C107B9" w14:textId="77777777" w:rsidR="005B4A5F" w:rsidRPr="00D5087F" w:rsidRDefault="005B4A5F" w:rsidP="001D5093">
      <w:pPr>
        <w:tabs>
          <w:tab w:val="left" w:pos="4680"/>
          <w:tab w:val="left" w:pos="6480"/>
          <w:tab w:val="left" w:pos="8640"/>
        </w:tabs>
        <w:spacing w:after="200"/>
        <w:ind w:left="1080" w:hanging="540"/>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Pr="00D5087F">
        <w:rPr>
          <w:rFonts w:ascii="Segoe UI Symbol" w:hAnsi="Segoe UI Symbol"/>
        </w:rPr>
        <w:tab/>
        <w:t>Fee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administration,</w:t>
      </w:r>
      <w:r w:rsidR="007E703B" w:rsidRPr="00D5087F">
        <w:rPr>
          <w:rFonts w:ascii="Segoe UI Symbol" w:hAnsi="Segoe UI Symbol"/>
        </w:rPr>
        <w:t xml:space="preserve"> </w:t>
      </w:r>
      <w:r w:rsidRPr="00D5087F">
        <w:rPr>
          <w:rFonts w:ascii="Segoe UI Symbol" w:hAnsi="Segoe UI Symbol"/>
          <w:u w:val="single"/>
        </w:rPr>
        <w:tab/>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Items</w:t>
      </w:r>
      <w:r w:rsidRPr="00D5087F">
        <w:rPr>
          <w:rFonts w:ascii="Segoe UI Symbol" w:hAnsi="Segoe UI Symbol"/>
        </w:rPr>
        <w:tab/>
      </w:r>
      <w:r w:rsidRPr="00D5087F">
        <w:rPr>
          <w:rFonts w:ascii="Segoe UI Symbol" w:hAnsi="Segoe UI Symbol"/>
          <w:u w:val="single"/>
        </w:rPr>
        <w:tab/>
      </w:r>
    </w:p>
    <w:p w14:paraId="0F520FD0"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(j)</w:t>
      </w:r>
      <w:r w:rsidRPr="00D5087F">
        <w:rPr>
          <w:rFonts w:ascii="Segoe UI Symbol" w:hAnsi="Segoe UI Symbol"/>
        </w:rPr>
        <w:tab/>
        <w:t>Taxes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customs</w:t>
      </w:r>
      <w:r w:rsidR="007E703B" w:rsidRPr="00D5087F">
        <w:rPr>
          <w:rFonts w:ascii="Segoe UI Symbol" w:hAnsi="Segoe UI Symbol"/>
        </w:rPr>
        <w:t xml:space="preserve"> </w:t>
      </w:r>
      <w:r w:rsidRPr="00D5087F">
        <w:rPr>
          <w:rFonts w:ascii="Segoe UI Symbol" w:hAnsi="Segoe UI Symbol"/>
        </w:rPr>
        <w:t>duties</w:t>
      </w:r>
      <w:r w:rsidRPr="00D5087F">
        <w:rPr>
          <w:rFonts w:ascii="Segoe UI Symbol" w:hAnsi="Segoe UI Symbol"/>
        </w:rPr>
        <w:tab/>
      </w:r>
      <w:r w:rsidRPr="00D5087F">
        <w:rPr>
          <w:rFonts w:ascii="Segoe UI Symbol" w:hAnsi="Segoe UI Symbol"/>
          <w:u w:val="single"/>
        </w:rPr>
        <w:tab/>
      </w:r>
    </w:p>
    <w:p w14:paraId="5A355C9A"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lump</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Pr="00D5087F">
        <w:rPr>
          <w:rFonts w:ascii="Segoe UI Symbol" w:hAnsi="Segoe UI Symbol"/>
        </w:rPr>
        <w:tab/>
      </w:r>
      <w:r w:rsidRPr="00D5087F">
        <w:rPr>
          <w:rFonts w:ascii="Segoe UI Symbol" w:hAnsi="Segoe UI Symbol"/>
          <w:u w:val="single"/>
        </w:rPr>
        <w:tab/>
      </w:r>
    </w:p>
    <w:p w14:paraId="4C2E6912"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i/>
          <w:sz w:val="20"/>
        </w:rPr>
        <w:t>(Sum</w:t>
      </w:r>
      <w:r w:rsidR="007E703B" w:rsidRPr="00D5087F">
        <w:rPr>
          <w:rFonts w:ascii="Segoe UI Symbol" w:hAnsi="Segoe UI Symbol"/>
          <w:i/>
          <w:sz w:val="20"/>
        </w:rPr>
        <w:t xml:space="preserve"> </w:t>
      </w:r>
      <w:r w:rsidRPr="00D5087F">
        <w:rPr>
          <w:rFonts w:ascii="Segoe UI Symbol" w:hAnsi="Segoe UI Symbol"/>
          <w:i/>
          <w:sz w:val="20"/>
        </w:rPr>
        <w:t>of</w:t>
      </w:r>
      <w:r w:rsidR="007E703B" w:rsidRPr="00D5087F">
        <w:rPr>
          <w:rFonts w:ascii="Segoe UI Symbol" w:hAnsi="Segoe UI Symbol"/>
          <w:i/>
          <w:sz w:val="20"/>
        </w:rPr>
        <w:t xml:space="preserve"> </w:t>
      </w:r>
      <w:r w:rsidRPr="00D5087F">
        <w:rPr>
          <w:rFonts w:ascii="Segoe UI Symbol" w:hAnsi="Segoe UI Symbol"/>
          <w:i/>
          <w:sz w:val="20"/>
        </w:rPr>
        <w:t>items</w:t>
      </w:r>
      <w:r w:rsidR="007E703B" w:rsidRPr="00D5087F">
        <w:rPr>
          <w:rFonts w:ascii="Segoe UI Symbol" w:hAnsi="Segoe UI Symbol"/>
          <w:i/>
          <w:sz w:val="20"/>
        </w:rPr>
        <w:t xml:space="preserve"> </w:t>
      </w:r>
      <w:r w:rsidRPr="00D5087F">
        <w:rPr>
          <w:rFonts w:ascii="Segoe UI Symbol" w:hAnsi="Segoe UI Symbol"/>
          <w:i/>
          <w:sz w:val="20"/>
        </w:rPr>
        <w:t>(a)</w:t>
      </w:r>
      <w:r w:rsidR="007E703B" w:rsidRPr="00D5087F">
        <w:rPr>
          <w:rFonts w:ascii="Segoe UI Symbol" w:hAnsi="Segoe UI Symbol"/>
          <w:i/>
          <w:sz w:val="20"/>
        </w:rPr>
        <w:t xml:space="preserve"> </w:t>
      </w:r>
      <w:r w:rsidRPr="00D5087F">
        <w:rPr>
          <w:rFonts w:ascii="Segoe UI Symbol" w:hAnsi="Segoe UI Symbol"/>
          <w:i/>
          <w:sz w:val="20"/>
        </w:rPr>
        <w:t>to</w:t>
      </w:r>
      <w:r w:rsidR="007E703B" w:rsidRPr="00D5087F">
        <w:rPr>
          <w:rFonts w:ascii="Segoe UI Symbol" w:hAnsi="Segoe UI Symbol"/>
          <w:i/>
          <w:sz w:val="20"/>
        </w:rPr>
        <w:t xml:space="preserve"> </w:t>
      </w:r>
      <w:r w:rsidRPr="00D5087F">
        <w:rPr>
          <w:rFonts w:ascii="Segoe UI Symbol" w:hAnsi="Segoe UI Symbol"/>
          <w:i/>
          <w:sz w:val="20"/>
        </w:rPr>
        <w:t>(j))</w:t>
      </w:r>
    </w:p>
    <w:p w14:paraId="2B81AB4F"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prepare</w:t>
      </w:r>
      <w:r w:rsidR="007E703B" w:rsidRPr="00D5087F">
        <w:rPr>
          <w:rFonts w:ascii="Segoe UI Symbol" w:hAnsi="Segoe UI Symbol"/>
        </w:rPr>
        <w:t xml:space="preserve"> </w:t>
      </w:r>
      <w:r w:rsidRPr="00D5087F">
        <w:rPr>
          <w:rFonts w:ascii="Segoe UI Symbol" w:hAnsi="Segoe UI Symbol"/>
        </w:rPr>
        <w:t>Estimate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Pr="00D5087F">
        <w:rPr>
          <w:rFonts w:ascii="Segoe UI Symbol" w:hAnsi="Segoe UI Symbol"/>
        </w:rPr>
        <w:tab/>
      </w:r>
      <w:r w:rsidRPr="00D5087F">
        <w:rPr>
          <w:rFonts w:ascii="Segoe UI Symbol" w:hAnsi="Segoe UI Symbol"/>
          <w:u w:val="single"/>
        </w:rPr>
        <w:tab/>
      </w:r>
    </w:p>
    <w:p w14:paraId="2895D263" w14:textId="77777777" w:rsidR="005B4A5F" w:rsidRPr="00D5087F" w:rsidRDefault="005B4A5F" w:rsidP="001D5093">
      <w:pPr>
        <w:tabs>
          <w:tab w:val="left" w:pos="6480"/>
          <w:tab w:val="left" w:pos="8640"/>
        </w:tabs>
        <w:spacing w:after="200"/>
        <w:ind w:left="1080" w:hanging="540"/>
        <w:rPr>
          <w:rFonts w:ascii="Segoe UI Symbol" w:hAnsi="Segoe UI Symbol"/>
        </w:rPr>
      </w:pPr>
      <w:r w:rsidRPr="00D5087F">
        <w:rPr>
          <w:rFonts w:ascii="Segoe UI Symbol" w:hAnsi="Segoe UI Symbol"/>
          <w:i/>
          <w:sz w:val="20"/>
        </w:rPr>
        <w:lastRenderedPageBreak/>
        <w:t>(Amount</w:t>
      </w:r>
      <w:r w:rsidR="007E703B" w:rsidRPr="00D5087F">
        <w:rPr>
          <w:rFonts w:ascii="Segoe UI Symbol" w:hAnsi="Segoe UI Symbol"/>
          <w:i/>
          <w:sz w:val="20"/>
        </w:rPr>
        <w:t xml:space="preserve"> </w:t>
      </w:r>
      <w:r w:rsidRPr="00D5087F">
        <w:rPr>
          <w:rFonts w:ascii="Segoe UI Symbol" w:hAnsi="Segoe UI Symbol"/>
          <w:i/>
          <w:sz w:val="20"/>
        </w:rPr>
        <w:t>payable</w:t>
      </w:r>
      <w:r w:rsidR="007E703B" w:rsidRPr="00D5087F">
        <w:rPr>
          <w:rFonts w:ascii="Segoe UI Symbol" w:hAnsi="Segoe UI Symbol"/>
          <w:i/>
          <w:sz w:val="20"/>
        </w:rPr>
        <w:t xml:space="preserve"> </w:t>
      </w:r>
      <w:r w:rsidRPr="00D5087F">
        <w:rPr>
          <w:rFonts w:ascii="Segoe UI Symbol" w:hAnsi="Segoe UI Symbol"/>
          <w:i/>
          <w:sz w:val="20"/>
        </w:rPr>
        <w:t>if</w:t>
      </w:r>
      <w:r w:rsidR="007E703B" w:rsidRPr="00D5087F">
        <w:rPr>
          <w:rFonts w:ascii="Segoe UI Symbol" w:hAnsi="Segoe UI Symbol"/>
          <w:i/>
          <w:sz w:val="20"/>
        </w:rPr>
        <w:t xml:space="preserve"> </w:t>
      </w:r>
      <w:r w:rsidRPr="00D5087F">
        <w:rPr>
          <w:rFonts w:ascii="Segoe UI Symbol" w:hAnsi="Segoe UI Symbol"/>
          <w:i/>
          <w:sz w:val="20"/>
        </w:rPr>
        <w:t>Change</w:t>
      </w:r>
      <w:r w:rsidR="007E703B" w:rsidRPr="00D5087F">
        <w:rPr>
          <w:rFonts w:ascii="Segoe UI Symbol" w:hAnsi="Segoe UI Symbol"/>
          <w:i/>
          <w:sz w:val="20"/>
        </w:rPr>
        <w:t xml:space="preserve"> </w:t>
      </w:r>
      <w:r w:rsidRPr="00D5087F">
        <w:rPr>
          <w:rFonts w:ascii="Segoe UI Symbol" w:hAnsi="Segoe UI Symbol"/>
          <w:i/>
          <w:sz w:val="20"/>
        </w:rPr>
        <w:t>is</w:t>
      </w:r>
      <w:r w:rsidR="007E703B" w:rsidRPr="00D5087F">
        <w:rPr>
          <w:rFonts w:ascii="Segoe UI Symbol" w:hAnsi="Segoe UI Symbol"/>
          <w:i/>
          <w:sz w:val="20"/>
        </w:rPr>
        <w:t xml:space="preserve"> </w:t>
      </w:r>
      <w:r w:rsidRPr="00D5087F">
        <w:rPr>
          <w:rFonts w:ascii="Segoe UI Symbol" w:hAnsi="Segoe UI Symbol"/>
          <w:i/>
          <w:sz w:val="20"/>
        </w:rPr>
        <w:t>not</w:t>
      </w:r>
      <w:r w:rsidR="007E703B" w:rsidRPr="00D5087F">
        <w:rPr>
          <w:rFonts w:ascii="Segoe UI Symbol" w:hAnsi="Segoe UI Symbol"/>
          <w:i/>
          <w:sz w:val="20"/>
        </w:rPr>
        <w:t xml:space="preserve"> </w:t>
      </w:r>
      <w:r w:rsidRPr="00D5087F">
        <w:rPr>
          <w:rFonts w:ascii="Segoe UI Symbol" w:hAnsi="Segoe UI Symbol"/>
          <w:i/>
          <w:sz w:val="20"/>
        </w:rPr>
        <w:t>accepted)</w:t>
      </w:r>
    </w:p>
    <w:p w14:paraId="16B4EDE5"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9.</w:t>
      </w:r>
      <w:r w:rsidRPr="00D5087F">
        <w:rPr>
          <w:rFonts w:ascii="Segoe UI Symbol" w:hAnsi="Segoe UI Symbol"/>
        </w:rPr>
        <w:tab/>
        <w:t>Additional</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due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p>
    <w:p w14:paraId="36171A12"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10.</w:t>
      </w:r>
      <w:r w:rsidRPr="00D5087F">
        <w:rPr>
          <w:rFonts w:ascii="Segoe UI Symbol" w:hAnsi="Segoe UI Symbol"/>
        </w:rPr>
        <w:tab/>
        <w:t>Effect</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p>
    <w:p w14:paraId="2F500100"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11.</w:t>
      </w:r>
      <w:r w:rsidRPr="00D5087F">
        <w:rPr>
          <w:rFonts w:ascii="Segoe UI Symbol" w:hAnsi="Segoe UI Symbol"/>
        </w:rPr>
        <w:tab/>
        <w:t>Effect</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2B433C63"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12.</w:t>
      </w:r>
      <w:r w:rsidRPr="00D5087F">
        <w:rPr>
          <w:rFonts w:ascii="Segoe UI Symbol" w:hAnsi="Segoe UI Symbol"/>
        </w:rPr>
        <w:tab/>
        <w:t>Validity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Proposal</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within</w:t>
      </w:r>
      <w:proofErr w:type="gramEnd"/>
      <w:r w:rsidR="007E703B" w:rsidRPr="00D5087F">
        <w:rPr>
          <w:rFonts w:ascii="Segoe UI Symbol" w:hAnsi="Segoe UI Symbol"/>
        </w:rPr>
        <w:t xml:space="preserve"> </w:t>
      </w:r>
      <w:r w:rsidRPr="00D5087F">
        <w:rPr>
          <w:rFonts w:ascii="Segoe UI Symbol" w:hAnsi="Segoe UI Symbol"/>
          <w:i/>
          <w:sz w:val="20"/>
        </w:rPr>
        <w:t>[Number]</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p>
    <w:p w14:paraId="4D705E35"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13.</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p>
    <w:p w14:paraId="6ADAF297" w14:textId="77777777" w:rsidR="005B4A5F" w:rsidRPr="00D5087F" w:rsidRDefault="005B4A5F" w:rsidP="001D5093">
      <w:pPr>
        <w:ind w:left="1080" w:hanging="540"/>
        <w:rPr>
          <w:rFonts w:ascii="Segoe UI Symbol" w:hAnsi="Segoe UI Symbol"/>
        </w:rPr>
      </w:pPr>
      <w:r w:rsidRPr="00D5087F">
        <w:rPr>
          <w:rFonts w:ascii="Segoe UI Symbol" w:hAnsi="Segoe UI Symbol"/>
        </w:rPr>
        <w:t>(a)</w:t>
      </w:r>
      <w:r w:rsidRPr="00D5087F">
        <w:rPr>
          <w:rFonts w:ascii="Segoe UI Symbol" w:hAnsi="Segoe UI Symbol"/>
        </w:rPr>
        <w:tab/>
        <w:t>You</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comments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rejection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detailed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i/>
          <w:sz w:val="20"/>
        </w:rPr>
        <w:t>______________</w:t>
      </w:r>
      <w:r w:rsidR="007E703B" w:rsidRPr="00D5087F">
        <w:rPr>
          <w:rFonts w:ascii="Segoe UI Symbol" w:hAnsi="Segoe UI Symbol"/>
          <w:i/>
          <w:sz w:val="20"/>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Proposal.</w:t>
      </w:r>
    </w:p>
    <w:p w14:paraId="6C9974CD" w14:textId="77777777" w:rsidR="005B4A5F" w:rsidRPr="00D5087F" w:rsidRDefault="005B4A5F" w:rsidP="001D5093">
      <w:pPr>
        <w:ind w:left="1080" w:hanging="540"/>
        <w:rPr>
          <w:rFonts w:ascii="Segoe UI Symbol" w:hAnsi="Segoe UI Symbol"/>
        </w:rPr>
      </w:pPr>
      <w:r w:rsidRPr="00D5087F">
        <w:rPr>
          <w:rFonts w:ascii="Segoe UI Symbol" w:hAnsi="Segoe UI Symbol"/>
        </w:rPr>
        <w:t>(b)</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decrease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proofErr w:type="gramStart"/>
      <w:r w:rsidRPr="00D5087F">
        <w:rPr>
          <w:rFonts w:ascii="Segoe UI Symbol" w:hAnsi="Segoe UI Symbol"/>
        </w:rPr>
        <w:t>taken</w:t>
      </w:r>
      <w:r w:rsidR="007E703B" w:rsidRPr="00D5087F">
        <w:rPr>
          <w:rFonts w:ascii="Segoe UI Symbol" w:hAnsi="Segoe UI Symbol"/>
        </w:rPr>
        <w:t xml:space="preserve"> </w:t>
      </w:r>
      <w:r w:rsidRPr="00D5087F">
        <w:rPr>
          <w:rFonts w:ascii="Segoe UI Symbol" w:hAnsi="Segoe UI Symbol"/>
        </w:rPr>
        <w:t>into</w:t>
      </w:r>
      <w:r w:rsidR="007E703B" w:rsidRPr="00D5087F">
        <w:rPr>
          <w:rFonts w:ascii="Segoe UI Symbol" w:hAnsi="Segoe UI Symbol"/>
        </w:rPr>
        <w:t xml:space="preserve"> </w:t>
      </w:r>
      <w:r w:rsidRPr="00D5087F">
        <w:rPr>
          <w:rFonts w:ascii="Segoe UI Symbol" w:hAnsi="Segoe UI Symbol"/>
        </w:rPr>
        <w:t>account</w:t>
      </w:r>
      <w:proofErr w:type="gramEnd"/>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p>
    <w:p w14:paraId="5622D6AE" w14:textId="77777777" w:rsidR="005B4A5F" w:rsidRPr="00D5087F" w:rsidRDefault="005B4A5F" w:rsidP="001D5093">
      <w:pPr>
        <w:ind w:left="1080" w:hanging="540"/>
        <w:rPr>
          <w:rFonts w:ascii="Segoe UI Symbol" w:hAnsi="Segoe UI Symbol"/>
        </w:rPr>
      </w:pPr>
      <w:r w:rsidRPr="00D5087F">
        <w:rPr>
          <w:rFonts w:ascii="Segoe UI Symbol" w:hAnsi="Segoe UI Symbol"/>
        </w:rPr>
        <w:t>(c)</w:t>
      </w:r>
      <w:r w:rsidRPr="00D5087F">
        <w:rPr>
          <w:rFonts w:ascii="Segoe UI Symbol" w:hAnsi="Segoe UI Symbol"/>
        </w:rPr>
        <w:tab/>
        <w:t>Contractor’s</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preparation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Pr="00D5087F">
        <w:rPr>
          <w:rStyle w:val="FootnoteReference"/>
          <w:rFonts w:ascii="Segoe UI Symbol" w:hAnsi="Segoe UI Symbol"/>
        </w:rPr>
        <w:footnoteReference w:customMarkFollows="1" w:id="26"/>
        <w:t>2</w:t>
      </w:r>
    </w:p>
    <w:p w14:paraId="1192B4F2" w14:textId="77777777" w:rsidR="005B4A5F" w:rsidRPr="00D5087F" w:rsidRDefault="005B4A5F" w:rsidP="001D5093">
      <w:pPr>
        <w:rPr>
          <w:rFonts w:ascii="Segoe UI Symbol" w:hAnsi="Segoe UI Symbol"/>
        </w:rPr>
      </w:pPr>
    </w:p>
    <w:p w14:paraId="44345253"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26470CA6" w14:textId="77777777" w:rsidR="005B4A5F" w:rsidRPr="00D5087F" w:rsidRDefault="005B4A5F" w:rsidP="001D5093">
      <w:pPr>
        <w:rPr>
          <w:rFonts w:ascii="Segoe UI Symbol" w:hAnsi="Segoe UI Symbol"/>
        </w:rPr>
      </w:pP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Name)</w:t>
      </w:r>
    </w:p>
    <w:p w14:paraId="0EBD159F" w14:textId="77777777" w:rsidR="005B4A5F" w:rsidRPr="00D5087F" w:rsidRDefault="005B4A5F" w:rsidP="001D5093">
      <w:pPr>
        <w:rPr>
          <w:rFonts w:ascii="Segoe UI Symbol" w:hAnsi="Segoe UI Symbol"/>
        </w:rPr>
      </w:pPr>
    </w:p>
    <w:p w14:paraId="3C525BB1"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3E9460E7" w14:textId="77777777" w:rsidR="005B4A5F" w:rsidRPr="00D5087F" w:rsidRDefault="005B4A5F" w:rsidP="001D5093">
      <w:pPr>
        <w:rPr>
          <w:rFonts w:ascii="Segoe UI Symbol" w:hAnsi="Segoe UI Symbol"/>
        </w:rPr>
      </w:pPr>
      <w:r w:rsidRPr="00D5087F">
        <w:rPr>
          <w:rFonts w:ascii="Segoe UI Symbol" w:hAnsi="Segoe UI Symbol"/>
        </w:rPr>
        <w:t>(Signature)</w:t>
      </w:r>
    </w:p>
    <w:p w14:paraId="5606CCEA" w14:textId="77777777" w:rsidR="005B4A5F" w:rsidRPr="00D5087F" w:rsidRDefault="005B4A5F" w:rsidP="001D5093">
      <w:pPr>
        <w:rPr>
          <w:rFonts w:ascii="Segoe UI Symbol" w:hAnsi="Segoe UI Symbol"/>
        </w:rPr>
      </w:pPr>
    </w:p>
    <w:p w14:paraId="5DF000C7"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5B5AAEFA"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40F7A11C" w14:textId="77777777" w:rsidR="005B4A5F" w:rsidRPr="00D5087F" w:rsidRDefault="005B4A5F" w:rsidP="001D5093">
      <w:pPr>
        <w:rPr>
          <w:rFonts w:ascii="Segoe UI Symbol" w:hAnsi="Segoe UI Symbol"/>
        </w:rPr>
      </w:pPr>
    </w:p>
    <w:p w14:paraId="6AC70FF8"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71BC7CA0" w14:textId="77777777" w:rsidR="005B4A5F" w:rsidRPr="00D5087F" w:rsidRDefault="005B4A5F" w:rsidP="001D5093">
      <w:pPr>
        <w:rPr>
          <w:rFonts w:ascii="Segoe UI Symbol" w:hAnsi="Segoe UI Symbol"/>
        </w:rPr>
      </w:pP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6AD7B129" w14:textId="77777777" w:rsidR="005B4A5F" w:rsidRPr="00D5087F" w:rsidRDefault="005B4A5F" w:rsidP="00D5087F">
      <w:pPr>
        <w:pStyle w:val="Heading4"/>
        <w:jc w:val="center"/>
        <w:rPr>
          <w:rFonts w:ascii="Segoe UI Symbol" w:hAnsi="Segoe UI Symbol"/>
        </w:rPr>
      </w:pPr>
      <w:r w:rsidRPr="00D5087F">
        <w:rPr>
          <w:rFonts w:ascii="Segoe UI Symbol" w:hAnsi="Segoe UI Symbol"/>
        </w:rPr>
        <w:br w:type="page"/>
      </w:r>
      <w:bookmarkStart w:id="936" w:name="_Toc436551316"/>
      <w:bookmarkStart w:id="937" w:name="_Toc190498360"/>
      <w:bookmarkStart w:id="938" w:name="_Toc190498789"/>
      <w:bookmarkStart w:id="939" w:name="_Toc437948216"/>
      <w:bookmarkStart w:id="940" w:name="_Toc437950097"/>
      <w:bookmarkStart w:id="941" w:name="_Toc437950873"/>
      <w:bookmarkStart w:id="942" w:name="_Toc437951076"/>
      <w:bookmarkStart w:id="943" w:name="_Toc437951933"/>
      <w:bookmarkStart w:id="944" w:name="_Toc190498614"/>
      <w:bookmarkStart w:id="945" w:name="_Toc59145475"/>
      <w:r w:rsidRPr="00D5087F">
        <w:rPr>
          <w:rFonts w:ascii="Segoe UI Symbol" w:hAnsi="Segoe UI Symbol"/>
          <w:b/>
          <w:sz w:val="28"/>
          <w:szCs w:val="28"/>
        </w:rPr>
        <w:lastRenderedPageBreak/>
        <w:t>Annex</w:t>
      </w:r>
      <w:r w:rsidR="007E703B" w:rsidRPr="00D5087F">
        <w:rPr>
          <w:rFonts w:ascii="Segoe UI Symbol" w:hAnsi="Segoe UI Symbol"/>
          <w:b/>
          <w:sz w:val="28"/>
          <w:szCs w:val="28"/>
        </w:rPr>
        <w:t xml:space="preserve"> </w:t>
      </w:r>
      <w:r w:rsidRPr="00D5087F">
        <w:rPr>
          <w:rFonts w:ascii="Segoe UI Symbol" w:hAnsi="Segoe UI Symbol"/>
          <w:b/>
          <w:sz w:val="28"/>
          <w:szCs w:val="28"/>
        </w:rPr>
        <w:t>5.</w:t>
      </w:r>
      <w:r w:rsidR="007E703B" w:rsidRPr="00D5087F">
        <w:rPr>
          <w:rFonts w:ascii="Segoe UI Symbol" w:hAnsi="Segoe UI Symbol"/>
          <w:b/>
          <w:sz w:val="28"/>
          <w:szCs w:val="28"/>
        </w:rPr>
        <w:t xml:space="preserve">  </w:t>
      </w:r>
      <w:r w:rsidRPr="00D5087F">
        <w:rPr>
          <w:rFonts w:ascii="Segoe UI Symbol" w:hAnsi="Segoe UI Symbol"/>
          <w:b/>
          <w:sz w:val="28"/>
          <w:szCs w:val="28"/>
        </w:rPr>
        <w:t>Change</w:t>
      </w:r>
      <w:r w:rsidR="007E703B" w:rsidRPr="00D5087F">
        <w:rPr>
          <w:rFonts w:ascii="Segoe UI Symbol" w:hAnsi="Segoe UI Symbol"/>
          <w:b/>
          <w:sz w:val="28"/>
          <w:szCs w:val="28"/>
        </w:rPr>
        <w:t xml:space="preserve"> </w:t>
      </w:r>
      <w:r w:rsidRPr="00D5087F">
        <w:rPr>
          <w:rFonts w:ascii="Segoe UI Symbol" w:hAnsi="Segoe UI Symbol"/>
          <w:b/>
          <w:sz w:val="28"/>
          <w:szCs w:val="28"/>
        </w:rPr>
        <w:t>Order</w:t>
      </w:r>
      <w:bookmarkEnd w:id="936"/>
      <w:bookmarkEnd w:id="937"/>
      <w:bookmarkEnd w:id="938"/>
      <w:bookmarkEnd w:id="939"/>
      <w:bookmarkEnd w:id="940"/>
      <w:bookmarkEnd w:id="941"/>
      <w:bookmarkEnd w:id="942"/>
      <w:bookmarkEnd w:id="943"/>
      <w:bookmarkEnd w:id="944"/>
      <w:bookmarkEnd w:id="945"/>
    </w:p>
    <w:p w14:paraId="6FB45F70" w14:textId="77777777" w:rsidR="005B4A5F" w:rsidRPr="00D5087F" w:rsidRDefault="005B4A5F" w:rsidP="001D5093">
      <w:pPr>
        <w:jc w:val="center"/>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Letterhead)</w:t>
      </w:r>
    </w:p>
    <w:p w14:paraId="75BE3B1A" w14:textId="77777777" w:rsidR="005B4A5F" w:rsidRPr="00D5087F" w:rsidRDefault="005B4A5F" w:rsidP="001D5093">
      <w:pPr>
        <w:rPr>
          <w:rFonts w:ascii="Segoe UI Symbol" w:hAnsi="Segoe UI Symbol"/>
        </w:rPr>
      </w:pPr>
    </w:p>
    <w:p w14:paraId="1DEE588C" w14:textId="77777777" w:rsidR="005B4A5F" w:rsidRPr="00D5087F" w:rsidRDefault="005B4A5F" w:rsidP="001D5093">
      <w:pPr>
        <w:tabs>
          <w:tab w:val="left" w:pos="6480"/>
          <w:tab w:val="left" w:pos="9000"/>
        </w:tabs>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5BC7AF53" w14:textId="77777777" w:rsidR="005B4A5F" w:rsidRPr="00D5087F" w:rsidRDefault="005B4A5F" w:rsidP="001D5093">
      <w:pPr>
        <w:rPr>
          <w:rFonts w:ascii="Segoe UI Symbol" w:hAnsi="Segoe UI Symbol"/>
        </w:rPr>
      </w:pPr>
    </w:p>
    <w:p w14:paraId="169DF366" w14:textId="77777777" w:rsidR="005B4A5F" w:rsidRPr="00D5087F" w:rsidRDefault="005B4A5F" w:rsidP="001D5093">
      <w:pPr>
        <w:rPr>
          <w:rFonts w:ascii="Segoe UI Symbol" w:hAnsi="Segoe UI Symbol"/>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w:t>
      </w:r>
    </w:p>
    <w:p w14:paraId="448F4747" w14:textId="77777777" w:rsidR="005B4A5F" w:rsidRPr="00D5087F" w:rsidRDefault="005B4A5F" w:rsidP="001D5093">
      <w:pPr>
        <w:rPr>
          <w:rFonts w:ascii="Segoe UI Symbol" w:hAnsi="Segoe UI Symbol"/>
        </w:rPr>
      </w:pPr>
    </w:p>
    <w:p w14:paraId="47AE439D"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364A931"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47BB7765" w14:textId="77777777" w:rsidR="005B4A5F" w:rsidRPr="00D5087F" w:rsidRDefault="005B4A5F" w:rsidP="001D5093">
      <w:pPr>
        <w:rPr>
          <w:rFonts w:ascii="Segoe UI Symbol" w:hAnsi="Segoe UI Symbol"/>
        </w:rPr>
      </w:pPr>
    </w:p>
    <w:p w14:paraId="7DE0392D"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1DFE6B3C" w14:textId="77777777" w:rsidR="005B4A5F" w:rsidRPr="00D5087F" w:rsidRDefault="005B4A5F" w:rsidP="001D5093">
      <w:pPr>
        <w:tabs>
          <w:tab w:val="left" w:pos="8460"/>
        </w:tabs>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approve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i/>
          <w:sz w:val="20"/>
        </w:rPr>
        <w:t>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agree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adjust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p>
    <w:p w14:paraId="4464A840" w14:textId="77777777" w:rsidR="005B4A5F" w:rsidRPr="00D5087F" w:rsidRDefault="005B4A5F" w:rsidP="001D5093">
      <w:pPr>
        <w:ind w:left="54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649775B7" w14:textId="77777777" w:rsidR="005B4A5F" w:rsidRPr="00D5087F" w:rsidRDefault="005B4A5F" w:rsidP="001D5093">
      <w:pPr>
        <w:ind w:left="540" w:hanging="540"/>
        <w:rPr>
          <w:rFonts w:ascii="Segoe UI Symbol" w:hAnsi="Segoe UI Symbol"/>
        </w:rPr>
      </w:pPr>
      <w:r w:rsidRPr="00D5087F">
        <w:rPr>
          <w:rFonts w:ascii="Segoe UI Symbol" w:hAnsi="Segoe UI Symbol"/>
        </w:rPr>
        <w:t>2.</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_______________________________</w:t>
      </w:r>
    </w:p>
    <w:p w14:paraId="218BDED9" w14:textId="77777777" w:rsidR="005B4A5F" w:rsidRPr="00D5087F" w:rsidRDefault="005B4A5F" w:rsidP="001D5093">
      <w:pPr>
        <w:ind w:left="540" w:hanging="540"/>
        <w:rPr>
          <w:rFonts w:ascii="Segoe UI Symbol" w:hAnsi="Segoe UI Symbol"/>
          <w:i/>
          <w:sz w:val="20"/>
        </w:rPr>
      </w:pPr>
      <w:r w:rsidRPr="00D5087F">
        <w:rPr>
          <w:rFonts w:ascii="Segoe UI Symbol" w:hAnsi="Segoe UI Symbol"/>
        </w:rPr>
        <w:t>3.</w:t>
      </w:r>
      <w:r w:rsidRPr="00D5087F">
        <w:rPr>
          <w:rFonts w:ascii="Segoe UI Symbol" w:hAnsi="Segoe UI Symbol"/>
        </w:rPr>
        <w:tab/>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DF0FDDB" w14:textId="77777777" w:rsidR="005B4A5F" w:rsidRPr="00D5087F" w:rsidRDefault="005B4A5F" w:rsidP="001D5093">
      <w:pPr>
        <w:ind w:left="540" w:hanging="540"/>
        <w:rPr>
          <w:rFonts w:ascii="Segoe UI Symbol" w:hAnsi="Segoe UI Symbol"/>
        </w:rPr>
      </w:pPr>
      <w:r w:rsidRPr="00D5087F">
        <w:rPr>
          <w:rFonts w:ascii="Segoe UI Symbol" w:hAnsi="Segoe UI Symbol"/>
        </w:rPr>
        <w:t>4.</w:t>
      </w:r>
      <w:r w:rsidRPr="00D5087F">
        <w:rPr>
          <w:rFonts w:ascii="Segoe UI Symbol" w:hAnsi="Segoe UI Symbol"/>
        </w:rPr>
        <w:tab/>
        <w:t>Originator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Pr="00D5087F">
        <w:rPr>
          <w:rFonts w:ascii="Segoe UI Symbol" w:hAnsi="Segoe UI Symbol"/>
        </w:rPr>
        <w:tab/>
        <w:t>Employer: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714777EC" w14:textId="77777777" w:rsidR="005B4A5F" w:rsidRPr="00D5087F" w:rsidRDefault="005B4A5F" w:rsidP="001D5093">
      <w:pPr>
        <w:ind w:left="2880"/>
        <w:rPr>
          <w:rFonts w:ascii="Segoe UI Symbol" w:hAnsi="Segoe UI Symbol"/>
        </w:rPr>
      </w:pP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5DD08FDE" w14:textId="77777777" w:rsidR="005B4A5F" w:rsidRPr="00D5087F" w:rsidRDefault="005B4A5F" w:rsidP="001D5093">
      <w:pPr>
        <w:tabs>
          <w:tab w:val="left" w:pos="5760"/>
        </w:tabs>
        <w:ind w:left="540" w:hanging="540"/>
        <w:rPr>
          <w:rFonts w:ascii="Segoe UI Symbol" w:hAnsi="Segoe UI Symbol"/>
        </w:rPr>
      </w:pPr>
      <w:r w:rsidRPr="00D5087F">
        <w:rPr>
          <w:rFonts w:ascii="Segoe UI Symbol" w:hAnsi="Segoe UI Symbol"/>
        </w:rPr>
        <w:t>5.</w:t>
      </w:r>
      <w:r w:rsidRPr="00D5087F">
        <w:rPr>
          <w:rFonts w:ascii="Segoe UI Symbol" w:hAnsi="Segoe UI Symbol"/>
        </w:rPr>
        <w:tab/>
        <w:t>Authorized</w:t>
      </w:r>
      <w:r w:rsidR="007E703B" w:rsidRPr="00D5087F">
        <w:rPr>
          <w:rFonts w:ascii="Segoe UI Symbol" w:hAnsi="Segoe UI Symbol"/>
        </w:rPr>
        <w:t xml:space="preserve"> </w:t>
      </w:r>
      <w:r w:rsidRPr="00D5087F">
        <w:rPr>
          <w:rFonts w:ascii="Segoe UI Symbol" w:hAnsi="Segoe UI Symbol"/>
        </w:rPr>
        <w:t>Price:</w:t>
      </w:r>
    </w:p>
    <w:p w14:paraId="252C30A9" w14:textId="77777777" w:rsidR="005B4A5F" w:rsidRPr="00D5087F" w:rsidRDefault="005B4A5F" w:rsidP="001D5093">
      <w:pPr>
        <w:tabs>
          <w:tab w:val="left" w:pos="5760"/>
        </w:tabs>
        <w:ind w:left="540"/>
        <w:rPr>
          <w:rFonts w:ascii="Segoe UI Symbol" w:hAnsi="Segoe UI Symbol"/>
        </w:rPr>
      </w:pPr>
      <w:r w:rsidRPr="00D5087F">
        <w:rPr>
          <w:rFonts w:ascii="Segoe UI Symbol" w:hAnsi="Segoe UI Symbol"/>
        </w:rPr>
        <w:t>Ref.</w:t>
      </w:r>
      <w:r w:rsidR="007E703B" w:rsidRPr="00D5087F">
        <w:rPr>
          <w:rFonts w:ascii="Segoe UI Symbol" w:hAnsi="Segoe UI Symbol"/>
        </w:rPr>
        <w:t xml:space="preserve"> </w:t>
      </w:r>
      <w:r w:rsidRPr="00D5087F">
        <w:rPr>
          <w:rFonts w:ascii="Segoe UI Symbol" w:hAnsi="Segoe UI Symbol"/>
        </w:rPr>
        <w:t>No.</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i/>
          <w:sz w:val="20"/>
        </w:rPr>
        <w:t>__________________________</w:t>
      </w:r>
    </w:p>
    <w:p w14:paraId="2B538449" w14:textId="77777777" w:rsidR="005B4A5F" w:rsidRPr="00D5087F" w:rsidRDefault="005B4A5F" w:rsidP="001D5093">
      <w:pPr>
        <w:ind w:left="540"/>
        <w:rPr>
          <w:rFonts w:ascii="Segoe UI Symbol" w:hAnsi="Segoe UI Symbol"/>
        </w:rPr>
      </w:pPr>
      <w:r w:rsidRPr="00D5087F">
        <w:rPr>
          <w:rFonts w:ascii="Segoe UI Symbol" w:hAnsi="Segoe UI Symbol"/>
        </w:rPr>
        <w:t>Foreign</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portion</w:t>
      </w:r>
      <w:r w:rsidR="007E703B" w:rsidRPr="00D5087F">
        <w:rPr>
          <w:rFonts w:ascii="Segoe UI Symbol" w:hAnsi="Segoe UI Symbol"/>
        </w:rPr>
        <w:t xml:space="preserve"> </w:t>
      </w:r>
      <w:r w:rsidRPr="00D5087F">
        <w:rPr>
          <w:rFonts w:ascii="Segoe UI Symbol" w:hAnsi="Segoe UI Symbol"/>
          <w:i/>
          <w:sz w:val="20"/>
        </w:rPr>
        <w:t>_________</w:t>
      </w:r>
      <w:proofErr w:type="gramStart"/>
      <w:r w:rsidRPr="00D5087F">
        <w:rPr>
          <w:rFonts w:ascii="Segoe UI Symbol" w:hAnsi="Segoe UI Symbol"/>
          <w:i/>
          <w:sz w:val="20"/>
        </w:rPr>
        <w:t>_</w:t>
      </w:r>
      <w:r w:rsidR="007E703B" w:rsidRPr="00D5087F">
        <w:rPr>
          <w:rFonts w:ascii="Segoe UI Symbol" w:hAnsi="Segoe UI Symbol"/>
        </w:rPr>
        <w:t xml:space="preserve">  </w:t>
      </w:r>
      <w:r w:rsidRPr="00D5087F">
        <w:rPr>
          <w:rFonts w:ascii="Segoe UI Symbol" w:hAnsi="Segoe UI Symbol"/>
        </w:rPr>
        <w:t>plus</w:t>
      </w:r>
      <w:proofErr w:type="gramEnd"/>
      <w:r w:rsidR="007E703B" w:rsidRPr="00D5087F">
        <w:rPr>
          <w:rFonts w:ascii="Segoe UI Symbol" w:hAnsi="Segoe UI Symbol"/>
        </w:rPr>
        <w:t xml:space="preserve"> </w:t>
      </w:r>
      <w:r w:rsidRPr="00D5087F">
        <w:rPr>
          <w:rFonts w:ascii="Segoe UI Symbol" w:hAnsi="Segoe UI Symbol"/>
        </w:rPr>
        <w:t>Local</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portion</w:t>
      </w:r>
      <w:r w:rsidR="007E703B" w:rsidRPr="00D5087F">
        <w:rPr>
          <w:rFonts w:ascii="Segoe UI Symbol" w:hAnsi="Segoe UI Symbol"/>
        </w:rPr>
        <w:t xml:space="preserve"> </w:t>
      </w:r>
      <w:r w:rsidRPr="00D5087F">
        <w:rPr>
          <w:rFonts w:ascii="Segoe UI Symbol" w:hAnsi="Segoe UI Symbol"/>
          <w:i/>
          <w:sz w:val="20"/>
        </w:rPr>
        <w:t>__________</w:t>
      </w:r>
    </w:p>
    <w:p w14:paraId="3E06A389" w14:textId="77777777" w:rsidR="005B4A5F" w:rsidRPr="00D5087F" w:rsidRDefault="005B4A5F" w:rsidP="001D5093">
      <w:pPr>
        <w:ind w:left="540" w:hanging="540"/>
        <w:rPr>
          <w:rFonts w:ascii="Segoe UI Symbol" w:hAnsi="Segoe UI Symbol"/>
        </w:rPr>
      </w:pPr>
      <w:r w:rsidRPr="00D5087F">
        <w:rPr>
          <w:rFonts w:ascii="Segoe UI Symbol" w:hAnsi="Segoe UI Symbol"/>
        </w:rPr>
        <w:t>6.</w:t>
      </w:r>
      <w:r w:rsidRPr="00D5087F">
        <w:rPr>
          <w:rFonts w:ascii="Segoe UI Symbol" w:hAnsi="Segoe UI Symbol"/>
        </w:rPr>
        <w:tab/>
        <w:t>Adjustment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p>
    <w:p w14:paraId="1FBC8F65" w14:textId="77777777" w:rsidR="005B4A5F" w:rsidRPr="00D5087F" w:rsidRDefault="005B4A5F" w:rsidP="001D5093">
      <w:pPr>
        <w:tabs>
          <w:tab w:val="left" w:pos="2880"/>
          <w:tab w:val="left" w:pos="6480"/>
        </w:tabs>
        <w:ind w:left="540"/>
        <w:rPr>
          <w:rFonts w:ascii="Segoe UI Symbol" w:hAnsi="Segoe UI Symbol"/>
        </w:rPr>
      </w:pPr>
      <w:r w:rsidRPr="00D5087F">
        <w:rPr>
          <w:rFonts w:ascii="Segoe UI Symbol" w:hAnsi="Segoe UI Symbol"/>
        </w:rPr>
        <w:t>None</w:t>
      </w:r>
      <w:r w:rsidRPr="00D5087F">
        <w:rPr>
          <w:rFonts w:ascii="Segoe UI Symbol" w:hAnsi="Segoe UI Symbol"/>
        </w:rPr>
        <w:tab/>
      </w:r>
      <w:proofErr w:type="gramStart"/>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i/>
          <w:sz w:val="20"/>
        </w:rPr>
        <w:t>__</w:t>
      </w:r>
      <w:proofErr w:type="gramEnd"/>
      <w:r w:rsidRPr="00D5087F">
        <w:rPr>
          <w:rFonts w:ascii="Segoe UI Symbol" w:hAnsi="Segoe UI Symbol"/>
          <w:i/>
          <w:sz w:val="20"/>
        </w:rPr>
        <w:t>_______</w:t>
      </w:r>
      <w:r w:rsidR="007E703B" w:rsidRPr="00D5087F">
        <w:rPr>
          <w:rFonts w:ascii="Segoe UI Symbol" w:hAnsi="Segoe UI Symbol"/>
        </w:rPr>
        <w:t xml:space="preserve"> </w:t>
      </w:r>
      <w:r w:rsidRPr="00D5087F">
        <w:rPr>
          <w:rFonts w:ascii="Segoe UI Symbol" w:hAnsi="Segoe UI Symbol"/>
        </w:rPr>
        <w:t>days</w:t>
      </w:r>
      <w:r w:rsidRPr="00D5087F">
        <w:rPr>
          <w:rFonts w:ascii="Segoe UI Symbol" w:hAnsi="Segoe UI Symbol"/>
        </w:rPr>
        <w:tab/>
        <w:t>Decrease</w:t>
      </w:r>
      <w:r w:rsidR="007E703B" w:rsidRPr="00D5087F">
        <w:rPr>
          <w:rFonts w:ascii="Segoe UI Symbol" w:hAnsi="Segoe UI Symbol"/>
        </w:rPr>
        <w:t xml:space="preserve"> </w:t>
      </w:r>
      <w:r w:rsidRPr="00D5087F">
        <w:rPr>
          <w:rFonts w:ascii="Segoe UI Symbol" w:hAnsi="Segoe UI Symbol"/>
          <w:i/>
          <w:sz w:val="20"/>
        </w:rPr>
        <w:t>_________</w:t>
      </w:r>
      <w:r w:rsidR="007E703B" w:rsidRPr="00D5087F">
        <w:rPr>
          <w:rFonts w:ascii="Segoe UI Symbol" w:hAnsi="Segoe UI Symbol"/>
        </w:rPr>
        <w:t xml:space="preserve"> </w:t>
      </w:r>
      <w:r w:rsidRPr="00D5087F">
        <w:rPr>
          <w:rFonts w:ascii="Segoe UI Symbol" w:hAnsi="Segoe UI Symbol"/>
        </w:rPr>
        <w:t>days</w:t>
      </w:r>
    </w:p>
    <w:p w14:paraId="1FD5DA41" w14:textId="77777777" w:rsidR="005B4A5F" w:rsidRPr="00D5087F" w:rsidRDefault="005B4A5F" w:rsidP="001D5093">
      <w:pPr>
        <w:ind w:left="540" w:hanging="540"/>
        <w:rPr>
          <w:rFonts w:ascii="Segoe UI Symbol" w:hAnsi="Segoe UI Symbol"/>
        </w:rPr>
      </w:pPr>
      <w:r w:rsidRPr="00D5087F">
        <w:rPr>
          <w:rFonts w:ascii="Segoe UI Symbol" w:hAnsi="Segoe UI Symbol"/>
        </w:rPr>
        <w:t>7.</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effects,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p>
    <w:p w14:paraId="6A22AACE" w14:textId="77777777" w:rsidR="005B4A5F" w:rsidRPr="00D5087F" w:rsidRDefault="005B4A5F" w:rsidP="001D5093">
      <w:pPr>
        <w:rPr>
          <w:rFonts w:ascii="Segoe UI Symbol" w:hAnsi="Segoe UI Symbol"/>
        </w:rPr>
      </w:pPr>
    </w:p>
    <w:p w14:paraId="4EFF8DB5" w14:textId="77777777" w:rsidR="005B4A5F" w:rsidRPr="00D5087F" w:rsidRDefault="005B4A5F" w:rsidP="001D5093">
      <w:pPr>
        <w:rPr>
          <w:rFonts w:ascii="Segoe UI Symbol" w:hAnsi="Segoe UI Symbol"/>
        </w:rPr>
      </w:pPr>
    </w:p>
    <w:p w14:paraId="796FBC11" w14:textId="77777777" w:rsidR="00A629B9" w:rsidRDefault="00A629B9" w:rsidP="001D5093">
      <w:pPr>
        <w:tabs>
          <w:tab w:val="left" w:pos="5760"/>
          <w:tab w:val="left" w:pos="6480"/>
          <w:tab w:val="left" w:pos="8640"/>
        </w:tabs>
        <w:rPr>
          <w:rFonts w:ascii="Segoe UI Symbol" w:hAnsi="Segoe UI Symbol"/>
        </w:rPr>
      </w:pPr>
    </w:p>
    <w:p w14:paraId="3CEC2FAC" w14:textId="0B23DA06" w:rsidR="005B4A5F" w:rsidRPr="00D5087F" w:rsidRDefault="005B4A5F" w:rsidP="001D5093">
      <w:pPr>
        <w:tabs>
          <w:tab w:val="left" w:pos="5760"/>
          <w:tab w:val="left" w:pos="6480"/>
          <w:tab w:val="left" w:pos="8640"/>
        </w:tabs>
        <w:rPr>
          <w:rFonts w:ascii="Segoe UI Symbol" w:hAnsi="Segoe UI Symbol"/>
        </w:rPr>
      </w:pP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by</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r w:rsidRPr="00D5087F">
        <w:rPr>
          <w:rFonts w:ascii="Segoe UI Symbol" w:hAnsi="Segoe UI Symbol"/>
        </w:rPr>
        <w:tab/>
        <w:t>Date</w:t>
      </w:r>
      <w:proofErr w:type="gram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
    <w:p w14:paraId="4BEDA7EF" w14:textId="77777777" w:rsidR="005B4A5F" w:rsidRPr="00D5087F" w:rsidRDefault="005B4A5F" w:rsidP="001D5093">
      <w:pPr>
        <w:ind w:left="1620"/>
        <w:rPr>
          <w:rFonts w:ascii="Segoe UI Symbol" w:hAnsi="Segoe UI Symbol"/>
        </w:rPr>
      </w:pPr>
      <w:r w:rsidRPr="00D5087F">
        <w:rPr>
          <w:rFonts w:ascii="Segoe UI Symbol" w:hAnsi="Segoe UI Symbol"/>
        </w:rPr>
        <w:t>(Employer)</w:t>
      </w:r>
    </w:p>
    <w:p w14:paraId="77505C7B" w14:textId="77777777" w:rsidR="005B4A5F" w:rsidRPr="00D5087F" w:rsidRDefault="005B4A5F" w:rsidP="001D5093">
      <w:pPr>
        <w:rPr>
          <w:rFonts w:ascii="Segoe UI Symbol" w:hAnsi="Segoe UI Symbol"/>
        </w:rPr>
      </w:pPr>
    </w:p>
    <w:p w14:paraId="60F8C0A9" w14:textId="77777777" w:rsidR="005B4A5F" w:rsidRPr="00D5087F" w:rsidRDefault="005B4A5F" w:rsidP="001D5093">
      <w:pPr>
        <w:tabs>
          <w:tab w:val="left" w:pos="5760"/>
          <w:tab w:val="left" w:pos="6480"/>
          <w:tab w:val="left" w:pos="8640"/>
        </w:tabs>
        <w:rPr>
          <w:rFonts w:ascii="Segoe UI Symbol" w:hAnsi="Segoe UI Symbol"/>
        </w:rPr>
      </w:pP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by</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r w:rsidRPr="00D5087F">
        <w:rPr>
          <w:rFonts w:ascii="Segoe UI Symbol" w:hAnsi="Segoe UI Symbol"/>
        </w:rPr>
        <w:tab/>
        <w:t>Date</w:t>
      </w:r>
      <w:proofErr w:type="gram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u w:val="single"/>
        </w:rPr>
        <w:tab/>
      </w:r>
    </w:p>
    <w:p w14:paraId="4203F57A" w14:textId="320A79CD" w:rsidR="005B4A5F" w:rsidRPr="00D5087F" w:rsidRDefault="005B4A5F" w:rsidP="00A629B9">
      <w:pPr>
        <w:ind w:left="720" w:firstLine="720"/>
        <w:jc w:val="left"/>
        <w:rPr>
          <w:rFonts w:ascii="Segoe UI Symbol" w:hAnsi="Segoe UI Symbol"/>
        </w:rPr>
      </w:pPr>
      <w:r w:rsidRPr="00D5087F">
        <w:rPr>
          <w:rFonts w:ascii="Segoe UI Symbol" w:hAnsi="Segoe UI Symbol"/>
        </w:rPr>
        <w:t>(Contractor)</w:t>
      </w:r>
      <w:r w:rsidR="000C3CF8" w:rsidRPr="00D5087F">
        <w:rPr>
          <w:rFonts w:ascii="Segoe UI Symbol" w:hAnsi="Segoe UI Symbol"/>
        </w:rPr>
        <w:t xml:space="preserve"> </w:t>
      </w:r>
      <w:r w:rsidRPr="00D5087F">
        <w:rPr>
          <w:rFonts w:ascii="Segoe UI Symbol" w:hAnsi="Segoe UI Symbol"/>
        </w:rPr>
        <w:br w:type="page"/>
      </w:r>
    </w:p>
    <w:p w14:paraId="1F149CF5" w14:textId="70F59B8C" w:rsidR="005B4A5F" w:rsidRPr="00355F8C" w:rsidRDefault="00355F8C" w:rsidP="00D5087F">
      <w:pPr>
        <w:pStyle w:val="Heading4"/>
        <w:jc w:val="center"/>
        <w:rPr>
          <w:rFonts w:ascii="Segoe UI Symbol" w:hAnsi="Segoe UI Symbol"/>
          <w:b/>
          <w:sz w:val="28"/>
          <w:szCs w:val="28"/>
        </w:rPr>
      </w:pPr>
      <w:bookmarkStart w:id="946" w:name="_Toc59145476"/>
      <w:r w:rsidRPr="00D5087F">
        <w:rPr>
          <w:rFonts w:ascii="Segoe UI Symbol" w:hAnsi="Segoe UI Symbol"/>
          <w:b/>
          <w:sz w:val="28"/>
          <w:szCs w:val="28"/>
        </w:rPr>
        <w:lastRenderedPageBreak/>
        <w:t>Annex 6.  Pending Agreement Change Order</w:t>
      </w:r>
      <w:bookmarkEnd w:id="946"/>
    </w:p>
    <w:p w14:paraId="43277B47" w14:textId="77777777" w:rsidR="00355F8C" w:rsidRPr="0088478B" w:rsidRDefault="00355F8C" w:rsidP="00355F8C">
      <w:pPr>
        <w:tabs>
          <w:tab w:val="left" w:pos="6480"/>
          <w:tab w:val="left" w:pos="9000"/>
        </w:tabs>
        <w:spacing w:after="240"/>
        <w:ind w:right="0"/>
        <w:jc w:val="center"/>
        <w:rPr>
          <w:rFonts w:ascii="Segoe UI Symbol" w:hAnsi="Segoe UI Symbol"/>
          <w:b/>
          <w:sz w:val="28"/>
          <w:szCs w:val="28"/>
        </w:rPr>
      </w:pPr>
      <w:r w:rsidRPr="0088478B">
        <w:rPr>
          <w:rFonts w:ascii="Segoe UI Symbol" w:hAnsi="Segoe UI Symbol"/>
        </w:rPr>
        <w:t>(Employer’s Letterhea</w:t>
      </w:r>
      <w:r w:rsidRPr="00355F8C">
        <w:rPr>
          <w:rFonts w:ascii="Segoe UI Symbol" w:hAnsi="Segoe UI Symbol"/>
        </w:rPr>
        <w:t>d</w:t>
      </w:r>
      <w:r w:rsidRPr="00355F8C">
        <w:rPr>
          <w:rFonts w:ascii="Segoe UI Symbol" w:hAnsi="Segoe UI Symbol"/>
          <w:sz w:val="28"/>
          <w:szCs w:val="28"/>
        </w:rPr>
        <w:t>)</w:t>
      </w:r>
    </w:p>
    <w:p w14:paraId="74D63413" w14:textId="77777777" w:rsidR="005B4A5F" w:rsidRPr="00D5087F" w:rsidRDefault="005B4A5F" w:rsidP="001D5093">
      <w:pPr>
        <w:tabs>
          <w:tab w:val="left" w:pos="6480"/>
          <w:tab w:val="left" w:pos="9000"/>
        </w:tabs>
        <w:spacing w:after="240"/>
        <w:ind w:right="0"/>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5898AB45" w14:textId="77777777" w:rsidR="005B4A5F" w:rsidRPr="00D5087F" w:rsidRDefault="005B4A5F" w:rsidP="001D5093">
      <w:pPr>
        <w:spacing w:after="240"/>
        <w:ind w:right="0"/>
        <w:rPr>
          <w:rFonts w:ascii="Segoe UI Symbol" w:hAnsi="Segoe UI Symbol"/>
          <w:i/>
          <w:sz w:val="20"/>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w:t>
      </w:r>
    </w:p>
    <w:p w14:paraId="73EF6555" w14:textId="77777777" w:rsidR="005B4A5F" w:rsidRPr="00D5087F" w:rsidRDefault="005B4A5F" w:rsidP="001D5093">
      <w:pPr>
        <w:spacing w:after="240"/>
        <w:ind w:right="0"/>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420F63F7" w14:textId="77777777" w:rsidR="005B4A5F" w:rsidRPr="00D5087F" w:rsidRDefault="005B4A5F" w:rsidP="001D5093">
      <w:pPr>
        <w:spacing w:after="240"/>
        <w:ind w:right="0"/>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w:t>
      </w:r>
      <w:proofErr w:type="gramEnd"/>
      <w:r w:rsidRPr="00D5087F">
        <w:rPr>
          <w:rFonts w:ascii="Segoe UI Symbol" w:hAnsi="Segoe UI Symbol"/>
          <w:i/>
          <w:sz w:val="20"/>
        </w:rPr>
        <w:t>_______________________________</w:t>
      </w:r>
    </w:p>
    <w:p w14:paraId="637ADEC2" w14:textId="77777777" w:rsidR="005B4A5F" w:rsidRPr="00D5087F" w:rsidRDefault="005B4A5F" w:rsidP="001D5093">
      <w:pPr>
        <w:spacing w:after="240"/>
        <w:ind w:right="0"/>
        <w:rPr>
          <w:rFonts w:ascii="Segoe UI Symbol" w:hAnsi="Segoe UI Symbol"/>
        </w:rPr>
      </w:pPr>
    </w:p>
    <w:p w14:paraId="7BC0A51F" w14:textId="77777777" w:rsidR="005B4A5F" w:rsidRPr="00D5087F" w:rsidRDefault="005B4A5F" w:rsidP="001D5093">
      <w:pPr>
        <w:spacing w:after="240"/>
        <w:ind w:right="0"/>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288B7EA3" w14:textId="77777777" w:rsidR="005B4A5F" w:rsidRPr="00D5087F" w:rsidRDefault="005B4A5F" w:rsidP="001D5093">
      <w:pPr>
        <w:spacing w:after="240"/>
        <w:ind w:right="0"/>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instruct</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carry</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detailed</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0075078B" w:rsidRPr="00D5087F">
        <w:rPr>
          <w:rFonts w:ascii="Segoe UI Symbol" w:hAnsi="Segoe UI Symbol"/>
        </w:rPr>
        <w:t xml:space="preserve">GCC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39</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p>
    <w:p w14:paraId="0A860E1B" w14:textId="77777777" w:rsidR="005B4A5F" w:rsidRPr="00D5087F" w:rsidRDefault="005B4A5F" w:rsidP="001D5093">
      <w:pPr>
        <w:spacing w:after="240"/>
        <w:ind w:left="540" w:right="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53D7E1F2" w14:textId="77777777" w:rsidR="005B4A5F" w:rsidRPr="00D5087F" w:rsidRDefault="005B4A5F" w:rsidP="001D5093">
      <w:pPr>
        <w:tabs>
          <w:tab w:val="left" w:pos="7560"/>
        </w:tabs>
        <w:spacing w:after="240"/>
        <w:ind w:left="540" w:right="0" w:hanging="540"/>
        <w:jc w:val="left"/>
        <w:rPr>
          <w:rFonts w:ascii="Segoe UI Symbol" w:hAnsi="Segoe UI Symbol"/>
        </w:rPr>
      </w:pPr>
      <w:r w:rsidRPr="00D5087F">
        <w:rPr>
          <w:rFonts w:ascii="Segoe UI Symbol" w:hAnsi="Segoe UI Symbol"/>
        </w:rPr>
        <w:t>2.</w:t>
      </w:r>
      <w:r w:rsidRPr="00D5087F">
        <w:rPr>
          <w:rFonts w:ascii="Segoe UI Symbol" w:hAnsi="Segoe UI Symbol"/>
        </w:rPr>
        <w:tab/>
        <w:t>Employer’s</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No./Rev.:</w:t>
      </w:r>
      <w:r w:rsidR="007E703B" w:rsidRPr="00D5087F">
        <w:rPr>
          <w:rFonts w:ascii="Segoe UI Symbol" w:hAnsi="Segoe UI Symbol"/>
        </w:rPr>
        <w:t xml:space="preserve">  </w:t>
      </w:r>
      <w:r w:rsidRPr="00D5087F">
        <w:rPr>
          <w:rFonts w:ascii="Segoe UI Symbol" w:hAnsi="Segoe UI Symbol"/>
          <w:i/>
          <w:sz w:val="20"/>
        </w:rPr>
        <w:t>_______________________________</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i/>
          <w:sz w:val="20"/>
        </w:rPr>
        <w:t>__________</w:t>
      </w:r>
    </w:p>
    <w:p w14:paraId="1C03ED56" w14:textId="77777777" w:rsidR="005B4A5F" w:rsidRPr="00D5087F" w:rsidRDefault="005B4A5F" w:rsidP="001D5093">
      <w:pPr>
        <w:tabs>
          <w:tab w:val="left" w:pos="7560"/>
        </w:tabs>
        <w:spacing w:after="240"/>
        <w:ind w:left="540" w:right="0" w:hanging="540"/>
        <w:jc w:val="left"/>
        <w:rPr>
          <w:rFonts w:ascii="Segoe UI Symbol" w:hAnsi="Segoe UI Symbol"/>
        </w:rPr>
      </w:pPr>
      <w:r w:rsidRPr="00D5087F">
        <w:rPr>
          <w:rFonts w:ascii="Segoe UI Symbol" w:hAnsi="Segoe UI Symbol"/>
        </w:rPr>
        <w:t>3.</w:t>
      </w:r>
      <w:r w:rsidRPr="00D5087F">
        <w:rPr>
          <w:rFonts w:ascii="Segoe UI Symbol" w:hAnsi="Segoe UI Symbol"/>
        </w:rPr>
        <w:tab/>
        <w:t>Contractor’s</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No./Rev.</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______________________________</w:t>
      </w:r>
      <w:r w:rsidR="007E703B" w:rsidRPr="00D5087F">
        <w:rPr>
          <w:rFonts w:ascii="Segoe UI Symbol" w:hAnsi="Segoe UI Symbol"/>
          <w:i/>
          <w:sz w:val="20"/>
        </w:rPr>
        <w:t xml:space="preserve"> </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i/>
          <w:sz w:val="20"/>
        </w:rPr>
        <w:t>__________</w:t>
      </w:r>
    </w:p>
    <w:p w14:paraId="5DB4CFB6" w14:textId="77777777" w:rsidR="005B4A5F" w:rsidRPr="00D5087F" w:rsidRDefault="005B4A5F" w:rsidP="001D5093">
      <w:pPr>
        <w:spacing w:after="240"/>
        <w:ind w:left="540" w:right="0" w:hanging="540"/>
        <w:jc w:val="left"/>
        <w:rPr>
          <w:rFonts w:ascii="Segoe UI Symbol" w:hAnsi="Segoe UI Symbol"/>
        </w:rPr>
      </w:pPr>
      <w:r w:rsidRPr="00D5087F">
        <w:rPr>
          <w:rFonts w:ascii="Segoe UI Symbol" w:hAnsi="Segoe UI Symbol"/>
        </w:rPr>
        <w:t>4.</w:t>
      </w:r>
      <w:r w:rsidRPr="00D5087F">
        <w:rPr>
          <w:rFonts w:ascii="Segoe UI Symbol" w:hAnsi="Segoe UI Symbol"/>
        </w:rPr>
        <w:tab/>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7C91604A" w14:textId="77777777" w:rsidR="005B4A5F" w:rsidRPr="00D5087F" w:rsidRDefault="005B4A5F" w:rsidP="001D5093">
      <w:pPr>
        <w:spacing w:after="240"/>
        <w:ind w:left="540" w:right="0" w:hanging="540"/>
        <w:jc w:val="left"/>
        <w:rPr>
          <w:rFonts w:ascii="Segoe UI Symbol" w:hAnsi="Segoe UI Symbol"/>
        </w:rPr>
      </w:pPr>
      <w:r w:rsidRPr="00D5087F">
        <w:rPr>
          <w:rFonts w:ascii="Segoe UI Symbol" w:hAnsi="Segoe UI Symbol"/>
        </w:rPr>
        <w:t>5.</w:t>
      </w:r>
      <w:r w:rsidRPr="00D5087F">
        <w:rPr>
          <w:rFonts w:ascii="Segoe UI Symbol" w:hAnsi="Segoe UI Symbol"/>
        </w:rPr>
        <w:tab/>
        <w:t>Facilities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Item</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related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7027FBA7" w14:textId="77777777" w:rsidR="005B4A5F" w:rsidRPr="00D5087F" w:rsidRDefault="005B4A5F" w:rsidP="001D5093">
      <w:pPr>
        <w:spacing w:after="240"/>
        <w:ind w:left="540" w:right="0" w:hanging="540"/>
        <w:jc w:val="left"/>
        <w:rPr>
          <w:rFonts w:ascii="Segoe UI Symbol" w:hAnsi="Segoe UI Symbol"/>
        </w:rPr>
      </w:pPr>
      <w:r w:rsidRPr="00D5087F">
        <w:rPr>
          <w:rFonts w:ascii="Segoe UI Symbol" w:hAnsi="Segoe UI Symbol"/>
        </w:rPr>
        <w:t>6.</w:t>
      </w:r>
      <w:r w:rsidRPr="00D5087F">
        <w:rPr>
          <w:rFonts w:ascii="Segoe UI Symbol" w:hAnsi="Segoe UI Symbol"/>
        </w:rPr>
        <w:tab/>
        <w:t>Reference</w:t>
      </w:r>
      <w:r w:rsidR="007E703B" w:rsidRPr="00D5087F">
        <w:rPr>
          <w:rFonts w:ascii="Segoe UI Symbol" w:hAnsi="Segoe UI Symbol"/>
        </w:rPr>
        <w:t xml:space="preserve"> </w:t>
      </w:r>
      <w:r w:rsidRPr="00D5087F">
        <w:rPr>
          <w:rFonts w:ascii="Segoe UI Symbol" w:hAnsi="Segoe UI Symbol"/>
        </w:rPr>
        <w:t>Drawings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technical</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Change:</w:t>
      </w:r>
    </w:p>
    <w:p w14:paraId="48EE30C6" w14:textId="77777777" w:rsidR="005B4A5F" w:rsidRPr="00D5087F" w:rsidRDefault="005B4A5F" w:rsidP="001D5093">
      <w:pPr>
        <w:tabs>
          <w:tab w:val="left" w:pos="4320"/>
        </w:tabs>
        <w:spacing w:after="240"/>
        <w:ind w:left="540" w:right="0"/>
        <w:rPr>
          <w:rFonts w:ascii="Segoe UI Symbol" w:hAnsi="Segoe UI Symbol"/>
        </w:rPr>
      </w:pPr>
      <w:r w:rsidRPr="00D5087F">
        <w:rPr>
          <w:rFonts w:ascii="Segoe UI Symbol" w:hAnsi="Segoe UI Symbol"/>
          <w:u w:val="single"/>
        </w:rPr>
        <w:t>Drawing/Document</w:t>
      </w:r>
      <w:r w:rsidR="007E703B" w:rsidRPr="00D5087F">
        <w:rPr>
          <w:rFonts w:ascii="Segoe UI Symbol" w:hAnsi="Segoe UI Symbol"/>
          <w:u w:val="single"/>
        </w:rPr>
        <w:t xml:space="preserve"> </w:t>
      </w:r>
      <w:r w:rsidRPr="00D5087F">
        <w:rPr>
          <w:rFonts w:ascii="Segoe UI Symbol" w:hAnsi="Segoe UI Symbol"/>
          <w:u w:val="single"/>
        </w:rPr>
        <w:t>No.</w:t>
      </w:r>
      <w:r w:rsidRPr="00D5087F">
        <w:rPr>
          <w:rFonts w:ascii="Segoe UI Symbol" w:hAnsi="Segoe UI Symbol"/>
        </w:rPr>
        <w:tab/>
      </w:r>
      <w:r w:rsidRPr="00D5087F">
        <w:rPr>
          <w:rFonts w:ascii="Segoe UI Symbol" w:hAnsi="Segoe UI Symbol"/>
          <w:u w:val="single"/>
        </w:rPr>
        <w:t>Description</w:t>
      </w:r>
    </w:p>
    <w:p w14:paraId="74D2068D" w14:textId="77777777" w:rsidR="005B4A5F" w:rsidRPr="00D5087F" w:rsidRDefault="005B4A5F" w:rsidP="001D5093">
      <w:pPr>
        <w:spacing w:after="240"/>
        <w:ind w:right="0"/>
        <w:rPr>
          <w:rFonts w:ascii="Segoe UI Symbol" w:hAnsi="Segoe UI Symbol"/>
        </w:rPr>
      </w:pPr>
    </w:p>
    <w:p w14:paraId="38523B45" w14:textId="77777777" w:rsidR="005B4A5F" w:rsidRPr="00D5087F" w:rsidRDefault="005B4A5F" w:rsidP="001D5093">
      <w:pPr>
        <w:spacing w:after="240"/>
        <w:ind w:left="540" w:right="0" w:hanging="540"/>
        <w:rPr>
          <w:rFonts w:ascii="Segoe UI Symbol" w:hAnsi="Segoe UI Symbol"/>
        </w:rPr>
      </w:pPr>
      <w:r w:rsidRPr="00D5087F">
        <w:rPr>
          <w:rFonts w:ascii="Segoe UI Symbol" w:hAnsi="Segoe UI Symbol"/>
        </w:rPr>
        <w:t>7.</w:t>
      </w:r>
      <w:r w:rsidRPr="00D5087F">
        <w:rPr>
          <w:rFonts w:ascii="Segoe UI Symbol" w:hAnsi="Segoe UI Symbol"/>
        </w:rPr>
        <w:tab/>
        <w:t>Adjustment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p>
    <w:p w14:paraId="45B89D35" w14:textId="77777777" w:rsidR="005B4A5F" w:rsidRPr="00D5087F" w:rsidRDefault="005B4A5F" w:rsidP="001D5093">
      <w:pPr>
        <w:spacing w:after="240"/>
        <w:ind w:left="540" w:right="0" w:hanging="540"/>
        <w:rPr>
          <w:rFonts w:ascii="Segoe UI Symbol" w:hAnsi="Segoe UI Symbol"/>
        </w:rPr>
      </w:pPr>
      <w:r w:rsidRPr="00D5087F">
        <w:rPr>
          <w:rFonts w:ascii="Segoe UI Symbol" w:hAnsi="Segoe UI Symbol"/>
        </w:rPr>
        <w:t>8.</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terms:</w:t>
      </w:r>
    </w:p>
    <w:p w14:paraId="5673DD9C" w14:textId="77777777" w:rsidR="005B4A5F" w:rsidRPr="00D5087F" w:rsidRDefault="005B4A5F" w:rsidP="001D5093">
      <w:pPr>
        <w:spacing w:after="240"/>
        <w:ind w:left="540" w:right="0" w:hanging="540"/>
        <w:rPr>
          <w:rFonts w:ascii="Segoe UI Symbol" w:hAnsi="Segoe UI Symbol"/>
        </w:rPr>
      </w:pPr>
      <w:r w:rsidRPr="00D5087F">
        <w:rPr>
          <w:rFonts w:ascii="Segoe UI Symbol" w:hAnsi="Segoe UI Symbol"/>
        </w:rPr>
        <w:t>9.</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p>
    <w:p w14:paraId="36097DF8" w14:textId="77777777" w:rsidR="005B4A5F" w:rsidRPr="00D5087F" w:rsidRDefault="005B4A5F" w:rsidP="001D5093">
      <w:pPr>
        <w:rPr>
          <w:rFonts w:ascii="Segoe UI Symbol" w:hAnsi="Segoe UI Symbol"/>
        </w:rPr>
      </w:pPr>
    </w:p>
    <w:p w14:paraId="253253D5"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16C6E9D3" w14:textId="77777777" w:rsidR="005B4A5F" w:rsidRPr="00D5087F" w:rsidRDefault="005B4A5F" w:rsidP="001D5093">
      <w:pPr>
        <w:rPr>
          <w:rFonts w:ascii="Segoe UI Symbol" w:hAnsi="Segoe UI Symbol"/>
        </w:rPr>
      </w:pP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Name)</w:t>
      </w:r>
    </w:p>
    <w:p w14:paraId="6804F627" w14:textId="77777777" w:rsidR="005B4A5F" w:rsidRPr="00D5087F" w:rsidRDefault="005B4A5F" w:rsidP="001D5093">
      <w:pPr>
        <w:rPr>
          <w:rFonts w:ascii="Segoe UI Symbol" w:hAnsi="Segoe UI Symbol"/>
        </w:rPr>
      </w:pPr>
    </w:p>
    <w:p w14:paraId="21642058" w14:textId="77777777" w:rsidR="005B4A5F" w:rsidRPr="00D5087F" w:rsidRDefault="005B4A5F" w:rsidP="001D5093">
      <w:pPr>
        <w:rPr>
          <w:rFonts w:ascii="Segoe UI Symbol" w:hAnsi="Segoe UI Symbol"/>
        </w:rPr>
      </w:pPr>
    </w:p>
    <w:p w14:paraId="19399235"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50AAC49C" w14:textId="77777777" w:rsidR="005B4A5F" w:rsidRPr="00D5087F" w:rsidRDefault="005B4A5F" w:rsidP="001D5093">
      <w:pPr>
        <w:rPr>
          <w:rFonts w:ascii="Segoe UI Symbol" w:hAnsi="Segoe UI Symbol"/>
        </w:rPr>
      </w:pPr>
      <w:r w:rsidRPr="00D5087F">
        <w:rPr>
          <w:rFonts w:ascii="Segoe UI Symbol" w:hAnsi="Segoe UI Symbol"/>
        </w:rPr>
        <w:t>(Signature)</w:t>
      </w:r>
    </w:p>
    <w:p w14:paraId="424567D8" w14:textId="77777777" w:rsidR="005B4A5F" w:rsidRPr="00D5087F" w:rsidRDefault="005B4A5F" w:rsidP="001D5093">
      <w:pPr>
        <w:rPr>
          <w:rFonts w:ascii="Segoe UI Symbol" w:hAnsi="Segoe UI Symbol"/>
        </w:rPr>
      </w:pPr>
    </w:p>
    <w:p w14:paraId="7BAD94C5" w14:textId="77777777" w:rsidR="005B4A5F" w:rsidRPr="00D5087F" w:rsidRDefault="005B4A5F" w:rsidP="001D5093">
      <w:pPr>
        <w:rPr>
          <w:rFonts w:ascii="Segoe UI Symbol" w:hAnsi="Segoe UI Symbol"/>
        </w:rPr>
      </w:pPr>
    </w:p>
    <w:p w14:paraId="4D313876"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744FDA1C"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366F5CCF" w14:textId="77777777" w:rsidR="005B4A5F" w:rsidRPr="00D5087F" w:rsidRDefault="005B4A5F" w:rsidP="001D5093">
      <w:pPr>
        <w:rPr>
          <w:rFonts w:ascii="Segoe UI Symbol" w:hAnsi="Segoe UI Symbol"/>
        </w:rPr>
      </w:pPr>
    </w:p>
    <w:p w14:paraId="694835C2" w14:textId="77777777" w:rsidR="005B4A5F" w:rsidRPr="00D5087F" w:rsidRDefault="005B4A5F" w:rsidP="001D5093">
      <w:pPr>
        <w:rPr>
          <w:rFonts w:ascii="Segoe UI Symbol" w:hAnsi="Segoe UI Symbol"/>
        </w:rPr>
      </w:pPr>
    </w:p>
    <w:p w14:paraId="12433509"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375660C7" w14:textId="77777777" w:rsidR="005B4A5F" w:rsidRPr="00D5087F" w:rsidRDefault="005B4A5F" w:rsidP="001D5093">
      <w:pPr>
        <w:rPr>
          <w:rFonts w:ascii="Segoe UI Symbol" w:hAnsi="Segoe UI Symbol"/>
        </w:rPr>
      </w:pP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07CB8937" w14:textId="77777777" w:rsidR="005B4A5F" w:rsidRPr="00D5087F" w:rsidRDefault="005B4A5F" w:rsidP="001D5093">
      <w:pPr>
        <w:rPr>
          <w:rFonts w:ascii="Segoe UI Symbol" w:hAnsi="Segoe UI Symbol"/>
        </w:rPr>
      </w:pPr>
    </w:p>
    <w:p w14:paraId="265BAB12" w14:textId="77777777" w:rsidR="005B4A5F" w:rsidRPr="00D5087F" w:rsidRDefault="005B4A5F" w:rsidP="00D5087F">
      <w:pPr>
        <w:pStyle w:val="Heading4"/>
        <w:jc w:val="center"/>
        <w:rPr>
          <w:rFonts w:ascii="Segoe UI Symbol" w:hAnsi="Segoe UI Symbol"/>
        </w:rPr>
      </w:pPr>
      <w:r w:rsidRPr="00D5087F">
        <w:rPr>
          <w:rFonts w:ascii="Segoe UI Symbol" w:hAnsi="Segoe UI Symbol"/>
        </w:rPr>
        <w:br w:type="page"/>
      </w:r>
      <w:bookmarkStart w:id="947" w:name="_Toc436551318"/>
      <w:bookmarkStart w:id="948" w:name="_Toc190498362"/>
      <w:bookmarkStart w:id="949" w:name="_Toc190498791"/>
      <w:bookmarkStart w:id="950" w:name="_Toc437948218"/>
      <w:bookmarkStart w:id="951" w:name="_Toc437950099"/>
      <w:bookmarkStart w:id="952" w:name="_Toc437950875"/>
      <w:bookmarkStart w:id="953" w:name="_Toc437951078"/>
      <w:bookmarkStart w:id="954" w:name="_Toc437951935"/>
      <w:bookmarkStart w:id="955" w:name="_Toc190498616"/>
      <w:bookmarkStart w:id="956" w:name="_Toc59145477"/>
      <w:r w:rsidRPr="00D5087F">
        <w:rPr>
          <w:rFonts w:ascii="Segoe UI Symbol" w:hAnsi="Segoe UI Symbol"/>
          <w:b/>
          <w:sz w:val="28"/>
          <w:szCs w:val="28"/>
        </w:rPr>
        <w:lastRenderedPageBreak/>
        <w:t>Annex</w:t>
      </w:r>
      <w:r w:rsidR="007E703B" w:rsidRPr="00D5087F">
        <w:rPr>
          <w:rFonts w:ascii="Segoe UI Symbol" w:hAnsi="Segoe UI Symbol"/>
          <w:b/>
          <w:sz w:val="28"/>
          <w:szCs w:val="28"/>
        </w:rPr>
        <w:t xml:space="preserve"> </w:t>
      </w:r>
      <w:r w:rsidRPr="00D5087F">
        <w:rPr>
          <w:rFonts w:ascii="Segoe UI Symbol" w:hAnsi="Segoe UI Symbol"/>
          <w:b/>
          <w:sz w:val="28"/>
          <w:szCs w:val="28"/>
        </w:rPr>
        <w:t>7.</w:t>
      </w:r>
      <w:r w:rsidR="007E703B" w:rsidRPr="00D5087F">
        <w:rPr>
          <w:rFonts w:ascii="Segoe UI Symbol" w:hAnsi="Segoe UI Symbol"/>
          <w:b/>
          <w:sz w:val="28"/>
          <w:szCs w:val="28"/>
        </w:rPr>
        <w:t xml:space="preserve">  </w:t>
      </w:r>
      <w:r w:rsidRPr="00D5087F">
        <w:rPr>
          <w:rFonts w:ascii="Segoe UI Symbol" w:hAnsi="Segoe UI Symbol"/>
          <w:b/>
          <w:sz w:val="28"/>
          <w:szCs w:val="28"/>
        </w:rPr>
        <w:t>Application</w:t>
      </w:r>
      <w:r w:rsidR="007E703B" w:rsidRPr="00D5087F">
        <w:rPr>
          <w:rFonts w:ascii="Segoe UI Symbol" w:hAnsi="Segoe UI Symbol"/>
          <w:b/>
          <w:sz w:val="28"/>
          <w:szCs w:val="28"/>
        </w:rPr>
        <w:t xml:space="preserve"> </w:t>
      </w:r>
      <w:r w:rsidRPr="00D5087F">
        <w:rPr>
          <w:rFonts w:ascii="Segoe UI Symbol" w:hAnsi="Segoe UI Symbol"/>
          <w:b/>
          <w:sz w:val="28"/>
          <w:szCs w:val="28"/>
        </w:rPr>
        <w:t>for</w:t>
      </w:r>
      <w:r w:rsidR="007E703B" w:rsidRPr="00D5087F">
        <w:rPr>
          <w:rFonts w:ascii="Segoe UI Symbol" w:hAnsi="Segoe UI Symbol"/>
          <w:b/>
          <w:sz w:val="28"/>
          <w:szCs w:val="28"/>
        </w:rPr>
        <w:t xml:space="preserve"> </w:t>
      </w:r>
      <w:r w:rsidRPr="00D5087F">
        <w:rPr>
          <w:rFonts w:ascii="Segoe UI Symbol" w:hAnsi="Segoe UI Symbol"/>
          <w:b/>
          <w:sz w:val="28"/>
          <w:szCs w:val="28"/>
        </w:rPr>
        <w:t>Change</w:t>
      </w:r>
      <w:r w:rsidR="007E703B" w:rsidRPr="00D5087F">
        <w:rPr>
          <w:rFonts w:ascii="Segoe UI Symbol" w:hAnsi="Segoe UI Symbol"/>
          <w:b/>
          <w:sz w:val="28"/>
          <w:szCs w:val="28"/>
        </w:rPr>
        <w:t xml:space="preserve"> </w:t>
      </w:r>
      <w:r w:rsidRPr="00D5087F">
        <w:rPr>
          <w:rFonts w:ascii="Segoe UI Symbol" w:hAnsi="Segoe UI Symbol"/>
          <w:b/>
          <w:sz w:val="28"/>
          <w:szCs w:val="28"/>
        </w:rPr>
        <w:t>Proposal</w:t>
      </w:r>
      <w:bookmarkEnd w:id="947"/>
      <w:bookmarkEnd w:id="948"/>
      <w:bookmarkEnd w:id="949"/>
      <w:bookmarkEnd w:id="950"/>
      <w:bookmarkEnd w:id="951"/>
      <w:bookmarkEnd w:id="952"/>
      <w:bookmarkEnd w:id="953"/>
      <w:bookmarkEnd w:id="954"/>
      <w:bookmarkEnd w:id="955"/>
      <w:bookmarkEnd w:id="956"/>
    </w:p>
    <w:p w14:paraId="25BE8BD6" w14:textId="77777777" w:rsidR="005B4A5F" w:rsidRPr="00D5087F" w:rsidRDefault="005B4A5F" w:rsidP="001D5093">
      <w:pPr>
        <w:jc w:val="center"/>
        <w:rPr>
          <w:rFonts w:ascii="Segoe UI Symbol" w:hAnsi="Segoe UI Symbol"/>
        </w:rPr>
      </w:pP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Letterhead)</w:t>
      </w:r>
    </w:p>
    <w:p w14:paraId="1A07505C" w14:textId="77777777" w:rsidR="005B4A5F" w:rsidRPr="00D5087F" w:rsidRDefault="005B4A5F" w:rsidP="001D5093">
      <w:pPr>
        <w:rPr>
          <w:rFonts w:ascii="Segoe UI Symbol" w:hAnsi="Segoe UI Symbol"/>
        </w:rPr>
      </w:pPr>
    </w:p>
    <w:p w14:paraId="25A29511" w14:textId="77777777" w:rsidR="005B4A5F" w:rsidRPr="00D5087F" w:rsidRDefault="005B4A5F" w:rsidP="001D5093">
      <w:pPr>
        <w:tabs>
          <w:tab w:val="left" w:pos="6480"/>
          <w:tab w:val="left" w:pos="9000"/>
        </w:tabs>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t>_______________________________</w:t>
      </w:r>
      <w:r w:rsidRPr="00D5087F">
        <w:rPr>
          <w:rFonts w:ascii="Segoe UI Symbol" w:hAnsi="Segoe UI Symbol"/>
        </w:rPr>
        <w:tab/>
        <w:t>Date:</w:t>
      </w:r>
      <w:r w:rsidR="007E703B" w:rsidRPr="00D5087F">
        <w:rPr>
          <w:rFonts w:ascii="Segoe UI Symbol" w:hAnsi="Segoe UI Symbol"/>
        </w:rPr>
        <w:t xml:space="preserve"> </w:t>
      </w:r>
      <w:r w:rsidRPr="00D5087F">
        <w:rPr>
          <w:rFonts w:ascii="Segoe UI Symbol" w:hAnsi="Segoe UI Symbol"/>
          <w:u w:val="single"/>
        </w:rPr>
        <w:tab/>
      </w:r>
    </w:p>
    <w:p w14:paraId="693D7721" w14:textId="77777777" w:rsidR="005B4A5F" w:rsidRPr="00D5087F" w:rsidRDefault="005B4A5F" w:rsidP="001D5093">
      <w:pPr>
        <w:rPr>
          <w:rFonts w:ascii="Segoe UI Symbol" w:hAnsi="Segoe UI Symbol"/>
        </w:rPr>
      </w:pPr>
    </w:p>
    <w:p w14:paraId="7610118A" w14:textId="77777777" w:rsidR="005B4A5F" w:rsidRPr="00D5087F" w:rsidRDefault="005B4A5F" w:rsidP="001D5093">
      <w:pPr>
        <w:rPr>
          <w:rFonts w:ascii="Segoe UI Symbol" w:hAnsi="Segoe UI Symbol"/>
          <w:i/>
          <w:sz w:val="20"/>
        </w:rPr>
      </w:pPr>
      <w:r w:rsidRPr="00D5087F">
        <w:rPr>
          <w:rFonts w:ascii="Segoe UI Symbol" w:hAnsi="Segoe UI Symbol"/>
        </w:rPr>
        <w:t>Attention:</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2F593C5"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1232AA9C" w14:textId="77777777" w:rsidR="005B4A5F" w:rsidRPr="00D5087F" w:rsidRDefault="005B4A5F" w:rsidP="001D5093">
      <w:pPr>
        <w:rPr>
          <w:rFonts w:ascii="Segoe UI Symbol" w:hAnsi="Segoe UI Symbol"/>
        </w:rPr>
      </w:pP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CC7E56F" w14:textId="77777777" w:rsidR="005B4A5F" w:rsidRPr="00D5087F" w:rsidRDefault="005B4A5F" w:rsidP="001D5093">
      <w:pPr>
        <w:rPr>
          <w:rFonts w:ascii="Segoe UI Symbol" w:hAnsi="Segoe UI Symbol"/>
        </w:rPr>
      </w:pPr>
    </w:p>
    <w:p w14:paraId="5BB9A718"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7C4C2067" w14:textId="77777777" w:rsidR="005B4A5F" w:rsidRPr="00D5087F" w:rsidRDefault="005B4A5F" w:rsidP="001D5093">
      <w:pPr>
        <w:rPr>
          <w:rFonts w:ascii="Segoe UI Symbol" w:hAnsi="Segoe UI Symbol"/>
        </w:rPr>
      </w:pPr>
    </w:p>
    <w:p w14:paraId="0F8403B6"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propose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below-mentioned</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treated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p>
    <w:p w14:paraId="568F0CFF" w14:textId="77777777" w:rsidR="005B4A5F" w:rsidRPr="00D5087F" w:rsidRDefault="005B4A5F" w:rsidP="001D5093">
      <w:pPr>
        <w:rPr>
          <w:rFonts w:ascii="Segoe UI Symbol" w:hAnsi="Segoe UI Symbol"/>
        </w:rPr>
      </w:pPr>
    </w:p>
    <w:p w14:paraId="48F26F19" w14:textId="77777777" w:rsidR="005B4A5F" w:rsidRPr="00D5087F" w:rsidRDefault="005B4A5F" w:rsidP="001D5093">
      <w:pPr>
        <w:ind w:left="540" w:hanging="540"/>
        <w:rPr>
          <w:rFonts w:ascii="Segoe UI Symbol" w:hAnsi="Segoe UI Symbol"/>
        </w:rPr>
      </w:pPr>
      <w:r w:rsidRPr="00D5087F">
        <w:rPr>
          <w:rFonts w:ascii="Segoe UI Symbol" w:hAnsi="Segoe UI Symbol"/>
        </w:rPr>
        <w:t>1.</w:t>
      </w:r>
      <w:r w:rsidRPr="00D5087F">
        <w:rPr>
          <w:rFonts w:ascii="Segoe UI Symbol" w:hAnsi="Segoe UI Symbol"/>
        </w:rPr>
        <w:tab/>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179CF178" w14:textId="77777777" w:rsidR="005B4A5F" w:rsidRPr="00D5087F" w:rsidRDefault="005B4A5F" w:rsidP="001D5093">
      <w:pPr>
        <w:ind w:left="540" w:hanging="540"/>
        <w:rPr>
          <w:rFonts w:ascii="Segoe UI Symbol" w:hAnsi="Segoe UI Symbol"/>
        </w:rPr>
      </w:pPr>
    </w:p>
    <w:p w14:paraId="7AE844D5" w14:textId="77777777" w:rsidR="005B4A5F" w:rsidRPr="00D5087F" w:rsidRDefault="005B4A5F" w:rsidP="001D5093">
      <w:pPr>
        <w:tabs>
          <w:tab w:val="left" w:pos="7560"/>
        </w:tabs>
        <w:ind w:left="540" w:hanging="540"/>
        <w:rPr>
          <w:rFonts w:ascii="Segoe UI Symbol" w:hAnsi="Segoe UI Symbol"/>
        </w:rPr>
      </w:pPr>
      <w:r w:rsidRPr="00D5087F">
        <w:rPr>
          <w:rFonts w:ascii="Segoe UI Symbol" w:hAnsi="Segoe UI Symbol"/>
        </w:rPr>
        <w:t>2.</w:t>
      </w:r>
      <w:r w:rsidRPr="00D5087F">
        <w:rPr>
          <w:rFonts w:ascii="Segoe UI Symbol" w:hAnsi="Segoe UI Symbol"/>
        </w:rPr>
        <w:tab/>
        <w:t>Application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rPr>
        <w:t>Proposal</w:t>
      </w:r>
      <w:r w:rsidR="007E703B" w:rsidRPr="00D5087F">
        <w:rPr>
          <w:rFonts w:ascii="Segoe UI Symbol" w:hAnsi="Segoe UI Symbol"/>
        </w:rPr>
        <w:t xml:space="preserve"> </w:t>
      </w:r>
      <w:r w:rsidRPr="00D5087F">
        <w:rPr>
          <w:rFonts w:ascii="Segoe UI Symbol" w:hAnsi="Segoe UI Symbol"/>
        </w:rPr>
        <w:t>No./Rev</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______________________________</w:t>
      </w:r>
      <w:r w:rsidRPr="00D5087F">
        <w:rPr>
          <w:rFonts w:ascii="Segoe UI Symbol" w:hAnsi="Segoe UI Symbol"/>
        </w:rPr>
        <w:tab/>
        <w:t>dated:</w:t>
      </w:r>
      <w:r w:rsidR="007E703B" w:rsidRPr="00D5087F">
        <w:rPr>
          <w:rFonts w:ascii="Segoe UI Symbol" w:hAnsi="Segoe UI Symbol"/>
        </w:rPr>
        <w:t xml:space="preserve">  </w:t>
      </w:r>
      <w:r w:rsidRPr="00D5087F">
        <w:rPr>
          <w:rFonts w:ascii="Segoe UI Symbol" w:hAnsi="Segoe UI Symbol"/>
          <w:i/>
          <w:sz w:val="20"/>
        </w:rPr>
        <w:t>_______________________________</w:t>
      </w:r>
    </w:p>
    <w:p w14:paraId="3BA5A115" w14:textId="77777777" w:rsidR="005B4A5F" w:rsidRPr="00D5087F" w:rsidRDefault="005B4A5F" w:rsidP="001D5093">
      <w:pPr>
        <w:ind w:left="540" w:hanging="540"/>
        <w:rPr>
          <w:rFonts w:ascii="Segoe UI Symbol" w:hAnsi="Segoe UI Symbol"/>
        </w:rPr>
      </w:pPr>
    </w:p>
    <w:p w14:paraId="5C21664A" w14:textId="77777777" w:rsidR="005B4A5F" w:rsidRPr="00D5087F" w:rsidRDefault="005B4A5F" w:rsidP="001D5093">
      <w:pPr>
        <w:ind w:left="540" w:hanging="540"/>
        <w:rPr>
          <w:rFonts w:ascii="Segoe UI Symbol" w:hAnsi="Segoe UI Symbol"/>
        </w:rPr>
      </w:pPr>
      <w:r w:rsidRPr="00D5087F">
        <w:rPr>
          <w:rFonts w:ascii="Segoe UI Symbol" w:hAnsi="Segoe UI Symbol"/>
        </w:rPr>
        <w:t>3.</w:t>
      </w:r>
      <w:r w:rsidRPr="00D5087F">
        <w:rPr>
          <w:rFonts w:ascii="Segoe UI Symbol" w:hAnsi="Segoe UI Symbol"/>
        </w:rPr>
        <w:tab/>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r w:rsidR="007E703B" w:rsidRPr="00D5087F">
        <w:rPr>
          <w:rFonts w:ascii="Segoe UI Symbol" w:hAnsi="Segoe UI Symbol"/>
        </w:rPr>
        <w:t xml:space="preserve">  </w:t>
      </w:r>
      <w:r w:rsidRPr="00D5087F">
        <w:rPr>
          <w:rFonts w:ascii="Segoe UI Symbol" w:hAnsi="Segoe UI Symbol"/>
          <w:i/>
          <w:sz w:val="20"/>
        </w:rPr>
        <w:t>_______________________________</w:t>
      </w:r>
    </w:p>
    <w:p w14:paraId="085DFF8D" w14:textId="77777777" w:rsidR="005B4A5F" w:rsidRPr="00D5087F" w:rsidRDefault="005B4A5F" w:rsidP="001D5093">
      <w:pPr>
        <w:ind w:left="540" w:hanging="540"/>
        <w:rPr>
          <w:rFonts w:ascii="Segoe UI Symbol" w:hAnsi="Segoe UI Symbol"/>
        </w:rPr>
      </w:pPr>
    </w:p>
    <w:p w14:paraId="19216F75" w14:textId="77777777" w:rsidR="005B4A5F" w:rsidRPr="00D5087F" w:rsidRDefault="005B4A5F" w:rsidP="001D5093">
      <w:pPr>
        <w:ind w:left="540" w:hanging="540"/>
        <w:rPr>
          <w:rFonts w:ascii="Segoe UI Symbol" w:hAnsi="Segoe UI Symbol"/>
        </w:rPr>
      </w:pPr>
      <w:r w:rsidRPr="00D5087F">
        <w:rPr>
          <w:rFonts w:ascii="Segoe UI Symbol" w:hAnsi="Segoe UI Symbol"/>
        </w:rPr>
        <w:t>4.</w:t>
      </w:r>
      <w:r w:rsidRPr="00D5087F">
        <w:rPr>
          <w:rFonts w:ascii="Segoe UI Symbol" w:hAnsi="Segoe UI Symbol"/>
        </w:rPr>
        <w:tab/>
        <w:t>Reasons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Change:</w:t>
      </w:r>
    </w:p>
    <w:p w14:paraId="32BDADED" w14:textId="77777777" w:rsidR="005B4A5F" w:rsidRPr="00D5087F" w:rsidRDefault="005B4A5F" w:rsidP="001D5093">
      <w:pPr>
        <w:ind w:left="540" w:hanging="540"/>
        <w:rPr>
          <w:rFonts w:ascii="Segoe UI Symbol" w:hAnsi="Segoe UI Symbol"/>
        </w:rPr>
      </w:pPr>
    </w:p>
    <w:p w14:paraId="31C62F72" w14:textId="77777777" w:rsidR="005B4A5F" w:rsidRPr="00D5087F" w:rsidRDefault="005B4A5F" w:rsidP="001D5093">
      <w:pPr>
        <w:ind w:left="540" w:hanging="540"/>
        <w:rPr>
          <w:rFonts w:ascii="Segoe UI Symbol" w:hAnsi="Segoe UI Symbol"/>
        </w:rPr>
      </w:pPr>
      <w:r w:rsidRPr="00D5087F">
        <w:rPr>
          <w:rFonts w:ascii="Segoe UI Symbol" w:hAnsi="Segoe UI Symbol"/>
        </w:rPr>
        <w:t>5.</w:t>
      </w:r>
      <w:r w:rsidRPr="00D5087F">
        <w:rPr>
          <w:rFonts w:ascii="Segoe UI Symbol" w:hAnsi="Segoe UI Symbol"/>
        </w:rPr>
        <w:tab/>
        <w:t>Order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Magnitude</w:t>
      </w:r>
      <w:r w:rsidR="007E703B" w:rsidRPr="00D5087F">
        <w:rPr>
          <w:rFonts w:ascii="Segoe UI Symbol" w:hAnsi="Segoe UI Symbol"/>
        </w:rPr>
        <w:t xml:space="preserve"> </w:t>
      </w:r>
      <w:r w:rsidRPr="00D5087F">
        <w:rPr>
          <w:rFonts w:ascii="Segoe UI Symbol" w:hAnsi="Segoe UI Symbol"/>
        </w:rPr>
        <w:t>Estimation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currencies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1B16F3CB" w14:textId="77777777" w:rsidR="005B4A5F" w:rsidRPr="00D5087F" w:rsidRDefault="005B4A5F" w:rsidP="001D5093">
      <w:pPr>
        <w:ind w:left="540" w:hanging="540"/>
        <w:rPr>
          <w:rFonts w:ascii="Segoe UI Symbol" w:hAnsi="Segoe UI Symbol"/>
        </w:rPr>
      </w:pPr>
    </w:p>
    <w:p w14:paraId="5A93823E" w14:textId="77777777" w:rsidR="005B4A5F" w:rsidRPr="00D5087F" w:rsidRDefault="005B4A5F" w:rsidP="001D5093">
      <w:pPr>
        <w:ind w:left="540" w:hanging="540"/>
        <w:rPr>
          <w:rFonts w:ascii="Segoe UI Symbol" w:hAnsi="Segoe UI Symbol"/>
        </w:rPr>
      </w:pPr>
      <w:r w:rsidRPr="00D5087F">
        <w:rPr>
          <w:rFonts w:ascii="Segoe UI Symbol" w:hAnsi="Segoe UI Symbol"/>
        </w:rPr>
        <w:t>6.</w:t>
      </w:r>
      <w:r w:rsidRPr="00D5087F">
        <w:rPr>
          <w:rFonts w:ascii="Segoe UI Symbol" w:hAnsi="Segoe UI Symbol"/>
        </w:rPr>
        <w:tab/>
        <w:t>Scheduled</w:t>
      </w:r>
      <w:r w:rsidR="007E703B" w:rsidRPr="00D5087F">
        <w:rPr>
          <w:rFonts w:ascii="Segoe UI Symbol" w:hAnsi="Segoe UI Symbol"/>
        </w:rPr>
        <w:t xml:space="preserve"> </w:t>
      </w:r>
      <w:r w:rsidRPr="00D5087F">
        <w:rPr>
          <w:rFonts w:ascii="Segoe UI Symbol" w:hAnsi="Segoe UI Symbol"/>
        </w:rPr>
        <w:t>Impact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Change:</w:t>
      </w:r>
    </w:p>
    <w:p w14:paraId="67F87A02" w14:textId="77777777" w:rsidR="005B4A5F" w:rsidRPr="00D5087F" w:rsidRDefault="005B4A5F" w:rsidP="001D5093">
      <w:pPr>
        <w:ind w:left="540" w:hanging="540"/>
        <w:rPr>
          <w:rFonts w:ascii="Segoe UI Symbol" w:hAnsi="Segoe UI Symbol"/>
        </w:rPr>
      </w:pPr>
    </w:p>
    <w:p w14:paraId="426D97BC" w14:textId="77777777" w:rsidR="005B4A5F" w:rsidRPr="00D5087F" w:rsidRDefault="005B4A5F" w:rsidP="001D5093">
      <w:pPr>
        <w:ind w:left="540" w:hanging="540"/>
        <w:rPr>
          <w:rFonts w:ascii="Segoe UI Symbol" w:hAnsi="Segoe UI Symbol"/>
        </w:rPr>
      </w:pPr>
      <w:r w:rsidRPr="00D5087F">
        <w:rPr>
          <w:rFonts w:ascii="Segoe UI Symbol" w:hAnsi="Segoe UI Symbol"/>
        </w:rPr>
        <w:t>7.</w:t>
      </w:r>
      <w:r w:rsidRPr="00D5087F">
        <w:rPr>
          <w:rFonts w:ascii="Segoe UI Symbol" w:hAnsi="Segoe UI Symbol"/>
        </w:rPr>
        <w:tab/>
        <w:t>Effect</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p>
    <w:p w14:paraId="0162EE8D" w14:textId="77777777" w:rsidR="005B4A5F" w:rsidRPr="00D5087F" w:rsidRDefault="005B4A5F" w:rsidP="001D5093">
      <w:pPr>
        <w:ind w:left="540" w:hanging="540"/>
        <w:rPr>
          <w:rFonts w:ascii="Segoe UI Symbol" w:hAnsi="Segoe UI Symbol"/>
        </w:rPr>
      </w:pPr>
    </w:p>
    <w:p w14:paraId="4B66563D" w14:textId="77777777" w:rsidR="005B4A5F" w:rsidRPr="00D5087F" w:rsidRDefault="005B4A5F" w:rsidP="001D5093">
      <w:pPr>
        <w:ind w:left="540" w:hanging="540"/>
        <w:rPr>
          <w:rFonts w:ascii="Segoe UI Symbol" w:hAnsi="Segoe UI Symbol"/>
        </w:rPr>
      </w:pPr>
      <w:r w:rsidRPr="00D5087F">
        <w:rPr>
          <w:rFonts w:ascii="Segoe UI Symbol" w:hAnsi="Segoe UI Symbol"/>
        </w:rPr>
        <w:t>8.</w:t>
      </w:r>
      <w:r w:rsidRPr="00D5087F">
        <w:rPr>
          <w:rFonts w:ascii="Segoe UI Symbol" w:hAnsi="Segoe UI Symbol"/>
        </w:rPr>
        <w:tab/>
        <w:t>Appendix:</w:t>
      </w:r>
    </w:p>
    <w:p w14:paraId="300732C9" w14:textId="77777777" w:rsidR="005B4A5F" w:rsidRPr="00D5087F" w:rsidRDefault="005B4A5F" w:rsidP="001D5093">
      <w:pPr>
        <w:rPr>
          <w:rFonts w:ascii="Segoe UI Symbol" w:hAnsi="Segoe UI Symbol"/>
        </w:rPr>
      </w:pPr>
    </w:p>
    <w:p w14:paraId="1F34190C"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2CB19489" w14:textId="77777777" w:rsidR="005B4A5F" w:rsidRPr="00D5087F" w:rsidRDefault="005B4A5F" w:rsidP="001D5093">
      <w:pPr>
        <w:rPr>
          <w:rFonts w:ascii="Segoe UI Symbol" w:hAnsi="Segoe UI Symbol"/>
        </w:rPr>
      </w:pP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Name)</w:t>
      </w:r>
    </w:p>
    <w:p w14:paraId="339C27EF" w14:textId="77777777" w:rsidR="005B4A5F" w:rsidRPr="00D5087F" w:rsidRDefault="005B4A5F" w:rsidP="001D5093">
      <w:pPr>
        <w:rPr>
          <w:rFonts w:ascii="Segoe UI Symbol" w:hAnsi="Segoe UI Symbol"/>
        </w:rPr>
      </w:pPr>
    </w:p>
    <w:p w14:paraId="08B4BF57" w14:textId="77777777" w:rsidR="005B4A5F" w:rsidRPr="00D5087F" w:rsidRDefault="005B4A5F" w:rsidP="001D5093">
      <w:pPr>
        <w:rPr>
          <w:rFonts w:ascii="Segoe UI Symbol" w:hAnsi="Segoe UI Symbol"/>
        </w:rPr>
      </w:pPr>
    </w:p>
    <w:p w14:paraId="191D12F9"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0B6D8DF0" w14:textId="77777777" w:rsidR="005B4A5F" w:rsidRPr="00D5087F" w:rsidRDefault="005B4A5F" w:rsidP="001D5093">
      <w:pPr>
        <w:rPr>
          <w:rFonts w:ascii="Segoe UI Symbol" w:hAnsi="Segoe UI Symbol"/>
        </w:rPr>
      </w:pPr>
      <w:r w:rsidRPr="00D5087F">
        <w:rPr>
          <w:rFonts w:ascii="Segoe UI Symbol" w:hAnsi="Segoe UI Symbol"/>
        </w:rPr>
        <w:t>(Signature)</w:t>
      </w:r>
    </w:p>
    <w:p w14:paraId="04EADB80" w14:textId="77777777" w:rsidR="005B4A5F" w:rsidRPr="00D5087F" w:rsidRDefault="005B4A5F" w:rsidP="001D5093">
      <w:pPr>
        <w:rPr>
          <w:rFonts w:ascii="Segoe UI Symbol" w:hAnsi="Segoe UI Symbol"/>
        </w:rPr>
      </w:pPr>
    </w:p>
    <w:p w14:paraId="40F37087" w14:textId="77777777" w:rsidR="005B4A5F" w:rsidRPr="00D5087F" w:rsidRDefault="005B4A5F" w:rsidP="001D5093">
      <w:pPr>
        <w:rPr>
          <w:rFonts w:ascii="Segoe UI Symbol" w:hAnsi="Segoe UI Symbol"/>
        </w:rPr>
      </w:pPr>
    </w:p>
    <w:p w14:paraId="5630B944"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264057D2" w14:textId="77777777" w:rsidR="005B4A5F" w:rsidRPr="00D5087F" w:rsidRDefault="005B4A5F" w:rsidP="001D5093">
      <w:pPr>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p>
    <w:p w14:paraId="0D75DF45" w14:textId="77777777" w:rsidR="005B4A5F" w:rsidRPr="00D5087F" w:rsidRDefault="005B4A5F" w:rsidP="001D5093">
      <w:pPr>
        <w:rPr>
          <w:rFonts w:ascii="Segoe UI Symbol" w:hAnsi="Segoe UI Symbol"/>
        </w:rPr>
      </w:pPr>
    </w:p>
    <w:p w14:paraId="7E031495" w14:textId="77777777" w:rsidR="005B4A5F" w:rsidRPr="00D5087F" w:rsidRDefault="005B4A5F" w:rsidP="001D5093">
      <w:pPr>
        <w:rPr>
          <w:rFonts w:ascii="Segoe UI Symbol" w:hAnsi="Segoe UI Symbol"/>
        </w:rPr>
      </w:pPr>
    </w:p>
    <w:p w14:paraId="57399303" w14:textId="77777777" w:rsidR="005B4A5F" w:rsidRPr="00D5087F" w:rsidRDefault="005B4A5F" w:rsidP="001D5093">
      <w:pPr>
        <w:tabs>
          <w:tab w:val="left" w:pos="7200"/>
        </w:tabs>
        <w:rPr>
          <w:rFonts w:ascii="Segoe UI Symbol" w:hAnsi="Segoe UI Symbol"/>
        </w:rPr>
      </w:pPr>
      <w:r w:rsidRPr="00D5087F">
        <w:rPr>
          <w:rFonts w:ascii="Segoe UI Symbol" w:hAnsi="Segoe UI Symbol"/>
          <w:u w:val="single"/>
        </w:rPr>
        <w:tab/>
      </w:r>
    </w:p>
    <w:p w14:paraId="56C9AFBB" w14:textId="77777777" w:rsidR="005B4A5F" w:rsidRPr="00D5087F" w:rsidRDefault="005B4A5F" w:rsidP="001D5093">
      <w:pPr>
        <w:jc w:val="left"/>
        <w:rPr>
          <w:rFonts w:ascii="Segoe UI Symbol" w:hAnsi="Segoe UI Symbol"/>
        </w:rPr>
      </w:pP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r w:rsidRPr="00D5087F">
        <w:rPr>
          <w:rFonts w:ascii="Segoe UI Symbol" w:hAnsi="Segoe UI Symbol"/>
        </w:rPr>
        <w:br w:type="page"/>
      </w:r>
    </w:p>
    <w:p w14:paraId="592823E4" w14:textId="1D0386D9" w:rsidR="005B4A5F" w:rsidRPr="00D5087F" w:rsidRDefault="00355F8C" w:rsidP="00A629B9">
      <w:pPr>
        <w:pStyle w:val="Heading1"/>
      </w:pPr>
      <w:bookmarkStart w:id="957" w:name="_Toc59145478"/>
      <w:bookmarkStart w:id="958" w:name="_Toc59197223"/>
      <w:r>
        <w:lastRenderedPageBreak/>
        <w:t>Drawings</w:t>
      </w:r>
      <w:bookmarkEnd w:id="957"/>
      <w:bookmarkEnd w:id="958"/>
      <w:r>
        <w:t xml:space="preserve"> </w:t>
      </w:r>
    </w:p>
    <w:p w14:paraId="73F5D956" w14:textId="311B19E3" w:rsidR="00853734" w:rsidRDefault="009A2194" w:rsidP="009A2194">
      <w:pPr>
        <w:pStyle w:val="SectionVHeader"/>
        <w:jc w:val="both"/>
      </w:pPr>
      <w:r w:rsidRPr="00144288">
        <w:t>Refer to</w:t>
      </w:r>
      <w:r>
        <w:t xml:space="preserve"> Part </w:t>
      </w:r>
      <w:r w:rsidRPr="00144288">
        <w:t>2</w:t>
      </w:r>
      <w:r>
        <w:t>D – Drawings</w:t>
      </w:r>
    </w:p>
    <w:p w14:paraId="271815B6" w14:textId="77777777" w:rsidR="009A2194" w:rsidRDefault="009A2194" w:rsidP="009A2194">
      <w:pPr>
        <w:pStyle w:val="SectionVHeader"/>
        <w:jc w:val="both"/>
      </w:pPr>
    </w:p>
    <w:p w14:paraId="651FC103" w14:textId="77777777" w:rsidR="009A2194" w:rsidRDefault="009A2194" w:rsidP="009A2194">
      <w:pPr>
        <w:pStyle w:val="SectionVHeader"/>
        <w:jc w:val="both"/>
      </w:pPr>
    </w:p>
    <w:p w14:paraId="4B36F50B" w14:textId="77777777" w:rsidR="009A2194" w:rsidRDefault="009A2194" w:rsidP="009A2194">
      <w:pPr>
        <w:pStyle w:val="SectionVHeader"/>
        <w:jc w:val="both"/>
      </w:pPr>
    </w:p>
    <w:p w14:paraId="7EA434B2" w14:textId="77777777" w:rsidR="009A2194" w:rsidRDefault="009A2194" w:rsidP="009A2194">
      <w:pPr>
        <w:pStyle w:val="SectionVHeader"/>
        <w:jc w:val="both"/>
      </w:pPr>
    </w:p>
    <w:p w14:paraId="52FFF47E" w14:textId="77777777" w:rsidR="009A2194" w:rsidRDefault="009A2194" w:rsidP="009A2194">
      <w:pPr>
        <w:pStyle w:val="SectionVHeader"/>
        <w:jc w:val="both"/>
      </w:pPr>
    </w:p>
    <w:p w14:paraId="5BF4BFC5" w14:textId="77777777" w:rsidR="009A2194" w:rsidRDefault="009A2194" w:rsidP="009A2194">
      <w:pPr>
        <w:pStyle w:val="SectionVHeader"/>
        <w:jc w:val="both"/>
      </w:pPr>
    </w:p>
    <w:p w14:paraId="2D4B6D77" w14:textId="77777777" w:rsidR="009A2194" w:rsidRDefault="009A2194" w:rsidP="009A2194">
      <w:pPr>
        <w:pStyle w:val="SectionVHeader"/>
        <w:jc w:val="both"/>
      </w:pPr>
    </w:p>
    <w:p w14:paraId="14C13925" w14:textId="77777777" w:rsidR="009A2194" w:rsidRDefault="009A2194" w:rsidP="009A2194">
      <w:pPr>
        <w:pStyle w:val="SectionVHeader"/>
        <w:jc w:val="both"/>
      </w:pPr>
    </w:p>
    <w:p w14:paraId="24025FAD" w14:textId="77777777" w:rsidR="009A2194" w:rsidRDefault="009A2194" w:rsidP="009A2194">
      <w:pPr>
        <w:pStyle w:val="SectionVHeader"/>
        <w:jc w:val="both"/>
      </w:pPr>
    </w:p>
    <w:p w14:paraId="1F8CC307" w14:textId="77777777" w:rsidR="009A2194" w:rsidRDefault="009A2194" w:rsidP="009A2194">
      <w:pPr>
        <w:pStyle w:val="SectionVHeader"/>
        <w:jc w:val="both"/>
      </w:pPr>
    </w:p>
    <w:p w14:paraId="29C31893" w14:textId="77777777" w:rsidR="009A2194" w:rsidRDefault="009A2194" w:rsidP="009A2194">
      <w:pPr>
        <w:pStyle w:val="SectionVHeader"/>
        <w:jc w:val="both"/>
      </w:pPr>
    </w:p>
    <w:p w14:paraId="5BDD55EC" w14:textId="77777777" w:rsidR="009A2194" w:rsidRDefault="009A2194" w:rsidP="009A2194">
      <w:pPr>
        <w:pStyle w:val="SectionVHeader"/>
        <w:jc w:val="both"/>
      </w:pPr>
    </w:p>
    <w:p w14:paraId="1A33B03A" w14:textId="77777777" w:rsidR="009A2194" w:rsidRDefault="009A2194" w:rsidP="009A2194">
      <w:pPr>
        <w:pStyle w:val="SectionVHeader"/>
        <w:jc w:val="both"/>
      </w:pPr>
    </w:p>
    <w:p w14:paraId="2E4F21FA" w14:textId="77777777" w:rsidR="009A2194" w:rsidRDefault="009A2194" w:rsidP="009A2194">
      <w:pPr>
        <w:pStyle w:val="SectionVHeader"/>
        <w:jc w:val="both"/>
      </w:pPr>
    </w:p>
    <w:p w14:paraId="56DD0B54" w14:textId="77777777" w:rsidR="009A2194" w:rsidRDefault="009A2194" w:rsidP="009A2194">
      <w:pPr>
        <w:pStyle w:val="SectionVHeader"/>
        <w:jc w:val="both"/>
      </w:pPr>
    </w:p>
    <w:p w14:paraId="570320EE" w14:textId="77777777" w:rsidR="009A2194" w:rsidRDefault="009A2194" w:rsidP="009A2194">
      <w:pPr>
        <w:pStyle w:val="SectionVHeader"/>
        <w:jc w:val="both"/>
      </w:pPr>
    </w:p>
    <w:p w14:paraId="33CB3CF3" w14:textId="77777777" w:rsidR="009A2194" w:rsidRDefault="009A2194" w:rsidP="009A2194">
      <w:pPr>
        <w:pStyle w:val="SectionVHeader"/>
        <w:jc w:val="both"/>
      </w:pPr>
    </w:p>
    <w:p w14:paraId="464C55C7" w14:textId="77777777" w:rsidR="009A2194" w:rsidRDefault="009A2194" w:rsidP="009A2194">
      <w:pPr>
        <w:pStyle w:val="SectionVHeader"/>
        <w:jc w:val="both"/>
      </w:pPr>
    </w:p>
    <w:p w14:paraId="3B38B795" w14:textId="77777777" w:rsidR="009A2194" w:rsidRDefault="009A2194" w:rsidP="009A2194">
      <w:pPr>
        <w:pStyle w:val="SectionVHeader"/>
        <w:jc w:val="both"/>
      </w:pPr>
    </w:p>
    <w:p w14:paraId="65732E5A" w14:textId="77777777" w:rsidR="009A2194" w:rsidRDefault="009A2194" w:rsidP="009A2194">
      <w:pPr>
        <w:pStyle w:val="SectionVHeader"/>
        <w:jc w:val="both"/>
      </w:pPr>
    </w:p>
    <w:p w14:paraId="12F3B696" w14:textId="77777777" w:rsidR="009A2194" w:rsidRPr="009A2194" w:rsidRDefault="009A2194" w:rsidP="009A2194">
      <w:pPr>
        <w:pStyle w:val="SectionVHeader"/>
        <w:jc w:val="both"/>
      </w:pPr>
    </w:p>
    <w:p w14:paraId="609A4DFA" w14:textId="0751DA2A" w:rsidR="00225F07" w:rsidRDefault="00355F8C" w:rsidP="00A629B9">
      <w:pPr>
        <w:pStyle w:val="Heading1"/>
      </w:pPr>
      <w:bookmarkStart w:id="959" w:name="_Hlt139095542"/>
      <w:bookmarkStart w:id="960" w:name="_Toc59145479"/>
      <w:bookmarkStart w:id="961" w:name="_Toc59197224"/>
      <w:bookmarkStart w:id="962" w:name="_Toc438266930"/>
      <w:bookmarkStart w:id="963" w:name="_Toc438267904"/>
      <w:bookmarkStart w:id="964" w:name="_Toc438366671"/>
      <w:bookmarkEnd w:id="959"/>
      <w:r w:rsidRPr="0088478B">
        <w:lastRenderedPageBreak/>
        <w:t>Supplementary Information</w:t>
      </w:r>
      <w:bookmarkEnd w:id="960"/>
      <w:bookmarkEnd w:id="961"/>
    </w:p>
    <w:bookmarkEnd w:id="846"/>
    <w:p w14:paraId="4C9AFA7E" w14:textId="3C14E9B1" w:rsidR="00355F8C" w:rsidRPr="009A2194" w:rsidRDefault="009A2194" w:rsidP="009A2194">
      <w:pPr>
        <w:pStyle w:val="SectionVHeader"/>
        <w:jc w:val="both"/>
      </w:pPr>
      <w:r w:rsidRPr="00144288">
        <w:t>Refer to</w:t>
      </w:r>
      <w:r>
        <w:t xml:space="preserve"> Part </w:t>
      </w:r>
      <w:r w:rsidRPr="00144288">
        <w:t>2</w:t>
      </w:r>
      <w:r>
        <w:t xml:space="preserve">E – Technical </w:t>
      </w:r>
      <w:r w:rsidR="00CF7959">
        <w:t>Schedules</w:t>
      </w:r>
    </w:p>
    <w:p w14:paraId="708888E4" w14:textId="77777777" w:rsidR="00355F8C" w:rsidRPr="00D5087F" w:rsidRDefault="00355F8C" w:rsidP="001D5093">
      <w:pPr>
        <w:jc w:val="center"/>
        <w:rPr>
          <w:rFonts w:ascii="Segoe UI Symbol" w:hAnsi="Segoe UI Symbol"/>
        </w:rPr>
        <w:sectPr w:rsidR="00355F8C" w:rsidRPr="00D5087F" w:rsidSect="002A2E66">
          <w:headerReference w:type="even" r:id="rId78"/>
          <w:headerReference w:type="default" r:id="rId79"/>
          <w:footerReference w:type="even" r:id="rId80"/>
          <w:footerReference w:type="default" r:id="rId81"/>
          <w:headerReference w:type="first" r:id="rId82"/>
          <w:footerReference w:type="first" r:id="rId83"/>
          <w:footnotePr>
            <w:numRestart w:val="eachSect"/>
          </w:footnotePr>
          <w:type w:val="oddPage"/>
          <w:pgSz w:w="12240" w:h="15840" w:code="1"/>
          <w:pgMar w:top="1440" w:right="1440" w:bottom="1440" w:left="1800" w:header="720" w:footer="720" w:gutter="0"/>
          <w:cols w:space="720"/>
          <w:titlePg/>
          <w:docGrid w:linePitch="326"/>
        </w:sectPr>
      </w:pPr>
    </w:p>
    <w:p w14:paraId="1AAE4C36" w14:textId="2662411E" w:rsidR="005B4A5F" w:rsidRPr="00D5087F" w:rsidRDefault="00FC06B7" w:rsidP="001D5093">
      <w:pPr>
        <w:jc w:val="center"/>
        <w:rPr>
          <w:rFonts w:ascii="Segoe UI Symbol" w:hAnsi="Segoe UI Symbol"/>
        </w:rPr>
      </w:pPr>
      <w:r w:rsidRPr="00D5087F">
        <w:rPr>
          <w:rFonts w:ascii="Segoe UI Symbol" w:hAnsi="Segoe UI Symbol"/>
          <w:b/>
          <w:noProof/>
          <w:kern w:val="28"/>
          <w:sz w:val="52"/>
          <w:lang w:val="en-GB" w:eastAsia="fr-FR"/>
        </w:rPr>
        <w:lastRenderedPageBreak/>
        <mc:AlternateContent>
          <mc:Choice Requires="wps">
            <w:drawing>
              <wp:anchor distT="0" distB="0" distL="114300" distR="114300" simplePos="0" relativeHeight="251658244" behindDoc="1" locked="0" layoutInCell="1" allowOverlap="1" wp14:anchorId="60554824" wp14:editId="6B3D1906">
                <wp:simplePos x="0" y="0"/>
                <wp:positionH relativeFrom="margin">
                  <wp:posOffset>-504825</wp:posOffset>
                </wp:positionH>
                <wp:positionV relativeFrom="paragraph">
                  <wp:posOffset>9525</wp:posOffset>
                </wp:positionV>
                <wp:extent cx="871855" cy="8210550"/>
                <wp:effectExtent l="0" t="0" r="4445"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855" cy="8210550"/>
                        </a:xfrm>
                        <a:prstGeom prst="rect">
                          <a:avLst/>
                        </a:prstGeom>
                        <a:solidFill>
                          <a:schemeClr val="tx2">
                            <a:lumMod val="60000"/>
                            <a:lumOff val="40000"/>
                          </a:scheme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EBCE016">
              <v:rect id="Rectangle 7" style="position:absolute;margin-left:-39.75pt;margin-top:.75pt;width:68.65pt;height:646.5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8496b0 [1951]" stroked="f" strokeweight="1pt" w14:anchorId="23B17D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">
                <w10:wrap anchorx="margin"/>
              </v:rect>
            </w:pict>
          </mc:Fallback>
        </mc:AlternateContent>
      </w:r>
    </w:p>
    <w:p w14:paraId="2BAE65AC" w14:textId="1E61BB7C" w:rsidR="00F07D31" w:rsidRPr="00D5087F" w:rsidRDefault="00F07D31" w:rsidP="00A629B9">
      <w:pPr>
        <w:pStyle w:val="HeadingP1"/>
      </w:pPr>
      <w:bookmarkStart w:id="965" w:name="_Hlt197841293"/>
      <w:bookmarkStart w:id="966" w:name="_Toc438529605"/>
      <w:bookmarkStart w:id="967" w:name="_Toc438725761"/>
      <w:bookmarkStart w:id="968" w:name="_Toc438817756"/>
      <w:bookmarkStart w:id="969" w:name="_Toc438954450"/>
      <w:bookmarkStart w:id="970" w:name="_Toc461939623"/>
      <w:bookmarkStart w:id="971" w:name="_Toc433184870"/>
      <w:bookmarkStart w:id="972" w:name="_Toc125954072"/>
      <w:bookmarkStart w:id="973" w:name="_Toc197840927"/>
      <w:bookmarkEnd w:id="832"/>
      <w:bookmarkEnd w:id="965"/>
    </w:p>
    <w:p w14:paraId="5C7F37D9" w14:textId="74A956F8" w:rsidR="00F07D31" w:rsidRDefault="00F07D31" w:rsidP="00A629B9">
      <w:pPr>
        <w:pStyle w:val="HeadingP1"/>
      </w:pPr>
    </w:p>
    <w:p w14:paraId="1F7A5DE2" w14:textId="35FED095" w:rsidR="00A629B9" w:rsidRDefault="00A629B9" w:rsidP="00A629B9">
      <w:pPr>
        <w:pStyle w:val="HeadingP1"/>
      </w:pPr>
    </w:p>
    <w:p w14:paraId="0B94C5B0" w14:textId="6570B771" w:rsidR="00A629B9" w:rsidRDefault="00A629B9" w:rsidP="00A629B9">
      <w:pPr>
        <w:pStyle w:val="HeadingP1"/>
      </w:pPr>
    </w:p>
    <w:p w14:paraId="303A6755" w14:textId="77777777" w:rsidR="00A629B9" w:rsidRPr="00D5087F" w:rsidRDefault="00A629B9" w:rsidP="00A629B9">
      <w:pPr>
        <w:pStyle w:val="HeadingP1"/>
      </w:pPr>
    </w:p>
    <w:p w14:paraId="70277E5D" w14:textId="77777777" w:rsidR="00FC06B7" w:rsidRDefault="00FC06B7">
      <w:pPr>
        <w:outlineLvl w:val="0"/>
      </w:pPr>
    </w:p>
    <w:p w14:paraId="178E5ACC" w14:textId="70D7D478" w:rsidR="00F07D31" w:rsidRPr="00D5087F" w:rsidRDefault="005B4A5F" w:rsidP="00A629B9">
      <w:pPr>
        <w:tabs>
          <w:tab w:val="left" w:pos="3544"/>
        </w:tabs>
        <w:spacing w:after="0"/>
        <w:ind w:left="3686" w:right="40" w:hanging="2552"/>
        <w:jc w:val="right"/>
        <w:outlineLvl w:val="0"/>
        <w:rPr>
          <w:rFonts w:ascii="Segoe UI Symbol" w:hAnsi="Segoe UI Symbol"/>
          <w:kern w:val="28"/>
          <w:sz w:val="52"/>
          <w:lang w:val="en-GB" w:eastAsia="fr-FR"/>
        </w:rPr>
      </w:pPr>
      <w:bookmarkStart w:id="974" w:name="_Toc59197225"/>
      <w:r w:rsidRPr="00D5087F">
        <w:rPr>
          <w:rFonts w:ascii="Segoe UI Symbol" w:hAnsi="Segoe UI Symbol"/>
          <w:b/>
          <w:kern w:val="28"/>
          <w:sz w:val="52"/>
          <w:lang w:val="en-GB" w:eastAsia="fr-FR"/>
        </w:rPr>
        <w:t>PART</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3</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Conditions</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of</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Contract</w:t>
      </w:r>
      <w:bookmarkEnd w:id="966"/>
      <w:bookmarkEnd w:id="967"/>
      <w:bookmarkEnd w:id="968"/>
      <w:bookmarkEnd w:id="969"/>
      <w:bookmarkEnd w:id="970"/>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and</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Contract</w:t>
      </w:r>
      <w:r w:rsidR="007E703B" w:rsidRPr="00D5087F">
        <w:rPr>
          <w:rFonts w:ascii="Segoe UI Symbol" w:hAnsi="Segoe UI Symbol"/>
          <w:b/>
          <w:kern w:val="28"/>
          <w:sz w:val="52"/>
          <w:lang w:val="en-GB" w:eastAsia="fr-FR"/>
        </w:rPr>
        <w:t xml:space="preserve"> </w:t>
      </w:r>
      <w:r w:rsidRPr="00D5087F">
        <w:rPr>
          <w:rFonts w:ascii="Segoe UI Symbol" w:hAnsi="Segoe UI Symbol"/>
          <w:b/>
          <w:kern w:val="28"/>
          <w:sz w:val="52"/>
          <w:lang w:val="en-GB" w:eastAsia="fr-FR"/>
        </w:rPr>
        <w:t>Forms</w:t>
      </w:r>
      <w:bookmarkEnd w:id="971"/>
      <w:bookmarkEnd w:id="972"/>
      <w:bookmarkEnd w:id="973"/>
      <w:bookmarkEnd w:id="974"/>
    </w:p>
    <w:p w14:paraId="4B3E0B37" w14:textId="77777777" w:rsidR="005B4A5F" w:rsidRPr="00D5087F" w:rsidRDefault="005B4A5F" w:rsidP="001D5093">
      <w:pPr>
        <w:rPr>
          <w:rFonts w:ascii="Segoe UI Symbol" w:hAnsi="Segoe UI Symbol"/>
        </w:rPr>
      </w:pPr>
    </w:p>
    <w:p w14:paraId="26412548" w14:textId="77777777" w:rsidR="005B4A5F" w:rsidRPr="00D5087F" w:rsidRDefault="005B4A5F" w:rsidP="001D5093">
      <w:pPr>
        <w:pStyle w:val="Subtitle"/>
        <w:jc w:val="both"/>
        <w:rPr>
          <w:rFonts w:ascii="Segoe UI Symbol" w:hAnsi="Segoe UI Symbol"/>
          <w:b w:val="0"/>
          <w:sz w:val="24"/>
        </w:rPr>
      </w:pPr>
    </w:p>
    <w:p w14:paraId="2C400F01" w14:textId="77777777" w:rsidR="001514D5" w:rsidRPr="00D5087F" w:rsidRDefault="001514D5" w:rsidP="001D5093">
      <w:pPr>
        <w:pStyle w:val="Subtitle"/>
        <w:rPr>
          <w:rFonts w:ascii="Segoe UI Symbol" w:hAnsi="Segoe UI Symbol"/>
          <w:b w:val="0"/>
          <w:sz w:val="24"/>
        </w:rPr>
        <w:sectPr w:rsidR="001514D5" w:rsidRPr="00D5087F" w:rsidSect="002A2E66">
          <w:headerReference w:type="even" r:id="rId84"/>
          <w:headerReference w:type="default" r:id="rId85"/>
          <w:headerReference w:type="first" r:id="rId86"/>
          <w:footerReference w:type="first" r:id="rId87"/>
          <w:footnotePr>
            <w:numRestart w:val="eachSect"/>
          </w:footnotePr>
          <w:type w:val="oddPage"/>
          <w:pgSz w:w="12240" w:h="15840" w:code="1"/>
          <w:pgMar w:top="1440" w:right="1440" w:bottom="1440" w:left="1800" w:header="720" w:footer="720" w:gutter="0"/>
          <w:cols w:space="720"/>
          <w:titlePg/>
        </w:sectPr>
      </w:pPr>
    </w:p>
    <w:p w14:paraId="7E28CC5B" w14:textId="2DEA2627" w:rsidR="005B4A5F" w:rsidRPr="00D5087F" w:rsidRDefault="00355F8C" w:rsidP="00D5087F">
      <w:pPr>
        <w:tabs>
          <w:tab w:val="right" w:leader="underscore" w:pos="9360"/>
        </w:tabs>
        <w:spacing w:before="240" w:after="240"/>
        <w:ind w:right="-421"/>
        <w:jc w:val="center"/>
        <w:outlineLvl w:val="0"/>
        <w:rPr>
          <w:rFonts w:ascii="Segoe UI Symbol" w:hAnsi="Segoe UI Symbol"/>
          <w:b/>
          <w:sz w:val="40"/>
          <w:szCs w:val="40"/>
        </w:rPr>
      </w:pPr>
      <w:bookmarkStart w:id="975" w:name="_Hlt41971333"/>
      <w:bookmarkStart w:id="976" w:name="_Hlt126646367"/>
      <w:bookmarkStart w:id="977" w:name="_Toc59197226"/>
      <w:bookmarkEnd w:id="975"/>
      <w:bookmarkEnd w:id="976"/>
      <w:r w:rsidRPr="00D5087F">
        <w:rPr>
          <w:rFonts w:ascii="Segoe UI Symbol" w:hAnsi="Segoe UI Symbol"/>
          <w:b/>
          <w:sz w:val="40"/>
          <w:szCs w:val="40"/>
        </w:rPr>
        <w:lastRenderedPageBreak/>
        <w:t xml:space="preserve">Section VIII - General Conditions of </w:t>
      </w:r>
      <w:r w:rsidRPr="00D5087F">
        <w:rPr>
          <w:rFonts w:ascii="Segoe UI Symbol" w:hAnsi="Segoe UI Symbol"/>
          <w:b/>
          <w:sz w:val="44"/>
          <w:szCs w:val="44"/>
        </w:rPr>
        <w:t>Contract</w:t>
      </w:r>
      <w:bookmarkEnd w:id="977"/>
    </w:p>
    <w:p w14:paraId="7E34BE5C" w14:textId="77777777" w:rsidR="005B4A5F" w:rsidRPr="00D5087F" w:rsidRDefault="005B4A5F" w:rsidP="00C51B39">
      <w:pPr>
        <w:pStyle w:val="Subtitle2"/>
      </w:pPr>
      <w:bookmarkStart w:id="978" w:name="_Toc37643992"/>
      <w:bookmarkStart w:id="979" w:name="_Toc59197227"/>
      <w:r w:rsidRPr="00D5087F">
        <w:t>Table</w:t>
      </w:r>
      <w:r w:rsidR="007E703B" w:rsidRPr="00D5087F">
        <w:t xml:space="preserve"> </w:t>
      </w:r>
      <w:r w:rsidRPr="00D5087F">
        <w:t>of</w:t>
      </w:r>
      <w:r w:rsidR="007E703B" w:rsidRPr="00D5087F">
        <w:t xml:space="preserve"> </w:t>
      </w:r>
      <w:r w:rsidRPr="00D5087F">
        <w:t>Clauses</w:t>
      </w:r>
      <w:bookmarkEnd w:id="978"/>
      <w:bookmarkEnd w:id="979"/>
    </w:p>
    <w:p w14:paraId="4877C0A3" w14:textId="77777777" w:rsidR="005B4A5F" w:rsidRPr="00D5087F" w:rsidRDefault="005B4A5F" w:rsidP="00C51B39">
      <w:pPr>
        <w:spacing w:after="0"/>
        <w:ind w:right="-11"/>
        <w:jc w:val="center"/>
        <w:rPr>
          <w:rFonts w:ascii="Segoe UI Symbol" w:hAnsi="Segoe UI Symbol"/>
        </w:rPr>
      </w:pPr>
    </w:p>
    <w:p w14:paraId="2CC0A820" w14:textId="6E1CB786" w:rsidR="002200C6" w:rsidRPr="00A46DE2" w:rsidRDefault="002200C6" w:rsidP="00FF5B09">
      <w:pPr>
        <w:pStyle w:val="TOC2"/>
        <w:spacing w:after="0"/>
        <w:rPr>
          <w:rFonts w:eastAsiaTheme="minorEastAsia" w:cstheme="minorBidi"/>
          <w:b/>
          <w:sz w:val="20"/>
          <w:szCs w:val="20"/>
          <w:lang w:eastAsia="fr-FR"/>
        </w:rPr>
      </w:pPr>
      <w:r w:rsidRPr="00FF5B09">
        <w:rPr>
          <w:bCs w:val="0"/>
          <w:sz w:val="20"/>
          <w:szCs w:val="20"/>
        </w:rPr>
        <w:fldChar w:fldCharType="begin"/>
      </w:r>
      <w:r w:rsidRPr="00A46DE2">
        <w:rPr>
          <w:bCs w:val="0"/>
          <w:sz w:val="20"/>
          <w:szCs w:val="20"/>
        </w:rPr>
        <w:instrText xml:space="preserve"> TOC \b SectionVIII \* MERGEFORMAT </w:instrText>
      </w:r>
      <w:r w:rsidRPr="00FF5B09">
        <w:rPr>
          <w:bCs w:val="0"/>
          <w:sz w:val="20"/>
          <w:szCs w:val="20"/>
        </w:rPr>
        <w:fldChar w:fldCharType="separate"/>
      </w:r>
      <w:r w:rsidRPr="00A46DE2">
        <w:rPr>
          <w:b/>
          <w:sz w:val="20"/>
          <w:szCs w:val="20"/>
        </w:rPr>
        <w:t>A.</w:t>
      </w:r>
      <w:r w:rsidRPr="00A46DE2">
        <w:rPr>
          <w:rFonts w:eastAsiaTheme="minorEastAsia" w:cstheme="minorBidi"/>
          <w:b/>
          <w:sz w:val="20"/>
          <w:szCs w:val="20"/>
          <w:lang w:eastAsia="fr-FR"/>
        </w:rPr>
        <w:tab/>
      </w:r>
      <w:r w:rsidRPr="00A46DE2">
        <w:rPr>
          <w:b/>
          <w:sz w:val="20"/>
          <w:szCs w:val="20"/>
        </w:rPr>
        <w:t>Contract and Interpretation</w:t>
      </w:r>
      <w:r w:rsidRPr="00A46DE2">
        <w:rPr>
          <w:b/>
          <w:sz w:val="20"/>
          <w:szCs w:val="20"/>
        </w:rPr>
        <w:tab/>
      </w:r>
      <w:r w:rsidRPr="00C51B39">
        <w:rPr>
          <w:b/>
          <w:sz w:val="20"/>
          <w:szCs w:val="20"/>
        </w:rPr>
        <w:fldChar w:fldCharType="begin"/>
      </w:r>
      <w:r w:rsidRPr="00A46DE2">
        <w:rPr>
          <w:b/>
          <w:sz w:val="20"/>
          <w:szCs w:val="20"/>
        </w:rPr>
        <w:instrText xml:space="preserve"> PAGEREF _Toc59149246 \h </w:instrText>
      </w:r>
      <w:r w:rsidRPr="00C51B39">
        <w:rPr>
          <w:b/>
          <w:sz w:val="20"/>
          <w:szCs w:val="20"/>
        </w:rPr>
      </w:r>
      <w:r w:rsidRPr="00C51B39">
        <w:rPr>
          <w:b/>
          <w:sz w:val="20"/>
          <w:szCs w:val="20"/>
        </w:rPr>
        <w:fldChar w:fldCharType="separate"/>
      </w:r>
      <w:r w:rsidR="00490F68">
        <w:rPr>
          <w:b/>
          <w:sz w:val="20"/>
          <w:szCs w:val="20"/>
        </w:rPr>
        <w:t>211</w:t>
      </w:r>
      <w:r w:rsidRPr="00C51B39">
        <w:rPr>
          <w:b/>
          <w:sz w:val="20"/>
          <w:szCs w:val="20"/>
        </w:rPr>
        <w:fldChar w:fldCharType="end"/>
      </w:r>
    </w:p>
    <w:p w14:paraId="75FEA8E4" w14:textId="0D172234" w:rsidR="002200C6" w:rsidRPr="00C51B39" w:rsidRDefault="002200C6" w:rsidP="001A5AAC">
      <w:pPr>
        <w:pStyle w:val="TOC2"/>
        <w:spacing w:after="0"/>
        <w:rPr>
          <w:bCs w:val="0"/>
          <w:sz w:val="20"/>
          <w:szCs w:val="20"/>
          <w:lang w:val="fr-FR"/>
        </w:rPr>
      </w:pPr>
      <w:r w:rsidRPr="00C51B39">
        <w:rPr>
          <w:bCs w:val="0"/>
          <w:sz w:val="20"/>
          <w:szCs w:val="20"/>
          <w:lang w:val="fr-FR"/>
        </w:rPr>
        <w:t>1.</w:t>
      </w:r>
      <w:r w:rsidRPr="00C51B39">
        <w:rPr>
          <w:bCs w:val="0"/>
          <w:sz w:val="20"/>
          <w:szCs w:val="20"/>
          <w:lang w:val="fr-FR"/>
        </w:rPr>
        <w:tab/>
        <w:t>Definitions</w:t>
      </w:r>
      <w:r w:rsidRPr="00C51B39">
        <w:rPr>
          <w:bCs w:val="0"/>
          <w:sz w:val="20"/>
          <w:szCs w:val="20"/>
          <w:lang w:val="fr-FR"/>
        </w:rPr>
        <w:tab/>
      </w:r>
      <w:r w:rsidRPr="001A5AAC">
        <w:rPr>
          <w:bCs w:val="0"/>
          <w:sz w:val="20"/>
          <w:szCs w:val="20"/>
        </w:rPr>
        <w:fldChar w:fldCharType="begin"/>
      </w:r>
      <w:r w:rsidRPr="00C51B39">
        <w:rPr>
          <w:bCs w:val="0"/>
          <w:sz w:val="20"/>
          <w:szCs w:val="20"/>
          <w:lang w:val="fr-FR"/>
        </w:rPr>
        <w:instrText xml:space="preserve"> PAGEREF _Toc59149247 \h </w:instrText>
      </w:r>
      <w:r w:rsidRPr="001A5AAC">
        <w:rPr>
          <w:bCs w:val="0"/>
          <w:sz w:val="20"/>
          <w:szCs w:val="20"/>
        </w:rPr>
      </w:r>
      <w:r w:rsidRPr="001A5AAC">
        <w:rPr>
          <w:bCs w:val="0"/>
          <w:sz w:val="20"/>
          <w:szCs w:val="20"/>
        </w:rPr>
        <w:fldChar w:fldCharType="separate"/>
      </w:r>
      <w:r w:rsidR="00490F68">
        <w:rPr>
          <w:bCs w:val="0"/>
          <w:sz w:val="20"/>
          <w:szCs w:val="20"/>
          <w:lang w:val="fr-FR"/>
        </w:rPr>
        <w:t>211</w:t>
      </w:r>
      <w:r w:rsidRPr="001A5AAC">
        <w:rPr>
          <w:bCs w:val="0"/>
          <w:sz w:val="20"/>
          <w:szCs w:val="20"/>
        </w:rPr>
        <w:fldChar w:fldCharType="end"/>
      </w:r>
    </w:p>
    <w:p w14:paraId="45A227CB" w14:textId="360B79BE" w:rsidR="002200C6" w:rsidRPr="00C51B39" w:rsidRDefault="002200C6" w:rsidP="001A5AAC">
      <w:pPr>
        <w:pStyle w:val="TOC2"/>
        <w:spacing w:after="0"/>
        <w:rPr>
          <w:bCs w:val="0"/>
          <w:sz w:val="20"/>
          <w:szCs w:val="20"/>
          <w:lang w:val="fr-FR"/>
        </w:rPr>
      </w:pPr>
      <w:r w:rsidRPr="00C51B39">
        <w:rPr>
          <w:bCs w:val="0"/>
          <w:sz w:val="20"/>
          <w:szCs w:val="20"/>
          <w:lang w:val="fr-FR"/>
        </w:rPr>
        <w:t>2.</w:t>
      </w:r>
      <w:r w:rsidRPr="00C51B39">
        <w:rPr>
          <w:bCs w:val="0"/>
          <w:sz w:val="20"/>
          <w:szCs w:val="20"/>
          <w:lang w:val="fr-FR"/>
        </w:rPr>
        <w:tab/>
        <w:t>Contract Documents</w:t>
      </w:r>
      <w:r w:rsidRPr="00C51B39">
        <w:rPr>
          <w:bCs w:val="0"/>
          <w:sz w:val="20"/>
          <w:szCs w:val="20"/>
          <w:lang w:val="fr-FR"/>
        </w:rPr>
        <w:tab/>
      </w:r>
      <w:r w:rsidRPr="001A5AAC">
        <w:rPr>
          <w:bCs w:val="0"/>
          <w:sz w:val="20"/>
          <w:szCs w:val="20"/>
        </w:rPr>
        <w:fldChar w:fldCharType="begin"/>
      </w:r>
      <w:r w:rsidRPr="00C51B39">
        <w:rPr>
          <w:bCs w:val="0"/>
          <w:sz w:val="20"/>
          <w:szCs w:val="20"/>
          <w:lang w:val="fr-FR"/>
        </w:rPr>
        <w:instrText xml:space="preserve"> PAGEREF _Toc59149248 \h </w:instrText>
      </w:r>
      <w:r w:rsidRPr="001A5AAC">
        <w:rPr>
          <w:bCs w:val="0"/>
          <w:sz w:val="20"/>
          <w:szCs w:val="20"/>
        </w:rPr>
      </w:r>
      <w:r w:rsidRPr="001A5AAC">
        <w:rPr>
          <w:bCs w:val="0"/>
          <w:sz w:val="20"/>
          <w:szCs w:val="20"/>
        </w:rPr>
        <w:fldChar w:fldCharType="separate"/>
      </w:r>
      <w:r w:rsidR="00490F68">
        <w:rPr>
          <w:bCs w:val="0"/>
          <w:sz w:val="20"/>
          <w:szCs w:val="20"/>
          <w:lang w:val="fr-FR"/>
        </w:rPr>
        <w:t>215</w:t>
      </w:r>
      <w:r w:rsidRPr="001A5AAC">
        <w:rPr>
          <w:bCs w:val="0"/>
          <w:sz w:val="20"/>
          <w:szCs w:val="20"/>
        </w:rPr>
        <w:fldChar w:fldCharType="end"/>
      </w:r>
    </w:p>
    <w:p w14:paraId="78DD5F0C" w14:textId="495A9EF7" w:rsidR="002200C6" w:rsidRPr="00C51B39" w:rsidRDefault="002200C6" w:rsidP="001A5AAC">
      <w:pPr>
        <w:pStyle w:val="TOC2"/>
        <w:spacing w:after="0"/>
        <w:rPr>
          <w:bCs w:val="0"/>
          <w:sz w:val="20"/>
          <w:szCs w:val="20"/>
          <w:lang w:val="fr-FR"/>
        </w:rPr>
      </w:pPr>
      <w:r w:rsidRPr="00C51B39">
        <w:rPr>
          <w:bCs w:val="0"/>
          <w:sz w:val="20"/>
          <w:szCs w:val="20"/>
          <w:lang w:val="fr-FR"/>
        </w:rPr>
        <w:t>3.</w:t>
      </w:r>
      <w:r w:rsidRPr="00C51B39">
        <w:rPr>
          <w:bCs w:val="0"/>
          <w:sz w:val="20"/>
          <w:szCs w:val="20"/>
          <w:lang w:val="fr-FR"/>
        </w:rPr>
        <w:tab/>
        <w:t>Interpretation</w:t>
      </w:r>
      <w:r w:rsidRPr="00C51B39">
        <w:rPr>
          <w:bCs w:val="0"/>
          <w:sz w:val="20"/>
          <w:szCs w:val="20"/>
          <w:lang w:val="fr-FR"/>
        </w:rPr>
        <w:tab/>
      </w:r>
      <w:r w:rsidRPr="001A5AAC">
        <w:rPr>
          <w:bCs w:val="0"/>
          <w:sz w:val="20"/>
          <w:szCs w:val="20"/>
        </w:rPr>
        <w:fldChar w:fldCharType="begin"/>
      </w:r>
      <w:r w:rsidRPr="00C51B39">
        <w:rPr>
          <w:bCs w:val="0"/>
          <w:sz w:val="20"/>
          <w:szCs w:val="20"/>
          <w:lang w:val="fr-FR"/>
        </w:rPr>
        <w:instrText xml:space="preserve"> PAGEREF _Toc59149249 \h </w:instrText>
      </w:r>
      <w:r w:rsidRPr="001A5AAC">
        <w:rPr>
          <w:bCs w:val="0"/>
          <w:sz w:val="20"/>
          <w:szCs w:val="20"/>
        </w:rPr>
      </w:r>
      <w:r w:rsidRPr="001A5AAC">
        <w:rPr>
          <w:bCs w:val="0"/>
          <w:sz w:val="20"/>
          <w:szCs w:val="20"/>
        </w:rPr>
        <w:fldChar w:fldCharType="separate"/>
      </w:r>
      <w:r w:rsidR="00490F68">
        <w:rPr>
          <w:bCs w:val="0"/>
          <w:sz w:val="20"/>
          <w:szCs w:val="20"/>
          <w:lang w:val="fr-FR"/>
        </w:rPr>
        <w:t>215</w:t>
      </w:r>
      <w:r w:rsidRPr="001A5AAC">
        <w:rPr>
          <w:bCs w:val="0"/>
          <w:sz w:val="20"/>
          <w:szCs w:val="20"/>
        </w:rPr>
        <w:fldChar w:fldCharType="end"/>
      </w:r>
    </w:p>
    <w:p w14:paraId="5F945A6D" w14:textId="45B17480" w:rsidR="002200C6" w:rsidRPr="00C51B39" w:rsidRDefault="002200C6" w:rsidP="001A5AAC">
      <w:pPr>
        <w:pStyle w:val="TOC2"/>
        <w:spacing w:after="0"/>
        <w:rPr>
          <w:bCs w:val="0"/>
          <w:sz w:val="20"/>
          <w:szCs w:val="20"/>
          <w:lang w:val="fr-FR"/>
        </w:rPr>
      </w:pPr>
      <w:r w:rsidRPr="00C51B39">
        <w:rPr>
          <w:bCs w:val="0"/>
          <w:sz w:val="20"/>
          <w:szCs w:val="20"/>
          <w:lang w:val="fr-FR"/>
        </w:rPr>
        <w:t>4.</w:t>
      </w:r>
      <w:r w:rsidRPr="00C51B39">
        <w:rPr>
          <w:bCs w:val="0"/>
          <w:sz w:val="20"/>
          <w:szCs w:val="20"/>
          <w:lang w:val="fr-FR"/>
        </w:rPr>
        <w:tab/>
        <w:t>Communications</w:t>
      </w:r>
      <w:r w:rsidRPr="00C51B39">
        <w:rPr>
          <w:bCs w:val="0"/>
          <w:sz w:val="20"/>
          <w:szCs w:val="20"/>
          <w:lang w:val="fr-FR"/>
        </w:rPr>
        <w:tab/>
      </w:r>
      <w:r w:rsidRPr="001A5AAC">
        <w:rPr>
          <w:bCs w:val="0"/>
          <w:sz w:val="20"/>
          <w:szCs w:val="20"/>
        </w:rPr>
        <w:fldChar w:fldCharType="begin"/>
      </w:r>
      <w:r w:rsidRPr="00C51B39">
        <w:rPr>
          <w:bCs w:val="0"/>
          <w:sz w:val="20"/>
          <w:szCs w:val="20"/>
          <w:lang w:val="fr-FR"/>
        </w:rPr>
        <w:instrText xml:space="preserve"> PAGEREF _Toc59149250 \h </w:instrText>
      </w:r>
      <w:r w:rsidRPr="001A5AAC">
        <w:rPr>
          <w:bCs w:val="0"/>
          <w:sz w:val="20"/>
          <w:szCs w:val="20"/>
        </w:rPr>
      </w:r>
      <w:r w:rsidRPr="001A5AAC">
        <w:rPr>
          <w:bCs w:val="0"/>
          <w:sz w:val="20"/>
          <w:szCs w:val="20"/>
        </w:rPr>
        <w:fldChar w:fldCharType="separate"/>
      </w:r>
      <w:r w:rsidR="00490F68">
        <w:rPr>
          <w:bCs w:val="0"/>
          <w:sz w:val="20"/>
          <w:szCs w:val="20"/>
          <w:lang w:val="fr-FR"/>
        </w:rPr>
        <w:t>217</w:t>
      </w:r>
      <w:r w:rsidRPr="001A5AAC">
        <w:rPr>
          <w:bCs w:val="0"/>
          <w:sz w:val="20"/>
          <w:szCs w:val="20"/>
        </w:rPr>
        <w:fldChar w:fldCharType="end"/>
      </w:r>
    </w:p>
    <w:p w14:paraId="595DE63B" w14:textId="0006FEB6" w:rsidR="002200C6" w:rsidRPr="001A5AAC" w:rsidRDefault="002200C6" w:rsidP="001A5AAC">
      <w:pPr>
        <w:pStyle w:val="TOC2"/>
        <w:spacing w:after="0"/>
        <w:rPr>
          <w:bCs w:val="0"/>
          <w:sz w:val="20"/>
          <w:szCs w:val="20"/>
        </w:rPr>
      </w:pPr>
      <w:r w:rsidRPr="001A5AAC">
        <w:rPr>
          <w:bCs w:val="0"/>
          <w:sz w:val="20"/>
          <w:szCs w:val="20"/>
        </w:rPr>
        <w:t>5.</w:t>
      </w:r>
      <w:r w:rsidRPr="001A5AAC">
        <w:rPr>
          <w:bCs w:val="0"/>
          <w:sz w:val="20"/>
          <w:szCs w:val="20"/>
        </w:rPr>
        <w:tab/>
        <w:t>Law and Language</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_Toc59149251 \h </w:instrText>
      </w:r>
      <w:r w:rsidRPr="001A5AAC">
        <w:rPr>
          <w:bCs w:val="0"/>
          <w:sz w:val="20"/>
          <w:szCs w:val="20"/>
        </w:rPr>
      </w:r>
      <w:r w:rsidRPr="001A5AAC">
        <w:rPr>
          <w:bCs w:val="0"/>
          <w:sz w:val="20"/>
          <w:szCs w:val="20"/>
        </w:rPr>
        <w:fldChar w:fldCharType="separate"/>
      </w:r>
      <w:r w:rsidR="00490F68">
        <w:rPr>
          <w:bCs w:val="0"/>
          <w:sz w:val="20"/>
          <w:szCs w:val="20"/>
        </w:rPr>
        <w:t>218</w:t>
      </w:r>
      <w:r w:rsidRPr="001A5AAC">
        <w:rPr>
          <w:bCs w:val="0"/>
          <w:sz w:val="20"/>
          <w:szCs w:val="20"/>
        </w:rPr>
        <w:fldChar w:fldCharType="end"/>
      </w:r>
    </w:p>
    <w:p w14:paraId="02564F16" w14:textId="163597D4" w:rsidR="002200C6" w:rsidRPr="001A5AAC" w:rsidRDefault="002200C6" w:rsidP="001A5AAC">
      <w:pPr>
        <w:pStyle w:val="TOC2"/>
        <w:spacing w:after="0"/>
        <w:rPr>
          <w:bCs w:val="0"/>
          <w:sz w:val="20"/>
          <w:szCs w:val="20"/>
        </w:rPr>
      </w:pPr>
      <w:r w:rsidRPr="001A5AAC">
        <w:rPr>
          <w:bCs w:val="0"/>
          <w:sz w:val="20"/>
          <w:szCs w:val="20"/>
        </w:rPr>
        <w:t>6.</w:t>
      </w:r>
      <w:r w:rsidRPr="001A5AAC">
        <w:rPr>
          <w:bCs w:val="0"/>
          <w:sz w:val="20"/>
          <w:szCs w:val="20"/>
        </w:rPr>
        <w:tab/>
        <w:t>Fraud and Corruption; and Eligibility</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_Toc59149252 \h </w:instrText>
      </w:r>
      <w:r w:rsidRPr="001A5AAC">
        <w:rPr>
          <w:bCs w:val="0"/>
          <w:sz w:val="20"/>
          <w:szCs w:val="20"/>
        </w:rPr>
      </w:r>
      <w:r w:rsidRPr="001A5AAC">
        <w:rPr>
          <w:bCs w:val="0"/>
          <w:sz w:val="20"/>
          <w:szCs w:val="20"/>
        </w:rPr>
        <w:fldChar w:fldCharType="separate"/>
      </w:r>
      <w:r w:rsidR="00490F68">
        <w:rPr>
          <w:bCs w:val="0"/>
          <w:sz w:val="20"/>
          <w:szCs w:val="20"/>
        </w:rPr>
        <w:t>218</w:t>
      </w:r>
      <w:r w:rsidRPr="001A5AAC">
        <w:rPr>
          <w:bCs w:val="0"/>
          <w:sz w:val="20"/>
          <w:szCs w:val="20"/>
        </w:rPr>
        <w:fldChar w:fldCharType="end"/>
      </w:r>
    </w:p>
    <w:p w14:paraId="105B1371" w14:textId="77777777" w:rsidR="00FF5B09" w:rsidRPr="00FF5B09" w:rsidRDefault="00FF5B09" w:rsidP="00C51B39">
      <w:pPr>
        <w:spacing w:after="0"/>
        <w:ind w:right="-11"/>
        <w:rPr>
          <w:rFonts w:eastAsiaTheme="minorEastAsia"/>
          <w:noProof/>
        </w:rPr>
      </w:pPr>
    </w:p>
    <w:p w14:paraId="4424B6D0" w14:textId="40CAB63C" w:rsidR="002200C6" w:rsidRPr="00654016" w:rsidRDefault="002200C6" w:rsidP="00FF5B09">
      <w:pPr>
        <w:pStyle w:val="TOC2"/>
        <w:spacing w:after="0"/>
        <w:rPr>
          <w:b/>
          <w:sz w:val="20"/>
          <w:szCs w:val="20"/>
        </w:rPr>
      </w:pPr>
      <w:r w:rsidRPr="00654016">
        <w:rPr>
          <w:b/>
          <w:sz w:val="20"/>
          <w:szCs w:val="20"/>
        </w:rPr>
        <w:t>B.</w:t>
      </w:r>
      <w:r w:rsidRPr="00654016">
        <w:rPr>
          <w:b/>
          <w:sz w:val="20"/>
          <w:szCs w:val="20"/>
        </w:rPr>
        <w:tab/>
        <w:t>Subject Matter of Contract</w:t>
      </w:r>
      <w:r w:rsidRPr="00654016">
        <w:rPr>
          <w:b/>
          <w:sz w:val="20"/>
          <w:szCs w:val="20"/>
        </w:rPr>
        <w:tab/>
      </w:r>
      <w:r w:rsidRPr="00C51B39">
        <w:rPr>
          <w:b/>
          <w:sz w:val="20"/>
          <w:szCs w:val="20"/>
          <w:lang w:val="fr-FR"/>
        </w:rPr>
        <w:fldChar w:fldCharType="begin"/>
      </w:r>
      <w:r w:rsidRPr="00654016">
        <w:rPr>
          <w:b/>
          <w:sz w:val="20"/>
          <w:szCs w:val="20"/>
        </w:rPr>
        <w:instrText xml:space="preserve"> PAGEREF _Toc59149316 \h </w:instrText>
      </w:r>
      <w:r w:rsidRPr="00C51B39">
        <w:rPr>
          <w:b/>
          <w:sz w:val="20"/>
          <w:szCs w:val="20"/>
          <w:lang w:val="fr-FR"/>
        </w:rPr>
      </w:r>
      <w:r w:rsidRPr="00C51B39">
        <w:rPr>
          <w:b/>
          <w:sz w:val="20"/>
          <w:szCs w:val="20"/>
          <w:lang w:val="fr-FR"/>
        </w:rPr>
        <w:fldChar w:fldCharType="separate"/>
      </w:r>
      <w:r w:rsidR="00490F68">
        <w:rPr>
          <w:b/>
          <w:sz w:val="20"/>
          <w:szCs w:val="20"/>
        </w:rPr>
        <w:t>219</w:t>
      </w:r>
      <w:r w:rsidRPr="00C51B39">
        <w:rPr>
          <w:b/>
          <w:sz w:val="20"/>
          <w:szCs w:val="20"/>
          <w:lang w:val="fr-FR"/>
        </w:rPr>
        <w:fldChar w:fldCharType="end"/>
      </w:r>
    </w:p>
    <w:p w14:paraId="4F862FC4" w14:textId="010105D7" w:rsidR="002200C6" w:rsidRPr="001A5AAC" w:rsidRDefault="002200C6" w:rsidP="001A5AAC">
      <w:pPr>
        <w:pStyle w:val="TOC2"/>
        <w:spacing w:after="0"/>
        <w:rPr>
          <w:bCs w:val="0"/>
          <w:sz w:val="20"/>
          <w:szCs w:val="20"/>
        </w:rPr>
      </w:pPr>
      <w:r w:rsidRPr="001A5AAC">
        <w:rPr>
          <w:bCs w:val="0"/>
          <w:sz w:val="20"/>
          <w:szCs w:val="20"/>
        </w:rPr>
        <w:t>7.</w:t>
      </w:r>
      <w:r w:rsidRPr="001A5AAC">
        <w:rPr>
          <w:bCs w:val="0"/>
          <w:sz w:val="20"/>
          <w:szCs w:val="20"/>
        </w:rPr>
        <w:tab/>
        <w:t>Scope of Facilities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_Toc59149317 \h </w:instrText>
      </w:r>
      <w:r w:rsidRPr="001A5AAC">
        <w:rPr>
          <w:bCs w:val="0"/>
          <w:sz w:val="20"/>
          <w:szCs w:val="20"/>
        </w:rPr>
      </w:r>
      <w:r w:rsidRPr="001A5AAC">
        <w:rPr>
          <w:bCs w:val="0"/>
          <w:sz w:val="20"/>
          <w:szCs w:val="20"/>
        </w:rPr>
        <w:fldChar w:fldCharType="separate"/>
      </w:r>
      <w:r w:rsidR="00490F68">
        <w:rPr>
          <w:bCs w:val="0"/>
          <w:sz w:val="20"/>
          <w:szCs w:val="20"/>
        </w:rPr>
        <w:t>220</w:t>
      </w:r>
      <w:r w:rsidRPr="001A5AAC">
        <w:rPr>
          <w:bCs w:val="0"/>
          <w:sz w:val="20"/>
          <w:szCs w:val="20"/>
        </w:rPr>
        <w:fldChar w:fldCharType="end"/>
      </w:r>
    </w:p>
    <w:p w14:paraId="69E359C0" w14:textId="6A6CF675" w:rsidR="002200C6" w:rsidRPr="001A5AAC" w:rsidRDefault="002200C6" w:rsidP="001A5AAC">
      <w:pPr>
        <w:pStyle w:val="TOC2"/>
        <w:spacing w:after="0"/>
        <w:rPr>
          <w:bCs w:val="0"/>
          <w:sz w:val="20"/>
          <w:szCs w:val="20"/>
        </w:rPr>
      </w:pPr>
      <w:r w:rsidRPr="001A5AAC">
        <w:rPr>
          <w:bCs w:val="0"/>
          <w:sz w:val="20"/>
          <w:szCs w:val="20"/>
        </w:rPr>
        <w:t>8.</w:t>
      </w:r>
      <w:r w:rsidRPr="001A5AAC">
        <w:rPr>
          <w:bCs w:val="0"/>
          <w:sz w:val="20"/>
          <w:szCs w:val="20"/>
        </w:rPr>
        <w:tab/>
        <w:t>Time for Commencement and Completion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_Toc59149318 \h </w:instrText>
      </w:r>
      <w:r w:rsidRPr="001A5AAC">
        <w:rPr>
          <w:bCs w:val="0"/>
          <w:sz w:val="20"/>
          <w:szCs w:val="20"/>
        </w:rPr>
      </w:r>
      <w:r w:rsidRPr="001A5AAC">
        <w:rPr>
          <w:bCs w:val="0"/>
          <w:sz w:val="20"/>
          <w:szCs w:val="20"/>
        </w:rPr>
        <w:fldChar w:fldCharType="separate"/>
      </w:r>
      <w:r w:rsidR="00490F68">
        <w:rPr>
          <w:bCs w:val="0"/>
          <w:sz w:val="20"/>
          <w:szCs w:val="20"/>
        </w:rPr>
        <w:t>221</w:t>
      </w:r>
      <w:r w:rsidRPr="001A5AAC">
        <w:rPr>
          <w:bCs w:val="0"/>
          <w:sz w:val="20"/>
          <w:szCs w:val="20"/>
        </w:rPr>
        <w:fldChar w:fldCharType="end"/>
      </w:r>
    </w:p>
    <w:p w14:paraId="51F71C00" w14:textId="03BF4767" w:rsidR="002200C6" w:rsidRPr="001A5AAC" w:rsidRDefault="002200C6" w:rsidP="001A5AAC">
      <w:pPr>
        <w:pStyle w:val="TOC2"/>
        <w:spacing w:after="0"/>
        <w:rPr>
          <w:bCs w:val="0"/>
          <w:sz w:val="20"/>
          <w:szCs w:val="20"/>
        </w:rPr>
      </w:pPr>
      <w:r w:rsidRPr="001A5AAC">
        <w:rPr>
          <w:bCs w:val="0"/>
          <w:sz w:val="20"/>
          <w:szCs w:val="20"/>
        </w:rPr>
        <w:t>9.</w:t>
      </w:r>
      <w:r w:rsidRPr="001A5AAC">
        <w:rPr>
          <w:bCs w:val="0"/>
          <w:sz w:val="20"/>
          <w:szCs w:val="20"/>
        </w:rPr>
        <w:tab/>
        <w:t>Contractor’s Responsibilities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_Toc59149319 \h </w:instrText>
      </w:r>
      <w:r w:rsidRPr="001A5AAC">
        <w:rPr>
          <w:bCs w:val="0"/>
          <w:sz w:val="20"/>
          <w:szCs w:val="20"/>
        </w:rPr>
      </w:r>
      <w:r w:rsidRPr="001A5AAC">
        <w:rPr>
          <w:bCs w:val="0"/>
          <w:sz w:val="20"/>
          <w:szCs w:val="20"/>
        </w:rPr>
        <w:fldChar w:fldCharType="separate"/>
      </w:r>
      <w:r w:rsidR="00490F68">
        <w:rPr>
          <w:bCs w:val="0"/>
          <w:sz w:val="20"/>
          <w:szCs w:val="20"/>
        </w:rPr>
        <w:t>221</w:t>
      </w:r>
      <w:r w:rsidRPr="001A5AAC">
        <w:rPr>
          <w:bCs w:val="0"/>
          <w:sz w:val="20"/>
          <w:szCs w:val="20"/>
        </w:rPr>
        <w:fldChar w:fldCharType="end"/>
      </w:r>
    </w:p>
    <w:p w14:paraId="0FFA1281" w14:textId="4066DA62" w:rsidR="002200C6" w:rsidRPr="001A5AAC" w:rsidRDefault="002200C6" w:rsidP="001A5AAC">
      <w:pPr>
        <w:pStyle w:val="TOC2"/>
        <w:spacing w:after="0"/>
        <w:rPr>
          <w:bCs w:val="0"/>
          <w:sz w:val="20"/>
          <w:szCs w:val="20"/>
        </w:rPr>
      </w:pPr>
      <w:r w:rsidRPr="001A5AAC">
        <w:rPr>
          <w:bCs w:val="0"/>
          <w:sz w:val="20"/>
          <w:szCs w:val="20"/>
        </w:rPr>
        <w:t>10.</w:t>
      </w:r>
      <w:r w:rsidRPr="001A5AAC">
        <w:rPr>
          <w:bCs w:val="0"/>
          <w:sz w:val="20"/>
          <w:szCs w:val="20"/>
        </w:rPr>
        <w:tab/>
        <w:t>Employer’s Responsibilities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_Toc59149320 \h </w:instrText>
      </w:r>
      <w:r w:rsidRPr="001A5AAC">
        <w:rPr>
          <w:bCs w:val="0"/>
          <w:sz w:val="20"/>
          <w:szCs w:val="20"/>
        </w:rPr>
      </w:r>
      <w:r w:rsidRPr="001A5AAC">
        <w:rPr>
          <w:bCs w:val="0"/>
          <w:sz w:val="20"/>
          <w:szCs w:val="20"/>
        </w:rPr>
        <w:fldChar w:fldCharType="separate"/>
      </w:r>
      <w:r w:rsidR="00490F68">
        <w:rPr>
          <w:bCs w:val="0"/>
          <w:sz w:val="20"/>
          <w:szCs w:val="20"/>
        </w:rPr>
        <w:t>227</w:t>
      </w:r>
      <w:r w:rsidRPr="001A5AAC">
        <w:rPr>
          <w:bCs w:val="0"/>
          <w:sz w:val="20"/>
          <w:szCs w:val="20"/>
        </w:rPr>
        <w:fldChar w:fldCharType="end"/>
      </w:r>
    </w:p>
    <w:p w14:paraId="1DDE41AE" w14:textId="77777777" w:rsidR="00FF5B09" w:rsidRPr="00FF5B09" w:rsidRDefault="00FF5B09" w:rsidP="00C51B39">
      <w:pPr>
        <w:spacing w:after="0"/>
        <w:ind w:right="-11"/>
        <w:rPr>
          <w:rFonts w:eastAsiaTheme="minorEastAsia"/>
          <w:noProof/>
        </w:rPr>
      </w:pPr>
    </w:p>
    <w:p w14:paraId="07A4A4ED" w14:textId="321BD939" w:rsidR="002200C6" w:rsidRPr="00654016" w:rsidRDefault="002200C6" w:rsidP="00FF5B09">
      <w:pPr>
        <w:pStyle w:val="TOC2"/>
        <w:spacing w:after="0"/>
        <w:rPr>
          <w:b/>
          <w:sz w:val="20"/>
          <w:szCs w:val="20"/>
        </w:rPr>
      </w:pPr>
      <w:r w:rsidRPr="00654016">
        <w:rPr>
          <w:b/>
          <w:sz w:val="20"/>
          <w:szCs w:val="20"/>
        </w:rPr>
        <w:t>C.</w:t>
      </w:r>
      <w:r w:rsidRPr="00654016">
        <w:rPr>
          <w:b/>
          <w:sz w:val="20"/>
          <w:szCs w:val="20"/>
        </w:rPr>
        <w:tab/>
        <w:t>Payment</w:t>
      </w:r>
      <w:r w:rsidRPr="00654016">
        <w:rPr>
          <w:b/>
          <w:sz w:val="20"/>
          <w:szCs w:val="20"/>
        </w:rPr>
        <w:tab/>
      </w:r>
      <w:r w:rsidRPr="00C51B39">
        <w:rPr>
          <w:b/>
          <w:sz w:val="20"/>
          <w:szCs w:val="20"/>
          <w:lang w:val="fr-FR"/>
        </w:rPr>
        <w:fldChar w:fldCharType="begin"/>
      </w:r>
      <w:r w:rsidRPr="00654016">
        <w:rPr>
          <w:b/>
          <w:sz w:val="20"/>
          <w:szCs w:val="20"/>
        </w:rPr>
        <w:instrText xml:space="preserve"> PAGEREF _Toc59149321 \h </w:instrText>
      </w:r>
      <w:r w:rsidRPr="00C51B39">
        <w:rPr>
          <w:b/>
          <w:sz w:val="20"/>
          <w:szCs w:val="20"/>
          <w:lang w:val="fr-FR"/>
        </w:rPr>
      </w:r>
      <w:r w:rsidRPr="00C51B39">
        <w:rPr>
          <w:b/>
          <w:sz w:val="20"/>
          <w:szCs w:val="20"/>
          <w:lang w:val="fr-FR"/>
        </w:rPr>
        <w:fldChar w:fldCharType="separate"/>
      </w:r>
      <w:r w:rsidR="00490F68">
        <w:rPr>
          <w:b/>
          <w:sz w:val="20"/>
          <w:szCs w:val="20"/>
        </w:rPr>
        <w:t>229</w:t>
      </w:r>
      <w:r w:rsidRPr="00C51B39">
        <w:rPr>
          <w:b/>
          <w:sz w:val="20"/>
          <w:szCs w:val="20"/>
          <w:lang w:val="fr-FR"/>
        </w:rPr>
        <w:fldChar w:fldCharType="end"/>
      </w:r>
    </w:p>
    <w:p w14:paraId="5257C534" w14:textId="68C6B016" w:rsidR="002200C6" w:rsidRPr="001A5AAC" w:rsidRDefault="002200C6" w:rsidP="001A5AAC">
      <w:pPr>
        <w:pStyle w:val="TOC2"/>
        <w:spacing w:after="0"/>
        <w:rPr>
          <w:bCs w:val="0"/>
          <w:sz w:val="20"/>
          <w:szCs w:val="20"/>
        </w:rPr>
      </w:pPr>
      <w:r w:rsidRPr="001A5AAC">
        <w:rPr>
          <w:bCs w:val="0"/>
          <w:sz w:val="20"/>
          <w:szCs w:val="20"/>
        </w:rPr>
        <w:t>11.</w:t>
      </w:r>
      <w:r w:rsidRPr="001A5AAC">
        <w:rPr>
          <w:bCs w:val="0"/>
          <w:sz w:val="20"/>
          <w:szCs w:val="20"/>
        </w:rPr>
        <w:tab/>
        <w:t>Contract Price</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_Toc59149322 \h </w:instrText>
      </w:r>
      <w:r w:rsidRPr="001A5AAC">
        <w:rPr>
          <w:bCs w:val="0"/>
          <w:sz w:val="20"/>
          <w:szCs w:val="20"/>
        </w:rPr>
      </w:r>
      <w:r w:rsidRPr="001A5AAC">
        <w:rPr>
          <w:bCs w:val="0"/>
          <w:sz w:val="20"/>
          <w:szCs w:val="20"/>
        </w:rPr>
        <w:fldChar w:fldCharType="separate"/>
      </w:r>
      <w:r w:rsidR="00490F68">
        <w:rPr>
          <w:bCs w:val="0"/>
          <w:sz w:val="20"/>
          <w:szCs w:val="20"/>
        </w:rPr>
        <w:t>229</w:t>
      </w:r>
      <w:r w:rsidRPr="001A5AAC">
        <w:rPr>
          <w:bCs w:val="0"/>
          <w:sz w:val="20"/>
          <w:szCs w:val="20"/>
        </w:rPr>
        <w:fldChar w:fldCharType="end"/>
      </w:r>
    </w:p>
    <w:p w14:paraId="0C354312" w14:textId="1D49B215" w:rsidR="002200C6" w:rsidRPr="001A5AAC" w:rsidRDefault="002200C6" w:rsidP="001A5AAC">
      <w:pPr>
        <w:pStyle w:val="TOC2"/>
        <w:spacing w:after="0"/>
        <w:rPr>
          <w:bCs w:val="0"/>
          <w:sz w:val="20"/>
          <w:szCs w:val="20"/>
        </w:rPr>
      </w:pPr>
      <w:r w:rsidRPr="001A5AAC">
        <w:rPr>
          <w:bCs w:val="0"/>
          <w:sz w:val="20"/>
          <w:szCs w:val="20"/>
        </w:rPr>
        <w:t>12.</w:t>
      </w:r>
      <w:r w:rsidRPr="001A5AAC">
        <w:rPr>
          <w:bCs w:val="0"/>
          <w:sz w:val="20"/>
          <w:szCs w:val="20"/>
        </w:rPr>
        <w:tab/>
        <w:t>Terms of Payment</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_Toc59149323 \h </w:instrText>
      </w:r>
      <w:r w:rsidRPr="001A5AAC">
        <w:rPr>
          <w:bCs w:val="0"/>
          <w:sz w:val="20"/>
          <w:szCs w:val="20"/>
        </w:rPr>
      </w:r>
      <w:r w:rsidRPr="001A5AAC">
        <w:rPr>
          <w:bCs w:val="0"/>
          <w:sz w:val="20"/>
          <w:szCs w:val="20"/>
        </w:rPr>
        <w:fldChar w:fldCharType="separate"/>
      </w:r>
      <w:r w:rsidR="00490F68">
        <w:rPr>
          <w:bCs w:val="0"/>
          <w:sz w:val="20"/>
          <w:szCs w:val="20"/>
        </w:rPr>
        <w:t>229</w:t>
      </w:r>
      <w:r w:rsidRPr="001A5AAC">
        <w:rPr>
          <w:bCs w:val="0"/>
          <w:sz w:val="20"/>
          <w:szCs w:val="20"/>
        </w:rPr>
        <w:fldChar w:fldCharType="end"/>
      </w:r>
    </w:p>
    <w:p w14:paraId="725AC195" w14:textId="01FB95B4" w:rsidR="002200C6" w:rsidRPr="001A5AAC" w:rsidRDefault="002200C6" w:rsidP="001A5AAC">
      <w:pPr>
        <w:pStyle w:val="TOC2"/>
        <w:spacing w:after="0"/>
        <w:rPr>
          <w:bCs w:val="0"/>
          <w:sz w:val="20"/>
          <w:szCs w:val="20"/>
        </w:rPr>
      </w:pPr>
      <w:r w:rsidRPr="001A5AAC">
        <w:rPr>
          <w:bCs w:val="0"/>
          <w:sz w:val="20"/>
          <w:szCs w:val="20"/>
        </w:rPr>
        <w:t>13.</w:t>
      </w:r>
      <w:r w:rsidRPr="001A5AAC">
        <w:rPr>
          <w:bCs w:val="0"/>
          <w:sz w:val="20"/>
          <w:szCs w:val="20"/>
        </w:rPr>
        <w:tab/>
        <w:t>Securities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_Toc59149324 \h </w:instrText>
      </w:r>
      <w:r w:rsidRPr="001A5AAC">
        <w:rPr>
          <w:bCs w:val="0"/>
          <w:sz w:val="20"/>
          <w:szCs w:val="20"/>
        </w:rPr>
      </w:r>
      <w:r w:rsidRPr="001A5AAC">
        <w:rPr>
          <w:bCs w:val="0"/>
          <w:sz w:val="20"/>
          <w:szCs w:val="20"/>
        </w:rPr>
        <w:fldChar w:fldCharType="separate"/>
      </w:r>
      <w:r w:rsidR="00490F68">
        <w:rPr>
          <w:bCs w:val="0"/>
          <w:sz w:val="20"/>
          <w:szCs w:val="20"/>
        </w:rPr>
        <w:t>230</w:t>
      </w:r>
      <w:r w:rsidRPr="001A5AAC">
        <w:rPr>
          <w:bCs w:val="0"/>
          <w:sz w:val="20"/>
          <w:szCs w:val="20"/>
        </w:rPr>
        <w:fldChar w:fldCharType="end"/>
      </w:r>
    </w:p>
    <w:p w14:paraId="1EC16C3D" w14:textId="55157363" w:rsidR="002200C6" w:rsidRPr="001A5AAC" w:rsidRDefault="002200C6" w:rsidP="001A5AAC">
      <w:pPr>
        <w:pStyle w:val="TOC2"/>
        <w:spacing w:after="0"/>
        <w:rPr>
          <w:bCs w:val="0"/>
          <w:sz w:val="20"/>
          <w:szCs w:val="20"/>
        </w:rPr>
      </w:pPr>
      <w:r w:rsidRPr="001A5AAC">
        <w:rPr>
          <w:bCs w:val="0"/>
          <w:sz w:val="20"/>
          <w:szCs w:val="20"/>
        </w:rPr>
        <w:t>14.</w:t>
      </w:r>
      <w:r w:rsidRPr="001A5AAC">
        <w:rPr>
          <w:bCs w:val="0"/>
          <w:sz w:val="20"/>
          <w:szCs w:val="20"/>
        </w:rPr>
        <w:tab/>
        <w:t>Taxes and Duties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_Toc59149325 \h </w:instrText>
      </w:r>
      <w:r w:rsidRPr="001A5AAC">
        <w:rPr>
          <w:bCs w:val="0"/>
          <w:sz w:val="20"/>
          <w:szCs w:val="20"/>
        </w:rPr>
      </w:r>
      <w:r w:rsidRPr="001A5AAC">
        <w:rPr>
          <w:bCs w:val="0"/>
          <w:sz w:val="20"/>
          <w:szCs w:val="20"/>
        </w:rPr>
        <w:fldChar w:fldCharType="separate"/>
      </w:r>
      <w:r w:rsidR="00490F68">
        <w:rPr>
          <w:bCs w:val="0"/>
          <w:sz w:val="20"/>
          <w:szCs w:val="20"/>
        </w:rPr>
        <w:t>232</w:t>
      </w:r>
      <w:r w:rsidRPr="001A5AAC">
        <w:rPr>
          <w:bCs w:val="0"/>
          <w:sz w:val="20"/>
          <w:szCs w:val="20"/>
        </w:rPr>
        <w:fldChar w:fldCharType="end"/>
      </w:r>
    </w:p>
    <w:p w14:paraId="45F63C61" w14:textId="77777777" w:rsidR="00FF5B09" w:rsidRPr="00FF5B09" w:rsidRDefault="00FF5B09" w:rsidP="00C51B39">
      <w:pPr>
        <w:spacing w:after="0"/>
        <w:ind w:right="-11"/>
        <w:rPr>
          <w:rFonts w:eastAsiaTheme="minorEastAsia"/>
          <w:noProof/>
        </w:rPr>
      </w:pPr>
    </w:p>
    <w:p w14:paraId="7D62246B" w14:textId="0328D509" w:rsidR="002200C6" w:rsidRPr="00654016" w:rsidRDefault="002200C6" w:rsidP="00FF5B09">
      <w:pPr>
        <w:pStyle w:val="TOC2"/>
        <w:spacing w:after="0"/>
        <w:rPr>
          <w:b/>
          <w:sz w:val="20"/>
          <w:szCs w:val="20"/>
        </w:rPr>
      </w:pPr>
      <w:r w:rsidRPr="00654016">
        <w:rPr>
          <w:b/>
          <w:sz w:val="20"/>
          <w:szCs w:val="20"/>
        </w:rPr>
        <w:t>D.</w:t>
      </w:r>
      <w:r w:rsidRPr="00654016">
        <w:rPr>
          <w:b/>
          <w:sz w:val="20"/>
          <w:szCs w:val="20"/>
        </w:rPr>
        <w:tab/>
        <w:t>Intellectual Property</w:t>
      </w:r>
      <w:r w:rsidRPr="00654016">
        <w:rPr>
          <w:b/>
          <w:sz w:val="20"/>
          <w:szCs w:val="20"/>
        </w:rPr>
        <w:tab/>
      </w:r>
      <w:r w:rsidRPr="00C51B39">
        <w:rPr>
          <w:b/>
          <w:sz w:val="20"/>
          <w:szCs w:val="20"/>
          <w:lang w:val="fr-FR"/>
        </w:rPr>
        <w:fldChar w:fldCharType="begin"/>
      </w:r>
      <w:r w:rsidRPr="00654016">
        <w:rPr>
          <w:b/>
          <w:sz w:val="20"/>
          <w:szCs w:val="20"/>
        </w:rPr>
        <w:instrText xml:space="preserve"> PAGEREF _Toc59149326 \h </w:instrText>
      </w:r>
      <w:r w:rsidRPr="00C51B39">
        <w:rPr>
          <w:b/>
          <w:sz w:val="20"/>
          <w:szCs w:val="20"/>
          <w:lang w:val="fr-FR"/>
        </w:rPr>
      </w:r>
      <w:r w:rsidRPr="00C51B39">
        <w:rPr>
          <w:b/>
          <w:sz w:val="20"/>
          <w:szCs w:val="20"/>
          <w:lang w:val="fr-FR"/>
        </w:rPr>
        <w:fldChar w:fldCharType="separate"/>
      </w:r>
      <w:r w:rsidR="00490F68">
        <w:rPr>
          <w:b/>
          <w:sz w:val="20"/>
          <w:szCs w:val="20"/>
        </w:rPr>
        <w:t>233</w:t>
      </w:r>
      <w:r w:rsidRPr="00C51B39">
        <w:rPr>
          <w:b/>
          <w:sz w:val="20"/>
          <w:szCs w:val="20"/>
          <w:lang w:val="fr-FR"/>
        </w:rPr>
        <w:fldChar w:fldCharType="end"/>
      </w:r>
    </w:p>
    <w:p w14:paraId="391C08EB" w14:textId="0F5C3593" w:rsidR="002200C6" w:rsidRPr="001A5AAC" w:rsidRDefault="002200C6" w:rsidP="001A5AAC">
      <w:pPr>
        <w:pStyle w:val="TOC2"/>
        <w:spacing w:after="0"/>
        <w:rPr>
          <w:bCs w:val="0"/>
          <w:sz w:val="20"/>
          <w:szCs w:val="20"/>
        </w:rPr>
      </w:pPr>
      <w:r w:rsidRPr="001A5AAC">
        <w:rPr>
          <w:bCs w:val="0"/>
          <w:sz w:val="20"/>
          <w:szCs w:val="20"/>
        </w:rPr>
        <w:t>15.</w:t>
      </w:r>
      <w:r w:rsidRPr="001A5AAC">
        <w:rPr>
          <w:bCs w:val="0"/>
          <w:sz w:val="20"/>
          <w:szCs w:val="20"/>
        </w:rPr>
        <w:tab/>
        <w:t>License/Use of Technical Information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_Toc59149327 \h </w:instrText>
      </w:r>
      <w:r w:rsidRPr="001A5AAC">
        <w:rPr>
          <w:bCs w:val="0"/>
          <w:sz w:val="20"/>
          <w:szCs w:val="20"/>
        </w:rPr>
      </w:r>
      <w:r w:rsidRPr="001A5AAC">
        <w:rPr>
          <w:bCs w:val="0"/>
          <w:sz w:val="20"/>
          <w:szCs w:val="20"/>
        </w:rPr>
        <w:fldChar w:fldCharType="separate"/>
      </w:r>
      <w:r w:rsidR="00490F68">
        <w:rPr>
          <w:bCs w:val="0"/>
          <w:sz w:val="20"/>
          <w:szCs w:val="20"/>
        </w:rPr>
        <w:t>233</w:t>
      </w:r>
      <w:r w:rsidRPr="001A5AAC">
        <w:rPr>
          <w:bCs w:val="0"/>
          <w:sz w:val="20"/>
          <w:szCs w:val="20"/>
        </w:rPr>
        <w:fldChar w:fldCharType="end"/>
      </w:r>
    </w:p>
    <w:p w14:paraId="038EF684" w14:textId="4CC92E95" w:rsidR="002200C6" w:rsidRPr="001A5AAC" w:rsidRDefault="002200C6" w:rsidP="001A5AAC">
      <w:pPr>
        <w:pStyle w:val="TOC2"/>
        <w:spacing w:after="0"/>
        <w:rPr>
          <w:bCs w:val="0"/>
          <w:sz w:val="20"/>
          <w:szCs w:val="20"/>
        </w:rPr>
      </w:pPr>
      <w:r w:rsidRPr="001A5AAC">
        <w:rPr>
          <w:bCs w:val="0"/>
          <w:sz w:val="20"/>
          <w:szCs w:val="20"/>
        </w:rPr>
        <w:t>16.</w:t>
      </w:r>
      <w:r w:rsidRPr="001A5AAC">
        <w:rPr>
          <w:bCs w:val="0"/>
          <w:sz w:val="20"/>
          <w:szCs w:val="20"/>
        </w:rPr>
        <w:tab/>
        <w:t>Confidential Information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_Toc59149328 \h </w:instrText>
      </w:r>
      <w:r w:rsidRPr="001A5AAC">
        <w:rPr>
          <w:bCs w:val="0"/>
          <w:sz w:val="20"/>
          <w:szCs w:val="20"/>
        </w:rPr>
      </w:r>
      <w:r w:rsidRPr="001A5AAC">
        <w:rPr>
          <w:bCs w:val="0"/>
          <w:sz w:val="20"/>
          <w:szCs w:val="20"/>
        </w:rPr>
        <w:fldChar w:fldCharType="separate"/>
      </w:r>
      <w:r w:rsidR="00490F68">
        <w:rPr>
          <w:bCs w:val="0"/>
          <w:sz w:val="20"/>
          <w:szCs w:val="20"/>
        </w:rPr>
        <w:t>233</w:t>
      </w:r>
      <w:r w:rsidRPr="001A5AAC">
        <w:rPr>
          <w:bCs w:val="0"/>
          <w:sz w:val="20"/>
          <w:szCs w:val="20"/>
        </w:rPr>
        <w:fldChar w:fldCharType="end"/>
      </w:r>
    </w:p>
    <w:p w14:paraId="02C5D363" w14:textId="77777777" w:rsidR="00FF5B09" w:rsidRPr="00FF5B09" w:rsidRDefault="00FF5B09" w:rsidP="00C51B39">
      <w:pPr>
        <w:spacing w:after="0"/>
        <w:ind w:right="-11"/>
        <w:rPr>
          <w:rFonts w:eastAsiaTheme="minorEastAsia"/>
          <w:noProof/>
        </w:rPr>
      </w:pPr>
    </w:p>
    <w:p w14:paraId="1E93E2F2" w14:textId="518FBE67" w:rsidR="002200C6" w:rsidRPr="00654016" w:rsidRDefault="002200C6" w:rsidP="00FF5B09">
      <w:pPr>
        <w:pStyle w:val="TOC2"/>
        <w:spacing w:after="0"/>
        <w:rPr>
          <w:b/>
          <w:sz w:val="20"/>
          <w:szCs w:val="20"/>
        </w:rPr>
      </w:pPr>
      <w:r w:rsidRPr="00654016">
        <w:rPr>
          <w:b/>
          <w:sz w:val="20"/>
          <w:szCs w:val="20"/>
        </w:rPr>
        <w:t>E.</w:t>
      </w:r>
      <w:r w:rsidRPr="00654016">
        <w:rPr>
          <w:b/>
          <w:sz w:val="20"/>
          <w:szCs w:val="20"/>
        </w:rPr>
        <w:tab/>
        <w:t>Execution of the Facilities</w:t>
      </w:r>
      <w:r w:rsidRPr="00654016">
        <w:rPr>
          <w:b/>
          <w:sz w:val="20"/>
          <w:szCs w:val="20"/>
        </w:rPr>
        <w:tab/>
      </w:r>
      <w:r w:rsidRPr="00C51B39">
        <w:rPr>
          <w:b/>
          <w:sz w:val="20"/>
          <w:szCs w:val="20"/>
          <w:lang w:val="fr-FR"/>
        </w:rPr>
        <w:fldChar w:fldCharType="begin"/>
      </w:r>
      <w:r w:rsidRPr="00654016">
        <w:rPr>
          <w:b/>
          <w:sz w:val="20"/>
          <w:szCs w:val="20"/>
        </w:rPr>
        <w:instrText xml:space="preserve"> PAGEREF _Toc59149329 \h </w:instrText>
      </w:r>
      <w:r w:rsidRPr="00C51B39">
        <w:rPr>
          <w:b/>
          <w:sz w:val="20"/>
          <w:szCs w:val="20"/>
          <w:lang w:val="fr-FR"/>
        </w:rPr>
      </w:r>
      <w:r w:rsidRPr="00C51B39">
        <w:rPr>
          <w:b/>
          <w:sz w:val="20"/>
          <w:szCs w:val="20"/>
          <w:lang w:val="fr-FR"/>
        </w:rPr>
        <w:fldChar w:fldCharType="separate"/>
      </w:r>
      <w:r w:rsidR="00490F68">
        <w:rPr>
          <w:b/>
          <w:sz w:val="20"/>
          <w:szCs w:val="20"/>
        </w:rPr>
        <w:t>234</w:t>
      </w:r>
      <w:r w:rsidRPr="00C51B39">
        <w:rPr>
          <w:b/>
          <w:sz w:val="20"/>
          <w:szCs w:val="20"/>
          <w:lang w:val="fr-FR"/>
        </w:rPr>
        <w:fldChar w:fldCharType="end"/>
      </w:r>
    </w:p>
    <w:p w14:paraId="2A763236" w14:textId="161B3D33" w:rsidR="002200C6" w:rsidRPr="001A5AAC" w:rsidRDefault="002200C6" w:rsidP="001A5AAC">
      <w:pPr>
        <w:pStyle w:val="TOC2"/>
        <w:spacing w:after="0"/>
        <w:rPr>
          <w:bCs w:val="0"/>
          <w:sz w:val="20"/>
          <w:szCs w:val="20"/>
        </w:rPr>
      </w:pPr>
      <w:r w:rsidRPr="001A5AAC">
        <w:rPr>
          <w:bCs w:val="0"/>
          <w:sz w:val="20"/>
          <w:szCs w:val="20"/>
        </w:rPr>
        <w:t>17.</w:t>
      </w:r>
      <w:r w:rsidRPr="001A5AAC">
        <w:rPr>
          <w:bCs w:val="0"/>
          <w:sz w:val="20"/>
          <w:szCs w:val="20"/>
        </w:rPr>
        <w:tab/>
        <w:t>Representatives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_Toc59149330 \h </w:instrText>
      </w:r>
      <w:r w:rsidRPr="001A5AAC">
        <w:rPr>
          <w:bCs w:val="0"/>
          <w:sz w:val="20"/>
          <w:szCs w:val="20"/>
        </w:rPr>
      </w:r>
      <w:r w:rsidRPr="001A5AAC">
        <w:rPr>
          <w:bCs w:val="0"/>
          <w:sz w:val="20"/>
          <w:szCs w:val="20"/>
        </w:rPr>
        <w:fldChar w:fldCharType="separate"/>
      </w:r>
      <w:r w:rsidR="00490F68">
        <w:rPr>
          <w:bCs w:val="0"/>
          <w:sz w:val="20"/>
          <w:szCs w:val="20"/>
        </w:rPr>
        <w:t>234</w:t>
      </w:r>
      <w:r w:rsidRPr="001A5AAC">
        <w:rPr>
          <w:bCs w:val="0"/>
          <w:sz w:val="20"/>
          <w:szCs w:val="20"/>
        </w:rPr>
        <w:fldChar w:fldCharType="end"/>
      </w:r>
    </w:p>
    <w:p w14:paraId="1371025C" w14:textId="70519C04" w:rsidR="002200C6" w:rsidRPr="001A5AAC" w:rsidRDefault="002200C6" w:rsidP="001A5AAC">
      <w:pPr>
        <w:pStyle w:val="TOC2"/>
        <w:spacing w:after="0"/>
        <w:rPr>
          <w:bCs w:val="0"/>
          <w:sz w:val="20"/>
          <w:szCs w:val="20"/>
        </w:rPr>
      </w:pPr>
      <w:r w:rsidRPr="001A5AAC">
        <w:rPr>
          <w:bCs w:val="0"/>
          <w:sz w:val="20"/>
          <w:szCs w:val="20"/>
        </w:rPr>
        <w:t>18.</w:t>
      </w:r>
      <w:r w:rsidRPr="001A5AAC">
        <w:rPr>
          <w:bCs w:val="0"/>
          <w:sz w:val="20"/>
          <w:szCs w:val="20"/>
        </w:rPr>
        <w:tab/>
        <w:t>Work Program</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_Toc59149331 \h </w:instrText>
      </w:r>
      <w:r w:rsidRPr="001A5AAC">
        <w:rPr>
          <w:bCs w:val="0"/>
          <w:sz w:val="20"/>
          <w:szCs w:val="20"/>
        </w:rPr>
      </w:r>
      <w:r w:rsidRPr="001A5AAC">
        <w:rPr>
          <w:bCs w:val="0"/>
          <w:sz w:val="20"/>
          <w:szCs w:val="20"/>
        </w:rPr>
        <w:fldChar w:fldCharType="separate"/>
      </w:r>
      <w:r w:rsidR="00490F68">
        <w:rPr>
          <w:bCs w:val="0"/>
          <w:sz w:val="20"/>
          <w:szCs w:val="20"/>
        </w:rPr>
        <w:t>238</w:t>
      </w:r>
      <w:r w:rsidRPr="001A5AAC">
        <w:rPr>
          <w:bCs w:val="0"/>
          <w:sz w:val="20"/>
          <w:szCs w:val="20"/>
        </w:rPr>
        <w:fldChar w:fldCharType="end"/>
      </w:r>
    </w:p>
    <w:p w14:paraId="7174347F" w14:textId="46D59DBF" w:rsidR="002200C6" w:rsidRPr="001A5AAC" w:rsidRDefault="002200C6" w:rsidP="001A5AAC">
      <w:pPr>
        <w:pStyle w:val="TOC2"/>
        <w:spacing w:after="0"/>
        <w:rPr>
          <w:bCs w:val="0"/>
          <w:sz w:val="20"/>
          <w:szCs w:val="20"/>
        </w:rPr>
      </w:pPr>
      <w:r w:rsidRPr="001A5AAC">
        <w:rPr>
          <w:bCs w:val="0"/>
          <w:sz w:val="20"/>
          <w:szCs w:val="20"/>
        </w:rPr>
        <w:t>19.</w:t>
      </w:r>
      <w:r w:rsidRPr="001A5AAC">
        <w:rPr>
          <w:bCs w:val="0"/>
          <w:sz w:val="20"/>
          <w:szCs w:val="20"/>
        </w:rPr>
        <w:tab/>
        <w:t>Subcontracting</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_Toc59149332 \h </w:instrText>
      </w:r>
      <w:r w:rsidRPr="001A5AAC">
        <w:rPr>
          <w:bCs w:val="0"/>
          <w:sz w:val="20"/>
          <w:szCs w:val="20"/>
        </w:rPr>
      </w:r>
      <w:r w:rsidRPr="001A5AAC">
        <w:rPr>
          <w:bCs w:val="0"/>
          <w:sz w:val="20"/>
          <w:szCs w:val="20"/>
        </w:rPr>
        <w:fldChar w:fldCharType="separate"/>
      </w:r>
      <w:r w:rsidR="00490F68">
        <w:rPr>
          <w:bCs w:val="0"/>
          <w:sz w:val="20"/>
          <w:szCs w:val="20"/>
        </w:rPr>
        <w:t>240</w:t>
      </w:r>
      <w:r w:rsidRPr="001A5AAC">
        <w:rPr>
          <w:bCs w:val="0"/>
          <w:sz w:val="20"/>
          <w:szCs w:val="20"/>
        </w:rPr>
        <w:fldChar w:fldCharType="end"/>
      </w:r>
    </w:p>
    <w:p w14:paraId="120EEB5E" w14:textId="156D6BE0" w:rsidR="002200C6" w:rsidRPr="001A5AAC" w:rsidRDefault="002200C6" w:rsidP="001A5AAC">
      <w:pPr>
        <w:pStyle w:val="TOC2"/>
        <w:spacing w:after="0"/>
        <w:rPr>
          <w:bCs w:val="0"/>
          <w:sz w:val="20"/>
          <w:szCs w:val="20"/>
        </w:rPr>
      </w:pPr>
      <w:r w:rsidRPr="001A5AAC">
        <w:rPr>
          <w:bCs w:val="0"/>
          <w:sz w:val="20"/>
          <w:szCs w:val="20"/>
        </w:rPr>
        <w:t>20.</w:t>
      </w:r>
      <w:r w:rsidRPr="001A5AAC">
        <w:rPr>
          <w:bCs w:val="0"/>
          <w:sz w:val="20"/>
          <w:szCs w:val="20"/>
        </w:rPr>
        <w:tab/>
        <w:t>Design and Engineering</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_Toc59149333 \h </w:instrText>
      </w:r>
      <w:r w:rsidRPr="001A5AAC">
        <w:rPr>
          <w:bCs w:val="0"/>
          <w:sz w:val="20"/>
          <w:szCs w:val="20"/>
        </w:rPr>
      </w:r>
      <w:r w:rsidRPr="001A5AAC">
        <w:rPr>
          <w:bCs w:val="0"/>
          <w:sz w:val="20"/>
          <w:szCs w:val="20"/>
        </w:rPr>
        <w:fldChar w:fldCharType="separate"/>
      </w:r>
      <w:r w:rsidR="00490F68">
        <w:rPr>
          <w:bCs w:val="0"/>
          <w:sz w:val="20"/>
          <w:szCs w:val="20"/>
        </w:rPr>
        <w:t>241</w:t>
      </w:r>
      <w:r w:rsidRPr="001A5AAC">
        <w:rPr>
          <w:bCs w:val="0"/>
          <w:sz w:val="20"/>
          <w:szCs w:val="20"/>
        </w:rPr>
        <w:fldChar w:fldCharType="end"/>
      </w:r>
    </w:p>
    <w:p w14:paraId="6168391B" w14:textId="4C2F6F02" w:rsidR="002200C6" w:rsidRPr="001A5AAC" w:rsidRDefault="002200C6" w:rsidP="001A5AAC">
      <w:pPr>
        <w:pStyle w:val="TOC2"/>
        <w:spacing w:after="0"/>
        <w:rPr>
          <w:bCs w:val="0"/>
          <w:sz w:val="20"/>
          <w:szCs w:val="20"/>
        </w:rPr>
      </w:pPr>
      <w:r w:rsidRPr="001A5AAC">
        <w:rPr>
          <w:bCs w:val="0"/>
          <w:sz w:val="20"/>
          <w:szCs w:val="20"/>
        </w:rPr>
        <w:t>21.</w:t>
      </w:r>
      <w:r w:rsidRPr="001A5AAC">
        <w:rPr>
          <w:bCs w:val="0"/>
          <w:sz w:val="20"/>
          <w:szCs w:val="20"/>
        </w:rPr>
        <w:tab/>
        <w:t>Procurement</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_Toc59149334 \h </w:instrText>
      </w:r>
      <w:r w:rsidRPr="001A5AAC">
        <w:rPr>
          <w:bCs w:val="0"/>
          <w:sz w:val="20"/>
          <w:szCs w:val="20"/>
        </w:rPr>
      </w:r>
      <w:r w:rsidRPr="001A5AAC">
        <w:rPr>
          <w:bCs w:val="0"/>
          <w:sz w:val="20"/>
          <w:szCs w:val="20"/>
        </w:rPr>
        <w:fldChar w:fldCharType="separate"/>
      </w:r>
      <w:r w:rsidR="00490F68">
        <w:rPr>
          <w:bCs w:val="0"/>
          <w:sz w:val="20"/>
          <w:szCs w:val="20"/>
        </w:rPr>
        <w:t>244</w:t>
      </w:r>
      <w:r w:rsidRPr="001A5AAC">
        <w:rPr>
          <w:bCs w:val="0"/>
          <w:sz w:val="20"/>
          <w:szCs w:val="20"/>
        </w:rPr>
        <w:fldChar w:fldCharType="end"/>
      </w:r>
    </w:p>
    <w:p w14:paraId="7663B758" w14:textId="0BE388A6" w:rsidR="002200C6" w:rsidRPr="001A5AAC" w:rsidRDefault="002200C6" w:rsidP="001A5AAC">
      <w:pPr>
        <w:pStyle w:val="TOC2"/>
        <w:spacing w:after="0"/>
        <w:rPr>
          <w:bCs w:val="0"/>
          <w:sz w:val="20"/>
          <w:szCs w:val="20"/>
        </w:rPr>
      </w:pPr>
      <w:r w:rsidRPr="001A5AAC">
        <w:rPr>
          <w:bCs w:val="0"/>
          <w:sz w:val="20"/>
          <w:szCs w:val="20"/>
        </w:rPr>
        <w:t>22.</w:t>
      </w:r>
      <w:r w:rsidRPr="001A5AAC">
        <w:rPr>
          <w:bCs w:val="0"/>
          <w:sz w:val="20"/>
          <w:szCs w:val="20"/>
        </w:rPr>
        <w:tab/>
        <w:t>Installation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_Toc59149335 \h </w:instrText>
      </w:r>
      <w:r w:rsidRPr="001A5AAC">
        <w:rPr>
          <w:bCs w:val="0"/>
          <w:sz w:val="20"/>
          <w:szCs w:val="20"/>
        </w:rPr>
      </w:r>
      <w:r w:rsidRPr="001A5AAC">
        <w:rPr>
          <w:bCs w:val="0"/>
          <w:sz w:val="20"/>
          <w:szCs w:val="20"/>
        </w:rPr>
        <w:fldChar w:fldCharType="separate"/>
      </w:r>
      <w:r w:rsidR="00490F68">
        <w:rPr>
          <w:bCs w:val="0"/>
          <w:sz w:val="20"/>
          <w:szCs w:val="20"/>
        </w:rPr>
        <w:t>247</w:t>
      </w:r>
      <w:r w:rsidRPr="001A5AAC">
        <w:rPr>
          <w:bCs w:val="0"/>
          <w:sz w:val="20"/>
          <w:szCs w:val="20"/>
        </w:rPr>
        <w:fldChar w:fldCharType="end"/>
      </w:r>
    </w:p>
    <w:p w14:paraId="6A7D9271" w14:textId="5765BA29" w:rsidR="002200C6" w:rsidRPr="001A5AAC" w:rsidRDefault="002200C6" w:rsidP="001A5AAC">
      <w:pPr>
        <w:pStyle w:val="TOC2"/>
        <w:spacing w:after="0"/>
        <w:rPr>
          <w:bCs w:val="0"/>
          <w:sz w:val="20"/>
          <w:szCs w:val="20"/>
        </w:rPr>
      </w:pPr>
      <w:r w:rsidRPr="001A5AAC">
        <w:rPr>
          <w:bCs w:val="0"/>
          <w:sz w:val="20"/>
          <w:szCs w:val="20"/>
        </w:rPr>
        <w:t>23.</w:t>
      </w:r>
      <w:r w:rsidRPr="001A5AAC">
        <w:rPr>
          <w:bCs w:val="0"/>
          <w:sz w:val="20"/>
          <w:szCs w:val="20"/>
        </w:rPr>
        <w:tab/>
        <w:t>Test and Inspection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_Toc59149336 \h </w:instrText>
      </w:r>
      <w:r w:rsidRPr="001A5AAC">
        <w:rPr>
          <w:bCs w:val="0"/>
          <w:sz w:val="20"/>
          <w:szCs w:val="20"/>
        </w:rPr>
      </w:r>
      <w:r w:rsidRPr="001A5AAC">
        <w:rPr>
          <w:bCs w:val="0"/>
          <w:sz w:val="20"/>
          <w:szCs w:val="20"/>
        </w:rPr>
        <w:fldChar w:fldCharType="separate"/>
      </w:r>
      <w:r w:rsidR="00490F68">
        <w:rPr>
          <w:bCs w:val="0"/>
          <w:sz w:val="20"/>
          <w:szCs w:val="20"/>
        </w:rPr>
        <w:t>264</w:t>
      </w:r>
      <w:r w:rsidRPr="001A5AAC">
        <w:rPr>
          <w:bCs w:val="0"/>
          <w:sz w:val="20"/>
          <w:szCs w:val="20"/>
        </w:rPr>
        <w:fldChar w:fldCharType="end"/>
      </w:r>
    </w:p>
    <w:p w14:paraId="6E67F368" w14:textId="4286E760" w:rsidR="002200C6" w:rsidRPr="001A5AAC" w:rsidRDefault="002200C6" w:rsidP="001A5AAC">
      <w:pPr>
        <w:pStyle w:val="TOC2"/>
        <w:spacing w:after="0"/>
        <w:rPr>
          <w:bCs w:val="0"/>
          <w:sz w:val="20"/>
          <w:szCs w:val="20"/>
        </w:rPr>
      </w:pPr>
      <w:r w:rsidRPr="001A5AAC">
        <w:rPr>
          <w:bCs w:val="0"/>
          <w:sz w:val="20"/>
          <w:szCs w:val="20"/>
        </w:rPr>
        <w:t>24.</w:t>
      </w:r>
      <w:r w:rsidRPr="001A5AAC">
        <w:rPr>
          <w:bCs w:val="0"/>
          <w:sz w:val="20"/>
          <w:szCs w:val="20"/>
        </w:rPr>
        <w:tab/>
        <w:t>Completion of the Facilities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_Toc59149337 \h </w:instrText>
      </w:r>
      <w:r w:rsidRPr="001A5AAC">
        <w:rPr>
          <w:bCs w:val="0"/>
          <w:sz w:val="20"/>
          <w:szCs w:val="20"/>
        </w:rPr>
      </w:r>
      <w:r w:rsidRPr="001A5AAC">
        <w:rPr>
          <w:bCs w:val="0"/>
          <w:sz w:val="20"/>
          <w:szCs w:val="20"/>
        </w:rPr>
        <w:fldChar w:fldCharType="separate"/>
      </w:r>
      <w:r w:rsidR="00490F68">
        <w:rPr>
          <w:bCs w:val="0"/>
          <w:sz w:val="20"/>
          <w:szCs w:val="20"/>
        </w:rPr>
        <w:t>267</w:t>
      </w:r>
      <w:r w:rsidRPr="001A5AAC">
        <w:rPr>
          <w:bCs w:val="0"/>
          <w:sz w:val="20"/>
          <w:szCs w:val="20"/>
        </w:rPr>
        <w:fldChar w:fldCharType="end"/>
      </w:r>
    </w:p>
    <w:p w14:paraId="24F1CE60" w14:textId="299CC97C" w:rsidR="002200C6" w:rsidRPr="001A5AAC" w:rsidRDefault="002200C6" w:rsidP="001A5AAC">
      <w:pPr>
        <w:pStyle w:val="TOC2"/>
        <w:spacing w:after="0"/>
        <w:rPr>
          <w:bCs w:val="0"/>
          <w:sz w:val="20"/>
          <w:szCs w:val="20"/>
        </w:rPr>
      </w:pPr>
      <w:r w:rsidRPr="001A5AAC">
        <w:rPr>
          <w:bCs w:val="0"/>
          <w:sz w:val="20"/>
          <w:szCs w:val="20"/>
        </w:rPr>
        <w:t>25.</w:t>
      </w:r>
      <w:r w:rsidRPr="001A5AAC">
        <w:rPr>
          <w:bCs w:val="0"/>
          <w:sz w:val="20"/>
          <w:szCs w:val="20"/>
        </w:rPr>
        <w:tab/>
        <w:t>Commissioning and Operational Acceptance</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_Toc59149338 \h </w:instrText>
      </w:r>
      <w:r w:rsidRPr="001A5AAC">
        <w:rPr>
          <w:bCs w:val="0"/>
          <w:sz w:val="20"/>
          <w:szCs w:val="20"/>
        </w:rPr>
      </w:r>
      <w:r w:rsidRPr="001A5AAC">
        <w:rPr>
          <w:bCs w:val="0"/>
          <w:sz w:val="20"/>
          <w:szCs w:val="20"/>
        </w:rPr>
        <w:fldChar w:fldCharType="separate"/>
      </w:r>
      <w:r w:rsidR="00490F68">
        <w:rPr>
          <w:bCs w:val="0"/>
          <w:sz w:val="20"/>
          <w:szCs w:val="20"/>
        </w:rPr>
        <w:t>269</w:t>
      </w:r>
      <w:r w:rsidRPr="001A5AAC">
        <w:rPr>
          <w:bCs w:val="0"/>
          <w:sz w:val="20"/>
          <w:szCs w:val="20"/>
        </w:rPr>
        <w:fldChar w:fldCharType="end"/>
      </w:r>
    </w:p>
    <w:p w14:paraId="32ECE0F3" w14:textId="77777777" w:rsidR="00FF5B09" w:rsidRPr="00FF5B09" w:rsidRDefault="00FF5B09" w:rsidP="00C51B39">
      <w:pPr>
        <w:spacing w:after="0"/>
        <w:ind w:right="-11"/>
        <w:rPr>
          <w:rFonts w:eastAsiaTheme="minorEastAsia"/>
          <w:noProof/>
        </w:rPr>
      </w:pPr>
    </w:p>
    <w:p w14:paraId="6B86FA6F" w14:textId="0286A77D" w:rsidR="002200C6" w:rsidRPr="00654016" w:rsidRDefault="002200C6" w:rsidP="00FF5B09">
      <w:pPr>
        <w:pStyle w:val="TOC2"/>
        <w:spacing w:after="0"/>
        <w:rPr>
          <w:b/>
          <w:sz w:val="20"/>
          <w:szCs w:val="20"/>
        </w:rPr>
      </w:pPr>
      <w:r w:rsidRPr="00654016">
        <w:rPr>
          <w:b/>
          <w:sz w:val="20"/>
          <w:szCs w:val="20"/>
        </w:rPr>
        <w:t>F.</w:t>
      </w:r>
      <w:r w:rsidRPr="00654016">
        <w:rPr>
          <w:b/>
          <w:sz w:val="20"/>
          <w:szCs w:val="20"/>
        </w:rPr>
        <w:tab/>
        <w:t>Guarantees and Liabilities</w:t>
      </w:r>
      <w:r w:rsidRPr="00654016">
        <w:rPr>
          <w:b/>
          <w:sz w:val="20"/>
          <w:szCs w:val="20"/>
        </w:rPr>
        <w:tab/>
      </w:r>
      <w:r w:rsidRPr="00C51B39">
        <w:rPr>
          <w:b/>
          <w:sz w:val="20"/>
          <w:szCs w:val="20"/>
          <w:lang w:val="fr-FR"/>
        </w:rPr>
        <w:fldChar w:fldCharType="begin"/>
      </w:r>
      <w:r w:rsidRPr="00654016">
        <w:rPr>
          <w:b/>
          <w:sz w:val="20"/>
          <w:szCs w:val="20"/>
        </w:rPr>
        <w:instrText xml:space="preserve"> PAGEREF _Toc59149339 \h </w:instrText>
      </w:r>
      <w:r w:rsidRPr="00C51B39">
        <w:rPr>
          <w:b/>
          <w:sz w:val="20"/>
          <w:szCs w:val="20"/>
          <w:lang w:val="fr-FR"/>
        </w:rPr>
      </w:r>
      <w:r w:rsidRPr="00C51B39">
        <w:rPr>
          <w:b/>
          <w:sz w:val="20"/>
          <w:szCs w:val="20"/>
          <w:lang w:val="fr-FR"/>
        </w:rPr>
        <w:fldChar w:fldCharType="separate"/>
      </w:r>
      <w:r w:rsidR="00490F68">
        <w:rPr>
          <w:b/>
          <w:sz w:val="20"/>
          <w:szCs w:val="20"/>
        </w:rPr>
        <w:t>273</w:t>
      </w:r>
      <w:r w:rsidRPr="00C51B39">
        <w:rPr>
          <w:b/>
          <w:sz w:val="20"/>
          <w:szCs w:val="20"/>
          <w:lang w:val="fr-FR"/>
        </w:rPr>
        <w:fldChar w:fldCharType="end"/>
      </w:r>
    </w:p>
    <w:p w14:paraId="3442720E" w14:textId="1B90868F" w:rsidR="002200C6" w:rsidRPr="001A5AAC" w:rsidRDefault="002200C6" w:rsidP="001A5AAC">
      <w:pPr>
        <w:pStyle w:val="TOC2"/>
        <w:spacing w:after="0"/>
        <w:rPr>
          <w:bCs w:val="0"/>
          <w:sz w:val="20"/>
          <w:szCs w:val="20"/>
        </w:rPr>
      </w:pPr>
      <w:r w:rsidRPr="001A5AAC">
        <w:rPr>
          <w:bCs w:val="0"/>
          <w:sz w:val="20"/>
          <w:szCs w:val="20"/>
        </w:rPr>
        <w:t>26.</w:t>
      </w:r>
      <w:r w:rsidRPr="001A5AAC">
        <w:rPr>
          <w:bCs w:val="0"/>
          <w:sz w:val="20"/>
          <w:szCs w:val="20"/>
        </w:rPr>
        <w:tab/>
        <w:t>Completion Time Guarantee</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_Toc59149340 \h </w:instrText>
      </w:r>
      <w:r w:rsidRPr="001A5AAC">
        <w:rPr>
          <w:bCs w:val="0"/>
          <w:sz w:val="20"/>
          <w:szCs w:val="20"/>
        </w:rPr>
      </w:r>
      <w:r w:rsidRPr="001A5AAC">
        <w:rPr>
          <w:bCs w:val="0"/>
          <w:sz w:val="20"/>
          <w:szCs w:val="20"/>
        </w:rPr>
        <w:fldChar w:fldCharType="separate"/>
      </w:r>
      <w:r w:rsidR="00490F68">
        <w:rPr>
          <w:bCs w:val="0"/>
          <w:sz w:val="20"/>
          <w:szCs w:val="20"/>
        </w:rPr>
        <w:t>273</w:t>
      </w:r>
      <w:r w:rsidRPr="001A5AAC">
        <w:rPr>
          <w:bCs w:val="0"/>
          <w:sz w:val="20"/>
          <w:szCs w:val="20"/>
        </w:rPr>
        <w:fldChar w:fldCharType="end"/>
      </w:r>
    </w:p>
    <w:p w14:paraId="741E5521" w14:textId="5AE3F456" w:rsidR="002200C6" w:rsidRPr="001A5AAC" w:rsidRDefault="002200C6" w:rsidP="001A5AAC">
      <w:pPr>
        <w:pStyle w:val="TOC2"/>
        <w:spacing w:after="0"/>
        <w:rPr>
          <w:bCs w:val="0"/>
          <w:sz w:val="20"/>
          <w:szCs w:val="20"/>
        </w:rPr>
      </w:pPr>
      <w:r w:rsidRPr="001A5AAC">
        <w:rPr>
          <w:bCs w:val="0"/>
          <w:sz w:val="20"/>
          <w:szCs w:val="20"/>
        </w:rPr>
        <w:t>27.</w:t>
      </w:r>
      <w:r w:rsidRPr="001A5AAC">
        <w:rPr>
          <w:bCs w:val="0"/>
          <w:sz w:val="20"/>
          <w:szCs w:val="20"/>
        </w:rPr>
        <w:tab/>
        <w:t>Defect Liability</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_Toc59149341 \h </w:instrText>
      </w:r>
      <w:r w:rsidRPr="001A5AAC">
        <w:rPr>
          <w:bCs w:val="0"/>
          <w:sz w:val="20"/>
          <w:szCs w:val="20"/>
        </w:rPr>
      </w:r>
      <w:r w:rsidRPr="001A5AAC">
        <w:rPr>
          <w:bCs w:val="0"/>
          <w:sz w:val="20"/>
          <w:szCs w:val="20"/>
        </w:rPr>
        <w:fldChar w:fldCharType="separate"/>
      </w:r>
      <w:r w:rsidR="00490F68">
        <w:rPr>
          <w:bCs w:val="0"/>
          <w:sz w:val="20"/>
          <w:szCs w:val="20"/>
        </w:rPr>
        <w:t>274</w:t>
      </w:r>
      <w:r w:rsidRPr="001A5AAC">
        <w:rPr>
          <w:bCs w:val="0"/>
          <w:sz w:val="20"/>
          <w:szCs w:val="20"/>
        </w:rPr>
        <w:fldChar w:fldCharType="end"/>
      </w:r>
    </w:p>
    <w:p w14:paraId="4AB4CF38" w14:textId="7CF76D5F" w:rsidR="002200C6" w:rsidRPr="001A5AAC" w:rsidRDefault="002200C6" w:rsidP="001A5AAC">
      <w:pPr>
        <w:pStyle w:val="TOC2"/>
        <w:spacing w:after="0"/>
        <w:rPr>
          <w:bCs w:val="0"/>
          <w:sz w:val="20"/>
          <w:szCs w:val="20"/>
        </w:rPr>
      </w:pPr>
      <w:r w:rsidRPr="001A5AAC">
        <w:rPr>
          <w:bCs w:val="0"/>
          <w:sz w:val="20"/>
          <w:szCs w:val="20"/>
        </w:rPr>
        <w:t>28.</w:t>
      </w:r>
      <w:r w:rsidRPr="001A5AAC">
        <w:rPr>
          <w:bCs w:val="0"/>
          <w:sz w:val="20"/>
          <w:szCs w:val="20"/>
        </w:rPr>
        <w:tab/>
        <w:t>Functional Guarantees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_Toc59149342 \h </w:instrText>
      </w:r>
      <w:r w:rsidRPr="001A5AAC">
        <w:rPr>
          <w:bCs w:val="0"/>
          <w:sz w:val="20"/>
          <w:szCs w:val="20"/>
        </w:rPr>
      </w:r>
      <w:r w:rsidRPr="001A5AAC">
        <w:rPr>
          <w:bCs w:val="0"/>
          <w:sz w:val="20"/>
          <w:szCs w:val="20"/>
        </w:rPr>
        <w:fldChar w:fldCharType="separate"/>
      </w:r>
      <w:r w:rsidR="00490F68">
        <w:rPr>
          <w:bCs w:val="0"/>
          <w:sz w:val="20"/>
          <w:szCs w:val="20"/>
        </w:rPr>
        <w:t>277</w:t>
      </w:r>
      <w:r w:rsidRPr="001A5AAC">
        <w:rPr>
          <w:bCs w:val="0"/>
          <w:sz w:val="20"/>
          <w:szCs w:val="20"/>
        </w:rPr>
        <w:fldChar w:fldCharType="end"/>
      </w:r>
    </w:p>
    <w:p w14:paraId="157E777B" w14:textId="19B8B5FE" w:rsidR="002200C6" w:rsidRPr="001A5AAC" w:rsidRDefault="002200C6" w:rsidP="001A5AAC">
      <w:pPr>
        <w:pStyle w:val="TOC2"/>
        <w:spacing w:after="0"/>
        <w:rPr>
          <w:bCs w:val="0"/>
          <w:sz w:val="20"/>
          <w:szCs w:val="20"/>
        </w:rPr>
      </w:pPr>
      <w:r w:rsidRPr="001A5AAC">
        <w:rPr>
          <w:bCs w:val="0"/>
          <w:sz w:val="20"/>
          <w:szCs w:val="20"/>
        </w:rPr>
        <w:t>29.</w:t>
      </w:r>
      <w:r w:rsidRPr="001A5AAC">
        <w:rPr>
          <w:bCs w:val="0"/>
          <w:sz w:val="20"/>
          <w:szCs w:val="20"/>
        </w:rPr>
        <w:tab/>
        <w:t>Patent Indemnity</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_Toc59149343 \h </w:instrText>
      </w:r>
      <w:r w:rsidRPr="001A5AAC">
        <w:rPr>
          <w:bCs w:val="0"/>
          <w:sz w:val="20"/>
          <w:szCs w:val="20"/>
        </w:rPr>
      </w:r>
      <w:r w:rsidRPr="001A5AAC">
        <w:rPr>
          <w:bCs w:val="0"/>
          <w:sz w:val="20"/>
          <w:szCs w:val="20"/>
        </w:rPr>
        <w:fldChar w:fldCharType="separate"/>
      </w:r>
      <w:r w:rsidR="00490F68">
        <w:rPr>
          <w:bCs w:val="0"/>
          <w:sz w:val="20"/>
          <w:szCs w:val="20"/>
        </w:rPr>
        <w:t>278</w:t>
      </w:r>
      <w:r w:rsidRPr="001A5AAC">
        <w:rPr>
          <w:bCs w:val="0"/>
          <w:sz w:val="20"/>
          <w:szCs w:val="20"/>
        </w:rPr>
        <w:fldChar w:fldCharType="end"/>
      </w:r>
    </w:p>
    <w:p w14:paraId="2FBA5EE2" w14:textId="20A3A661" w:rsidR="002200C6" w:rsidRPr="001A5AAC" w:rsidRDefault="002200C6" w:rsidP="001A5AAC">
      <w:pPr>
        <w:pStyle w:val="TOC2"/>
        <w:spacing w:after="0"/>
        <w:rPr>
          <w:bCs w:val="0"/>
          <w:sz w:val="20"/>
          <w:szCs w:val="20"/>
        </w:rPr>
      </w:pPr>
      <w:r w:rsidRPr="001A5AAC">
        <w:rPr>
          <w:bCs w:val="0"/>
          <w:sz w:val="20"/>
          <w:szCs w:val="20"/>
        </w:rPr>
        <w:t>30.</w:t>
      </w:r>
      <w:r w:rsidRPr="001A5AAC">
        <w:rPr>
          <w:bCs w:val="0"/>
          <w:sz w:val="20"/>
          <w:szCs w:val="20"/>
        </w:rPr>
        <w:tab/>
        <w:t>Limitation of Liability</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_Toc59149344 \h </w:instrText>
      </w:r>
      <w:r w:rsidRPr="001A5AAC">
        <w:rPr>
          <w:bCs w:val="0"/>
          <w:sz w:val="20"/>
          <w:szCs w:val="20"/>
        </w:rPr>
      </w:r>
      <w:r w:rsidRPr="001A5AAC">
        <w:rPr>
          <w:bCs w:val="0"/>
          <w:sz w:val="20"/>
          <w:szCs w:val="20"/>
        </w:rPr>
        <w:fldChar w:fldCharType="separate"/>
      </w:r>
      <w:r w:rsidR="00490F68">
        <w:rPr>
          <w:bCs w:val="0"/>
          <w:sz w:val="20"/>
          <w:szCs w:val="20"/>
        </w:rPr>
        <w:t>280</w:t>
      </w:r>
      <w:r w:rsidRPr="001A5AAC">
        <w:rPr>
          <w:bCs w:val="0"/>
          <w:sz w:val="20"/>
          <w:szCs w:val="20"/>
        </w:rPr>
        <w:fldChar w:fldCharType="end"/>
      </w:r>
    </w:p>
    <w:p w14:paraId="1BD6DC98" w14:textId="4F980B42" w:rsidR="002200C6" w:rsidRPr="00654016" w:rsidRDefault="002200C6" w:rsidP="00FF5B09">
      <w:pPr>
        <w:pStyle w:val="TOC2"/>
        <w:spacing w:after="0"/>
        <w:rPr>
          <w:b/>
          <w:sz w:val="20"/>
          <w:szCs w:val="20"/>
        </w:rPr>
      </w:pPr>
      <w:r w:rsidRPr="00654016">
        <w:rPr>
          <w:b/>
          <w:sz w:val="20"/>
          <w:szCs w:val="20"/>
        </w:rPr>
        <w:lastRenderedPageBreak/>
        <w:t>G.</w:t>
      </w:r>
      <w:r w:rsidRPr="00654016">
        <w:rPr>
          <w:b/>
          <w:sz w:val="20"/>
          <w:szCs w:val="20"/>
        </w:rPr>
        <w:tab/>
        <w:t>Risk Distribution</w:t>
      </w:r>
      <w:r w:rsidRPr="00654016">
        <w:rPr>
          <w:b/>
          <w:sz w:val="20"/>
          <w:szCs w:val="20"/>
        </w:rPr>
        <w:tab/>
      </w:r>
      <w:r w:rsidRPr="00C51B39">
        <w:rPr>
          <w:b/>
          <w:sz w:val="20"/>
          <w:szCs w:val="20"/>
          <w:lang w:val="fr-FR"/>
        </w:rPr>
        <w:fldChar w:fldCharType="begin"/>
      </w:r>
      <w:r w:rsidRPr="00654016">
        <w:rPr>
          <w:b/>
          <w:sz w:val="20"/>
          <w:szCs w:val="20"/>
        </w:rPr>
        <w:instrText xml:space="preserve"> PAGEREF _Toc59149345 \h </w:instrText>
      </w:r>
      <w:r w:rsidRPr="00C51B39">
        <w:rPr>
          <w:b/>
          <w:sz w:val="20"/>
          <w:szCs w:val="20"/>
          <w:lang w:val="fr-FR"/>
        </w:rPr>
      </w:r>
      <w:r w:rsidRPr="00C51B39">
        <w:rPr>
          <w:b/>
          <w:sz w:val="20"/>
          <w:szCs w:val="20"/>
          <w:lang w:val="fr-FR"/>
        </w:rPr>
        <w:fldChar w:fldCharType="separate"/>
      </w:r>
      <w:r w:rsidR="00490F68">
        <w:rPr>
          <w:b/>
          <w:sz w:val="20"/>
          <w:szCs w:val="20"/>
        </w:rPr>
        <w:t>280</w:t>
      </w:r>
      <w:r w:rsidRPr="00C51B39">
        <w:rPr>
          <w:b/>
          <w:sz w:val="20"/>
          <w:szCs w:val="20"/>
          <w:lang w:val="fr-FR"/>
        </w:rPr>
        <w:fldChar w:fldCharType="end"/>
      </w:r>
    </w:p>
    <w:p w14:paraId="1CD97A8E" w14:textId="464A0C1B" w:rsidR="002200C6" w:rsidRPr="001A5AAC" w:rsidRDefault="002200C6" w:rsidP="001A5AAC">
      <w:pPr>
        <w:pStyle w:val="TOC2"/>
        <w:spacing w:after="0"/>
        <w:rPr>
          <w:bCs w:val="0"/>
          <w:sz w:val="20"/>
          <w:szCs w:val="20"/>
        </w:rPr>
      </w:pPr>
      <w:r w:rsidRPr="001A5AAC">
        <w:rPr>
          <w:bCs w:val="0"/>
          <w:sz w:val="20"/>
          <w:szCs w:val="20"/>
        </w:rPr>
        <w:t>31.</w:t>
      </w:r>
      <w:r w:rsidRPr="001A5AAC">
        <w:rPr>
          <w:bCs w:val="0"/>
          <w:sz w:val="20"/>
          <w:szCs w:val="20"/>
        </w:rPr>
        <w:tab/>
        <w:t>Transfer of Ownership</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_Toc59149346 \h </w:instrText>
      </w:r>
      <w:r w:rsidRPr="001A5AAC">
        <w:rPr>
          <w:bCs w:val="0"/>
          <w:sz w:val="20"/>
          <w:szCs w:val="20"/>
        </w:rPr>
      </w:r>
      <w:r w:rsidRPr="001A5AAC">
        <w:rPr>
          <w:bCs w:val="0"/>
          <w:sz w:val="20"/>
          <w:szCs w:val="20"/>
        </w:rPr>
        <w:fldChar w:fldCharType="separate"/>
      </w:r>
      <w:r w:rsidR="00490F68">
        <w:rPr>
          <w:bCs w:val="0"/>
          <w:sz w:val="20"/>
          <w:szCs w:val="20"/>
        </w:rPr>
        <w:t>280</w:t>
      </w:r>
      <w:r w:rsidRPr="001A5AAC">
        <w:rPr>
          <w:bCs w:val="0"/>
          <w:sz w:val="20"/>
          <w:szCs w:val="20"/>
        </w:rPr>
        <w:fldChar w:fldCharType="end"/>
      </w:r>
    </w:p>
    <w:p w14:paraId="5E3F4A10" w14:textId="41C7A928" w:rsidR="002200C6" w:rsidRPr="001A5AAC" w:rsidRDefault="002200C6" w:rsidP="001A5AAC">
      <w:pPr>
        <w:pStyle w:val="TOC2"/>
        <w:spacing w:after="0"/>
        <w:rPr>
          <w:bCs w:val="0"/>
          <w:sz w:val="20"/>
          <w:szCs w:val="20"/>
        </w:rPr>
      </w:pPr>
      <w:r w:rsidRPr="001A5AAC">
        <w:rPr>
          <w:bCs w:val="0"/>
          <w:sz w:val="20"/>
          <w:szCs w:val="20"/>
        </w:rPr>
        <w:t>32.</w:t>
      </w:r>
      <w:r w:rsidRPr="001A5AAC">
        <w:rPr>
          <w:bCs w:val="0"/>
          <w:sz w:val="20"/>
          <w:szCs w:val="20"/>
        </w:rPr>
        <w:tab/>
        <w:t>Care of Facilities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_Toc59149347 \h </w:instrText>
      </w:r>
      <w:r w:rsidRPr="001A5AAC">
        <w:rPr>
          <w:bCs w:val="0"/>
          <w:sz w:val="20"/>
          <w:szCs w:val="20"/>
        </w:rPr>
      </w:r>
      <w:r w:rsidRPr="001A5AAC">
        <w:rPr>
          <w:bCs w:val="0"/>
          <w:sz w:val="20"/>
          <w:szCs w:val="20"/>
        </w:rPr>
        <w:fldChar w:fldCharType="separate"/>
      </w:r>
      <w:r w:rsidR="00490F68">
        <w:rPr>
          <w:bCs w:val="0"/>
          <w:sz w:val="20"/>
          <w:szCs w:val="20"/>
        </w:rPr>
        <w:t>281</w:t>
      </w:r>
      <w:r w:rsidRPr="001A5AAC">
        <w:rPr>
          <w:bCs w:val="0"/>
          <w:sz w:val="20"/>
          <w:szCs w:val="20"/>
        </w:rPr>
        <w:fldChar w:fldCharType="end"/>
      </w:r>
    </w:p>
    <w:p w14:paraId="3D0935A8" w14:textId="626F4CF7" w:rsidR="002200C6" w:rsidRPr="001A5AAC" w:rsidRDefault="002200C6" w:rsidP="001A5AAC">
      <w:pPr>
        <w:pStyle w:val="TOC2"/>
        <w:spacing w:after="0"/>
        <w:rPr>
          <w:bCs w:val="0"/>
          <w:sz w:val="20"/>
          <w:szCs w:val="20"/>
        </w:rPr>
      </w:pPr>
      <w:r w:rsidRPr="001A5AAC">
        <w:rPr>
          <w:bCs w:val="0"/>
          <w:sz w:val="20"/>
          <w:szCs w:val="20"/>
        </w:rPr>
        <w:t>33.</w:t>
      </w:r>
      <w:r w:rsidRPr="001A5AAC">
        <w:rPr>
          <w:bCs w:val="0"/>
          <w:sz w:val="20"/>
          <w:szCs w:val="20"/>
        </w:rPr>
        <w:tab/>
        <w:t>Loss of or Damage to Property; Accident or Injury to Workers; Indemnification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_Toc59149348 \h </w:instrText>
      </w:r>
      <w:r w:rsidRPr="001A5AAC">
        <w:rPr>
          <w:bCs w:val="0"/>
          <w:sz w:val="20"/>
          <w:szCs w:val="20"/>
        </w:rPr>
      </w:r>
      <w:r w:rsidRPr="001A5AAC">
        <w:rPr>
          <w:bCs w:val="0"/>
          <w:sz w:val="20"/>
          <w:szCs w:val="20"/>
        </w:rPr>
        <w:fldChar w:fldCharType="separate"/>
      </w:r>
      <w:r w:rsidR="00490F68">
        <w:rPr>
          <w:bCs w:val="0"/>
          <w:sz w:val="20"/>
          <w:szCs w:val="20"/>
        </w:rPr>
        <w:t>283</w:t>
      </w:r>
      <w:r w:rsidRPr="001A5AAC">
        <w:rPr>
          <w:bCs w:val="0"/>
          <w:sz w:val="20"/>
          <w:szCs w:val="20"/>
        </w:rPr>
        <w:fldChar w:fldCharType="end"/>
      </w:r>
    </w:p>
    <w:p w14:paraId="255C52D0" w14:textId="0E6F667A" w:rsidR="002200C6" w:rsidRPr="001A5AAC" w:rsidRDefault="002200C6" w:rsidP="001A5AAC">
      <w:pPr>
        <w:pStyle w:val="TOC2"/>
        <w:spacing w:after="0"/>
        <w:rPr>
          <w:bCs w:val="0"/>
          <w:sz w:val="20"/>
          <w:szCs w:val="20"/>
        </w:rPr>
      </w:pPr>
      <w:r w:rsidRPr="001A5AAC">
        <w:rPr>
          <w:bCs w:val="0"/>
          <w:sz w:val="20"/>
          <w:szCs w:val="20"/>
        </w:rPr>
        <w:t>34.</w:t>
      </w:r>
      <w:r w:rsidRPr="001A5AAC">
        <w:rPr>
          <w:bCs w:val="0"/>
          <w:sz w:val="20"/>
          <w:szCs w:val="20"/>
        </w:rPr>
        <w:tab/>
        <w:t>Insurance</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_Toc59149349 \h </w:instrText>
      </w:r>
      <w:r w:rsidRPr="001A5AAC">
        <w:rPr>
          <w:bCs w:val="0"/>
          <w:sz w:val="20"/>
          <w:szCs w:val="20"/>
        </w:rPr>
      </w:r>
      <w:r w:rsidRPr="001A5AAC">
        <w:rPr>
          <w:bCs w:val="0"/>
          <w:sz w:val="20"/>
          <w:szCs w:val="20"/>
        </w:rPr>
        <w:fldChar w:fldCharType="separate"/>
      </w:r>
      <w:r w:rsidR="00490F68">
        <w:rPr>
          <w:bCs w:val="0"/>
          <w:sz w:val="20"/>
          <w:szCs w:val="20"/>
        </w:rPr>
        <w:t>284</w:t>
      </w:r>
      <w:r w:rsidRPr="001A5AAC">
        <w:rPr>
          <w:bCs w:val="0"/>
          <w:sz w:val="20"/>
          <w:szCs w:val="20"/>
        </w:rPr>
        <w:fldChar w:fldCharType="end"/>
      </w:r>
    </w:p>
    <w:p w14:paraId="61E1B4CD" w14:textId="3EA42F90" w:rsidR="002200C6" w:rsidRPr="001A5AAC" w:rsidRDefault="002200C6" w:rsidP="001A5AAC">
      <w:pPr>
        <w:pStyle w:val="TOC2"/>
        <w:spacing w:after="0"/>
        <w:rPr>
          <w:bCs w:val="0"/>
          <w:sz w:val="20"/>
          <w:szCs w:val="20"/>
        </w:rPr>
      </w:pPr>
      <w:r w:rsidRPr="001A5AAC">
        <w:rPr>
          <w:bCs w:val="0"/>
          <w:sz w:val="20"/>
          <w:szCs w:val="20"/>
        </w:rPr>
        <w:t>35.</w:t>
      </w:r>
      <w:r w:rsidRPr="001A5AAC">
        <w:rPr>
          <w:bCs w:val="0"/>
          <w:sz w:val="20"/>
          <w:szCs w:val="20"/>
        </w:rPr>
        <w:tab/>
        <w:t>Unforeseen Conditions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_Toc59149350 \h </w:instrText>
      </w:r>
      <w:r w:rsidRPr="001A5AAC">
        <w:rPr>
          <w:bCs w:val="0"/>
          <w:sz w:val="20"/>
          <w:szCs w:val="20"/>
        </w:rPr>
      </w:r>
      <w:r w:rsidRPr="001A5AAC">
        <w:rPr>
          <w:bCs w:val="0"/>
          <w:sz w:val="20"/>
          <w:szCs w:val="20"/>
        </w:rPr>
        <w:fldChar w:fldCharType="separate"/>
      </w:r>
      <w:r w:rsidR="00490F68">
        <w:rPr>
          <w:bCs w:val="0"/>
          <w:sz w:val="20"/>
          <w:szCs w:val="20"/>
        </w:rPr>
        <w:t>287</w:t>
      </w:r>
      <w:r w:rsidRPr="001A5AAC">
        <w:rPr>
          <w:bCs w:val="0"/>
          <w:sz w:val="20"/>
          <w:szCs w:val="20"/>
        </w:rPr>
        <w:fldChar w:fldCharType="end"/>
      </w:r>
    </w:p>
    <w:p w14:paraId="2AE20201" w14:textId="09C0E421" w:rsidR="002200C6" w:rsidRPr="001A5AAC" w:rsidRDefault="002200C6" w:rsidP="001A5AAC">
      <w:pPr>
        <w:pStyle w:val="TOC2"/>
        <w:spacing w:after="0"/>
        <w:rPr>
          <w:bCs w:val="0"/>
          <w:sz w:val="20"/>
          <w:szCs w:val="20"/>
        </w:rPr>
      </w:pPr>
      <w:r w:rsidRPr="001A5AAC">
        <w:rPr>
          <w:bCs w:val="0"/>
          <w:sz w:val="20"/>
          <w:szCs w:val="20"/>
        </w:rPr>
        <w:t>36.</w:t>
      </w:r>
      <w:r w:rsidRPr="001A5AAC">
        <w:rPr>
          <w:bCs w:val="0"/>
          <w:sz w:val="20"/>
          <w:szCs w:val="20"/>
        </w:rPr>
        <w:tab/>
        <w:t>Change in Laws and Regulations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_Toc59149351 \h </w:instrText>
      </w:r>
      <w:r w:rsidRPr="001A5AAC">
        <w:rPr>
          <w:bCs w:val="0"/>
          <w:sz w:val="20"/>
          <w:szCs w:val="20"/>
        </w:rPr>
      </w:r>
      <w:r w:rsidRPr="001A5AAC">
        <w:rPr>
          <w:bCs w:val="0"/>
          <w:sz w:val="20"/>
          <w:szCs w:val="20"/>
        </w:rPr>
        <w:fldChar w:fldCharType="separate"/>
      </w:r>
      <w:r w:rsidR="00490F68">
        <w:rPr>
          <w:bCs w:val="0"/>
          <w:sz w:val="20"/>
          <w:szCs w:val="20"/>
        </w:rPr>
        <w:t>289</w:t>
      </w:r>
      <w:r w:rsidRPr="001A5AAC">
        <w:rPr>
          <w:bCs w:val="0"/>
          <w:sz w:val="20"/>
          <w:szCs w:val="20"/>
        </w:rPr>
        <w:fldChar w:fldCharType="end"/>
      </w:r>
    </w:p>
    <w:p w14:paraId="3B73988F" w14:textId="3A42CD9F" w:rsidR="002200C6" w:rsidRPr="001A5AAC" w:rsidRDefault="002200C6" w:rsidP="001A5AAC">
      <w:pPr>
        <w:pStyle w:val="TOC2"/>
        <w:spacing w:after="0"/>
        <w:rPr>
          <w:bCs w:val="0"/>
          <w:sz w:val="20"/>
          <w:szCs w:val="20"/>
        </w:rPr>
      </w:pPr>
      <w:r w:rsidRPr="001A5AAC">
        <w:rPr>
          <w:bCs w:val="0"/>
          <w:sz w:val="20"/>
          <w:szCs w:val="20"/>
        </w:rPr>
        <w:t>37.</w:t>
      </w:r>
      <w:r w:rsidRPr="001A5AAC">
        <w:rPr>
          <w:bCs w:val="0"/>
          <w:sz w:val="20"/>
          <w:szCs w:val="20"/>
        </w:rPr>
        <w:tab/>
        <w:t>Force Majeure</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_Toc59149352 \h </w:instrText>
      </w:r>
      <w:r w:rsidRPr="001A5AAC">
        <w:rPr>
          <w:bCs w:val="0"/>
          <w:sz w:val="20"/>
          <w:szCs w:val="20"/>
        </w:rPr>
      </w:r>
      <w:r w:rsidRPr="001A5AAC">
        <w:rPr>
          <w:bCs w:val="0"/>
          <w:sz w:val="20"/>
          <w:szCs w:val="20"/>
        </w:rPr>
        <w:fldChar w:fldCharType="separate"/>
      </w:r>
      <w:r w:rsidR="00490F68">
        <w:rPr>
          <w:bCs w:val="0"/>
          <w:sz w:val="20"/>
          <w:szCs w:val="20"/>
        </w:rPr>
        <w:t>289</w:t>
      </w:r>
      <w:r w:rsidRPr="001A5AAC">
        <w:rPr>
          <w:bCs w:val="0"/>
          <w:sz w:val="20"/>
          <w:szCs w:val="20"/>
        </w:rPr>
        <w:fldChar w:fldCharType="end"/>
      </w:r>
    </w:p>
    <w:p w14:paraId="5CB088A1" w14:textId="6A3EA725" w:rsidR="002200C6" w:rsidRPr="001A5AAC" w:rsidRDefault="002200C6" w:rsidP="001A5AAC">
      <w:pPr>
        <w:pStyle w:val="TOC2"/>
        <w:spacing w:after="0"/>
        <w:rPr>
          <w:bCs w:val="0"/>
          <w:sz w:val="20"/>
          <w:szCs w:val="20"/>
        </w:rPr>
      </w:pPr>
      <w:r w:rsidRPr="001A5AAC">
        <w:rPr>
          <w:bCs w:val="0"/>
          <w:sz w:val="20"/>
          <w:szCs w:val="20"/>
        </w:rPr>
        <w:t>38.</w:t>
      </w:r>
      <w:r w:rsidRPr="001A5AAC">
        <w:rPr>
          <w:bCs w:val="0"/>
          <w:sz w:val="20"/>
          <w:szCs w:val="20"/>
        </w:rPr>
        <w:tab/>
        <w:t>War Risks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_Toc59149353 \h </w:instrText>
      </w:r>
      <w:r w:rsidRPr="001A5AAC">
        <w:rPr>
          <w:bCs w:val="0"/>
          <w:sz w:val="20"/>
          <w:szCs w:val="20"/>
        </w:rPr>
      </w:r>
      <w:r w:rsidRPr="001A5AAC">
        <w:rPr>
          <w:bCs w:val="0"/>
          <w:sz w:val="20"/>
          <w:szCs w:val="20"/>
        </w:rPr>
        <w:fldChar w:fldCharType="separate"/>
      </w:r>
      <w:r w:rsidR="00490F68">
        <w:rPr>
          <w:bCs w:val="0"/>
          <w:sz w:val="20"/>
          <w:szCs w:val="20"/>
        </w:rPr>
        <w:t>291</w:t>
      </w:r>
      <w:r w:rsidRPr="001A5AAC">
        <w:rPr>
          <w:bCs w:val="0"/>
          <w:sz w:val="20"/>
          <w:szCs w:val="20"/>
        </w:rPr>
        <w:fldChar w:fldCharType="end"/>
      </w:r>
    </w:p>
    <w:p w14:paraId="62E52AA7" w14:textId="77777777" w:rsidR="00FF5B09" w:rsidRPr="00FF5B09" w:rsidRDefault="00FF5B09" w:rsidP="00C51B39">
      <w:pPr>
        <w:spacing w:after="0"/>
        <w:ind w:right="-11"/>
        <w:rPr>
          <w:rFonts w:eastAsiaTheme="minorEastAsia"/>
          <w:noProof/>
        </w:rPr>
      </w:pPr>
    </w:p>
    <w:p w14:paraId="7B766ACA" w14:textId="7273FDFD" w:rsidR="002200C6" w:rsidRPr="00654016" w:rsidRDefault="002200C6" w:rsidP="00FF5B09">
      <w:pPr>
        <w:pStyle w:val="TOC2"/>
        <w:spacing w:after="0"/>
        <w:rPr>
          <w:b/>
          <w:sz w:val="20"/>
          <w:szCs w:val="20"/>
        </w:rPr>
      </w:pPr>
      <w:r w:rsidRPr="00654016">
        <w:rPr>
          <w:b/>
          <w:sz w:val="20"/>
          <w:szCs w:val="20"/>
        </w:rPr>
        <w:t>H.</w:t>
      </w:r>
      <w:r w:rsidRPr="00654016">
        <w:rPr>
          <w:b/>
          <w:sz w:val="20"/>
          <w:szCs w:val="20"/>
        </w:rPr>
        <w:tab/>
        <w:t>Change in Contract Elements</w:t>
      </w:r>
      <w:r w:rsidRPr="00654016">
        <w:rPr>
          <w:b/>
          <w:sz w:val="20"/>
          <w:szCs w:val="20"/>
        </w:rPr>
        <w:tab/>
      </w:r>
      <w:r w:rsidRPr="00C51B39">
        <w:rPr>
          <w:b/>
          <w:sz w:val="20"/>
          <w:szCs w:val="20"/>
          <w:lang w:val="fr-FR"/>
        </w:rPr>
        <w:fldChar w:fldCharType="begin"/>
      </w:r>
      <w:r w:rsidRPr="00654016">
        <w:rPr>
          <w:b/>
          <w:sz w:val="20"/>
          <w:szCs w:val="20"/>
        </w:rPr>
        <w:instrText xml:space="preserve"> PAGEREF _Toc59149354 \h </w:instrText>
      </w:r>
      <w:r w:rsidRPr="00C51B39">
        <w:rPr>
          <w:b/>
          <w:sz w:val="20"/>
          <w:szCs w:val="20"/>
          <w:lang w:val="fr-FR"/>
        </w:rPr>
      </w:r>
      <w:r w:rsidRPr="00C51B39">
        <w:rPr>
          <w:b/>
          <w:sz w:val="20"/>
          <w:szCs w:val="20"/>
          <w:lang w:val="fr-FR"/>
        </w:rPr>
        <w:fldChar w:fldCharType="separate"/>
      </w:r>
      <w:r w:rsidR="00490F68">
        <w:rPr>
          <w:b/>
          <w:sz w:val="20"/>
          <w:szCs w:val="20"/>
        </w:rPr>
        <w:t>293</w:t>
      </w:r>
      <w:r w:rsidRPr="00C51B39">
        <w:rPr>
          <w:b/>
          <w:sz w:val="20"/>
          <w:szCs w:val="20"/>
          <w:lang w:val="fr-FR"/>
        </w:rPr>
        <w:fldChar w:fldCharType="end"/>
      </w:r>
    </w:p>
    <w:p w14:paraId="08EBD394" w14:textId="4A3E5E3E" w:rsidR="002200C6" w:rsidRPr="001A5AAC" w:rsidRDefault="002200C6" w:rsidP="001A5AAC">
      <w:pPr>
        <w:pStyle w:val="TOC2"/>
        <w:spacing w:after="0"/>
        <w:rPr>
          <w:bCs w:val="0"/>
          <w:sz w:val="20"/>
          <w:szCs w:val="20"/>
        </w:rPr>
      </w:pPr>
      <w:r w:rsidRPr="001A5AAC">
        <w:rPr>
          <w:bCs w:val="0"/>
          <w:sz w:val="20"/>
          <w:szCs w:val="20"/>
        </w:rPr>
        <w:t>39.</w:t>
      </w:r>
      <w:r w:rsidRPr="001A5AAC">
        <w:rPr>
          <w:bCs w:val="0"/>
          <w:sz w:val="20"/>
          <w:szCs w:val="20"/>
        </w:rPr>
        <w:tab/>
        <w:t>Change in the Facilities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_Toc59149355 \h </w:instrText>
      </w:r>
      <w:r w:rsidRPr="001A5AAC">
        <w:rPr>
          <w:bCs w:val="0"/>
          <w:sz w:val="20"/>
          <w:szCs w:val="20"/>
        </w:rPr>
      </w:r>
      <w:r w:rsidRPr="001A5AAC">
        <w:rPr>
          <w:bCs w:val="0"/>
          <w:sz w:val="20"/>
          <w:szCs w:val="20"/>
        </w:rPr>
        <w:fldChar w:fldCharType="separate"/>
      </w:r>
      <w:r w:rsidR="00490F68">
        <w:rPr>
          <w:bCs w:val="0"/>
          <w:sz w:val="20"/>
          <w:szCs w:val="20"/>
        </w:rPr>
        <w:t>293</w:t>
      </w:r>
      <w:r w:rsidRPr="001A5AAC">
        <w:rPr>
          <w:bCs w:val="0"/>
          <w:sz w:val="20"/>
          <w:szCs w:val="20"/>
        </w:rPr>
        <w:fldChar w:fldCharType="end"/>
      </w:r>
    </w:p>
    <w:p w14:paraId="5A20828C" w14:textId="329C91D0" w:rsidR="002200C6" w:rsidRPr="001A5AAC" w:rsidRDefault="002200C6" w:rsidP="001A5AAC">
      <w:pPr>
        <w:pStyle w:val="TOC2"/>
        <w:spacing w:after="0"/>
        <w:rPr>
          <w:bCs w:val="0"/>
          <w:sz w:val="20"/>
          <w:szCs w:val="20"/>
        </w:rPr>
      </w:pPr>
      <w:r w:rsidRPr="001A5AAC">
        <w:rPr>
          <w:bCs w:val="0"/>
          <w:sz w:val="20"/>
          <w:szCs w:val="20"/>
        </w:rPr>
        <w:t>40.</w:t>
      </w:r>
      <w:r w:rsidRPr="001A5AAC">
        <w:rPr>
          <w:bCs w:val="0"/>
          <w:sz w:val="20"/>
          <w:szCs w:val="20"/>
        </w:rPr>
        <w:tab/>
        <w:t>Extension of Time for Completion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_Toc59149356 \h </w:instrText>
      </w:r>
      <w:r w:rsidRPr="001A5AAC">
        <w:rPr>
          <w:bCs w:val="0"/>
          <w:sz w:val="20"/>
          <w:szCs w:val="20"/>
        </w:rPr>
      </w:r>
      <w:r w:rsidRPr="001A5AAC">
        <w:rPr>
          <w:bCs w:val="0"/>
          <w:sz w:val="20"/>
          <w:szCs w:val="20"/>
        </w:rPr>
        <w:fldChar w:fldCharType="separate"/>
      </w:r>
      <w:r w:rsidR="00490F68">
        <w:rPr>
          <w:bCs w:val="0"/>
          <w:sz w:val="20"/>
          <w:szCs w:val="20"/>
        </w:rPr>
        <w:t>298</w:t>
      </w:r>
      <w:r w:rsidRPr="001A5AAC">
        <w:rPr>
          <w:bCs w:val="0"/>
          <w:sz w:val="20"/>
          <w:szCs w:val="20"/>
        </w:rPr>
        <w:fldChar w:fldCharType="end"/>
      </w:r>
    </w:p>
    <w:p w14:paraId="2C3D0E07" w14:textId="055190EA" w:rsidR="002200C6" w:rsidRPr="001A5AAC" w:rsidRDefault="002200C6" w:rsidP="001A5AAC">
      <w:pPr>
        <w:pStyle w:val="TOC2"/>
        <w:spacing w:after="0"/>
        <w:rPr>
          <w:bCs w:val="0"/>
          <w:sz w:val="20"/>
          <w:szCs w:val="20"/>
        </w:rPr>
      </w:pPr>
      <w:r w:rsidRPr="001A5AAC">
        <w:rPr>
          <w:bCs w:val="0"/>
          <w:sz w:val="20"/>
          <w:szCs w:val="20"/>
        </w:rPr>
        <w:t>41.</w:t>
      </w:r>
      <w:r w:rsidRPr="001A5AAC">
        <w:rPr>
          <w:bCs w:val="0"/>
          <w:sz w:val="20"/>
          <w:szCs w:val="20"/>
        </w:rPr>
        <w:tab/>
        <w:t>Suspension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_Toc59149357 \h </w:instrText>
      </w:r>
      <w:r w:rsidRPr="001A5AAC">
        <w:rPr>
          <w:bCs w:val="0"/>
          <w:sz w:val="20"/>
          <w:szCs w:val="20"/>
        </w:rPr>
      </w:r>
      <w:r w:rsidRPr="001A5AAC">
        <w:rPr>
          <w:bCs w:val="0"/>
          <w:sz w:val="20"/>
          <w:szCs w:val="20"/>
        </w:rPr>
        <w:fldChar w:fldCharType="separate"/>
      </w:r>
      <w:r w:rsidR="00490F68">
        <w:rPr>
          <w:bCs w:val="0"/>
          <w:sz w:val="20"/>
          <w:szCs w:val="20"/>
        </w:rPr>
        <w:t>300</w:t>
      </w:r>
      <w:r w:rsidRPr="001A5AAC">
        <w:rPr>
          <w:bCs w:val="0"/>
          <w:sz w:val="20"/>
          <w:szCs w:val="20"/>
        </w:rPr>
        <w:fldChar w:fldCharType="end"/>
      </w:r>
    </w:p>
    <w:p w14:paraId="3D4FDBDD" w14:textId="65E6167C" w:rsidR="002200C6" w:rsidRPr="001A5AAC" w:rsidRDefault="002200C6" w:rsidP="001A5AAC">
      <w:pPr>
        <w:pStyle w:val="TOC2"/>
        <w:spacing w:after="0"/>
        <w:rPr>
          <w:bCs w:val="0"/>
          <w:sz w:val="20"/>
          <w:szCs w:val="20"/>
        </w:rPr>
      </w:pPr>
      <w:r w:rsidRPr="001A5AAC">
        <w:rPr>
          <w:bCs w:val="0"/>
          <w:sz w:val="20"/>
          <w:szCs w:val="20"/>
        </w:rPr>
        <w:t>42.</w:t>
      </w:r>
      <w:r w:rsidRPr="001A5AAC">
        <w:rPr>
          <w:bCs w:val="0"/>
          <w:sz w:val="20"/>
          <w:szCs w:val="20"/>
        </w:rPr>
        <w:tab/>
        <w:t>Termination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_Toc59149358 \h </w:instrText>
      </w:r>
      <w:r w:rsidRPr="001A5AAC">
        <w:rPr>
          <w:bCs w:val="0"/>
          <w:sz w:val="20"/>
          <w:szCs w:val="20"/>
        </w:rPr>
      </w:r>
      <w:r w:rsidRPr="001A5AAC">
        <w:rPr>
          <w:bCs w:val="0"/>
          <w:sz w:val="20"/>
          <w:szCs w:val="20"/>
        </w:rPr>
        <w:fldChar w:fldCharType="separate"/>
      </w:r>
      <w:r w:rsidR="00490F68">
        <w:rPr>
          <w:bCs w:val="0"/>
          <w:sz w:val="20"/>
          <w:szCs w:val="20"/>
        </w:rPr>
        <w:t>302</w:t>
      </w:r>
      <w:r w:rsidRPr="001A5AAC">
        <w:rPr>
          <w:bCs w:val="0"/>
          <w:sz w:val="20"/>
          <w:szCs w:val="20"/>
        </w:rPr>
        <w:fldChar w:fldCharType="end"/>
      </w:r>
    </w:p>
    <w:p w14:paraId="3BB28567" w14:textId="6E36FF91" w:rsidR="002200C6" w:rsidRPr="001A5AAC" w:rsidRDefault="002200C6" w:rsidP="001A5AAC">
      <w:pPr>
        <w:pStyle w:val="TOC2"/>
        <w:spacing w:after="0"/>
        <w:rPr>
          <w:bCs w:val="0"/>
          <w:sz w:val="20"/>
          <w:szCs w:val="20"/>
        </w:rPr>
      </w:pPr>
      <w:r w:rsidRPr="001A5AAC">
        <w:rPr>
          <w:bCs w:val="0"/>
          <w:sz w:val="20"/>
          <w:szCs w:val="20"/>
        </w:rPr>
        <w:t>43.</w:t>
      </w:r>
      <w:r w:rsidRPr="001A5AAC">
        <w:rPr>
          <w:bCs w:val="0"/>
          <w:sz w:val="20"/>
          <w:szCs w:val="20"/>
        </w:rPr>
        <w:tab/>
        <w:t>Assignment</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_Toc59149359 \h </w:instrText>
      </w:r>
      <w:r w:rsidRPr="001A5AAC">
        <w:rPr>
          <w:bCs w:val="0"/>
          <w:sz w:val="20"/>
          <w:szCs w:val="20"/>
        </w:rPr>
      </w:r>
      <w:r w:rsidRPr="001A5AAC">
        <w:rPr>
          <w:bCs w:val="0"/>
          <w:sz w:val="20"/>
          <w:szCs w:val="20"/>
        </w:rPr>
        <w:fldChar w:fldCharType="separate"/>
      </w:r>
      <w:r w:rsidR="00490F68">
        <w:rPr>
          <w:bCs w:val="0"/>
          <w:sz w:val="20"/>
          <w:szCs w:val="20"/>
        </w:rPr>
        <w:t>310</w:t>
      </w:r>
      <w:r w:rsidRPr="001A5AAC">
        <w:rPr>
          <w:bCs w:val="0"/>
          <w:sz w:val="20"/>
          <w:szCs w:val="20"/>
        </w:rPr>
        <w:fldChar w:fldCharType="end"/>
      </w:r>
    </w:p>
    <w:p w14:paraId="4AB48B45" w14:textId="02C53352" w:rsidR="002200C6" w:rsidRPr="001A5AAC" w:rsidRDefault="002200C6" w:rsidP="001A5AAC">
      <w:pPr>
        <w:pStyle w:val="TOC2"/>
        <w:spacing w:after="0"/>
        <w:rPr>
          <w:bCs w:val="0"/>
          <w:sz w:val="20"/>
          <w:szCs w:val="20"/>
        </w:rPr>
      </w:pPr>
      <w:r w:rsidRPr="001A5AAC">
        <w:rPr>
          <w:bCs w:val="0"/>
          <w:sz w:val="20"/>
          <w:szCs w:val="20"/>
        </w:rPr>
        <w:t>44.</w:t>
      </w:r>
      <w:r w:rsidRPr="001A5AAC">
        <w:rPr>
          <w:bCs w:val="0"/>
          <w:sz w:val="20"/>
          <w:szCs w:val="20"/>
        </w:rPr>
        <w:tab/>
        <w:t>Export Restrictions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_Toc59149360 \h </w:instrText>
      </w:r>
      <w:r w:rsidRPr="001A5AAC">
        <w:rPr>
          <w:bCs w:val="0"/>
          <w:sz w:val="20"/>
          <w:szCs w:val="20"/>
        </w:rPr>
      </w:r>
      <w:r w:rsidRPr="001A5AAC">
        <w:rPr>
          <w:bCs w:val="0"/>
          <w:sz w:val="20"/>
          <w:szCs w:val="20"/>
        </w:rPr>
        <w:fldChar w:fldCharType="separate"/>
      </w:r>
      <w:r w:rsidR="00490F68">
        <w:rPr>
          <w:bCs w:val="0"/>
          <w:sz w:val="20"/>
          <w:szCs w:val="20"/>
        </w:rPr>
        <w:t>310</w:t>
      </w:r>
      <w:r w:rsidRPr="001A5AAC">
        <w:rPr>
          <w:bCs w:val="0"/>
          <w:sz w:val="20"/>
          <w:szCs w:val="20"/>
        </w:rPr>
        <w:fldChar w:fldCharType="end"/>
      </w:r>
    </w:p>
    <w:p w14:paraId="480EED7A" w14:textId="77777777" w:rsidR="00FF5B09" w:rsidRPr="00FF5B09" w:rsidRDefault="00FF5B09" w:rsidP="00C51B39">
      <w:pPr>
        <w:spacing w:after="0"/>
        <w:ind w:right="-11"/>
        <w:rPr>
          <w:rFonts w:eastAsiaTheme="minorEastAsia"/>
          <w:noProof/>
        </w:rPr>
      </w:pPr>
    </w:p>
    <w:p w14:paraId="0B4FC184" w14:textId="77B6A793" w:rsidR="002200C6" w:rsidRPr="00654016" w:rsidRDefault="002200C6" w:rsidP="00FF5B09">
      <w:pPr>
        <w:pStyle w:val="TOC2"/>
        <w:spacing w:after="0"/>
        <w:rPr>
          <w:b/>
          <w:sz w:val="20"/>
          <w:szCs w:val="20"/>
        </w:rPr>
      </w:pPr>
      <w:r w:rsidRPr="00654016">
        <w:rPr>
          <w:b/>
          <w:sz w:val="20"/>
          <w:szCs w:val="20"/>
        </w:rPr>
        <w:t>I.</w:t>
      </w:r>
      <w:r w:rsidRPr="00654016">
        <w:rPr>
          <w:b/>
          <w:sz w:val="20"/>
          <w:szCs w:val="20"/>
        </w:rPr>
        <w:tab/>
        <w:t>Claims, Disputes and Arbitration</w:t>
      </w:r>
      <w:r w:rsidRPr="00654016">
        <w:rPr>
          <w:b/>
          <w:sz w:val="20"/>
          <w:szCs w:val="20"/>
        </w:rPr>
        <w:tab/>
      </w:r>
      <w:r w:rsidRPr="00C51B39">
        <w:rPr>
          <w:b/>
          <w:sz w:val="20"/>
          <w:szCs w:val="20"/>
          <w:lang w:val="fr-FR"/>
        </w:rPr>
        <w:fldChar w:fldCharType="begin"/>
      </w:r>
      <w:r w:rsidRPr="00654016">
        <w:rPr>
          <w:b/>
          <w:sz w:val="20"/>
          <w:szCs w:val="20"/>
        </w:rPr>
        <w:instrText xml:space="preserve"> PAGEREF _Toc59149361 \h </w:instrText>
      </w:r>
      <w:r w:rsidRPr="00C51B39">
        <w:rPr>
          <w:b/>
          <w:sz w:val="20"/>
          <w:szCs w:val="20"/>
          <w:lang w:val="fr-FR"/>
        </w:rPr>
      </w:r>
      <w:r w:rsidRPr="00C51B39">
        <w:rPr>
          <w:b/>
          <w:sz w:val="20"/>
          <w:szCs w:val="20"/>
          <w:lang w:val="fr-FR"/>
        </w:rPr>
        <w:fldChar w:fldCharType="separate"/>
      </w:r>
      <w:r w:rsidR="00490F68">
        <w:rPr>
          <w:b/>
          <w:sz w:val="20"/>
          <w:szCs w:val="20"/>
        </w:rPr>
        <w:t>311</w:t>
      </w:r>
      <w:r w:rsidRPr="00C51B39">
        <w:rPr>
          <w:b/>
          <w:sz w:val="20"/>
          <w:szCs w:val="20"/>
          <w:lang w:val="fr-FR"/>
        </w:rPr>
        <w:fldChar w:fldCharType="end"/>
      </w:r>
    </w:p>
    <w:p w14:paraId="0DBFAA91" w14:textId="19E3BE56" w:rsidR="002200C6" w:rsidRPr="001A5AAC" w:rsidRDefault="002200C6" w:rsidP="001A5AAC">
      <w:pPr>
        <w:pStyle w:val="TOC2"/>
        <w:spacing w:after="0"/>
        <w:rPr>
          <w:bCs w:val="0"/>
          <w:sz w:val="20"/>
          <w:szCs w:val="20"/>
        </w:rPr>
      </w:pPr>
      <w:r w:rsidRPr="001A5AAC">
        <w:rPr>
          <w:bCs w:val="0"/>
          <w:sz w:val="20"/>
          <w:szCs w:val="20"/>
        </w:rPr>
        <w:t>45.</w:t>
      </w:r>
      <w:r w:rsidRPr="001A5AAC">
        <w:rPr>
          <w:bCs w:val="0"/>
          <w:sz w:val="20"/>
          <w:szCs w:val="20"/>
        </w:rPr>
        <w:tab/>
        <w:t>Contractor’s Claims</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_Toc59149362 \h </w:instrText>
      </w:r>
      <w:r w:rsidRPr="001A5AAC">
        <w:rPr>
          <w:bCs w:val="0"/>
          <w:sz w:val="20"/>
          <w:szCs w:val="20"/>
        </w:rPr>
      </w:r>
      <w:r w:rsidRPr="001A5AAC">
        <w:rPr>
          <w:bCs w:val="0"/>
          <w:sz w:val="20"/>
          <w:szCs w:val="20"/>
        </w:rPr>
        <w:fldChar w:fldCharType="separate"/>
      </w:r>
      <w:r w:rsidR="00490F68">
        <w:rPr>
          <w:bCs w:val="0"/>
          <w:sz w:val="20"/>
          <w:szCs w:val="20"/>
        </w:rPr>
        <w:t>311</w:t>
      </w:r>
      <w:r w:rsidRPr="001A5AAC">
        <w:rPr>
          <w:bCs w:val="0"/>
          <w:sz w:val="20"/>
          <w:szCs w:val="20"/>
        </w:rPr>
        <w:fldChar w:fldCharType="end"/>
      </w:r>
    </w:p>
    <w:p w14:paraId="0CFF2657" w14:textId="79102D8A" w:rsidR="002200C6" w:rsidRPr="001A5AAC" w:rsidRDefault="002200C6" w:rsidP="001A5AAC">
      <w:pPr>
        <w:pStyle w:val="TOC2"/>
        <w:spacing w:after="0"/>
        <w:rPr>
          <w:bCs w:val="0"/>
          <w:sz w:val="20"/>
          <w:szCs w:val="20"/>
        </w:rPr>
      </w:pPr>
      <w:r w:rsidRPr="001A5AAC">
        <w:rPr>
          <w:bCs w:val="0"/>
          <w:sz w:val="20"/>
          <w:szCs w:val="20"/>
        </w:rPr>
        <w:t>46.</w:t>
      </w:r>
      <w:r w:rsidRPr="001A5AAC">
        <w:rPr>
          <w:bCs w:val="0"/>
          <w:sz w:val="20"/>
          <w:szCs w:val="20"/>
        </w:rPr>
        <w:tab/>
        <w:t>Disputes and Arbitration</w:t>
      </w:r>
      <w:r w:rsidRPr="001A5AAC">
        <w:rPr>
          <w:bCs w:val="0"/>
          <w:sz w:val="20"/>
          <w:szCs w:val="20"/>
        </w:rPr>
        <w:tab/>
      </w:r>
      <w:r w:rsidRPr="001A5AAC">
        <w:rPr>
          <w:bCs w:val="0"/>
          <w:sz w:val="20"/>
          <w:szCs w:val="20"/>
        </w:rPr>
        <w:fldChar w:fldCharType="begin"/>
      </w:r>
      <w:r w:rsidRPr="001A5AAC">
        <w:rPr>
          <w:bCs w:val="0"/>
          <w:sz w:val="20"/>
          <w:szCs w:val="20"/>
        </w:rPr>
        <w:instrText xml:space="preserve"> PAGEREF _Toc59149363 \h </w:instrText>
      </w:r>
      <w:r w:rsidRPr="001A5AAC">
        <w:rPr>
          <w:bCs w:val="0"/>
          <w:sz w:val="20"/>
          <w:szCs w:val="20"/>
        </w:rPr>
      </w:r>
      <w:r w:rsidRPr="001A5AAC">
        <w:rPr>
          <w:bCs w:val="0"/>
          <w:sz w:val="20"/>
          <w:szCs w:val="20"/>
        </w:rPr>
        <w:fldChar w:fldCharType="separate"/>
      </w:r>
      <w:r w:rsidR="00490F68">
        <w:rPr>
          <w:bCs w:val="0"/>
          <w:sz w:val="20"/>
          <w:szCs w:val="20"/>
        </w:rPr>
        <w:t>313</w:t>
      </w:r>
      <w:r w:rsidRPr="001A5AAC">
        <w:rPr>
          <w:bCs w:val="0"/>
          <w:sz w:val="20"/>
          <w:szCs w:val="20"/>
        </w:rPr>
        <w:fldChar w:fldCharType="end"/>
      </w:r>
    </w:p>
    <w:p w14:paraId="5C1C2A60" w14:textId="77777777" w:rsidR="00FF5B09" w:rsidRPr="00FF5B09" w:rsidRDefault="00FF5B09" w:rsidP="00C51B39">
      <w:pPr>
        <w:spacing w:after="0"/>
        <w:ind w:right="-11"/>
        <w:rPr>
          <w:rFonts w:eastAsiaTheme="minorEastAsia"/>
          <w:noProof/>
        </w:rPr>
      </w:pPr>
    </w:p>
    <w:p w14:paraId="32CEF6D2" w14:textId="05503FDD" w:rsidR="002200C6" w:rsidRPr="00FF5B09" w:rsidRDefault="002200C6" w:rsidP="00FF5B09">
      <w:pPr>
        <w:pStyle w:val="TOC2"/>
        <w:spacing w:after="0"/>
        <w:rPr>
          <w:rFonts w:eastAsiaTheme="minorEastAsia" w:cstheme="minorBidi"/>
          <w:bCs w:val="0"/>
          <w:sz w:val="20"/>
          <w:szCs w:val="20"/>
          <w:lang w:eastAsia="fr-FR"/>
        </w:rPr>
      </w:pPr>
      <w:r w:rsidRPr="00FF5B09">
        <w:rPr>
          <w:bCs w:val="0"/>
          <w:sz w:val="20"/>
          <w:szCs w:val="20"/>
        </w:rPr>
        <w:t>APPENDIX A</w:t>
      </w:r>
      <w:r w:rsidR="00FF5B09" w:rsidRPr="00FF5B09">
        <w:rPr>
          <w:bCs w:val="0"/>
          <w:sz w:val="20"/>
          <w:szCs w:val="20"/>
        </w:rPr>
        <w:t xml:space="preserve"> - </w:t>
      </w:r>
      <w:r w:rsidRPr="00FF5B09">
        <w:rPr>
          <w:bCs w:val="0"/>
          <w:sz w:val="20"/>
          <w:szCs w:val="20"/>
        </w:rPr>
        <w:t>DISPUTE BOARD GUIDELINES</w:t>
      </w:r>
      <w:r w:rsidRPr="00FF5B09">
        <w:rPr>
          <w:bCs w:val="0"/>
          <w:sz w:val="20"/>
          <w:szCs w:val="20"/>
        </w:rPr>
        <w:tab/>
      </w:r>
      <w:r w:rsidRPr="00FF5B09">
        <w:rPr>
          <w:bCs w:val="0"/>
          <w:sz w:val="20"/>
          <w:szCs w:val="20"/>
        </w:rPr>
        <w:fldChar w:fldCharType="begin"/>
      </w:r>
      <w:r w:rsidRPr="00FF5B09">
        <w:rPr>
          <w:bCs w:val="0"/>
          <w:sz w:val="20"/>
          <w:szCs w:val="20"/>
        </w:rPr>
        <w:instrText xml:space="preserve"> PAGEREF _Toc59149365 \h </w:instrText>
      </w:r>
      <w:r w:rsidRPr="00FF5B09">
        <w:rPr>
          <w:bCs w:val="0"/>
          <w:sz w:val="20"/>
          <w:szCs w:val="20"/>
        </w:rPr>
      </w:r>
      <w:r w:rsidRPr="00FF5B09">
        <w:rPr>
          <w:bCs w:val="0"/>
          <w:sz w:val="20"/>
          <w:szCs w:val="20"/>
        </w:rPr>
        <w:fldChar w:fldCharType="separate"/>
      </w:r>
      <w:r w:rsidR="00490F68">
        <w:rPr>
          <w:bCs w:val="0"/>
          <w:sz w:val="20"/>
          <w:szCs w:val="20"/>
        </w:rPr>
        <w:t>326</w:t>
      </w:r>
      <w:r w:rsidRPr="00FF5B09">
        <w:rPr>
          <w:bCs w:val="0"/>
          <w:sz w:val="20"/>
          <w:szCs w:val="20"/>
        </w:rPr>
        <w:fldChar w:fldCharType="end"/>
      </w:r>
    </w:p>
    <w:p w14:paraId="451C1A33" w14:textId="309C0E12" w:rsidR="002200C6" w:rsidRPr="00FF5B09" w:rsidRDefault="002200C6" w:rsidP="00FF5B09">
      <w:pPr>
        <w:pStyle w:val="TOC2"/>
        <w:spacing w:after="0"/>
        <w:rPr>
          <w:rFonts w:eastAsiaTheme="minorEastAsia" w:cstheme="minorBidi"/>
          <w:bCs w:val="0"/>
          <w:sz w:val="20"/>
          <w:szCs w:val="20"/>
          <w:lang w:eastAsia="fr-FR"/>
        </w:rPr>
      </w:pPr>
      <w:r w:rsidRPr="00FF5B09">
        <w:rPr>
          <w:bCs w:val="0"/>
          <w:sz w:val="20"/>
          <w:szCs w:val="20"/>
        </w:rPr>
        <w:t>APPENDIX B</w:t>
      </w:r>
      <w:r w:rsidR="00FF5B09" w:rsidRPr="00FF5B09">
        <w:rPr>
          <w:bCs w:val="0"/>
          <w:sz w:val="20"/>
          <w:szCs w:val="20"/>
        </w:rPr>
        <w:t xml:space="preserve"> - </w:t>
      </w:r>
      <w:r w:rsidRPr="00FF5B09">
        <w:rPr>
          <w:bCs w:val="0"/>
          <w:sz w:val="20"/>
          <w:szCs w:val="20"/>
        </w:rPr>
        <w:t>Fraud and Corruption</w:t>
      </w:r>
      <w:r w:rsidRPr="00FF5B09">
        <w:rPr>
          <w:bCs w:val="0"/>
          <w:sz w:val="20"/>
          <w:szCs w:val="20"/>
        </w:rPr>
        <w:tab/>
      </w:r>
      <w:r w:rsidRPr="00FF5B09">
        <w:rPr>
          <w:bCs w:val="0"/>
          <w:sz w:val="20"/>
          <w:szCs w:val="20"/>
        </w:rPr>
        <w:fldChar w:fldCharType="begin"/>
      </w:r>
      <w:r w:rsidRPr="00FF5B09">
        <w:rPr>
          <w:bCs w:val="0"/>
          <w:sz w:val="20"/>
          <w:szCs w:val="20"/>
        </w:rPr>
        <w:instrText xml:space="preserve"> PAGEREF _Toc59149367 \h </w:instrText>
      </w:r>
      <w:r w:rsidRPr="00FF5B09">
        <w:rPr>
          <w:bCs w:val="0"/>
          <w:sz w:val="20"/>
          <w:szCs w:val="20"/>
        </w:rPr>
      </w:r>
      <w:r w:rsidRPr="00FF5B09">
        <w:rPr>
          <w:bCs w:val="0"/>
          <w:sz w:val="20"/>
          <w:szCs w:val="20"/>
        </w:rPr>
        <w:fldChar w:fldCharType="separate"/>
      </w:r>
      <w:r w:rsidR="00490F68">
        <w:rPr>
          <w:bCs w:val="0"/>
          <w:sz w:val="20"/>
          <w:szCs w:val="20"/>
        </w:rPr>
        <w:t>329</w:t>
      </w:r>
      <w:r w:rsidRPr="00FF5B09">
        <w:rPr>
          <w:bCs w:val="0"/>
          <w:sz w:val="20"/>
          <w:szCs w:val="20"/>
        </w:rPr>
        <w:fldChar w:fldCharType="end"/>
      </w:r>
    </w:p>
    <w:p w14:paraId="648317D2" w14:textId="0CD169AE" w:rsidR="002200C6" w:rsidRPr="00FF5B09" w:rsidRDefault="002200C6" w:rsidP="00FF5B09">
      <w:pPr>
        <w:pStyle w:val="TOC2"/>
        <w:spacing w:after="0"/>
        <w:rPr>
          <w:rFonts w:eastAsiaTheme="minorEastAsia" w:cstheme="minorBidi"/>
          <w:bCs w:val="0"/>
          <w:sz w:val="20"/>
          <w:szCs w:val="20"/>
          <w:lang w:eastAsia="fr-FR"/>
        </w:rPr>
      </w:pPr>
      <w:r w:rsidRPr="00FF5B09">
        <w:rPr>
          <w:bCs w:val="0"/>
          <w:sz w:val="20"/>
          <w:szCs w:val="20"/>
        </w:rPr>
        <w:t>APPENDIX C</w:t>
      </w:r>
      <w:r w:rsidR="00FF5B09" w:rsidRPr="00FF5B09">
        <w:rPr>
          <w:bCs w:val="0"/>
          <w:sz w:val="20"/>
          <w:szCs w:val="20"/>
        </w:rPr>
        <w:t xml:space="preserve"> - </w:t>
      </w:r>
      <w:r w:rsidRPr="00FF5B09">
        <w:rPr>
          <w:bCs w:val="0"/>
          <w:sz w:val="20"/>
          <w:szCs w:val="20"/>
        </w:rPr>
        <w:t>Metrics for Progress Reports- Environmental and Social (ES)</w:t>
      </w:r>
      <w:r w:rsidRPr="00FF5B09">
        <w:rPr>
          <w:bCs w:val="0"/>
          <w:sz w:val="20"/>
          <w:szCs w:val="20"/>
        </w:rPr>
        <w:tab/>
      </w:r>
      <w:r w:rsidRPr="00FF5B09">
        <w:rPr>
          <w:bCs w:val="0"/>
          <w:sz w:val="20"/>
          <w:szCs w:val="20"/>
        </w:rPr>
        <w:fldChar w:fldCharType="begin"/>
      </w:r>
      <w:r w:rsidRPr="00FF5B09">
        <w:rPr>
          <w:bCs w:val="0"/>
          <w:sz w:val="20"/>
          <w:szCs w:val="20"/>
        </w:rPr>
        <w:instrText xml:space="preserve"> PAGEREF _Toc59149369 \h </w:instrText>
      </w:r>
      <w:r w:rsidRPr="00FF5B09">
        <w:rPr>
          <w:bCs w:val="0"/>
          <w:sz w:val="20"/>
          <w:szCs w:val="20"/>
        </w:rPr>
      </w:r>
      <w:r w:rsidRPr="00FF5B09">
        <w:rPr>
          <w:bCs w:val="0"/>
          <w:sz w:val="20"/>
          <w:szCs w:val="20"/>
        </w:rPr>
        <w:fldChar w:fldCharType="separate"/>
      </w:r>
      <w:r w:rsidR="00490F68">
        <w:rPr>
          <w:bCs w:val="0"/>
          <w:sz w:val="20"/>
          <w:szCs w:val="20"/>
        </w:rPr>
        <w:t>332</w:t>
      </w:r>
      <w:r w:rsidRPr="00FF5B09">
        <w:rPr>
          <w:bCs w:val="0"/>
          <w:sz w:val="20"/>
          <w:szCs w:val="20"/>
        </w:rPr>
        <w:fldChar w:fldCharType="end"/>
      </w:r>
    </w:p>
    <w:p w14:paraId="6A2E5D6F" w14:textId="3A891C82" w:rsidR="002200C6" w:rsidRPr="00FF5B09" w:rsidRDefault="002200C6" w:rsidP="00FF5B09">
      <w:pPr>
        <w:pStyle w:val="TOC2"/>
        <w:rPr>
          <w:rFonts w:eastAsiaTheme="minorEastAsia" w:cstheme="minorBidi"/>
          <w:bCs w:val="0"/>
          <w:sz w:val="20"/>
          <w:szCs w:val="20"/>
          <w:lang w:eastAsia="fr-FR"/>
        </w:rPr>
      </w:pPr>
      <w:r w:rsidRPr="00FF5B09">
        <w:rPr>
          <w:bCs w:val="0"/>
          <w:sz w:val="20"/>
          <w:szCs w:val="20"/>
        </w:rPr>
        <w:t>APPENDIX D</w:t>
      </w:r>
      <w:r w:rsidR="00FF5B09" w:rsidRPr="00FF5B09">
        <w:rPr>
          <w:bCs w:val="0"/>
          <w:sz w:val="20"/>
          <w:szCs w:val="20"/>
        </w:rPr>
        <w:t xml:space="preserve"> - </w:t>
      </w:r>
      <w:r w:rsidRPr="00FF5B09">
        <w:rPr>
          <w:bCs w:val="0"/>
          <w:sz w:val="20"/>
          <w:szCs w:val="20"/>
        </w:rPr>
        <w:t>Section V - Eligible Countries</w:t>
      </w:r>
      <w:r w:rsidRPr="00FF5B09">
        <w:rPr>
          <w:bCs w:val="0"/>
          <w:sz w:val="20"/>
          <w:szCs w:val="20"/>
        </w:rPr>
        <w:tab/>
      </w:r>
      <w:r w:rsidRPr="00FF5B09">
        <w:rPr>
          <w:bCs w:val="0"/>
          <w:sz w:val="20"/>
          <w:szCs w:val="20"/>
        </w:rPr>
        <w:fldChar w:fldCharType="begin"/>
      </w:r>
      <w:r w:rsidRPr="00FF5B09">
        <w:rPr>
          <w:bCs w:val="0"/>
          <w:sz w:val="20"/>
          <w:szCs w:val="20"/>
        </w:rPr>
        <w:instrText xml:space="preserve"> PAGEREF _Toc59149371 \h </w:instrText>
      </w:r>
      <w:r w:rsidRPr="00FF5B09">
        <w:rPr>
          <w:bCs w:val="0"/>
          <w:sz w:val="20"/>
          <w:szCs w:val="20"/>
        </w:rPr>
      </w:r>
      <w:r w:rsidRPr="00FF5B09">
        <w:rPr>
          <w:bCs w:val="0"/>
          <w:sz w:val="20"/>
          <w:szCs w:val="20"/>
        </w:rPr>
        <w:fldChar w:fldCharType="separate"/>
      </w:r>
      <w:r w:rsidR="00490F68">
        <w:rPr>
          <w:bCs w:val="0"/>
          <w:sz w:val="20"/>
          <w:szCs w:val="20"/>
        </w:rPr>
        <w:t>336</w:t>
      </w:r>
      <w:r w:rsidRPr="00FF5B09">
        <w:rPr>
          <w:bCs w:val="0"/>
          <w:sz w:val="20"/>
          <w:szCs w:val="20"/>
        </w:rPr>
        <w:fldChar w:fldCharType="end"/>
      </w:r>
    </w:p>
    <w:p w14:paraId="4BCC1676" w14:textId="56EF897C" w:rsidR="005B4A5F" w:rsidRPr="00FF5B09" w:rsidRDefault="002200C6" w:rsidP="001A5AAC">
      <w:pPr>
        <w:pStyle w:val="TOC2"/>
        <w:spacing w:after="0"/>
      </w:pPr>
      <w:r w:rsidRPr="00FF5B09">
        <w:rPr>
          <w:sz w:val="20"/>
        </w:rPr>
        <w:fldChar w:fldCharType="end"/>
      </w:r>
    </w:p>
    <w:p w14:paraId="6F8690E5" w14:textId="77777777" w:rsidR="001146CD" w:rsidRPr="00FF5B09" w:rsidRDefault="005B4A5F" w:rsidP="001146CD">
      <w:pPr>
        <w:spacing w:before="120" w:after="120"/>
        <w:jc w:val="center"/>
        <w:outlineLvl w:val="0"/>
        <w:rPr>
          <w:rFonts w:ascii="Segoe UI Symbol" w:hAnsi="Segoe UI Symbol"/>
          <w:noProof/>
          <w:sz w:val="44"/>
          <w:szCs w:val="44"/>
        </w:rPr>
      </w:pPr>
      <w:r w:rsidRPr="00FF5B09">
        <w:rPr>
          <w:rFonts w:ascii="Segoe UI Symbol" w:hAnsi="Segoe UI Symbol"/>
        </w:rPr>
        <w:br w:type="page"/>
      </w:r>
    </w:p>
    <w:p w14:paraId="18718DD7" w14:textId="77777777" w:rsidR="001146CD" w:rsidRPr="00D5087F" w:rsidRDefault="001146CD" w:rsidP="001146CD">
      <w:pPr>
        <w:spacing w:before="120" w:after="120"/>
        <w:jc w:val="center"/>
        <w:outlineLvl w:val="0"/>
        <w:rPr>
          <w:rFonts w:ascii="Segoe UI Symbol" w:hAnsi="Segoe UI Symbol"/>
          <w:b/>
          <w:noProof/>
          <w:sz w:val="44"/>
          <w:szCs w:val="44"/>
        </w:rPr>
      </w:pPr>
      <w:bookmarkStart w:id="980" w:name="_Toc59197228"/>
      <w:r w:rsidRPr="00D5087F">
        <w:rPr>
          <w:rFonts w:ascii="Segoe UI Symbol" w:hAnsi="Segoe UI Symbol"/>
          <w:b/>
          <w:noProof/>
          <w:sz w:val="44"/>
          <w:szCs w:val="44"/>
        </w:rPr>
        <w:lastRenderedPageBreak/>
        <w:t>General Conditions of Contract</w:t>
      </w:r>
      <w:bookmarkEnd w:id="980"/>
    </w:p>
    <w:p w14:paraId="575B3344" w14:textId="59A32EF8"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981" w:name="_Toc454731636"/>
      <w:bookmarkStart w:id="982" w:name="_Toc59149246"/>
      <w:bookmarkStart w:id="983" w:name="_Toc59197229"/>
      <w:bookmarkStart w:id="984" w:name="SectionVIII"/>
      <w:r w:rsidRPr="00D5087F">
        <w:rPr>
          <w:rFonts w:ascii="Segoe UI Symbol" w:hAnsi="Segoe UI Symbol"/>
          <w:sz w:val="28"/>
          <w:szCs w:val="28"/>
        </w:rPr>
        <w:t>Contract and Interpretation</w:t>
      </w:r>
      <w:bookmarkEnd w:id="981"/>
      <w:bookmarkEnd w:id="982"/>
      <w:bookmarkEnd w:id="983"/>
    </w:p>
    <w:tbl>
      <w:tblPr>
        <w:tblW w:w="9648" w:type="dxa"/>
        <w:tblLayout w:type="fixed"/>
        <w:tblLook w:val="0000" w:firstRow="0" w:lastRow="0" w:firstColumn="0" w:lastColumn="0" w:noHBand="0" w:noVBand="0"/>
      </w:tblPr>
      <w:tblGrid>
        <w:gridCol w:w="2127"/>
        <w:gridCol w:w="7521"/>
      </w:tblGrid>
      <w:tr w:rsidR="001146CD" w:rsidRPr="00143E6E" w14:paraId="0599A4B3" w14:textId="77777777" w:rsidTr="001146CD">
        <w:trPr>
          <w:trHeight w:val="2610"/>
        </w:trPr>
        <w:tc>
          <w:tcPr>
            <w:tcW w:w="2127" w:type="dxa"/>
          </w:tcPr>
          <w:p w14:paraId="60CAA074" w14:textId="7D7E5549" w:rsidR="001146CD" w:rsidRPr="00D5087F" w:rsidRDefault="001146CD" w:rsidP="002D6580">
            <w:pPr>
              <w:pStyle w:val="Heading4"/>
              <w:numPr>
                <w:ilvl w:val="0"/>
                <w:numId w:val="136"/>
              </w:numPr>
              <w:spacing w:before="120" w:after="120"/>
              <w:ind w:left="426"/>
              <w:jc w:val="center"/>
              <w:rPr>
                <w:rFonts w:ascii="Segoe UI Symbol" w:hAnsi="Segoe UI Symbol"/>
                <w:noProof/>
                <w:szCs w:val="24"/>
              </w:rPr>
            </w:pPr>
            <w:bookmarkStart w:id="985" w:name="_Toc454731637"/>
            <w:bookmarkStart w:id="986" w:name="_Toc59149247"/>
            <w:r w:rsidRPr="00D5087F">
              <w:rPr>
                <w:rFonts w:ascii="Segoe UI Symbol" w:hAnsi="Segoe UI Symbol"/>
                <w:b/>
                <w:szCs w:val="24"/>
              </w:rPr>
              <w:t>Definitions</w:t>
            </w:r>
            <w:bookmarkEnd w:id="985"/>
            <w:bookmarkEnd w:id="986"/>
          </w:p>
        </w:tc>
        <w:tc>
          <w:tcPr>
            <w:tcW w:w="7521" w:type="dxa"/>
          </w:tcPr>
          <w:p w14:paraId="587A596E"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1.1</w:t>
            </w:r>
            <w:r w:rsidRPr="00D5087F">
              <w:rPr>
                <w:rFonts w:ascii="Segoe UI Symbol" w:hAnsi="Segoe UI Symbol"/>
                <w:noProof/>
              </w:rPr>
              <w:tab/>
              <w:t>The following words and expressions shall have the meanings hereby assigned to them:</w:t>
            </w:r>
          </w:p>
          <w:p w14:paraId="68C5C240"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14:paraId="05BA03AB"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“Contract Documents” means the documents listed in Article 1.1 (Contract Documents) of the Contract Agreement (including any amendments thereto).</w:t>
            </w:r>
          </w:p>
          <w:p w14:paraId="4C2B789C"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“GCC” means the General Conditions of Contract hereof.</w:t>
            </w:r>
          </w:p>
          <w:p w14:paraId="3ABEC912"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“PCC” means the Particular Conditions of Contract.</w:t>
            </w:r>
          </w:p>
          <w:p w14:paraId="44348D8F"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“day” means calendar day.</w:t>
            </w:r>
          </w:p>
          <w:p w14:paraId="2F276E82"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“year” means 365 days.</w:t>
            </w:r>
          </w:p>
          <w:p w14:paraId="16C7369D"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“month” means calendar month.</w:t>
            </w:r>
          </w:p>
          <w:p w14:paraId="7386E027"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“Party” means the Employer or the Contractor, as the context requires, and “Parties” means both of them.</w:t>
            </w:r>
          </w:p>
          <w:p w14:paraId="18521E13"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“Employer” means the person </w:t>
            </w:r>
            <w:r w:rsidRPr="00D5087F">
              <w:rPr>
                <w:rFonts w:ascii="Segoe UI Symbol" w:hAnsi="Segoe UI Symbol"/>
                <w:b/>
                <w:noProof/>
              </w:rPr>
              <w:t>named as such in the PCC</w:t>
            </w:r>
            <w:r w:rsidRPr="00D5087F">
              <w:rPr>
                <w:rFonts w:ascii="Segoe UI Symbol" w:hAnsi="Segoe UI Symbol"/>
                <w:noProof/>
              </w:rPr>
              <w:t xml:space="preserve"> and includes the legal successors or permitted assigns of the Employer.</w:t>
            </w:r>
          </w:p>
          <w:p w14:paraId="21587394"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“Project Manager” means the person appointed by the Employer in the manner provided in </w:t>
            </w:r>
            <w:r w:rsidR="0075078B" w:rsidRPr="00D5087F">
              <w:rPr>
                <w:rFonts w:ascii="Segoe UI Symbol" w:hAnsi="Segoe UI Symbol"/>
                <w:noProof/>
              </w:rPr>
              <w:t xml:space="preserve">GCC </w:t>
            </w:r>
            <w:r w:rsidRPr="00D5087F">
              <w:rPr>
                <w:rFonts w:ascii="Segoe UI Symbol" w:hAnsi="Segoe UI Symbol"/>
                <w:noProof/>
              </w:rPr>
              <w:t xml:space="preserve">Sub-Clause 17.1 (Project Manager) hereof and </w:t>
            </w:r>
            <w:r w:rsidRPr="00D5087F">
              <w:rPr>
                <w:rFonts w:ascii="Segoe UI Symbol" w:hAnsi="Segoe UI Symbol"/>
                <w:b/>
                <w:noProof/>
              </w:rPr>
              <w:t>named as such in the PCC</w:t>
            </w:r>
            <w:r w:rsidRPr="00D5087F">
              <w:rPr>
                <w:rFonts w:ascii="Segoe UI Symbol" w:hAnsi="Segoe UI Symbol"/>
                <w:noProof/>
              </w:rPr>
              <w:t xml:space="preserve"> to perform the duties delegated by the Employer.</w:t>
            </w:r>
          </w:p>
          <w:p w14:paraId="5956C2D7"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“Contractor” means the person(s) whose Bid to perform the Contract has been accepted by the Employer and is named as Contractor in the Contract Agreement, and includes the legal successors or permitted assigns of the Contractor.</w:t>
            </w:r>
          </w:p>
          <w:p w14:paraId="707D9648"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“Contractor’s Representative” means any person nominated by the Contractor and approved by the Employer in the manner </w:t>
            </w:r>
            <w:r w:rsidRPr="00D5087F">
              <w:rPr>
                <w:rFonts w:ascii="Segoe UI Symbol" w:hAnsi="Segoe UI Symbol"/>
                <w:noProof/>
              </w:rPr>
              <w:lastRenderedPageBreak/>
              <w:t xml:space="preserve">provided in </w:t>
            </w:r>
            <w:r w:rsidR="0075078B" w:rsidRPr="00D5087F">
              <w:rPr>
                <w:rFonts w:ascii="Segoe UI Symbol" w:hAnsi="Segoe UI Symbol"/>
                <w:noProof/>
              </w:rPr>
              <w:t xml:space="preserve">GCC </w:t>
            </w:r>
            <w:r w:rsidRPr="00D5087F">
              <w:rPr>
                <w:rFonts w:ascii="Segoe UI Symbol" w:hAnsi="Segoe UI Symbol"/>
                <w:noProof/>
              </w:rPr>
              <w:t>Sub-Clause 17.2 (Contractor’s Representative and Construction Manager) hereof to perform the duties delegated by the Contractor.</w:t>
            </w:r>
          </w:p>
          <w:p w14:paraId="1CFB42BE"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“Construction Manager” means the person appointed by the Contractor’s Representative in the manner provided in </w:t>
            </w:r>
            <w:r w:rsidR="0075078B" w:rsidRPr="00D5087F">
              <w:rPr>
                <w:rFonts w:ascii="Segoe UI Symbol" w:hAnsi="Segoe UI Symbol"/>
                <w:noProof/>
              </w:rPr>
              <w:t xml:space="preserve">GCC </w:t>
            </w:r>
            <w:r w:rsidRPr="00D5087F">
              <w:rPr>
                <w:rFonts w:ascii="Segoe UI Symbol" w:hAnsi="Segoe UI Symbol"/>
                <w:noProof/>
              </w:rPr>
              <w:t xml:space="preserve">Sub-Clause 17.2.4.  </w:t>
            </w:r>
          </w:p>
          <w:p w14:paraId="6E3C2CCA"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14:paraId="158F4350"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“Dispute Board” (DB) means the person or persons named as such in the PCC appointed by agreement between the Employer and the Contractor to make a decision with respect to any dispute or difference between the Employer and the Contractor referred to him or her by the Parties pursuant to </w:t>
            </w:r>
            <w:r w:rsidR="0075078B" w:rsidRPr="00D5087F">
              <w:rPr>
                <w:rFonts w:ascii="Segoe UI Symbol" w:hAnsi="Segoe UI Symbol"/>
                <w:noProof/>
              </w:rPr>
              <w:t xml:space="preserve">GCC </w:t>
            </w:r>
            <w:r w:rsidRPr="00D5087F">
              <w:rPr>
                <w:rFonts w:ascii="Segoe UI Symbol" w:hAnsi="Segoe UI Symbol"/>
                <w:noProof/>
              </w:rPr>
              <w:t>Sub-Clause 46.1 (Dispute Board) hereof.</w:t>
            </w:r>
          </w:p>
          <w:p w14:paraId="34160657"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“The Bank” means the financing institution </w:t>
            </w:r>
            <w:r w:rsidRPr="00D5087F">
              <w:rPr>
                <w:rFonts w:ascii="Segoe UI Symbol" w:hAnsi="Segoe UI Symbol"/>
                <w:b/>
                <w:noProof/>
              </w:rPr>
              <w:t>named in the PCC.</w:t>
            </w:r>
          </w:p>
          <w:p w14:paraId="4BFE0CE0"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“Contract Price” means the sum specified in Article 2.1 (Contract Price) of the Contract Agreement, subject to such additions and adjustments thereto or deductions therefrom, as may be made pursuant to the Contract.</w:t>
            </w:r>
          </w:p>
          <w:p w14:paraId="6C40BBF9"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“Facilities” means the Plant to be supplied and installed, as well as all the Installation Services to be carried out by the Contractor under the Contract.</w:t>
            </w:r>
          </w:p>
          <w:p w14:paraId="0A782E0E"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“Plant” means permanent plant, equipment, machinery, apparatus, materials, articles and things of all kinds to be provided and incorporated in the Facilities by the Contractor under the Contract (including the spare parts to be supplied by the Contractor under </w:t>
            </w:r>
            <w:r w:rsidR="0075078B" w:rsidRPr="00D5087F">
              <w:rPr>
                <w:rFonts w:ascii="Segoe UI Symbol" w:hAnsi="Segoe UI Symbol"/>
                <w:noProof/>
              </w:rPr>
              <w:t xml:space="preserve">GCC </w:t>
            </w:r>
            <w:r w:rsidRPr="00D5087F">
              <w:rPr>
                <w:rFonts w:ascii="Segoe UI Symbol" w:hAnsi="Segoe UI Symbol"/>
                <w:noProof/>
              </w:rPr>
              <w:t>Sub-Clause 7.3 hereof), but does not include Contractor’s Equipment.</w:t>
            </w:r>
          </w:p>
          <w:p w14:paraId="3F8B8675"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w:t>
            </w:r>
            <w:r w:rsidRPr="00D5087F">
              <w:rPr>
                <w:rFonts w:ascii="Segoe UI Symbol" w:hAnsi="Segoe UI Symbol"/>
                <w:noProof/>
              </w:rPr>
              <w:lastRenderedPageBreak/>
              <w:t>materials required), installation, testing, precommissioning, commissioning, operations, maintenance, the provision of operations and maintenance manuals, training, etc… as the case may require.</w:t>
            </w:r>
          </w:p>
          <w:p w14:paraId="66B21942"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“Contractor’s Equipment” means all facilities, equipment, machinery, tools, apparatus, appliances or things of every kind required in or for installation, completion and maintenance of Facilities that are to be provided by the Contractor, but does not include Plant, or other things intended to form or forming part of the Facilities.</w:t>
            </w:r>
          </w:p>
          <w:p w14:paraId="597FE240"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“Country of Origin” means the countries and territories eligible under the rules of the Bank as further </w:t>
            </w:r>
            <w:r w:rsidRPr="00D5087F">
              <w:rPr>
                <w:rFonts w:ascii="Segoe UI Symbol" w:hAnsi="Segoe UI Symbol"/>
                <w:b/>
                <w:noProof/>
              </w:rPr>
              <w:t>elaborated in the PCC.</w:t>
            </w:r>
          </w:p>
          <w:p w14:paraId="1A1792F6"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“Site” means the land and other places upon which the Facilities are to be installed, and such other land or places as may be specified in the Contract as forming part of the Site.</w:t>
            </w:r>
          </w:p>
          <w:p w14:paraId="156D9573"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“Effective Date” means the date of fulfillment of all conditions stated in Article 3 (Effective Date) of the Contract Agreement, from which the Time for Completion shall be counted.</w:t>
            </w:r>
          </w:p>
          <w:p w14:paraId="280B2B74"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“Time for Completion” means the time within which Completion of the Facilities as a whole (or of a part of the Facilities where a separate Time for Completion of such part has been prescribed) is to be attained, as referred to in </w:t>
            </w:r>
            <w:r w:rsidR="0075078B" w:rsidRPr="00D5087F">
              <w:rPr>
                <w:rFonts w:ascii="Segoe UI Symbol" w:hAnsi="Segoe UI Symbol"/>
                <w:noProof/>
              </w:rPr>
              <w:t xml:space="preserve">GCC </w:t>
            </w:r>
            <w:r w:rsidRPr="00D5087F">
              <w:rPr>
                <w:rFonts w:ascii="Segoe UI Symbol" w:hAnsi="Segoe UI Symbol"/>
                <w:noProof/>
              </w:rPr>
              <w:t>Clause 8 and in accordance with the relevant provisions of the Contract.</w:t>
            </w:r>
          </w:p>
          <w:p w14:paraId="4F8ED057"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“Completion” means that the Facilities (or a specific part thereof where specific parts are specified in the Contract) have been completed operationally and structurally and put in a tight and clean condition, that all work in respect of Precommissioning of the Facilities or such specific part thereof has been completed, and that the Facilities or specific part thereof are ready for Commissioning as provided in </w:t>
            </w:r>
            <w:r w:rsidR="0075078B" w:rsidRPr="00D5087F">
              <w:rPr>
                <w:rFonts w:ascii="Segoe UI Symbol" w:hAnsi="Segoe UI Symbol"/>
                <w:noProof/>
              </w:rPr>
              <w:t xml:space="preserve">GCC </w:t>
            </w:r>
            <w:r w:rsidRPr="00D5087F">
              <w:rPr>
                <w:rFonts w:ascii="Segoe UI Symbol" w:hAnsi="Segoe UI Symbol"/>
                <w:noProof/>
              </w:rPr>
              <w:t>Clause 24 (Completion) hereof.</w:t>
            </w:r>
          </w:p>
          <w:p w14:paraId="34DB7339"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“Precommissioning” means the testing, checking and other requirements specified in the Employer’s Requirements that are to be carried out by the Contractor in preparation for Commissioning as provided in </w:t>
            </w:r>
            <w:r w:rsidR="0075078B" w:rsidRPr="00D5087F">
              <w:rPr>
                <w:rFonts w:ascii="Segoe UI Symbol" w:hAnsi="Segoe UI Symbol"/>
                <w:noProof/>
              </w:rPr>
              <w:t xml:space="preserve">GCC </w:t>
            </w:r>
            <w:r w:rsidRPr="00D5087F">
              <w:rPr>
                <w:rFonts w:ascii="Segoe UI Symbol" w:hAnsi="Segoe UI Symbol"/>
                <w:noProof/>
              </w:rPr>
              <w:t>Clause 24 (Completion) hereof.</w:t>
            </w:r>
          </w:p>
          <w:p w14:paraId="61E00E79"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lastRenderedPageBreak/>
              <w:t xml:space="preserve">“Commissioning” means operation of the Facilities or any part thereof by the Contractor following Completion, which operation is to be carried out by the Contractor as provided in </w:t>
            </w:r>
            <w:r w:rsidR="0075078B" w:rsidRPr="00D5087F">
              <w:rPr>
                <w:rFonts w:ascii="Segoe UI Symbol" w:hAnsi="Segoe UI Symbol"/>
                <w:noProof/>
              </w:rPr>
              <w:t xml:space="preserve">GCC </w:t>
            </w:r>
            <w:r w:rsidRPr="00D5087F">
              <w:rPr>
                <w:rFonts w:ascii="Segoe UI Symbol" w:hAnsi="Segoe UI Symbol"/>
                <w:noProof/>
              </w:rPr>
              <w:t>Sub-Clause 25.1 (Commissioning) hereof, for the purpose of carrying out Guarantee Test(s).</w:t>
            </w:r>
          </w:p>
          <w:p w14:paraId="6B981DB5"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“Guarantee Test(s)” means the test(s) specified in the Employer’s Requirements to be carried out to ascertain whether the Facilities or a specified part thereof is able to attain the Functional Guarantees specified in the Appendix to the Contract Agreement titled Functional Guarantees, in accordance with the provisions of </w:t>
            </w:r>
            <w:r w:rsidR="0075078B" w:rsidRPr="00D5087F">
              <w:rPr>
                <w:rFonts w:ascii="Segoe UI Symbol" w:hAnsi="Segoe UI Symbol"/>
                <w:noProof/>
              </w:rPr>
              <w:t xml:space="preserve">GCC </w:t>
            </w:r>
            <w:r w:rsidRPr="00D5087F">
              <w:rPr>
                <w:rFonts w:ascii="Segoe UI Symbol" w:hAnsi="Segoe UI Symbol"/>
                <w:noProof/>
              </w:rPr>
              <w:t>Sub-Clause 25.2 (Guarantee Test) hereof.</w:t>
            </w:r>
          </w:p>
          <w:p w14:paraId="45B89C38"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75078B" w:rsidRPr="00D5087F">
              <w:rPr>
                <w:rFonts w:ascii="Segoe UI Symbol" w:hAnsi="Segoe UI Symbol"/>
                <w:noProof/>
              </w:rPr>
              <w:t xml:space="preserve">GCC </w:t>
            </w:r>
            <w:r w:rsidRPr="00D5087F">
              <w:rPr>
                <w:rFonts w:ascii="Segoe UI Symbol" w:hAnsi="Segoe UI Symbol"/>
                <w:noProof/>
              </w:rPr>
              <w:t xml:space="preserve">Clause 28 (Functional Guarantees) hereof and shall include deemed acceptance in accordance with </w:t>
            </w:r>
            <w:r w:rsidR="0075078B" w:rsidRPr="00D5087F">
              <w:rPr>
                <w:rFonts w:ascii="Segoe UI Symbol" w:hAnsi="Segoe UI Symbol"/>
                <w:noProof/>
              </w:rPr>
              <w:t xml:space="preserve">GCC </w:t>
            </w:r>
            <w:r w:rsidRPr="00D5087F">
              <w:rPr>
                <w:rFonts w:ascii="Segoe UI Symbol" w:hAnsi="Segoe UI Symbol"/>
                <w:noProof/>
              </w:rPr>
              <w:t>Clause 25 (Commissioning and Operational Acceptance) hereof.</w:t>
            </w:r>
          </w:p>
          <w:p w14:paraId="66C878A0"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75078B" w:rsidRPr="00D5087F">
              <w:rPr>
                <w:rFonts w:ascii="Segoe UI Symbol" w:hAnsi="Segoe UI Symbol"/>
                <w:noProof/>
              </w:rPr>
              <w:t xml:space="preserve">GCC </w:t>
            </w:r>
            <w:r w:rsidRPr="00D5087F">
              <w:rPr>
                <w:rFonts w:ascii="Segoe UI Symbol" w:hAnsi="Segoe UI Symbol"/>
                <w:noProof/>
              </w:rPr>
              <w:t>Clause 27 (Defect Liability) hereof.</w:t>
            </w:r>
          </w:p>
          <w:p w14:paraId="206758F2" w14:textId="77777777" w:rsidR="003821E6" w:rsidRPr="00D5087F" w:rsidRDefault="003821E6">
            <w:pPr>
              <w:spacing w:before="120" w:after="120"/>
              <w:ind w:left="576" w:right="-72"/>
              <w:rPr>
                <w:rFonts w:ascii="Segoe UI Symbol" w:hAnsi="Segoe UI Symbol"/>
                <w:noProof/>
              </w:rPr>
            </w:pPr>
            <w:r w:rsidRPr="00D5087F">
              <w:rPr>
                <w:rFonts w:ascii="Segoe UI Symbol" w:hAnsi="Segoe UI Symbol"/>
                <w:bCs/>
                <w:noProof/>
              </w:rPr>
              <w:t>“ES”</w:t>
            </w:r>
            <w:r w:rsidRPr="00D5087F">
              <w:rPr>
                <w:rFonts w:ascii="Segoe UI Symbol" w:hAnsi="Segoe UI Symbol"/>
              </w:rPr>
              <w:t xml:space="preserve"> means Environmental and Social (including Sexual Exploitation and Abuse (SEA), and Sexual Harassment (SH)).</w:t>
            </w:r>
          </w:p>
          <w:p w14:paraId="37CC11EF" w14:textId="77777777" w:rsidR="003821E6" w:rsidRPr="00D5087F" w:rsidRDefault="003821E6">
            <w:pPr>
              <w:spacing w:before="120" w:after="120"/>
              <w:ind w:left="576" w:right="-72"/>
              <w:rPr>
                <w:rFonts w:ascii="Segoe UI Symbol" w:hAnsi="Segoe UI Symbol"/>
                <w:color w:val="000000" w:themeColor="text1"/>
              </w:rPr>
            </w:pPr>
            <w:bookmarkStart w:id="987" w:name="_Hlk533173452"/>
            <w:r w:rsidRPr="00D5087F">
              <w:rPr>
                <w:rFonts w:ascii="Segoe UI Symbol" w:hAnsi="Segoe UI Symbol"/>
                <w:bCs/>
                <w:noProof/>
              </w:rPr>
              <w:t>“Sexual Exploitation and Abuse” “(SEA)”</w:t>
            </w:r>
            <w:r w:rsidRPr="00D5087F">
              <w:rPr>
                <w:rFonts w:ascii="Segoe UI Symbol" w:hAnsi="Segoe UI Symbol"/>
                <w:color w:val="000000" w:themeColor="text1"/>
              </w:rPr>
              <w:t xml:space="preserve"> means the following:</w:t>
            </w:r>
          </w:p>
          <w:p w14:paraId="2AD8C562" w14:textId="77777777" w:rsidR="003821E6" w:rsidRPr="00D5087F" w:rsidRDefault="003821E6">
            <w:pPr>
              <w:autoSpaceDE w:val="0"/>
              <w:autoSpaceDN w:val="0"/>
              <w:spacing w:before="120" w:after="120"/>
              <w:ind w:left="595"/>
              <w:rPr>
                <w:rFonts w:ascii="Segoe UI Symbol" w:hAnsi="Segoe UI Symbol"/>
                <w:color w:val="000000" w:themeColor="text1"/>
              </w:rPr>
            </w:pPr>
            <w:r w:rsidRPr="00D5087F">
              <w:rPr>
                <w:rFonts w:ascii="Segoe UI Symbol" w:hAnsi="Segoe UI Symbol"/>
                <w:b/>
                <w:noProof/>
              </w:rPr>
              <w:t>Sexual Exploitation</w:t>
            </w:r>
            <w:r w:rsidRPr="00D5087F">
              <w:rPr>
                <w:rFonts w:ascii="Segoe UI Symbol" w:hAnsi="Segoe UI Symbol"/>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w:t>
            </w:r>
          </w:p>
          <w:p w14:paraId="591905FC" w14:textId="77777777" w:rsidR="003821E6" w:rsidRPr="00D5087F" w:rsidRDefault="003821E6">
            <w:pPr>
              <w:autoSpaceDE w:val="0"/>
              <w:autoSpaceDN w:val="0"/>
              <w:spacing w:before="120" w:after="120"/>
              <w:ind w:left="595"/>
              <w:rPr>
                <w:rFonts w:ascii="Segoe UI Symbol" w:hAnsi="Segoe UI Symbol"/>
                <w:color w:val="000000" w:themeColor="text1"/>
              </w:rPr>
            </w:pPr>
            <w:r w:rsidRPr="00D5087F">
              <w:rPr>
                <w:rFonts w:ascii="Segoe UI Symbol" w:hAnsi="Segoe UI Symbol"/>
                <w:bCs/>
                <w:noProof/>
              </w:rPr>
              <w:t>Sexual Abuse</w:t>
            </w:r>
            <w:r w:rsidRPr="00D5087F">
              <w:rPr>
                <w:rFonts w:ascii="Segoe UI Symbol" w:hAnsi="Segoe UI Symbol"/>
                <w:color w:val="000000" w:themeColor="text1"/>
              </w:rPr>
              <w:t xml:space="preserve"> is defined as the actual or threatened physical intrusion of a sexual nature, whether by force or under unequal or coercive </w:t>
            </w:r>
            <w:proofErr w:type="gramStart"/>
            <w:r w:rsidRPr="00D5087F">
              <w:rPr>
                <w:rFonts w:ascii="Segoe UI Symbol" w:hAnsi="Segoe UI Symbol"/>
                <w:color w:val="000000" w:themeColor="text1"/>
              </w:rPr>
              <w:t>conditions;</w:t>
            </w:r>
            <w:proofErr w:type="gramEnd"/>
          </w:p>
          <w:p w14:paraId="30077608" w14:textId="77777777" w:rsidR="003821E6" w:rsidRPr="00D5087F" w:rsidRDefault="003821E6">
            <w:pPr>
              <w:spacing w:before="120" w:after="120"/>
              <w:ind w:left="576" w:right="-72"/>
              <w:rPr>
                <w:rFonts w:ascii="Segoe UI Symbol" w:hAnsi="Segoe UI Symbol"/>
                <w:color w:val="000000" w:themeColor="text1"/>
              </w:rPr>
            </w:pPr>
            <w:r w:rsidRPr="00D5087F">
              <w:rPr>
                <w:rFonts w:ascii="Segoe UI Symbol" w:hAnsi="Segoe UI Symbol"/>
                <w:bCs/>
                <w:noProof/>
              </w:rPr>
              <w:lastRenderedPageBreak/>
              <w:t>“Sexual Harassment” “(SH)”</w:t>
            </w:r>
            <w:r w:rsidRPr="00D5087F">
              <w:rPr>
                <w:rFonts w:ascii="Segoe UI Symbol" w:hAnsi="Segoe UI Symbol"/>
                <w:color w:val="000000" w:themeColor="text1"/>
              </w:rPr>
              <w:t xml:space="preserve"> is defined as </w:t>
            </w:r>
            <w:r w:rsidRPr="00D5087F">
              <w:rPr>
                <w:rFonts w:ascii="Segoe UI Symbol" w:hAnsi="Segoe UI Symbol"/>
              </w:rPr>
              <w:t>unwelcome sexual advances, requests for sexual favors, and other verbal or physical conduct of a sexual nature by the Contractor’s Personnel with other Contractor’s Personnel or Employer’s Personnel</w:t>
            </w:r>
            <w:r w:rsidRPr="00D5087F">
              <w:rPr>
                <w:rFonts w:ascii="Segoe UI Symbol" w:hAnsi="Segoe UI Symbol"/>
                <w:color w:val="000000" w:themeColor="text1"/>
              </w:rPr>
              <w:t xml:space="preserve">. </w:t>
            </w:r>
          </w:p>
          <w:p w14:paraId="2947D072" w14:textId="77777777" w:rsidR="003821E6" w:rsidRPr="00D5087F" w:rsidRDefault="003821E6">
            <w:pPr>
              <w:spacing w:before="120" w:after="120"/>
              <w:ind w:left="576" w:right="-72"/>
              <w:rPr>
                <w:rFonts w:ascii="Segoe UI Symbol" w:hAnsi="Segoe UI Symbol"/>
                <w:color w:val="000000" w:themeColor="text1"/>
              </w:rPr>
            </w:pPr>
            <w:r w:rsidRPr="00D5087F">
              <w:rPr>
                <w:rFonts w:ascii="Segoe UI Symbol" w:hAnsi="Segoe UI Symbol"/>
                <w:bCs/>
                <w:noProof/>
              </w:rPr>
              <w:t>“</w:t>
            </w:r>
            <w:bookmarkStart w:id="988" w:name="_Hlk27047413"/>
            <w:r w:rsidRPr="00D5087F">
              <w:rPr>
                <w:rFonts w:ascii="Segoe UI Symbol" w:hAnsi="Segoe UI Symbol"/>
                <w:bCs/>
                <w:noProof/>
              </w:rPr>
              <w:t>Contractor’s Personnel”</w:t>
            </w:r>
            <w:r w:rsidRPr="00D5087F">
              <w:rPr>
                <w:rFonts w:ascii="Segoe UI Symbol" w:hAnsi="Segoe UI Symbol"/>
              </w:rPr>
              <w:t xml:space="preserve"> </w:t>
            </w:r>
            <w:r w:rsidRPr="00D5087F">
              <w:rPr>
                <w:rFonts w:ascii="Segoe UI Symbol" w:hAnsi="Segoe UI Symbol"/>
                <w:color w:val="000000" w:themeColor="text1"/>
              </w:rPr>
              <w:t>means</w:t>
            </w:r>
            <w:r w:rsidRPr="00D5087F">
              <w:rPr>
                <w:rFonts w:ascii="Segoe UI Symbol" w:hAnsi="Segoe UI Symbol"/>
                <w:b/>
                <w:color w:val="000000" w:themeColor="text1"/>
              </w:rPr>
              <w:t xml:space="preserve"> </w:t>
            </w:r>
            <w:r w:rsidRPr="00D5087F">
              <w:rPr>
                <w:rFonts w:ascii="Segoe UI Symbol" w:hAnsi="Segoe UI Symbol"/>
                <w:color w:val="000000" w:themeColor="text1"/>
              </w:rPr>
              <w:t>all personnel whom the Contractor utilizes in the execution of the Contract, including the staff, labor and other employees of the Contractor and each Subcontractor; and any other personnel assisting the Contractor in the execution of the Contract</w:t>
            </w:r>
            <w:bookmarkEnd w:id="988"/>
            <w:r w:rsidRPr="00D5087F">
              <w:rPr>
                <w:rFonts w:ascii="Segoe UI Symbol" w:hAnsi="Segoe UI Symbol"/>
                <w:color w:val="000000" w:themeColor="text1"/>
              </w:rPr>
              <w:t xml:space="preserve">; and </w:t>
            </w:r>
          </w:p>
          <w:p w14:paraId="564DE6BC" w14:textId="43148074" w:rsidR="003821E6" w:rsidRPr="00D5087F" w:rsidRDefault="003821E6" w:rsidP="00D5087F">
            <w:pPr>
              <w:spacing w:before="120" w:after="120"/>
              <w:ind w:left="576" w:right="-72"/>
              <w:rPr>
                <w:rFonts w:ascii="Segoe UI Symbol" w:hAnsi="Segoe UI Symbol"/>
                <w:noProof/>
              </w:rPr>
            </w:pPr>
            <w:r w:rsidRPr="00D5087F">
              <w:rPr>
                <w:rFonts w:ascii="Segoe UI Symbol" w:hAnsi="Segoe UI Symbol"/>
                <w:b/>
                <w:noProof/>
              </w:rPr>
              <w:t xml:space="preserve"> </w:t>
            </w:r>
            <w:r w:rsidRPr="00D5087F">
              <w:rPr>
                <w:rFonts w:ascii="Segoe UI Symbol" w:hAnsi="Segoe UI Symbol"/>
                <w:bCs/>
                <w:noProof/>
              </w:rPr>
              <w:t>“Employer’s Personnel”</w:t>
            </w:r>
            <w:r w:rsidRPr="00D5087F">
              <w:rPr>
                <w:rFonts w:ascii="Segoe UI Symbol" w:hAnsi="Segoe UI Symbol"/>
                <w:color w:val="000000" w:themeColor="text1"/>
              </w:rPr>
              <w:t xml:space="preserve"> </w:t>
            </w:r>
            <w:bookmarkEnd w:id="987"/>
            <w:r w:rsidRPr="00D5087F">
              <w:rPr>
                <w:rFonts w:ascii="Segoe UI Symbol" w:hAnsi="Segoe UI Symbol"/>
                <w:color w:val="000000" w:themeColor="text1"/>
              </w:rPr>
              <w:t>means</w:t>
            </w:r>
            <w:r w:rsidRPr="00D5087F">
              <w:rPr>
                <w:rFonts w:ascii="Segoe UI Symbol" w:hAnsi="Segoe UI Symbol"/>
                <w:b/>
                <w:color w:val="000000" w:themeColor="text1"/>
              </w:rPr>
              <w:t xml:space="preserve"> </w:t>
            </w:r>
            <w:r w:rsidRPr="00D5087F">
              <w:rPr>
                <w:rFonts w:ascii="Segoe UI Symbol" w:hAnsi="Segoe UI Symbol"/>
                <w:color w:val="000000" w:themeColor="text1"/>
              </w:rPr>
              <w:t>all staff, labor and other employees of the Project Manager and of the Employer</w:t>
            </w:r>
            <w:r w:rsidRPr="00D5087F">
              <w:rPr>
                <w:rFonts w:ascii="Segoe UI Symbol" w:hAnsi="Segoe UI Symbol"/>
                <w:b/>
                <w:color w:val="000000" w:themeColor="text1"/>
              </w:rPr>
              <w:t xml:space="preserve"> </w:t>
            </w:r>
            <w:r w:rsidRPr="00D5087F">
              <w:rPr>
                <w:rFonts w:ascii="Segoe UI Symbol" w:hAnsi="Segoe UI Symbol"/>
                <w:color w:val="000000" w:themeColor="text1"/>
              </w:rPr>
              <w:t>engaged in fulfilling the Employer’s obligations under the Contract; and any other personnel identified as Employer’s Personnel, by a notice from the Employer to the Contractor.</w:t>
            </w:r>
          </w:p>
        </w:tc>
      </w:tr>
      <w:tr w:rsidR="001146CD" w:rsidRPr="00143E6E" w14:paraId="03A2B540" w14:textId="77777777" w:rsidTr="001146CD">
        <w:tc>
          <w:tcPr>
            <w:tcW w:w="2127" w:type="dxa"/>
          </w:tcPr>
          <w:p w14:paraId="725017CE" w14:textId="55973F96"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989" w:name="_Toc454731638"/>
            <w:bookmarkStart w:id="990" w:name="_Toc59149248"/>
            <w:r w:rsidRPr="00D5087F">
              <w:rPr>
                <w:rFonts w:ascii="Segoe UI Symbol" w:hAnsi="Segoe UI Symbol"/>
                <w:b/>
                <w:szCs w:val="24"/>
              </w:rPr>
              <w:lastRenderedPageBreak/>
              <w:t>Contract Documents</w:t>
            </w:r>
            <w:bookmarkEnd w:id="989"/>
            <w:bookmarkEnd w:id="990"/>
          </w:p>
        </w:tc>
        <w:tc>
          <w:tcPr>
            <w:tcW w:w="7521" w:type="dxa"/>
          </w:tcPr>
          <w:p w14:paraId="05AE1D3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2.1</w:t>
            </w:r>
            <w:r w:rsidRPr="00D5087F">
              <w:rPr>
                <w:rFonts w:ascii="Segoe UI Symbol" w:hAnsi="Segoe UI Symbol"/>
                <w:noProof/>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146CD" w:rsidRPr="00143E6E" w14:paraId="74DD2DC6" w14:textId="77777777" w:rsidTr="001146CD">
        <w:tc>
          <w:tcPr>
            <w:tcW w:w="2127" w:type="dxa"/>
          </w:tcPr>
          <w:p w14:paraId="14100090" w14:textId="51021B2C"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991" w:name="_Toc454731639"/>
            <w:bookmarkStart w:id="992" w:name="_Toc59149249"/>
            <w:r w:rsidRPr="00D5087F">
              <w:rPr>
                <w:rFonts w:ascii="Segoe UI Symbol" w:hAnsi="Segoe UI Symbol"/>
                <w:b/>
                <w:szCs w:val="24"/>
              </w:rPr>
              <w:t>Interpretation</w:t>
            </w:r>
            <w:bookmarkEnd w:id="991"/>
            <w:bookmarkEnd w:id="992"/>
          </w:p>
        </w:tc>
        <w:tc>
          <w:tcPr>
            <w:tcW w:w="7521" w:type="dxa"/>
          </w:tcPr>
          <w:p w14:paraId="44F26383"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3.1</w:t>
            </w:r>
            <w:r w:rsidRPr="00D5087F">
              <w:rPr>
                <w:rFonts w:ascii="Segoe UI Symbol" w:hAnsi="Segoe UI Symbol"/>
                <w:noProof/>
                <w:szCs w:val="24"/>
              </w:rPr>
              <w:tab/>
              <w:t>In the Contract, except where the context requires otherwise:</w:t>
            </w:r>
          </w:p>
          <w:p w14:paraId="21E07235" w14:textId="77777777" w:rsidR="001146CD" w:rsidRPr="00D5087F" w:rsidRDefault="001146CD" w:rsidP="00565B8F">
            <w:pPr>
              <w:pStyle w:val="ClauseSubPara"/>
              <w:numPr>
                <w:ilvl w:val="0"/>
                <w:numId w:val="94"/>
              </w:numPr>
              <w:spacing w:before="120" w:after="120"/>
              <w:ind w:left="1152" w:right="0" w:hanging="576"/>
              <w:rPr>
                <w:rFonts w:ascii="Segoe UI Symbol" w:hAnsi="Segoe UI Symbol"/>
                <w:noProof/>
                <w:sz w:val="24"/>
                <w:lang w:val="en-US"/>
              </w:rPr>
            </w:pPr>
            <w:r w:rsidRPr="00D5087F">
              <w:rPr>
                <w:rFonts w:ascii="Segoe UI Symbol" w:hAnsi="Segoe UI Symbol"/>
                <w:noProof/>
                <w:sz w:val="24"/>
                <w:lang w:val="en-US"/>
              </w:rPr>
              <w:t>words indicating one gender include all genders;</w:t>
            </w:r>
          </w:p>
          <w:p w14:paraId="3A8A1805" w14:textId="77777777" w:rsidR="001146CD" w:rsidRPr="00D5087F" w:rsidRDefault="001146CD" w:rsidP="00565B8F">
            <w:pPr>
              <w:pStyle w:val="ClauseSubPara"/>
              <w:numPr>
                <w:ilvl w:val="0"/>
                <w:numId w:val="94"/>
              </w:numPr>
              <w:spacing w:before="120" w:after="120"/>
              <w:ind w:left="1152" w:right="0" w:hanging="576"/>
              <w:rPr>
                <w:rFonts w:ascii="Segoe UI Symbol" w:hAnsi="Segoe UI Symbol"/>
                <w:noProof/>
                <w:sz w:val="24"/>
                <w:lang w:val="en-US"/>
              </w:rPr>
            </w:pPr>
            <w:r w:rsidRPr="00D5087F">
              <w:rPr>
                <w:rFonts w:ascii="Segoe UI Symbol" w:hAnsi="Segoe UI Symbol"/>
                <w:noProof/>
                <w:sz w:val="24"/>
                <w:lang w:val="en-US"/>
              </w:rPr>
              <w:t>words indicating the singular also include the plural and words indicating the plural also include the singular;</w:t>
            </w:r>
          </w:p>
          <w:p w14:paraId="5EC85D91" w14:textId="77777777" w:rsidR="001146CD" w:rsidRPr="00D5087F" w:rsidRDefault="001146CD" w:rsidP="00565B8F">
            <w:pPr>
              <w:pStyle w:val="ClauseSubPara"/>
              <w:numPr>
                <w:ilvl w:val="0"/>
                <w:numId w:val="94"/>
              </w:numPr>
              <w:spacing w:before="120" w:after="120"/>
              <w:ind w:left="1152" w:right="0" w:hanging="576"/>
              <w:rPr>
                <w:rFonts w:ascii="Segoe UI Symbol" w:hAnsi="Segoe UI Symbol"/>
                <w:noProof/>
                <w:sz w:val="24"/>
                <w:lang w:val="en-US"/>
              </w:rPr>
            </w:pPr>
            <w:r w:rsidRPr="00D5087F">
              <w:rPr>
                <w:rFonts w:ascii="Segoe UI Symbol" w:hAnsi="Segoe UI Symbol"/>
                <w:noProof/>
                <w:sz w:val="24"/>
                <w:lang w:val="en-US"/>
              </w:rPr>
              <w:t xml:space="preserve">provisions including the word “agree,” “agreed,” or “agreement” require the agreement to be recorded in writing; </w:t>
            </w:r>
          </w:p>
          <w:p w14:paraId="47BA7724" w14:textId="77777777" w:rsidR="001146CD" w:rsidRPr="00D5087F" w:rsidRDefault="001146CD" w:rsidP="00565B8F">
            <w:pPr>
              <w:pStyle w:val="ClauseSubPara"/>
              <w:numPr>
                <w:ilvl w:val="0"/>
                <w:numId w:val="94"/>
              </w:numPr>
              <w:spacing w:before="120" w:after="120"/>
              <w:ind w:left="1152" w:right="0" w:hanging="576"/>
              <w:rPr>
                <w:rFonts w:ascii="Segoe UI Symbol" w:hAnsi="Segoe UI Symbol"/>
                <w:noProof/>
                <w:sz w:val="24"/>
                <w:lang w:val="en-US"/>
              </w:rPr>
            </w:pPr>
            <w:r w:rsidRPr="00D5087F">
              <w:rPr>
                <w:rFonts w:ascii="Segoe UI Symbol" w:hAnsi="Segoe UI Symbol"/>
                <w:noProof/>
                <w:sz w:val="24"/>
                <w:lang w:val="en-US"/>
              </w:rPr>
              <w:t xml:space="preserve">the word “tender” is synonymous with “Bid,” “tenderer,” with “Bidder,” and “tender documents” with “Bidding </w:t>
            </w:r>
            <w:r w:rsidRPr="00D5087F">
              <w:rPr>
                <w:rStyle w:val="CommentReference"/>
                <w:rFonts w:ascii="Segoe UI Symbol" w:hAnsi="Segoe UI Symbol"/>
                <w:noProof/>
                <w:vanish/>
                <w:sz w:val="24"/>
                <w:szCs w:val="24"/>
                <w:lang w:val="en-US"/>
              </w:rPr>
              <w:t xml:space="preserve"> </w:t>
            </w:r>
            <w:r w:rsidRPr="00D5087F">
              <w:rPr>
                <w:rFonts w:ascii="Segoe UI Symbol" w:hAnsi="Segoe UI Symbol"/>
                <w:noProof/>
                <w:sz w:val="24"/>
                <w:lang w:val="en-US"/>
              </w:rPr>
              <w:t>Document,” and</w:t>
            </w:r>
          </w:p>
          <w:p w14:paraId="57797665" w14:textId="77777777" w:rsidR="001146CD" w:rsidRPr="00D5087F" w:rsidRDefault="001146CD" w:rsidP="00565B8F">
            <w:pPr>
              <w:pStyle w:val="ClauseSubPara"/>
              <w:numPr>
                <w:ilvl w:val="0"/>
                <w:numId w:val="94"/>
              </w:numPr>
              <w:spacing w:before="120" w:after="120"/>
              <w:ind w:left="1152" w:right="0" w:hanging="576"/>
              <w:rPr>
                <w:rFonts w:ascii="Segoe UI Symbol" w:hAnsi="Segoe UI Symbol"/>
                <w:noProof/>
                <w:sz w:val="24"/>
                <w:lang w:val="en-US"/>
              </w:rPr>
            </w:pPr>
            <w:r w:rsidRPr="00D5087F">
              <w:rPr>
                <w:rFonts w:ascii="Segoe UI Symbol" w:hAnsi="Segoe UI Symbol"/>
                <w:noProof/>
                <w:sz w:val="24"/>
                <w:lang w:val="en-US"/>
              </w:rPr>
              <w:t xml:space="preserve">“written” or “in writing” means hand-written, type-written, printed or electronically made, and resulting in a permanent record. </w:t>
            </w:r>
          </w:p>
          <w:p w14:paraId="69BFE41E" w14:textId="66AC7FD0" w:rsidR="001146CD"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ab/>
              <w:t>The marginal words and other headings shall not be taken into consideration in the interpretation of these Conditions.</w:t>
            </w:r>
          </w:p>
          <w:p w14:paraId="02B031EC" w14:textId="77777777" w:rsidR="00C51B39" w:rsidRPr="00D5087F" w:rsidRDefault="00C51B39" w:rsidP="00D5087F">
            <w:pPr>
              <w:spacing w:before="120" w:after="120"/>
              <w:ind w:left="576" w:right="-72" w:hanging="576"/>
              <w:rPr>
                <w:rFonts w:ascii="Segoe UI Symbol" w:hAnsi="Segoe UI Symbol"/>
                <w:noProof/>
                <w:szCs w:val="24"/>
              </w:rPr>
            </w:pPr>
          </w:p>
          <w:p w14:paraId="019F5487"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lastRenderedPageBreak/>
              <w:t>3.2</w:t>
            </w:r>
            <w:r w:rsidRPr="00D5087F">
              <w:rPr>
                <w:rFonts w:ascii="Segoe UI Symbol" w:hAnsi="Segoe UI Symbol"/>
                <w:noProof/>
                <w:szCs w:val="24"/>
              </w:rPr>
              <w:tab/>
            </w:r>
            <w:r w:rsidRPr="00D5087F">
              <w:rPr>
                <w:rFonts w:ascii="Segoe UI Symbol" w:hAnsi="Segoe UI Symbol"/>
                <w:noProof/>
                <w:szCs w:val="24"/>
                <w:u w:val="single"/>
              </w:rPr>
              <w:t>Incoterms</w:t>
            </w:r>
          </w:p>
          <w:p w14:paraId="587A7BA9"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ab/>
              <w:t xml:space="preserve">Unless inconsistent with any provision of the Contract, the meaning of any trade term and the rights and obligations of Parties thereunder shall be as prescribed by </w:t>
            </w:r>
            <w:r w:rsidRPr="00D5087F">
              <w:rPr>
                <w:rFonts w:ascii="Segoe UI Symbol" w:hAnsi="Segoe UI Symbol"/>
                <w:i/>
                <w:noProof/>
                <w:szCs w:val="24"/>
              </w:rPr>
              <w:t>Incoterms</w:t>
            </w:r>
            <w:r w:rsidRPr="00D5087F">
              <w:rPr>
                <w:rFonts w:ascii="Segoe UI Symbol" w:hAnsi="Segoe UI Symbol"/>
                <w:noProof/>
                <w:szCs w:val="24"/>
              </w:rPr>
              <w:t>.</w:t>
            </w:r>
          </w:p>
          <w:p w14:paraId="6DE6DA36"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i/>
                <w:noProof/>
                <w:szCs w:val="24"/>
              </w:rPr>
              <w:tab/>
            </w:r>
            <w:r w:rsidRPr="00D5087F">
              <w:rPr>
                <w:rFonts w:ascii="Segoe UI Symbol" w:hAnsi="Segoe UI Symbol"/>
                <w:noProof/>
                <w:szCs w:val="24"/>
              </w:rPr>
              <w:t>Incoterms means international rules for interpreting trade terms published by the International Chamber of Commerce (latest edition), 38 Cours Albert 1</w:t>
            </w:r>
            <w:r w:rsidRPr="00D5087F">
              <w:rPr>
                <w:rFonts w:ascii="Segoe UI Symbol" w:hAnsi="Segoe UI Symbol"/>
                <w:noProof/>
                <w:szCs w:val="24"/>
                <w:vertAlign w:val="superscript"/>
              </w:rPr>
              <w:t>er</w:t>
            </w:r>
            <w:r w:rsidRPr="00D5087F">
              <w:rPr>
                <w:rFonts w:ascii="Segoe UI Symbol" w:hAnsi="Segoe UI Symbol"/>
                <w:noProof/>
                <w:szCs w:val="24"/>
              </w:rPr>
              <w:t>, 75008 Paris, France.</w:t>
            </w:r>
          </w:p>
          <w:p w14:paraId="4C4E2A6D"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3.3</w:t>
            </w:r>
            <w:r w:rsidRPr="00D5087F">
              <w:rPr>
                <w:rFonts w:ascii="Segoe UI Symbol" w:hAnsi="Segoe UI Symbol"/>
                <w:noProof/>
                <w:szCs w:val="24"/>
              </w:rPr>
              <w:tab/>
            </w:r>
            <w:r w:rsidRPr="00D5087F">
              <w:rPr>
                <w:rFonts w:ascii="Segoe UI Symbol" w:hAnsi="Segoe UI Symbol"/>
                <w:noProof/>
                <w:szCs w:val="24"/>
                <w:u w:val="single"/>
              </w:rPr>
              <w:t>Entire Agreement</w:t>
            </w:r>
          </w:p>
          <w:p w14:paraId="6DBE6525"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ab/>
              <w:t>Subject to GCC Sub-Clause 16.4 hereof, the Contract constitutes the entire agreement between the Employer and Contractor with respect to the subject matter of Contract and supersedes all communications, negotiations and agreements (whether written or oral) of Parties with respect thereto made prior to the date of Contract.</w:t>
            </w:r>
          </w:p>
          <w:p w14:paraId="3C3B3C92"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3.4</w:t>
            </w:r>
            <w:r w:rsidRPr="00D5087F">
              <w:rPr>
                <w:rFonts w:ascii="Segoe UI Symbol" w:hAnsi="Segoe UI Symbol"/>
                <w:noProof/>
                <w:szCs w:val="24"/>
              </w:rPr>
              <w:tab/>
            </w:r>
            <w:r w:rsidRPr="00D5087F">
              <w:rPr>
                <w:rFonts w:ascii="Segoe UI Symbol" w:hAnsi="Segoe UI Symbol"/>
                <w:noProof/>
                <w:szCs w:val="24"/>
                <w:u w:val="single"/>
              </w:rPr>
              <w:t>Amendment</w:t>
            </w:r>
          </w:p>
          <w:p w14:paraId="478F77E4"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ab/>
              <w:t>No amendment or other variation of the Contract shall be effective unless it is in writing, is dated, expressly refers to the Contract, and is signed by a duly authorized representative of each Party hereto.</w:t>
            </w:r>
          </w:p>
          <w:p w14:paraId="65F75146"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3.5</w:t>
            </w:r>
            <w:r w:rsidRPr="00D5087F">
              <w:rPr>
                <w:rFonts w:ascii="Segoe UI Symbol" w:hAnsi="Segoe UI Symbol"/>
                <w:noProof/>
                <w:szCs w:val="24"/>
              </w:rPr>
              <w:tab/>
            </w:r>
            <w:r w:rsidRPr="00D5087F">
              <w:rPr>
                <w:rFonts w:ascii="Segoe UI Symbol" w:hAnsi="Segoe UI Symbol"/>
                <w:noProof/>
                <w:szCs w:val="24"/>
                <w:u w:val="single"/>
              </w:rPr>
              <w:t>Independent Contractor</w:t>
            </w:r>
          </w:p>
          <w:p w14:paraId="5BF5D666"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pacing w:val="-2"/>
                <w:szCs w:val="24"/>
              </w:rPr>
              <w:tab/>
              <w:t>The Contractor shall be an independent contractor performing the Contract.  The Contract does not create any agency, partnership, joint venture or other joint relationship between the Parties hereto.</w:t>
            </w:r>
            <w:r w:rsidRPr="00D5087F">
              <w:rPr>
                <w:rFonts w:ascii="Segoe UI Symbol" w:hAnsi="Segoe UI Symbol"/>
                <w:noProof/>
                <w:szCs w:val="24"/>
              </w:rPr>
              <w:t xml:space="preserve"> Subject to the provisions of the Contract, the Contractor shall be solely responsible for the manner in which the Contract is performed.  All employees, representatives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 or Subcontractors and the Employer.</w:t>
            </w:r>
          </w:p>
          <w:p w14:paraId="012EFD72"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3.6</w:t>
            </w:r>
            <w:r w:rsidRPr="00D5087F">
              <w:rPr>
                <w:rFonts w:ascii="Segoe UI Symbol" w:hAnsi="Segoe UI Symbol"/>
                <w:noProof/>
                <w:szCs w:val="24"/>
              </w:rPr>
              <w:tab/>
            </w:r>
            <w:r w:rsidRPr="00D5087F">
              <w:rPr>
                <w:rFonts w:ascii="Segoe UI Symbol" w:hAnsi="Segoe UI Symbol"/>
                <w:noProof/>
                <w:szCs w:val="24"/>
                <w:u w:val="single"/>
              </w:rPr>
              <w:t>Non-Waiver</w:t>
            </w:r>
          </w:p>
          <w:p w14:paraId="02BDB198" w14:textId="77777777" w:rsidR="001146CD" w:rsidRPr="00D5087F" w:rsidRDefault="001146CD" w:rsidP="00D5087F">
            <w:pPr>
              <w:spacing w:before="120" w:after="120"/>
              <w:ind w:left="1152" w:right="-72" w:hanging="576"/>
              <w:rPr>
                <w:rFonts w:ascii="Segoe UI Symbol" w:hAnsi="Segoe UI Symbol"/>
                <w:noProof/>
                <w:szCs w:val="24"/>
              </w:rPr>
            </w:pPr>
            <w:r w:rsidRPr="00D5087F">
              <w:rPr>
                <w:rFonts w:ascii="Segoe UI Symbol" w:hAnsi="Segoe UI Symbol"/>
                <w:noProof/>
                <w:szCs w:val="24"/>
              </w:rPr>
              <w:t>3.6.1</w:t>
            </w:r>
            <w:r w:rsidRPr="00D5087F">
              <w:rPr>
                <w:rFonts w:ascii="Segoe UI Symbol" w:hAnsi="Segoe UI Symbol"/>
                <w:noProof/>
                <w:szCs w:val="24"/>
              </w:rPr>
              <w:tab/>
              <w:t xml:space="preserve">Subject to GCC Sub-Clause 3.6.2 below, no relaxation, forbearance, delay or indulgence by either Party in </w:t>
            </w:r>
            <w:r w:rsidRPr="00D5087F">
              <w:rPr>
                <w:rFonts w:ascii="Segoe UI Symbol" w:hAnsi="Segoe UI Symbol"/>
                <w:noProof/>
                <w:szCs w:val="24"/>
              </w:rPr>
              <w:lastRenderedPageBreak/>
              <w:t>enforcing any of the terms and conditions of the Contract or the granting of time by either Party to the other shall prejudice, affect or restrict the rights of that Party under the Contract, nor shall any waiver by either Party of any breach of Contract operate as waiver of any subsequent or continuing breach of Contract.</w:t>
            </w:r>
          </w:p>
          <w:p w14:paraId="4252CA05" w14:textId="77777777" w:rsidR="001146CD" w:rsidRPr="00D5087F" w:rsidRDefault="001146CD" w:rsidP="00D5087F">
            <w:pPr>
              <w:spacing w:before="120" w:after="120"/>
              <w:ind w:left="1152" w:right="-72" w:hanging="576"/>
              <w:rPr>
                <w:rFonts w:ascii="Segoe UI Symbol" w:hAnsi="Segoe UI Symbol"/>
                <w:noProof/>
                <w:szCs w:val="24"/>
              </w:rPr>
            </w:pPr>
            <w:r w:rsidRPr="00D5087F">
              <w:rPr>
                <w:rFonts w:ascii="Segoe UI Symbol" w:hAnsi="Segoe UI Symbol"/>
                <w:noProof/>
                <w:szCs w:val="24"/>
              </w:rPr>
              <w:t>3.6.2</w:t>
            </w:r>
            <w:r w:rsidRPr="00D5087F">
              <w:rPr>
                <w:rFonts w:ascii="Segoe UI Symbol" w:hAnsi="Segoe UI Symbol"/>
                <w:noProof/>
                <w:szCs w:val="24"/>
              </w:rPr>
              <w:tab/>
              <w:t>Any waiver of a Party’s rights, powers or remedies under the Contract must be in writing, must be dated and signed by an authorized representative of the Party granting such waiver, and must specify the right and the extent to which it is being waived.</w:t>
            </w:r>
          </w:p>
          <w:p w14:paraId="7D1CF0D3"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3.7</w:t>
            </w:r>
            <w:r w:rsidRPr="00D5087F">
              <w:rPr>
                <w:rFonts w:ascii="Segoe UI Symbol" w:hAnsi="Segoe UI Symbol"/>
                <w:noProof/>
                <w:szCs w:val="24"/>
              </w:rPr>
              <w:tab/>
            </w:r>
            <w:r w:rsidRPr="00D5087F">
              <w:rPr>
                <w:rFonts w:ascii="Segoe UI Symbol" w:hAnsi="Segoe UI Symbol"/>
                <w:noProof/>
                <w:szCs w:val="24"/>
                <w:u w:val="single"/>
              </w:rPr>
              <w:t>Severability</w:t>
            </w:r>
          </w:p>
          <w:p w14:paraId="5A4FB96D"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ab/>
              <w:t>If any provision or condition of the Contract is prohibited or rendered invalid or unenforceable, such prohibition, invalidity or unenforceability shall not affect the validity or enforceability of any other provisions and conditions of the Contract.</w:t>
            </w:r>
          </w:p>
          <w:p w14:paraId="3F895E4B" w14:textId="77777777" w:rsidR="001146CD" w:rsidRPr="00D5087F" w:rsidRDefault="001146CD" w:rsidP="00D5087F">
            <w:pPr>
              <w:spacing w:before="120" w:after="120"/>
              <w:ind w:left="576" w:right="-72" w:hanging="576"/>
              <w:rPr>
                <w:rFonts w:ascii="Segoe UI Symbol" w:hAnsi="Segoe UI Symbol"/>
                <w:noProof/>
                <w:szCs w:val="24"/>
              </w:rPr>
            </w:pPr>
            <w:r w:rsidRPr="00D5087F">
              <w:rPr>
                <w:rFonts w:ascii="Segoe UI Symbol" w:hAnsi="Segoe UI Symbol"/>
                <w:noProof/>
                <w:szCs w:val="24"/>
              </w:rPr>
              <w:t>3.8</w:t>
            </w:r>
            <w:r w:rsidRPr="00D5087F">
              <w:rPr>
                <w:rFonts w:ascii="Segoe UI Symbol" w:hAnsi="Segoe UI Symbol"/>
                <w:noProof/>
                <w:szCs w:val="24"/>
              </w:rPr>
              <w:tab/>
            </w:r>
            <w:r w:rsidRPr="00D5087F">
              <w:rPr>
                <w:rFonts w:ascii="Segoe UI Symbol" w:hAnsi="Segoe UI Symbol"/>
                <w:noProof/>
                <w:szCs w:val="24"/>
                <w:u w:val="single"/>
              </w:rPr>
              <w:t>Country of Origin</w:t>
            </w:r>
          </w:p>
          <w:p w14:paraId="13F338F8" w14:textId="77777777" w:rsidR="001146CD" w:rsidRPr="00D5087F" w:rsidRDefault="001146CD" w:rsidP="00D5087F">
            <w:pPr>
              <w:spacing w:before="120" w:after="120"/>
              <w:ind w:left="576" w:right="-72" w:hanging="576"/>
              <w:rPr>
                <w:rFonts w:ascii="Segoe UI Symbol" w:hAnsi="Segoe UI Symbol"/>
                <w:i/>
                <w:noProof/>
                <w:szCs w:val="24"/>
              </w:rPr>
            </w:pPr>
            <w:r w:rsidRPr="00D5087F">
              <w:rPr>
                <w:rFonts w:ascii="Segoe UI Symbol" w:hAnsi="Segoe UI Symbol"/>
                <w:noProof/>
                <w:szCs w:val="24"/>
              </w:rPr>
              <w:tab/>
              <w:t>“Origin” means the place where the plant and component parts thereof are mined, grown, produced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146CD" w:rsidRPr="00143E6E" w14:paraId="672E55F5" w14:textId="77777777" w:rsidTr="001146CD">
        <w:tc>
          <w:tcPr>
            <w:tcW w:w="2127" w:type="dxa"/>
          </w:tcPr>
          <w:p w14:paraId="64320129" w14:textId="5CD7DB00"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993" w:name="_Toc454731640"/>
            <w:bookmarkStart w:id="994" w:name="_Toc59149250"/>
            <w:r w:rsidRPr="00D5087F">
              <w:rPr>
                <w:rFonts w:ascii="Segoe UI Symbol" w:hAnsi="Segoe UI Symbol"/>
                <w:b/>
                <w:szCs w:val="24"/>
              </w:rPr>
              <w:lastRenderedPageBreak/>
              <w:t>Communica</w:t>
            </w:r>
            <w:r w:rsidRPr="00D5087F">
              <w:rPr>
                <w:rFonts w:ascii="Segoe UI Symbol" w:hAnsi="Segoe UI Symbol"/>
                <w:b/>
                <w:szCs w:val="24"/>
              </w:rPr>
              <w:softHyphen/>
              <w:t>tions</w:t>
            </w:r>
            <w:bookmarkEnd w:id="993"/>
            <w:bookmarkEnd w:id="994"/>
          </w:p>
        </w:tc>
        <w:tc>
          <w:tcPr>
            <w:tcW w:w="7521" w:type="dxa"/>
          </w:tcPr>
          <w:p w14:paraId="6D636206" w14:textId="77777777" w:rsidR="001146CD" w:rsidRPr="00D5087F" w:rsidRDefault="001146CD" w:rsidP="00D5087F">
            <w:pPr>
              <w:pStyle w:val="ClauseSubPara"/>
              <w:spacing w:before="120" w:after="120"/>
              <w:ind w:left="576" w:hanging="576"/>
              <w:rPr>
                <w:rFonts w:ascii="Segoe UI Symbol" w:hAnsi="Segoe UI Symbol"/>
                <w:noProof/>
                <w:sz w:val="24"/>
                <w:lang w:val="en-US"/>
              </w:rPr>
            </w:pPr>
            <w:r w:rsidRPr="00D5087F">
              <w:rPr>
                <w:rFonts w:ascii="Segoe UI Symbol" w:hAnsi="Segoe UI Symbol"/>
                <w:noProof/>
                <w:sz w:val="24"/>
                <w:lang w:val="en-US"/>
              </w:rPr>
              <w:t>4.1</w:t>
            </w:r>
            <w:r w:rsidRPr="00D5087F">
              <w:rPr>
                <w:rFonts w:ascii="Segoe UI Symbol" w:hAnsi="Segoe UI Symbol"/>
                <w:noProof/>
                <w:sz w:val="24"/>
                <w:lang w:val="en-US"/>
              </w:rPr>
              <w:tab/>
              <w:t>Wherever these Conditions provide for the giving or issuing of approvals, certificates, consents, determinations, notices, requests and discharges, these communications shall be:</w:t>
            </w:r>
          </w:p>
          <w:p w14:paraId="18B4821C" w14:textId="77777777" w:rsidR="001146CD" w:rsidRPr="00D5087F" w:rsidRDefault="001146CD" w:rsidP="00565B8F">
            <w:pPr>
              <w:pStyle w:val="ClauseSubPara"/>
              <w:numPr>
                <w:ilvl w:val="0"/>
                <w:numId w:val="95"/>
              </w:numPr>
              <w:tabs>
                <w:tab w:val="clear" w:pos="432"/>
              </w:tabs>
              <w:spacing w:before="120" w:after="120"/>
              <w:ind w:left="1152" w:right="0" w:hanging="576"/>
              <w:jc w:val="left"/>
              <w:rPr>
                <w:rFonts w:ascii="Segoe UI Symbol" w:hAnsi="Segoe UI Symbol"/>
                <w:noProof/>
                <w:sz w:val="24"/>
                <w:lang w:val="en-US"/>
              </w:rPr>
            </w:pPr>
            <w:r w:rsidRPr="00D5087F">
              <w:rPr>
                <w:rFonts w:ascii="Segoe UI Symbol" w:hAnsi="Segoe UI Symbol"/>
                <w:noProof/>
                <w:sz w:val="24"/>
                <w:lang w:val="en-US"/>
              </w:rPr>
              <w:t>in writing and delivered against receipt; and</w:t>
            </w:r>
          </w:p>
          <w:p w14:paraId="5FF01E72" w14:textId="77777777" w:rsidR="001146CD" w:rsidRPr="00D5087F" w:rsidRDefault="001146CD" w:rsidP="00565B8F">
            <w:pPr>
              <w:pStyle w:val="ClauseSubPara"/>
              <w:numPr>
                <w:ilvl w:val="0"/>
                <w:numId w:val="95"/>
              </w:numPr>
              <w:tabs>
                <w:tab w:val="clear" w:pos="432"/>
              </w:tabs>
              <w:spacing w:before="120" w:after="120"/>
              <w:ind w:left="1152" w:right="0" w:hanging="576"/>
              <w:jc w:val="left"/>
              <w:rPr>
                <w:rFonts w:ascii="Segoe UI Symbol" w:hAnsi="Segoe UI Symbol"/>
                <w:noProof/>
                <w:sz w:val="24"/>
                <w:lang w:val="en-US"/>
              </w:rPr>
            </w:pPr>
            <w:r w:rsidRPr="00D5087F">
              <w:rPr>
                <w:rFonts w:ascii="Segoe UI Symbol" w:hAnsi="Segoe UI Symbol"/>
                <w:noProof/>
                <w:sz w:val="24"/>
                <w:lang w:val="en-US"/>
              </w:rPr>
              <w:t xml:space="preserve">delivered, sent or transmitted to the address for the recipient’s communications as stated in the Contract Agreement. </w:t>
            </w:r>
          </w:p>
          <w:p w14:paraId="19CCF70C" w14:textId="77777777" w:rsidR="001146CD" w:rsidRPr="00D5087F" w:rsidRDefault="001146CD" w:rsidP="00D5087F">
            <w:pPr>
              <w:spacing w:before="120" w:after="120"/>
              <w:ind w:left="576" w:right="-72"/>
              <w:rPr>
                <w:rFonts w:ascii="Segoe UI Symbol" w:hAnsi="Segoe UI Symbol"/>
                <w:noProof/>
              </w:rPr>
            </w:pPr>
            <w:r w:rsidRPr="00D5087F">
              <w:rPr>
                <w:rFonts w:ascii="Segoe UI Symbol" w:hAnsi="Segoe UI Symbol"/>
                <w:noProof/>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146CD" w:rsidRPr="00143E6E" w14:paraId="78B57B03" w14:textId="77777777" w:rsidTr="001146CD">
        <w:tc>
          <w:tcPr>
            <w:tcW w:w="2127" w:type="dxa"/>
          </w:tcPr>
          <w:p w14:paraId="77A48698" w14:textId="6E83C4BD"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995" w:name="_Toc347824632"/>
            <w:bookmarkStart w:id="996" w:name="_Toc454731641"/>
            <w:bookmarkStart w:id="997" w:name="_Toc59149251"/>
            <w:r w:rsidRPr="00D5087F">
              <w:rPr>
                <w:rFonts w:ascii="Segoe UI Symbol" w:hAnsi="Segoe UI Symbol"/>
                <w:b/>
                <w:szCs w:val="24"/>
              </w:rPr>
              <w:lastRenderedPageBreak/>
              <w:t>Law</w:t>
            </w:r>
            <w:bookmarkEnd w:id="995"/>
            <w:r w:rsidRPr="00D5087F">
              <w:rPr>
                <w:rFonts w:ascii="Segoe UI Symbol" w:hAnsi="Segoe UI Symbol"/>
                <w:b/>
                <w:szCs w:val="24"/>
              </w:rPr>
              <w:t xml:space="preserve"> and Language</w:t>
            </w:r>
            <w:bookmarkEnd w:id="996"/>
            <w:bookmarkEnd w:id="997"/>
          </w:p>
        </w:tc>
        <w:tc>
          <w:tcPr>
            <w:tcW w:w="7521" w:type="dxa"/>
          </w:tcPr>
          <w:p w14:paraId="7DCC795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5.1</w:t>
            </w:r>
            <w:r w:rsidRPr="00D5087F">
              <w:rPr>
                <w:rFonts w:ascii="Segoe UI Symbol" w:hAnsi="Segoe UI Symbol"/>
                <w:noProof/>
              </w:rPr>
              <w:tab/>
              <w:t xml:space="preserve">The Contract shall be governed by and interpreted in accordance with laws of the country </w:t>
            </w:r>
            <w:r w:rsidRPr="00D5087F">
              <w:rPr>
                <w:rFonts w:ascii="Segoe UI Symbol" w:hAnsi="Segoe UI Symbol"/>
                <w:b/>
                <w:noProof/>
              </w:rPr>
              <w:t>specified in the PCC.</w:t>
            </w:r>
          </w:p>
          <w:p w14:paraId="2856FB42" w14:textId="77777777" w:rsidR="001146CD" w:rsidRPr="00D5087F" w:rsidRDefault="001146CD" w:rsidP="00565B8F">
            <w:pPr>
              <w:numPr>
                <w:ilvl w:val="1"/>
                <w:numId w:val="96"/>
              </w:numPr>
              <w:tabs>
                <w:tab w:val="clear" w:pos="360"/>
              </w:tabs>
              <w:spacing w:before="120" w:after="120"/>
              <w:ind w:left="576" w:right="-72" w:hanging="576"/>
              <w:rPr>
                <w:rFonts w:ascii="Segoe UI Symbol" w:hAnsi="Segoe UI Symbol"/>
                <w:noProof/>
                <w:spacing w:val="-4"/>
                <w:szCs w:val="24"/>
              </w:rPr>
            </w:pPr>
            <w:r w:rsidRPr="00D5087F">
              <w:rPr>
                <w:rFonts w:ascii="Segoe UI Symbol" w:hAnsi="Segoe UI Symbol"/>
                <w:noProof/>
                <w:spacing w:val="-4"/>
                <w:szCs w:val="24"/>
              </w:rPr>
              <w:t xml:space="preserve">The ruling language of the Contract shall be that </w:t>
            </w:r>
            <w:r w:rsidRPr="00D5087F">
              <w:rPr>
                <w:rFonts w:ascii="Segoe UI Symbol" w:hAnsi="Segoe UI Symbol"/>
                <w:b/>
                <w:noProof/>
                <w:spacing w:val="-4"/>
                <w:szCs w:val="24"/>
              </w:rPr>
              <w:t>stated in the PCC.</w:t>
            </w:r>
            <w:r w:rsidRPr="00D5087F">
              <w:rPr>
                <w:rFonts w:ascii="Segoe UI Symbol" w:hAnsi="Segoe UI Symbol"/>
                <w:noProof/>
                <w:spacing w:val="-4"/>
                <w:szCs w:val="24"/>
              </w:rPr>
              <w:t xml:space="preserve"> </w:t>
            </w:r>
          </w:p>
          <w:p w14:paraId="2BF1DCEF" w14:textId="77777777" w:rsidR="001146CD" w:rsidRPr="00D5087F" w:rsidRDefault="001146CD" w:rsidP="00565B8F">
            <w:pPr>
              <w:numPr>
                <w:ilvl w:val="1"/>
                <w:numId w:val="96"/>
              </w:numPr>
              <w:tabs>
                <w:tab w:val="clear" w:pos="360"/>
              </w:tabs>
              <w:spacing w:before="120" w:after="120"/>
              <w:ind w:left="576" w:right="-72" w:hanging="576"/>
              <w:rPr>
                <w:rFonts w:ascii="Segoe UI Symbol" w:hAnsi="Segoe UI Symbol"/>
                <w:noProof/>
              </w:rPr>
            </w:pPr>
            <w:r w:rsidRPr="00D5087F">
              <w:rPr>
                <w:rFonts w:ascii="Segoe UI Symbol" w:hAnsi="Segoe UI Symbol"/>
                <w:noProof/>
              </w:rPr>
              <w:t xml:space="preserve">The language for communications shall be the ruling language unless otherwise </w:t>
            </w:r>
            <w:r w:rsidRPr="00D5087F">
              <w:rPr>
                <w:rFonts w:ascii="Segoe UI Symbol" w:hAnsi="Segoe UI Symbol"/>
                <w:b/>
                <w:noProof/>
              </w:rPr>
              <w:t>stated in the PCC.</w:t>
            </w:r>
            <w:r w:rsidRPr="00D5087F">
              <w:rPr>
                <w:rFonts w:ascii="Segoe UI Symbol" w:hAnsi="Segoe UI Symbol"/>
                <w:noProof/>
              </w:rPr>
              <w:t xml:space="preserve"> </w:t>
            </w:r>
          </w:p>
        </w:tc>
      </w:tr>
      <w:tr w:rsidR="001146CD" w:rsidRPr="00143E6E" w14:paraId="36E2B038" w14:textId="77777777" w:rsidTr="001146CD">
        <w:tc>
          <w:tcPr>
            <w:tcW w:w="2127" w:type="dxa"/>
          </w:tcPr>
          <w:p w14:paraId="653D1926" w14:textId="0D22CBEF"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998" w:name="_Toc454731642"/>
            <w:bookmarkStart w:id="999" w:name="_Toc59149252"/>
            <w:r w:rsidRPr="00D5087F">
              <w:rPr>
                <w:rFonts w:ascii="Segoe UI Symbol" w:hAnsi="Segoe UI Symbol"/>
                <w:b/>
                <w:szCs w:val="24"/>
              </w:rPr>
              <w:t>Fraud and Corruption</w:t>
            </w:r>
            <w:bookmarkEnd w:id="998"/>
            <w:r w:rsidR="00CB4069" w:rsidRPr="00D5087F">
              <w:rPr>
                <w:rFonts w:ascii="Segoe UI Symbol" w:hAnsi="Segoe UI Symbol"/>
                <w:b/>
                <w:szCs w:val="24"/>
              </w:rPr>
              <w:t>; and Eligibility</w:t>
            </w:r>
            <w:bookmarkEnd w:id="999"/>
            <w:r w:rsidRPr="00D5087F">
              <w:rPr>
                <w:rFonts w:ascii="Segoe UI Symbol" w:hAnsi="Segoe UI Symbol"/>
                <w:noProof/>
              </w:rPr>
              <w:t xml:space="preserve"> </w:t>
            </w:r>
          </w:p>
        </w:tc>
        <w:tc>
          <w:tcPr>
            <w:tcW w:w="7521" w:type="dxa"/>
          </w:tcPr>
          <w:p w14:paraId="73FAB8C5" w14:textId="60807DF0" w:rsidR="001146CD" w:rsidRPr="00D5087F" w:rsidRDefault="001146CD" w:rsidP="00565B8F">
            <w:pPr>
              <w:pStyle w:val="ListParagraph"/>
              <w:numPr>
                <w:ilvl w:val="1"/>
                <w:numId w:val="98"/>
              </w:numPr>
              <w:spacing w:before="120" w:after="120"/>
              <w:ind w:left="573" w:right="-72" w:hanging="573"/>
              <w:contextualSpacing w:val="0"/>
              <w:jc w:val="both"/>
              <w:rPr>
                <w:rFonts w:ascii="Segoe UI Symbol" w:hAnsi="Segoe UI Symbol"/>
              </w:rPr>
            </w:pPr>
            <w:r w:rsidRPr="00D5087F">
              <w:rPr>
                <w:rFonts w:ascii="Segoe UI Symbol" w:hAnsi="Segoe UI Symbol"/>
              </w:rPr>
              <w:t xml:space="preserve">The Bank requires compliance with the </w:t>
            </w:r>
            <w:r w:rsidR="00DA682F" w:rsidRPr="00D5087F">
              <w:rPr>
                <w:rFonts w:ascii="Segoe UI Symbol" w:hAnsi="Segoe UI Symbol"/>
              </w:rPr>
              <w:t>Integrity Framework comprising the African Development Bank Group’s Sanctions Procedures, the Bank’s Whistleblowing and Complaints Policy, the Bank’s Procurement Policy under the Procurement Framework and any other applicable Policies and Procedures including their updates</w:t>
            </w:r>
            <w:r w:rsidRPr="00D5087F">
              <w:rPr>
                <w:rFonts w:ascii="Segoe UI Symbol" w:hAnsi="Segoe UI Symbol"/>
              </w:rPr>
              <w:t>, as set forth in Appendix B to the GCC.</w:t>
            </w:r>
          </w:p>
          <w:p w14:paraId="3E48990E" w14:textId="2139D65A" w:rsidR="001146CD" w:rsidRPr="00D5087F" w:rsidRDefault="001146CD" w:rsidP="00565B8F">
            <w:pPr>
              <w:pStyle w:val="ListParagraph"/>
              <w:numPr>
                <w:ilvl w:val="1"/>
                <w:numId w:val="98"/>
              </w:numPr>
              <w:spacing w:before="120" w:after="120"/>
              <w:ind w:left="573" w:right="-72" w:hanging="573"/>
              <w:contextualSpacing w:val="0"/>
              <w:jc w:val="both"/>
              <w:rPr>
                <w:rFonts w:ascii="Segoe UI Symbol" w:hAnsi="Segoe UI Symbol"/>
              </w:rPr>
            </w:pPr>
            <w:r w:rsidRPr="00D5087F">
              <w:rPr>
                <w:rFonts w:ascii="Segoe UI Symbol" w:hAnsi="Segoe UI Symbol"/>
              </w:rPr>
              <w:t xml:space="preserve">The Employer requires the </w:t>
            </w:r>
            <w:r w:rsidR="00C8306C" w:rsidRPr="00D5087F">
              <w:rPr>
                <w:rFonts w:ascii="Segoe UI Symbol" w:hAnsi="Segoe UI Symbol"/>
              </w:rPr>
              <w:t>Contractor</w:t>
            </w:r>
            <w:r w:rsidRPr="00D5087F">
              <w:rPr>
                <w:rFonts w:ascii="Segoe UI Symbol" w:hAnsi="Segoe UI Symbol"/>
              </w:rPr>
              <w:t xml:space="preserve">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w:t>
            </w:r>
          </w:p>
          <w:p w14:paraId="748F41F8" w14:textId="0B9D2432" w:rsidR="00CB4069" w:rsidRPr="00D5087F" w:rsidRDefault="00CB4069" w:rsidP="00565B8F">
            <w:pPr>
              <w:pStyle w:val="ListParagraph"/>
              <w:numPr>
                <w:ilvl w:val="1"/>
                <w:numId w:val="98"/>
              </w:numPr>
              <w:spacing w:before="120" w:after="120"/>
              <w:ind w:left="573" w:right="-72" w:hanging="573"/>
              <w:contextualSpacing w:val="0"/>
              <w:jc w:val="both"/>
              <w:rPr>
                <w:rFonts w:ascii="Segoe UI Symbol" w:hAnsi="Segoe UI Symbol"/>
              </w:rPr>
            </w:pPr>
            <w:r w:rsidRPr="00D5087F">
              <w:rPr>
                <w:rFonts w:ascii="Segoe UI Symbol" w:hAnsi="Segoe UI Symbol"/>
                <w:bCs/>
                <w:color w:val="000000" w:themeColor="text1"/>
              </w:rPr>
              <w:t xml:space="preserve">The Contractor and its Subcontractor </w:t>
            </w:r>
            <w:r w:rsidRPr="00D5087F">
              <w:rPr>
                <w:rFonts w:ascii="Segoe UI Symbol" w:hAnsi="Segoe UI Symbol"/>
                <w:bCs/>
              </w:rPr>
              <w:t>or Suppliers shall</w:t>
            </w:r>
            <w:r w:rsidRPr="00D5087F">
              <w:rPr>
                <w:rFonts w:ascii="Segoe UI Symbol" w:hAnsi="Segoe UI Symbol"/>
                <w:bCs/>
                <w:color w:val="000000" w:themeColor="text1"/>
              </w:rPr>
              <w:t xml:space="preserve"> have the </w:t>
            </w:r>
            <w:r w:rsidRPr="00D5087F">
              <w:rPr>
                <w:rFonts w:ascii="Segoe UI Symbol" w:hAnsi="Segoe UI Symbol"/>
                <w:color w:val="000000" w:themeColor="text1"/>
              </w:rPr>
              <w:t>nationality</w:t>
            </w:r>
            <w:r w:rsidRPr="00D5087F">
              <w:rPr>
                <w:rFonts w:ascii="Segoe UI Symbol" w:hAnsi="Segoe UI Symbol"/>
                <w:bCs/>
                <w:color w:val="000000" w:themeColor="text1"/>
              </w:rPr>
              <w:t xml:space="preserve"> of an eligible country </w:t>
            </w:r>
            <w:r w:rsidRPr="00D5087F">
              <w:rPr>
                <w:rFonts w:ascii="Segoe UI Symbol" w:hAnsi="Segoe UI Symbol"/>
              </w:rPr>
              <w:t>of the Bank in accordance with the Bank’s Procurement Policy for the Bank Group Funded Operation described under the Bank’s Procurement Framework, and as listed in Section V, Eligible Countries</w:t>
            </w:r>
            <w:r w:rsidRPr="00D5087F">
              <w:rPr>
                <w:rFonts w:ascii="Segoe UI Symbol" w:hAnsi="Segoe UI Symbol"/>
                <w:bCs/>
                <w:color w:val="000000" w:themeColor="text1"/>
              </w:rPr>
              <w:t xml:space="preserve">.  The Contractor shall be deemed to have the </w:t>
            </w:r>
            <w:r w:rsidRPr="00D5087F">
              <w:rPr>
                <w:rFonts w:ascii="Segoe UI Symbol" w:hAnsi="Segoe UI Symbol"/>
                <w:color w:val="000000" w:themeColor="text1"/>
              </w:rPr>
              <w:t>nationality</w:t>
            </w:r>
            <w:r w:rsidRPr="00D5087F">
              <w:rPr>
                <w:rFonts w:ascii="Segoe UI Symbol" w:hAnsi="Segoe UI Symbol"/>
                <w:bCs/>
                <w:color w:val="000000" w:themeColor="text1"/>
              </w:rPr>
              <w:t xml:space="preserve"> of a country if the Contractor is constituted, incorporated or registered in and operates in conformity with the provisions of the laws of that country, as evidenced by its articles of incorporation (or equivalent documents of constitution or association) and its registration </w:t>
            </w:r>
            <w:proofErr w:type="gramStart"/>
            <w:r w:rsidRPr="00D5087F">
              <w:rPr>
                <w:rFonts w:ascii="Segoe UI Symbol" w:hAnsi="Segoe UI Symbol"/>
                <w:bCs/>
                <w:color w:val="000000" w:themeColor="text1"/>
              </w:rPr>
              <w:t>documents, as the case may be</w:t>
            </w:r>
            <w:proofErr w:type="gramEnd"/>
            <w:r w:rsidRPr="00D5087F">
              <w:rPr>
                <w:rFonts w:ascii="Segoe UI Symbol" w:hAnsi="Segoe UI Symbol"/>
                <w:bCs/>
                <w:color w:val="000000" w:themeColor="text1"/>
              </w:rPr>
              <w:t xml:space="preserve">. This criterion also shall apply to the determination of the nationality of proposed subcontractors or subconsultants for any part of the Contract including related Services.  </w:t>
            </w:r>
            <w:r w:rsidRPr="00D5087F">
              <w:rPr>
                <w:rFonts w:ascii="Segoe UI Symbol" w:hAnsi="Segoe UI Symbol"/>
                <w:color w:val="000000" w:themeColor="text1"/>
              </w:rPr>
              <w:t xml:space="preserve">All materials, equipment and services to be supplied under the Contract </w:t>
            </w:r>
            <w:r w:rsidRPr="00D5087F">
              <w:rPr>
                <w:rFonts w:ascii="Segoe UI Symbol" w:hAnsi="Segoe UI Symbol"/>
              </w:rPr>
              <w:t>shall have their country of origin in an eligible country of the Bank in accordance with the Bank’s Procurement Policy for Bank Group Funded Operations described under the Bank’s Procurement Framework, and as listed in Section V, Eligible Countries under Appendix D.</w:t>
            </w:r>
          </w:p>
        </w:tc>
      </w:tr>
    </w:tbl>
    <w:p w14:paraId="4EAE0E7D" w14:textId="3BED0860" w:rsidR="002200C6" w:rsidRDefault="002200C6" w:rsidP="002D6580">
      <w:pPr>
        <w:pStyle w:val="Heading2"/>
        <w:numPr>
          <w:ilvl w:val="0"/>
          <w:numId w:val="137"/>
        </w:numPr>
        <w:tabs>
          <w:tab w:val="clear" w:pos="619"/>
          <w:tab w:val="left" w:pos="1418"/>
        </w:tabs>
        <w:spacing w:before="120" w:after="120"/>
        <w:ind w:left="851"/>
        <w:rPr>
          <w:rFonts w:ascii="Segoe UI Symbol" w:hAnsi="Segoe UI Symbol"/>
          <w:sz w:val="28"/>
          <w:szCs w:val="28"/>
        </w:rPr>
      </w:pPr>
      <w:bookmarkStart w:id="1000" w:name="_Toc59149316"/>
      <w:bookmarkStart w:id="1001" w:name="_Toc59197230"/>
      <w:bookmarkStart w:id="1002" w:name="_Toc454731648"/>
      <w:r w:rsidRPr="002200C6">
        <w:rPr>
          <w:rFonts w:ascii="Segoe UI Symbol" w:hAnsi="Segoe UI Symbol"/>
          <w:sz w:val="28"/>
          <w:szCs w:val="28"/>
        </w:rPr>
        <w:lastRenderedPageBreak/>
        <w:t>Subject Matter of Contract</w:t>
      </w:r>
      <w:bookmarkEnd w:id="1000"/>
      <w:bookmarkEnd w:id="1001"/>
    </w:p>
    <w:p w14:paraId="0F672577" w14:textId="031510DD" w:rsidR="00C51B39" w:rsidRDefault="00C51B39" w:rsidP="00C51B39">
      <w:pPr>
        <w:rPr>
          <w:rFonts w:ascii="Segoe UI Symbol" w:hAnsi="Segoe UI Symbol"/>
          <w:b/>
          <w:sz w:val="28"/>
          <w:szCs w:val="28"/>
        </w:rPr>
      </w:pPr>
    </w:p>
    <w:p w14:paraId="5A349E76" w14:textId="21A26BC9" w:rsidR="00C51B39" w:rsidRPr="00C51B39" w:rsidRDefault="00C51B39" w:rsidP="00C51B39">
      <w:pPr>
        <w:tabs>
          <w:tab w:val="left" w:pos="3045"/>
        </w:tabs>
      </w:pPr>
      <w:r>
        <w:tab/>
      </w:r>
    </w:p>
    <w:tbl>
      <w:tblPr>
        <w:tblW w:w="9648" w:type="dxa"/>
        <w:tblLayout w:type="fixed"/>
        <w:tblLook w:val="0000" w:firstRow="0" w:lastRow="0" w:firstColumn="0" w:lastColumn="0" w:noHBand="0" w:noVBand="0"/>
      </w:tblPr>
      <w:tblGrid>
        <w:gridCol w:w="2298"/>
        <w:gridCol w:w="7350"/>
      </w:tblGrid>
      <w:tr w:rsidR="002200C6" w:rsidRPr="0088478B" w14:paraId="0C64F0F9" w14:textId="77777777" w:rsidTr="00C51B39">
        <w:tc>
          <w:tcPr>
            <w:tcW w:w="2298" w:type="dxa"/>
          </w:tcPr>
          <w:p w14:paraId="1E965BEA" w14:textId="3C77D8AA" w:rsidR="002200C6" w:rsidRPr="0088478B" w:rsidRDefault="002200C6" w:rsidP="002D6580">
            <w:pPr>
              <w:pStyle w:val="Heading4"/>
              <w:numPr>
                <w:ilvl w:val="0"/>
                <w:numId w:val="136"/>
              </w:numPr>
              <w:spacing w:before="120" w:after="120"/>
              <w:ind w:left="426"/>
              <w:jc w:val="left"/>
              <w:rPr>
                <w:rFonts w:ascii="Segoe UI Symbol" w:hAnsi="Segoe UI Symbol"/>
                <w:noProof/>
              </w:rPr>
            </w:pPr>
            <w:bookmarkStart w:id="1003" w:name="_Toc59149317"/>
            <w:r w:rsidRPr="0088478B">
              <w:rPr>
                <w:rFonts w:ascii="Segoe UI Symbol" w:hAnsi="Segoe UI Symbol"/>
                <w:b/>
                <w:szCs w:val="24"/>
              </w:rPr>
              <w:lastRenderedPageBreak/>
              <w:t>Scope of Facilities</w:t>
            </w:r>
            <w:bookmarkEnd w:id="1003"/>
          </w:p>
        </w:tc>
        <w:tc>
          <w:tcPr>
            <w:tcW w:w="7350" w:type="dxa"/>
          </w:tcPr>
          <w:p w14:paraId="0950DAD5" w14:textId="77777777" w:rsidR="002200C6" w:rsidRPr="0088478B" w:rsidRDefault="002200C6" w:rsidP="00D5087F">
            <w:pPr>
              <w:keepNext/>
              <w:keepLines/>
              <w:spacing w:before="120" w:after="120"/>
              <w:ind w:left="576" w:right="-72" w:hanging="576"/>
              <w:rPr>
                <w:rFonts w:ascii="Segoe UI Symbol" w:hAnsi="Segoe UI Symbol"/>
                <w:noProof/>
              </w:rPr>
            </w:pPr>
            <w:r w:rsidRPr="0088478B">
              <w:rPr>
                <w:rFonts w:ascii="Segoe UI Symbol" w:hAnsi="Segoe UI Symbol"/>
                <w:noProof/>
              </w:rPr>
              <w:t>7.1</w:t>
            </w:r>
            <w:r w:rsidRPr="0088478B">
              <w:rPr>
                <w:rFonts w:ascii="Segoe UI Symbol" w:hAnsi="Segoe UI Symbol"/>
                <w:noProof/>
              </w:rPr>
              <w:tab/>
              <w:t>Unless otherwise expressly limited in the Employer’s Requirements, the Contractor’s obligations cover the provision of all Plant and the performance of all Installation Services required for the design, and the manufacture (including procurement, quality assurance, construction, installation, associated civil works, Precommissioning and delivery) of the Plant, and the installation, completion and commissioning of the Facilities in accordance with the plans, procedures, specifications, drawings, codes and any other documents as specified in the Section, Employer’s Requirements.  Such specifications include, but are not limited to, the provision of supervision and engineering services; the supply of labor, materials, equipment, spare parts (as specified in GCC Sub-Clause 7.3 below) and accessories; Contractor’s Equipment; construction utilities and supplies; temporary materials, structures and facilities; transportation (including, without limitation, unloading and hauling to, from and at the Site); and storage, except for those supplies, works and services that will be provided or performed by the Employer, as set forth in the  Appendix to the Contract Agreement titled Scope of Works and Supply by the Employer.</w:t>
            </w:r>
          </w:p>
          <w:p w14:paraId="7DE7C10B" w14:textId="77777777" w:rsidR="002200C6" w:rsidRPr="0088478B" w:rsidRDefault="002200C6" w:rsidP="00D5087F">
            <w:pPr>
              <w:keepNext/>
              <w:keepLines/>
              <w:spacing w:before="120" w:after="120"/>
              <w:ind w:left="576" w:right="-72" w:hanging="576"/>
              <w:rPr>
                <w:rFonts w:ascii="Segoe UI Symbol" w:hAnsi="Segoe UI Symbol"/>
                <w:noProof/>
              </w:rPr>
            </w:pPr>
            <w:r w:rsidRPr="0088478B">
              <w:rPr>
                <w:rFonts w:ascii="Segoe UI Symbol" w:hAnsi="Segoe UI Symbol"/>
                <w:noProof/>
              </w:rPr>
              <w:t>7.2</w:t>
            </w:r>
            <w:r w:rsidRPr="0088478B">
              <w:rPr>
                <w:rFonts w:ascii="Segoe UI Symbol" w:hAnsi="Segoe UI Symbol"/>
                <w:noProof/>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3EE5AE85" w14:textId="77777777" w:rsidR="002200C6" w:rsidRPr="0088478B" w:rsidRDefault="002200C6" w:rsidP="00D5087F">
            <w:pPr>
              <w:keepNext/>
              <w:keepLines/>
              <w:spacing w:before="120" w:after="120"/>
              <w:ind w:left="576" w:right="-72" w:hanging="576"/>
              <w:rPr>
                <w:rFonts w:ascii="Segoe UI Symbol" w:hAnsi="Segoe UI Symbol"/>
                <w:noProof/>
              </w:rPr>
            </w:pPr>
            <w:r w:rsidRPr="0088478B">
              <w:rPr>
                <w:rFonts w:ascii="Segoe UI Symbol" w:hAnsi="Segoe UI Symbol"/>
                <w:noProof/>
              </w:rPr>
              <w:t>7.3</w:t>
            </w:r>
            <w:r w:rsidRPr="0088478B">
              <w:rPr>
                <w:rFonts w:ascii="Segoe UI Symbol" w:hAnsi="Segoe UI Symbol"/>
                <w:noProof/>
              </w:rPr>
              <w:tab/>
              <w:t xml:space="preserve">In addition to the supply of Mandatory Spare Parts included in the Contract, the Contractor agrees to supply spare parts required for the operation and maintenance of the Facilities for the period </w:t>
            </w:r>
            <w:r w:rsidRPr="0088478B">
              <w:rPr>
                <w:rFonts w:ascii="Segoe UI Symbol" w:hAnsi="Segoe UI Symbol"/>
                <w:b/>
                <w:noProof/>
              </w:rPr>
              <w:t>specified in the PCC</w:t>
            </w:r>
            <w:r w:rsidRPr="0088478B">
              <w:rPr>
                <w:rFonts w:ascii="Segoe UI Symbol" w:hAnsi="Segoe UI Symbol"/>
                <w:noProof/>
              </w:rPr>
              <w:t xml:space="preserve"> and the provisions, if any, </w:t>
            </w:r>
            <w:r w:rsidRPr="0088478B">
              <w:rPr>
                <w:rFonts w:ascii="Segoe UI Symbol" w:hAnsi="Segoe UI Symbol"/>
                <w:b/>
                <w:noProof/>
              </w:rPr>
              <w:t xml:space="preserve">specified in the PCC. </w:t>
            </w:r>
            <w:r w:rsidRPr="0088478B">
              <w:rPr>
                <w:rFonts w:ascii="Segoe UI Symbol" w:hAnsi="Segoe UI Symbol"/>
                <w:noProof/>
              </w:rPr>
              <w:t xml:space="preserve"> However, the identity, specifications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therefor and other costs and expenses </w:t>
            </w:r>
            <w:r w:rsidRPr="0088478B">
              <w:rPr>
                <w:rFonts w:ascii="Segoe UI Symbol" w:hAnsi="Segoe UI Symbol"/>
                <w:noProof/>
              </w:rPr>
              <w:lastRenderedPageBreak/>
              <w:t>(including the Contractor’s fees) relating to the supply of spare parts.</w:t>
            </w:r>
          </w:p>
        </w:tc>
      </w:tr>
      <w:tr w:rsidR="002200C6" w:rsidRPr="0088478B" w14:paraId="6B75D469" w14:textId="77777777" w:rsidTr="00C51B39">
        <w:tc>
          <w:tcPr>
            <w:tcW w:w="2298" w:type="dxa"/>
          </w:tcPr>
          <w:p w14:paraId="177D2CF8" w14:textId="0CDE81A7" w:rsidR="002200C6" w:rsidRPr="0088478B" w:rsidRDefault="002200C6" w:rsidP="002D6580">
            <w:pPr>
              <w:pStyle w:val="Heading4"/>
              <w:numPr>
                <w:ilvl w:val="0"/>
                <w:numId w:val="136"/>
              </w:numPr>
              <w:spacing w:before="120" w:after="120"/>
              <w:ind w:left="426"/>
              <w:jc w:val="left"/>
              <w:rPr>
                <w:rFonts w:ascii="Segoe UI Symbol" w:hAnsi="Segoe UI Symbol"/>
                <w:noProof/>
              </w:rPr>
            </w:pPr>
            <w:bookmarkStart w:id="1004" w:name="_Toc59149318"/>
            <w:r w:rsidRPr="00D5087F">
              <w:rPr>
                <w:rFonts w:ascii="Segoe UI Symbol" w:hAnsi="Segoe UI Symbol"/>
                <w:b/>
                <w:szCs w:val="24"/>
              </w:rPr>
              <w:lastRenderedPageBreak/>
              <w:t>Time for Commence</w:t>
            </w:r>
            <w:r w:rsidRPr="00D5087F">
              <w:rPr>
                <w:rFonts w:ascii="Segoe UI Symbol" w:hAnsi="Segoe UI Symbol"/>
                <w:b/>
                <w:szCs w:val="24"/>
              </w:rPr>
              <w:softHyphen/>
              <w:t>ment and Completion</w:t>
            </w:r>
            <w:bookmarkEnd w:id="1004"/>
          </w:p>
        </w:tc>
        <w:tc>
          <w:tcPr>
            <w:tcW w:w="7350" w:type="dxa"/>
          </w:tcPr>
          <w:p w14:paraId="3832D586"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8.1</w:t>
            </w:r>
            <w:r w:rsidRPr="0088478B">
              <w:rPr>
                <w:rFonts w:ascii="Segoe UI Symbol" w:hAnsi="Segoe UI Symbol"/>
                <w:noProof/>
              </w:rPr>
              <w:tab/>
              <w:t xml:space="preserve">The Contractor shall commence work on the Facilities within the period </w:t>
            </w:r>
            <w:r w:rsidRPr="0088478B">
              <w:rPr>
                <w:rFonts w:ascii="Segoe UI Symbol" w:hAnsi="Segoe UI Symbol"/>
                <w:b/>
                <w:noProof/>
              </w:rPr>
              <w:t>specified in the PCC</w:t>
            </w:r>
            <w:r w:rsidRPr="0088478B">
              <w:rPr>
                <w:rFonts w:ascii="Segoe UI Symbol" w:hAnsi="Segoe UI Symbol"/>
                <w:noProof/>
              </w:rPr>
              <w:t xml:space="preserve"> and without prejudice to GCC Sub-Clause 26.2 hereof, the Contractor shall thereafter proceed with the Facilities in accordance with the time schedule specified in the Appendix to the Contract Agreement titled Time Schedule.</w:t>
            </w:r>
          </w:p>
          <w:p w14:paraId="11364EB3"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8.2</w:t>
            </w:r>
            <w:r w:rsidRPr="0088478B">
              <w:rPr>
                <w:rFonts w:ascii="Segoe UI Symbol" w:hAnsi="Segoe UI Symbol"/>
                <w:noProof/>
              </w:rPr>
              <w:tab/>
              <w:t xml:space="preserve">The Contractor shall attain Completion of the Facilities or of a part where a separate time for Completion of such part is specified in the Contract, within the time </w:t>
            </w:r>
            <w:r w:rsidRPr="0088478B">
              <w:rPr>
                <w:rFonts w:ascii="Segoe UI Symbol" w:hAnsi="Segoe UI Symbol"/>
                <w:b/>
                <w:noProof/>
              </w:rPr>
              <w:t xml:space="preserve">stated in the PCC </w:t>
            </w:r>
            <w:r w:rsidRPr="0088478B">
              <w:rPr>
                <w:rFonts w:ascii="Segoe UI Symbol" w:hAnsi="Segoe UI Symbol"/>
                <w:noProof/>
              </w:rPr>
              <w:t>or within such extended time to which the Contractor shall be entitled under GCC Clause 40 hereof.</w:t>
            </w:r>
          </w:p>
        </w:tc>
      </w:tr>
      <w:tr w:rsidR="002200C6" w:rsidRPr="0088478B" w14:paraId="65C5B4C8" w14:textId="77777777" w:rsidTr="00C51B39">
        <w:tc>
          <w:tcPr>
            <w:tcW w:w="2298" w:type="dxa"/>
          </w:tcPr>
          <w:p w14:paraId="2262A081" w14:textId="526F629F" w:rsidR="002200C6" w:rsidRPr="0088478B" w:rsidRDefault="002200C6" w:rsidP="002D6580">
            <w:pPr>
              <w:pStyle w:val="Heading4"/>
              <w:numPr>
                <w:ilvl w:val="0"/>
                <w:numId w:val="136"/>
              </w:numPr>
              <w:spacing w:before="120" w:after="120"/>
              <w:ind w:left="426"/>
              <w:jc w:val="left"/>
              <w:rPr>
                <w:rFonts w:ascii="Segoe UI Symbol" w:hAnsi="Segoe UI Symbol"/>
                <w:noProof/>
              </w:rPr>
            </w:pPr>
            <w:bookmarkStart w:id="1005" w:name="_Toc59149319"/>
            <w:r w:rsidRPr="00D5087F">
              <w:rPr>
                <w:rFonts w:ascii="Segoe UI Symbol" w:hAnsi="Segoe UI Symbol"/>
                <w:b/>
                <w:szCs w:val="24"/>
              </w:rPr>
              <w:t>Contractor’s Responsibilities</w:t>
            </w:r>
            <w:bookmarkEnd w:id="1005"/>
          </w:p>
        </w:tc>
        <w:tc>
          <w:tcPr>
            <w:tcW w:w="7350" w:type="dxa"/>
          </w:tcPr>
          <w:p w14:paraId="3CB43F1E" w14:textId="77777777" w:rsidR="002200C6" w:rsidRPr="0088478B" w:rsidRDefault="002200C6" w:rsidP="00D5087F">
            <w:pPr>
              <w:suppressAutoHyphens/>
              <w:spacing w:before="120" w:after="120"/>
              <w:ind w:left="612" w:right="-72" w:hanging="612"/>
              <w:rPr>
                <w:rFonts w:ascii="Segoe UI Symbol" w:hAnsi="Segoe UI Symbol"/>
                <w:noProof/>
              </w:rPr>
            </w:pPr>
            <w:r w:rsidRPr="0088478B">
              <w:rPr>
                <w:rFonts w:ascii="Segoe UI Symbol" w:hAnsi="Segoe UI Symbol"/>
                <w:noProof/>
              </w:rPr>
              <w:t>9.1</w:t>
            </w:r>
            <w:r w:rsidRPr="0088478B">
              <w:rPr>
                <w:rFonts w:ascii="Segoe UI Symbol" w:hAnsi="Segoe UI Symbol"/>
                <w:noProof/>
              </w:rPr>
              <w:tab/>
              <w:t>The Contractor shall design, manufacture including associated purchases and/or subcontracting, install and complete the Facilities in accordance with the Contract. When completed, the Facilities should be fit for the purposes for which they are intended as defined in the Contract.</w:t>
            </w:r>
          </w:p>
          <w:p w14:paraId="69E63BF6" w14:textId="77777777" w:rsidR="002200C6" w:rsidRPr="0088478B" w:rsidRDefault="002200C6" w:rsidP="00D5087F">
            <w:pPr>
              <w:suppressAutoHyphens/>
              <w:spacing w:before="120" w:after="120"/>
              <w:ind w:left="612" w:right="-72" w:hanging="612"/>
              <w:rPr>
                <w:rFonts w:ascii="Segoe UI Symbol" w:hAnsi="Segoe UI Symbol"/>
                <w:noProof/>
              </w:rPr>
            </w:pPr>
            <w:r w:rsidRPr="0088478B">
              <w:rPr>
                <w:rFonts w:ascii="Segoe UI Symbol" w:hAnsi="Segoe UI Symbol"/>
                <w:noProof/>
              </w:rPr>
              <w:t>9.2</w:t>
            </w:r>
            <w:r w:rsidRPr="0088478B">
              <w:rPr>
                <w:rFonts w:ascii="Segoe UI Symbol" w:hAnsi="Segoe UI Symbol"/>
                <w:noProof/>
              </w:rPr>
              <w:tab/>
              <w:t>The Contractor confirms that it has entered into this Contract on the basis of a proper examination of the data relating to the Facilities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twenty-eight (28) days prior to Bid submission.  The Contractor acknowledges that any failure to acquaint itself with all such data and information shall not relieve its responsibility for properly estimating the difficulty or cost of successfully performing the Facilities.</w:t>
            </w:r>
          </w:p>
          <w:p w14:paraId="409732F2" w14:textId="77777777" w:rsidR="002200C6" w:rsidRPr="0088478B" w:rsidRDefault="002200C6" w:rsidP="00D5087F">
            <w:pPr>
              <w:suppressAutoHyphens/>
              <w:spacing w:before="120" w:after="120"/>
              <w:ind w:left="612" w:right="-72" w:hanging="612"/>
              <w:rPr>
                <w:rFonts w:ascii="Segoe UI Symbol" w:hAnsi="Segoe UI Symbol"/>
                <w:noProof/>
              </w:rPr>
            </w:pPr>
            <w:r w:rsidRPr="0088478B">
              <w:rPr>
                <w:rFonts w:ascii="Segoe UI Symbol" w:hAnsi="Segoe UI Symbol"/>
                <w:noProof/>
              </w:rPr>
              <w:t>9.3</w:t>
            </w:r>
            <w:r w:rsidRPr="0088478B">
              <w:rPr>
                <w:rFonts w:ascii="Segoe UI Symbol" w:hAnsi="Segoe UI Symbol"/>
                <w:noProof/>
              </w:rPr>
              <w:tab/>
              <w:t xml:space="preserve">The Contractor shall acquire and pay for all permits, approvals and/or licenses from all local, state or national government authorities or public service undertakings in the country where the Site is located which such authorities or undertakings require the Contractor to obtain in its name and which are necessary for the performance of the Contract, including, without limitation, visas for the Contractor’s and </w:t>
            </w:r>
            <w:r w:rsidRPr="0088478B">
              <w:rPr>
                <w:rFonts w:ascii="Segoe UI Symbol" w:hAnsi="Segoe UI Symbol"/>
                <w:noProof/>
              </w:rPr>
              <w:lastRenderedPageBreak/>
              <w:t>Subcontractor’s personnel and entry permits for all imported Contractor’s Equipment.  The Contractor shall acquire all other permits, approvals and/or licenses that are not the responsibility of the Employer under GCC Sub-Clause 10.3 hereof and that are necessary for the performance of the Contract.</w:t>
            </w:r>
          </w:p>
          <w:p w14:paraId="038A3AF2" w14:textId="77777777" w:rsidR="002200C6" w:rsidRPr="0088478B" w:rsidRDefault="002200C6" w:rsidP="00D5087F">
            <w:pPr>
              <w:suppressAutoHyphens/>
              <w:spacing w:before="120" w:after="120"/>
              <w:ind w:left="612" w:right="-72" w:hanging="612"/>
              <w:rPr>
                <w:rFonts w:ascii="Segoe UI Symbol" w:hAnsi="Segoe UI Symbol"/>
                <w:noProof/>
              </w:rPr>
            </w:pPr>
            <w:r w:rsidRPr="0088478B">
              <w:rPr>
                <w:rFonts w:ascii="Segoe UI Symbol" w:hAnsi="Segoe UI Symbol"/>
                <w:noProof/>
              </w:rPr>
              <w:t>9.4</w:t>
            </w:r>
            <w:r w:rsidRPr="0088478B">
              <w:rPr>
                <w:rFonts w:ascii="Segoe UI Symbol" w:hAnsi="Segoe UI Symbol"/>
                <w:noProof/>
              </w:rPr>
              <w:tab/>
              <w:t>The Contractor shall comply with all laws in force in the country where the Facilities are to be implemented.  The laws will include all local, state, national or other laws that affect the performance of the Contract and bind upon the Contractor.  The Contractor shall indemnify and hold harmless the Employer from and against any and all liabilities, damages, claims, fines, penalties and expenses of whatever nature arising or resulting from the violation of such laws by the Contractor or its personnel, including the Subcontractors and their personnel, but without prejudice to GCC Sub-Clause 10.1 hereof.</w:t>
            </w:r>
          </w:p>
          <w:p w14:paraId="6903FEE6" w14:textId="77777777" w:rsidR="002200C6" w:rsidRPr="0088478B" w:rsidRDefault="002200C6" w:rsidP="00D5087F">
            <w:pPr>
              <w:pStyle w:val="ListParagraph"/>
              <w:suppressAutoHyphens/>
              <w:spacing w:before="120" w:after="120"/>
              <w:ind w:left="576" w:right="-72" w:hanging="576"/>
              <w:contextualSpacing w:val="0"/>
              <w:jc w:val="both"/>
              <w:rPr>
                <w:rFonts w:ascii="Segoe UI Symbol" w:hAnsi="Segoe UI Symbol"/>
                <w:noProof/>
              </w:rPr>
            </w:pPr>
            <w:r w:rsidRPr="0088478B">
              <w:rPr>
                <w:rFonts w:ascii="Segoe UI Symbol" w:hAnsi="Segoe UI Symbol"/>
                <w:noProof/>
              </w:rPr>
              <w:t>9.5</w:t>
            </w:r>
            <w:r w:rsidRPr="0088478B">
              <w:rPr>
                <w:rFonts w:ascii="Segoe UI Symbol" w:hAnsi="Segoe UI Symbol"/>
                <w:noProof/>
              </w:rPr>
              <w:tab/>
              <w:t>Any Plant and Installation Services that will be incorporated in or be required for the Facilities and other supplies shall have their origin as specified under GCC Clause 1 (Country of Origin). Any subcontractors retained by the Contractor shall be from a country as specified in GCC Clause 1 (Country of Origin).</w:t>
            </w:r>
          </w:p>
          <w:p w14:paraId="5956A51B" w14:textId="77777777" w:rsidR="002200C6" w:rsidRPr="0088478B" w:rsidRDefault="002200C6" w:rsidP="00D5087F">
            <w:pPr>
              <w:pStyle w:val="ListParagraph"/>
              <w:suppressAutoHyphens/>
              <w:spacing w:before="120" w:after="120"/>
              <w:ind w:left="576" w:right="-72" w:hanging="576"/>
              <w:contextualSpacing w:val="0"/>
              <w:jc w:val="both"/>
              <w:rPr>
                <w:rFonts w:ascii="Segoe UI Symbol" w:hAnsi="Segoe UI Symbol"/>
                <w:noProof/>
              </w:rPr>
            </w:pPr>
            <w:r w:rsidRPr="0088478B">
              <w:rPr>
                <w:rFonts w:ascii="Segoe UI Symbol" w:hAnsi="Segoe UI Symbol"/>
                <w:noProof/>
              </w:rPr>
              <w:t>9.6</w:t>
            </w:r>
            <w:r w:rsidRPr="0088478B">
              <w:rPr>
                <w:rFonts w:ascii="Segoe UI Symbol" w:hAnsi="Segoe UI Symbol"/>
                <w:noProof/>
              </w:rPr>
              <w:tab/>
              <w:t xml:space="preserve">(a) If the Contractor is a joint venture, or association (JV) of two or more persons, all such persons shall be jointly and severally bound to the Employer for the fulfillment of the provisions of the Contract unless otherwise specified </w:t>
            </w:r>
            <w:r w:rsidRPr="0088478B">
              <w:rPr>
                <w:rFonts w:ascii="Segoe UI Symbol" w:hAnsi="Segoe UI Symbol"/>
                <w:b/>
                <w:bCs/>
                <w:noProof/>
              </w:rPr>
              <w:t>in the PCC</w:t>
            </w:r>
            <w:r w:rsidRPr="0088478B">
              <w:rPr>
                <w:rFonts w:ascii="Segoe UI Symbol" w:hAnsi="Segoe UI Symbol"/>
                <w:noProof/>
              </w:rPr>
              <w:t xml:space="preserve">; (b) The JV shall designate one of such persons to act as a leader with authority to bind the JV; (c) The composition or the constitution of the JV shall not be altered without the prior consent of the Employer; (d) As specified </w:t>
            </w:r>
            <w:r w:rsidRPr="0088478B">
              <w:rPr>
                <w:rFonts w:ascii="Segoe UI Symbol" w:hAnsi="Segoe UI Symbol"/>
                <w:b/>
                <w:noProof/>
              </w:rPr>
              <w:t>in the PCC</w:t>
            </w:r>
            <w:r w:rsidRPr="0088478B">
              <w:rPr>
                <w:rFonts w:ascii="Segoe UI Symbol" w:hAnsi="Segoe UI Symbol"/>
                <w:noProof/>
              </w:rPr>
              <w:t xml:space="preserve">, there is a limit on the number of members in a JV; and </w:t>
            </w:r>
            <w:r w:rsidRPr="0088478B">
              <w:rPr>
                <w:rFonts w:ascii="Segoe UI Symbol" w:hAnsi="Segoe UI Symbol"/>
                <w:color w:val="000000" w:themeColor="text1"/>
              </w:rPr>
              <w:t xml:space="preserve">(e) </w:t>
            </w:r>
            <w:r w:rsidRPr="0088478B">
              <w:rPr>
                <w:rFonts w:ascii="Segoe UI Symbol" w:hAnsi="Segoe UI Symbol"/>
              </w:rPr>
              <w:t xml:space="preserve">Participation by value of the contract as share of each of the JV partner (member) shall not be less than the percentage specified </w:t>
            </w:r>
            <w:r w:rsidRPr="0088478B">
              <w:rPr>
                <w:rFonts w:ascii="Segoe UI Symbol" w:hAnsi="Segoe UI Symbol"/>
                <w:b/>
                <w:bCs/>
              </w:rPr>
              <w:t>in the PCC.</w:t>
            </w:r>
            <w:r w:rsidRPr="0088478B">
              <w:rPr>
                <w:rFonts w:ascii="Segoe UI Symbol" w:hAnsi="Segoe UI Symbol"/>
                <w:noProof/>
              </w:rPr>
              <w:t xml:space="preserve"> </w:t>
            </w:r>
          </w:p>
          <w:p w14:paraId="6C08D7B2" w14:textId="1F95C48B" w:rsidR="002200C6" w:rsidRPr="0088478B" w:rsidRDefault="002200C6" w:rsidP="00D5087F">
            <w:pPr>
              <w:pStyle w:val="ListParagraph"/>
              <w:suppressAutoHyphens/>
              <w:spacing w:before="120" w:after="120"/>
              <w:ind w:left="576" w:right="-72" w:hanging="576"/>
              <w:contextualSpacing w:val="0"/>
              <w:jc w:val="both"/>
              <w:rPr>
                <w:rFonts w:ascii="Segoe UI Symbol" w:hAnsi="Segoe UI Symbol"/>
                <w:noProof/>
              </w:rPr>
            </w:pPr>
            <w:r w:rsidRPr="0088478B">
              <w:rPr>
                <w:rFonts w:ascii="Segoe UI Symbol" w:hAnsi="Segoe UI Symbol"/>
                <w:noProof/>
              </w:rPr>
              <w:t>9.7</w:t>
            </w:r>
            <w:r w:rsidRPr="0088478B">
              <w:rPr>
                <w:rFonts w:ascii="Segoe UI Symbol" w:hAnsi="Segoe UI Symbol"/>
                <w:noProof/>
              </w:rPr>
              <w:tab/>
              <w:t>Pursuant</w:t>
            </w:r>
            <w:r w:rsidRPr="0088478B">
              <w:rPr>
                <w:rFonts w:ascii="Segoe UI Symbol" w:hAnsi="Segoe UI Symbol"/>
              </w:rPr>
              <w:t xml:space="preserve"> to paragraph 2.2 e. of Appendix B to the General Conditions the Contractor shall permit and shall cause its subcontractors and subconsultants to permit, the Bank and/or persons appointed by the Bank to inspect the Site and/or the accounts and records relating to the procurement process, selection and/or contract execution, and to have such accounts and records audited by auditors appointed by the Bank if </w:t>
            </w:r>
            <w:r w:rsidRPr="0088478B">
              <w:rPr>
                <w:rFonts w:ascii="Segoe UI Symbol" w:hAnsi="Segoe UI Symbol"/>
              </w:rPr>
              <w:lastRenderedPageBreak/>
              <w:t xml:space="preserve">requested by the Bank. The Contractor’s and its Subcontractors’ and subconsultants’ attention is drawn to Sub-Clause 6.1 which provides, inter alia, that </w:t>
            </w:r>
            <w:r w:rsidRPr="0088478B">
              <w:rPr>
                <w:rFonts w:ascii="Segoe UI Symbol" w:hAnsi="Segoe UI Symbol"/>
                <w:bCs/>
                <w:color w:val="000000"/>
              </w:rPr>
              <w:t xml:space="preserve">acts intended to materially impede the exercise of the Bank’s inspection and audit rights constitute a prohibited practice subject to contract termination (as well as to a determination of ineligibility </w:t>
            </w:r>
            <w:r w:rsidRPr="0088478B">
              <w:rPr>
                <w:rFonts w:ascii="Segoe UI Symbol" w:hAnsi="Segoe UI Symbol"/>
              </w:rPr>
              <w:t>pursuant to the Bank’s prevailing sanctions procedures</w:t>
            </w:r>
            <w:r w:rsidRPr="0088478B">
              <w:rPr>
                <w:rFonts w:ascii="Segoe UI Symbol" w:hAnsi="Segoe UI Symbol"/>
                <w:bCs/>
                <w:color w:val="000000"/>
              </w:rPr>
              <w:t>)</w:t>
            </w:r>
            <w:r w:rsidRPr="0088478B">
              <w:rPr>
                <w:rFonts w:ascii="Segoe UI Symbol" w:hAnsi="Segoe UI Symbol"/>
              </w:rPr>
              <w:t>.</w:t>
            </w:r>
          </w:p>
          <w:p w14:paraId="2A47AE2B" w14:textId="77777777" w:rsidR="002200C6" w:rsidRPr="0088478B" w:rsidRDefault="002200C6" w:rsidP="00D5087F">
            <w:pPr>
              <w:pStyle w:val="ListParagraph"/>
              <w:suppressAutoHyphens/>
              <w:spacing w:before="120" w:after="120"/>
              <w:ind w:left="576" w:right="-72" w:hanging="576"/>
              <w:contextualSpacing w:val="0"/>
              <w:jc w:val="both"/>
              <w:rPr>
                <w:rFonts w:ascii="Segoe UI Symbol" w:hAnsi="Segoe UI Symbol"/>
                <w:noProof/>
              </w:rPr>
            </w:pPr>
            <w:r w:rsidRPr="0088478B">
              <w:rPr>
                <w:rFonts w:ascii="Segoe UI Symbol" w:hAnsi="Segoe UI Symbol"/>
                <w:noProof/>
              </w:rPr>
              <w:t>9.8 The Contractor shall conform to the sustainable procurement contractual provisions, if and as specified in the PCC.</w:t>
            </w:r>
            <w:r w:rsidRPr="0088478B" w:rsidDel="00F855D2">
              <w:rPr>
                <w:rFonts w:ascii="Segoe UI Symbol" w:hAnsi="Segoe UI Symbol"/>
                <w:noProof/>
              </w:rPr>
              <w:t xml:space="preserve"> </w:t>
            </w:r>
          </w:p>
          <w:p w14:paraId="1AF16DAE" w14:textId="77777777" w:rsidR="002200C6" w:rsidRPr="0088478B" w:rsidRDefault="002200C6">
            <w:pPr>
              <w:suppressAutoHyphens/>
              <w:spacing w:before="120" w:after="120"/>
              <w:ind w:left="576" w:right="-72" w:hanging="576"/>
              <w:rPr>
                <w:rFonts w:ascii="Segoe UI Symbol" w:hAnsi="Segoe UI Symbol"/>
                <w:noProof/>
              </w:rPr>
            </w:pPr>
            <w:r w:rsidRPr="0088478B">
              <w:rPr>
                <w:rFonts w:ascii="Segoe UI Symbol" w:hAnsi="Segoe UI Symbol"/>
                <w:noProof/>
              </w:rPr>
              <w:t xml:space="preserve">9.9   Contractor’s Environmental and Social Management Plan (C-ESMP)          </w:t>
            </w:r>
          </w:p>
          <w:p w14:paraId="3B097FAF" w14:textId="77777777" w:rsidR="002200C6" w:rsidRPr="0088478B" w:rsidRDefault="002200C6">
            <w:pPr>
              <w:suppressAutoHyphens/>
              <w:spacing w:before="120" w:after="120"/>
              <w:ind w:left="576" w:right="-72" w:hanging="12"/>
              <w:rPr>
                <w:rFonts w:ascii="Segoe UI Symbol" w:hAnsi="Segoe UI Symbol"/>
                <w:noProof/>
              </w:rPr>
            </w:pPr>
            <w:r w:rsidRPr="0088478B">
              <w:rPr>
                <w:rFonts w:ascii="Segoe UI Symbol" w:hAnsi="Segoe UI Symbol"/>
                <w:noProof/>
              </w:rPr>
              <w:t>The Contractor shall not carry out mobilization to Site unless the Project Manager gives approval, an approval that  shall not be unreasonably delayed, to the measures the Contractor proposes to address environmental and social risks and impacts including the code of conduct, in accordance with GCC Sub-Clause  22.4.</w:t>
            </w:r>
          </w:p>
          <w:p w14:paraId="76741D62"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The Contractor shall submit, to the Project Manager for Review, any additional Management Strategies and Implementation Plans as are necessary to manage the ES risks and impacts of the Facilities. These Management Strategies and Implementation Plans collectively comprise the Contractor’s Environmental and Social Management Plan (C-ESMP). </w:t>
            </w:r>
          </w:p>
          <w:p w14:paraId="5F983D5F"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The Contractor shall review the C-ESMP, periodically (but not less than every six (6) months), and update it as required to ensure that it contains measures appropriate to the Facilities. The updated C-ESMP shall be submitted to the Project Manager for its approval.</w:t>
            </w:r>
          </w:p>
          <w:p w14:paraId="6E77609E" w14:textId="77777777" w:rsidR="002200C6" w:rsidRPr="007A550C" w:rsidRDefault="002200C6">
            <w:pPr>
              <w:spacing w:before="120" w:after="120"/>
              <w:ind w:left="750" w:right="-72" w:hanging="750"/>
              <w:rPr>
                <w:rFonts w:ascii="Segoe UI Symbol" w:hAnsi="Segoe UI Symbol"/>
                <w:noProof/>
                <w:u w:val="single"/>
              </w:rPr>
            </w:pPr>
            <w:r w:rsidRPr="007A550C">
              <w:rPr>
                <w:rFonts w:ascii="Segoe UI Symbol" w:hAnsi="Segoe UI Symbol"/>
                <w:noProof/>
                <w:u w:val="single"/>
              </w:rPr>
              <w:t>9.10  Training of Contarctor’s Personnel</w:t>
            </w:r>
          </w:p>
          <w:p w14:paraId="74C277F2"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The Contractor shall provide appropriate training to relevant Contractor’s Personnel on ES aspects of the Contract, including appropriate sensitization on prohibition of SEA and health and safety training referred to in GCC Sub-Clause 22.2.7.  </w:t>
            </w:r>
          </w:p>
          <w:p w14:paraId="63806424"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As stated in the Employer’s Requirements or as instructed by the Project Manager, the Contractor shall also allow appropriate opportunities for the relevant Contractor’s </w:t>
            </w:r>
            <w:r w:rsidRPr="0088478B">
              <w:rPr>
                <w:rFonts w:ascii="Segoe UI Symbol" w:hAnsi="Segoe UI Symbol"/>
                <w:noProof/>
              </w:rPr>
              <w:lastRenderedPageBreak/>
              <w:t xml:space="preserve">Personnel to be trained on ES aspects of the Contract by the Employer’s personnel and/or other personnel assigned by the Employer. </w:t>
            </w:r>
          </w:p>
          <w:p w14:paraId="4F8EA234" w14:textId="77777777" w:rsidR="002200C6" w:rsidRPr="007A550C" w:rsidRDefault="002200C6">
            <w:pPr>
              <w:spacing w:before="120" w:after="120"/>
              <w:ind w:left="750" w:right="-72" w:hanging="750"/>
              <w:rPr>
                <w:rFonts w:ascii="Segoe UI Symbol" w:hAnsi="Segoe UI Symbol"/>
                <w:noProof/>
                <w:u w:val="single"/>
              </w:rPr>
            </w:pPr>
            <w:r w:rsidRPr="007A550C">
              <w:rPr>
                <w:rFonts w:ascii="Segoe UI Symbol" w:hAnsi="Segoe UI Symbol"/>
                <w:noProof/>
                <w:u w:val="single"/>
              </w:rPr>
              <w:t>9.11 Stakeholder engagements</w:t>
            </w:r>
          </w:p>
          <w:p w14:paraId="2DF178A9" w14:textId="77777777" w:rsidR="002200C6" w:rsidRPr="0088478B" w:rsidRDefault="002200C6">
            <w:pPr>
              <w:spacing w:before="120" w:after="120"/>
              <w:ind w:left="576"/>
              <w:rPr>
                <w:rFonts w:ascii="Segoe UI Symbol" w:hAnsi="Segoe UI Symbol" w:cs="Calibri"/>
                <w:szCs w:val="24"/>
              </w:rPr>
            </w:pPr>
            <w:r w:rsidRPr="0088478B">
              <w:rPr>
                <w:rFonts w:ascii="Segoe UI Symbol" w:hAnsi="Segoe UI Symbol" w:cs="Calibri"/>
                <w:szCs w:val="24"/>
              </w:rPr>
              <w:t xml:space="preserve">The Contractor shall provide relevant contract- related information, as the Employer and/or Project Manager may reasonably request to </w:t>
            </w:r>
            <w:r w:rsidRPr="0088478B">
              <w:rPr>
                <w:rFonts w:ascii="Segoe UI Symbol" w:hAnsi="Segoe UI Symbol"/>
                <w:noProof/>
                <w:szCs w:val="24"/>
              </w:rPr>
              <w:t>conduct</w:t>
            </w:r>
            <w:r w:rsidRPr="0088478B">
              <w:rPr>
                <w:rFonts w:ascii="Segoe UI Symbol" w:hAnsi="Segoe UI Symbol" w:cs="Calibri"/>
                <w:szCs w:val="24"/>
              </w:rPr>
              <w:t xml:space="preserve"> contract stakeholder engagement. “Stakeholder” refers to individuals or groups who:</w:t>
            </w:r>
          </w:p>
          <w:p w14:paraId="23AEC815" w14:textId="77777777" w:rsidR="002200C6" w:rsidRPr="0088478B" w:rsidRDefault="002200C6" w:rsidP="002D6580">
            <w:pPr>
              <w:numPr>
                <w:ilvl w:val="2"/>
                <w:numId w:val="112"/>
              </w:numPr>
              <w:spacing w:before="120" w:after="120"/>
              <w:ind w:right="250"/>
              <w:jc w:val="left"/>
              <w:rPr>
                <w:rFonts w:ascii="Segoe UI Symbol" w:hAnsi="Segoe UI Symbol" w:cs="Calibri"/>
                <w:szCs w:val="24"/>
              </w:rPr>
            </w:pPr>
            <w:r w:rsidRPr="0088478B">
              <w:rPr>
                <w:rFonts w:ascii="Segoe UI Symbol" w:hAnsi="Segoe UI Symbol" w:cs="Calibri"/>
                <w:szCs w:val="24"/>
              </w:rPr>
              <w:t xml:space="preserve">are affected or likely to be affected by the Contract; and </w:t>
            </w:r>
          </w:p>
          <w:p w14:paraId="033E9B8F" w14:textId="77777777" w:rsidR="002200C6" w:rsidRPr="0088478B" w:rsidRDefault="002200C6" w:rsidP="002D6580">
            <w:pPr>
              <w:numPr>
                <w:ilvl w:val="2"/>
                <w:numId w:val="112"/>
              </w:numPr>
              <w:spacing w:before="120" w:after="120"/>
              <w:ind w:right="250"/>
              <w:jc w:val="left"/>
              <w:rPr>
                <w:rFonts w:ascii="Segoe UI Symbol" w:hAnsi="Segoe UI Symbol" w:cs="Calibri"/>
                <w:szCs w:val="24"/>
              </w:rPr>
            </w:pPr>
            <w:r w:rsidRPr="0088478B">
              <w:rPr>
                <w:rFonts w:ascii="Segoe UI Symbol" w:hAnsi="Segoe UI Symbol" w:cs="Calibri"/>
                <w:szCs w:val="24"/>
              </w:rPr>
              <w:t xml:space="preserve">may have an interest in the Contract. </w:t>
            </w:r>
          </w:p>
          <w:p w14:paraId="13E26CD5" w14:textId="77777777" w:rsidR="002200C6" w:rsidRPr="0088478B" w:rsidRDefault="002200C6">
            <w:pPr>
              <w:spacing w:before="120" w:after="120"/>
              <w:ind w:left="576"/>
              <w:rPr>
                <w:rFonts w:ascii="Segoe UI Symbol" w:hAnsi="Segoe UI Symbol" w:cs="Calibri"/>
                <w:szCs w:val="24"/>
              </w:rPr>
            </w:pPr>
            <w:r w:rsidRPr="0088478B">
              <w:rPr>
                <w:rFonts w:ascii="Segoe UI Symbol" w:hAnsi="Segoe UI Symbol" w:cs="Calibri"/>
                <w:szCs w:val="24"/>
              </w:rPr>
              <w:t xml:space="preserve">The </w:t>
            </w:r>
            <w:r w:rsidRPr="0088478B">
              <w:rPr>
                <w:rFonts w:ascii="Segoe UI Symbol" w:hAnsi="Segoe UI Symbol"/>
                <w:noProof/>
                <w:szCs w:val="24"/>
              </w:rPr>
              <w:t>Contractor</w:t>
            </w:r>
            <w:r w:rsidRPr="0088478B">
              <w:rPr>
                <w:rFonts w:ascii="Segoe UI Symbol" w:hAnsi="Segoe UI Symbol" w:cs="Calibri"/>
                <w:szCs w:val="24"/>
              </w:rPr>
              <w:t xml:space="preserve"> may also directly participate in contract stakeholder engagements, as the Employer and/or Project Manager may reasonably request.</w:t>
            </w:r>
          </w:p>
          <w:p w14:paraId="7075DD7A" w14:textId="77777777" w:rsidR="002200C6" w:rsidRPr="007A550C" w:rsidRDefault="002200C6">
            <w:pPr>
              <w:spacing w:before="120" w:after="120"/>
              <w:ind w:left="750" w:right="-72" w:hanging="750"/>
              <w:rPr>
                <w:rFonts w:ascii="Segoe UI Symbol" w:hAnsi="Segoe UI Symbol"/>
                <w:noProof/>
                <w:u w:val="single"/>
              </w:rPr>
            </w:pPr>
            <w:r w:rsidRPr="007A550C">
              <w:rPr>
                <w:rFonts w:ascii="Segoe UI Symbol" w:hAnsi="Segoe UI Symbol"/>
                <w:noProof/>
                <w:u w:val="single"/>
              </w:rPr>
              <w:t>9.12</w:t>
            </w:r>
            <w:r w:rsidRPr="007A550C">
              <w:rPr>
                <w:rFonts w:ascii="Segoe UI Symbol" w:hAnsi="Segoe UI Symbol"/>
                <w:noProof/>
                <w:u w:val="single"/>
              </w:rPr>
              <w:tab/>
              <w:t>Forced Labor</w:t>
            </w:r>
          </w:p>
          <w:p w14:paraId="74BE87B4"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The Contractor, including its Subcontractors, shall not employ or engage forced labour. Forced labour consists of any work or service, not voluntarily performed, that is exacted from an individual under threat of force or penalty, and includes any kind of involuntary or compulsory labour, such as indentured labour, bonded labour or similar labour-contracting arrangements. </w:t>
            </w:r>
          </w:p>
          <w:p w14:paraId="4C69044B"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No persons shall be employed or engaged who have been subject to trafficking. Trafficking in persons is defined as the recruitment, transportation, transfer, harbouring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73D68D7B"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The Contractor shall also take measures to require its suppliers (other than Subcontractors) not to employ or engage forced labour including trafficked persons. If forced labour/trafficking cases are identified, the Contractor shall take measures to require the suppliers to take appropriate steps to remedy them. Where the supplier does not remedy the situation, the </w:t>
            </w:r>
            <w:r w:rsidRPr="0088478B">
              <w:rPr>
                <w:rFonts w:ascii="Segoe UI Symbol" w:hAnsi="Segoe UI Symbol"/>
                <w:noProof/>
              </w:rPr>
              <w:lastRenderedPageBreak/>
              <w:t xml:space="preserve">Contractor shall within a reasonable period substitute the supplier with a supplier that is able to manage such risks. </w:t>
            </w:r>
          </w:p>
          <w:p w14:paraId="08FE9888" w14:textId="77777777" w:rsidR="002200C6" w:rsidRPr="0088478B" w:rsidRDefault="002200C6">
            <w:pPr>
              <w:spacing w:before="120" w:after="120"/>
              <w:ind w:left="750" w:right="-72" w:hanging="750"/>
              <w:rPr>
                <w:rFonts w:ascii="Segoe UI Symbol" w:hAnsi="Segoe UI Symbol"/>
                <w:noProof/>
                <w:u w:val="single"/>
              </w:rPr>
            </w:pPr>
            <w:r w:rsidRPr="007A550C">
              <w:rPr>
                <w:rFonts w:ascii="Segoe UI Symbol" w:hAnsi="Segoe UI Symbol"/>
                <w:noProof/>
                <w:u w:val="single"/>
              </w:rPr>
              <w:t>9.13</w:t>
            </w:r>
            <w:r w:rsidRPr="0088478B">
              <w:rPr>
                <w:rFonts w:ascii="Segoe UI Symbol" w:hAnsi="Segoe UI Symbol"/>
                <w:noProof/>
              </w:rPr>
              <w:tab/>
            </w:r>
            <w:r w:rsidRPr="0088478B">
              <w:rPr>
                <w:rFonts w:ascii="Segoe UI Symbol" w:hAnsi="Segoe UI Symbol"/>
                <w:noProof/>
                <w:u w:val="single"/>
              </w:rPr>
              <w:t>Child Labor</w:t>
            </w:r>
          </w:p>
          <w:p w14:paraId="2A2E3BCD"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The Contractor, including its Subcontractors, shall not employ or engage a child under the age of 14 unless the national law specifies a higher age (the minimum age). </w:t>
            </w:r>
          </w:p>
          <w:p w14:paraId="4AB8E942"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The Contractor,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32D97540"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 xml:space="preserve">The Contractor including its Subcontractors, shall only employ or engage children between the minimum age and the age of 18 after an appropriate risk assessment has been conducted by the Contractor with the Engineer’s consent. The Contractor shall be subject to regular monitoring by the Project Manager that includes monitoring of health, working conditions and hours of work. </w:t>
            </w:r>
          </w:p>
          <w:p w14:paraId="5B73DDC8" w14:textId="77777777" w:rsidR="002200C6" w:rsidRPr="0088478B" w:rsidRDefault="002200C6">
            <w:pPr>
              <w:spacing w:before="120" w:after="120"/>
              <w:ind w:left="576"/>
              <w:rPr>
                <w:rFonts w:ascii="Segoe UI Symbol" w:hAnsi="Segoe UI Symbol"/>
                <w:noProof/>
              </w:rPr>
            </w:pPr>
            <w:r w:rsidRPr="0088478B">
              <w:rPr>
                <w:rFonts w:ascii="Segoe UI Symbol" w:hAnsi="Segoe UI Symbol"/>
                <w:noProof/>
              </w:rPr>
              <w:t>Work considered hazardous for children is work that, by its nature or the circumstances in which it is carried out, is likely to jeopardize the health, safety, or morals of children. Such work activities prohibited for children include work:</w:t>
            </w:r>
          </w:p>
          <w:p w14:paraId="07103114" w14:textId="77777777" w:rsidR="002200C6" w:rsidRPr="0088478B" w:rsidRDefault="002200C6" w:rsidP="002D6580">
            <w:pPr>
              <w:numPr>
                <w:ilvl w:val="0"/>
                <w:numId w:val="111"/>
              </w:numPr>
              <w:autoSpaceDE w:val="0"/>
              <w:autoSpaceDN w:val="0"/>
              <w:adjustRightInd w:val="0"/>
              <w:spacing w:before="120" w:after="120"/>
              <w:ind w:left="1014" w:right="0" w:hanging="450"/>
              <w:rPr>
                <w:rFonts w:ascii="Segoe UI Symbol" w:hAnsi="Segoe UI Symbol"/>
                <w:color w:val="000000"/>
              </w:rPr>
            </w:pPr>
            <w:r w:rsidRPr="0088478B">
              <w:rPr>
                <w:rFonts w:ascii="Segoe UI Symbol" w:hAnsi="Segoe UI Symbol"/>
                <w:color w:val="000000"/>
              </w:rPr>
              <w:t xml:space="preserve">with exposure to physical, psychological or sexual </w:t>
            </w:r>
            <w:proofErr w:type="gramStart"/>
            <w:r w:rsidRPr="0088478B">
              <w:rPr>
                <w:rFonts w:ascii="Segoe UI Symbol" w:hAnsi="Segoe UI Symbol"/>
                <w:color w:val="000000"/>
              </w:rPr>
              <w:t>abuse;</w:t>
            </w:r>
            <w:proofErr w:type="gramEnd"/>
          </w:p>
          <w:p w14:paraId="13378391" w14:textId="77777777" w:rsidR="002200C6" w:rsidRPr="0088478B" w:rsidRDefault="002200C6" w:rsidP="002D6580">
            <w:pPr>
              <w:numPr>
                <w:ilvl w:val="0"/>
                <w:numId w:val="111"/>
              </w:numPr>
              <w:autoSpaceDE w:val="0"/>
              <w:autoSpaceDN w:val="0"/>
              <w:adjustRightInd w:val="0"/>
              <w:spacing w:before="120" w:after="120"/>
              <w:ind w:left="1014" w:right="0" w:hanging="450"/>
              <w:rPr>
                <w:rFonts w:ascii="Segoe UI Symbol" w:hAnsi="Segoe UI Symbol"/>
                <w:color w:val="000000"/>
              </w:rPr>
            </w:pPr>
            <w:r w:rsidRPr="0088478B">
              <w:rPr>
                <w:rFonts w:ascii="Segoe UI Symbol" w:hAnsi="Segoe UI Symbol"/>
                <w:color w:val="000000"/>
              </w:rPr>
              <w:t xml:space="preserve">underground, underwater, working at heights or in confined </w:t>
            </w:r>
            <w:proofErr w:type="gramStart"/>
            <w:r w:rsidRPr="0088478B">
              <w:rPr>
                <w:rFonts w:ascii="Segoe UI Symbol" w:hAnsi="Segoe UI Symbol"/>
                <w:color w:val="000000"/>
              </w:rPr>
              <w:t>spaces;</w:t>
            </w:r>
            <w:proofErr w:type="gramEnd"/>
            <w:r w:rsidRPr="0088478B">
              <w:rPr>
                <w:rFonts w:ascii="Segoe UI Symbol" w:hAnsi="Segoe UI Symbol"/>
                <w:color w:val="000000"/>
              </w:rPr>
              <w:t xml:space="preserve"> </w:t>
            </w:r>
          </w:p>
          <w:p w14:paraId="53BF0719" w14:textId="77777777" w:rsidR="002200C6" w:rsidRPr="0088478B" w:rsidRDefault="002200C6" w:rsidP="002D6580">
            <w:pPr>
              <w:numPr>
                <w:ilvl w:val="0"/>
                <w:numId w:val="111"/>
              </w:numPr>
              <w:autoSpaceDE w:val="0"/>
              <w:autoSpaceDN w:val="0"/>
              <w:adjustRightInd w:val="0"/>
              <w:spacing w:before="120" w:after="120"/>
              <w:ind w:left="1014" w:right="0" w:hanging="450"/>
              <w:rPr>
                <w:rFonts w:ascii="Segoe UI Symbol" w:hAnsi="Segoe UI Symbol"/>
              </w:rPr>
            </w:pPr>
            <w:r w:rsidRPr="0088478B">
              <w:rPr>
                <w:rFonts w:ascii="Segoe UI Symbol" w:hAnsi="Segoe UI Symbol"/>
              </w:rPr>
              <w:t xml:space="preserve">with dangerous machinery, equipment or tools, </w:t>
            </w:r>
            <w:proofErr w:type="gramStart"/>
            <w:r w:rsidRPr="0088478B">
              <w:rPr>
                <w:rFonts w:ascii="Segoe UI Symbol" w:hAnsi="Segoe UI Symbol"/>
              </w:rPr>
              <w:t>or involving</w:t>
            </w:r>
            <w:proofErr w:type="gramEnd"/>
            <w:r w:rsidRPr="0088478B">
              <w:rPr>
                <w:rFonts w:ascii="Segoe UI Symbol" w:hAnsi="Segoe UI Symbol"/>
              </w:rPr>
              <w:t xml:space="preserve"> handling or transport of heavy </w:t>
            </w:r>
            <w:proofErr w:type="gramStart"/>
            <w:r w:rsidRPr="0088478B">
              <w:rPr>
                <w:rFonts w:ascii="Segoe UI Symbol" w:hAnsi="Segoe UI Symbol"/>
              </w:rPr>
              <w:t>loads;</w:t>
            </w:r>
            <w:proofErr w:type="gramEnd"/>
            <w:r w:rsidRPr="0088478B">
              <w:rPr>
                <w:rFonts w:ascii="Segoe UI Symbol" w:hAnsi="Segoe UI Symbol"/>
              </w:rPr>
              <w:t xml:space="preserve"> </w:t>
            </w:r>
          </w:p>
          <w:p w14:paraId="6280377A" w14:textId="77777777" w:rsidR="002200C6" w:rsidRPr="0088478B" w:rsidRDefault="002200C6" w:rsidP="002D6580">
            <w:pPr>
              <w:numPr>
                <w:ilvl w:val="0"/>
                <w:numId w:val="111"/>
              </w:numPr>
              <w:autoSpaceDE w:val="0"/>
              <w:autoSpaceDN w:val="0"/>
              <w:adjustRightInd w:val="0"/>
              <w:spacing w:before="120" w:after="120"/>
              <w:ind w:left="1014" w:right="0" w:hanging="450"/>
              <w:rPr>
                <w:rFonts w:ascii="Segoe UI Symbol" w:hAnsi="Segoe UI Symbol"/>
                <w:color w:val="000000"/>
              </w:rPr>
            </w:pPr>
            <w:r w:rsidRPr="0088478B">
              <w:rPr>
                <w:rFonts w:ascii="Segoe UI Symbol" w:hAnsi="Segoe UI Symbol"/>
                <w:color w:val="000000"/>
              </w:rPr>
              <w:t>in unhealthy environments exposing children to hazardous substances, agents, or processes, or to temperatures, noise or vibration damaging to health; or</w:t>
            </w:r>
          </w:p>
          <w:p w14:paraId="6BDD24A6" w14:textId="77777777" w:rsidR="002200C6" w:rsidRPr="0088478B" w:rsidRDefault="002200C6" w:rsidP="002D6580">
            <w:pPr>
              <w:numPr>
                <w:ilvl w:val="0"/>
                <w:numId w:val="111"/>
              </w:numPr>
              <w:autoSpaceDE w:val="0"/>
              <w:autoSpaceDN w:val="0"/>
              <w:adjustRightInd w:val="0"/>
              <w:spacing w:before="120" w:after="120"/>
              <w:ind w:left="1014" w:right="0" w:hanging="450"/>
              <w:rPr>
                <w:rFonts w:ascii="Segoe UI Symbol" w:hAnsi="Segoe UI Symbol"/>
                <w:noProof/>
              </w:rPr>
            </w:pPr>
            <w:r w:rsidRPr="0088478B">
              <w:rPr>
                <w:rFonts w:ascii="Segoe UI Symbol" w:hAnsi="Segoe UI Symbol"/>
                <w:color w:val="000000"/>
              </w:rPr>
              <w:t xml:space="preserve">under difficult conditions such as </w:t>
            </w:r>
            <w:proofErr w:type="gramStart"/>
            <w:r w:rsidRPr="0088478B">
              <w:rPr>
                <w:rFonts w:ascii="Segoe UI Symbol" w:hAnsi="Segoe UI Symbol"/>
                <w:color w:val="000000"/>
              </w:rPr>
              <w:t>work</w:t>
            </w:r>
            <w:proofErr w:type="gramEnd"/>
            <w:r w:rsidRPr="0088478B">
              <w:rPr>
                <w:rFonts w:ascii="Segoe UI Symbol" w:hAnsi="Segoe UI Symbol"/>
                <w:color w:val="000000"/>
              </w:rPr>
              <w:t xml:space="preserve"> for long hours, during the night or in confinement on the premises of the employer.</w:t>
            </w:r>
          </w:p>
          <w:p w14:paraId="1DD3F2A3" w14:textId="77777777" w:rsidR="002200C6" w:rsidRPr="0088478B" w:rsidRDefault="002200C6">
            <w:pPr>
              <w:spacing w:before="120" w:after="120"/>
              <w:ind w:left="576"/>
              <w:rPr>
                <w:rFonts w:ascii="Segoe UI Symbol" w:hAnsi="Segoe UI Symbol"/>
              </w:rPr>
            </w:pPr>
            <w:r w:rsidRPr="0088478B">
              <w:rPr>
                <w:rFonts w:ascii="Segoe UI Symbol" w:hAnsi="Segoe UI Symbol"/>
              </w:rPr>
              <w:t xml:space="preserve">The </w:t>
            </w:r>
            <w:r w:rsidRPr="0088478B">
              <w:rPr>
                <w:rFonts w:ascii="Segoe UI Symbol" w:hAnsi="Segoe UI Symbol"/>
                <w:noProof/>
              </w:rPr>
              <w:t>Contractor</w:t>
            </w:r>
            <w:r w:rsidRPr="0088478B">
              <w:rPr>
                <w:rFonts w:ascii="Segoe UI Symbol" w:hAnsi="Segoe UI Symbol"/>
              </w:rPr>
              <w:t xml:space="preserve"> shall also take measures to require its suppliers (other than Subcontractors) not to employ or engage child </w:t>
            </w:r>
            <w:r w:rsidRPr="0088478B">
              <w:rPr>
                <w:rFonts w:ascii="Segoe UI Symbol" w:hAnsi="Segoe UI Symbol"/>
              </w:rPr>
              <w:lastRenderedPageBreak/>
              <w:t xml:space="preserve">labor. If child labor cases are identified, the Contractor shall take measures to require the suppliers to take appropriate steps to remedy them. Where the supplier does not remedy the situation, the Contractor shall within a reasonable </w:t>
            </w:r>
            <w:r w:rsidRPr="0088478B">
              <w:rPr>
                <w:rFonts w:ascii="Segoe UI Symbol" w:hAnsi="Segoe UI Symbol"/>
                <w:noProof/>
              </w:rPr>
              <w:t>period</w:t>
            </w:r>
            <w:r w:rsidRPr="0088478B">
              <w:rPr>
                <w:rFonts w:ascii="Segoe UI Symbol" w:hAnsi="Segoe UI Symbol"/>
              </w:rPr>
              <w:t xml:space="preserve"> substitute the supplier with a supplier that is able to manage such risks.</w:t>
            </w:r>
          </w:p>
          <w:p w14:paraId="67101448" w14:textId="77777777" w:rsidR="002200C6" w:rsidRPr="007A550C" w:rsidRDefault="002200C6">
            <w:pPr>
              <w:spacing w:before="120" w:after="120"/>
              <w:ind w:left="750" w:right="-72" w:hanging="750"/>
              <w:rPr>
                <w:rFonts w:ascii="Segoe UI Symbol" w:hAnsi="Segoe UI Symbol"/>
                <w:noProof/>
                <w:u w:val="single"/>
              </w:rPr>
            </w:pPr>
            <w:r w:rsidRPr="007A550C">
              <w:rPr>
                <w:rFonts w:ascii="Segoe UI Symbol" w:hAnsi="Segoe UI Symbol"/>
                <w:noProof/>
                <w:u w:val="single"/>
              </w:rPr>
              <w:t>9.14</w:t>
            </w:r>
            <w:r w:rsidRPr="007A550C">
              <w:rPr>
                <w:rFonts w:ascii="Segoe UI Symbol" w:hAnsi="Segoe UI Symbol"/>
                <w:noProof/>
                <w:u w:val="single"/>
              </w:rPr>
              <w:tab/>
              <w:t>Serious Safety Issues</w:t>
            </w:r>
          </w:p>
          <w:p w14:paraId="6EE6E96B" w14:textId="77777777" w:rsidR="002200C6" w:rsidRDefault="002200C6">
            <w:pPr>
              <w:spacing w:before="120" w:after="120"/>
              <w:ind w:left="576"/>
              <w:rPr>
                <w:rFonts w:ascii="Segoe UI Symbol" w:hAnsi="Segoe UI Symbol"/>
              </w:rPr>
            </w:pPr>
            <w:r w:rsidRPr="0088478B">
              <w:rPr>
                <w:rFonts w:ascii="Segoe UI Symbol" w:hAnsi="Segoe UI Symbol"/>
              </w:rPr>
              <w:t xml:space="preserve">The Contractor, including its Subcontractors, shall comply with all applicable safety obligations. The Contractor shall also take measures to require its suppliers (other than Subcontractors) to adopt </w:t>
            </w:r>
            <w:proofErr w:type="gramStart"/>
            <w:r w:rsidRPr="0088478B">
              <w:rPr>
                <w:rFonts w:ascii="Segoe UI Symbol" w:hAnsi="Segoe UI Symbol"/>
              </w:rPr>
              <w:t>procedures</w:t>
            </w:r>
            <w:proofErr w:type="gramEnd"/>
            <w:r w:rsidRPr="0088478B">
              <w:rPr>
                <w:rFonts w:ascii="Segoe UI Symbol" w:hAnsi="Segoe UI Symbol"/>
              </w:rPr>
              <w:t xml:space="preserve"> and mitigation measures adequate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 </w:t>
            </w:r>
          </w:p>
          <w:p w14:paraId="5AEB6747" w14:textId="7AE9ACF8" w:rsidR="00DF390D" w:rsidRPr="00E7451A" w:rsidRDefault="00DF390D" w:rsidP="00DF390D">
            <w:pPr>
              <w:spacing w:before="120" w:after="120"/>
              <w:ind w:left="750" w:right="-72" w:hanging="750"/>
              <w:rPr>
                <w:rFonts w:ascii="Segoe UI Symbol" w:hAnsi="Segoe UI Symbol"/>
                <w:noProof/>
                <w:u w:val="single"/>
              </w:rPr>
            </w:pPr>
            <w:r>
              <w:rPr>
                <w:rFonts w:ascii="Segoe UI Symbol" w:hAnsi="Segoe UI Symbol"/>
                <w:noProof/>
                <w:u w:val="single"/>
              </w:rPr>
              <w:t xml:space="preserve">9.15  </w:t>
            </w:r>
            <w:r w:rsidRPr="00E7451A">
              <w:rPr>
                <w:rFonts w:ascii="Segoe UI Symbol" w:hAnsi="Segoe UI Symbol"/>
                <w:noProof/>
                <w:u w:val="single"/>
              </w:rPr>
              <w:t>Restoration of Borrow Pits and Quarry Sites</w:t>
            </w:r>
          </w:p>
          <w:p w14:paraId="13E5F287" w14:textId="77777777" w:rsidR="00DF390D" w:rsidRPr="0057145B" w:rsidRDefault="00DF390D" w:rsidP="00DF390D">
            <w:pPr>
              <w:spacing w:before="120" w:after="120"/>
              <w:ind w:left="576"/>
              <w:rPr>
                <w:rFonts w:ascii="Segoe UI Symbol" w:hAnsi="Segoe UI Symbol"/>
              </w:rPr>
            </w:pPr>
            <w:r w:rsidRPr="0057145B">
              <w:rPr>
                <w:rFonts w:ascii="Segoe UI Symbol" w:hAnsi="Segoe UI Symbol"/>
              </w:rPr>
              <w:t>The Contractor shall be responsible for the full restoration of all material sites (borrow pits, quarries, and similar extraction areas) used for sourcing construction materials during the execution of the works. Restoration shall be carried out in accordance with the Environmental and Social Management Plan (ESMP), national environmental regulations, and the requirements of the Integrated Safeguards System (ISS). Prior to commencement of material extraction, the Contractor shall:</w:t>
            </w:r>
          </w:p>
          <w:p w14:paraId="7795CF73" w14:textId="77777777" w:rsidR="00DF390D" w:rsidRPr="0057145B" w:rsidRDefault="00DF390D" w:rsidP="00DF390D">
            <w:pPr>
              <w:numPr>
                <w:ilvl w:val="0"/>
                <w:numId w:val="161"/>
              </w:numPr>
              <w:spacing w:before="120" w:after="120"/>
              <w:rPr>
                <w:rFonts w:ascii="Segoe UI Symbol" w:hAnsi="Segoe UI Symbol"/>
              </w:rPr>
            </w:pPr>
            <w:r w:rsidRPr="0057145B">
              <w:rPr>
                <w:rFonts w:ascii="Segoe UI Symbol" w:hAnsi="Segoe UI Symbol"/>
              </w:rPr>
              <w:t>Obtain necessary environmental permits and approvals from the relevant authorities.</w:t>
            </w:r>
          </w:p>
          <w:p w14:paraId="494467A3" w14:textId="77777777" w:rsidR="00DF390D" w:rsidRPr="0057145B" w:rsidRDefault="00DF390D" w:rsidP="00DF390D">
            <w:pPr>
              <w:numPr>
                <w:ilvl w:val="0"/>
                <w:numId w:val="161"/>
              </w:numPr>
              <w:spacing w:before="120" w:after="120"/>
              <w:rPr>
                <w:rFonts w:ascii="Segoe UI Symbol" w:hAnsi="Segoe UI Symbol"/>
              </w:rPr>
            </w:pPr>
            <w:r w:rsidRPr="0057145B">
              <w:rPr>
                <w:rFonts w:ascii="Segoe UI Symbol" w:hAnsi="Segoe UI Symbol"/>
              </w:rPr>
              <w:t>Submit a Site Management Plan (SMP) including extraction methodology, safety measures, and a restoration plan for approval by the Engineer and the Environmental Safeguards Officer.</w:t>
            </w:r>
          </w:p>
          <w:p w14:paraId="6048B19A" w14:textId="77777777" w:rsidR="00DF390D" w:rsidRPr="0057145B" w:rsidRDefault="00DF390D" w:rsidP="00DF390D">
            <w:pPr>
              <w:spacing w:before="120" w:after="120"/>
              <w:rPr>
                <w:rFonts w:ascii="Segoe UI Symbol" w:hAnsi="Segoe UI Symbol"/>
              </w:rPr>
            </w:pPr>
            <w:r w:rsidRPr="0057145B">
              <w:rPr>
                <w:rFonts w:ascii="Segoe UI Symbol" w:hAnsi="Segoe UI Symbol"/>
              </w:rPr>
              <w:t>Upon completion of extraction activities, the Contractor shall:</w:t>
            </w:r>
          </w:p>
          <w:p w14:paraId="5FD25588" w14:textId="77777777" w:rsidR="00DF390D" w:rsidRPr="0057145B" w:rsidRDefault="00DF390D" w:rsidP="00DF390D">
            <w:pPr>
              <w:numPr>
                <w:ilvl w:val="0"/>
                <w:numId w:val="162"/>
              </w:numPr>
              <w:spacing w:before="120" w:after="120"/>
              <w:rPr>
                <w:rFonts w:ascii="Segoe UI Symbol" w:hAnsi="Segoe UI Symbol"/>
              </w:rPr>
            </w:pPr>
            <w:r w:rsidRPr="0057145B">
              <w:rPr>
                <w:rFonts w:ascii="Segoe UI Symbol" w:hAnsi="Segoe UI Symbol"/>
              </w:rPr>
              <w:t>Restore the site to a condition that is safe, stable, and environmentally acceptable.</w:t>
            </w:r>
          </w:p>
          <w:p w14:paraId="23283486" w14:textId="77777777" w:rsidR="00DF390D" w:rsidRPr="0057145B" w:rsidRDefault="00DF390D" w:rsidP="00DF390D">
            <w:pPr>
              <w:numPr>
                <w:ilvl w:val="0"/>
                <w:numId w:val="162"/>
              </w:numPr>
              <w:spacing w:before="120" w:after="120"/>
              <w:rPr>
                <w:rFonts w:ascii="Segoe UI Symbol" w:hAnsi="Segoe UI Symbol"/>
              </w:rPr>
            </w:pPr>
            <w:r w:rsidRPr="0057145B">
              <w:rPr>
                <w:rFonts w:ascii="Segoe UI Symbol" w:hAnsi="Segoe UI Symbol"/>
              </w:rPr>
              <w:lastRenderedPageBreak/>
              <w:t>Backfill excavation areas, recontour the land to natural or agreed shapes, and apply topsoil where needed.</w:t>
            </w:r>
          </w:p>
          <w:p w14:paraId="5873C4A8" w14:textId="77777777" w:rsidR="00DF390D" w:rsidRPr="0057145B" w:rsidRDefault="00DF390D" w:rsidP="00DF390D">
            <w:pPr>
              <w:numPr>
                <w:ilvl w:val="0"/>
                <w:numId w:val="162"/>
              </w:numPr>
              <w:spacing w:before="120" w:after="120"/>
              <w:rPr>
                <w:rFonts w:ascii="Segoe UI Symbol" w:hAnsi="Segoe UI Symbol"/>
              </w:rPr>
            </w:pPr>
            <w:r w:rsidRPr="0057145B">
              <w:rPr>
                <w:rFonts w:ascii="Segoe UI Symbol" w:hAnsi="Segoe UI Symbol"/>
              </w:rPr>
              <w:t>Re-vegetate or rehabilitate the site using native species, where applicable.</w:t>
            </w:r>
          </w:p>
          <w:p w14:paraId="6C4C41E9" w14:textId="77777777" w:rsidR="00DF390D" w:rsidRPr="0057145B" w:rsidRDefault="00DF390D" w:rsidP="00DF390D">
            <w:pPr>
              <w:numPr>
                <w:ilvl w:val="0"/>
                <w:numId w:val="162"/>
              </w:numPr>
              <w:spacing w:before="120" w:after="120"/>
              <w:rPr>
                <w:rFonts w:ascii="Segoe UI Symbol" w:hAnsi="Segoe UI Symbol"/>
              </w:rPr>
            </w:pPr>
            <w:r w:rsidRPr="0057145B">
              <w:rPr>
                <w:rFonts w:ascii="Segoe UI Symbol" w:hAnsi="Segoe UI Symbol"/>
              </w:rPr>
              <w:t>Ensure that no standing water remains that could become a breeding ground for disease vectors.</w:t>
            </w:r>
          </w:p>
          <w:p w14:paraId="44898287" w14:textId="77777777" w:rsidR="00DF390D" w:rsidRPr="0057145B" w:rsidRDefault="00DF390D" w:rsidP="00DF390D">
            <w:pPr>
              <w:spacing w:before="120" w:after="120"/>
              <w:rPr>
                <w:rFonts w:ascii="Segoe UI Symbol" w:hAnsi="Segoe UI Symbol"/>
              </w:rPr>
            </w:pPr>
            <w:r w:rsidRPr="0057145B">
              <w:rPr>
                <w:rFonts w:ascii="Segoe UI Symbol" w:hAnsi="Segoe UI Symbol"/>
              </w:rPr>
              <w:t xml:space="preserve">The final acceptance of the </w:t>
            </w:r>
            <w:proofErr w:type="gramStart"/>
            <w:r w:rsidRPr="0057145B">
              <w:rPr>
                <w:rFonts w:ascii="Segoe UI Symbol" w:hAnsi="Segoe UI Symbol"/>
              </w:rPr>
              <w:t>works</w:t>
            </w:r>
            <w:proofErr w:type="gramEnd"/>
            <w:r w:rsidRPr="0057145B">
              <w:rPr>
                <w:rFonts w:ascii="Segoe UI Symbol" w:hAnsi="Segoe UI Symbol"/>
              </w:rPr>
              <w:t xml:space="preserve"> shall be contingent upon satisfactory verification of site restoration by the Supervising Engineer and the Environmental and Social Safeguards Officer. Failure to comply with restoration requirements shall result in withholding of final payments and may attract penalties as stipulated in the contract.</w:t>
            </w:r>
          </w:p>
          <w:p w14:paraId="3AB1EDAA" w14:textId="77777777" w:rsidR="00DF390D" w:rsidRDefault="00DF390D">
            <w:pPr>
              <w:spacing w:before="120" w:after="120"/>
              <w:ind w:left="576"/>
              <w:rPr>
                <w:rFonts w:ascii="Segoe UI Symbol" w:hAnsi="Segoe UI Symbol"/>
              </w:rPr>
            </w:pPr>
          </w:p>
          <w:p w14:paraId="760B6B74" w14:textId="77777777" w:rsidR="001538E0" w:rsidRPr="0088478B" w:rsidRDefault="001538E0">
            <w:pPr>
              <w:spacing w:before="120" w:after="120"/>
              <w:ind w:left="576"/>
              <w:rPr>
                <w:rFonts w:ascii="Segoe UI Symbol" w:hAnsi="Segoe UI Symbol"/>
              </w:rPr>
            </w:pPr>
          </w:p>
          <w:p w14:paraId="2B9590DA" w14:textId="06D386A7" w:rsidR="002200C6" w:rsidRPr="0088478B" w:rsidRDefault="002200C6">
            <w:pPr>
              <w:spacing w:before="120" w:after="120"/>
              <w:ind w:left="750" w:right="-72" w:hanging="750"/>
              <w:rPr>
                <w:rFonts w:ascii="Segoe UI Symbol" w:hAnsi="Segoe UI Symbol"/>
                <w:noProof/>
              </w:rPr>
            </w:pPr>
            <w:r w:rsidRPr="0088478B">
              <w:rPr>
                <w:rFonts w:ascii="Segoe UI Symbol" w:hAnsi="Segoe UI Symbol"/>
                <w:noProof/>
              </w:rPr>
              <w:t>9.</w:t>
            </w:r>
            <w:r w:rsidR="00DF390D">
              <w:rPr>
                <w:rFonts w:ascii="Segoe UI Symbol" w:hAnsi="Segoe UI Symbol"/>
                <w:noProof/>
              </w:rPr>
              <w:t>16</w:t>
            </w:r>
            <w:r w:rsidRPr="0088478B">
              <w:rPr>
                <w:rFonts w:ascii="Segoe UI Symbol" w:hAnsi="Segoe UI Symbol"/>
                <w:noProof/>
              </w:rPr>
              <w:tab/>
            </w:r>
            <w:r w:rsidRPr="0088478B">
              <w:rPr>
                <w:rFonts w:ascii="Segoe UI Symbol" w:hAnsi="Segoe UI Symbol"/>
                <w:noProof/>
                <w:u w:val="single"/>
              </w:rPr>
              <w:t>Obtaining natural resource materials</w:t>
            </w:r>
          </w:p>
          <w:p w14:paraId="23E2D317" w14:textId="4B779C41" w:rsidR="002200C6" w:rsidRPr="0088478B" w:rsidRDefault="002200C6">
            <w:pPr>
              <w:spacing w:before="120" w:after="120"/>
              <w:ind w:left="576"/>
              <w:rPr>
                <w:rFonts w:ascii="Segoe UI Symbol" w:hAnsi="Segoe UI Symbol"/>
              </w:rPr>
            </w:pPr>
            <w:r w:rsidRPr="0088478B">
              <w:rPr>
                <w:rFonts w:ascii="Segoe UI Symbol" w:hAnsi="Segoe UI Symbol"/>
              </w:rPr>
              <w:t xml:space="preserve">The Contractor shall obtain natural resource materials from </w:t>
            </w:r>
            <w:proofErr w:type="gramStart"/>
            <w:r w:rsidRPr="0088478B">
              <w:rPr>
                <w:rFonts w:ascii="Segoe UI Symbol" w:hAnsi="Segoe UI Symbol"/>
              </w:rPr>
              <w:t>suppliers  that</w:t>
            </w:r>
            <w:proofErr w:type="gramEnd"/>
            <w:r w:rsidRPr="0088478B">
              <w:rPr>
                <w:rFonts w:ascii="Segoe UI Symbol" w:hAnsi="Segoe UI Symbol"/>
              </w:rPr>
              <w:t xml:space="preserve"> can demonstrate, through compliance with the applicable </w:t>
            </w:r>
            <w:proofErr w:type="gramStart"/>
            <w:r w:rsidRPr="0088478B">
              <w:rPr>
                <w:rFonts w:ascii="Segoe UI Symbol" w:hAnsi="Segoe UI Symbol"/>
              </w:rPr>
              <w:t>verification  and</w:t>
            </w:r>
            <w:proofErr w:type="gramEnd"/>
            <w:r w:rsidRPr="0088478B">
              <w:rPr>
                <w:rFonts w:ascii="Segoe UI Symbol" w:hAnsi="Segoe UI Symbol"/>
              </w:rPr>
              <w:t xml:space="preserve">/ or certification requirements, that obtaining such materials is not contributing to the risk of significant conversion or significant degradation of natural or critical habitats such as unsustainably harvested wood products, gravel or sand extraction from </w:t>
            </w:r>
            <w:proofErr w:type="gramStart"/>
            <w:r w:rsidRPr="0088478B">
              <w:rPr>
                <w:rFonts w:ascii="Segoe UI Symbol" w:hAnsi="Segoe UI Symbol"/>
              </w:rPr>
              <w:t>river beds</w:t>
            </w:r>
            <w:proofErr w:type="gramEnd"/>
            <w:r w:rsidRPr="0088478B">
              <w:rPr>
                <w:rFonts w:ascii="Segoe UI Symbol" w:hAnsi="Segoe UI Symbol"/>
              </w:rPr>
              <w:t xml:space="preserve"> or beaches.</w:t>
            </w:r>
          </w:p>
          <w:p w14:paraId="4FC8CF4E" w14:textId="77777777" w:rsidR="002200C6" w:rsidRPr="0088478B" w:rsidRDefault="002200C6" w:rsidP="00D5087F">
            <w:pPr>
              <w:pStyle w:val="ListParagraph"/>
              <w:suppressAutoHyphens/>
              <w:spacing w:before="120" w:after="120"/>
              <w:ind w:left="576" w:right="-72" w:hanging="576"/>
              <w:contextualSpacing w:val="0"/>
              <w:jc w:val="both"/>
              <w:rPr>
                <w:rFonts w:ascii="Segoe UI Symbol" w:hAnsi="Segoe UI Symbol"/>
                <w:noProof/>
              </w:rPr>
            </w:pPr>
            <w:r w:rsidRPr="0088478B">
              <w:rPr>
                <w:rFonts w:ascii="Segoe UI Symbol" w:hAnsi="Segoe UI Symbol"/>
              </w:rPr>
              <w:t xml:space="preserve">          If a supplier cannot continue to demonstrate that obtaining such materials is not </w:t>
            </w:r>
            <w:r w:rsidRPr="0088478B">
              <w:rPr>
                <w:rFonts w:ascii="Segoe UI Symbol" w:hAnsi="Segoe UI Symbol"/>
                <w:noProof/>
              </w:rPr>
              <w:t>contributing</w:t>
            </w:r>
            <w:r w:rsidRPr="0088478B">
              <w:rPr>
                <w:rFonts w:ascii="Segoe UI Symbol" w:hAnsi="Segoe UI Symbol"/>
              </w:rPr>
              <w:t xml:space="preserve">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tc>
      </w:tr>
      <w:tr w:rsidR="002200C6" w:rsidRPr="0088478B" w14:paraId="34BE5237" w14:textId="77777777" w:rsidTr="00C51B39">
        <w:tc>
          <w:tcPr>
            <w:tcW w:w="2298" w:type="dxa"/>
          </w:tcPr>
          <w:p w14:paraId="6CB54780" w14:textId="53ABBB5C" w:rsidR="002200C6" w:rsidRPr="002200C6" w:rsidRDefault="002200C6" w:rsidP="002D6580">
            <w:pPr>
              <w:pStyle w:val="Heading4"/>
              <w:numPr>
                <w:ilvl w:val="0"/>
                <w:numId w:val="136"/>
              </w:numPr>
              <w:spacing w:before="120" w:after="120"/>
              <w:ind w:left="426"/>
              <w:jc w:val="left"/>
              <w:rPr>
                <w:rFonts w:ascii="Segoe UI Symbol" w:hAnsi="Segoe UI Symbol"/>
                <w:noProof/>
              </w:rPr>
            </w:pPr>
            <w:bookmarkStart w:id="1006" w:name="_Toc59149320"/>
            <w:r w:rsidRPr="00D5087F">
              <w:rPr>
                <w:rFonts w:ascii="Segoe UI Symbol" w:hAnsi="Segoe UI Symbol"/>
                <w:b/>
                <w:szCs w:val="24"/>
              </w:rPr>
              <w:lastRenderedPageBreak/>
              <w:t>Employer’s Responsibilities</w:t>
            </w:r>
            <w:bookmarkEnd w:id="1006"/>
          </w:p>
        </w:tc>
        <w:tc>
          <w:tcPr>
            <w:tcW w:w="7350" w:type="dxa"/>
          </w:tcPr>
          <w:p w14:paraId="0184FA75"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10.1</w:t>
            </w:r>
            <w:r w:rsidRPr="0088478B">
              <w:rPr>
                <w:rFonts w:ascii="Segoe UI Symbol" w:hAnsi="Segoe UI Symbol"/>
                <w:noProof/>
              </w:rPr>
              <w:tab/>
              <w:t>All information and/or data to be supplied by the Employer as described in the Appendix to the Contract Agreement titled Scope of Works and Supply by the Employer, shall be deemed to be accurate, except when the Employer expressly states otherwise.</w:t>
            </w:r>
          </w:p>
          <w:p w14:paraId="6588FED8"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lastRenderedPageBreak/>
              <w:t>10.2</w:t>
            </w:r>
            <w:r w:rsidRPr="0088478B">
              <w:rPr>
                <w:rFonts w:ascii="Segoe UI Symbol" w:hAnsi="Segoe UI Symbol"/>
                <w:noProof/>
              </w:rPr>
              <w:tab/>
              <w:t>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to the Contract Agreement titled Scope of Works and Supply by the Employer.  The Employer shall give full possession of and accord all rights of access thereto on or before the date(s) specified in that Appendix.</w:t>
            </w:r>
          </w:p>
          <w:p w14:paraId="53A581FB"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10.3</w:t>
            </w:r>
            <w:r w:rsidRPr="0088478B">
              <w:rPr>
                <w:rFonts w:ascii="Segoe UI Symbol" w:hAnsi="Segoe UI Symbol"/>
                <w:noProof/>
              </w:rPr>
              <w:tab/>
              <w:t>The Employer shall acquire and pay for all permits, approvals and/or licenses from all local, state or national government authorities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w:t>
            </w:r>
          </w:p>
          <w:p w14:paraId="0F785380"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10.4</w:t>
            </w:r>
            <w:r w:rsidRPr="0088478B">
              <w:rPr>
                <w:rFonts w:ascii="Segoe UI Symbol" w:hAnsi="Segoe UI Symbol"/>
                <w:noProof/>
              </w:rPr>
              <w:tab/>
              <w:t>If requested by the Contractor, the Employer shall use its best endeavors to assist the Contractor in obtaining in a timely and expeditious manner all permits, approvals and/or licenses necessary for the execution of the Contract from all local, state or national government authorities or public service undertakings that such authorities or undertakings require the Contractor or Subcontractors or the personnel of the Contractor or Subcontractors, as the case may be, to obtain.</w:t>
            </w:r>
          </w:p>
          <w:p w14:paraId="16281CC2"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10.5</w:t>
            </w:r>
            <w:r w:rsidRPr="0088478B">
              <w:rPr>
                <w:rFonts w:ascii="Segoe UI Symbol" w:hAnsi="Segoe UI Symbol"/>
                <w:noProof/>
              </w:rPr>
              <w:tab/>
              <w:t xml:space="preserve">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services of whatsoever nature, including those required by the Contractor to properly carry out Precommissioning, Commissioning and Guarantee Tests, all in accordance with the provisions of the  Appendix to the Contract Agreement titled Scope of Works and Supply by the Employer, at or before the time specified in the program furnished by the Contractor under GCC Sub-Clause 18.2 hereof </w:t>
            </w:r>
            <w:r w:rsidRPr="0088478B">
              <w:rPr>
                <w:rFonts w:ascii="Segoe UI Symbol" w:hAnsi="Segoe UI Symbol"/>
                <w:noProof/>
              </w:rPr>
              <w:lastRenderedPageBreak/>
              <w:t>and in the manner thereupon specified or as otherwise agreed upon by the Employer and the Contractor.</w:t>
            </w:r>
          </w:p>
          <w:p w14:paraId="1BE40E5A" w14:textId="77777777" w:rsidR="002200C6" w:rsidRPr="0088478B" w:rsidRDefault="002200C6" w:rsidP="00D5087F">
            <w:pPr>
              <w:spacing w:before="120" w:after="120"/>
              <w:ind w:left="576" w:right="-72" w:hanging="576"/>
              <w:rPr>
                <w:rFonts w:ascii="Segoe UI Symbol" w:hAnsi="Segoe UI Symbol"/>
                <w:noProof/>
              </w:rPr>
            </w:pPr>
            <w:r w:rsidRPr="0088478B">
              <w:rPr>
                <w:rFonts w:ascii="Segoe UI Symbol" w:hAnsi="Segoe UI Symbol"/>
                <w:noProof/>
              </w:rPr>
              <w:t>10.6</w:t>
            </w:r>
            <w:r w:rsidRPr="0088478B">
              <w:rPr>
                <w:rFonts w:ascii="Segoe UI Symbol" w:hAnsi="Segoe UI Symbol"/>
                <w:noProof/>
              </w:rPr>
              <w:tab/>
              <w:t>The Employer shall be responsible for the continued operation of the Facilities after Completion, in accordance with GCC Sub-Clause 24.8, and shall be responsible for facilitating the Guarantee Test(s) for the Facilities, in accordance with GCC Sub-Clause 25.2.</w:t>
            </w:r>
          </w:p>
          <w:p w14:paraId="17075E4D" w14:textId="77777777" w:rsidR="002200C6" w:rsidRPr="0088478B" w:rsidRDefault="002200C6" w:rsidP="00D5087F">
            <w:pPr>
              <w:suppressAutoHyphens/>
              <w:spacing w:before="120" w:after="120"/>
              <w:ind w:left="612" w:right="-72" w:hanging="612"/>
              <w:rPr>
                <w:rFonts w:ascii="Segoe UI Symbol" w:hAnsi="Segoe UI Symbol"/>
                <w:noProof/>
              </w:rPr>
            </w:pPr>
            <w:r w:rsidRPr="0088478B">
              <w:rPr>
                <w:rFonts w:ascii="Segoe UI Symbol" w:hAnsi="Segoe UI Symbol"/>
                <w:noProof/>
              </w:rPr>
              <w:t>10.7</w:t>
            </w:r>
            <w:r w:rsidRPr="0088478B">
              <w:rPr>
                <w:rFonts w:ascii="Segoe UI Symbol" w:hAnsi="Segoe UI Symbol"/>
                <w:noProof/>
              </w:rPr>
              <w:tab/>
              <w:t>All costs and expenses involved in the performance of the obligations under this GCC Clause 10 shall be the responsibility of the Employer, save those to be incurred by the Contractor with respect to the performance of Guarantee Tests, in accordance with GCC Sub-Clause 25.2.</w:t>
            </w:r>
          </w:p>
          <w:p w14:paraId="3DEFA08A" w14:textId="77777777" w:rsidR="002200C6" w:rsidRDefault="002200C6" w:rsidP="00D5087F">
            <w:pPr>
              <w:suppressAutoHyphens/>
              <w:spacing w:before="120" w:after="120"/>
              <w:ind w:left="612" w:right="-72" w:hanging="612"/>
              <w:rPr>
                <w:rFonts w:ascii="Segoe UI Symbol" w:hAnsi="Segoe UI Symbol" w:cs="Tms Rmn"/>
                <w:noProof/>
                <w:color w:val="000000"/>
                <w:szCs w:val="24"/>
              </w:rPr>
            </w:pPr>
            <w:r w:rsidRPr="0088478B">
              <w:rPr>
                <w:rFonts w:ascii="Segoe UI Symbol" w:hAnsi="Segoe UI Symbol" w:cs="Tms Rmn"/>
                <w:noProof/>
                <w:color w:val="000000"/>
                <w:szCs w:val="24"/>
              </w:rPr>
              <w:t>10.8</w:t>
            </w:r>
            <w:r w:rsidRPr="0088478B">
              <w:rPr>
                <w:rFonts w:ascii="Segoe UI Symbol" w:hAnsi="Segoe UI Symbol" w:cs="Tms Rmn"/>
                <w:noProof/>
                <w:color w:val="000000"/>
                <w:szCs w:val="24"/>
              </w:rPr>
              <w:tab/>
              <w:t>In the event that the Employer shall be in breach of any of his obligations under this Clause, the additional cost incurred by the Contractor in consequence thereof shall be determined by the Project Manager and added to the Contract Price.</w:t>
            </w:r>
          </w:p>
          <w:p w14:paraId="10B96E04" w14:textId="4F6E4257" w:rsidR="00DF3A81" w:rsidRPr="0088478B" w:rsidRDefault="00DF3A81" w:rsidP="00D5087F">
            <w:pPr>
              <w:suppressAutoHyphens/>
              <w:spacing w:before="120" w:after="120"/>
              <w:ind w:left="612" w:right="-72" w:hanging="612"/>
              <w:rPr>
                <w:rFonts w:ascii="Segoe UI Symbol" w:hAnsi="Segoe UI Symbol"/>
                <w:noProof/>
              </w:rPr>
            </w:pPr>
          </w:p>
        </w:tc>
      </w:tr>
    </w:tbl>
    <w:p w14:paraId="6230BDEF" w14:textId="2A7A5F00"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07" w:name="_Toc59149321"/>
      <w:bookmarkStart w:id="1008" w:name="_Toc59197231"/>
      <w:r w:rsidRPr="00D5087F">
        <w:rPr>
          <w:rFonts w:ascii="Segoe UI Symbol" w:hAnsi="Segoe UI Symbol"/>
          <w:sz w:val="28"/>
          <w:szCs w:val="28"/>
        </w:rPr>
        <w:lastRenderedPageBreak/>
        <w:t>Payment</w:t>
      </w:r>
      <w:bookmarkEnd w:id="1002"/>
      <w:bookmarkEnd w:id="1007"/>
      <w:bookmarkEnd w:id="1008"/>
    </w:p>
    <w:tbl>
      <w:tblPr>
        <w:tblW w:w="0" w:type="auto"/>
        <w:tblLayout w:type="fixed"/>
        <w:tblLook w:val="0000" w:firstRow="0" w:lastRow="0" w:firstColumn="0" w:lastColumn="0" w:noHBand="0" w:noVBand="0"/>
      </w:tblPr>
      <w:tblGrid>
        <w:gridCol w:w="2268"/>
        <w:gridCol w:w="7290"/>
      </w:tblGrid>
      <w:tr w:rsidR="001146CD" w:rsidRPr="00143E6E" w14:paraId="0B75A429" w14:textId="77777777" w:rsidTr="001146CD">
        <w:trPr>
          <w:trHeight w:val="3843"/>
        </w:trPr>
        <w:tc>
          <w:tcPr>
            <w:tcW w:w="2268" w:type="dxa"/>
          </w:tcPr>
          <w:p w14:paraId="02F361C1" w14:textId="1233D8CC"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09" w:name="_Toc454731649"/>
            <w:bookmarkStart w:id="1010" w:name="_Toc59149322"/>
            <w:r w:rsidRPr="00D5087F">
              <w:rPr>
                <w:rFonts w:ascii="Segoe UI Symbol" w:hAnsi="Segoe UI Symbol"/>
                <w:b/>
                <w:szCs w:val="24"/>
              </w:rPr>
              <w:t>Contract Price</w:t>
            </w:r>
            <w:bookmarkEnd w:id="1009"/>
            <w:bookmarkEnd w:id="1010"/>
          </w:p>
        </w:tc>
        <w:tc>
          <w:tcPr>
            <w:tcW w:w="7290" w:type="dxa"/>
          </w:tcPr>
          <w:p w14:paraId="4DF9DA1E"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11.1</w:t>
            </w:r>
            <w:r w:rsidRPr="00D5087F">
              <w:rPr>
                <w:rFonts w:ascii="Segoe UI Symbol" w:hAnsi="Segoe UI Symbol"/>
                <w:noProof/>
              </w:rPr>
              <w:tab/>
              <w:t>The Contract Price shall be as specified in Article 2 (Contract Price and Terms of Payment) of the Contract Agreement.</w:t>
            </w:r>
          </w:p>
          <w:p w14:paraId="053182C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11.2</w:t>
            </w:r>
            <w:r w:rsidRPr="00D5087F">
              <w:rPr>
                <w:rFonts w:ascii="Segoe UI Symbol" w:hAnsi="Segoe UI Symbol"/>
                <w:noProof/>
              </w:rPr>
              <w:tab/>
              <w:t xml:space="preserve">Unless an adjustment clause is </w:t>
            </w:r>
            <w:r w:rsidRPr="00D5087F">
              <w:rPr>
                <w:rFonts w:ascii="Segoe UI Symbol" w:hAnsi="Segoe UI Symbol"/>
                <w:b/>
                <w:noProof/>
              </w:rPr>
              <w:t>provided for in the PCC,</w:t>
            </w:r>
            <w:r w:rsidRPr="00D5087F">
              <w:rPr>
                <w:rFonts w:ascii="Segoe UI Symbol" w:hAnsi="Segoe UI Symbol"/>
                <w:noProof/>
              </w:rPr>
              <w:t xml:space="preserve"> the Contract Price shall be a firm lump sum not subject to any alteration, except in the event of a Change in the Facilities or as otherwise provided in the Contract.</w:t>
            </w:r>
          </w:p>
          <w:p w14:paraId="5773AB0B"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11.3</w:t>
            </w:r>
            <w:r w:rsidRPr="00D5087F">
              <w:rPr>
                <w:rFonts w:ascii="Segoe UI Symbol" w:hAnsi="Segoe UI Symbol"/>
                <w:noProof/>
              </w:rPr>
              <w:tab/>
              <w:t>Subject to GCC Sub-Clauses 9.2, 10.1 and 35 hereof, the Contractor shall be deemed to have satisfied itself as to the correctness and sufficiency of the Contract Price, which shall, except as otherwise provided for in the Contract, cover all its obligations under the Contract.</w:t>
            </w:r>
          </w:p>
        </w:tc>
      </w:tr>
      <w:tr w:rsidR="001146CD" w:rsidRPr="00143E6E" w14:paraId="79932026" w14:textId="77777777" w:rsidTr="001146CD">
        <w:tc>
          <w:tcPr>
            <w:tcW w:w="2268" w:type="dxa"/>
          </w:tcPr>
          <w:p w14:paraId="3B27603C" w14:textId="0F03936C"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11" w:name="_Toc454731650"/>
            <w:bookmarkStart w:id="1012" w:name="_Toc59149323"/>
            <w:r w:rsidRPr="00D5087F">
              <w:rPr>
                <w:rFonts w:ascii="Segoe UI Symbol" w:hAnsi="Segoe UI Symbol"/>
                <w:b/>
                <w:szCs w:val="24"/>
              </w:rPr>
              <w:t>Terms of Payment</w:t>
            </w:r>
            <w:bookmarkEnd w:id="1011"/>
            <w:bookmarkEnd w:id="1012"/>
          </w:p>
        </w:tc>
        <w:tc>
          <w:tcPr>
            <w:tcW w:w="7290" w:type="dxa"/>
          </w:tcPr>
          <w:p w14:paraId="70A39F2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12.1</w:t>
            </w:r>
            <w:r w:rsidRPr="00D5087F">
              <w:rPr>
                <w:rFonts w:ascii="Segoe UI Symbol" w:hAnsi="Segoe UI Symbol"/>
                <w:noProof/>
              </w:rPr>
              <w:tab/>
              <w:t xml:space="preserve">The Contract Price shall be paid as specified in Article 2 (Contract Price and Terms of Payment) of the Contract Agreement and in the Appendix to the Contract Agreement titled Terms and Procedures of Payment, which also outlines </w:t>
            </w:r>
            <w:r w:rsidRPr="00D5087F">
              <w:rPr>
                <w:rFonts w:ascii="Segoe UI Symbol" w:hAnsi="Segoe UI Symbol"/>
                <w:noProof/>
              </w:rPr>
              <w:lastRenderedPageBreak/>
              <w:t>the procedures to be followed in making application for and processing payments.</w:t>
            </w:r>
          </w:p>
          <w:p w14:paraId="501CC42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12.2</w:t>
            </w:r>
            <w:r w:rsidRPr="00D5087F">
              <w:rPr>
                <w:rFonts w:ascii="Segoe UI Symbol" w:hAnsi="Segoe UI Symbol"/>
                <w:noProof/>
              </w:rPr>
              <w:tab/>
              <w:t>No payment made by the Employer herein shall be deemed to constitute acceptance by the Employer of the Facilities or any part(s) thereof.</w:t>
            </w:r>
          </w:p>
          <w:p w14:paraId="7A9ED0AE"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12.3</w:t>
            </w:r>
            <w:r w:rsidRPr="00D5087F">
              <w:rPr>
                <w:rFonts w:ascii="Segoe UI Symbol" w:hAnsi="Segoe UI Symbol"/>
                <w:noProof/>
              </w:rPr>
              <w:tab/>
              <w:t>In the event that the Employer fails to make any payment by its respective due date or within the period set forth in the Contract, the Employer shall pay to the Contractor interest on the amount of such delayed payment at the rate(s) shown in the Appendix to the Contract Agreement titled Terms and Procedures of Payment, for the period of delay until payment has been made in full, whether before or after judgment or arbitrage award.</w:t>
            </w:r>
          </w:p>
          <w:p w14:paraId="39B8975A"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12.4</w:t>
            </w:r>
            <w:r w:rsidRPr="00D5087F">
              <w:rPr>
                <w:rFonts w:ascii="Segoe UI Symbol" w:hAnsi="Segoe UI Symbol"/>
                <w:noProof/>
              </w:rPr>
              <w:tab/>
              <w:t>The currency or currencies in which payments are made to the Contractor under this Contract shall be specified in the Appendix to the Contract Agreement titled Terms and Procedures of Payment, subject to the general principle that payments will be made in the currency or currencies in which the Contract Price has been stated in the Contractor’s Bid.</w:t>
            </w:r>
          </w:p>
        </w:tc>
      </w:tr>
      <w:tr w:rsidR="001146CD" w:rsidRPr="00143E6E" w14:paraId="2E40F48E" w14:textId="77777777" w:rsidTr="001146CD">
        <w:tc>
          <w:tcPr>
            <w:tcW w:w="2268" w:type="dxa"/>
          </w:tcPr>
          <w:p w14:paraId="1C454473" w14:textId="6EA79419"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13" w:name="_Toc454731651"/>
            <w:bookmarkStart w:id="1014" w:name="_Toc59149324"/>
            <w:r w:rsidRPr="00D5087F">
              <w:rPr>
                <w:rFonts w:ascii="Segoe UI Symbol" w:hAnsi="Segoe UI Symbol"/>
                <w:b/>
                <w:szCs w:val="24"/>
              </w:rPr>
              <w:lastRenderedPageBreak/>
              <w:t>Securities</w:t>
            </w:r>
            <w:bookmarkEnd w:id="1013"/>
            <w:bookmarkEnd w:id="1014"/>
          </w:p>
        </w:tc>
        <w:tc>
          <w:tcPr>
            <w:tcW w:w="7290" w:type="dxa"/>
          </w:tcPr>
          <w:p w14:paraId="285F9FF5"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13.1</w:t>
            </w:r>
            <w:r w:rsidRPr="00D5087F">
              <w:rPr>
                <w:rFonts w:ascii="Segoe UI Symbol" w:hAnsi="Segoe UI Symbol"/>
                <w:noProof/>
              </w:rPr>
              <w:tab/>
            </w:r>
            <w:r w:rsidRPr="00D5087F">
              <w:rPr>
                <w:rFonts w:ascii="Segoe UI Symbol" w:hAnsi="Segoe UI Symbol"/>
                <w:noProof/>
                <w:u w:val="single"/>
              </w:rPr>
              <w:t>Issuance of Securities</w:t>
            </w:r>
          </w:p>
          <w:p w14:paraId="77884BF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The Contractor shall provide the securities specified below in favor of the Employer at the times, and in the amount, manner and form specified below.</w:t>
            </w:r>
          </w:p>
          <w:p w14:paraId="42D784B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13.2</w:t>
            </w:r>
            <w:r w:rsidRPr="00D5087F">
              <w:rPr>
                <w:rFonts w:ascii="Segoe UI Symbol" w:hAnsi="Segoe UI Symbol"/>
                <w:noProof/>
              </w:rPr>
              <w:tab/>
            </w:r>
            <w:r w:rsidRPr="00D5087F">
              <w:rPr>
                <w:rFonts w:ascii="Segoe UI Symbol" w:hAnsi="Segoe UI Symbol"/>
                <w:noProof/>
                <w:u w:val="single"/>
              </w:rPr>
              <w:t>Advance Payment Security</w:t>
            </w:r>
          </w:p>
          <w:p w14:paraId="610B6B05"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13.2.1</w:t>
            </w:r>
            <w:r w:rsidRPr="00D5087F">
              <w:rPr>
                <w:rFonts w:ascii="Segoe UI Symbol" w:hAnsi="Segoe UI Symbol"/>
                <w:noProof/>
              </w:rPr>
              <w:tab/>
              <w:t>The Contractor shall, within twenty-eight (28) days of the notification of contract award, provide a security in an amount equal to the advance payment calculated in accordance with the Appendix to the Contract Agreement titled Terms and Procedures of Payment, and in the same currency or currencies.</w:t>
            </w:r>
          </w:p>
          <w:p w14:paraId="0E159967"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13.2.2</w:t>
            </w:r>
            <w:r w:rsidRPr="00D5087F">
              <w:rPr>
                <w:rFonts w:ascii="Segoe UI Symbol" w:hAnsi="Segoe UI Symbol"/>
                <w:noProof/>
              </w:rPr>
              <w:tab/>
              <w:t xml:space="preserve">The security shall be in the form provided in the Bidding documents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w:t>
            </w:r>
            <w:r w:rsidRPr="00D5087F">
              <w:rPr>
                <w:rFonts w:ascii="Segoe UI Symbol" w:hAnsi="Segoe UI Symbol"/>
                <w:noProof/>
              </w:rPr>
              <w:lastRenderedPageBreak/>
              <w:t>Employer.  The security shall be returned to the Contractor immediately after its expiration.</w:t>
            </w:r>
          </w:p>
          <w:p w14:paraId="6DAABE2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13.3</w:t>
            </w:r>
            <w:r w:rsidRPr="00D5087F">
              <w:rPr>
                <w:rFonts w:ascii="Segoe UI Symbol" w:hAnsi="Segoe UI Symbol"/>
                <w:noProof/>
              </w:rPr>
              <w:tab/>
            </w:r>
            <w:r w:rsidRPr="00D5087F">
              <w:rPr>
                <w:rFonts w:ascii="Segoe UI Symbol" w:hAnsi="Segoe UI Symbol"/>
                <w:noProof/>
                <w:u w:val="single"/>
              </w:rPr>
              <w:t>Performance Security</w:t>
            </w:r>
          </w:p>
          <w:p w14:paraId="4A4F1300"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13.3.1</w:t>
            </w:r>
            <w:r w:rsidRPr="00D5087F">
              <w:rPr>
                <w:rFonts w:ascii="Segoe UI Symbol" w:hAnsi="Segoe UI Symbol"/>
                <w:noProof/>
              </w:rPr>
              <w:tab/>
              <w:t xml:space="preserve">The Contractor shall, within twenty-eight (28) days of the notification of contract award, provide a security for the due performance of the Contract in the amount </w:t>
            </w:r>
            <w:r w:rsidRPr="00D5087F">
              <w:rPr>
                <w:rFonts w:ascii="Segoe UI Symbol" w:hAnsi="Segoe UI Symbol"/>
                <w:b/>
                <w:noProof/>
              </w:rPr>
              <w:t>specified in the PCC.</w:t>
            </w:r>
          </w:p>
          <w:p w14:paraId="5698BFA4"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13.3.2</w:t>
            </w:r>
            <w:r w:rsidRPr="00D5087F">
              <w:rPr>
                <w:rFonts w:ascii="Segoe UI Symbol" w:hAnsi="Segoe UI Symbol"/>
                <w:noProof/>
              </w:rPr>
              <w:tab/>
              <w:t>The Performance Security shall be denominated in the currency or currencies of the Contract, or in a freely convertible currency acceptable to the Employer, and shall be in the form provided in Section X, Contract Forms, corresponding to the type of bank guarantee stipulated by the Employer in the PCC, or in another form acceptable to the Employer.</w:t>
            </w:r>
          </w:p>
          <w:p w14:paraId="3CFCCBD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13.3.3</w:t>
            </w:r>
            <w:r w:rsidRPr="00D5087F">
              <w:rPr>
                <w:rFonts w:ascii="Segoe UI Symbol" w:hAnsi="Segoe UI Symbol"/>
                <w:noProof/>
              </w:rPr>
              <w:tab/>
              <w:t>Unless otherwise specified in the PCC, the security shall be reduced by half on the date of the Operational Acceptance. The Security shall become null and void, or shall be reduced pro rata to the Contract Price of a part of the Facilities for which a separate Time for Completion is provided, five hundred and forty (540) days after Completion of the Facilities or three hundred and sixty five (365) days after Operational Acceptance of the Facilities, whichever occurs first; provided, however, that if the Defects Liability Period has been extended on any part of the Facilities pursuant to GCC Sub-Clause 27.8 hereof, the Contractor shall issue an additional security in an amount proportionate to the Contract Price of that part.  The security shall be returned to the Contractor immediately after its expiration, provided, however, that if the Contractor, pursuant to GCC Sub-Clause 27.10, is liable for an extended defect liability obligation, the Performance Security shall be extended for the period specified in the PCC pursuant to GCC Sub-Clause 27.10 and up to the amount specified in the PCC.</w:t>
            </w:r>
          </w:p>
          <w:p w14:paraId="4925126E"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13.3.4</w:t>
            </w:r>
            <w:r w:rsidRPr="00D5087F">
              <w:rPr>
                <w:rFonts w:ascii="Segoe UI Symbol" w:hAnsi="Segoe UI Symbol"/>
                <w:noProof/>
              </w:rPr>
              <w:tab/>
              <w:t xml:space="preserve">The Employer shall not make a claim under the Performance Security, except for amounts to which the Employer is entitled under the Contract. The Employer </w:t>
            </w:r>
            <w:r w:rsidRPr="00D5087F">
              <w:rPr>
                <w:rFonts w:ascii="Segoe UI Symbol" w:hAnsi="Segoe UI Symbol"/>
                <w:noProof/>
              </w:rPr>
              <w:lastRenderedPageBreak/>
              <w:t>shall indemnify and hold the Contractor harmless against and from all damages, losses and expenses (including legal fees and expenses) resulting from a claim under the Performance Security to the extent to which the Employer was not entitled to make the claim.</w:t>
            </w:r>
          </w:p>
        </w:tc>
      </w:tr>
      <w:tr w:rsidR="001146CD" w:rsidRPr="00143E6E" w14:paraId="3F762259" w14:textId="77777777" w:rsidTr="001146CD">
        <w:tc>
          <w:tcPr>
            <w:tcW w:w="2268" w:type="dxa"/>
          </w:tcPr>
          <w:p w14:paraId="0CF2C953" w14:textId="519C7556"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15" w:name="_Toc454731652"/>
            <w:bookmarkStart w:id="1016" w:name="_Toc59149325"/>
            <w:r w:rsidRPr="00D5087F">
              <w:rPr>
                <w:rFonts w:ascii="Segoe UI Symbol" w:hAnsi="Segoe UI Symbol"/>
                <w:b/>
                <w:szCs w:val="24"/>
              </w:rPr>
              <w:lastRenderedPageBreak/>
              <w:t>Taxes and Duties</w:t>
            </w:r>
            <w:bookmarkEnd w:id="1015"/>
            <w:bookmarkEnd w:id="1016"/>
          </w:p>
        </w:tc>
        <w:tc>
          <w:tcPr>
            <w:tcW w:w="7290" w:type="dxa"/>
          </w:tcPr>
          <w:p w14:paraId="5922318B"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14.1</w:t>
            </w:r>
            <w:r w:rsidRPr="00D5087F">
              <w:rPr>
                <w:rFonts w:ascii="Segoe UI Symbol" w:hAnsi="Segoe UI Symbol"/>
                <w:noProof/>
              </w:rPr>
              <w:tab/>
              <w:t>Except as otherwise specifically provided in the Contract, the Contractor shall bear and pay all taxes, duties, levies and charges assessed on the Contractor, its Subcontractors or their employees by all municipal, state or national government authorities in connection with the Facilities in and outside of the country where the Site is located.</w:t>
            </w:r>
          </w:p>
          <w:p w14:paraId="0FD38AC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14.2</w:t>
            </w:r>
            <w:r w:rsidRPr="00D5087F">
              <w:rPr>
                <w:rFonts w:ascii="Segoe UI Symbol" w:hAnsi="Segoe UI Symbol"/>
                <w:noProof/>
              </w:rPr>
              <w:tab/>
              <w:t xml:space="preserve">Notwithstanding GCC Sub-Clause 14.1 above, the Employer shall bear and promptly pay </w:t>
            </w:r>
          </w:p>
          <w:p w14:paraId="417F8946"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 xml:space="preserve">all customs and import duties for the Plant specified in Price Schedule No. 1; and </w:t>
            </w:r>
          </w:p>
          <w:p w14:paraId="54C216DF"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other domestic taxes such as, sales tax and value added tax (VAT) on the Plant specified in Price Schedules No. 1 and No. 2 and that is to be incorporated into the Facilities, and on the finished goods, imposed by the law of the country where the Site is located.</w:t>
            </w:r>
          </w:p>
          <w:p w14:paraId="34F45E0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14.3</w:t>
            </w:r>
            <w:r w:rsidRPr="00D5087F">
              <w:rPr>
                <w:rFonts w:ascii="Segoe UI Symbol" w:hAnsi="Segoe UI Symbol"/>
                <w:noProof/>
              </w:rPr>
              <w:tab/>
              <w:t>If any tax exemptions, reductions, allowances or privileges may be available to the Contractor in the country where the Site is located, the Employer shall use its best endeavors to enable the Contractor to benefit from any such tax savings to the maximum allowable extent.</w:t>
            </w:r>
          </w:p>
          <w:p w14:paraId="1DC8E7ED" w14:textId="589CCECF"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14.4</w:t>
            </w:r>
            <w:r w:rsidRPr="00D5087F">
              <w:rPr>
                <w:rFonts w:ascii="Segoe UI Symbol" w:hAnsi="Segoe UI Symbol"/>
                <w:noProof/>
              </w:rPr>
              <w:tab/>
              <w:t xml:space="preserve">For the purpose of the Contract, it is agreed that the Contract Price specified in Article 2 (Contract Price and Terms of Payment) of the Contract Agreement is based on the taxes, duties, levies and charges prevailing at the date twenty-eight (28) days prior to the date of Bid submission in the country where the Site is located (hereinafter called “Tax” in this GCC Sub-Clause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 or their employees in connection with performance of the Contract, an equitable </w:t>
            </w:r>
            <w:r w:rsidRPr="00D5087F">
              <w:rPr>
                <w:rFonts w:ascii="Segoe UI Symbol" w:hAnsi="Segoe UI Symbol"/>
                <w:noProof/>
              </w:rPr>
              <w:lastRenderedPageBreak/>
              <w:t>adjustment of the Contract Price shall be made to fully take into account any such change by addition to the Contract Price or deduction therefrom, as the case may be, in accordance with GCC Clause 36 hereof.</w:t>
            </w:r>
          </w:p>
        </w:tc>
      </w:tr>
    </w:tbl>
    <w:p w14:paraId="32109377" w14:textId="553AFEC4"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17" w:name="_Toc454731653"/>
      <w:bookmarkStart w:id="1018" w:name="_Toc59149326"/>
      <w:bookmarkStart w:id="1019" w:name="_Toc59197232"/>
      <w:r w:rsidRPr="00D5087F">
        <w:rPr>
          <w:rFonts w:ascii="Segoe UI Symbol" w:hAnsi="Segoe UI Symbol"/>
          <w:sz w:val="28"/>
          <w:szCs w:val="28"/>
        </w:rPr>
        <w:lastRenderedPageBreak/>
        <w:t>Intellectual Property</w:t>
      </w:r>
      <w:bookmarkEnd w:id="1017"/>
      <w:bookmarkEnd w:id="1018"/>
      <w:bookmarkEnd w:id="1019"/>
    </w:p>
    <w:tbl>
      <w:tblPr>
        <w:tblW w:w="9558" w:type="dxa"/>
        <w:tblLayout w:type="fixed"/>
        <w:tblLook w:val="0000" w:firstRow="0" w:lastRow="0" w:firstColumn="0" w:lastColumn="0" w:noHBand="0" w:noVBand="0"/>
      </w:tblPr>
      <w:tblGrid>
        <w:gridCol w:w="2268"/>
        <w:gridCol w:w="7290"/>
      </w:tblGrid>
      <w:tr w:rsidR="001146CD" w:rsidRPr="00143E6E" w14:paraId="58D52260" w14:textId="77777777" w:rsidTr="00166F92">
        <w:tc>
          <w:tcPr>
            <w:tcW w:w="2268" w:type="dxa"/>
          </w:tcPr>
          <w:p w14:paraId="40F5FB9F" w14:textId="6AB8961D" w:rsidR="001146CD" w:rsidRPr="00D5087F" w:rsidRDefault="001146CD" w:rsidP="002D6580">
            <w:pPr>
              <w:pStyle w:val="Heading4"/>
              <w:numPr>
                <w:ilvl w:val="0"/>
                <w:numId w:val="136"/>
              </w:numPr>
              <w:spacing w:before="120" w:after="120"/>
              <w:ind w:left="426" w:right="-11"/>
              <w:jc w:val="left"/>
              <w:rPr>
                <w:rFonts w:ascii="Segoe UI Symbol" w:hAnsi="Segoe UI Symbol"/>
                <w:noProof/>
              </w:rPr>
            </w:pPr>
            <w:bookmarkStart w:id="1020" w:name="_Toc454731654"/>
            <w:bookmarkStart w:id="1021" w:name="_Toc59149327"/>
            <w:r w:rsidRPr="00D5087F">
              <w:rPr>
                <w:rFonts w:ascii="Segoe UI Symbol" w:hAnsi="Segoe UI Symbol"/>
                <w:b/>
                <w:szCs w:val="24"/>
              </w:rPr>
              <w:t>License/Use of Technical Information</w:t>
            </w:r>
            <w:bookmarkEnd w:id="1020"/>
            <w:bookmarkEnd w:id="1021"/>
            <w:r w:rsidRPr="00D5087F">
              <w:rPr>
                <w:rFonts w:ascii="Segoe UI Symbol" w:hAnsi="Segoe UI Symbol"/>
                <w:noProof/>
              </w:rPr>
              <w:t xml:space="preserve"> </w:t>
            </w:r>
          </w:p>
        </w:tc>
        <w:tc>
          <w:tcPr>
            <w:tcW w:w="7290" w:type="dxa"/>
          </w:tcPr>
          <w:p w14:paraId="37C2CFDD" w14:textId="77777777" w:rsidR="001146CD" w:rsidRPr="00D5087F" w:rsidRDefault="001146CD" w:rsidP="00D5087F">
            <w:pPr>
              <w:pStyle w:val="DefaultParagraphFont1"/>
              <w:numPr>
                <w:ilvl w:val="0"/>
                <w:numId w:val="0"/>
              </w:numPr>
              <w:tabs>
                <w:tab w:val="left" w:pos="851"/>
                <w:tab w:val="left" w:pos="900"/>
                <w:tab w:val="left" w:pos="1843"/>
                <w:tab w:val="left" w:pos="2977"/>
              </w:tabs>
              <w:spacing w:before="120" w:after="120"/>
              <w:ind w:left="612" w:right="-11" w:hanging="612"/>
              <w:rPr>
                <w:rFonts w:ascii="Segoe UI Symbol" w:hAnsi="Segoe UI Symbol" w:cs="Times New Roman"/>
                <w:sz w:val="24"/>
                <w:lang w:val="en-US"/>
              </w:rPr>
            </w:pPr>
            <w:r w:rsidRPr="00D5087F">
              <w:rPr>
                <w:rFonts w:ascii="Segoe UI Symbol" w:hAnsi="Segoe UI Symbol" w:cs="Times New Roman"/>
                <w:lang w:val="en-US"/>
              </w:rPr>
              <w:t>15.1</w:t>
            </w:r>
            <w:r w:rsidRPr="00D5087F">
              <w:rPr>
                <w:rFonts w:ascii="Segoe UI Symbol" w:hAnsi="Segoe UI Symbol" w:cs="Times New Roman"/>
                <w:lang w:val="en-US"/>
              </w:rPr>
              <w:tab/>
            </w:r>
            <w:r w:rsidRPr="00D5087F">
              <w:rPr>
                <w:rFonts w:ascii="Segoe UI Symbol" w:hAnsi="Segoe UI Symbol" w:cs="Times New Roman"/>
                <w:sz w:val="24"/>
                <w:lang w:val="en-US"/>
              </w:rPr>
              <w:t>For the operation and maintenance of the Plant, the Contractor hereby grants a non-exclusive and non-transferable license (without the right to sub-license) to the Employer under the patents, utility models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 or other intellectual property right from the Contractor or any third Party to the Employer.</w:t>
            </w:r>
          </w:p>
          <w:p w14:paraId="47AD279A" w14:textId="77777777" w:rsidR="001146CD" w:rsidRPr="00D5087F" w:rsidRDefault="001146CD" w:rsidP="00D5087F">
            <w:pPr>
              <w:spacing w:before="120" w:after="120"/>
              <w:ind w:left="576" w:right="-11" w:hanging="576"/>
              <w:rPr>
                <w:rFonts w:ascii="Segoe UI Symbol" w:hAnsi="Segoe UI Symbol"/>
                <w:noProof/>
              </w:rPr>
            </w:pPr>
            <w:r w:rsidRPr="00D5087F">
              <w:rPr>
                <w:rFonts w:ascii="Segoe UI Symbol" w:hAnsi="Segoe UI Symbol"/>
                <w:noProof/>
              </w:rPr>
              <w:t>15.2</w:t>
            </w:r>
            <w:r w:rsidRPr="00D5087F">
              <w:rPr>
                <w:rFonts w:ascii="Segoe UI Symbol" w:hAnsi="Segoe UI Symbol"/>
                <w:noProof/>
              </w:rPr>
              <w:tab/>
              <w:t>The copyright in all drawings, documents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146CD" w:rsidRPr="00143E6E" w14:paraId="1295C111" w14:textId="77777777" w:rsidTr="00166F92">
        <w:tc>
          <w:tcPr>
            <w:tcW w:w="2268" w:type="dxa"/>
          </w:tcPr>
          <w:p w14:paraId="03949824" w14:textId="211F4F9E" w:rsidR="001146CD" w:rsidRPr="00D5087F" w:rsidRDefault="001146CD" w:rsidP="002D6580">
            <w:pPr>
              <w:pStyle w:val="Heading4"/>
              <w:numPr>
                <w:ilvl w:val="0"/>
                <w:numId w:val="136"/>
              </w:numPr>
              <w:spacing w:before="120" w:after="120"/>
              <w:ind w:left="426" w:right="-11"/>
              <w:jc w:val="left"/>
              <w:rPr>
                <w:rFonts w:ascii="Segoe UI Symbol" w:hAnsi="Segoe UI Symbol"/>
                <w:noProof/>
              </w:rPr>
            </w:pPr>
            <w:bookmarkStart w:id="1022" w:name="_Toc454731655"/>
            <w:bookmarkStart w:id="1023" w:name="_Toc59149328"/>
            <w:r w:rsidRPr="00D5087F">
              <w:rPr>
                <w:rFonts w:ascii="Segoe UI Symbol" w:hAnsi="Segoe UI Symbol"/>
                <w:b/>
                <w:szCs w:val="24"/>
              </w:rPr>
              <w:t>Confidential Information</w:t>
            </w:r>
            <w:bookmarkEnd w:id="1022"/>
            <w:bookmarkEnd w:id="1023"/>
          </w:p>
        </w:tc>
        <w:tc>
          <w:tcPr>
            <w:tcW w:w="7290" w:type="dxa"/>
          </w:tcPr>
          <w:p w14:paraId="769D59B1" w14:textId="77777777" w:rsidR="001146CD" w:rsidRPr="00D5087F" w:rsidRDefault="001146CD" w:rsidP="00D5087F">
            <w:pPr>
              <w:spacing w:before="120" w:after="120"/>
              <w:ind w:left="576" w:right="-11" w:hanging="576"/>
              <w:rPr>
                <w:rFonts w:ascii="Segoe UI Symbol" w:hAnsi="Segoe UI Symbol"/>
                <w:noProof/>
              </w:rPr>
            </w:pPr>
            <w:r w:rsidRPr="00D5087F">
              <w:rPr>
                <w:rFonts w:ascii="Segoe UI Symbol" w:hAnsi="Segoe UI Symbol"/>
                <w:noProof/>
              </w:rPr>
              <w:t>16.1</w:t>
            </w:r>
            <w:r w:rsidRPr="00D5087F">
              <w:rPr>
                <w:rFonts w:ascii="Segoe UI Symbol" w:hAnsi="Segoe UI Symbol"/>
                <w:noProof/>
              </w:rPr>
              <w:tab/>
              <w:t xml:space="preserve">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termination of the Contract.  Notwithstanding the above, the Contractor may furnish to its Subcontractor(s) such documents, data and other information it receives from the Employer to the extent required for the Subcontractor(s) to </w:t>
            </w:r>
            <w:r w:rsidRPr="00D5087F">
              <w:rPr>
                <w:rFonts w:ascii="Segoe UI Symbol" w:hAnsi="Segoe UI Symbol"/>
                <w:noProof/>
              </w:rPr>
              <w:lastRenderedPageBreak/>
              <w:t>perform its work under the Contract, in which event the Contractor shall obtain from such Subcontractor(s) an undertaking of confidentiality similar to that imposed on the Contractor under this GCC Clause 16.</w:t>
            </w:r>
          </w:p>
          <w:p w14:paraId="0D86D97C" w14:textId="77777777" w:rsidR="001146CD" w:rsidRPr="00D5087F" w:rsidRDefault="001146CD" w:rsidP="00D5087F">
            <w:pPr>
              <w:spacing w:before="120" w:after="120"/>
              <w:ind w:left="576" w:right="-11" w:hanging="576"/>
              <w:rPr>
                <w:rFonts w:ascii="Segoe UI Symbol" w:hAnsi="Segoe UI Symbol"/>
                <w:noProof/>
              </w:rPr>
            </w:pPr>
            <w:r w:rsidRPr="00D5087F">
              <w:rPr>
                <w:rFonts w:ascii="Segoe UI Symbol" w:hAnsi="Segoe UI Symbol"/>
                <w:noProof/>
              </w:rPr>
              <w:t>16.2</w:t>
            </w:r>
            <w:r w:rsidRPr="00D5087F">
              <w:rPr>
                <w:rFonts w:ascii="Segoe UI Symbol" w:hAnsi="Segoe UI Symbol"/>
                <w:noProof/>
              </w:rPr>
              <w:tab/>
              <w:t>The Employer shall not use such documents, data and other information received from the Contractor for any purpose other than the operation and maintenance of the Facilities.  Similarly, the Contractor shall not use such documents, data and other information received from the Employer for any purpose other than the design, procurement of Plant, construction or such other work and services as are required for the performance of the Contract.</w:t>
            </w:r>
          </w:p>
          <w:p w14:paraId="09521908" w14:textId="77777777" w:rsidR="001146CD" w:rsidRPr="00D5087F" w:rsidRDefault="001146CD" w:rsidP="00D5087F">
            <w:pPr>
              <w:spacing w:before="120" w:after="120"/>
              <w:ind w:left="576" w:right="-11" w:hanging="576"/>
              <w:rPr>
                <w:rFonts w:ascii="Segoe UI Symbol" w:hAnsi="Segoe UI Symbol"/>
                <w:noProof/>
              </w:rPr>
            </w:pPr>
            <w:r w:rsidRPr="00D5087F">
              <w:rPr>
                <w:rFonts w:ascii="Segoe UI Symbol" w:hAnsi="Segoe UI Symbol"/>
                <w:noProof/>
              </w:rPr>
              <w:t>16.3</w:t>
            </w:r>
            <w:r w:rsidRPr="00D5087F">
              <w:rPr>
                <w:rFonts w:ascii="Segoe UI Symbol" w:hAnsi="Segoe UI Symbol"/>
                <w:noProof/>
              </w:rPr>
              <w:tab/>
              <w:t>The obligation of a Party under GCC Sub-Clauses 16.1 and 16.2 above, however, shall not apply to that information which</w:t>
            </w:r>
          </w:p>
          <w:p w14:paraId="2D96F71D" w14:textId="77777777" w:rsidR="001146CD" w:rsidRPr="00D5087F" w:rsidRDefault="001146CD" w:rsidP="00D5087F">
            <w:pPr>
              <w:spacing w:before="120" w:after="120"/>
              <w:ind w:left="1152" w:right="-11"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now or hereafter enters the public domain through no fault of that Party</w:t>
            </w:r>
          </w:p>
          <w:p w14:paraId="1392D7A6" w14:textId="77777777" w:rsidR="001146CD" w:rsidRPr="00D5087F" w:rsidRDefault="001146CD" w:rsidP="00D5087F">
            <w:pPr>
              <w:spacing w:before="120" w:after="120"/>
              <w:ind w:left="1152" w:right="-11"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r>
            <w:r w:rsidRPr="00D5087F">
              <w:rPr>
                <w:rFonts w:ascii="Segoe UI Symbol" w:hAnsi="Segoe UI Symbol"/>
                <w:noProof/>
                <w:spacing w:val="-4"/>
              </w:rPr>
              <w:t>can be proven to have been possessed by that Party at the time of disclosure and which was not previously obtained, directly or indirectly, from the other Party hereto</w:t>
            </w:r>
          </w:p>
          <w:p w14:paraId="0367B30E" w14:textId="77777777" w:rsidR="001146CD" w:rsidRPr="00D5087F" w:rsidRDefault="001146CD" w:rsidP="00D5087F">
            <w:pPr>
              <w:spacing w:before="120" w:after="120"/>
              <w:ind w:left="1152" w:right="-11"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otherwise lawfully becomes available to that Party from a third Party that has no obligation of confidentiality.</w:t>
            </w:r>
          </w:p>
          <w:p w14:paraId="3C4CD8F5" w14:textId="77777777" w:rsidR="001146CD" w:rsidRPr="00D5087F" w:rsidRDefault="001146CD" w:rsidP="00D5087F">
            <w:pPr>
              <w:spacing w:before="120" w:after="120"/>
              <w:ind w:left="576" w:right="-11" w:hanging="576"/>
              <w:rPr>
                <w:rFonts w:ascii="Segoe UI Symbol" w:hAnsi="Segoe UI Symbol"/>
                <w:noProof/>
              </w:rPr>
            </w:pPr>
            <w:r w:rsidRPr="00D5087F">
              <w:rPr>
                <w:rFonts w:ascii="Segoe UI Symbol" w:hAnsi="Segoe UI Symbol"/>
                <w:noProof/>
              </w:rPr>
              <w:t>16.4</w:t>
            </w:r>
            <w:r w:rsidRPr="00D5087F">
              <w:rPr>
                <w:rFonts w:ascii="Segoe UI Symbol" w:hAnsi="Segoe UI Symbol"/>
                <w:noProof/>
              </w:rPr>
              <w:tab/>
              <w:t>The above provisions of this GCC Clause 16 shall not in any way modify any undertaking of confidentiality given by either of the Parties hereto prior to the date of the Contract in respect of the Facilities or any part thereof.</w:t>
            </w:r>
          </w:p>
          <w:p w14:paraId="6B2C03AC" w14:textId="77777777" w:rsidR="001146CD" w:rsidRPr="00D5087F" w:rsidRDefault="001146CD" w:rsidP="00D5087F">
            <w:pPr>
              <w:spacing w:before="120" w:after="120"/>
              <w:ind w:left="576" w:right="-11" w:hanging="576"/>
              <w:rPr>
                <w:rFonts w:ascii="Segoe UI Symbol" w:hAnsi="Segoe UI Symbol"/>
                <w:noProof/>
              </w:rPr>
            </w:pPr>
            <w:r w:rsidRPr="00D5087F">
              <w:rPr>
                <w:rFonts w:ascii="Segoe UI Symbol" w:hAnsi="Segoe UI Symbol"/>
                <w:noProof/>
              </w:rPr>
              <w:t>16.5</w:t>
            </w:r>
            <w:r w:rsidRPr="00D5087F">
              <w:rPr>
                <w:rFonts w:ascii="Segoe UI Symbol" w:hAnsi="Segoe UI Symbol"/>
                <w:noProof/>
              </w:rPr>
              <w:tab/>
              <w:t>The provisions of this GCC Clause 16 shall survive termination, for whatever reason, of the Contract.</w:t>
            </w:r>
          </w:p>
        </w:tc>
      </w:tr>
    </w:tbl>
    <w:p w14:paraId="161C6C17" w14:textId="3C7597E2"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24" w:name="_Toc454731656"/>
      <w:bookmarkStart w:id="1025" w:name="_Toc59149329"/>
      <w:bookmarkStart w:id="1026" w:name="_Toc59197233"/>
      <w:r w:rsidRPr="00D5087F">
        <w:rPr>
          <w:rFonts w:ascii="Segoe UI Symbol" w:hAnsi="Segoe UI Symbol"/>
          <w:sz w:val="28"/>
          <w:szCs w:val="28"/>
        </w:rPr>
        <w:lastRenderedPageBreak/>
        <w:t>Execution of the Facilities</w:t>
      </w:r>
      <w:bookmarkEnd w:id="1024"/>
      <w:bookmarkEnd w:id="1025"/>
      <w:bookmarkEnd w:id="1026"/>
    </w:p>
    <w:tbl>
      <w:tblPr>
        <w:tblW w:w="0" w:type="auto"/>
        <w:tblLayout w:type="fixed"/>
        <w:tblLook w:val="0000" w:firstRow="0" w:lastRow="0" w:firstColumn="0" w:lastColumn="0" w:noHBand="0" w:noVBand="0"/>
      </w:tblPr>
      <w:tblGrid>
        <w:gridCol w:w="2358"/>
        <w:gridCol w:w="6786"/>
      </w:tblGrid>
      <w:tr w:rsidR="001146CD" w:rsidRPr="00143E6E" w14:paraId="67FE50E1" w14:textId="77777777" w:rsidTr="001146CD">
        <w:tc>
          <w:tcPr>
            <w:tcW w:w="2358" w:type="dxa"/>
          </w:tcPr>
          <w:p w14:paraId="5B6B69B3" w14:textId="5406B344"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27" w:name="_Toc454731657"/>
            <w:bookmarkStart w:id="1028" w:name="_Toc59149330"/>
            <w:r w:rsidRPr="00D5087F">
              <w:rPr>
                <w:rFonts w:ascii="Segoe UI Symbol" w:hAnsi="Segoe UI Symbol"/>
                <w:b/>
                <w:szCs w:val="24"/>
              </w:rPr>
              <w:t>Representatives</w:t>
            </w:r>
            <w:bookmarkEnd w:id="1027"/>
            <w:bookmarkEnd w:id="1028"/>
          </w:p>
        </w:tc>
        <w:tc>
          <w:tcPr>
            <w:tcW w:w="6786" w:type="dxa"/>
          </w:tcPr>
          <w:p w14:paraId="42C2CC79"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17.1</w:t>
            </w:r>
            <w:r w:rsidRPr="00D5087F">
              <w:rPr>
                <w:rFonts w:ascii="Segoe UI Symbol" w:hAnsi="Segoe UI Symbol"/>
                <w:noProof/>
              </w:rPr>
              <w:tab/>
            </w:r>
            <w:r w:rsidRPr="00D5087F">
              <w:rPr>
                <w:rFonts w:ascii="Segoe UI Symbol" w:hAnsi="Segoe UI Symbol"/>
                <w:noProof/>
                <w:u w:val="single"/>
              </w:rPr>
              <w:t>Project Manager</w:t>
            </w:r>
          </w:p>
          <w:p w14:paraId="462B0CA2" w14:textId="7B444B54" w:rsidR="001146CD" w:rsidRPr="00D5087F" w:rsidRDefault="001146CD" w:rsidP="00D5087F">
            <w:pPr>
              <w:spacing w:before="120" w:after="120"/>
              <w:ind w:left="576" w:hanging="54"/>
              <w:rPr>
                <w:rFonts w:ascii="Segoe UI Symbol" w:hAnsi="Segoe UI Symbol"/>
                <w:noProof/>
              </w:rPr>
            </w:pPr>
            <w:r w:rsidRPr="00D5087F">
              <w:rPr>
                <w:rFonts w:ascii="Segoe UI Symbol" w:hAnsi="Segoe UI Symbol"/>
                <w:noProof/>
              </w:rPr>
              <w:t xml:space="preserve">If the Project Manager is not named in the Contract, then within fourteen (14) days of the Effective Date, the Employer shall appoint and notify the Contractor in writing of the name of the Project Manager.  The Employer may from time to time appoint some other person as the Project Manager in place of the person previously so appointed, and shall give a notice of the </w:t>
            </w:r>
            <w:r w:rsidRPr="00D5087F">
              <w:rPr>
                <w:rFonts w:ascii="Segoe UI Symbol" w:hAnsi="Segoe UI Symbol"/>
                <w:noProof/>
              </w:rPr>
              <w:lastRenderedPageBreak/>
              <w:t>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 and all other communications under the Contract shall be given by the Project Manager, except as herein otherwise provided.</w:t>
            </w:r>
          </w:p>
          <w:p w14:paraId="7C90720C" w14:textId="45C74315" w:rsidR="001146CD" w:rsidRDefault="001146CD" w:rsidP="00D5087F">
            <w:pPr>
              <w:spacing w:before="120" w:after="120"/>
              <w:ind w:left="576" w:hanging="576"/>
              <w:rPr>
                <w:rFonts w:ascii="Segoe UI Symbol" w:hAnsi="Segoe UI Symbol"/>
                <w:noProof/>
              </w:rPr>
            </w:pPr>
            <w:r w:rsidRPr="00D5087F">
              <w:rPr>
                <w:rFonts w:ascii="Segoe UI Symbol" w:hAnsi="Segoe UI Symbol"/>
                <w:noProof/>
              </w:rPr>
              <w:tab/>
              <w:t>All notices, instructions, information and other communications given by the Contractor to the Employer under the Contract shall be given to the Project Manager, except as herein otherwise provided.</w:t>
            </w:r>
          </w:p>
          <w:p w14:paraId="086545BA" w14:textId="77777777" w:rsidR="00DF3A81" w:rsidRPr="00D5087F" w:rsidRDefault="00DF3A81" w:rsidP="007A550C">
            <w:pPr>
              <w:spacing w:after="0"/>
              <w:ind w:left="578" w:right="-11" w:hanging="578"/>
              <w:rPr>
                <w:rFonts w:ascii="Segoe UI Symbol" w:hAnsi="Segoe UI Symbol"/>
                <w:noProof/>
              </w:rPr>
            </w:pPr>
          </w:p>
          <w:p w14:paraId="4C74365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17.2</w:t>
            </w:r>
            <w:r w:rsidRPr="00D5087F">
              <w:rPr>
                <w:rFonts w:ascii="Segoe UI Symbol" w:hAnsi="Segoe UI Symbol"/>
                <w:noProof/>
              </w:rPr>
              <w:tab/>
            </w:r>
            <w:r w:rsidRPr="00D5087F">
              <w:rPr>
                <w:rFonts w:ascii="Segoe UI Symbol" w:hAnsi="Segoe UI Symbol"/>
                <w:noProof/>
                <w:u w:val="single"/>
              </w:rPr>
              <w:t>Contractor’s Representative &amp; Construction Manager</w:t>
            </w:r>
          </w:p>
          <w:p w14:paraId="21556460"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17.2.1</w:t>
            </w:r>
            <w:r w:rsidRPr="00D5087F">
              <w:rPr>
                <w:rFonts w:ascii="Segoe UI Symbol" w:hAnsi="Segoe UI Symbol"/>
                <w:noProof/>
              </w:rPr>
              <w:tab/>
              <w:t>If the Contractor’s Representative is not named in the Contract, then within fourteen (14) days of the Effective Date, the Contractor shall appoint the Contractor’s Representative and shall request the Employer in writing to approve the person so appointed.  If the Employer makes no objection to the appointment within fourteen (14) days, the Contractor’s Representative shall be deemed to have been approved.  If the Employer objects to the appointment within fourteen (14) days giving the reason therefor, then the Contractor shall appoint a replacement within fourteen (14) days of such objection, and the foregoing provisions of this GCC Sub-Clause 17.2.1 shall apply thereto.</w:t>
            </w:r>
          </w:p>
          <w:p w14:paraId="63F87643"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17.2.2</w:t>
            </w:r>
            <w:r w:rsidRPr="00D5087F">
              <w:rPr>
                <w:rFonts w:ascii="Segoe UI Symbol" w:hAnsi="Segoe UI Symbol"/>
                <w:noProof/>
              </w:rPr>
              <w:tab/>
              <w:t>The Contractor’s Representative shall represent and act for the Contractor at all times during the performance of the Contract and shall give to the Project Manager all the Contractor’s notices, instructions, information and all other communications under the Contract.</w:t>
            </w:r>
          </w:p>
          <w:p w14:paraId="4DDDDBCE"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ab/>
              <w:t>All notices, instructions, information and all other communications given by the Employer or the Project Manager to the Contractor under the Contract shall be given to the Contractor’s Representative or, in its absence, its deputy, except as herein otherwise provided.</w:t>
            </w:r>
          </w:p>
          <w:p w14:paraId="53464427"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GCC Sub-Clause 17.2.1.</w:t>
            </w:r>
          </w:p>
          <w:p w14:paraId="49B16F99"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17.2.3</w:t>
            </w:r>
            <w:r w:rsidRPr="00D5087F">
              <w:rPr>
                <w:rFonts w:ascii="Segoe UI Symbol" w:hAnsi="Segoe UI Symbol"/>
                <w:noProof/>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 and authorities thereby delegated or revoked.  No such delegation or revocation shall take effect unless and until a copy thereof has been delivered to the Employer and the Project Manager.</w:t>
            </w:r>
          </w:p>
          <w:p w14:paraId="37131BD8"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Any act or exercise by any person of powers, functions and authorities so delegated to him or her in accordance with this GCC Sub-Clause 17.2.3 shall be deemed to be an act or exercise by the Contractor’s Representative.</w:t>
            </w:r>
          </w:p>
          <w:p w14:paraId="73201072"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17.2.4</w:t>
            </w:r>
            <w:r w:rsidRPr="00D5087F">
              <w:rPr>
                <w:rFonts w:ascii="Segoe UI Symbol" w:hAnsi="Segoe UI Symbol"/>
                <w:noProof/>
              </w:rPr>
              <w:tab/>
              <w:t xml:space="preserve">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 or absent for reasons connected with the proper performance of the Contract.  Whenever the Construction Manager is absent from the </w:t>
            </w:r>
            <w:r w:rsidRPr="00D5087F">
              <w:rPr>
                <w:rFonts w:ascii="Segoe UI Symbol" w:hAnsi="Segoe UI Symbol"/>
                <w:noProof/>
              </w:rPr>
              <w:lastRenderedPageBreak/>
              <w:t>Site, a suitable person shall be appointed to act as the Construction Manager’s</w:t>
            </w:r>
            <w:r w:rsidRPr="00D5087F" w:rsidDel="006826C2">
              <w:rPr>
                <w:rFonts w:ascii="Segoe UI Symbol" w:hAnsi="Segoe UI Symbol"/>
                <w:noProof/>
              </w:rPr>
              <w:t xml:space="preserve"> </w:t>
            </w:r>
            <w:r w:rsidRPr="00D5087F">
              <w:rPr>
                <w:rFonts w:ascii="Segoe UI Symbol" w:hAnsi="Segoe UI Symbol"/>
                <w:noProof/>
              </w:rPr>
              <w:t>deputy.</w:t>
            </w:r>
          </w:p>
          <w:p w14:paraId="00E92697" w14:textId="77777777" w:rsidR="00DF0E27" w:rsidRPr="00D5087F" w:rsidRDefault="00DF0E27">
            <w:pPr>
              <w:spacing w:before="120" w:after="120"/>
              <w:ind w:left="507" w:right="-72" w:hanging="425"/>
              <w:rPr>
                <w:rFonts w:ascii="Segoe UI Symbol" w:hAnsi="Segoe UI Symbol"/>
                <w:color w:val="000000"/>
              </w:rPr>
            </w:pPr>
            <w:r w:rsidRPr="00D5087F">
              <w:rPr>
                <w:rFonts w:ascii="Segoe UI Symbol" w:hAnsi="Segoe UI Symbol"/>
                <w:noProof/>
              </w:rPr>
              <w:t>17.2.5</w:t>
            </w:r>
            <w:r w:rsidRPr="00D5087F">
              <w:rPr>
                <w:rFonts w:ascii="Segoe UI Symbol" w:hAnsi="Segoe UI Symbol"/>
                <w:noProof/>
              </w:rPr>
              <w:tab/>
            </w:r>
            <w:r w:rsidRPr="00D5087F">
              <w:rPr>
                <w:rFonts w:ascii="Segoe UI Symbol" w:hAnsi="Segoe UI Symbol"/>
                <w:color w:val="000000"/>
              </w:rPr>
              <w:t xml:space="preserve">The Project Manager may require the Contractor to remove (or cause to be </w:t>
            </w:r>
            <w:r w:rsidRPr="00D5087F">
              <w:rPr>
                <w:rFonts w:ascii="Segoe UI Symbol" w:hAnsi="Segoe UI Symbol"/>
                <w:noProof/>
              </w:rPr>
              <w:t>removed</w:t>
            </w:r>
            <w:r w:rsidRPr="00D5087F">
              <w:rPr>
                <w:rFonts w:ascii="Segoe UI Symbol" w:hAnsi="Segoe UI Symbol"/>
                <w:color w:val="000000"/>
              </w:rPr>
              <w:t xml:space="preserve">) </w:t>
            </w:r>
            <w:r w:rsidRPr="00D5087F">
              <w:rPr>
                <w:rFonts w:ascii="Segoe UI Symbol" w:hAnsi="Segoe UI Symbol"/>
                <w:noProof/>
              </w:rPr>
              <w:t>the Contractor’s Representative or any other person employed by the Contractor in the execution of the Contract</w:t>
            </w:r>
            <w:r w:rsidRPr="00D5087F">
              <w:rPr>
                <w:rFonts w:ascii="Segoe UI Symbol" w:hAnsi="Segoe UI Symbol"/>
                <w:color w:val="000000"/>
              </w:rPr>
              <w:t>, who:</w:t>
            </w:r>
          </w:p>
          <w:p w14:paraId="0B7A1B4B" w14:textId="77777777" w:rsidR="00DF0E27" w:rsidRPr="00D5087F" w:rsidRDefault="00DF0E27" w:rsidP="002D6580">
            <w:pPr>
              <w:numPr>
                <w:ilvl w:val="0"/>
                <w:numId w:val="113"/>
              </w:numPr>
              <w:spacing w:before="120" w:after="120"/>
              <w:ind w:left="932" w:right="0" w:hanging="425"/>
              <w:rPr>
                <w:rFonts w:ascii="Segoe UI Symbol" w:hAnsi="Segoe UI Symbol"/>
                <w:color w:val="000000"/>
              </w:rPr>
            </w:pPr>
            <w:r w:rsidRPr="00D5087F">
              <w:rPr>
                <w:rFonts w:ascii="Segoe UI Symbol" w:hAnsi="Segoe UI Symbol"/>
                <w:color w:val="000000"/>
              </w:rPr>
              <w:t xml:space="preserve">persists in any misconduct or lack of </w:t>
            </w:r>
            <w:proofErr w:type="gramStart"/>
            <w:r w:rsidRPr="00D5087F">
              <w:rPr>
                <w:rFonts w:ascii="Segoe UI Symbol" w:hAnsi="Segoe UI Symbol"/>
                <w:color w:val="000000"/>
              </w:rPr>
              <w:t>care;</w:t>
            </w:r>
            <w:proofErr w:type="gramEnd"/>
          </w:p>
          <w:p w14:paraId="6675B4B5" w14:textId="77777777" w:rsidR="00DF0E27" w:rsidRPr="00D5087F" w:rsidRDefault="00DF0E27" w:rsidP="002D6580">
            <w:pPr>
              <w:numPr>
                <w:ilvl w:val="0"/>
                <w:numId w:val="113"/>
              </w:numPr>
              <w:spacing w:before="120" w:after="120"/>
              <w:ind w:left="932" w:right="0" w:hanging="425"/>
              <w:rPr>
                <w:rFonts w:ascii="Segoe UI Symbol" w:hAnsi="Segoe UI Symbol"/>
                <w:color w:val="000000"/>
              </w:rPr>
            </w:pPr>
            <w:r w:rsidRPr="00D5087F">
              <w:rPr>
                <w:rFonts w:ascii="Segoe UI Symbol" w:hAnsi="Segoe UI Symbol"/>
                <w:color w:val="000000"/>
              </w:rPr>
              <w:t xml:space="preserve">carries out duties incompetently or </w:t>
            </w:r>
            <w:proofErr w:type="gramStart"/>
            <w:r w:rsidRPr="00D5087F">
              <w:rPr>
                <w:rFonts w:ascii="Segoe UI Symbol" w:hAnsi="Segoe UI Symbol"/>
                <w:color w:val="000000"/>
              </w:rPr>
              <w:t>negligently;</w:t>
            </w:r>
            <w:proofErr w:type="gramEnd"/>
          </w:p>
          <w:p w14:paraId="4CA26C64" w14:textId="77777777" w:rsidR="00DF0E27" w:rsidRPr="00D5087F" w:rsidRDefault="00DF0E27" w:rsidP="002D6580">
            <w:pPr>
              <w:numPr>
                <w:ilvl w:val="0"/>
                <w:numId w:val="113"/>
              </w:numPr>
              <w:spacing w:before="120" w:after="120"/>
              <w:ind w:left="932" w:right="0" w:hanging="425"/>
              <w:rPr>
                <w:rFonts w:ascii="Segoe UI Symbol" w:hAnsi="Segoe UI Symbol"/>
                <w:color w:val="000000"/>
              </w:rPr>
            </w:pPr>
            <w:r w:rsidRPr="00D5087F">
              <w:rPr>
                <w:rFonts w:ascii="Segoe UI Symbol" w:hAnsi="Segoe UI Symbol"/>
                <w:color w:val="000000"/>
              </w:rPr>
              <w:t xml:space="preserve">fails to comply with any provision of the </w:t>
            </w:r>
            <w:proofErr w:type="gramStart"/>
            <w:r w:rsidRPr="00D5087F">
              <w:rPr>
                <w:rFonts w:ascii="Segoe UI Symbol" w:hAnsi="Segoe UI Symbol"/>
                <w:color w:val="000000"/>
              </w:rPr>
              <w:t>Contract;</w:t>
            </w:r>
            <w:proofErr w:type="gramEnd"/>
          </w:p>
          <w:p w14:paraId="0E251864" w14:textId="77777777" w:rsidR="00DF0E27" w:rsidRPr="00D5087F" w:rsidRDefault="00DF0E27" w:rsidP="002D6580">
            <w:pPr>
              <w:numPr>
                <w:ilvl w:val="0"/>
                <w:numId w:val="113"/>
              </w:numPr>
              <w:spacing w:before="120" w:after="120"/>
              <w:ind w:left="932" w:right="0" w:hanging="425"/>
              <w:rPr>
                <w:rFonts w:ascii="Segoe UI Symbol" w:hAnsi="Segoe UI Symbol"/>
                <w:color w:val="000000"/>
              </w:rPr>
            </w:pPr>
            <w:r w:rsidRPr="00D5087F">
              <w:rPr>
                <w:rFonts w:ascii="Segoe UI Symbol" w:hAnsi="Segoe UI Symbol"/>
                <w:color w:val="000000"/>
              </w:rPr>
              <w:t xml:space="preserve">persists in any conduct which is prejudicial to safety, health, or the protection of the </w:t>
            </w:r>
            <w:proofErr w:type="gramStart"/>
            <w:r w:rsidRPr="00D5087F">
              <w:rPr>
                <w:rFonts w:ascii="Segoe UI Symbol" w:hAnsi="Segoe UI Symbol"/>
                <w:color w:val="000000"/>
              </w:rPr>
              <w:t>environment;</w:t>
            </w:r>
            <w:proofErr w:type="gramEnd"/>
          </w:p>
          <w:p w14:paraId="4025628F" w14:textId="77777777" w:rsidR="00DF0E27" w:rsidRPr="00D5087F" w:rsidRDefault="00DF0E27" w:rsidP="002D6580">
            <w:pPr>
              <w:numPr>
                <w:ilvl w:val="0"/>
                <w:numId w:val="113"/>
              </w:numPr>
              <w:spacing w:before="120" w:after="120"/>
              <w:ind w:left="932" w:right="0" w:hanging="425"/>
              <w:rPr>
                <w:rFonts w:ascii="Segoe UI Symbol" w:hAnsi="Segoe UI Symbol"/>
                <w:color w:val="000000"/>
              </w:rPr>
            </w:pPr>
            <w:r w:rsidRPr="00D5087F">
              <w:rPr>
                <w:rFonts w:ascii="Segoe UI Symbol" w:hAnsi="Segoe UI Symbol"/>
                <w:color w:val="000000"/>
              </w:rPr>
              <w:t xml:space="preserve">based on reasonable evidence, is determined to have engaged in Fraud and Corruption during the execution of the </w:t>
            </w:r>
            <w:proofErr w:type="gramStart"/>
            <w:r w:rsidRPr="00D5087F">
              <w:rPr>
                <w:rFonts w:ascii="Segoe UI Symbol" w:hAnsi="Segoe UI Symbol"/>
                <w:color w:val="000000"/>
              </w:rPr>
              <w:t>Contract;</w:t>
            </w:r>
            <w:proofErr w:type="gramEnd"/>
            <w:r w:rsidRPr="00D5087F">
              <w:rPr>
                <w:rFonts w:ascii="Segoe UI Symbol" w:hAnsi="Segoe UI Symbol"/>
                <w:color w:val="000000"/>
              </w:rPr>
              <w:t xml:space="preserve"> </w:t>
            </w:r>
          </w:p>
          <w:p w14:paraId="7542E48F" w14:textId="77777777" w:rsidR="00DF0E27" w:rsidRPr="00D5087F" w:rsidRDefault="00DF0E27" w:rsidP="002D6580">
            <w:pPr>
              <w:numPr>
                <w:ilvl w:val="0"/>
                <w:numId w:val="113"/>
              </w:numPr>
              <w:spacing w:before="120" w:after="120"/>
              <w:ind w:left="942" w:right="0" w:hanging="450"/>
              <w:rPr>
                <w:rFonts w:ascii="Segoe UI Symbol" w:hAnsi="Segoe UI Symbol"/>
                <w:color w:val="000000"/>
              </w:rPr>
            </w:pPr>
            <w:r w:rsidRPr="00D5087F">
              <w:rPr>
                <w:rFonts w:ascii="Segoe UI Symbol" w:hAnsi="Segoe UI Symbol"/>
                <w:color w:val="000000"/>
              </w:rPr>
              <w:t xml:space="preserve">has been recruited from the Employer’s Personnel in breach of GCC Sub-Clause </w:t>
            </w:r>
            <w:proofErr w:type="gramStart"/>
            <w:r w:rsidRPr="00D5087F">
              <w:rPr>
                <w:rFonts w:ascii="Segoe UI Symbol" w:hAnsi="Segoe UI Symbol"/>
                <w:color w:val="000000"/>
              </w:rPr>
              <w:t>22.2.2;</w:t>
            </w:r>
            <w:proofErr w:type="gramEnd"/>
          </w:p>
          <w:p w14:paraId="22472F46" w14:textId="77777777" w:rsidR="00DF0E27" w:rsidRPr="00D5087F" w:rsidRDefault="00DF0E27" w:rsidP="002D6580">
            <w:pPr>
              <w:numPr>
                <w:ilvl w:val="0"/>
                <w:numId w:val="113"/>
              </w:numPr>
              <w:spacing w:before="120" w:after="120"/>
              <w:ind w:left="942" w:right="0" w:hanging="450"/>
              <w:rPr>
                <w:rFonts w:ascii="Segoe UI Symbol" w:hAnsi="Segoe UI Symbol"/>
                <w:color w:val="000000"/>
              </w:rPr>
            </w:pPr>
            <w:r w:rsidRPr="00D5087F">
              <w:rPr>
                <w:rFonts w:ascii="Segoe UI Symbol" w:hAnsi="Segoe UI Symbol"/>
                <w:color w:val="000000"/>
              </w:rPr>
              <w:t xml:space="preserve">undertakes behaviour which breaches the Code of Conduct (ES), as </w:t>
            </w:r>
            <w:proofErr w:type="gramStart"/>
            <w:r w:rsidRPr="00D5087F">
              <w:rPr>
                <w:rFonts w:ascii="Segoe UI Symbol" w:hAnsi="Segoe UI Symbol"/>
                <w:color w:val="000000"/>
              </w:rPr>
              <w:t>applicable;</w:t>
            </w:r>
            <w:proofErr w:type="gramEnd"/>
          </w:p>
          <w:p w14:paraId="1FED4482" w14:textId="77777777" w:rsidR="00DF0E27" w:rsidRPr="00D5087F" w:rsidRDefault="00DF0E27" w:rsidP="007A550C">
            <w:pPr>
              <w:spacing w:before="120" w:after="120"/>
              <w:ind w:left="517"/>
              <w:rPr>
                <w:rFonts w:ascii="Segoe UI Symbol" w:hAnsi="Segoe UI Symbol"/>
                <w:color w:val="000000"/>
              </w:rPr>
            </w:pPr>
            <w:r w:rsidRPr="00D5087F">
              <w:rPr>
                <w:rFonts w:ascii="Segoe UI Symbol" w:hAnsi="Segoe UI Symbol"/>
                <w:color w:val="000000"/>
              </w:rPr>
              <w:t xml:space="preserve">If appropriate, the Contractor shall then promptly appoint (or cause to be </w:t>
            </w:r>
            <w:r w:rsidRPr="00D5087F">
              <w:rPr>
                <w:rFonts w:ascii="Segoe UI Symbol" w:hAnsi="Segoe UI Symbol"/>
                <w:noProof/>
              </w:rPr>
              <w:t>appointed</w:t>
            </w:r>
            <w:r w:rsidRPr="00D5087F">
              <w:rPr>
                <w:rFonts w:ascii="Segoe UI Symbol" w:hAnsi="Segoe UI Symbol"/>
                <w:color w:val="000000"/>
              </w:rPr>
              <w:t xml:space="preserve">) a suitable replacement with equivalent skills and experience. </w:t>
            </w:r>
          </w:p>
          <w:p w14:paraId="5FBF4B99" w14:textId="4A889EA0" w:rsidR="007A550C" w:rsidRDefault="00DF0E27" w:rsidP="007A550C">
            <w:pPr>
              <w:spacing w:before="120" w:after="120"/>
              <w:ind w:left="517"/>
              <w:rPr>
                <w:rFonts w:ascii="Segoe UI Symbol" w:hAnsi="Segoe UI Symbol"/>
                <w:color w:val="000000"/>
              </w:rPr>
            </w:pPr>
            <w:r w:rsidRPr="00D5087F">
              <w:rPr>
                <w:rFonts w:ascii="Segoe UI Symbol" w:hAnsi="Segoe UI Symbol"/>
                <w:color w:val="000000"/>
              </w:rPr>
              <w:t xml:space="preserve">Notwithstanding any requirement from the Project Manager to remove or </w:t>
            </w:r>
            <w:proofErr w:type="gramStart"/>
            <w:r w:rsidRPr="00D5087F">
              <w:rPr>
                <w:rFonts w:ascii="Segoe UI Symbol" w:hAnsi="Segoe UI Symbol"/>
                <w:color w:val="000000"/>
              </w:rPr>
              <w:t>cause to remove</w:t>
            </w:r>
            <w:proofErr w:type="gramEnd"/>
            <w:r w:rsidRPr="00D5087F">
              <w:rPr>
                <w:rFonts w:ascii="Segoe UI Symbol" w:hAnsi="Segoe UI Symbol"/>
                <w:color w:val="000000"/>
              </w:rPr>
              <w:t xml:space="preserve"> any person, the Contractor shall take </w:t>
            </w:r>
            <w:r w:rsidRPr="00D5087F">
              <w:rPr>
                <w:rFonts w:ascii="Segoe UI Symbol" w:hAnsi="Segoe UI Symbol"/>
                <w:noProof/>
              </w:rPr>
              <w:t>immediate</w:t>
            </w:r>
            <w:r w:rsidRPr="00D5087F">
              <w:rPr>
                <w:rFonts w:ascii="Segoe UI Symbol" w:hAnsi="Segoe UI Symbol"/>
                <w:color w:val="000000"/>
              </w:rPr>
              <w:t xml:space="preserve"> action as appropriate in response to any violation of (a) through (g) above. Such immediate action shall include removing (or causing to be removed) from the Site or other places where the Contract is being executed, any Contractor’s Personnel who engages in (a), (b), (c), (d), (e) or (g) above or has been recruited as stated in (f) above</w:t>
            </w:r>
            <w:r w:rsidR="00E323D2" w:rsidRPr="00D5087F">
              <w:rPr>
                <w:rFonts w:ascii="Segoe UI Symbol" w:hAnsi="Segoe UI Symbol"/>
                <w:color w:val="000000"/>
              </w:rPr>
              <w:t xml:space="preserve"> </w:t>
            </w:r>
          </w:p>
          <w:p w14:paraId="6BDF138F" w14:textId="4E0638D6"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17.2.6</w:t>
            </w:r>
            <w:r w:rsidR="00E323D2" w:rsidRPr="00D5087F">
              <w:rPr>
                <w:rFonts w:ascii="Segoe UI Symbol" w:hAnsi="Segoe UI Symbol"/>
                <w:noProof/>
              </w:rPr>
              <w:t xml:space="preserve">. </w:t>
            </w:r>
            <w:r w:rsidRPr="00D5087F">
              <w:rPr>
                <w:rFonts w:ascii="Segoe UI Symbol" w:hAnsi="Segoe UI Symbol"/>
                <w:noProof/>
              </w:rPr>
              <w:t>If any representative or person employed by the Contractor is removed in accordance with GCC Sub-Clause 17.2.5, the Contractor shall, where required, promptly appoint a replacement.</w:t>
            </w:r>
          </w:p>
        </w:tc>
      </w:tr>
      <w:tr w:rsidR="001146CD" w:rsidRPr="00143E6E" w14:paraId="13D0C9C6" w14:textId="77777777" w:rsidTr="001146CD">
        <w:tc>
          <w:tcPr>
            <w:tcW w:w="2358" w:type="dxa"/>
          </w:tcPr>
          <w:p w14:paraId="2271B25D" w14:textId="472FE404"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29" w:name="_Toc454731658"/>
            <w:bookmarkStart w:id="1030" w:name="_Toc59149331"/>
            <w:r w:rsidRPr="00D5087F">
              <w:rPr>
                <w:rFonts w:ascii="Segoe UI Symbol" w:hAnsi="Segoe UI Symbol"/>
                <w:b/>
                <w:szCs w:val="24"/>
              </w:rPr>
              <w:lastRenderedPageBreak/>
              <w:t>Work Program</w:t>
            </w:r>
            <w:bookmarkEnd w:id="1029"/>
            <w:bookmarkEnd w:id="1030"/>
          </w:p>
        </w:tc>
        <w:tc>
          <w:tcPr>
            <w:tcW w:w="6786" w:type="dxa"/>
          </w:tcPr>
          <w:p w14:paraId="7ED45F77"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18.1</w:t>
            </w:r>
            <w:r w:rsidRPr="00D5087F">
              <w:rPr>
                <w:rFonts w:ascii="Segoe UI Symbol" w:hAnsi="Segoe UI Symbol"/>
                <w:noProof/>
              </w:rPr>
              <w:tab/>
            </w:r>
            <w:r w:rsidRPr="00D5087F">
              <w:rPr>
                <w:rFonts w:ascii="Segoe UI Symbol" w:hAnsi="Segoe UI Symbol"/>
                <w:noProof/>
                <w:u w:val="single"/>
              </w:rPr>
              <w:t>Contractor’s Organization</w:t>
            </w:r>
          </w:p>
          <w:p w14:paraId="345F559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The Contractor shall supply to the Employer and the Project Manager a chart showing the proposed organization to be established by the Contractor for carrying out work on the Facilities within twenty-one (21) days of the Effective Date.  The chart shall include the identities of the key personnel and the curricula vitae of such key personnel to be employed shall be supplied together with the chart.  The Contractor shall promptly inform the Employer and the Project Manager in writing of any revision or alteration of such an organization chart.</w:t>
            </w:r>
          </w:p>
          <w:p w14:paraId="486330FC"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18.2</w:t>
            </w:r>
            <w:r w:rsidRPr="00D5087F">
              <w:rPr>
                <w:rFonts w:ascii="Segoe UI Symbol" w:hAnsi="Segoe UI Symbol"/>
                <w:noProof/>
              </w:rPr>
              <w:tab/>
            </w:r>
            <w:r w:rsidRPr="00D5087F">
              <w:rPr>
                <w:rFonts w:ascii="Segoe UI Symbol" w:hAnsi="Segoe UI Symbol"/>
                <w:noProof/>
                <w:u w:val="single"/>
              </w:rPr>
              <w:t>Program of Performance</w:t>
            </w:r>
          </w:p>
          <w:p w14:paraId="205B170E"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Within twenty-eight (28) days after the Effective Date, the Contractor shall submit to the Project Manager a detailed program of performance of the Contract, made in a form acceptable to the Project Manager and showing the sequence in which it proposes to design, manufacture, transport, assemble, install and precommission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 and Acceptance of the Facilities in accordance with the Contract.  The program so submitted by the Contractor shall accord with the Time Schedule included in the Appendix to the Contract Agreement titled Time Schedule, and any other dates and periods specified in the Contract.  The Contractor shall update and revise the program as and when appropriate or when required by the Project Manager, but without modification in the Times for Completion specified in the PCC pursuant to Sub-Clause 8.2 and any extension granted in accordance with GCC Clause 40, and shall submit all such revisions to the Project Manager.</w:t>
            </w:r>
          </w:p>
          <w:p w14:paraId="61902FF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18.3</w:t>
            </w:r>
            <w:r w:rsidRPr="00D5087F">
              <w:rPr>
                <w:rFonts w:ascii="Segoe UI Symbol" w:hAnsi="Segoe UI Symbol"/>
                <w:noProof/>
              </w:rPr>
              <w:tab/>
            </w:r>
            <w:r w:rsidRPr="00D5087F">
              <w:rPr>
                <w:rFonts w:ascii="Segoe UI Symbol" w:hAnsi="Segoe UI Symbol"/>
                <w:noProof/>
                <w:u w:val="single"/>
              </w:rPr>
              <w:t>Progress Report</w:t>
            </w:r>
          </w:p>
          <w:p w14:paraId="738C827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 xml:space="preserve">The Contractor shall monitor progress of all the activities specified in the program referred to in GCC Sub-Clause </w:t>
            </w:r>
            <w:r w:rsidRPr="00D5087F">
              <w:rPr>
                <w:rFonts w:ascii="Segoe UI Symbol" w:hAnsi="Segoe UI Symbol"/>
                <w:noProof/>
              </w:rPr>
              <w:lastRenderedPageBreak/>
              <w:t>18.2   above, and supply a progress report to the Project Manager every month.</w:t>
            </w:r>
          </w:p>
          <w:p w14:paraId="707740B0" w14:textId="4CA09B6E"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The progress report shall be in a form acceptable to the Project Manager and shall indicate: (a) percentage completion achieved compared with the planned percentage completion for each activity; and (b) where any activity is behind the program, giving comments and likely consequences and stating the corrective action being taken.</w:t>
            </w:r>
          </w:p>
          <w:p w14:paraId="355F34A4" w14:textId="7178F59E" w:rsidR="00DF0E27" w:rsidRPr="00D5087F" w:rsidRDefault="00DF0E27">
            <w:pPr>
              <w:spacing w:before="120" w:after="120"/>
              <w:ind w:left="515" w:right="-72"/>
              <w:rPr>
                <w:rFonts w:ascii="Segoe UI Symbol" w:hAnsi="Segoe UI Symbol"/>
                <w:noProof/>
              </w:rPr>
            </w:pPr>
            <w:r w:rsidRPr="00D5087F">
              <w:rPr>
                <w:rFonts w:ascii="Segoe UI Symbol" w:hAnsi="Segoe UI Symbol"/>
                <w:noProof/>
              </w:rPr>
              <w:t>Unless otherwise stated in the Specifications, each progress report shall include the Environmental and Social (ES) metrics set out in Appendix C.</w:t>
            </w:r>
          </w:p>
          <w:p w14:paraId="207346EE" w14:textId="75BAEF0A" w:rsidR="00DF0E27" w:rsidRPr="00D5087F" w:rsidRDefault="00DF0E27">
            <w:pPr>
              <w:tabs>
                <w:tab w:val="num" w:pos="918"/>
              </w:tabs>
              <w:spacing w:before="120" w:after="120"/>
              <w:ind w:left="540" w:right="-72"/>
              <w:rPr>
                <w:rFonts w:ascii="Segoe UI Symbol" w:hAnsi="Segoe UI Symbol"/>
                <w:szCs w:val="24"/>
              </w:rPr>
            </w:pPr>
            <w:r w:rsidRPr="00D5087F">
              <w:rPr>
                <w:rFonts w:ascii="Segoe UI Symbol" w:hAnsi="Segoe UI Symbol"/>
                <w:color w:val="000000"/>
                <w:szCs w:val="24"/>
              </w:rPr>
              <w:t xml:space="preserve">In addition to the progress reports, the Contractor shall inform the Project Manager immediately of any allegation, incident or accident </w:t>
            </w:r>
            <w:proofErr w:type="gramStart"/>
            <w:r w:rsidRPr="00D5087F">
              <w:rPr>
                <w:rFonts w:ascii="Segoe UI Symbol" w:hAnsi="Segoe UI Symbol"/>
                <w:color w:val="000000"/>
                <w:szCs w:val="24"/>
              </w:rPr>
              <w:t>in</w:t>
            </w:r>
            <w:proofErr w:type="gramEnd"/>
            <w:r w:rsidRPr="00D5087F">
              <w:rPr>
                <w:rFonts w:ascii="Segoe UI Symbol" w:hAnsi="Segoe UI Symbol"/>
                <w:color w:val="000000"/>
                <w:szCs w:val="24"/>
              </w:rPr>
              <w:t xml:space="preserve"> the Site, which has or is likely to have a significant adverse effect on the environment, the affected communities, the public, Employer’s Personnel or Contractor’s Personnel. This includes, but is not limited to, any incident or </w:t>
            </w:r>
            <w:proofErr w:type="gramStart"/>
            <w:r w:rsidRPr="00D5087F">
              <w:rPr>
                <w:rFonts w:ascii="Segoe UI Symbol" w:hAnsi="Segoe UI Symbol"/>
                <w:color w:val="000000"/>
                <w:szCs w:val="24"/>
              </w:rPr>
              <w:t>accident causing</w:t>
            </w:r>
            <w:proofErr w:type="gramEnd"/>
            <w:r w:rsidRPr="00D5087F">
              <w:rPr>
                <w:rFonts w:ascii="Segoe UI Symbol" w:hAnsi="Segoe UI Symbol"/>
                <w:color w:val="000000"/>
                <w:szCs w:val="24"/>
              </w:rPr>
              <w:t xml:space="preserve"> fatality or serious injury; significant adverse effects or damage to private property; or any allegation of SEA and/or SH. In case of SEA and/or SH, while maintaining confidentiality as appropriate, the type of allegation (sexual exploitation, sexual abuse or sexual harassment), gender and age of the person who experienced the alleged incident should be included in the information.</w:t>
            </w:r>
          </w:p>
          <w:p w14:paraId="0174D9A7" w14:textId="77777777" w:rsidR="00DF0E27" w:rsidRPr="00D5087F" w:rsidRDefault="00DF0E27">
            <w:pPr>
              <w:spacing w:before="120" w:after="120"/>
              <w:ind w:left="515"/>
              <w:rPr>
                <w:rFonts w:ascii="Segoe UI Symbol" w:hAnsi="Segoe UI Symbol"/>
                <w:color w:val="000000"/>
              </w:rPr>
            </w:pPr>
            <w:r w:rsidRPr="00D5087F">
              <w:rPr>
                <w:rFonts w:ascii="Segoe UI Symbol" w:hAnsi="Segoe UI Symbol"/>
                <w:color w:val="000000"/>
              </w:rPr>
              <w:t xml:space="preserve">The Contractor, upon becoming aware of the allegation, incident or accident, shall also immediately inform the Project Manager of any such incident or accident on the Subcontractors’ or suppliers’ premises relating to the Facilities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w:t>
            </w:r>
            <w:r w:rsidRPr="00D5087F">
              <w:rPr>
                <w:rFonts w:ascii="Segoe UI Symbol" w:hAnsi="Segoe UI Symbol"/>
                <w:color w:val="000000"/>
              </w:rPr>
              <w:lastRenderedPageBreak/>
              <w:t xml:space="preserve">incidents or accidents to the Project Manager within the timeframe agreed with the Project Manager. </w:t>
            </w:r>
          </w:p>
          <w:p w14:paraId="4877AB9E" w14:textId="48738FF4" w:rsidR="00DF0E27" w:rsidRPr="00D5087F" w:rsidRDefault="00DF0E27">
            <w:pPr>
              <w:spacing w:before="120" w:after="120"/>
              <w:ind w:left="515" w:right="-72"/>
              <w:rPr>
                <w:rFonts w:ascii="Segoe UI Symbol" w:hAnsi="Segoe UI Symbol"/>
                <w:noProof/>
                <w:color w:val="000000"/>
                <w:szCs w:val="24"/>
              </w:rPr>
            </w:pPr>
            <w:r w:rsidRPr="00D5087F">
              <w:rPr>
                <w:rFonts w:ascii="Segoe UI Symbol" w:hAnsi="Segoe UI Symbol"/>
                <w:color w:val="000000"/>
              </w:rPr>
              <w:t>The Contractor shall require its Subcontractors and suppliers to immediately notify the Contractor of any incidents or accidents referred to in this Subclause.</w:t>
            </w:r>
          </w:p>
          <w:p w14:paraId="29F9983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18.4</w:t>
            </w:r>
            <w:r w:rsidRPr="00D5087F">
              <w:rPr>
                <w:rFonts w:ascii="Segoe UI Symbol" w:hAnsi="Segoe UI Symbol"/>
                <w:noProof/>
              </w:rPr>
              <w:tab/>
            </w:r>
            <w:r w:rsidRPr="00D5087F">
              <w:rPr>
                <w:rFonts w:ascii="Segoe UI Symbol" w:hAnsi="Segoe UI Symbol"/>
                <w:noProof/>
                <w:u w:val="single"/>
              </w:rPr>
              <w:t>Progress of Performance</w:t>
            </w:r>
          </w:p>
          <w:p w14:paraId="6750A488"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at any time the Contractor’s actual progress falls behind the program referred to in GCC Sub-Clause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GCC Sub-Clause 8.2, any extension thereof entitled under GCC Sub-Clause 40.1, or any extended period as may otherwise be agreed upon between the Employer and the Contractor.</w:t>
            </w:r>
          </w:p>
          <w:p w14:paraId="1BC4E49A"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18.5</w:t>
            </w:r>
            <w:r w:rsidRPr="00D5087F">
              <w:rPr>
                <w:rFonts w:ascii="Segoe UI Symbol" w:hAnsi="Segoe UI Symbol"/>
                <w:noProof/>
              </w:rPr>
              <w:tab/>
            </w:r>
            <w:r w:rsidRPr="00D5087F">
              <w:rPr>
                <w:rFonts w:ascii="Segoe UI Symbol" w:hAnsi="Segoe UI Symbol"/>
                <w:noProof/>
                <w:u w:val="single"/>
              </w:rPr>
              <w:t>Procedures</w:t>
            </w:r>
          </w:p>
          <w:p w14:paraId="6B82B0B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The Contract shall be executed in accordance with the Contract Documents including the procedures given in the Forms and Procedures of the Employer’s Requirements.</w:t>
            </w:r>
          </w:p>
          <w:p w14:paraId="0FC1AB2E" w14:textId="77777777" w:rsidR="001146CD" w:rsidRPr="00D5087F" w:rsidRDefault="001146CD" w:rsidP="00D5087F">
            <w:pPr>
              <w:spacing w:before="120" w:after="120"/>
              <w:ind w:left="576" w:hanging="576"/>
              <w:rPr>
                <w:rFonts w:ascii="Segoe UI Symbol" w:hAnsi="Segoe UI Symbol"/>
                <w:i/>
                <w:noProof/>
              </w:rPr>
            </w:pPr>
            <w:r w:rsidRPr="00D5087F">
              <w:rPr>
                <w:rFonts w:ascii="Segoe UI Symbol" w:hAnsi="Segoe UI Symbol"/>
                <w:noProof/>
              </w:rPr>
              <w:tab/>
              <w:t>The Contractor may execute the Contract in accordance with its own standard project execution plans and procedures to the extent that they do not conflict with the provisions contained in the Contract.</w:t>
            </w:r>
          </w:p>
        </w:tc>
      </w:tr>
      <w:tr w:rsidR="001146CD" w:rsidRPr="00143E6E" w14:paraId="61C68945" w14:textId="77777777" w:rsidTr="001146CD">
        <w:tc>
          <w:tcPr>
            <w:tcW w:w="2358" w:type="dxa"/>
          </w:tcPr>
          <w:p w14:paraId="4BD95E09" w14:textId="639F3193"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31" w:name="_Toc454731659"/>
            <w:bookmarkStart w:id="1032" w:name="_Toc59149332"/>
            <w:r w:rsidRPr="00D5087F">
              <w:rPr>
                <w:rFonts w:ascii="Segoe UI Symbol" w:hAnsi="Segoe UI Symbol"/>
                <w:b/>
                <w:szCs w:val="24"/>
              </w:rPr>
              <w:lastRenderedPageBreak/>
              <w:t>Subcontracting</w:t>
            </w:r>
            <w:bookmarkEnd w:id="1031"/>
            <w:bookmarkEnd w:id="1032"/>
          </w:p>
        </w:tc>
        <w:tc>
          <w:tcPr>
            <w:tcW w:w="6786" w:type="dxa"/>
          </w:tcPr>
          <w:p w14:paraId="6CF96672"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19.1</w:t>
            </w:r>
            <w:r w:rsidRPr="00D5087F">
              <w:rPr>
                <w:rFonts w:ascii="Segoe UI Symbol" w:hAnsi="Segoe UI Symbol"/>
                <w:noProof/>
              </w:rPr>
              <w:tab/>
              <w:t>The Appendix to the Contract Agreement</w:t>
            </w:r>
            <w:r w:rsidRPr="00D5087F" w:rsidDel="00013828">
              <w:rPr>
                <w:rFonts w:ascii="Segoe UI Symbol" w:hAnsi="Segoe UI Symbol"/>
                <w:noProof/>
              </w:rPr>
              <w:t xml:space="preserve"> </w:t>
            </w:r>
            <w:r w:rsidRPr="00D5087F">
              <w:rPr>
                <w:rFonts w:ascii="Segoe UI Symbol" w:hAnsi="Segoe UI Symbol"/>
                <w:noProof/>
              </w:rPr>
              <w:t xml:space="preserve">titled List of Major Items of Plant and Installation Services and List of Approved Subcontractors, specifies major items of supply or services and a list of approved Subcontractors 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w:t>
            </w:r>
            <w:r w:rsidRPr="00D5087F">
              <w:rPr>
                <w:rFonts w:ascii="Segoe UI Symbol" w:hAnsi="Segoe UI Symbol"/>
                <w:noProof/>
              </w:rPr>
              <w:lastRenderedPageBreak/>
              <w:t>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 or responsibilities under the Contract.</w:t>
            </w:r>
          </w:p>
          <w:p w14:paraId="36DC01D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19.2</w:t>
            </w:r>
            <w:r w:rsidRPr="00D5087F">
              <w:rPr>
                <w:rFonts w:ascii="Segoe UI Symbol" w:hAnsi="Segoe UI Symbol"/>
                <w:noProof/>
              </w:rPr>
              <w:tab/>
              <w:t>The Contractor shall select and employ its Subcontractors for such major items from those listed in the lists referred to in GCC Sub-Clause 19.1.</w:t>
            </w:r>
          </w:p>
          <w:p w14:paraId="313ED066" w14:textId="77777777" w:rsidR="001146CD" w:rsidRPr="00D5087F" w:rsidRDefault="001146CD" w:rsidP="00D5087F">
            <w:pPr>
              <w:suppressAutoHyphens/>
              <w:spacing w:before="120" w:after="120"/>
              <w:ind w:left="612" w:hanging="612"/>
              <w:rPr>
                <w:rFonts w:ascii="Segoe UI Symbol" w:hAnsi="Segoe UI Symbol"/>
                <w:noProof/>
              </w:rPr>
            </w:pPr>
            <w:r w:rsidRPr="00D5087F">
              <w:rPr>
                <w:rFonts w:ascii="Segoe UI Symbol" w:hAnsi="Segoe UI Symbol"/>
                <w:noProof/>
              </w:rPr>
              <w:t>19.3</w:t>
            </w:r>
            <w:r w:rsidRPr="00D5087F">
              <w:rPr>
                <w:rFonts w:ascii="Segoe UI Symbol" w:hAnsi="Segoe UI Symbol"/>
                <w:noProof/>
              </w:rPr>
              <w:tab/>
              <w:t>For items or parts of the Facilities not specified in the Appendix to the Contract Agreement titled List of Major Items of Plant and Installation Services and List of Approved Subcontractors, the Contractor may employ such Subcontractors as it may select, at its discretion.</w:t>
            </w:r>
          </w:p>
          <w:p w14:paraId="51CD9D3D" w14:textId="77777777" w:rsidR="001146CD" w:rsidRPr="00D5087F" w:rsidRDefault="001146CD" w:rsidP="00D5087F">
            <w:pPr>
              <w:suppressAutoHyphens/>
              <w:spacing w:before="120" w:after="120"/>
              <w:ind w:left="612" w:hanging="612"/>
              <w:rPr>
                <w:rFonts w:ascii="Segoe UI Symbol" w:hAnsi="Segoe UI Symbol"/>
                <w:noProof/>
              </w:rPr>
            </w:pPr>
            <w:r w:rsidRPr="00D5087F">
              <w:rPr>
                <w:rFonts w:ascii="Segoe UI Symbol" w:hAnsi="Segoe UI Symbol"/>
                <w:noProof/>
              </w:rPr>
              <w:t>19.4</w:t>
            </w:r>
            <w:r w:rsidRPr="00D5087F">
              <w:rPr>
                <w:rFonts w:ascii="Segoe UI Symbol" w:hAnsi="Segoe UI Symbol"/>
                <w:noProof/>
              </w:rPr>
              <w:tab/>
              <w:t>Each sub-contract shall include provisions which would entitle the Employer to require the sub-contract to be assigned to the Employer under GCC 19.5 (if and when applicable), or in event of termination by the Employer under GCC 42.2.</w:t>
            </w:r>
          </w:p>
          <w:p w14:paraId="380C4C27" w14:textId="77777777" w:rsidR="001146CD" w:rsidRPr="00D5087F" w:rsidRDefault="001146CD" w:rsidP="00D5087F">
            <w:pPr>
              <w:suppressAutoHyphens/>
              <w:spacing w:before="120" w:after="120"/>
              <w:ind w:left="612" w:hanging="612"/>
              <w:rPr>
                <w:rFonts w:ascii="Segoe UI Symbol" w:hAnsi="Segoe UI Symbol"/>
                <w:noProof/>
              </w:rPr>
            </w:pPr>
            <w:r w:rsidRPr="00D5087F">
              <w:rPr>
                <w:rFonts w:ascii="Segoe UI Symbol" w:hAnsi="Segoe UI Symbol"/>
                <w:noProof/>
              </w:rPr>
              <w:t>19.5</w:t>
            </w:r>
            <w:r w:rsidRPr="00D5087F">
              <w:rPr>
                <w:rFonts w:ascii="Segoe UI Symbol" w:hAnsi="Segoe UI Symbol"/>
                <w:noProof/>
              </w:rPr>
              <w:tab/>
              <w:t>If a subcontractor's obligations extend beyond the expiry date of the relevant Defects Liability Period and the</w:t>
            </w:r>
            <w:r w:rsidRPr="00D5087F">
              <w:rPr>
                <w:rFonts w:ascii="Segoe UI Symbol" w:hAnsi="Segoe UI Symbol"/>
                <w:b/>
                <w:noProof/>
              </w:rPr>
              <w:t xml:space="preserve"> </w:t>
            </w:r>
            <w:r w:rsidRPr="00D5087F">
              <w:rPr>
                <w:rFonts w:ascii="Segoe UI Symbol" w:hAnsi="Segoe UI Symbol"/>
                <w:noProof/>
              </w:rPr>
              <w:t>Project Manager, prior to that date, instructs the Contractor to assign the benefits of such obligations to the Employer, then the Contractor shall do so.</w:t>
            </w:r>
          </w:p>
          <w:p w14:paraId="5816123D" w14:textId="1664BAFC" w:rsidR="00E950F4" w:rsidRPr="00D5087F" w:rsidRDefault="00F36B82" w:rsidP="00D5087F">
            <w:pPr>
              <w:suppressAutoHyphens/>
              <w:spacing w:before="120" w:after="120"/>
              <w:ind w:left="612" w:hanging="612"/>
              <w:rPr>
                <w:rFonts w:ascii="Segoe UI Symbol" w:hAnsi="Segoe UI Symbol" w:cs="Calibri"/>
              </w:rPr>
            </w:pPr>
            <w:r w:rsidRPr="00D5087F">
              <w:rPr>
                <w:rFonts w:ascii="Segoe UI Symbol" w:hAnsi="Segoe UI Symbol" w:cs="Calibri"/>
              </w:rPr>
              <w:t>19.6   The Contractor shall ensure that its Subcontractors execute the Facilities in accordance with the Contract, including complying with the relevant ES requirements and the obligations set out in GCC Sub-Clause 22.4.</w:t>
            </w:r>
          </w:p>
        </w:tc>
      </w:tr>
      <w:tr w:rsidR="001146CD" w:rsidRPr="00143E6E" w14:paraId="3E1C39F1" w14:textId="77777777" w:rsidTr="001146CD">
        <w:tc>
          <w:tcPr>
            <w:tcW w:w="2358" w:type="dxa"/>
          </w:tcPr>
          <w:p w14:paraId="188D177A" w14:textId="70AD4DD5"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33" w:name="_Toc454731660"/>
            <w:bookmarkStart w:id="1034" w:name="_Toc59149333"/>
            <w:r w:rsidRPr="00D5087F">
              <w:rPr>
                <w:rFonts w:ascii="Segoe UI Symbol" w:hAnsi="Segoe UI Symbol"/>
                <w:b/>
                <w:szCs w:val="24"/>
              </w:rPr>
              <w:lastRenderedPageBreak/>
              <w:t>Design and Engineering</w:t>
            </w:r>
            <w:bookmarkEnd w:id="1033"/>
            <w:bookmarkEnd w:id="1034"/>
          </w:p>
        </w:tc>
        <w:tc>
          <w:tcPr>
            <w:tcW w:w="6786" w:type="dxa"/>
          </w:tcPr>
          <w:p w14:paraId="77CA5D0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20.1</w:t>
            </w:r>
            <w:r w:rsidRPr="00D5087F">
              <w:rPr>
                <w:rFonts w:ascii="Segoe UI Symbol" w:hAnsi="Segoe UI Symbol"/>
                <w:noProof/>
              </w:rPr>
              <w:tab/>
            </w:r>
            <w:r w:rsidRPr="00D5087F">
              <w:rPr>
                <w:rFonts w:ascii="Segoe UI Symbol" w:hAnsi="Segoe UI Symbol"/>
                <w:noProof/>
                <w:u w:val="single"/>
              </w:rPr>
              <w:t>Specifications and Drawings</w:t>
            </w:r>
          </w:p>
          <w:p w14:paraId="295F370D"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20.1.1</w:t>
            </w:r>
            <w:r w:rsidRPr="00D5087F">
              <w:rPr>
                <w:rFonts w:ascii="Segoe UI Symbol" w:hAnsi="Segoe UI Symbol"/>
                <w:noProof/>
              </w:rPr>
              <w:tab/>
              <w:t>The Contractor shall execute the basic and detailed design and the engineering work in compliance with the provisions of the Contract, or where not so specified, in accordance with good engineering practice.</w:t>
            </w:r>
          </w:p>
          <w:p w14:paraId="44CFA40C"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 xml:space="preserve">The Contractor shall be responsible for any discrepancies, errors or omissions in the specifications, drawings and </w:t>
            </w:r>
            <w:r w:rsidRPr="00D5087F">
              <w:rPr>
                <w:rFonts w:ascii="Segoe UI Symbol" w:hAnsi="Segoe UI Symbol"/>
                <w:noProof/>
              </w:rPr>
              <w:lastRenderedPageBreak/>
              <w:t>other technical documents that it has prepared, whether such specifications, drawings and other documents have been approved by the Project Manager or not, provided that such discrepancies, errors or omissions are not because of inaccurate information furnished in writing to the Contractor by or on behalf of the Employer.</w:t>
            </w:r>
          </w:p>
          <w:p w14:paraId="6CD52E48"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20.1.2</w:t>
            </w:r>
            <w:r w:rsidRPr="00D5087F">
              <w:rPr>
                <w:rFonts w:ascii="Segoe UI Symbol" w:hAnsi="Segoe UI Symbol"/>
                <w:noProof/>
              </w:rPr>
              <w:tab/>
              <w:t>The Contractor shall be entitled to disclaim responsibility for any design, data, drawing, specification or other document, or any modification thereof provided or designated by or on behalf of the Employer, by giving a notice of such disclaimer to the Project Manager.</w:t>
            </w:r>
          </w:p>
          <w:p w14:paraId="495D7CC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20.2</w:t>
            </w:r>
            <w:r w:rsidRPr="00D5087F">
              <w:rPr>
                <w:rFonts w:ascii="Segoe UI Symbol" w:hAnsi="Segoe UI Symbol"/>
                <w:noProof/>
              </w:rPr>
              <w:tab/>
            </w:r>
            <w:r w:rsidRPr="00D5087F">
              <w:rPr>
                <w:rFonts w:ascii="Segoe UI Symbol" w:hAnsi="Segoe UI Symbol"/>
                <w:noProof/>
                <w:u w:val="single"/>
              </w:rPr>
              <w:t>Codes and Standards</w:t>
            </w:r>
          </w:p>
          <w:p w14:paraId="22882161"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Wherever references are made in the Contract to codes and standards in accordance with which the Contract shall be executed, the edition or the revised version of such codes and standards current at the date twenty-eight (28) days prior to date of Bid submission shall apply unless otherwise specified.  During Contract execution, any changes in such codes and standards shall be applied subject to approval by the Employer and shall be treated in accordance with GCC Clause 39.</w:t>
            </w:r>
          </w:p>
          <w:p w14:paraId="5B75463A"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20.3</w:t>
            </w:r>
            <w:r w:rsidRPr="00D5087F">
              <w:rPr>
                <w:rFonts w:ascii="Segoe UI Symbol" w:hAnsi="Segoe UI Symbol"/>
                <w:noProof/>
              </w:rPr>
              <w:tab/>
            </w:r>
            <w:r w:rsidRPr="00D5087F">
              <w:rPr>
                <w:rFonts w:ascii="Segoe UI Symbol" w:hAnsi="Segoe UI Symbol"/>
                <w:noProof/>
                <w:spacing w:val="-4"/>
                <w:szCs w:val="24"/>
                <w:u w:val="single"/>
              </w:rPr>
              <w:t>Approval/Review of Technical Documents by Project Manager</w:t>
            </w:r>
          </w:p>
          <w:p w14:paraId="3D13FD8E" w14:textId="77777777" w:rsidR="001146CD" w:rsidRPr="00D5087F" w:rsidRDefault="001146CD" w:rsidP="00D5087F">
            <w:pPr>
              <w:spacing w:before="120" w:after="120"/>
              <w:ind w:left="1260" w:hanging="684"/>
              <w:rPr>
                <w:rFonts w:ascii="Segoe UI Symbol" w:hAnsi="Segoe UI Symbol"/>
                <w:strike/>
                <w:noProof/>
              </w:rPr>
            </w:pPr>
            <w:r w:rsidRPr="00D5087F">
              <w:rPr>
                <w:rFonts w:ascii="Segoe UI Symbol" w:hAnsi="Segoe UI Symbol"/>
                <w:noProof/>
              </w:rPr>
              <w:t>20.3.1</w:t>
            </w:r>
            <w:r w:rsidRPr="00D5087F">
              <w:rPr>
                <w:rFonts w:ascii="Segoe UI Symbol" w:hAnsi="Segoe UI Symbol"/>
                <w:noProof/>
              </w:rPr>
              <w:tab/>
              <w:t>The Contractor shall prepare or cause its Subcontractors to prepare, and furnish to the Project Manager the documents listed in the  Appendix to the Contract Agreement titled List of Documents for Approval or Review, for its approval or review as specified and in accordance with the requirements of GCC Sub-Clause 18.2 (Program of Performance).</w:t>
            </w:r>
          </w:p>
          <w:p w14:paraId="42F30C4C"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Any part of the Facilities covered by or related to the documents to be approved by the Project Manager shall be executed only after the Project Manager’s approval thereof.</w:t>
            </w:r>
          </w:p>
          <w:p w14:paraId="012BA60A"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 xml:space="preserve">GCC Sub-Clauses 20.3.2 through 20.3.7 shall apply to those documents requiring the Project </w:t>
            </w:r>
            <w:r w:rsidRPr="00D5087F">
              <w:rPr>
                <w:rFonts w:ascii="Segoe UI Symbol" w:hAnsi="Segoe UI Symbol"/>
                <w:noProof/>
              </w:rPr>
              <w:lastRenderedPageBreak/>
              <w:t>Manager’s approval, but not to those furnished to the Project Manager for its review only.</w:t>
            </w:r>
          </w:p>
          <w:p w14:paraId="028D8CBA"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20.3.2</w:t>
            </w:r>
            <w:r w:rsidRPr="00D5087F">
              <w:rPr>
                <w:rFonts w:ascii="Segoe UI Symbol" w:hAnsi="Segoe UI Symbol"/>
                <w:noProof/>
              </w:rPr>
              <w:tab/>
              <w:t>Within fourteen (14)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0B5C6CCE"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If the Project Manager fails to take such action within the said fourteen (14) days, then the said document shall be deemed to have been approved by the Project Manager.</w:t>
            </w:r>
          </w:p>
          <w:p w14:paraId="73C6C068"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20.3.3</w:t>
            </w:r>
            <w:r w:rsidRPr="00D5087F">
              <w:rPr>
                <w:rFonts w:ascii="Segoe UI Symbol" w:hAnsi="Segoe UI Symbol"/>
                <w:noProof/>
              </w:rPr>
              <w:tab/>
              <w:t xml:space="preserve">The Project Manager shall not disapprove any document, except on the grounds that the document does not comply with the Contract or that it is contrary to good engineering practice. </w:t>
            </w:r>
          </w:p>
          <w:p w14:paraId="2AD055BB"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20.3.4</w:t>
            </w:r>
            <w:r w:rsidRPr="00D5087F">
              <w:rPr>
                <w:rFonts w:ascii="Segoe UI Symbol" w:hAnsi="Segoe UI Symbol"/>
                <w:noProof/>
              </w:rPr>
              <w:tab/>
              <w:t>If the Project Manager disapproves the document, the Contractor shall modify the document and resubmit it for the Project Manager’s approval in accordance with GCC Sub-Clause 20.3.2. If the Project Manager approves the document subject to modification(s), the Contractor shall make the required modification(s), whereupon the document shall be deemed to have been approved.</w:t>
            </w:r>
          </w:p>
          <w:p w14:paraId="1575C2B9" w14:textId="77777777" w:rsidR="001146CD" w:rsidRPr="00D5087F" w:rsidRDefault="001146CD" w:rsidP="00D5087F">
            <w:pPr>
              <w:spacing w:before="120" w:after="120"/>
              <w:ind w:left="1267" w:hanging="691"/>
              <w:rPr>
                <w:rFonts w:ascii="Segoe UI Symbol" w:hAnsi="Segoe UI Symbol"/>
                <w:noProof/>
              </w:rPr>
            </w:pPr>
            <w:r w:rsidRPr="00D5087F">
              <w:rPr>
                <w:rFonts w:ascii="Segoe UI Symbol" w:hAnsi="Segoe UI Symbol"/>
                <w:noProof/>
              </w:rPr>
              <w:t>20.3.5</w:t>
            </w:r>
            <w:r w:rsidRPr="00D5087F">
              <w:rPr>
                <w:rFonts w:ascii="Segoe UI Symbol" w:hAnsi="Segoe UI Symbol"/>
                <w:noProof/>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GCC Sub-Clause 46.1 hereof.  If such dispute </w:t>
            </w:r>
            <w:r w:rsidRPr="00D5087F">
              <w:rPr>
                <w:rFonts w:ascii="Segoe UI Symbol" w:hAnsi="Segoe UI Symbol"/>
                <w:noProof/>
              </w:rPr>
              <w:lastRenderedPageBreak/>
              <w:t>or difference is referred to a Dispute Board, the Project Manager shall give instructions as to whether and if so, how, performance of the Contract is to proceed.  The Contractor shall proceed with the Contract in accordance with the Project Manager’s instructions, provided that if the Dispute Board upholds the Contractor’s view on the dispute and if the Employer has not given notice under GCC Sub-Clause 46.3 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14:paraId="61BBFA3D" w14:textId="77777777" w:rsidR="001146CD" w:rsidRPr="00D5087F" w:rsidRDefault="001146CD" w:rsidP="00D5087F">
            <w:pPr>
              <w:spacing w:before="120" w:after="120"/>
              <w:ind w:left="1267" w:hanging="691"/>
              <w:rPr>
                <w:rFonts w:ascii="Segoe UI Symbol" w:hAnsi="Segoe UI Symbol"/>
                <w:noProof/>
              </w:rPr>
            </w:pPr>
            <w:r w:rsidRPr="00D5087F">
              <w:rPr>
                <w:rFonts w:ascii="Segoe UI Symbol" w:hAnsi="Segoe UI Symbol"/>
                <w:noProof/>
              </w:rPr>
              <w:t>20.3.6</w:t>
            </w:r>
            <w:r w:rsidRPr="00D5087F">
              <w:rPr>
                <w:rFonts w:ascii="Segoe UI Symbol" w:hAnsi="Segoe UI Symbol"/>
                <w:noProof/>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037BD77F" w14:textId="77777777" w:rsidR="001146CD" w:rsidRPr="00D5087F" w:rsidRDefault="001146CD" w:rsidP="00D5087F">
            <w:pPr>
              <w:spacing w:before="120" w:after="120"/>
              <w:ind w:left="1267" w:hanging="691"/>
              <w:rPr>
                <w:rFonts w:ascii="Segoe UI Symbol" w:hAnsi="Segoe UI Symbol"/>
                <w:noProof/>
              </w:rPr>
            </w:pPr>
            <w:r w:rsidRPr="00D5087F">
              <w:rPr>
                <w:rFonts w:ascii="Segoe UI Symbol" w:hAnsi="Segoe UI Symbol"/>
                <w:noProof/>
              </w:rPr>
              <w:t>20.3.7</w:t>
            </w:r>
            <w:r w:rsidRPr="00D5087F">
              <w:rPr>
                <w:rFonts w:ascii="Segoe UI Symbol" w:hAnsi="Segoe UI Symbol"/>
                <w:noProof/>
              </w:rPr>
              <w:tab/>
              <w:t>The Contractor shall not depart from any approved document unless the Contractor has first submitted to the Project Manager</w:t>
            </w:r>
            <w:r w:rsidRPr="00D5087F">
              <w:rPr>
                <w:rFonts w:ascii="Segoe UI Symbol" w:hAnsi="Segoe UI Symbol"/>
                <w:i/>
                <w:noProof/>
              </w:rPr>
              <w:t xml:space="preserve"> </w:t>
            </w:r>
            <w:r w:rsidRPr="00D5087F">
              <w:rPr>
                <w:rFonts w:ascii="Segoe UI Symbol" w:hAnsi="Segoe UI Symbol"/>
                <w:noProof/>
              </w:rPr>
              <w:t>an amended document and obtained the Project Manager’s approval thereof, pursuant to the provisions of this GCC Sub-Clause 20.3.</w:t>
            </w:r>
          </w:p>
          <w:p w14:paraId="4106D4BD" w14:textId="77777777" w:rsidR="001146CD" w:rsidRPr="00D5087F" w:rsidRDefault="001146CD" w:rsidP="00D5087F">
            <w:pPr>
              <w:spacing w:before="120" w:after="120"/>
              <w:ind w:left="1267" w:hanging="691"/>
              <w:rPr>
                <w:rFonts w:ascii="Segoe UI Symbol" w:hAnsi="Segoe UI Symbol"/>
                <w:noProof/>
              </w:rPr>
            </w:pPr>
            <w:r w:rsidRPr="00D5087F">
              <w:rPr>
                <w:rFonts w:ascii="Segoe UI Symbol" w:hAnsi="Segoe UI Symbol"/>
                <w:noProof/>
              </w:rPr>
              <w:tab/>
              <w:t>If the Project Manager requests any change in any already approved document and/or in any document based thereon, the provisions of GCC Clause 39 shall apply to such request.</w:t>
            </w:r>
          </w:p>
        </w:tc>
      </w:tr>
      <w:tr w:rsidR="001146CD" w:rsidRPr="00143E6E" w14:paraId="0A72D2AE" w14:textId="77777777" w:rsidTr="001146CD">
        <w:tc>
          <w:tcPr>
            <w:tcW w:w="2358" w:type="dxa"/>
          </w:tcPr>
          <w:p w14:paraId="5BE79FE0" w14:textId="77A00900"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35" w:name="_Toc454731661"/>
            <w:bookmarkStart w:id="1036" w:name="_Toc59149334"/>
            <w:r w:rsidRPr="00D5087F">
              <w:rPr>
                <w:rFonts w:ascii="Segoe UI Symbol" w:hAnsi="Segoe UI Symbol"/>
                <w:b/>
                <w:szCs w:val="24"/>
              </w:rPr>
              <w:lastRenderedPageBreak/>
              <w:t>Procurement</w:t>
            </w:r>
            <w:bookmarkEnd w:id="1035"/>
            <w:bookmarkEnd w:id="1036"/>
          </w:p>
        </w:tc>
        <w:tc>
          <w:tcPr>
            <w:tcW w:w="6786" w:type="dxa"/>
          </w:tcPr>
          <w:p w14:paraId="5FED3F99"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21.1</w:t>
            </w:r>
            <w:r w:rsidRPr="00D5087F">
              <w:rPr>
                <w:rFonts w:ascii="Segoe UI Symbol" w:hAnsi="Segoe UI Symbol"/>
                <w:noProof/>
              </w:rPr>
              <w:tab/>
            </w:r>
            <w:r w:rsidRPr="00D5087F">
              <w:rPr>
                <w:rFonts w:ascii="Segoe UI Symbol" w:hAnsi="Segoe UI Symbol"/>
                <w:noProof/>
                <w:u w:val="single"/>
              </w:rPr>
              <w:t xml:space="preserve">Plant </w:t>
            </w:r>
          </w:p>
          <w:p w14:paraId="2BADA7A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Subject to GCC Sub-Clause 14.2, the Contractor shall procure and transport all Plant in an expeditious and orderly manner to the Site.</w:t>
            </w:r>
          </w:p>
          <w:p w14:paraId="400567B1"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21.2</w:t>
            </w:r>
            <w:r w:rsidRPr="00D5087F">
              <w:rPr>
                <w:rFonts w:ascii="Segoe UI Symbol" w:hAnsi="Segoe UI Symbol"/>
                <w:noProof/>
              </w:rPr>
              <w:tab/>
            </w:r>
            <w:r w:rsidRPr="00D5087F">
              <w:rPr>
                <w:rFonts w:ascii="Segoe UI Symbol" w:hAnsi="Segoe UI Symbol"/>
                <w:noProof/>
                <w:u w:val="single"/>
              </w:rPr>
              <w:t>Employer-Supplied Plant</w:t>
            </w:r>
          </w:p>
          <w:p w14:paraId="2A67C9B8"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the Appendix to the Contract Agreement titled Scope of Works and Supply by the Employer, provides that the Employer shall furnish any specific items to the Contractor, the following provisions shall apply:</w:t>
            </w:r>
          </w:p>
          <w:p w14:paraId="6AB2583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21.2.1</w:t>
            </w:r>
            <w:r w:rsidRPr="00D5087F">
              <w:rPr>
                <w:rFonts w:ascii="Segoe UI Symbol" w:hAnsi="Segoe UI Symbol"/>
                <w:noProof/>
              </w:rPr>
              <w:tab/>
              <w:t>The Employer shall, at its own risk and expense, transport each item to the place on or near the Site as agreed upon by the Parties and make such item available to the Contractor at the time specified in the program furnished by the Contractor, pursuant to GCC Sub-Clause 18.2, unless otherwise mutually agreed.</w:t>
            </w:r>
          </w:p>
          <w:p w14:paraId="56EEC437"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21.2.2</w:t>
            </w:r>
            <w:r w:rsidRPr="00D5087F">
              <w:rPr>
                <w:rFonts w:ascii="Segoe UI Symbol" w:hAnsi="Segoe UI Symbol"/>
                <w:noProof/>
              </w:rPr>
              <w:tab/>
              <w:t>Upon receipt of such item, the Contractor shall inspect the same visually and notify the Project Manager of any detected shortage, defect or default.  The Employer shall immediately remedy any shortage, defect or default, or the Contractor shall, if practicable and possible, at the request of the Employer, remedy such shortage, defect or default at the Employer’s cost and expense.  After inspection, such item shall fall under the care, custody and control of the Contractor.  The provision of this GCC Sub-Clause 21.2.2 shall apply to any item supplied to remedy any such shortage or default or to substitute for any defective item, or shall apply to defective items that have been repaired.</w:t>
            </w:r>
          </w:p>
          <w:p w14:paraId="20EA5F7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21.2.3</w:t>
            </w:r>
            <w:r w:rsidRPr="00D5087F">
              <w:rPr>
                <w:rFonts w:ascii="Segoe UI Symbol" w:hAnsi="Segoe UI Symbol"/>
                <w:noProof/>
              </w:rPr>
              <w:tab/>
              <w:t>The foregoing responsibilities of the Contractor and its obligations of care, custody and control shall not relieve the Employer of liability for any undetected shortage, defect or default, nor place the Contractor under any liability for any such shortage, defect or default whether under GCC Clause 27 or under any other provision of Contract.</w:t>
            </w:r>
          </w:p>
          <w:p w14:paraId="5A5CA71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21.3</w:t>
            </w:r>
            <w:r w:rsidRPr="00D5087F">
              <w:rPr>
                <w:rFonts w:ascii="Segoe UI Symbol" w:hAnsi="Segoe UI Symbol"/>
                <w:noProof/>
              </w:rPr>
              <w:tab/>
            </w:r>
            <w:r w:rsidRPr="00D5087F">
              <w:rPr>
                <w:rFonts w:ascii="Segoe UI Symbol" w:hAnsi="Segoe UI Symbol"/>
                <w:noProof/>
                <w:u w:val="single"/>
              </w:rPr>
              <w:t>Transportation</w:t>
            </w:r>
          </w:p>
          <w:p w14:paraId="2F827E1D"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21.3.1</w:t>
            </w:r>
            <w:r w:rsidRPr="00D5087F">
              <w:rPr>
                <w:rFonts w:ascii="Segoe UI Symbol" w:hAnsi="Segoe UI Symbol"/>
                <w:noProof/>
              </w:rPr>
              <w:tab/>
              <w:t xml:space="preserve">The Contractor shall at its own risk and expense transport all the materials and the Contractor’s Equipment to the Site by the mode of transport </w:t>
            </w:r>
            <w:r w:rsidRPr="00D5087F">
              <w:rPr>
                <w:rFonts w:ascii="Segoe UI Symbol" w:hAnsi="Segoe UI Symbol"/>
                <w:noProof/>
              </w:rPr>
              <w:lastRenderedPageBreak/>
              <w:t>that the Contractor judges most suitable under all the circumstances.</w:t>
            </w:r>
          </w:p>
          <w:p w14:paraId="3C2CDBD4"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21.3.2</w:t>
            </w:r>
            <w:r w:rsidRPr="00D5087F">
              <w:rPr>
                <w:rFonts w:ascii="Segoe UI Symbol" w:hAnsi="Segoe UI Symbol"/>
                <w:noProof/>
              </w:rPr>
              <w:tab/>
              <w:t>Unless otherwise provided in the Contract, the Contractor shall be entitled to select any safe mode of transport operated by any person to carry the materials and the Contractor’s Equipment.</w:t>
            </w:r>
          </w:p>
          <w:p w14:paraId="1FFA1DD3"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21.3.3</w:t>
            </w:r>
            <w:r w:rsidRPr="00D5087F">
              <w:rPr>
                <w:rFonts w:ascii="Segoe UI Symbol" w:hAnsi="Segoe UI Symbol"/>
                <w:noProof/>
              </w:rPr>
              <w:tab/>
              <w:t>Upon dispatch of each shipment of materials and the Contractor’s Equipment, the Contractor shall notify the Employer by telex, cable, facsimile or electronic means, of the description of the materials and of the Contractor’s Equipment, the point and means of dispatch, and the estimated time and point of arrival in the country where the Site is located, if applicable, and at the Site.  The Contractor shall furnish the Employer with relevant shipping documents to be agreed upon between the Parties.</w:t>
            </w:r>
          </w:p>
          <w:p w14:paraId="5956D7E8"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21.3.4</w:t>
            </w:r>
            <w:r w:rsidRPr="00D5087F">
              <w:rPr>
                <w:rFonts w:ascii="Segoe UI Symbol" w:hAnsi="Segoe UI Symbol"/>
                <w:noProof/>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 or any other traffic facilities that may be caused by the transport of the materials and the Contractor’s Equipment to the Site.</w:t>
            </w:r>
          </w:p>
          <w:p w14:paraId="73A5B838"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21.4</w:t>
            </w:r>
            <w:r w:rsidRPr="00D5087F">
              <w:rPr>
                <w:rFonts w:ascii="Segoe UI Symbol" w:hAnsi="Segoe UI Symbol"/>
                <w:noProof/>
              </w:rPr>
              <w:tab/>
            </w:r>
            <w:r w:rsidRPr="00D5087F">
              <w:rPr>
                <w:rFonts w:ascii="Segoe UI Symbol" w:hAnsi="Segoe UI Symbol"/>
                <w:noProof/>
                <w:u w:val="single"/>
              </w:rPr>
              <w:t>Customs Clearance</w:t>
            </w:r>
          </w:p>
          <w:p w14:paraId="37992D7C"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 xml:space="preserve">The Contractor shall, at its own expense, handle all imported materials and Contractor’s Equipment at the point(s) of import and shall handle any formalities for customs clearance, subject to the Employer’s obligations under GCC Sub-Clause 14.2, provided that if applicable laws or regulations require any application or act to be made by or in the name of the Employer, the Employer </w:t>
            </w:r>
            <w:r w:rsidRPr="00D5087F">
              <w:rPr>
                <w:rFonts w:ascii="Segoe UI Symbol" w:hAnsi="Segoe UI Symbol"/>
                <w:noProof/>
              </w:rPr>
              <w:lastRenderedPageBreak/>
              <w:t>shall take all necessary steps to comply with such laws or regulations.  In the event of delays in customs clearance that are not the fault of the Contractor, the Contractor shall be entitled to an extension in the Time for Completion, pursuant to GCC Clause 40.</w:t>
            </w:r>
          </w:p>
        </w:tc>
      </w:tr>
      <w:tr w:rsidR="001146CD" w:rsidRPr="00143E6E" w14:paraId="63F88DCE" w14:textId="77777777" w:rsidTr="001146CD">
        <w:tc>
          <w:tcPr>
            <w:tcW w:w="2358" w:type="dxa"/>
          </w:tcPr>
          <w:p w14:paraId="72090E83" w14:textId="0765D4EE"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37" w:name="_Toc454731662"/>
            <w:bookmarkStart w:id="1038" w:name="_Toc59149335"/>
            <w:r w:rsidRPr="00D5087F">
              <w:rPr>
                <w:rFonts w:ascii="Segoe UI Symbol" w:hAnsi="Segoe UI Symbol"/>
                <w:b/>
                <w:szCs w:val="24"/>
              </w:rPr>
              <w:lastRenderedPageBreak/>
              <w:t>Installation</w:t>
            </w:r>
            <w:bookmarkEnd w:id="1037"/>
            <w:bookmarkEnd w:id="1038"/>
          </w:p>
        </w:tc>
        <w:tc>
          <w:tcPr>
            <w:tcW w:w="6786" w:type="dxa"/>
          </w:tcPr>
          <w:p w14:paraId="607EA55C"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22.1</w:t>
            </w:r>
            <w:r w:rsidRPr="00D5087F">
              <w:rPr>
                <w:rFonts w:ascii="Segoe UI Symbol" w:hAnsi="Segoe UI Symbol"/>
                <w:noProof/>
              </w:rPr>
              <w:tab/>
            </w:r>
            <w:r w:rsidRPr="00D5087F">
              <w:rPr>
                <w:rFonts w:ascii="Segoe UI Symbol" w:hAnsi="Segoe UI Symbol"/>
                <w:noProof/>
                <w:u w:val="single"/>
              </w:rPr>
              <w:t>Setting Out/Supervision</w:t>
            </w:r>
          </w:p>
          <w:p w14:paraId="759A984E"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22.1.1</w:t>
            </w:r>
            <w:r w:rsidRPr="00D5087F">
              <w:rPr>
                <w:rFonts w:ascii="Segoe UI Symbol" w:hAnsi="Segoe UI Symbol"/>
                <w:noProof/>
              </w:rPr>
              <w:tab/>
              <w:t>Bench Mark:  The Contractor shall be responsible for the true and proper setting-out of the Facilities in relation to bench marks, reference marks and lines provided to it in writing by or on behalf of the Employer.</w:t>
            </w:r>
          </w:p>
          <w:p w14:paraId="46D1D907"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If, at any time during the progress of installation of the Facilities, any error shall appear in the position, level or alignment of the Facilities, the Contractor shall forthwith notify the Project Manager of such error and, at its own expense, immediately rectify such error to the reasonable satisfaction of the Project Manager.  If such error is based on incorrect data provided in writing by or on behalf of the Employer, the expense of rectifying the same shall be borne by the Employer.</w:t>
            </w:r>
          </w:p>
          <w:p w14:paraId="7B7FC292"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22.1.2</w:t>
            </w:r>
            <w:r w:rsidRPr="00D5087F">
              <w:rPr>
                <w:rFonts w:ascii="Segoe UI Symbol" w:hAnsi="Segoe UI Symbol"/>
                <w:noProof/>
              </w:rPr>
              <w:tab/>
              <w:t>Contractor’s Supervision:  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the work at hand.</w:t>
            </w:r>
          </w:p>
          <w:p w14:paraId="6F5863DB"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22.2</w:t>
            </w:r>
            <w:r w:rsidRPr="00D5087F">
              <w:rPr>
                <w:rFonts w:ascii="Segoe UI Symbol" w:hAnsi="Segoe UI Symbol"/>
                <w:noProof/>
              </w:rPr>
              <w:tab/>
            </w:r>
            <w:r w:rsidRPr="00D5087F">
              <w:rPr>
                <w:rFonts w:ascii="Segoe UI Symbol" w:hAnsi="Segoe UI Symbol"/>
                <w:noProof/>
                <w:u w:val="single"/>
              </w:rPr>
              <w:t>Labor:</w:t>
            </w:r>
          </w:p>
          <w:p w14:paraId="2CFBBC79"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22.2.1 Engagement of Staff and Labor</w:t>
            </w:r>
          </w:p>
          <w:p w14:paraId="507A47CC"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 xml:space="preserve">Except as otherwise stated in the Specification, the Contractor shall make arrangements for the </w:t>
            </w:r>
            <w:r w:rsidRPr="00D5087F">
              <w:rPr>
                <w:rFonts w:ascii="Segoe UI Symbol" w:hAnsi="Segoe UI Symbol"/>
                <w:noProof/>
              </w:rPr>
              <w:lastRenderedPageBreak/>
              <w:t>engagement of all staff and labor, local or otherwise, and for their payment, housing, feeding and transport.</w:t>
            </w:r>
          </w:p>
          <w:p w14:paraId="7E212EC7"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The Contractor shall provide and employ on the Site in the installation of the Facilities such skilled, semi-skilled and unskilled labor as is necessary for the proper and timely execution of the Contract.  The Contractor is encouraged to use local labor that has the necessary skills.</w:t>
            </w:r>
          </w:p>
          <w:p w14:paraId="5A0C880B"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his best endeavors in a timely and expeditious manner to assist the Contractor in obtaining any local, state, national or government permission required for bringing in the Contractor’s personnel.</w:t>
            </w:r>
          </w:p>
          <w:p w14:paraId="732F789F" w14:textId="77777777" w:rsidR="00BD5797"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r w:rsidR="00BD5797" w:rsidRPr="00D5087F">
              <w:rPr>
                <w:rFonts w:ascii="Segoe UI Symbol" w:hAnsi="Segoe UI Symbol"/>
                <w:noProof/>
              </w:rPr>
              <w:t xml:space="preserve">  </w:t>
            </w:r>
          </w:p>
          <w:p w14:paraId="1FCA1BDF" w14:textId="7734CDAA" w:rsidR="00BD5797" w:rsidRPr="00D5087F" w:rsidRDefault="00BD5797" w:rsidP="00D5087F">
            <w:pPr>
              <w:spacing w:before="120" w:after="120"/>
              <w:ind w:left="1260" w:hanging="684"/>
              <w:rPr>
                <w:rFonts w:ascii="Segoe UI Symbol" w:hAnsi="Segoe UI Symbol"/>
                <w:noProof/>
              </w:rPr>
            </w:pPr>
            <w:r w:rsidRPr="00D5087F">
              <w:rPr>
                <w:rFonts w:ascii="Segoe UI Symbol" w:hAnsi="Segoe UI Symbol"/>
                <w:noProof/>
              </w:rPr>
              <w:t xml:space="preserve">           The Contractor shall provide Contractor’s Personnel employed for the execution of the Contract at the Site or other places where the Installation Services are carried out, relevant information and documentation that are clear and understandable regarding their terms and conditions of employment. The information and </w:t>
            </w:r>
            <w:r w:rsidRPr="00D5087F">
              <w:rPr>
                <w:rFonts w:ascii="Segoe UI Symbol" w:hAnsi="Segoe UI Symbol"/>
                <w:noProof/>
              </w:rPr>
              <w:lastRenderedPageBreak/>
              <w:t>documentation shall set out their rights under relevant labor laws applicable to the Contractor’s Personnel (which will include any applicable collective agreements), including their rights related to hours of work, wages, overtime, compensation and benefits, as well as those arising from any requirements in the  Employer’s Requirements. The Contractor’s Personnel shall be informed when any material changes to their terms or conditions of employment occur.</w:t>
            </w:r>
          </w:p>
          <w:p w14:paraId="068EE01F"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22.2.2 Persons in the Service of Employer</w:t>
            </w:r>
          </w:p>
          <w:p w14:paraId="3238A6C1"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The Contractor shall not recruit, or attempt to recruit, staff and labor from amongst the Employer’s Personnel.</w:t>
            </w:r>
          </w:p>
          <w:p w14:paraId="42621B5F"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22.2.3 Labor Laws</w:t>
            </w:r>
          </w:p>
          <w:p w14:paraId="48C0DC82"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The Contractor shall comply with all the relevant labor Laws applicable to the Contractor’s Personnel, including Laws relating to their employment, health, safety, welfare, immigration and emigration, and shall allow them all their legal rights.</w:t>
            </w:r>
          </w:p>
          <w:p w14:paraId="29D84EA1"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The Contractor shall at all times during the progress of the Contract use its best endeavors to prevent any unlawful, riotous or disorderly conduct or behavior by or amongst its employees and the labor of its Subcontractors.</w:t>
            </w:r>
          </w:p>
          <w:p w14:paraId="6A4D4370"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The Contractor shall, in all dealings with its labor and the labor of its Subcontractors currently employed on or connected with the Contract, pay due regard to all recognized festivals, official holidays, religious or other customs and all local laws and regulations pertaining to the employment of labor.</w:t>
            </w:r>
          </w:p>
          <w:p w14:paraId="31210E6F"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22.2.4 Rates of Wages and Conditions of Labor</w:t>
            </w:r>
          </w:p>
          <w:p w14:paraId="5C337DA2" w14:textId="77777777" w:rsidR="001146CD" w:rsidRPr="00D5087F" w:rsidRDefault="001146CD" w:rsidP="00D5087F">
            <w:pPr>
              <w:pStyle w:val="ClauseSubPara"/>
              <w:spacing w:before="120" w:after="120"/>
              <w:ind w:left="1260" w:hanging="684"/>
              <w:rPr>
                <w:rFonts w:ascii="Segoe UI Symbol" w:hAnsi="Segoe UI Symbol"/>
                <w:noProof/>
                <w:lang w:val="en-US"/>
              </w:rPr>
            </w:pPr>
            <w:r w:rsidRPr="00D5087F">
              <w:rPr>
                <w:rFonts w:ascii="Segoe UI Symbol" w:hAnsi="Segoe UI Symbol"/>
                <w:noProof/>
                <w:sz w:val="24"/>
                <w:szCs w:val="20"/>
                <w:lang w:val="en-US"/>
              </w:rPr>
              <w:tab/>
              <w:t xml:space="preserve">The Contractor shall pay rates of wages, and observe conditions of labor, which are not lower </w:t>
            </w:r>
            <w:r w:rsidRPr="00D5087F">
              <w:rPr>
                <w:rFonts w:ascii="Segoe UI Symbol" w:hAnsi="Segoe UI Symbol"/>
                <w:noProof/>
                <w:sz w:val="24"/>
                <w:szCs w:val="20"/>
                <w:lang w:val="en-US"/>
              </w:rPr>
              <w:lastRenderedPageBreak/>
              <w:t>than those established for the trade or industry where the work is carried out. If no established rates or conditions are applicable, the Contractor shall pay rates of wages and observe conditions which are not lower than the general level of wages and conditions observed locally by employers whose trade or industry is similar to that of the Contractor.</w:t>
            </w:r>
          </w:p>
          <w:p w14:paraId="3183D10D" w14:textId="769DB318" w:rsidR="00BD5797" w:rsidRPr="00D5087F" w:rsidRDefault="00BD5797">
            <w:pPr>
              <w:spacing w:before="120" w:after="120"/>
              <w:ind w:left="1222"/>
              <w:rPr>
                <w:rFonts w:ascii="Segoe UI Symbol" w:hAnsi="Segoe UI Symbol"/>
                <w:noProof/>
              </w:rPr>
            </w:pPr>
            <w:r w:rsidRPr="00D5087F">
              <w:rPr>
                <w:rFonts w:ascii="Segoe UI Symbol" w:hAnsi="Segoe UI Symbol"/>
                <w:noProof/>
              </w:rPr>
              <w:t>The Contractor shall inform the Contractor’s Personnel about:</w:t>
            </w:r>
          </w:p>
          <w:p w14:paraId="28F7BE0F" w14:textId="77777777" w:rsidR="00BD5797" w:rsidRPr="00D5087F" w:rsidRDefault="00BD5797" w:rsidP="002D6580">
            <w:pPr>
              <w:numPr>
                <w:ilvl w:val="0"/>
                <w:numId w:val="130"/>
              </w:numPr>
              <w:spacing w:before="120" w:after="120"/>
              <w:ind w:left="1860" w:right="0"/>
              <w:rPr>
                <w:rFonts w:ascii="Segoe UI Symbol" w:hAnsi="Segoe UI Symbol"/>
                <w:noProof/>
              </w:rPr>
            </w:pPr>
            <w:r w:rsidRPr="00D5087F">
              <w:rPr>
                <w:rFonts w:ascii="Segoe UI Symbol" w:hAnsi="Segoe UI Symbol"/>
                <w:noProof/>
              </w:rPr>
              <w:t>any deduction to their payment and the conditions of such deductions in accordance with the applicable laws or as stated in the Employer’s Requirements; and</w:t>
            </w:r>
          </w:p>
          <w:p w14:paraId="4343133A" w14:textId="77777777" w:rsidR="00BD5797" w:rsidRPr="00D5087F" w:rsidRDefault="00BD5797" w:rsidP="002D6580">
            <w:pPr>
              <w:numPr>
                <w:ilvl w:val="0"/>
                <w:numId w:val="130"/>
              </w:numPr>
              <w:spacing w:before="120" w:after="120"/>
              <w:ind w:left="1860" w:right="0"/>
              <w:rPr>
                <w:rFonts w:ascii="Segoe UI Symbol" w:hAnsi="Segoe UI Symbol"/>
                <w:noProof/>
              </w:rPr>
            </w:pPr>
            <w:r w:rsidRPr="00D5087F">
              <w:rPr>
                <w:rFonts w:ascii="Segoe UI Symbol" w:hAnsi="Segoe UI Symbol"/>
                <w:noProof/>
              </w:rPr>
              <w:t xml:space="preserve">their liability to pay personal income taxes in the Country in respect of such of their salaries, wages, allowances and any benefits as are subject to tax under the laws of the Country for the time being in force. </w:t>
            </w:r>
          </w:p>
          <w:p w14:paraId="7F45605F" w14:textId="77777777" w:rsidR="00BD5797" w:rsidRPr="00D5087F" w:rsidRDefault="00BD5797">
            <w:pPr>
              <w:spacing w:before="120" w:after="120"/>
              <w:ind w:left="1222"/>
              <w:rPr>
                <w:rFonts w:ascii="Segoe UI Symbol" w:hAnsi="Segoe UI Symbol"/>
                <w:noProof/>
              </w:rPr>
            </w:pPr>
            <w:r w:rsidRPr="00D5087F">
              <w:rPr>
                <w:rFonts w:ascii="Segoe UI Symbol" w:hAnsi="Segoe UI Symbol"/>
                <w:noProof/>
              </w:rPr>
              <w:t>The Contractor shall perform such duties in regard to such deductions thereof as may be imposed on him by such laws.</w:t>
            </w:r>
          </w:p>
          <w:p w14:paraId="3E678A5E" w14:textId="4BECFA33" w:rsidR="001146CD" w:rsidRPr="00D5087F" w:rsidRDefault="00A45A27"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rPr>
              <w:t xml:space="preserve">           </w:t>
            </w:r>
            <w:r w:rsidR="00BD5797" w:rsidRPr="00D5087F">
              <w:rPr>
                <w:rFonts w:ascii="Segoe UI Symbol" w:hAnsi="Segoe UI Symbol"/>
                <w:noProof/>
                <w:sz w:val="24"/>
                <w:szCs w:val="20"/>
              </w:rPr>
              <w:t>Where required by applicable Laws or as stated in the Employer’s Requirements, the Contractor and its Subcontarctors shall provide their  personnel written notice of termination of employment and details of severance payments in a timely manner. The Contractor and its Subcontractors shall have paid their personnel (either directly or where appropriate for their benefit) all due wages and entitlements including, as applicable, social security benefits and pension contributions, on or before the end of their engagement/ employment.</w:t>
            </w:r>
          </w:p>
          <w:p w14:paraId="6846DA04" w14:textId="77777777" w:rsidR="00DE182D" w:rsidRDefault="00DE182D" w:rsidP="00D5087F">
            <w:pPr>
              <w:pStyle w:val="ClauseSubList"/>
              <w:tabs>
                <w:tab w:val="clear" w:pos="3987"/>
              </w:tabs>
              <w:spacing w:before="120" w:after="120"/>
              <w:ind w:left="1260" w:hanging="684"/>
              <w:rPr>
                <w:rFonts w:ascii="Segoe UI Symbol" w:hAnsi="Segoe UI Symbol"/>
                <w:noProof/>
                <w:sz w:val="24"/>
                <w:szCs w:val="20"/>
                <w:lang w:val="en-US"/>
              </w:rPr>
            </w:pPr>
          </w:p>
          <w:p w14:paraId="2533FBD0" w14:textId="2227B491" w:rsidR="001146CD" w:rsidRPr="00D5087F" w:rsidRDefault="001146CD" w:rsidP="00D5087F">
            <w:pPr>
              <w:pStyle w:val="ClauseSubList"/>
              <w:tabs>
                <w:tab w:val="clear" w:pos="3987"/>
              </w:tabs>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22.2.5</w:t>
            </w:r>
            <w:r w:rsidRPr="00D5087F">
              <w:rPr>
                <w:rFonts w:ascii="Segoe UI Symbol" w:hAnsi="Segoe UI Symbol"/>
                <w:noProof/>
                <w:lang w:val="en-US"/>
              </w:rPr>
              <w:t xml:space="preserve"> </w:t>
            </w:r>
            <w:r w:rsidRPr="00D5087F">
              <w:rPr>
                <w:rFonts w:ascii="Segoe UI Symbol" w:hAnsi="Segoe UI Symbol"/>
                <w:noProof/>
                <w:sz w:val="24"/>
                <w:szCs w:val="20"/>
                <w:lang w:val="en-US"/>
              </w:rPr>
              <w:t>Working Hours</w:t>
            </w:r>
          </w:p>
          <w:p w14:paraId="56500EDD"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lastRenderedPageBreak/>
              <w:tab/>
              <w:t>No work shall be carried out on the Site on locally recognized days of rest, or outside the normal working hours</w:t>
            </w:r>
            <w:r w:rsidRPr="00D5087F">
              <w:rPr>
                <w:rFonts w:ascii="Segoe UI Symbol" w:hAnsi="Segoe UI Symbol"/>
                <w:b/>
                <w:noProof/>
                <w:sz w:val="24"/>
                <w:szCs w:val="20"/>
                <w:lang w:val="en-US"/>
              </w:rPr>
              <w:t xml:space="preserve"> stated in the PCC,</w:t>
            </w:r>
            <w:r w:rsidRPr="00D5087F">
              <w:rPr>
                <w:rFonts w:ascii="Segoe UI Symbol" w:hAnsi="Segoe UI Symbol"/>
                <w:noProof/>
                <w:sz w:val="24"/>
                <w:szCs w:val="20"/>
                <w:lang w:val="en-US"/>
              </w:rPr>
              <w:t xml:space="preserve"> unless:</w:t>
            </w:r>
          </w:p>
          <w:p w14:paraId="585705E2" w14:textId="77777777" w:rsidR="001146CD" w:rsidRPr="00D5087F" w:rsidRDefault="001146CD" w:rsidP="00D5087F">
            <w:pPr>
              <w:pStyle w:val="ClauseSubList"/>
              <w:tabs>
                <w:tab w:val="clear" w:pos="3987"/>
              </w:tabs>
              <w:spacing w:before="120" w:after="120"/>
              <w:ind w:left="1800" w:hanging="576"/>
              <w:rPr>
                <w:rFonts w:ascii="Segoe UI Symbol" w:hAnsi="Segoe UI Symbol"/>
                <w:noProof/>
                <w:sz w:val="24"/>
                <w:szCs w:val="20"/>
                <w:lang w:val="en-US"/>
              </w:rPr>
            </w:pPr>
            <w:r w:rsidRPr="00D5087F">
              <w:rPr>
                <w:rFonts w:ascii="Segoe UI Symbol" w:hAnsi="Segoe UI Symbol"/>
                <w:noProof/>
                <w:sz w:val="24"/>
                <w:szCs w:val="20"/>
                <w:lang w:val="en-US"/>
              </w:rPr>
              <w:t xml:space="preserve">(a) </w:t>
            </w:r>
            <w:r w:rsidRPr="00D5087F">
              <w:rPr>
                <w:rFonts w:ascii="Segoe UI Symbol" w:hAnsi="Segoe UI Symbol"/>
                <w:noProof/>
                <w:sz w:val="24"/>
                <w:szCs w:val="20"/>
                <w:lang w:val="en-US"/>
              </w:rPr>
              <w:tab/>
              <w:t>otherwise stated in the Contract,</w:t>
            </w:r>
          </w:p>
          <w:p w14:paraId="1D898186" w14:textId="77777777" w:rsidR="001146CD" w:rsidRPr="00D5087F" w:rsidRDefault="001146CD" w:rsidP="00D5087F">
            <w:pPr>
              <w:pStyle w:val="ClauseSubList"/>
              <w:tabs>
                <w:tab w:val="clear" w:pos="3987"/>
              </w:tabs>
              <w:spacing w:before="120" w:after="120"/>
              <w:ind w:left="1800" w:hanging="576"/>
              <w:rPr>
                <w:rFonts w:ascii="Segoe UI Symbol" w:hAnsi="Segoe UI Symbol"/>
                <w:noProof/>
                <w:sz w:val="24"/>
                <w:szCs w:val="20"/>
                <w:lang w:val="en-US"/>
              </w:rPr>
            </w:pPr>
            <w:r w:rsidRPr="00D5087F">
              <w:rPr>
                <w:rFonts w:ascii="Segoe UI Symbol" w:hAnsi="Segoe UI Symbol"/>
                <w:noProof/>
                <w:sz w:val="24"/>
                <w:szCs w:val="20"/>
                <w:lang w:val="en-US"/>
              </w:rPr>
              <w:t xml:space="preserve">(b) </w:t>
            </w:r>
            <w:r w:rsidRPr="00D5087F">
              <w:rPr>
                <w:rFonts w:ascii="Segoe UI Symbol" w:hAnsi="Segoe UI Symbol"/>
                <w:noProof/>
                <w:sz w:val="24"/>
                <w:szCs w:val="20"/>
                <w:lang w:val="en-US"/>
              </w:rPr>
              <w:tab/>
              <w:t>the Project Manager gives consent, or</w:t>
            </w:r>
          </w:p>
          <w:p w14:paraId="3F3AC407" w14:textId="77777777" w:rsidR="001146CD" w:rsidRPr="00D5087F" w:rsidRDefault="001146CD" w:rsidP="00D5087F">
            <w:pPr>
              <w:pStyle w:val="ClauseSubList"/>
              <w:tabs>
                <w:tab w:val="clear" w:pos="3987"/>
              </w:tabs>
              <w:spacing w:before="120" w:after="120"/>
              <w:ind w:left="1800" w:hanging="576"/>
              <w:rPr>
                <w:rFonts w:ascii="Segoe UI Symbol" w:hAnsi="Segoe UI Symbol"/>
                <w:noProof/>
                <w:sz w:val="24"/>
                <w:szCs w:val="20"/>
                <w:lang w:val="en-US"/>
              </w:rPr>
            </w:pPr>
            <w:r w:rsidRPr="00D5087F">
              <w:rPr>
                <w:rFonts w:ascii="Segoe UI Symbol" w:hAnsi="Segoe UI Symbol"/>
                <w:noProof/>
                <w:sz w:val="24"/>
                <w:szCs w:val="20"/>
                <w:lang w:val="en-US"/>
              </w:rPr>
              <w:t xml:space="preserve">(c) </w:t>
            </w:r>
            <w:r w:rsidRPr="00D5087F">
              <w:rPr>
                <w:rFonts w:ascii="Segoe UI Symbol" w:hAnsi="Segoe UI Symbol"/>
                <w:noProof/>
                <w:sz w:val="24"/>
                <w:szCs w:val="20"/>
                <w:lang w:val="en-US"/>
              </w:rPr>
              <w:tab/>
              <w:t>the work is unavoidable, or necessary for the protection of life or property or for the safety of the Works, in which case the Contractor shall immediately advise the Project Manager.</w:t>
            </w:r>
          </w:p>
          <w:p w14:paraId="4C7F0BEC"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ab/>
              <w:t>If and when the Contractor considers it necessary to carry out work at night or on public holidays so as to meet the Time for Completion and requests the Project Manager’s consent thereto, the Project Manager shall not unreasonably withhold such consent.</w:t>
            </w:r>
          </w:p>
          <w:p w14:paraId="40F92C3C"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ab/>
              <w:t>This Sub-Clause shall not apply to any work which is customarily carried out by rotary or double-shifts.</w:t>
            </w:r>
          </w:p>
          <w:p w14:paraId="3222C8EC"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22.2.6 Facilities for Staff and Labor</w:t>
            </w:r>
          </w:p>
          <w:p w14:paraId="081CFA39" w14:textId="0A7C502A" w:rsidR="00A45A27" w:rsidRPr="00D5087F" w:rsidRDefault="00A45A27">
            <w:pPr>
              <w:spacing w:before="120" w:after="120"/>
              <w:ind w:left="1226" w:right="-72" w:firstLine="3"/>
              <w:rPr>
                <w:rFonts w:ascii="Segoe UI Symbol" w:hAnsi="Segoe UI Symbol"/>
                <w:noProof/>
              </w:rPr>
            </w:pPr>
            <w:r w:rsidRPr="00D5087F">
              <w:rPr>
                <w:rFonts w:ascii="Segoe UI Symbol" w:hAnsi="Segoe UI Symbol"/>
                <w:noProof/>
              </w:rPr>
              <w:t>Except as otherwise stated in the Specification, the Contractor shall provide and maintain all necessary accommodation and welfare facilities for the Contractor’s Personnel employed for the execution of the Contract at the Site or other places where the Installation Services are carried out. The Contractor shall also provide facilities for the Employer’s  Personnel as stated in the Employer’s Requirements.</w:t>
            </w:r>
          </w:p>
          <w:p w14:paraId="5AB81A4C" w14:textId="77777777" w:rsidR="00A45A27" w:rsidRPr="00D5087F" w:rsidRDefault="00A45A27">
            <w:pPr>
              <w:spacing w:before="120" w:after="120"/>
              <w:ind w:left="1226" w:right="-72" w:firstLine="3"/>
              <w:rPr>
                <w:rFonts w:ascii="Segoe UI Symbol" w:hAnsi="Segoe UI Symbol"/>
                <w:noProof/>
              </w:rPr>
            </w:pPr>
            <w:r w:rsidRPr="00D5087F">
              <w:rPr>
                <w:rFonts w:ascii="Segoe UI Symbol" w:hAnsi="Segoe UI Symbol"/>
                <w:noProof/>
              </w:rPr>
              <w:t>If stated in the Employer’s Requirements, the Contractor shall give access to or provide services that accommodate the physical, social and cultural needs of the Contractor’s Personnel. The Contractor shall also provide similar facilities for the Employer’s Personnel as stated in the Employer’s Requirements.</w:t>
            </w:r>
          </w:p>
          <w:p w14:paraId="63D5BB49" w14:textId="77777777" w:rsidR="00A45A27" w:rsidRPr="00D5087F" w:rsidRDefault="00A45A27">
            <w:pPr>
              <w:spacing w:before="120" w:after="120"/>
              <w:ind w:left="1226" w:right="-72" w:firstLine="3"/>
              <w:rPr>
                <w:rFonts w:ascii="Segoe UI Symbol" w:hAnsi="Segoe UI Symbol"/>
                <w:noProof/>
              </w:rPr>
            </w:pPr>
            <w:r w:rsidRPr="00D5087F">
              <w:rPr>
                <w:rFonts w:ascii="Segoe UI Symbol" w:hAnsi="Segoe UI Symbol"/>
                <w:noProof/>
              </w:rPr>
              <w:t xml:space="preserve">The Contractor shall not permit any of the Contractor’s Personnel to maintain any temporary </w:t>
            </w:r>
            <w:r w:rsidRPr="00D5087F">
              <w:rPr>
                <w:rFonts w:ascii="Segoe UI Symbol" w:hAnsi="Segoe UI Symbol"/>
                <w:noProof/>
              </w:rPr>
              <w:lastRenderedPageBreak/>
              <w:t>or permanent living quarters within the structures forming part of the Facilities.</w:t>
            </w:r>
          </w:p>
          <w:p w14:paraId="41EAE8F0"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22.2.7 Health and Safety</w:t>
            </w:r>
          </w:p>
          <w:p w14:paraId="0EDF2CF6" w14:textId="4FB8F719" w:rsidR="00DF0E27" w:rsidRPr="00D5087F" w:rsidRDefault="00DF0E27">
            <w:pPr>
              <w:spacing w:before="120" w:after="120"/>
              <w:ind w:left="1226" w:right="-72" w:firstLine="3"/>
              <w:rPr>
                <w:rFonts w:ascii="Segoe UI Symbol" w:hAnsi="Segoe UI Symbol"/>
                <w:noProof/>
              </w:rPr>
            </w:pPr>
            <w:r w:rsidRPr="00D5087F">
              <w:rPr>
                <w:rFonts w:ascii="Segoe UI Symbol" w:hAnsi="Segoe UI Symbol"/>
                <w:noProof/>
              </w:rPr>
              <w:t>The Contractor shall at all times take all reasonable precautions to maintain the health and safety of the  Contractor’s Personnel</w:t>
            </w:r>
            <w:r w:rsidRPr="00D5087F">
              <w:rPr>
                <w:rFonts w:ascii="Segoe UI Symbol" w:hAnsi="Segoe UI Symbol"/>
              </w:rPr>
              <w:t xml:space="preserve"> employed for the execution of Installation Services at the Site (or other places </w:t>
            </w:r>
            <w:r w:rsidRPr="00D5087F">
              <w:rPr>
                <w:rFonts w:ascii="Segoe UI Symbol" w:hAnsi="Segoe UI Symbol"/>
                <w:noProof/>
              </w:rPr>
              <w:t xml:space="preserve">in the country where the Site is located). </w:t>
            </w:r>
          </w:p>
          <w:p w14:paraId="22CC93F7" w14:textId="77777777" w:rsidR="00DF0E27" w:rsidRPr="00D5087F" w:rsidRDefault="00DF0E27">
            <w:pPr>
              <w:spacing w:before="120" w:after="120"/>
              <w:ind w:left="1226" w:right="-72" w:firstLine="3"/>
              <w:rPr>
                <w:rFonts w:ascii="Segoe UI Symbol" w:hAnsi="Segoe UI Symbol"/>
                <w:noProof/>
              </w:rPr>
            </w:pPr>
            <w:r w:rsidRPr="00D5087F">
              <w:rPr>
                <w:rFonts w:ascii="Segoe UI Symbol" w:hAnsi="Segoe UI Symbol"/>
                <w:noProof/>
              </w:rPr>
              <w:t>The Contractor shall:</w:t>
            </w:r>
          </w:p>
          <w:p w14:paraId="1D551FDB"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comply with all applicable health and safety regulations and laws;</w:t>
            </w:r>
          </w:p>
          <w:p w14:paraId="65B3E614"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comply with all applicable health and safety obligations specified in the Contract;</w:t>
            </w:r>
          </w:p>
          <w:p w14:paraId="418E7F15"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develop and implement procedures to establish and maintain a safe working environment without risk to health at all workplaces, machinery, equipment and processes under the control of the Contractor, including control measures for chemical, physical and biological substances and agents;</w:t>
            </w:r>
          </w:p>
          <w:p w14:paraId="12AE1F19"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provide health and safety training of the Contractor’s Personnel</w:t>
            </w:r>
            <w:r w:rsidRPr="00D5087F" w:rsidDel="005C70F8">
              <w:rPr>
                <w:rFonts w:ascii="Segoe UI Symbol" w:hAnsi="Segoe UI Symbol"/>
                <w:noProof/>
              </w:rPr>
              <w:t xml:space="preserve"> </w:t>
            </w:r>
            <w:r w:rsidRPr="00D5087F">
              <w:rPr>
                <w:rFonts w:ascii="Segoe UI Symbol" w:hAnsi="Segoe UI Symbol"/>
                <w:noProof/>
              </w:rPr>
              <w:t>as appropriate and maintain training records;</w:t>
            </w:r>
          </w:p>
          <w:p w14:paraId="3CEBCD16"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actively engage the Contractor’s Personnel</w:t>
            </w:r>
            <w:r w:rsidRPr="00D5087F" w:rsidDel="005C70F8">
              <w:rPr>
                <w:rFonts w:ascii="Segoe UI Symbol" w:hAnsi="Segoe UI Symbol"/>
                <w:noProof/>
              </w:rPr>
              <w:t xml:space="preserve"> </w:t>
            </w:r>
            <w:r w:rsidRPr="00D5087F">
              <w:rPr>
                <w:rFonts w:ascii="Segoe UI Symbol" w:hAnsi="Segoe UI Symbol"/>
                <w:noProof/>
              </w:rPr>
              <w:t xml:space="preserve">in promoting understanding, and methods for, implementation of health and safety requirements, as well as in providing information to such personnel, and provision of personal protective equipment without expense to the personnel; </w:t>
            </w:r>
          </w:p>
          <w:p w14:paraId="3D279803" w14:textId="30309822"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lang w:eastAsia="en-GB"/>
              </w:rPr>
              <w:t xml:space="preserve">put in place workplace processes for the Contractor’s Personnel to report work situations that they believe are not safe or healthy, and to remove themselves from a work situation which they have reasonable justification to believe presents an imminent </w:t>
            </w:r>
            <w:r w:rsidRPr="00D5087F">
              <w:rPr>
                <w:rFonts w:ascii="Segoe UI Symbol" w:hAnsi="Segoe UI Symbol"/>
                <w:lang w:eastAsia="en-GB"/>
              </w:rPr>
              <w:lastRenderedPageBreak/>
              <w:t xml:space="preserve">and serious danger to their life or health; Contractor’s Personnel who remove themselves from such work situations shall not be required to return to work until </w:t>
            </w:r>
            <w:r w:rsidRPr="00D5087F">
              <w:rPr>
                <w:rFonts w:ascii="Segoe UI Symbol" w:hAnsi="Segoe UI Symbol"/>
              </w:rPr>
              <w:t xml:space="preserve">necessary remedial action to correct the situation has been taken. </w:t>
            </w:r>
            <w:r w:rsidRPr="00D5087F">
              <w:rPr>
                <w:rFonts w:ascii="Segoe UI Symbol" w:hAnsi="Segoe UI Symbol"/>
                <w:lang w:eastAsia="en-GB"/>
              </w:rPr>
              <w:t xml:space="preserve">Such personnel </w:t>
            </w:r>
            <w:r w:rsidRPr="00D5087F">
              <w:rPr>
                <w:rFonts w:ascii="Segoe UI Symbol" w:hAnsi="Segoe UI Symbol"/>
              </w:rPr>
              <w:t xml:space="preserve">shall not be retaliated against or otherwise subject to reprisal or negative action for such reporting or </w:t>
            </w:r>
            <w:proofErr w:type="gramStart"/>
            <w:r w:rsidRPr="00D5087F">
              <w:rPr>
                <w:rFonts w:ascii="Segoe UI Symbol" w:hAnsi="Segoe UI Symbol"/>
              </w:rPr>
              <w:t>removal;</w:t>
            </w:r>
            <w:proofErr w:type="gramEnd"/>
          </w:p>
          <w:p w14:paraId="32FF8ED2" w14:textId="77777777" w:rsidR="00DF0E27" w:rsidRPr="00D5087F" w:rsidRDefault="00DF0E27" w:rsidP="00565B8F">
            <w:pPr>
              <w:numPr>
                <w:ilvl w:val="1"/>
                <w:numId w:val="23"/>
              </w:numPr>
              <w:spacing w:before="120" w:after="120"/>
              <w:ind w:left="1769" w:hanging="540"/>
              <w:contextualSpacing/>
              <w:rPr>
                <w:rFonts w:ascii="Segoe UI Symbol" w:hAnsi="Segoe UI Symbol"/>
                <w:noProof/>
              </w:rPr>
            </w:pPr>
            <w:r w:rsidRPr="00D5087F">
              <w:rPr>
                <w:rFonts w:ascii="Segoe UI Symbol" w:hAnsi="Segoe UI Symbol"/>
                <w:noProof/>
                <w:color w:val="000000" w:themeColor="text1"/>
              </w:rPr>
              <w:t xml:space="preserve">in </w:t>
            </w:r>
            <w:r w:rsidRPr="00D5087F">
              <w:rPr>
                <w:rFonts w:ascii="Segoe UI Symbol" w:hAnsi="Segoe UI Symbol"/>
                <w:lang w:eastAsia="en-GB"/>
              </w:rPr>
              <w:t>collaboration</w:t>
            </w:r>
            <w:r w:rsidRPr="00D5087F">
              <w:rPr>
                <w:rFonts w:ascii="Segoe UI Symbol" w:hAnsi="Segoe UI Symbol"/>
                <w:noProof/>
                <w:color w:val="000000" w:themeColor="text1"/>
              </w:rPr>
              <w:t xml:space="preserve"> with local health authorities, ensure that medical </w:t>
            </w:r>
            <w:r w:rsidRPr="00D5087F">
              <w:rPr>
                <w:rFonts w:ascii="Segoe UI Symbol" w:hAnsi="Segoe UI Symbol"/>
                <w:noProof/>
              </w:rPr>
              <w:t>staff</w:t>
            </w:r>
            <w:r w:rsidRPr="00D5087F">
              <w:rPr>
                <w:rFonts w:ascii="Segoe UI Symbol" w:hAnsi="Segoe UI Symbol"/>
                <w:noProof/>
                <w:color w:val="000000" w:themeColor="text1"/>
              </w:rPr>
              <w:t xml:space="preserve">, first aid </w:t>
            </w:r>
            <w:r w:rsidRPr="00D5087F">
              <w:rPr>
                <w:rFonts w:ascii="Segoe UI Symbol" w:hAnsi="Segoe UI Symbol"/>
                <w:lang w:eastAsia="en-GB"/>
              </w:rPr>
              <w:t>facilities</w:t>
            </w:r>
            <w:r w:rsidRPr="00D5087F">
              <w:rPr>
                <w:rFonts w:ascii="Segoe UI Symbol" w:hAnsi="Segoe UI Symbol"/>
                <w:noProof/>
                <w:color w:val="000000" w:themeColor="text1"/>
              </w:rPr>
              <w:t xml:space="preserve">, sick bay and ambulance service are available at </w:t>
            </w:r>
            <w:r w:rsidRPr="00D5087F">
              <w:rPr>
                <w:rFonts w:ascii="Segoe UI Symbol" w:hAnsi="Segoe UI Symbol"/>
                <w:noProof/>
              </w:rPr>
              <w:t>all</w:t>
            </w:r>
            <w:r w:rsidRPr="00D5087F">
              <w:rPr>
                <w:rFonts w:ascii="Segoe UI Symbol" w:hAnsi="Segoe UI Symbol"/>
                <w:noProof/>
                <w:color w:val="000000" w:themeColor="text1"/>
              </w:rPr>
              <w:t xml:space="preserve"> times at the Site and at any accommodation for Contractor’s and Employer’s Personnel;</w:t>
            </w:r>
          </w:p>
          <w:p w14:paraId="1116DF11" w14:textId="65216198"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lang w:eastAsia="en-GB"/>
              </w:rPr>
              <w:t xml:space="preserve">appoint an accident </w:t>
            </w:r>
            <w:r w:rsidRPr="00D5087F">
              <w:rPr>
                <w:rFonts w:ascii="Segoe UI Symbol" w:hAnsi="Segoe UI Symbol"/>
                <w:noProof/>
              </w:rPr>
              <w:t>prevention</w:t>
            </w:r>
            <w:r w:rsidRPr="00D5087F">
              <w:rPr>
                <w:rFonts w:ascii="Segoe UI Symbol" w:hAnsi="Segoe UI Symbol"/>
                <w:lang w:eastAsia="en-GB"/>
              </w:rPr>
              <w:t xml:space="preserve"> officer at the Site, </w:t>
            </w:r>
            <w:r w:rsidRPr="00D5087F">
              <w:rPr>
                <w:rFonts w:ascii="Segoe UI Symbol" w:hAnsi="Segoe UI Symbol"/>
                <w:noProof/>
                <w:color w:val="000000" w:themeColor="text1"/>
              </w:rPr>
              <w:t>responsible</w:t>
            </w:r>
            <w:r w:rsidRPr="00D5087F">
              <w:rPr>
                <w:rFonts w:ascii="Segoe UI Symbol" w:hAnsi="Segoe UI Symbol"/>
                <w:lang w:eastAsia="en-GB"/>
              </w:rPr>
              <w:t xml:space="preserve"> </w:t>
            </w:r>
            <w:r w:rsidRPr="00D5087F">
              <w:rPr>
                <w:rFonts w:ascii="Segoe UI Symbol" w:hAnsi="Segoe UI Symbol"/>
                <w:noProof/>
              </w:rPr>
              <w:t>for</w:t>
            </w:r>
            <w:r w:rsidRPr="00D5087F">
              <w:rPr>
                <w:rFonts w:ascii="Segoe UI Symbol" w:hAnsi="Segoe UI Symbol"/>
                <w:lang w:eastAsia="en-GB"/>
              </w:rPr>
              <w:t xml:space="preserve"> maintaining safety and protection against accidents. This person shall be qualified for this </w:t>
            </w:r>
            <w:proofErr w:type="gramStart"/>
            <w:r w:rsidRPr="00D5087F">
              <w:rPr>
                <w:rFonts w:ascii="Segoe UI Symbol" w:hAnsi="Segoe UI Symbol"/>
                <w:noProof/>
              </w:rPr>
              <w:t>responsibility</w:t>
            </w:r>
            <w:r w:rsidRPr="00D5087F">
              <w:rPr>
                <w:rFonts w:ascii="Segoe UI Symbol" w:hAnsi="Segoe UI Symbol"/>
                <w:lang w:eastAsia="en-GB"/>
              </w:rPr>
              <w:t>,</w:t>
            </w:r>
            <w:r w:rsidR="00E323D2" w:rsidRPr="00D5087F">
              <w:rPr>
                <w:rFonts w:ascii="Segoe UI Symbol" w:hAnsi="Segoe UI Symbol"/>
                <w:lang w:eastAsia="en-GB"/>
              </w:rPr>
              <w:t xml:space="preserve"> </w:t>
            </w:r>
            <w:r w:rsidRPr="00D5087F">
              <w:rPr>
                <w:rFonts w:ascii="Segoe UI Symbol" w:hAnsi="Segoe UI Symbol"/>
                <w:lang w:eastAsia="en-GB"/>
              </w:rPr>
              <w:t>and</w:t>
            </w:r>
            <w:proofErr w:type="gramEnd"/>
            <w:r w:rsidRPr="00D5087F">
              <w:rPr>
                <w:rFonts w:ascii="Segoe UI Symbol" w:hAnsi="Segoe UI Symbol"/>
                <w:lang w:eastAsia="en-GB"/>
              </w:rPr>
              <w:t xml:space="preserve"> shall have the authority to issue instructions and take protective measures to prevent accidents. Throughout the performance of the Contract, the Contractor shall provide whatever is required by this person to exercise this responsibility and </w:t>
            </w:r>
            <w:proofErr w:type="gramStart"/>
            <w:r w:rsidRPr="00D5087F">
              <w:rPr>
                <w:rFonts w:ascii="Segoe UI Symbol" w:hAnsi="Segoe UI Symbol"/>
                <w:lang w:eastAsia="en-GB"/>
              </w:rPr>
              <w:t>authority;</w:t>
            </w:r>
            <w:proofErr w:type="gramEnd"/>
          </w:p>
          <w:p w14:paraId="35783B4F"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put in place measures to avoid or minimize the potential for community exposure to water-borne, water-based, water-related, and vector-borne diseases;</w:t>
            </w:r>
          </w:p>
          <w:p w14:paraId="60881F03"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 xml:space="preserve">put in place measures to be implemented to avoid or minimize the spread of communicable diseases (including transfer of Sexually Transmitted Diseases or Infections (STDs), such as HIV virus) and non-communicable diseases associated with the Installation Services, taking into consideration differentiated exposure to and higher sensitivity of vulnerable groups. This includes </w:t>
            </w:r>
            <w:r w:rsidRPr="00D5087F">
              <w:rPr>
                <w:rFonts w:ascii="Segoe UI Symbol" w:hAnsi="Segoe UI Symbol"/>
                <w:noProof/>
              </w:rPr>
              <w:lastRenderedPageBreak/>
              <w:t>taking measures to avoid or minimize the transmission of communicable diseases that may be associated with the influx of temporary or permanent Contract-related labor;</w:t>
            </w:r>
          </w:p>
          <w:p w14:paraId="611AA3B5" w14:textId="6E97583E"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have in place procedures for prevention, preparedness and response activities to be implemented in the case of an emergency event (i.e.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56074CFD" w14:textId="640A2520"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 xml:space="preserve">collaborate, as applicable,  with the Employer’s personnel, any other contractors employed by the Employer, and/or personnel of any legally constituted public authorities and private utility companies that are employed in carrying out, on or near the site, of any work not included in the Contract, in applying the health and safety requirements. This is without prejudice to the responsibility of the relevant entities  for the health and safety of their  own  personnel; and  </w:t>
            </w:r>
          </w:p>
          <w:p w14:paraId="712177E0" w14:textId="77777777" w:rsidR="00DF0E27" w:rsidRPr="00D5087F" w:rsidRDefault="00DF0E27" w:rsidP="00565B8F">
            <w:pPr>
              <w:numPr>
                <w:ilvl w:val="1"/>
                <w:numId w:val="23"/>
              </w:numPr>
              <w:spacing w:before="120" w:after="120"/>
              <w:ind w:left="1769" w:hanging="540"/>
              <w:rPr>
                <w:rFonts w:ascii="Segoe UI Symbol" w:hAnsi="Segoe UI Symbol"/>
                <w:noProof/>
              </w:rPr>
            </w:pPr>
            <w:r w:rsidRPr="00D5087F">
              <w:rPr>
                <w:rFonts w:ascii="Segoe UI Symbol" w:hAnsi="Segoe UI Symbol"/>
                <w:noProof/>
              </w:rPr>
              <w:t>put in place a system for regular review of health and safety performance and the working environment.</w:t>
            </w:r>
          </w:p>
          <w:p w14:paraId="692D63F6" w14:textId="77777777" w:rsidR="001146CD" w:rsidRPr="00D5087F" w:rsidRDefault="001146CD" w:rsidP="00D5087F">
            <w:pPr>
              <w:pStyle w:val="ClauseSubPara"/>
              <w:spacing w:before="120" w:after="120"/>
              <w:ind w:left="1260" w:hanging="684"/>
              <w:rPr>
                <w:rFonts w:ascii="Segoe UI Symbol" w:hAnsi="Segoe UI Symbol"/>
                <w:noProof/>
                <w:lang w:val="en-US"/>
              </w:rPr>
            </w:pPr>
            <w:r w:rsidRPr="00D5087F">
              <w:rPr>
                <w:rFonts w:ascii="Segoe UI Symbol" w:hAnsi="Segoe UI Symbol"/>
                <w:noProof/>
                <w:sz w:val="24"/>
                <w:szCs w:val="24"/>
                <w:lang w:val="en-US"/>
              </w:rPr>
              <w:t>22.2.8 Funeral</w:t>
            </w:r>
            <w:r w:rsidRPr="00D5087F">
              <w:rPr>
                <w:rFonts w:ascii="Segoe UI Symbol" w:hAnsi="Segoe UI Symbol"/>
                <w:noProof/>
                <w:sz w:val="24"/>
                <w:lang w:val="en-US"/>
              </w:rPr>
              <w:t xml:space="preserve"> Arrangements</w:t>
            </w:r>
            <w:r w:rsidRPr="00D5087F">
              <w:rPr>
                <w:rFonts w:ascii="Segoe UI Symbol" w:hAnsi="Segoe UI Symbol"/>
                <w:noProof/>
                <w:lang w:val="en-US"/>
              </w:rPr>
              <w:t xml:space="preserve"> </w:t>
            </w:r>
          </w:p>
          <w:p w14:paraId="0D60B15B"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 xml:space="preserve">In the event of the death of any of the Contractor’s personnel or accompanying members of their families, the Contractor shall be responsible for making the appropriate arrangements for their return or burial, unless otherwise </w:t>
            </w:r>
            <w:r w:rsidRPr="00D5087F">
              <w:rPr>
                <w:rFonts w:ascii="Segoe UI Symbol" w:hAnsi="Segoe UI Symbol"/>
                <w:b/>
                <w:noProof/>
              </w:rPr>
              <w:t xml:space="preserve">specified in the PCC. </w:t>
            </w:r>
          </w:p>
          <w:p w14:paraId="5180B37E"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lastRenderedPageBreak/>
              <w:t xml:space="preserve">22.2.9 Records of Contractor’s Personnel </w:t>
            </w:r>
          </w:p>
          <w:p w14:paraId="5172D4E5"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ab/>
              <w:t>The Contractor shall keep accurate records of the Contractor’s personnel, including the number of each class of Contractor’s Personnel on the</w:t>
            </w:r>
            <w:r w:rsidRPr="00D5087F">
              <w:rPr>
                <w:rFonts w:ascii="Segoe UI Symbol" w:hAnsi="Segoe UI Symbol"/>
                <w:b/>
                <w:bCs/>
                <w:noProof/>
                <w:color w:val="4D4D4D"/>
              </w:rPr>
              <w:t xml:space="preserve"> </w:t>
            </w:r>
            <w:r w:rsidRPr="00D5087F">
              <w:rPr>
                <w:rFonts w:ascii="Segoe UI Symbol" w:hAnsi="Segoe UI Symbol"/>
                <w:noProof/>
              </w:rPr>
              <w:t>Site and the names, ages, genders, hours worked and wages paid to all workers. These records shall be summarized on a monthly basis in a form approved by the Project Manager and shall be available for inspection by the Project Manager until the Contractor has completed all work.</w:t>
            </w:r>
          </w:p>
          <w:p w14:paraId="3D5E3327"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22.2.10 Supply of Foodstuffs</w:t>
            </w:r>
          </w:p>
          <w:p w14:paraId="61DD3077"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The Contractor shall arrange for the provision of a sufficient supply of suitable food as may be stated in the Specification at reasonable prices for the Contractor’s Personnel for the purposes of or in connection with the Contract.</w:t>
            </w:r>
          </w:p>
          <w:p w14:paraId="7D992223"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22.2.11 Supply of</w:t>
            </w:r>
            <w:r w:rsidRPr="00D5087F">
              <w:rPr>
                <w:rFonts w:ascii="Segoe UI Symbol" w:hAnsi="Segoe UI Symbol"/>
                <w:b/>
                <w:noProof/>
              </w:rPr>
              <w:t xml:space="preserve"> </w:t>
            </w:r>
            <w:r w:rsidRPr="00D5087F">
              <w:rPr>
                <w:rFonts w:ascii="Segoe UI Symbol" w:hAnsi="Segoe UI Symbol"/>
                <w:noProof/>
              </w:rPr>
              <w:t>Water</w:t>
            </w:r>
          </w:p>
          <w:p w14:paraId="76BFA1E8"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The Contractor shall, having regard to local conditions, provide on the Site an adequate supply of drinking and other water for the use of the Contractor’s Personnel.</w:t>
            </w:r>
          </w:p>
          <w:p w14:paraId="30B3319A"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22.2.12 Measures against Insect and Pest Nuisance</w:t>
            </w:r>
          </w:p>
          <w:p w14:paraId="65829F35"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The Contractor shall at all times take the necessary precautions to protect the Contractor’s Personnel employed on the Site from insect and pest nuisance, and to reduce their danger to health. The Contractor shall comply with all the regulations of the local health authorities, including use of appropriate insecticide.</w:t>
            </w:r>
          </w:p>
          <w:p w14:paraId="5F22B248"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22.2.13 Alcoholic Liquor or Drugs</w:t>
            </w:r>
          </w:p>
          <w:p w14:paraId="511E61ED"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 xml:space="preserve">The Contractor shall not, otherwise than in accordance with the Laws of the Country, import, sell, give barter or otherwise dispose of any alcoholic liquor or drugs, or permit or allow </w:t>
            </w:r>
            <w:r w:rsidRPr="00D5087F">
              <w:rPr>
                <w:rFonts w:ascii="Segoe UI Symbol" w:hAnsi="Segoe UI Symbol"/>
                <w:noProof/>
                <w:sz w:val="24"/>
                <w:szCs w:val="20"/>
                <w:lang w:val="en-US"/>
              </w:rPr>
              <w:lastRenderedPageBreak/>
              <w:t>importation, sale, gift barter or disposal by Contractor's Personnel.</w:t>
            </w:r>
          </w:p>
          <w:p w14:paraId="159F9EE9"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22.2.14 Arms and Ammunition</w:t>
            </w:r>
          </w:p>
          <w:p w14:paraId="27A01402" w14:textId="77777777" w:rsidR="001146CD" w:rsidRPr="00D5087F" w:rsidRDefault="001146CD" w:rsidP="00D5087F">
            <w:pPr>
              <w:pStyle w:val="ClauseSubPara"/>
              <w:spacing w:before="120" w:after="120"/>
              <w:ind w:left="1260" w:hanging="684"/>
              <w:rPr>
                <w:rFonts w:ascii="Segoe UI Symbol" w:hAnsi="Segoe UI Symbol"/>
                <w:noProof/>
                <w:sz w:val="24"/>
                <w:szCs w:val="20"/>
                <w:lang w:val="en-US"/>
              </w:rPr>
            </w:pPr>
            <w:r w:rsidRPr="00D5087F">
              <w:rPr>
                <w:rFonts w:ascii="Segoe UI Symbol" w:hAnsi="Segoe UI Symbol"/>
                <w:noProof/>
                <w:sz w:val="24"/>
                <w:szCs w:val="20"/>
                <w:lang w:val="en-US"/>
              </w:rPr>
              <w:tab/>
              <w:t>The Contractor shall not give, barter, or otherwise dispose of, to any person, any arms or ammunition of any kind, or allow Contractor's Personnel to do so.</w:t>
            </w:r>
          </w:p>
          <w:p w14:paraId="36FB2B16" w14:textId="77777777" w:rsidR="00AC2D3E" w:rsidRPr="00D5087F" w:rsidRDefault="00AC2D3E">
            <w:pPr>
              <w:spacing w:before="120" w:after="120"/>
              <w:ind w:left="600"/>
              <w:rPr>
                <w:rFonts w:ascii="Segoe UI Symbol" w:hAnsi="Segoe UI Symbol"/>
                <w:noProof/>
              </w:rPr>
            </w:pPr>
            <w:r w:rsidRPr="00D5087F">
              <w:rPr>
                <w:rFonts w:ascii="Segoe UI Symbol" w:hAnsi="Segoe UI Symbol"/>
                <w:noProof/>
              </w:rPr>
              <w:t>22.2.15 Workers’ Organizations</w:t>
            </w:r>
          </w:p>
          <w:p w14:paraId="5CB0BACA" w14:textId="77777777" w:rsidR="00AC2D3E" w:rsidRPr="00D5087F" w:rsidRDefault="00AC2D3E">
            <w:pPr>
              <w:spacing w:before="120" w:after="120"/>
              <w:ind w:left="1260" w:hanging="31"/>
              <w:rPr>
                <w:rFonts w:ascii="Segoe UI Symbol" w:hAnsi="Segoe UI Symbol"/>
                <w:noProof/>
              </w:rPr>
            </w:pPr>
            <w:r w:rsidRPr="00D5087F">
              <w:rPr>
                <w:rFonts w:ascii="Segoe UI Symbol" w:hAnsi="Segoe UI Symbol"/>
                <w:noProof/>
              </w:rPr>
              <w:t>In countries where the relevant labor laws recognize workers’ rights to form and to join workers’ organizations of their choosing and to bargain collectively without interference, the Contractor shall comply with such laws. In such circumstances, the role of legally established workers’ organizations and legitimate workers’ representatives will be respected, and they will be provided with information needed for meaningful negotiation in a timely manner. Where the relevant labor laws substantially restrict workers’ organizations, the Contractor shall enable alternative means for the Contractor’s and its Subcontractors’ personnel to express their grievances and protect their rights regarding working conditions and terms of employment. The Contractor shall not seek to influence or control these alternative means. The Contractor shall not discriminate or retaliate against the Contractor’s and its Subcontractors’ personnel who participate, or seek to participate, in such organizations and collective bargaining or alternative mechanisms. Workers’ organizations are expected to fairly represent the workers in the workforce.</w:t>
            </w:r>
          </w:p>
          <w:p w14:paraId="02FAC262" w14:textId="77777777" w:rsidR="00AC2D3E" w:rsidRPr="00D5087F" w:rsidRDefault="00AC2D3E">
            <w:pPr>
              <w:spacing w:before="120" w:after="120"/>
              <w:ind w:left="240"/>
              <w:rPr>
                <w:rFonts w:ascii="Segoe UI Symbol" w:hAnsi="Segoe UI Symbol"/>
                <w:noProof/>
              </w:rPr>
            </w:pPr>
            <w:r w:rsidRPr="00D5087F">
              <w:rPr>
                <w:rFonts w:ascii="Segoe UI Symbol" w:hAnsi="Segoe UI Symbol"/>
                <w:noProof/>
              </w:rPr>
              <w:t>22.2.16  Non-Discrimination and Equal Opportunity</w:t>
            </w:r>
          </w:p>
          <w:p w14:paraId="68FFEBC3" w14:textId="77777777" w:rsidR="00AC2D3E" w:rsidRPr="00D5087F" w:rsidRDefault="00AC2D3E">
            <w:pPr>
              <w:spacing w:before="120" w:after="120"/>
              <w:ind w:left="1260" w:hanging="31"/>
              <w:rPr>
                <w:rFonts w:ascii="Segoe UI Symbol" w:hAnsi="Segoe UI Symbol"/>
                <w:noProof/>
              </w:rPr>
            </w:pPr>
            <w:r w:rsidRPr="00D5087F">
              <w:rPr>
                <w:rFonts w:ascii="Segoe UI Symbol" w:hAnsi="Segoe UI Symbol"/>
                <w:noProof/>
              </w:rPr>
              <w:t xml:space="preserve">The Contractor shall not make decisions relating to the employment or treatment of Contractor’s Personnel on the basis of personal characteristics unrelated to inherent job requirements. The Contractor shall base the employment of </w:t>
            </w:r>
            <w:r w:rsidRPr="00D5087F">
              <w:rPr>
                <w:rFonts w:ascii="Segoe UI Symbol" w:hAnsi="Segoe UI Symbol"/>
                <w:noProof/>
              </w:rPr>
              <w:lastRenderedPageBreak/>
              <w:t xml:space="preserve">Contractor’s Personnel on the principle of equal opportunity and fair treatment, and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p>
          <w:p w14:paraId="3D048098" w14:textId="77777777" w:rsidR="00AC2D3E" w:rsidRPr="00D5087F" w:rsidRDefault="00AC2D3E">
            <w:pPr>
              <w:spacing w:before="120" w:after="120"/>
              <w:ind w:left="1260" w:hanging="31"/>
              <w:rPr>
                <w:rFonts w:ascii="Segoe UI Symbol" w:hAnsi="Segoe UI Symbol"/>
                <w:noProof/>
              </w:rPr>
            </w:pPr>
            <w:bookmarkStart w:id="1039" w:name="_Hlk533088217"/>
            <w:r w:rsidRPr="00D5087F">
              <w:rPr>
                <w:rFonts w:ascii="Segoe UI Symbol" w:hAnsi="Segoe UI Symbol"/>
                <w:noProof/>
              </w:rPr>
              <w:t>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workers and children (of working age in accordance with GCC Sub-Clause 9.13).</w:t>
            </w:r>
            <w:bookmarkEnd w:id="1039"/>
          </w:p>
          <w:p w14:paraId="70C60F26" w14:textId="77777777" w:rsidR="00AC2D3E" w:rsidRPr="00D5087F" w:rsidRDefault="00AC2D3E">
            <w:pPr>
              <w:spacing w:before="120" w:after="120"/>
              <w:ind w:left="330"/>
              <w:rPr>
                <w:rFonts w:ascii="Segoe UI Symbol" w:hAnsi="Segoe UI Symbol"/>
                <w:noProof/>
              </w:rPr>
            </w:pPr>
            <w:r w:rsidRPr="00D5087F">
              <w:rPr>
                <w:rFonts w:ascii="Segoe UI Symbol" w:hAnsi="Segoe UI Symbol"/>
                <w:noProof/>
              </w:rPr>
              <w:t>22.2.17  Contractor’s Personnel Grievance Mechanism</w:t>
            </w:r>
          </w:p>
          <w:p w14:paraId="79400D07" w14:textId="77777777" w:rsidR="00AC2D3E" w:rsidRPr="00D5087F" w:rsidRDefault="00AC2D3E">
            <w:pPr>
              <w:spacing w:before="120" w:after="120"/>
              <w:ind w:left="1260" w:hanging="31"/>
              <w:rPr>
                <w:rFonts w:ascii="Segoe UI Symbol" w:hAnsi="Segoe UI Symbol"/>
                <w:noProof/>
              </w:rPr>
            </w:pPr>
            <w:r w:rsidRPr="00D5087F">
              <w:rPr>
                <w:rFonts w:ascii="Segoe UI Symbol" w:hAnsi="Segoe UI Symbol"/>
                <w:noProof/>
              </w:rPr>
              <w:t xml:space="preserve">The Contractor shall have a grievance mechanism for the Contractor’s Personnel, and where relevant the workers’ organizations stated in subclause 22.2.15,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2940B8DC" w14:textId="77777777" w:rsidR="00AC2D3E" w:rsidRPr="00D5087F" w:rsidRDefault="00AC2D3E">
            <w:pPr>
              <w:spacing w:before="120" w:after="120"/>
              <w:ind w:left="1260" w:hanging="31"/>
              <w:rPr>
                <w:rFonts w:ascii="Segoe UI Symbol" w:hAnsi="Segoe UI Symbol"/>
                <w:noProof/>
              </w:rPr>
            </w:pPr>
            <w:r w:rsidRPr="00D5087F">
              <w:rPr>
                <w:rFonts w:ascii="Segoe UI Symbol" w:hAnsi="Segoe UI Symbol"/>
                <w:noProof/>
              </w:rPr>
              <w:t xml:space="preserve">The Contractor’s Personnel shall be informed of the grievance mechanism at the time of engagement for the Contract, and the measures put in place to protect them against any reprisal for its use. Measures will be put in place to make the </w:t>
            </w:r>
            <w:r w:rsidRPr="00D5087F">
              <w:rPr>
                <w:rFonts w:ascii="Segoe UI Symbol" w:hAnsi="Segoe UI Symbol"/>
                <w:noProof/>
              </w:rPr>
              <w:lastRenderedPageBreak/>
              <w:t xml:space="preserve">grievance mechanism easily accessible to all Contractor’s and its Subcontractors’ personnel. </w:t>
            </w:r>
          </w:p>
          <w:p w14:paraId="33009861" w14:textId="77777777" w:rsidR="00AC2D3E" w:rsidRPr="00D5087F" w:rsidRDefault="00AC2D3E">
            <w:pPr>
              <w:spacing w:before="120" w:after="120"/>
              <w:ind w:left="1260" w:hanging="31"/>
              <w:rPr>
                <w:rFonts w:ascii="Segoe UI Symbol" w:hAnsi="Segoe UI Symbol"/>
                <w:noProof/>
              </w:rPr>
            </w:pPr>
            <w:r w:rsidRPr="00D5087F">
              <w:rPr>
                <w:rFonts w:ascii="Segoe UI Symbol" w:hAnsi="Segoe UI Symbol"/>
                <w:noProof/>
              </w:rPr>
              <w:t>The grievance mechanism shall not impede access to other judicial or administrative remedies that might be available, or substitute for grievance mechanisms provided through collective agreements.</w:t>
            </w:r>
          </w:p>
          <w:p w14:paraId="38E28D84" w14:textId="77777777" w:rsidR="00AC2D3E" w:rsidRPr="00D5087F" w:rsidRDefault="00AC2D3E">
            <w:pPr>
              <w:spacing w:before="120" w:after="120"/>
              <w:ind w:left="1229"/>
              <w:rPr>
                <w:rFonts w:ascii="Segoe UI Symbol" w:hAnsi="Segoe UI Symbol"/>
                <w:noProof/>
              </w:rPr>
            </w:pPr>
            <w:r w:rsidRPr="00D5087F">
              <w:rPr>
                <w:rFonts w:ascii="Segoe UI Symbol" w:hAnsi="Segoe UI Symbol"/>
                <w:noProof/>
              </w:rPr>
              <w:t>The grievance mechanism may utilize existing grievance mechanisms, providing that they are properly designed and implemented, address concerns promptly, and are readily accessible to such project workers. Existing grievance mechanisms may be supplemented as needed with Contract-specific arrangements.</w:t>
            </w:r>
          </w:p>
          <w:p w14:paraId="3047F1D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22.3</w:t>
            </w:r>
            <w:r w:rsidRPr="00D5087F">
              <w:rPr>
                <w:rFonts w:ascii="Segoe UI Symbol" w:hAnsi="Segoe UI Symbol"/>
                <w:noProof/>
              </w:rPr>
              <w:tab/>
            </w:r>
            <w:r w:rsidRPr="00D5087F">
              <w:rPr>
                <w:rFonts w:ascii="Segoe UI Symbol" w:hAnsi="Segoe UI Symbol"/>
                <w:noProof/>
                <w:u w:val="single"/>
              </w:rPr>
              <w:t>Contractor’s Equipment</w:t>
            </w:r>
          </w:p>
          <w:p w14:paraId="5316C004"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22.3.1</w:t>
            </w:r>
            <w:r w:rsidRPr="00D5087F">
              <w:rPr>
                <w:rFonts w:ascii="Segoe UI Symbol" w:hAnsi="Segoe UI Symbol"/>
                <w:noProof/>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2AD148A6"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22.3.2</w:t>
            </w:r>
            <w:r w:rsidRPr="00D5087F">
              <w:rPr>
                <w:rFonts w:ascii="Segoe UI Symbol" w:hAnsi="Segoe UI Symbol"/>
                <w:noProof/>
              </w:rPr>
              <w:tab/>
              <w:t>Unless otherwise specified in the Contract, upon completion of the Facilities, the Contractor shall remove from the Site all Equipment brought by the Contractor onto the Site and any surplus materials remaining thereon.</w:t>
            </w:r>
          </w:p>
          <w:p w14:paraId="39DCD110"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22.3.3</w:t>
            </w:r>
            <w:r w:rsidRPr="00D5087F">
              <w:rPr>
                <w:rFonts w:ascii="Segoe UI Symbol" w:hAnsi="Segoe UI Symbol"/>
                <w:noProof/>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14:paraId="674D1499"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22.4</w:t>
            </w:r>
            <w:r w:rsidRPr="00D5087F">
              <w:rPr>
                <w:rFonts w:ascii="Segoe UI Symbol" w:hAnsi="Segoe UI Symbol"/>
                <w:noProof/>
              </w:rPr>
              <w:tab/>
            </w:r>
            <w:r w:rsidRPr="00D5087F">
              <w:rPr>
                <w:rFonts w:ascii="Segoe UI Symbol" w:hAnsi="Segoe UI Symbol"/>
                <w:noProof/>
                <w:u w:val="single"/>
              </w:rPr>
              <w:t>Site Regulations and Safety</w:t>
            </w:r>
          </w:p>
          <w:p w14:paraId="131C1DDB"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ab/>
              <w:t>The Employer and the Contractor shall establish Site regulations setting out the rules to be observed in the execution of the Contract at the Site and shall comply therewith.  The Contractor shall prepare and submit to the Employer, with a copy to the Project Manager, proposed Site regulations for the Employer’s approval, which approval shall not be unreasonably withheld.</w:t>
            </w:r>
          </w:p>
          <w:p w14:paraId="4A049CE5" w14:textId="53940F7A" w:rsidR="00AC2D3E" w:rsidRPr="00D5087F" w:rsidRDefault="00AC2D3E">
            <w:pPr>
              <w:spacing w:before="120" w:after="120"/>
              <w:ind w:left="576" w:firstLine="23"/>
              <w:rPr>
                <w:rFonts w:ascii="Segoe UI Symbol" w:hAnsi="Segoe UI Symbol"/>
                <w:noProof/>
              </w:rPr>
            </w:pPr>
            <w:r w:rsidRPr="00D5087F">
              <w:rPr>
                <w:rFonts w:ascii="Segoe UI Symbol" w:hAnsi="Segoe UI Symbol"/>
                <w:noProof/>
              </w:rPr>
              <w:t>Such Site regulations shall include, but shall not be limited to, Code of Conduct for environmental and social aspectssubmitted as part of the Bid and agreed to by the Employer, , security arrangements in accordance with GCC Sub-Clause 22.8, safety of the Facilities, gate control, sanitation, medical care, and fire prevention.</w:t>
            </w:r>
          </w:p>
          <w:p w14:paraId="2E03D1DD" w14:textId="77777777" w:rsidR="00AC2D3E" w:rsidRPr="00D5087F" w:rsidRDefault="00AC2D3E">
            <w:pPr>
              <w:spacing w:before="120" w:after="120"/>
              <w:ind w:left="515" w:right="-72"/>
              <w:rPr>
                <w:rFonts w:ascii="Segoe UI Symbol" w:hAnsi="Segoe UI Symbol"/>
                <w:bCs/>
              </w:rPr>
            </w:pPr>
            <w:r w:rsidRPr="00D5087F">
              <w:rPr>
                <w:rFonts w:ascii="Segoe UI Symbol" w:hAnsi="Segoe UI Symbol"/>
                <w:bCs/>
              </w:rPr>
              <w:t xml:space="preserve">The Contractor shall take all necessary measures to ensure that each Contractor’s Personnel, </w:t>
            </w:r>
            <w:r w:rsidRPr="00D5087F">
              <w:rPr>
                <w:rFonts w:ascii="Segoe UI Symbol" w:hAnsi="Segoe UI Symbol"/>
                <w:noProof/>
              </w:rPr>
              <w:t>employed for the execution of the Contract at the Site or other places where the Installation Services are carried out,</w:t>
            </w:r>
            <w:r w:rsidRPr="00D5087F">
              <w:rPr>
                <w:rFonts w:ascii="Segoe UI Symbol" w:hAnsi="Segoe UI Symbol"/>
                <w:bCs/>
              </w:rPr>
              <w:t xml:space="preserve"> is made aware of the Code of Conduct including specific </w:t>
            </w:r>
            <w:r w:rsidRPr="00D5087F">
              <w:rPr>
                <w:rFonts w:ascii="Segoe UI Symbol" w:hAnsi="Segoe UI Symbol"/>
                <w:color w:val="000000"/>
              </w:rPr>
              <w:t>behaviors</w:t>
            </w:r>
            <w:r w:rsidRPr="00D5087F">
              <w:rPr>
                <w:rFonts w:ascii="Segoe UI Symbol" w:hAnsi="Segoe UI Symbol"/>
                <w:bCs/>
              </w:rPr>
              <w:t xml:space="preserve"> that are prohibited, and understands the consequences of engaging in such prohibited behaviors.  </w:t>
            </w:r>
          </w:p>
          <w:p w14:paraId="6396C880" w14:textId="77777777" w:rsidR="00AC2D3E" w:rsidRPr="00D5087F" w:rsidRDefault="00AC2D3E">
            <w:pPr>
              <w:spacing w:before="120" w:after="120"/>
              <w:ind w:left="515" w:right="-72"/>
              <w:rPr>
                <w:rFonts w:ascii="Segoe UI Symbol" w:hAnsi="Segoe UI Symbol"/>
                <w:bCs/>
              </w:rPr>
            </w:pPr>
            <w:r w:rsidRPr="00D5087F">
              <w:rPr>
                <w:rFonts w:ascii="Segoe UI Symbol" w:hAnsi="Segoe UI Symbol"/>
                <w:bCs/>
              </w:rPr>
              <w:t xml:space="preserve">These measures include providing instructions and documentation that can be understood by the Contractor’s Personnel and seeking to obtain that person’s signature acknowledging receipt of </w:t>
            </w:r>
            <w:r w:rsidRPr="00D5087F">
              <w:rPr>
                <w:rFonts w:ascii="Segoe UI Symbol" w:hAnsi="Segoe UI Symbol"/>
              </w:rPr>
              <w:t>such instructions and/or documentation, as appropriate</w:t>
            </w:r>
            <w:r w:rsidRPr="00D5087F">
              <w:rPr>
                <w:rFonts w:ascii="Segoe UI Symbol" w:hAnsi="Segoe UI Symbol"/>
                <w:bCs/>
              </w:rPr>
              <w:t>.</w:t>
            </w:r>
          </w:p>
          <w:p w14:paraId="2A96BFB3" w14:textId="77777777" w:rsidR="00AC2D3E" w:rsidRPr="00D5087F" w:rsidRDefault="00AC2D3E">
            <w:pPr>
              <w:spacing w:before="120" w:after="120"/>
              <w:ind w:left="515" w:right="-72"/>
              <w:rPr>
                <w:rFonts w:ascii="Segoe UI Symbol" w:hAnsi="Segoe UI Symbol"/>
                <w:bCs/>
              </w:rPr>
            </w:pPr>
            <w:r w:rsidRPr="00D5087F">
              <w:rPr>
                <w:rFonts w:ascii="Segoe UI Symbol" w:hAnsi="Segoe UI Symbol"/>
                <w:bCs/>
              </w:rPr>
              <w:t xml:space="preserve">The Contractor shall also ensure that the Code of Conduct is visibly displayed </w:t>
            </w:r>
            <w:r w:rsidRPr="00D5087F">
              <w:rPr>
                <w:rFonts w:ascii="Segoe UI Symbol" w:hAnsi="Segoe UI Symbol"/>
                <w:color w:val="000000"/>
              </w:rPr>
              <w:t>in</w:t>
            </w:r>
            <w:r w:rsidRPr="00D5087F">
              <w:rPr>
                <w:rFonts w:ascii="Segoe UI Symbol" w:hAnsi="Segoe UI Symbol"/>
                <w:bCs/>
              </w:rPr>
              <w:t xml:space="preserve"> multiple locations on the Site and any other place where the Installation </w:t>
            </w:r>
            <w:proofErr w:type="gramStart"/>
            <w:r w:rsidRPr="00D5087F">
              <w:rPr>
                <w:rFonts w:ascii="Segoe UI Symbol" w:hAnsi="Segoe UI Symbol"/>
                <w:bCs/>
              </w:rPr>
              <w:t>Services  will</w:t>
            </w:r>
            <w:proofErr w:type="gramEnd"/>
            <w:r w:rsidRPr="00D5087F">
              <w:rPr>
                <w:rFonts w:ascii="Segoe UI Symbol" w:hAnsi="Segoe UI Symbol"/>
                <w:bCs/>
              </w:rPr>
              <w:t xml:space="preserve"> be carried out, as well as in areas outside the Site accessible to the local community and project affected people. The posted Code of Conduct shall be provided in languages comprehensible to Contractor’s Personnel, Employer’s Personnel and the local community.</w:t>
            </w:r>
          </w:p>
          <w:p w14:paraId="744510C3"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bCs/>
              </w:rPr>
              <w:t xml:space="preserve">The Contractor’s Management Strategy and Implementation Plans shall </w:t>
            </w:r>
            <w:r w:rsidRPr="00D5087F">
              <w:rPr>
                <w:rFonts w:ascii="Segoe UI Symbol" w:hAnsi="Segoe UI Symbol"/>
                <w:color w:val="000000"/>
              </w:rPr>
              <w:t>include</w:t>
            </w:r>
            <w:r w:rsidRPr="00D5087F">
              <w:rPr>
                <w:rFonts w:ascii="Segoe UI Symbol" w:hAnsi="Segoe UI Symbol"/>
                <w:bCs/>
              </w:rPr>
              <w:t xml:space="preserve"> appropriate processes for the Contractor to verify compliance with these obligations</w:t>
            </w:r>
            <w:r w:rsidRPr="00D5087F">
              <w:rPr>
                <w:rFonts w:ascii="Segoe UI Symbol" w:hAnsi="Segoe UI Symbol"/>
                <w:noProof/>
              </w:rPr>
              <w:t>.</w:t>
            </w:r>
          </w:p>
          <w:p w14:paraId="248601C7"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22.5</w:t>
            </w:r>
            <w:r w:rsidRPr="00D5087F">
              <w:rPr>
                <w:rFonts w:ascii="Segoe UI Symbol" w:hAnsi="Segoe UI Symbol"/>
                <w:noProof/>
              </w:rPr>
              <w:tab/>
            </w:r>
            <w:r w:rsidRPr="00D5087F">
              <w:rPr>
                <w:rFonts w:ascii="Segoe UI Symbol" w:hAnsi="Segoe UI Symbol"/>
                <w:noProof/>
                <w:u w:val="single"/>
              </w:rPr>
              <w:t>Opportunities for Other Contractors</w:t>
            </w:r>
          </w:p>
          <w:p w14:paraId="43FEE697"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22.5.1</w:t>
            </w:r>
            <w:r w:rsidRPr="00D5087F">
              <w:rPr>
                <w:rFonts w:ascii="Segoe UI Symbol" w:hAnsi="Segoe UI Symbol"/>
                <w:noProof/>
              </w:rPr>
              <w:tab/>
              <w:t>The Contractor shall, upon written request from the Employer or the Project Manager, give all reasonable opportunities for carrying out the work to any other contractors employed by the Employer on or near the Site.</w:t>
            </w:r>
          </w:p>
          <w:p w14:paraId="24E10AA5"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22.5.2</w:t>
            </w:r>
            <w:r w:rsidRPr="00D5087F">
              <w:rPr>
                <w:rFonts w:ascii="Segoe UI Symbol" w:hAnsi="Segoe UI Symbol"/>
                <w:noProof/>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14:paraId="686222F9"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22.5.3</w:t>
            </w:r>
            <w:r w:rsidRPr="00D5087F">
              <w:rPr>
                <w:rFonts w:ascii="Segoe UI Symbol" w:hAnsi="Segoe UI Symbol"/>
                <w:noProof/>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14:paraId="17E48BCB"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22.5.4</w:t>
            </w:r>
            <w:r w:rsidRPr="00D5087F">
              <w:rPr>
                <w:rFonts w:ascii="Segoe UI Symbol" w:hAnsi="Segoe UI Symbol"/>
                <w:noProof/>
              </w:rPr>
              <w:tab/>
              <w:t>The Contractor shall notify the Project Manager promptly of any defects in the other contractors’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35D39C59"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22.6</w:t>
            </w:r>
            <w:r w:rsidRPr="00D5087F">
              <w:rPr>
                <w:rFonts w:ascii="Segoe UI Symbol" w:hAnsi="Segoe UI Symbol"/>
                <w:noProof/>
              </w:rPr>
              <w:tab/>
            </w:r>
            <w:r w:rsidRPr="00D5087F">
              <w:rPr>
                <w:rFonts w:ascii="Segoe UI Symbol" w:hAnsi="Segoe UI Symbol"/>
                <w:noProof/>
                <w:u w:val="single"/>
              </w:rPr>
              <w:t>Emergency Work</w:t>
            </w:r>
          </w:p>
          <w:p w14:paraId="1221E59D"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ab/>
              <w:t>If, by reason of an emergency arising in connection with and during the execution of the Contract, any protective or remedial work is necessary as a matter of urgency to prevent damage to the Facilities, the Contractor shall immediately carry out such work.</w:t>
            </w:r>
          </w:p>
          <w:p w14:paraId="3972855D"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the Contractor to the Employer.  Otherwise, the cost of such remedial work shall be borne by the Employer.</w:t>
            </w:r>
          </w:p>
          <w:p w14:paraId="797305A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22.7</w:t>
            </w:r>
            <w:r w:rsidRPr="00D5087F">
              <w:rPr>
                <w:rFonts w:ascii="Segoe UI Symbol" w:hAnsi="Segoe UI Symbol"/>
                <w:noProof/>
              </w:rPr>
              <w:tab/>
            </w:r>
            <w:r w:rsidRPr="00D5087F">
              <w:rPr>
                <w:rFonts w:ascii="Segoe UI Symbol" w:hAnsi="Segoe UI Symbol"/>
                <w:noProof/>
                <w:u w:val="single"/>
              </w:rPr>
              <w:t>Site Clearance</w:t>
            </w:r>
          </w:p>
          <w:p w14:paraId="4CAC6202"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22.7.1</w:t>
            </w:r>
            <w:r w:rsidRPr="00D5087F">
              <w:rPr>
                <w:rFonts w:ascii="Segoe UI Symbol" w:hAnsi="Segoe UI Symbol"/>
                <w:noProof/>
              </w:rPr>
              <w:tab/>
              <w:t>Site Clearance in Course of Performance:  In the course of carrying out the Contract, the Contractor shall</w:t>
            </w:r>
            <w:r w:rsidRPr="00D5087F">
              <w:rPr>
                <w:rFonts w:ascii="Segoe UI Symbol" w:hAnsi="Segoe UI Symbol"/>
                <w:b/>
                <w:noProof/>
              </w:rPr>
              <w:t xml:space="preserve"> </w:t>
            </w:r>
            <w:r w:rsidRPr="00D5087F">
              <w:rPr>
                <w:rFonts w:ascii="Segoe UI Symbol" w:hAnsi="Segoe UI Symbol"/>
                <w:noProof/>
              </w:rPr>
              <w:t>keep the</w:t>
            </w:r>
            <w:r w:rsidRPr="00D5087F">
              <w:rPr>
                <w:rFonts w:ascii="Segoe UI Symbol" w:hAnsi="Segoe UI Symbol"/>
                <w:b/>
                <w:noProof/>
              </w:rPr>
              <w:t xml:space="preserve"> </w:t>
            </w:r>
            <w:r w:rsidRPr="00D5087F">
              <w:rPr>
                <w:rFonts w:ascii="Segoe UI Symbol" w:hAnsi="Segoe UI Symbol"/>
                <w:noProof/>
              </w:rPr>
              <w:t>Site reasonably free from all unnecessary obstruction, store or remove any surplus materials, clear away any wreckage, rubbish or temporary works from the Site, and remove any Contractor’s Equipment no longer required for execution of the Contract.</w:t>
            </w:r>
          </w:p>
          <w:p w14:paraId="0C38C344"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22.7.2</w:t>
            </w:r>
            <w:r w:rsidRPr="00D5087F">
              <w:rPr>
                <w:rFonts w:ascii="Segoe UI Symbol" w:hAnsi="Segoe UI Symbol"/>
                <w:noProof/>
              </w:rPr>
              <w:tab/>
              <w:t>Clearance of Site after Completion:  After Completion of all parts of the Facilities, the Contractor shall clear away and remove all wreckage, rubbish and debris of any kind from the Site, and shall leave the Site and Facilities in a clean and safe condition.</w:t>
            </w:r>
          </w:p>
          <w:p w14:paraId="2F83457E" w14:textId="18B6B329" w:rsidR="00AC2D3E" w:rsidRPr="00D5087F" w:rsidRDefault="00ED36AA">
            <w:pPr>
              <w:spacing w:before="120" w:after="120"/>
              <w:ind w:left="599" w:right="-72" w:hanging="630"/>
              <w:rPr>
                <w:rFonts w:ascii="Segoe UI Symbol" w:hAnsi="Segoe UI Symbol"/>
                <w:noProof/>
              </w:rPr>
            </w:pPr>
            <w:r w:rsidRPr="00D5087F">
              <w:rPr>
                <w:rFonts w:ascii="Segoe UI Symbol" w:hAnsi="Segoe UI Symbol"/>
                <w:noProof/>
              </w:rPr>
              <w:t xml:space="preserve"> </w:t>
            </w:r>
            <w:r w:rsidR="00AC2D3E" w:rsidRPr="00D5087F">
              <w:rPr>
                <w:rFonts w:ascii="Segoe UI Symbol" w:hAnsi="Segoe UI Symbol"/>
                <w:noProof/>
              </w:rPr>
              <w:t>22.8</w:t>
            </w:r>
            <w:r w:rsidR="00AC2D3E" w:rsidRPr="00D5087F">
              <w:rPr>
                <w:rFonts w:ascii="Segoe UI Symbol" w:hAnsi="Segoe UI Symbol"/>
                <w:noProof/>
              </w:rPr>
              <w:tab/>
              <w:t xml:space="preserve">Security of the Site </w:t>
            </w:r>
          </w:p>
          <w:p w14:paraId="5A0DC604"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The Contractor shall be responsible for the security of the Site including providing and maintaining at its own </w:t>
            </w:r>
            <w:r w:rsidRPr="00D5087F">
              <w:rPr>
                <w:rFonts w:ascii="Segoe UI Symbol" w:hAnsi="Segoe UI Symbol"/>
                <w:noProof/>
              </w:rPr>
              <w:lastRenderedPageBreak/>
              <w:t>expense all lighting, fencing, and watching when and where necessary for the proper execution and the protection of the Facilities, or for the safety of the owners and occupiers of adjacent property and for the safety of the public.</w:t>
            </w:r>
          </w:p>
          <w:p w14:paraId="5D728016"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If required in the Employer’s Requirements, the Contractor shall submit for the Project Manager’s No-objection a security management plan that sets the security arrangements for the Site. </w:t>
            </w:r>
          </w:p>
          <w:p w14:paraId="0CA8B6C5"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In making security arrangements, the Contractor shall be guided by </w:t>
            </w:r>
            <w:r w:rsidRPr="00D5087F">
              <w:rPr>
                <w:rFonts w:ascii="Segoe UI Symbol" w:hAnsi="Segoe UI Symbol"/>
                <w:color w:val="000000"/>
              </w:rPr>
              <w:t>applicable</w:t>
            </w:r>
            <w:r w:rsidRPr="00D5087F">
              <w:rPr>
                <w:rFonts w:ascii="Segoe UI Symbol" w:hAnsi="Segoe UI Symbol"/>
                <w:noProof/>
              </w:rPr>
              <w:t xml:space="preserve"> laws and any other requirements stated in the Employer’s Requirements. </w:t>
            </w:r>
          </w:p>
          <w:p w14:paraId="3F7850D3"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The Contractor shall (i) conduct appropriate background checks </w:t>
            </w:r>
            <w:r w:rsidRPr="00D5087F">
              <w:rPr>
                <w:rFonts w:ascii="Segoe UI Symbol" w:hAnsi="Segoe UI Symbol"/>
                <w:color w:val="000000"/>
              </w:rPr>
              <w:t>on</w:t>
            </w:r>
            <w:r w:rsidRPr="00D5087F">
              <w:rPr>
                <w:rFonts w:ascii="Segoe UI Symbol" w:hAnsi="Segoe UI Symbol"/>
                <w:noProof/>
              </w:rPr>
              <w:t xml:space="preserve"> any personnel retained to provide security; (ii) train the security personnel adequately (or determine that they are properly trained) in the use of force (and where applicable, firearms), and appropriate conduct towards Contractor’s and Sub-contarctor’s personnel, Employer’s personnel and affected communities; and (iii) require the security personnel to act within the applicable Laws and any requirements set out in the Employer’s Reqquirements.</w:t>
            </w:r>
          </w:p>
          <w:p w14:paraId="684F7076" w14:textId="77777777" w:rsidR="00ED36AA" w:rsidRPr="00D5087F" w:rsidRDefault="00AC2D3E">
            <w:pPr>
              <w:spacing w:before="120" w:after="120"/>
              <w:ind w:left="600" w:hanging="1"/>
              <w:rPr>
                <w:rFonts w:ascii="Segoe UI Symbol" w:hAnsi="Segoe UI Symbol"/>
                <w:noProof/>
              </w:rPr>
            </w:pPr>
            <w:r w:rsidRPr="00D5087F">
              <w:rPr>
                <w:rFonts w:ascii="Segoe UI Symbol" w:hAnsi="Segoe UI Symbol"/>
                <w:noProof/>
              </w:rPr>
              <w:t xml:space="preserve">The </w:t>
            </w:r>
            <w:r w:rsidRPr="00D5087F">
              <w:rPr>
                <w:rFonts w:ascii="Segoe UI Symbol" w:hAnsi="Segoe UI Symbol"/>
                <w:color w:val="000000"/>
              </w:rPr>
              <w:t>Contractor</w:t>
            </w:r>
            <w:r w:rsidRPr="00D5087F">
              <w:rPr>
                <w:rFonts w:ascii="Segoe UI Symbol" w:hAnsi="Segoe UI Symbol"/>
                <w:noProof/>
              </w:rPr>
              <w:t xml:space="preserve"> shall not permit any use of force by security personnel in providing security except when used for preventive and defensive purposes in proportion to the nature and extent of the threat. </w:t>
            </w:r>
          </w:p>
          <w:p w14:paraId="6AF4AE95" w14:textId="1A826DB0" w:rsidR="00AC2D3E" w:rsidRPr="00D5087F" w:rsidRDefault="00AC2D3E">
            <w:pPr>
              <w:spacing w:before="120" w:after="120"/>
              <w:rPr>
                <w:rFonts w:ascii="Segoe UI Symbol" w:hAnsi="Segoe UI Symbol"/>
                <w:noProof/>
              </w:rPr>
            </w:pPr>
            <w:r w:rsidRPr="00D5087F">
              <w:rPr>
                <w:rFonts w:ascii="Segoe UI Symbol" w:hAnsi="Segoe UI Symbol"/>
                <w:noProof/>
              </w:rPr>
              <w:t xml:space="preserve">22.9 </w:t>
            </w:r>
            <w:r w:rsidR="00ED36AA" w:rsidRPr="00D5087F">
              <w:rPr>
                <w:rFonts w:ascii="Segoe UI Symbol" w:hAnsi="Segoe UI Symbol"/>
                <w:noProof/>
              </w:rPr>
              <w:t xml:space="preserve">  </w:t>
            </w:r>
            <w:r w:rsidRPr="00D5087F">
              <w:rPr>
                <w:rFonts w:ascii="Segoe UI Symbol" w:hAnsi="Segoe UI Symbol"/>
                <w:noProof/>
              </w:rPr>
              <w:t>Protection of the Environment</w:t>
            </w:r>
          </w:p>
          <w:p w14:paraId="47DA85FC"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The </w:t>
            </w:r>
            <w:r w:rsidRPr="00D5087F">
              <w:rPr>
                <w:rFonts w:ascii="Segoe UI Symbol" w:hAnsi="Segoe UI Symbol"/>
                <w:color w:val="000000"/>
              </w:rPr>
              <w:t>Contractor</w:t>
            </w:r>
            <w:r w:rsidRPr="00D5087F">
              <w:rPr>
                <w:rFonts w:ascii="Segoe UI Symbol" w:hAnsi="Segoe UI Symbol"/>
                <w:noProof/>
              </w:rPr>
              <w:t xml:space="preserve"> shall take all necessary measures to:</w:t>
            </w:r>
          </w:p>
          <w:p w14:paraId="2552F821" w14:textId="77777777" w:rsidR="00AC2D3E" w:rsidRPr="00D5087F" w:rsidRDefault="00AC2D3E" w:rsidP="002D6580">
            <w:pPr>
              <w:numPr>
                <w:ilvl w:val="2"/>
                <w:numId w:val="115"/>
              </w:numPr>
              <w:spacing w:before="120" w:after="120"/>
              <w:ind w:left="1050" w:right="0" w:hanging="271"/>
              <w:jc w:val="left"/>
              <w:rPr>
                <w:rFonts w:ascii="Segoe UI Symbol" w:hAnsi="Segoe UI Symbol"/>
                <w:noProof/>
              </w:rPr>
            </w:pPr>
            <w:r w:rsidRPr="00D5087F">
              <w:rPr>
                <w:rFonts w:ascii="Segoe UI Symbol" w:hAnsi="Segoe UI Symbol"/>
                <w:noProof/>
              </w:rPr>
              <w:t xml:space="preserve">protect the environment (both on and off the Site); and </w:t>
            </w:r>
          </w:p>
          <w:p w14:paraId="7B05CCD2" w14:textId="77777777" w:rsidR="00AC2D3E" w:rsidRPr="00D5087F" w:rsidRDefault="00AC2D3E" w:rsidP="002D6580">
            <w:pPr>
              <w:numPr>
                <w:ilvl w:val="2"/>
                <w:numId w:val="115"/>
              </w:numPr>
              <w:spacing w:before="120" w:after="120"/>
              <w:ind w:left="1050" w:right="0" w:hanging="271"/>
              <w:rPr>
                <w:rFonts w:ascii="Segoe UI Symbol" w:hAnsi="Segoe UI Symbol"/>
                <w:noProof/>
              </w:rPr>
            </w:pPr>
            <w:r w:rsidRPr="00D5087F">
              <w:rPr>
                <w:rFonts w:ascii="Segoe UI Symbol" w:hAnsi="Segoe UI Symbol"/>
                <w:noProof/>
              </w:rPr>
              <w:t>limit damage and nuisance to people and property resulting from pollution, noise and other results of the Contractor’s operations and/ or activities.</w:t>
            </w:r>
          </w:p>
          <w:p w14:paraId="288F9564"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The Contractor shall ensure that emissions, surface discharges, effluent and any other pollutants from the Contractor’s activities shall exceed neither the values </w:t>
            </w:r>
            <w:r w:rsidRPr="00D5087F">
              <w:rPr>
                <w:rFonts w:ascii="Segoe UI Symbol" w:hAnsi="Segoe UI Symbol"/>
                <w:noProof/>
              </w:rPr>
              <w:lastRenderedPageBreak/>
              <w:t>indicated in the Employer’s Requirements, nor those prescribed by applicable laws.</w:t>
            </w:r>
          </w:p>
          <w:p w14:paraId="2762F5F8"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In the event of damage to the environment, property and/or nuisance to people, on or off Site as a result of the Contractor’s </w:t>
            </w:r>
            <w:r w:rsidRPr="00D5087F">
              <w:rPr>
                <w:rFonts w:ascii="Segoe UI Symbol" w:hAnsi="Segoe UI Symbol"/>
                <w:color w:val="000000"/>
              </w:rPr>
              <w:t>operations</w:t>
            </w:r>
            <w:r w:rsidRPr="00D5087F">
              <w:rPr>
                <w:rFonts w:ascii="Segoe UI Symbol" w:hAnsi="Segoe UI Symbol"/>
                <w:noProof/>
              </w:rPr>
              <w:t>, the Contractor shall agree with the Project Manager the appropriate actions and time scale to remedy, as practicable, the damaged environment to its former condition. The Contractor shall implement such remedies at its cost to the satisfaction of the Project Manager.</w:t>
            </w:r>
          </w:p>
          <w:p w14:paraId="1A83005D" w14:textId="77777777" w:rsidR="00AC2D3E" w:rsidRPr="00D5087F" w:rsidRDefault="00AC2D3E">
            <w:pPr>
              <w:spacing w:before="120" w:after="120"/>
              <w:ind w:left="576" w:hanging="576"/>
              <w:rPr>
                <w:rFonts w:ascii="Segoe UI Symbol" w:hAnsi="Segoe UI Symbol"/>
                <w:noProof/>
              </w:rPr>
            </w:pPr>
            <w:r w:rsidRPr="00D5087F">
              <w:rPr>
                <w:rFonts w:ascii="Segoe UI Symbol" w:hAnsi="Segoe UI Symbol"/>
                <w:noProof/>
              </w:rPr>
              <w:t>22.10  Traffic and Road Safety</w:t>
            </w:r>
          </w:p>
          <w:p w14:paraId="2EB1BE63"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The Contractor shall take all necessary safety measures to avoid the occurrence of incidents and injuries to any third party associated with the use of Contractor’s Equipment on public roads or other public infrastructure.</w:t>
            </w:r>
          </w:p>
          <w:p w14:paraId="73E1A431"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The Contractor shall monitor and use road safety incidents and </w:t>
            </w:r>
            <w:r w:rsidRPr="00D5087F">
              <w:rPr>
                <w:rFonts w:ascii="Segoe UI Symbol" w:hAnsi="Segoe UI Symbol"/>
                <w:color w:val="000000"/>
              </w:rPr>
              <w:t>accidents</w:t>
            </w:r>
            <w:r w:rsidRPr="00D5087F">
              <w:rPr>
                <w:rFonts w:ascii="Segoe UI Symbol" w:hAnsi="Segoe UI Symbol"/>
                <w:noProof/>
              </w:rPr>
              <w:t xml:space="preserve"> reports to identify negative safety issues, and establish and implement necessary measures to resolve them.</w:t>
            </w:r>
          </w:p>
          <w:p w14:paraId="3264EFE7" w14:textId="77777777" w:rsidR="00AC2D3E" w:rsidRPr="00D5087F" w:rsidRDefault="00AC2D3E">
            <w:pPr>
              <w:spacing w:before="120" w:after="120"/>
              <w:rPr>
                <w:rFonts w:ascii="Segoe UI Symbol" w:hAnsi="Segoe UI Symbol"/>
                <w:noProof/>
              </w:rPr>
            </w:pPr>
            <w:r w:rsidRPr="00D5087F">
              <w:rPr>
                <w:rFonts w:ascii="Segoe UI Symbol" w:hAnsi="Segoe UI Symbol"/>
                <w:noProof/>
              </w:rPr>
              <w:t>22.11 – Cultural Heritage Findings</w:t>
            </w:r>
          </w:p>
          <w:p w14:paraId="65542D62"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All fossils, coins, articles of value or antiquity, structures, groups of structures, and other remains or items of geological, </w:t>
            </w:r>
            <w:r w:rsidRPr="00D5087F">
              <w:rPr>
                <w:rFonts w:ascii="Segoe UI Symbol" w:hAnsi="Segoe UI Symbol"/>
                <w:color w:val="000000"/>
              </w:rPr>
              <w:t>archaeological</w:t>
            </w:r>
            <w:r w:rsidRPr="00D5087F">
              <w:rPr>
                <w:rFonts w:ascii="Segoe UI Symbol" w:hAnsi="Segoe UI Symbol"/>
                <w:noProof/>
              </w:rPr>
              <w:t xml:space="preserve">, paleontological, historical, architectural, religious interest found on the Site shall be placed under the care and custody of the Employer. </w:t>
            </w:r>
          </w:p>
          <w:p w14:paraId="695DF8D8" w14:textId="77777777" w:rsidR="00AC2D3E" w:rsidRPr="00D5087F" w:rsidRDefault="00AC2D3E">
            <w:pPr>
              <w:spacing w:before="120" w:after="120"/>
              <w:ind w:left="515" w:right="-72"/>
              <w:rPr>
                <w:rFonts w:ascii="Segoe UI Symbol" w:hAnsi="Segoe UI Symbol"/>
                <w:noProof/>
              </w:rPr>
            </w:pPr>
            <w:r w:rsidRPr="00D5087F">
              <w:rPr>
                <w:rFonts w:ascii="Segoe UI Symbol" w:hAnsi="Segoe UI Symbol"/>
                <w:noProof/>
              </w:rPr>
              <w:t xml:space="preserve">The </w:t>
            </w:r>
            <w:r w:rsidRPr="00D5087F">
              <w:rPr>
                <w:rFonts w:ascii="Segoe UI Symbol" w:hAnsi="Segoe UI Symbol"/>
                <w:color w:val="000000"/>
              </w:rPr>
              <w:t>Contractor</w:t>
            </w:r>
            <w:r w:rsidRPr="00D5087F">
              <w:rPr>
                <w:rFonts w:ascii="Segoe UI Symbol" w:hAnsi="Segoe UI Symbol"/>
                <w:noProof/>
              </w:rPr>
              <w:t xml:space="preserve"> shall:</w:t>
            </w:r>
          </w:p>
          <w:p w14:paraId="5520540E" w14:textId="77777777" w:rsidR="00AC2D3E" w:rsidRPr="00D5087F" w:rsidRDefault="00AC2D3E" w:rsidP="002D6580">
            <w:pPr>
              <w:numPr>
                <w:ilvl w:val="0"/>
                <w:numId w:val="114"/>
              </w:numPr>
              <w:spacing w:before="120" w:after="120"/>
              <w:ind w:right="0"/>
              <w:rPr>
                <w:rFonts w:ascii="Segoe UI Symbol" w:hAnsi="Segoe UI Symbol"/>
                <w:noProof/>
              </w:rPr>
            </w:pPr>
            <w:r w:rsidRPr="00D5087F">
              <w:rPr>
                <w:rFonts w:ascii="Segoe UI Symbol" w:hAnsi="Segoe UI Symbol"/>
                <w:noProof/>
              </w:rPr>
              <w:t>take all reasonable precautions, including fencing-off the area or site of the finding, to avoid further disturbance and prevent Contractor’s and Subcontractors’ personnel or other persons from removing or damaging any of these findings;</w:t>
            </w:r>
          </w:p>
          <w:p w14:paraId="544571E7" w14:textId="77777777" w:rsidR="00AC2D3E" w:rsidRPr="00D5087F" w:rsidRDefault="00AC2D3E" w:rsidP="002D6580">
            <w:pPr>
              <w:numPr>
                <w:ilvl w:val="0"/>
                <w:numId w:val="114"/>
              </w:numPr>
              <w:spacing w:before="120" w:after="120"/>
              <w:ind w:right="0"/>
              <w:rPr>
                <w:rFonts w:ascii="Segoe UI Symbol" w:hAnsi="Segoe UI Symbol"/>
                <w:noProof/>
              </w:rPr>
            </w:pPr>
            <w:r w:rsidRPr="00D5087F">
              <w:rPr>
                <w:rFonts w:ascii="Segoe UI Symbol" w:hAnsi="Segoe UI Symbol"/>
                <w:noProof/>
              </w:rPr>
              <w:t xml:space="preserve">as soon as practicable after discovery of any such finding, give a notice to the Project Manager, to give the Project Manager the opportunity to promptly inspect and/or investigate the finding before it is </w:t>
            </w:r>
            <w:r w:rsidRPr="00D5087F">
              <w:rPr>
                <w:rFonts w:ascii="Segoe UI Symbol" w:hAnsi="Segoe UI Symbol"/>
                <w:noProof/>
              </w:rPr>
              <w:lastRenderedPageBreak/>
              <w:t>disturbed and to issue instructions for dealing with it;</w:t>
            </w:r>
          </w:p>
          <w:p w14:paraId="072F9C70" w14:textId="77777777" w:rsidR="00AC2D3E" w:rsidRPr="00D5087F" w:rsidRDefault="00AC2D3E" w:rsidP="002D6580">
            <w:pPr>
              <w:numPr>
                <w:ilvl w:val="0"/>
                <w:numId w:val="114"/>
              </w:numPr>
              <w:spacing w:before="120" w:after="120"/>
              <w:ind w:right="0"/>
              <w:rPr>
                <w:rFonts w:ascii="Segoe UI Symbol" w:hAnsi="Segoe UI Symbol"/>
                <w:noProof/>
              </w:rPr>
            </w:pPr>
            <w:r w:rsidRPr="00D5087F">
              <w:rPr>
                <w:rFonts w:ascii="Segoe UI Symbol" w:hAnsi="Segoe UI Symbol"/>
                <w:noProof/>
              </w:rPr>
              <w:t>train relevant Contractor’s and its Subcontractors’ personnel on the procedures for handling such findings; and</w:t>
            </w:r>
          </w:p>
          <w:p w14:paraId="48912F48" w14:textId="77777777" w:rsidR="00AC2D3E" w:rsidRPr="00D5087F" w:rsidRDefault="00AC2D3E" w:rsidP="002D6580">
            <w:pPr>
              <w:numPr>
                <w:ilvl w:val="0"/>
                <w:numId w:val="114"/>
              </w:numPr>
              <w:spacing w:before="120" w:after="120"/>
              <w:ind w:right="0"/>
              <w:rPr>
                <w:rFonts w:ascii="Segoe UI Symbol" w:hAnsi="Segoe UI Symbol"/>
                <w:noProof/>
              </w:rPr>
            </w:pPr>
            <w:r w:rsidRPr="00D5087F">
              <w:rPr>
                <w:rFonts w:ascii="Segoe UI Symbol" w:hAnsi="Segoe UI Symbol"/>
                <w:noProof/>
              </w:rPr>
              <w:t xml:space="preserve">implement any other action consistent with the requirements of the Employer’s Requirements and relevant laws. </w:t>
            </w:r>
          </w:p>
          <w:p w14:paraId="2EFED2B8" w14:textId="0451F460" w:rsidR="00ED36AA" w:rsidRPr="00D5087F" w:rsidRDefault="00AC2D3E" w:rsidP="00D5087F">
            <w:pPr>
              <w:spacing w:before="120" w:after="120"/>
              <w:ind w:left="576" w:hanging="576"/>
              <w:rPr>
                <w:rFonts w:ascii="Segoe UI Symbol" w:hAnsi="Segoe UI Symbol"/>
                <w:noProof/>
              </w:rPr>
            </w:pPr>
            <w:r w:rsidRPr="00D5087F">
              <w:rPr>
                <w:rFonts w:ascii="Segoe UI Symbol" w:hAnsi="Segoe UI Symbol"/>
                <w:noProof/>
              </w:rPr>
              <w:t xml:space="preserve">        If the Contractor suffers delay and/or incurs extra costs from complying  with the Project Manager instructions,  the Contractor shall be entitled to an extension of time under GCC Sub-Clause 40.1, and the amount of such extra costs shall be added to the Contract Price.</w:t>
            </w:r>
          </w:p>
          <w:p w14:paraId="57A4AFC9" w14:textId="28DFF039" w:rsidR="001146CD" w:rsidRPr="00D5087F" w:rsidRDefault="001146CD" w:rsidP="00D5087F">
            <w:pPr>
              <w:spacing w:before="120" w:after="120"/>
              <w:ind w:left="576" w:hanging="576"/>
              <w:rPr>
                <w:rFonts w:ascii="Segoe UI Symbol" w:hAnsi="Segoe UI Symbol"/>
                <w:noProof/>
              </w:rPr>
            </w:pPr>
          </w:p>
        </w:tc>
      </w:tr>
      <w:tr w:rsidR="001146CD" w:rsidRPr="00143E6E" w14:paraId="6716DF61" w14:textId="77777777" w:rsidTr="001146CD">
        <w:tc>
          <w:tcPr>
            <w:tcW w:w="2358" w:type="dxa"/>
          </w:tcPr>
          <w:p w14:paraId="5165053B" w14:textId="4F87CCF9"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40" w:name="_Toc454731663"/>
            <w:bookmarkStart w:id="1041" w:name="_Toc59149336"/>
            <w:r w:rsidRPr="00D5087F">
              <w:rPr>
                <w:rFonts w:ascii="Segoe UI Symbol" w:hAnsi="Segoe UI Symbol"/>
                <w:b/>
                <w:szCs w:val="24"/>
              </w:rPr>
              <w:lastRenderedPageBreak/>
              <w:t>Test and Inspection</w:t>
            </w:r>
            <w:bookmarkEnd w:id="1040"/>
            <w:bookmarkEnd w:id="1041"/>
          </w:p>
        </w:tc>
        <w:tc>
          <w:tcPr>
            <w:tcW w:w="6786" w:type="dxa"/>
          </w:tcPr>
          <w:p w14:paraId="2B8689C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23.1</w:t>
            </w:r>
            <w:r w:rsidRPr="00D5087F">
              <w:rPr>
                <w:rFonts w:ascii="Segoe UI Symbol" w:hAnsi="Segoe UI Symbol"/>
                <w:noProof/>
              </w:rPr>
              <w:tab/>
              <w:t>The Contractor shall at its own expense carry out at the place of manufacture and/or on the Site all such tests and/or inspections of the Plant and any part of the Facilities as are specified in the Contract.</w:t>
            </w:r>
          </w:p>
          <w:p w14:paraId="635FFC2B"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23.2</w:t>
            </w:r>
            <w:r w:rsidRPr="00D5087F">
              <w:rPr>
                <w:rFonts w:ascii="Segoe UI Symbol" w:hAnsi="Segoe UI Symbol"/>
                <w:noProof/>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14:paraId="7459E0E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23.3</w:t>
            </w:r>
            <w:r w:rsidRPr="00D5087F">
              <w:rPr>
                <w:rFonts w:ascii="Segoe UI Symbol" w:hAnsi="Segoe UI Symbol"/>
                <w:noProof/>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3715CB3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23.4</w:t>
            </w:r>
            <w:r w:rsidRPr="00D5087F">
              <w:rPr>
                <w:rFonts w:ascii="Segoe UI Symbol" w:hAnsi="Segoe UI Symbol"/>
                <w:noProof/>
              </w:rPr>
              <w:tab/>
              <w:t>The Contractor shall provide the Project Manager with a certified report of the results of any such test and/or inspection.</w:t>
            </w:r>
          </w:p>
          <w:p w14:paraId="5A22F4B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ab/>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14:paraId="0A141A75"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23.5</w:t>
            </w:r>
            <w:r w:rsidRPr="00D5087F">
              <w:rPr>
                <w:rFonts w:ascii="Segoe UI Symbol" w:hAnsi="Segoe UI Symbol"/>
                <w:noProof/>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 the progress of work on the Facilities and/or the Contractor’s performance of its other obligations under the Contract, due allowance will be made in respect of the Time for Completion and the other obligations so affected.</w:t>
            </w:r>
          </w:p>
          <w:p w14:paraId="4047B087"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23.6</w:t>
            </w:r>
            <w:r w:rsidRPr="00D5087F">
              <w:rPr>
                <w:rFonts w:ascii="Segoe UI Symbol" w:hAnsi="Segoe UI Symbol"/>
                <w:noProof/>
              </w:rPr>
              <w:tab/>
              <w:t>If any Plant or any part of the Facilities fails to pass any test and/or inspection, the Contractor shall either rectify or replace such Plant or part of the Facilities and shall repeat the test and/or inspection upon giving a notice under GCC Sub-Clause 23.3.</w:t>
            </w:r>
          </w:p>
          <w:p w14:paraId="194C037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23.7</w:t>
            </w:r>
            <w:r w:rsidRPr="00D5087F">
              <w:rPr>
                <w:rFonts w:ascii="Segoe UI Symbol" w:hAnsi="Segoe UI Symbol"/>
                <w:noProof/>
              </w:rPr>
              <w:tab/>
              <w:t>If any dispute or difference of opinion shall arise between the Parties in connection with or arising out of the test and/or inspection of the Plant or part of the Facilities that cannot be settled between the Parties within a reasonable period of time, it may be referred to an Dispute Board for determination in accordance with GCC Sub-Clause 46.3.</w:t>
            </w:r>
          </w:p>
          <w:p w14:paraId="142D863C" w14:textId="2605F8DC"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23.8</w:t>
            </w:r>
            <w:r w:rsidRPr="00D5087F">
              <w:rPr>
                <w:rFonts w:ascii="Segoe UI Symbol" w:hAnsi="Segoe UI Symbol"/>
                <w:noProof/>
              </w:rPr>
              <w:tab/>
              <w:t>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w:t>
            </w:r>
            <w:r w:rsidR="00D45394" w:rsidRPr="00D5087F">
              <w:rPr>
                <w:rFonts w:ascii="Segoe UI Symbol" w:hAnsi="Segoe UI Symbol"/>
                <w:noProof/>
              </w:rPr>
              <w:t xml:space="preserve"> </w:t>
            </w:r>
            <w:r w:rsidR="00D45394" w:rsidRPr="00D5087F">
              <w:rPr>
                <w:rFonts w:ascii="Segoe UI Symbol" w:hAnsi="Segoe UI Symbol"/>
              </w:rPr>
              <w:t xml:space="preserve">Without prejudice to GCC Sub-Clause 9.7, as instructed by the Project Manager, the Contractor shall also afford other relevant entities </w:t>
            </w:r>
            <w:r w:rsidR="00D45394" w:rsidRPr="00D5087F">
              <w:rPr>
                <w:rFonts w:ascii="Segoe UI Symbol" w:hAnsi="Segoe UI Symbol"/>
                <w:noProof/>
              </w:rPr>
              <w:t xml:space="preserve">(at the Employer’s or their respective </w:t>
            </w:r>
            <w:r w:rsidR="00D45394" w:rsidRPr="00D5087F">
              <w:rPr>
                <w:rFonts w:ascii="Segoe UI Symbol" w:hAnsi="Segoe UI Symbol"/>
                <w:noProof/>
              </w:rPr>
              <w:lastRenderedPageBreak/>
              <w:t>entities’ expense,</w:t>
            </w:r>
            <w:r w:rsidR="00D45394" w:rsidRPr="00D5087F">
              <w:rPr>
                <w:rFonts w:ascii="Segoe UI Symbol" w:hAnsi="Segoe UI Symbol"/>
              </w:rPr>
              <w:t xml:space="preserve"> </w:t>
            </w:r>
            <w:r w:rsidR="00D45394" w:rsidRPr="00D5087F">
              <w:rPr>
                <w:rFonts w:ascii="Segoe UI Symbol" w:hAnsi="Segoe UI Symbol"/>
                <w:noProof/>
              </w:rPr>
              <w:t>as appropriate)</w:t>
            </w:r>
            <w:r w:rsidR="00D45394" w:rsidRPr="00D5087F">
              <w:rPr>
                <w:rFonts w:ascii="Segoe UI Symbol" w:hAnsi="Segoe UI Symbol"/>
              </w:rPr>
              <w:t xml:space="preserve"> </w:t>
            </w:r>
            <w:r w:rsidR="00D45394" w:rsidRPr="00D5087F">
              <w:rPr>
                <w:rFonts w:ascii="Segoe UI Symbol" w:hAnsi="Segoe UI Symbol"/>
                <w:noProof/>
              </w:rPr>
              <w:t xml:space="preserve">access to </w:t>
            </w:r>
            <w:r w:rsidR="00D45394" w:rsidRPr="00D5087F">
              <w:rPr>
                <w:rFonts w:ascii="Segoe UI Symbol" w:hAnsi="Segoe UI Symbol"/>
              </w:rPr>
              <w:t>the Facilities</w:t>
            </w:r>
            <w:r w:rsidR="00D45394" w:rsidRPr="00D5087F">
              <w:rPr>
                <w:rFonts w:ascii="Segoe UI Symbol" w:hAnsi="Segoe UI Symbol"/>
                <w:noProof/>
              </w:rPr>
              <w:t>, to inspect progress</w:t>
            </w:r>
            <w:r w:rsidR="00D45394" w:rsidRPr="00D5087F">
              <w:rPr>
                <w:rFonts w:ascii="Segoe UI Symbol" w:hAnsi="Segoe UI Symbol"/>
              </w:rPr>
              <w:t xml:space="preserve"> and the manner of the execution of the Facilities</w:t>
            </w:r>
            <w:r w:rsidR="00D45394" w:rsidRPr="00D5087F">
              <w:rPr>
                <w:rFonts w:ascii="Segoe UI Symbol" w:hAnsi="Segoe UI Symbol"/>
                <w:noProof/>
              </w:rPr>
              <w:t>, carry out environmental and social audit, as appropriate, or carry out any other duty as stated in the Employer’s Requirements or as instructed by the Project Manager.</w:t>
            </w:r>
          </w:p>
          <w:p w14:paraId="3183606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23.9</w:t>
            </w:r>
            <w:r w:rsidRPr="00D5087F">
              <w:rPr>
                <w:rFonts w:ascii="Segoe UI Symbol" w:hAnsi="Segoe UI Symbol"/>
                <w:noProof/>
              </w:rPr>
              <w:tab/>
              <w:t>The Contractor agrees that neither the execution of a test and/or inspection of Plant or any part of the Facilities, nor the attendance by the Employer or the Project Manager, nor the issue of any test certificate pursuant to GCC Sub-Clause 23.4, shall release the Contractor from any other responsibilities under the Contract.</w:t>
            </w:r>
          </w:p>
          <w:p w14:paraId="1815F02A"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23.10</w:t>
            </w:r>
            <w:r w:rsidRPr="00D5087F">
              <w:rPr>
                <w:rFonts w:ascii="Segoe UI Symbol" w:hAnsi="Segoe UI Symbol"/>
                <w:noProof/>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1CAB3D32"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23.11</w:t>
            </w:r>
            <w:r w:rsidRPr="00D5087F">
              <w:rPr>
                <w:rFonts w:ascii="Segoe UI Symbol" w:hAnsi="Segoe UI Symbol"/>
                <w:noProof/>
              </w:rPr>
              <w:tab/>
              <w:t>The Contractor shall uncover any part of the Facilities or foundations, or shall make openings in or through the same as the Project Manager may from time to time require at the Site, and shall reinstate and make good such part or parts.</w:t>
            </w:r>
          </w:p>
          <w:p w14:paraId="70577B02"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any parts of the Facilities or foundations have been covered up at the Site after compliance with the requirement of GCC Sub-Clause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146CD" w:rsidRPr="00143E6E" w14:paraId="2AEE055A" w14:textId="77777777" w:rsidTr="001146CD">
        <w:tc>
          <w:tcPr>
            <w:tcW w:w="2358" w:type="dxa"/>
          </w:tcPr>
          <w:p w14:paraId="73847C8E" w14:textId="2D98E473"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42" w:name="_Toc454731664"/>
            <w:bookmarkStart w:id="1043" w:name="_Toc59149337"/>
            <w:r w:rsidRPr="00D5087F">
              <w:rPr>
                <w:rFonts w:ascii="Segoe UI Symbol" w:hAnsi="Segoe UI Symbol"/>
                <w:b/>
                <w:szCs w:val="24"/>
              </w:rPr>
              <w:lastRenderedPageBreak/>
              <w:t>Completion of the Facilities</w:t>
            </w:r>
            <w:bookmarkEnd w:id="1042"/>
            <w:bookmarkEnd w:id="1043"/>
          </w:p>
        </w:tc>
        <w:tc>
          <w:tcPr>
            <w:tcW w:w="6786" w:type="dxa"/>
          </w:tcPr>
          <w:p w14:paraId="3CAB382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24.1</w:t>
            </w:r>
            <w:r w:rsidRPr="00D5087F">
              <w:rPr>
                <w:rFonts w:ascii="Segoe UI Symbol" w:hAnsi="Segoe UI Symbol"/>
                <w:noProof/>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0F958DEE"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24.2</w:t>
            </w:r>
            <w:r w:rsidRPr="00D5087F">
              <w:rPr>
                <w:rFonts w:ascii="Segoe UI Symbol" w:hAnsi="Segoe UI Symbol"/>
                <w:noProof/>
              </w:rPr>
              <w:tab/>
              <w:t>Within seven (7) days after receipt of the notice from the Contractor under GCC Sub-Clause 24.1, the Employer shall supply the operating and maintenance personnel specified in the Appendix to the Contract Agreement titled Scope of Works and Supply by the Employer for Precommissioning of the Facilities or any part thereof.</w:t>
            </w:r>
          </w:p>
          <w:p w14:paraId="7772968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Pursuant to the Appendix to the Contract Agreement titled Scope of Works and Supply by the Employer, the Employer shall also provide, within the said seven (7) day period, the raw materials, utilities, lubricants, chemicals, catalysts, facilities, services and other matters required for Precommissioning of the Facilities or any part thereof.</w:t>
            </w:r>
          </w:p>
          <w:p w14:paraId="0206E78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24.3</w:t>
            </w:r>
            <w:r w:rsidRPr="00D5087F">
              <w:rPr>
                <w:rFonts w:ascii="Segoe UI Symbol" w:hAnsi="Segoe UI Symbol"/>
                <w:noProof/>
              </w:rPr>
              <w:tab/>
              <w:t>As soon as reasonably practicable after the operating and maintenance personnel have been supplied by the Employer and the raw materials, utilities, lubricants, chemicals, catalysts, facilities, services and other matters have been provided by the Employer in accordance with GCC Sub-Clause 24.2, the Contractor shall commence Precommissioning of the Facilities or the relevant part thereof in preparation for Commissioning, subject to GCC Sub-Clause 25.5.</w:t>
            </w:r>
          </w:p>
          <w:p w14:paraId="5DEC2DEE"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24.4</w:t>
            </w:r>
            <w:r w:rsidRPr="00D5087F">
              <w:rPr>
                <w:rFonts w:ascii="Segoe UI Symbol" w:hAnsi="Segoe UI Symbol"/>
                <w:noProof/>
              </w:rPr>
              <w:tab/>
              <w:t>As soon as all works in respect of Precommissioning are completed and, in the opinion of the Contractor, the Facilities or any part thereof is ready for Commissioning, the Contractor shall so notify the Project Manager in writing.</w:t>
            </w:r>
          </w:p>
          <w:p w14:paraId="48AAFD2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24.5</w:t>
            </w:r>
            <w:r w:rsidRPr="00D5087F">
              <w:rPr>
                <w:rFonts w:ascii="Segoe UI Symbol" w:hAnsi="Segoe UI Symbol"/>
                <w:noProof/>
              </w:rPr>
              <w:tab/>
              <w:t xml:space="preserve">The Project Manager shall, within fourteen (14) days after receipt of the Contractor’s notice under GCC Sub-Clause 24.4, either issue a Completion Certificate in the form specified in the Employer’s Requirements (Forms and </w:t>
            </w:r>
            <w:r w:rsidRPr="00D5087F">
              <w:rPr>
                <w:rFonts w:ascii="Segoe UI Symbol" w:hAnsi="Segoe UI Symbol"/>
                <w:noProof/>
              </w:rPr>
              <w:lastRenderedPageBreak/>
              <w:t>Procedures), stating that the Facilities or that part thereof have reached Completion as of the date of the Contractor’s notice under GCC Sub-Clause 24.4, or notify the Contractor in writing of any defects and/or deficiencies.</w:t>
            </w:r>
          </w:p>
          <w:p w14:paraId="62BE64A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the Project Manager notifies the Contractor of any defects and/or deficiencies, the Contractor shall then correct such defects and/or deficiencies, and shall repeat the procedure described in GCC Sub-Clause 24.4.</w:t>
            </w:r>
          </w:p>
          <w:p w14:paraId="3D296B29"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the Project Manager is satisfied that the Facilities or that part thereof have reached Completion, the Project Manager shall, within seven (7) days after receipt of the Contractor’s repeated notice, issue a Completion Certificate stating that the Facilities or that part thereof have reached Completion as of the date of the Contractor’s repeated notice.</w:t>
            </w:r>
          </w:p>
          <w:p w14:paraId="7900D8B6"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ab/>
              <w:t>If the Project Manager is not so satisfied, then it shall notify the Contractor in writing of any defects and/or deficiencies within seven (7) days after receipt of the Contractor’s repeated notice, and the above procedure shall be repeated.</w:t>
            </w:r>
          </w:p>
          <w:p w14:paraId="3086AFA3"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24.6</w:t>
            </w:r>
            <w:r w:rsidRPr="00D5087F">
              <w:rPr>
                <w:rFonts w:ascii="Segoe UI Symbol" w:hAnsi="Segoe UI Symbol"/>
                <w:noProof/>
              </w:rPr>
              <w:tab/>
              <w:t>If the Project Manager fails to issue the Completion Certificate and fails to inform the Contractor of any defects and/or deficiencies within fourteen (14) days after receipt of the Contractor’s notice under GCC Sub-Clause 24.4 or within seven (7) days after receipt of the Contractor’s repeated notice under GCC Sub-Clause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3A0CBAE2"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24.7</w:t>
            </w:r>
            <w:r w:rsidRPr="00D5087F">
              <w:rPr>
                <w:rFonts w:ascii="Segoe UI Symbol" w:hAnsi="Segoe UI Symbol"/>
                <w:noProof/>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156A528F"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lastRenderedPageBreak/>
              <w:t>24.8</w:t>
            </w:r>
            <w:r w:rsidRPr="00D5087F">
              <w:rPr>
                <w:rFonts w:ascii="Segoe UI Symbol" w:hAnsi="Segoe UI Symbol"/>
                <w:noProof/>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146CD" w:rsidRPr="00143E6E" w14:paraId="0F191EC3" w14:textId="77777777" w:rsidTr="001146CD">
        <w:tc>
          <w:tcPr>
            <w:tcW w:w="2358" w:type="dxa"/>
          </w:tcPr>
          <w:p w14:paraId="08501987" w14:textId="372031F4"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44" w:name="_Toc454731665"/>
            <w:bookmarkStart w:id="1045" w:name="_Toc59149338"/>
            <w:r w:rsidRPr="00D5087F">
              <w:rPr>
                <w:rFonts w:ascii="Segoe UI Symbol" w:hAnsi="Segoe UI Symbol"/>
                <w:b/>
                <w:szCs w:val="24"/>
              </w:rPr>
              <w:lastRenderedPageBreak/>
              <w:t>Commissioning and Operational Acceptance</w:t>
            </w:r>
            <w:bookmarkEnd w:id="1044"/>
            <w:bookmarkEnd w:id="1045"/>
          </w:p>
        </w:tc>
        <w:tc>
          <w:tcPr>
            <w:tcW w:w="6786" w:type="dxa"/>
          </w:tcPr>
          <w:p w14:paraId="03EFFCA1"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25.1</w:t>
            </w:r>
            <w:r w:rsidRPr="00D5087F">
              <w:rPr>
                <w:rFonts w:ascii="Segoe UI Symbol" w:hAnsi="Segoe UI Symbol"/>
                <w:noProof/>
              </w:rPr>
              <w:tab/>
            </w:r>
            <w:r w:rsidRPr="00D5087F">
              <w:rPr>
                <w:rFonts w:ascii="Segoe UI Symbol" w:hAnsi="Segoe UI Symbol"/>
                <w:noProof/>
                <w:u w:val="single"/>
              </w:rPr>
              <w:t>Commissioning</w:t>
            </w:r>
          </w:p>
          <w:p w14:paraId="28BB62E3"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25.1.1</w:t>
            </w:r>
            <w:r w:rsidRPr="00D5087F">
              <w:rPr>
                <w:rFonts w:ascii="Segoe UI Symbol" w:hAnsi="Segoe UI Symbol"/>
                <w:noProof/>
              </w:rPr>
              <w:tab/>
              <w:t xml:space="preserve">Commissioning of the Facilities or any part thereof shall be commenced by the Contractor immediately after issue of the Completion Certificate by the Project Manager, pursuant to GCC Sub-Clause 24.5, or immediately after the date of the deemed Completion, under GCC Sub-Clause 24.6. </w:t>
            </w:r>
          </w:p>
          <w:p w14:paraId="37CD735C"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25.1.2</w:t>
            </w:r>
            <w:r w:rsidRPr="00D5087F">
              <w:rPr>
                <w:rFonts w:ascii="Segoe UI Symbol" w:hAnsi="Segoe UI Symbol"/>
                <w:noProof/>
              </w:rPr>
              <w:tab/>
              <w:t>The Employer shall supply the operating and maintenance personnel and all raw materials, utilities, lubricants, chemicals, catalysts, facilities, services and other matters required for Commissioning.</w:t>
            </w:r>
          </w:p>
          <w:p w14:paraId="5FCF628B"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25.1.3</w:t>
            </w:r>
            <w:r w:rsidRPr="00D5087F">
              <w:rPr>
                <w:rFonts w:ascii="Segoe UI Symbol" w:hAnsi="Segoe UI Symbol"/>
                <w:noProof/>
              </w:rPr>
              <w:tab/>
              <w:t>In accordance with the requirements of the Contract, the Contractor’s and Project Manager’s advisory personnel shall attend the Commissioning, including the Guarantee Test, and shall advise and assist the Employer.</w:t>
            </w:r>
          </w:p>
          <w:p w14:paraId="32044B55"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25.2</w:t>
            </w:r>
            <w:r w:rsidRPr="00D5087F">
              <w:rPr>
                <w:rFonts w:ascii="Segoe UI Symbol" w:hAnsi="Segoe UI Symbol"/>
                <w:noProof/>
              </w:rPr>
              <w:tab/>
            </w:r>
            <w:r w:rsidRPr="00D5087F">
              <w:rPr>
                <w:rFonts w:ascii="Segoe UI Symbol" w:hAnsi="Segoe UI Symbol"/>
                <w:noProof/>
                <w:u w:val="single"/>
              </w:rPr>
              <w:t>Guarantee Test</w:t>
            </w:r>
          </w:p>
          <w:p w14:paraId="69CAD7BD"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25.2.1</w:t>
            </w:r>
            <w:r w:rsidRPr="00D5087F">
              <w:rPr>
                <w:rFonts w:ascii="Segoe UI Symbol" w:hAnsi="Segoe UI Symbol"/>
                <w:noProof/>
              </w:rPr>
              <w:tab/>
              <w:t>Subject to GCC Sub-Clause 25.5, the Guarantee Test and repeats thereof shall be conducted by the Contractor during Commissioning of the Facilities or the relevant part thereof to ascertain whether the Facilities or the relevant part can attain the Functional Guarantees specified in the Appendix to the Contract Agreement titled Functional Guarantees.  The Employer shall promptly provide the Contractor with such information as the Contractor may reasonably require in relation to the conduct and results of the Guarantee Test and any repeats thereof.</w:t>
            </w:r>
          </w:p>
          <w:p w14:paraId="25C36207"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lastRenderedPageBreak/>
              <w:t>25.2.2</w:t>
            </w:r>
            <w:r w:rsidRPr="00D5087F">
              <w:rPr>
                <w:rFonts w:ascii="Segoe UI Symbol" w:hAnsi="Segoe UI Symbol"/>
                <w:noProof/>
              </w:rPr>
              <w:tab/>
              <w:t xml:space="preserve">If for reasons not attributable to the Contractor, the Guarantee Test of the Facilities or the relevant part thereof cannot be successfully completed within the period from the date of Completion </w:t>
            </w:r>
            <w:r w:rsidRPr="00D5087F">
              <w:rPr>
                <w:rFonts w:ascii="Segoe UI Symbol" w:hAnsi="Segoe UI Symbol"/>
                <w:b/>
                <w:noProof/>
              </w:rPr>
              <w:t>specified in the PCC</w:t>
            </w:r>
            <w:r w:rsidRPr="00D5087F">
              <w:rPr>
                <w:rFonts w:ascii="Segoe UI Symbol" w:hAnsi="Segoe UI Symbol"/>
                <w:noProof/>
              </w:rPr>
              <w:t xml:space="preserve"> or any other period agreed upon by the Employer and the Contractor, the Contractor shall be deemed to have fulfilled its obligations with respect to the Functional Guarantees, and GCC Sub-Clauses 28.2 and 28.3 shall not apply.</w:t>
            </w:r>
          </w:p>
          <w:p w14:paraId="53945D64"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25.3</w:t>
            </w:r>
            <w:r w:rsidRPr="00D5087F">
              <w:rPr>
                <w:rFonts w:ascii="Segoe UI Symbol" w:hAnsi="Segoe UI Symbol"/>
                <w:noProof/>
              </w:rPr>
              <w:tab/>
            </w:r>
            <w:r w:rsidRPr="00D5087F">
              <w:rPr>
                <w:rFonts w:ascii="Segoe UI Symbol" w:hAnsi="Segoe UI Symbol"/>
                <w:noProof/>
                <w:u w:val="single"/>
              </w:rPr>
              <w:t>Operational Acceptance</w:t>
            </w:r>
          </w:p>
          <w:p w14:paraId="7DCF9DAA"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25.3.1</w:t>
            </w:r>
            <w:r w:rsidRPr="00D5087F">
              <w:rPr>
                <w:rFonts w:ascii="Segoe UI Symbol" w:hAnsi="Segoe UI Symbol"/>
                <w:noProof/>
              </w:rPr>
              <w:tab/>
              <w:t>Subject to GCC Sub-Clause 25.4 below, Operational Acceptance shall occur in respect of the Facilities or any part thereof when</w:t>
            </w:r>
          </w:p>
          <w:p w14:paraId="20E088E2"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the Guarantee Test has been successfully completed and the Functional Guarantees are met; or</w:t>
            </w:r>
          </w:p>
          <w:p w14:paraId="60EFFEF8"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the Guarantee Test has not been successfully completed or has not been carried out for reasons not attributable to the Contractor within the period from the date of Completion specified in the PCC pursuant to GCC Sub-Clause 25.2.2 above or any other period agreed upon by the Employer and the Contractor; or</w:t>
            </w:r>
          </w:p>
          <w:p w14:paraId="72156B20"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the Contractor has paid the liquidated damages specified in GCC Sub-Clause 28.3 hereof; and</w:t>
            </w:r>
          </w:p>
          <w:p w14:paraId="3ABB8E35" w14:textId="77777777" w:rsidR="001146CD" w:rsidRPr="00D5087F" w:rsidRDefault="001146CD" w:rsidP="00D5087F">
            <w:pPr>
              <w:spacing w:before="120" w:after="120"/>
              <w:ind w:left="115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any minor items mentioned in GCC Sub-Clause 24.7 hereof relevant to the Facilities or that part thereof have been completed.</w:t>
            </w:r>
          </w:p>
          <w:p w14:paraId="484B4A2A"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25.3.2</w:t>
            </w:r>
            <w:r w:rsidRPr="00D5087F">
              <w:rPr>
                <w:rFonts w:ascii="Segoe UI Symbol" w:hAnsi="Segoe UI Symbol"/>
                <w:noProof/>
              </w:rPr>
              <w:tab/>
              <w:t>At any time after any of the events set out in GCC Sub-Clause 25.3.1 have occurred, the Contractor may give a notice to the Project Manager requesting the issue of an Operational Acceptance Certificate in the form provided in the Employer’s Requirements (Forms and Procedures)</w:t>
            </w:r>
            <w:r w:rsidRPr="00D5087F" w:rsidDel="003E269B">
              <w:rPr>
                <w:rFonts w:ascii="Segoe UI Symbol" w:hAnsi="Segoe UI Symbol"/>
                <w:noProof/>
              </w:rPr>
              <w:t xml:space="preserve"> </w:t>
            </w:r>
            <w:r w:rsidRPr="00D5087F">
              <w:rPr>
                <w:rFonts w:ascii="Segoe UI Symbol" w:hAnsi="Segoe UI Symbol"/>
                <w:noProof/>
              </w:rPr>
              <w:t>in respect of the Facilities or the part thereof specified in such notice as of the date of such notice.</w:t>
            </w:r>
          </w:p>
          <w:p w14:paraId="0B690EF8"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25.3.3</w:t>
            </w:r>
            <w:r w:rsidRPr="00D5087F">
              <w:rPr>
                <w:rFonts w:ascii="Segoe UI Symbol" w:hAnsi="Segoe UI Symbol"/>
                <w:noProof/>
              </w:rPr>
              <w:tab/>
              <w:t xml:space="preserve">The Project Manager shall, after consultation with the Employer, and within seven (7) days after </w:t>
            </w:r>
            <w:r w:rsidRPr="00D5087F">
              <w:rPr>
                <w:rFonts w:ascii="Segoe UI Symbol" w:hAnsi="Segoe UI Symbol"/>
                <w:noProof/>
              </w:rPr>
              <w:lastRenderedPageBreak/>
              <w:t>receipt of the Contractor’s notice, issue an Operational Acceptance Certificate.</w:t>
            </w:r>
          </w:p>
          <w:p w14:paraId="586FEE2C"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25.3.4</w:t>
            </w:r>
            <w:r w:rsidRPr="00D5087F">
              <w:rPr>
                <w:rFonts w:ascii="Segoe UI Symbol" w:hAnsi="Segoe UI Symbol"/>
                <w:noProof/>
              </w:rPr>
              <w:tab/>
              <w:t>If within seven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14:paraId="59110305" w14:textId="77777777" w:rsidR="001146CD" w:rsidRPr="00D5087F" w:rsidRDefault="001146CD" w:rsidP="00D5087F">
            <w:pPr>
              <w:spacing w:before="120" w:after="120"/>
              <w:ind w:left="576" w:hanging="576"/>
              <w:rPr>
                <w:rFonts w:ascii="Segoe UI Symbol" w:hAnsi="Segoe UI Symbol"/>
                <w:noProof/>
              </w:rPr>
            </w:pPr>
            <w:r w:rsidRPr="00D5087F">
              <w:rPr>
                <w:rFonts w:ascii="Segoe UI Symbol" w:hAnsi="Segoe UI Symbol"/>
                <w:noProof/>
              </w:rPr>
              <w:t>25.4</w:t>
            </w:r>
            <w:r w:rsidRPr="00D5087F">
              <w:rPr>
                <w:rFonts w:ascii="Segoe UI Symbol" w:hAnsi="Segoe UI Symbol"/>
                <w:noProof/>
              </w:rPr>
              <w:tab/>
            </w:r>
            <w:r w:rsidRPr="00D5087F">
              <w:rPr>
                <w:rFonts w:ascii="Segoe UI Symbol" w:hAnsi="Segoe UI Symbol"/>
                <w:noProof/>
                <w:u w:val="single"/>
              </w:rPr>
              <w:t>Partial Acceptance</w:t>
            </w:r>
          </w:p>
          <w:p w14:paraId="7CADCC60"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25.4.1</w:t>
            </w:r>
            <w:r w:rsidRPr="00D5087F">
              <w:rPr>
                <w:rFonts w:ascii="Segoe UI Symbol" w:hAnsi="Segoe UI Symbol"/>
                <w:noProof/>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32867EDB"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25.4.2</w:t>
            </w:r>
            <w:r w:rsidRPr="00D5087F">
              <w:rPr>
                <w:rFonts w:ascii="Segoe UI Symbol" w:hAnsi="Segoe UI Symbol"/>
                <w:noProof/>
              </w:rPr>
              <w:tab/>
              <w:t>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minor items that are listed in the Operational Acceptance Certificate.</w:t>
            </w:r>
          </w:p>
          <w:p w14:paraId="6CBD5453" w14:textId="77777777" w:rsidR="001146CD" w:rsidRPr="009F7F3D" w:rsidRDefault="001146CD" w:rsidP="00D5087F">
            <w:pPr>
              <w:spacing w:before="120" w:after="120"/>
              <w:ind w:left="576" w:hanging="576"/>
              <w:rPr>
                <w:rFonts w:ascii="Segoe UI Symbol" w:hAnsi="Segoe UI Symbol"/>
                <w:noProof/>
                <w:u w:val="single"/>
              </w:rPr>
            </w:pPr>
            <w:r w:rsidRPr="00D5087F">
              <w:rPr>
                <w:rFonts w:ascii="Segoe UI Symbol" w:hAnsi="Segoe UI Symbol"/>
                <w:noProof/>
              </w:rPr>
              <w:t xml:space="preserve">25.5 </w:t>
            </w:r>
            <w:r w:rsidRPr="009F7F3D">
              <w:rPr>
                <w:rFonts w:ascii="Segoe UI Symbol" w:hAnsi="Segoe UI Symbol"/>
                <w:noProof/>
                <w:u w:val="single"/>
              </w:rPr>
              <w:t>Delayed Precommissioning and/or Guarantee Test</w:t>
            </w:r>
          </w:p>
          <w:p w14:paraId="3658D9E8"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25.5.1</w:t>
            </w:r>
            <w:r w:rsidRPr="00D5087F">
              <w:rPr>
                <w:rFonts w:ascii="Segoe UI Symbol" w:hAnsi="Segoe UI Symbol"/>
                <w:noProof/>
              </w:rPr>
              <w:tab/>
              <w:t xml:space="preserve">In the event that the Contractor is unable to proceed with the Precommissioning of the Facilities pursuant to Sub-Clause 24.3, or with the Guarantee Test pursuant to Sub-Clause 25.2, for reasons attributable to the Employer either on account of non availability of other facilities under the responsibilities of other contractor(s), or for </w:t>
            </w:r>
            <w:r w:rsidRPr="00D5087F">
              <w:rPr>
                <w:rFonts w:ascii="Segoe UI Symbol" w:hAnsi="Segoe UI Symbol"/>
                <w:noProof/>
              </w:rPr>
              <w:lastRenderedPageBreak/>
              <w:t>reasons beyond the Contractor’s control, the provisions leading to “deemed” completion of activities such as Completion, pursuant to GCC Sub-Clause 24.6, and Operational Acceptance, pursuant to GCC Sub-Clause 25.3.4, and Contractor’s obligations regarding Defect Liability Period, pursuant to GCC Sub-Clause 27.2, Functional Guarantee, pursuant to GCC Clause 28, and Care of Facilities, pursuant to GCC Clause 32, and GCC Clause 41.1, Suspension, shall not apply.  In this case, the following provisions shall apply.</w:t>
            </w:r>
          </w:p>
          <w:p w14:paraId="09AC6689"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25.5.2</w:t>
            </w:r>
            <w:r w:rsidRPr="00D5087F">
              <w:rPr>
                <w:rFonts w:ascii="Segoe UI Symbol" w:hAnsi="Segoe UI Symbol"/>
                <w:noProof/>
              </w:rPr>
              <w:tab/>
              <w:t xml:space="preserve">When the Contractor is notified by the Project Manager that he will be unable to proceed with the activities and obligations pursuant to above Sub-Clause </w:t>
            </w:r>
            <w:r w:rsidR="00C757DB" w:rsidRPr="00D5087F">
              <w:rPr>
                <w:rFonts w:ascii="Segoe UI Symbol" w:hAnsi="Segoe UI Symbol"/>
                <w:noProof/>
              </w:rPr>
              <w:t>25.5</w:t>
            </w:r>
            <w:r w:rsidRPr="00D5087F">
              <w:rPr>
                <w:rFonts w:ascii="Segoe UI Symbol" w:hAnsi="Segoe UI Symbol"/>
                <w:noProof/>
              </w:rPr>
              <w:t>.1, the Contractor shall be entitled to the following:</w:t>
            </w:r>
          </w:p>
          <w:p w14:paraId="35E653A9" w14:textId="77777777" w:rsidR="001146CD" w:rsidRPr="00D5087F" w:rsidRDefault="001146CD" w:rsidP="00D5087F">
            <w:pPr>
              <w:spacing w:before="120" w:after="120"/>
              <w:ind w:left="1836"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the Time of Completion shall be extended for the period of suspension without imposition of liquidated damages pursuant to GCC Sub-Clause 26.2;</w:t>
            </w:r>
          </w:p>
          <w:p w14:paraId="60245595" w14:textId="77777777" w:rsidR="001146CD" w:rsidRPr="00D5087F" w:rsidRDefault="001146CD" w:rsidP="00D5087F">
            <w:pPr>
              <w:spacing w:before="120" w:after="120"/>
              <w:ind w:left="1836"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payments due to the Contractor in accordance with the provision specified in the  Appendix to the Contract Agreement titled Terms and Procedures of Payment,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Sub-Clause 25.5.3 below;</w:t>
            </w:r>
          </w:p>
          <w:p w14:paraId="6CF41123" w14:textId="77777777" w:rsidR="001146CD" w:rsidRPr="00D5087F" w:rsidRDefault="001146CD" w:rsidP="00D5087F">
            <w:pPr>
              <w:spacing w:before="120" w:after="120"/>
              <w:ind w:left="1836"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 xml:space="preserve">the expenses towards the above security and extension of other securities under the contract, of which validity needs to be </w:t>
            </w:r>
            <w:r w:rsidRPr="00D5087F">
              <w:rPr>
                <w:rFonts w:ascii="Segoe UI Symbol" w:hAnsi="Segoe UI Symbol"/>
                <w:noProof/>
              </w:rPr>
              <w:lastRenderedPageBreak/>
              <w:t>extended, shall be reimbursed to the Contractor by the Employer;</w:t>
            </w:r>
          </w:p>
          <w:p w14:paraId="6A426E03" w14:textId="77777777" w:rsidR="001146CD" w:rsidRPr="00D5087F" w:rsidRDefault="001146CD" w:rsidP="00D5087F">
            <w:pPr>
              <w:spacing w:before="120" w:after="120"/>
              <w:ind w:left="1836"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the additional charges towards the care of the Facilities pursuant to GCC Sub-Clause 32.1 shall be reimbursed to the Contractor by the Employer for the period between the notification mentioned above and the notification mentioned in Sub-Clause 25.5.4 below.  The provision of GCC Sub-Clause 33.2 shall apply to the Facilities during the same period.</w:t>
            </w:r>
          </w:p>
          <w:p w14:paraId="11836480"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25.5.3</w:t>
            </w:r>
            <w:r w:rsidRPr="00D5087F">
              <w:rPr>
                <w:rFonts w:ascii="Segoe UI Symbol" w:hAnsi="Segoe UI Symbol"/>
                <w:noProof/>
              </w:rPr>
              <w:tab/>
              <w:t>In the event that the period of suspension under above Sub-Clause 25.5.1 actually exceeds one hundred eighty (180) days, the Employer and Contractor shall mutually agree to any additional compensation payable to the Contractor.</w:t>
            </w:r>
          </w:p>
          <w:p w14:paraId="78B33C31" w14:textId="77777777" w:rsidR="001146CD" w:rsidRPr="00D5087F" w:rsidRDefault="001146CD" w:rsidP="00D5087F">
            <w:pPr>
              <w:spacing w:before="120" w:after="120"/>
              <w:ind w:left="1260" w:hanging="684"/>
              <w:rPr>
                <w:rFonts w:ascii="Segoe UI Symbol" w:hAnsi="Segoe UI Symbol"/>
                <w:noProof/>
              </w:rPr>
            </w:pPr>
            <w:r w:rsidRPr="00D5087F">
              <w:rPr>
                <w:rFonts w:ascii="Segoe UI Symbol" w:hAnsi="Segoe UI Symbol"/>
                <w:noProof/>
              </w:rPr>
              <w:t>25.5.4</w:t>
            </w:r>
            <w:r w:rsidRPr="00D5087F">
              <w:rPr>
                <w:rFonts w:ascii="Segoe UI Symbol" w:hAnsi="Segoe UI Symbol"/>
                <w:noProof/>
              </w:rPr>
              <w:tab/>
              <w:t>When the Contractor is notified by the Project Manager that the plant is ready for Precommissioning, the Contractor shall proceed without delay in performing Precommissioning in accordance with Clause 24.</w:t>
            </w:r>
          </w:p>
        </w:tc>
      </w:tr>
    </w:tbl>
    <w:p w14:paraId="51BDD529" w14:textId="57AAAD22"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46" w:name="_Toc454731666"/>
      <w:bookmarkStart w:id="1047" w:name="_Toc59149339"/>
      <w:bookmarkStart w:id="1048" w:name="_Toc59197234"/>
      <w:r w:rsidRPr="00D5087F">
        <w:rPr>
          <w:rFonts w:ascii="Segoe UI Symbol" w:hAnsi="Segoe UI Symbol"/>
          <w:sz w:val="28"/>
          <w:szCs w:val="28"/>
        </w:rPr>
        <w:lastRenderedPageBreak/>
        <w:t>Guarantees and Liabilities</w:t>
      </w:r>
      <w:bookmarkEnd w:id="1046"/>
      <w:bookmarkEnd w:id="1047"/>
      <w:bookmarkEnd w:id="1048"/>
    </w:p>
    <w:tbl>
      <w:tblPr>
        <w:tblW w:w="0" w:type="auto"/>
        <w:tblLayout w:type="fixed"/>
        <w:tblLook w:val="0000" w:firstRow="0" w:lastRow="0" w:firstColumn="0" w:lastColumn="0" w:noHBand="0" w:noVBand="0"/>
      </w:tblPr>
      <w:tblGrid>
        <w:gridCol w:w="2160"/>
        <w:gridCol w:w="6984"/>
      </w:tblGrid>
      <w:tr w:rsidR="001146CD" w:rsidRPr="00143E6E" w14:paraId="5339C0AA" w14:textId="77777777" w:rsidTr="001146CD">
        <w:tc>
          <w:tcPr>
            <w:tcW w:w="2160" w:type="dxa"/>
          </w:tcPr>
          <w:p w14:paraId="7AA77A2E" w14:textId="06CB0955"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49" w:name="_Toc454731667"/>
            <w:bookmarkStart w:id="1050" w:name="_Toc59149340"/>
            <w:r w:rsidRPr="00D5087F">
              <w:rPr>
                <w:rFonts w:ascii="Segoe UI Symbol" w:hAnsi="Segoe UI Symbol"/>
                <w:b/>
                <w:szCs w:val="24"/>
              </w:rPr>
              <w:t>Completion Time Guarantee</w:t>
            </w:r>
            <w:bookmarkEnd w:id="1049"/>
            <w:bookmarkEnd w:id="1050"/>
          </w:p>
        </w:tc>
        <w:tc>
          <w:tcPr>
            <w:tcW w:w="6984" w:type="dxa"/>
          </w:tcPr>
          <w:p w14:paraId="0607335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26.1</w:t>
            </w:r>
            <w:r w:rsidRPr="00D5087F">
              <w:rPr>
                <w:rFonts w:ascii="Segoe UI Symbol" w:hAnsi="Segoe UI Symbol"/>
                <w:noProof/>
              </w:rPr>
              <w:tab/>
              <w:t>The Contractor guarantees that it shall attain Completion of the Facilities (or a part for which a separate time for completion is specified) within the Time for Completion specified in the PCC pursuant to GCC Sub-Clause 8.2, or within such extended time to which the Contractor shall be entitled under GCC Clause 40  hereof.</w:t>
            </w:r>
          </w:p>
          <w:p w14:paraId="5D4886F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26.2</w:t>
            </w:r>
            <w:r w:rsidRPr="00D5087F">
              <w:rPr>
                <w:rFonts w:ascii="Segoe UI Symbol" w:hAnsi="Segoe UI Symbol"/>
                <w:noProof/>
              </w:rPr>
              <w:tab/>
              <w:t xml:space="preserve">If the Contractor fails to attain Completion of the Facilities or any part thereof within the Time for Completion or any extension thereof under GCC Clause 40, the Contractor shall pay to the Employer liquidated damages in the amount </w:t>
            </w:r>
            <w:r w:rsidRPr="00D5087F">
              <w:rPr>
                <w:rFonts w:ascii="Segoe UI Symbol" w:hAnsi="Segoe UI Symbol"/>
                <w:b/>
                <w:noProof/>
              </w:rPr>
              <w:t>specified in the PCC</w:t>
            </w:r>
            <w:r w:rsidRPr="00D5087F">
              <w:rPr>
                <w:rFonts w:ascii="Segoe UI Symbol" w:hAnsi="Segoe UI Symbol"/>
                <w:noProof/>
              </w:rPr>
              <w:t xml:space="preserve"> as a percentage rate of the Contract Price or the relevant part thereof.  The aggregate amount of such liquidated damages shall in no event exceed the amount </w:t>
            </w:r>
            <w:r w:rsidRPr="00D5087F">
              <w:rPr>
                <w:rFonts w:ascii="Segoe UI Symbol" w:hAnsi="Segoe UI Symbol"/>
                <w:b/>
                <w:noProof/>
              </w:rPr>
              <w:t>specified as “Maximum” in the PCC</w:t>
            </w:r>
            <w:r w:rsidRPr="00D5087F">
              <w:rPr>
                <w:rFonts w:ascii="Segoe UI Symbol" w:hAnsi="Segoe UI Symbol"/>
                <w:noProof/>
              </w:rPr>
              <w:t xml:space="preserve"> as a percentage </w:t>
            </w:r>
            <w:r w:rsidRPr="00D5087F">
              <w:rPr>
                <w:rFonts w:ascii="Segoe UI Symbol" w:hAnsi="Segoe UI Symbol"/>
                <w:noProof/>
              </w:rPr>
              <w:lastRenderedPageBreak/>
              <w:t>rate of the Contract Price.  Once the “Maximum” is reached, the Employer may consider termination of the Contract, pursuant to GCC Sub-Clause 42.2.2.</w:t>
            </w:r>
          </w:p>
          <w:p w14:paraId="426E71B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Such payment shall completely satisfy the Contractor’s obligation to attain Completion of the Facilities or the relevant part thereof within the Time for Completion or any extension thereof under GCC Clause 40.  The Contractor shall have no further liability whatsoever to the Employer in respect thereof.</w:t>
            </w:r>
          </w:p>
          <w:p w14:paraId="220D7E55"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However, the payment of liquidated damages shall not in any way relieve the Contractor from any of its obligations to complete the Facilities or from any other obligations and liabilities of the Contractor under the Contract.</w:t>
            </w:r>
          </w:p>
          <w:p w14:paraId="7AB4383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Save for liquidated damages payable under this GCC Sub-Clause 26.2, the failure by the Contractor to attain any milestone or other act, matter or thing by any date specified in the Appendix to the Contract Agreement titled Time Schedule, and/or other program of work prepared pursuant to GCC Sub-Clause 18.2 shall not render the Contractor liable for any loss or damage thereby suffered by the Employer.</w:t>
            </w:r>
          </w:p>
          <w:p w14:paraId="6EDDEF7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26.3</w:t>
            </w:r>
            <w:r w:rsidRPr="00D5087F">
              <w:rPr>
                <w:rFonts w:ascii="Segoe UI Symbol" w:hAnsi="Segoe UI Symbol"/>
                <w:noProof/>
              </w:rPr>
              <w:tab/>
              <w:t xml:space="preserve">If the Contractor attains Completion of the Facilities or any part thereof before the Time for Completion or any extension thereof under GCC Clause 40, the Employer shall pay to the Contractor a bonus in the amount </w:t>
            </w:r>
            <w:r w:rsidRPr="00D5087F">
              <w:rPr>
                <w:rFonts w:ascii="Segoe UI Symbol" w:hAnsi="Segoe UI Symbol"/>
                <w:b/>
                <w:noProof/>
              </w:rPr>
              <w:t xml:space="preserve">specified in the PCC. </w:t>
            </w:r>
            <w:r w:rsidRPr="00D5087F">
              <w:rPr>
                <w:rFonts w:ascii="Segoe UI Symbol" w:hAnsi="Segoe UI Symbol"/>
                <w:noProof/>
              </w:rPr>
              <w:t xml:space="preserve"> The aggregate amount of such bonus shall in no event exceed the amount </w:t>
            </w:r>
            <w:r w:rsidRPr="00D5087F">
              <w:rPr>
                <w:rFonts w:ascii="Segoe UI Symbol" w:hAnsi="Segoe UI Symbol"/>
                <w:b/>
                <w:noProof/>
              </w:rPr>
              <w:t>specified as “Maximum” in the PCC.</w:t>
            </w:r>
          </w:p>
        </w:tc>
      </w:tr>
      <w:tr w:rsidR="001146CD" w:rsidRPr="00143E6E" w14:paraId="79446FB7" w14:textId="77777777" w:rsidTr="001146CD">
        <w:tc>
          <w:tcPr>
            <w:tcW w:w="2160" w:type="dxa"/>
          </w:tcPr>
          <w:p w14:paraId="69A11864" w14:textId="1D488946"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51" w:name="_Toc454731668"/>
            <w:bookmarkStart w:id="1052" w:name="_Toc59149341"/>
            <w:r w:rsidRPr="00D5087F">
              <w:rPr>
                <w:rFonts w:ascii="Segoe UI Symbol" w:hAnsi="Segoe UI Symbol"/>
                <w:b/>
                <w:szCs w:val="24"/>
              </w:rPr>
              <w:lastRenderedPageBreak/>
              <w:t>Defect Liability</w:t>
            </w:r>
            <w:bookmarkEnd w:id="1051"/>
            <w:bookmarkEnd w:id="1052"/>
          </w:p>
        </w:tc>
        <w:tc>
          <w:tcPr>
            <w:tcW w:w="6984" w:type="dxa"/>
          </w:tcPr>
          <w:p w14:paraId="64319DFA"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27.1</w:t>
            </w:r>
            <w:r w:rsidRPr="00D5087F">
              <w:rPr>
                <w:rFonts w:ascii="Segoe UI Symbol" w:hAnsi="Segoe UI Symbol"/>
                <w:noProof/>
              </w:rPr>
              <w:tab/>
              <w:t>The Contractor warrants that the Facilities or any part thereof shall be free from defects in the design, engineering, materials and workmanship of the Plant supplied and of the work executed.</w:t>
            </w:r>
          </w:p>
          <w:p w14:paraId="5E865E0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27.2</w:t>
            </w:r>
            <w:r w:rsidRPr="00D5087F">
              <w:rPr>
                <w:rFonts w:ascii="Segoe UI Symbol" w:hAnsi="Segoe UI Symbol"/>
                <w:noProof/>
              </w:rPr>
              <w:tab/>
              <w:t>The Defect Liability Period shall be five hundred and forty (540) days from the date of Completion of the Facilities (or any part thereof) or one year from the date of Operational Acceptance of the Facilities (or any part thereof), whichever first occurs, unless specified otherwise in the PCC pursuant to GCC Sub-Clause 27.10.</w:t>
            </w:r>
          </w:p>
          <w:p w14:paraId="63D1329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lastRenderedPageBreak/>
              <w:tab/>
              <w:t>If during the Defect Liability Period any defect should be found in the design, engineering, materials and workmanship of the Plant supplied or of the work executed by the Contractor, the Contractor shall promptly, in consultation and agreement with the Employer regarding appropriate remedying of the defects, and at its cost, repair, replace or otherwise make good as the Contractor shall determine at its discretion, such defect as well as any damage to the Facilities caused by such defect.  The Contractor shall not be responsible for the repair, replacement or making good of any defect or of any damage to the Facilities arising out of or resulting from any of the following causes:</w:t>
            </w:r>
          </w:p>
          <w:p w14:paraId="6B8DB53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improper operation or maintenance of the Facilities by the Employer;</w:t>
            </w:r>
            <w:r w:rsidRPr="00D5087F" w:rsidDel="0092496A">
              <w:rPr>
                <w:rFonts w:ascii="Segoe UI Symbol" w:hAnsi="Segoe UI Symbol"/>
                <w:noProof/>
              </w:rPr>
              <w:t xml:space="preserve"> </w:t>
            </w:r>
          </w:p>
          <w:p w14:paraId="366E2FA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operation of the Facilities outside specifications provided in the Contract; or</w:t>
            </w:r>
          </w:p>
          <w:p w14:paraId="3C274C3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normal wear and tear.</w:t>
            </w:r>
          </w:p>
          <w:p w14:paraId="4AA3FAC7"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27.3</w:t>
            </w:r>
            <w:r w:rsidRPr="00D5087F">
              <w:rPr>
                <w:rFonts w:ascii="Segoe UI Symbol" w:hAnsi="Segoe UI Symbol"/>
                <w:noProof/>
              </w:rPr>
              <w:tab/>
              <w:t>The Contractor’s obligations under this GCC Clause 27 shall not apply to:</w:t>
            </w:r>
          </w:p>
          <w:p w14:paraId="0FD8767E"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 xml:space="preserve">any materials that are supplied by the Employer under GCC Sub-Clause 21.2, are normally consumed in operation, or have a normal life shorter than the Defect Liability Period stated herein; </w:t>
            </w:r>
          </w:p>
          <w:p w14:paraId="7E467D36"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any designs, specifications or other data designed, supplied or specified by or on behalf of the Employer or any matters for which the Contractor has disclaimed responsibility herein; or</w:t>
            </w:r>
          </w:p>
          <w:p w14:paraId="713E7EB8"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any other materials supplied or any other work executed by or on behalf of the Employer, except for the work executed by the Employer under GCC Sub-Clause 27.7.</w:t>
            </w:r>
          </w:p>
          <w:p w14:paraId="05904DA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27.4</w:t>
            </w:r>
            <w:r w:rsidRPr="00D5087F">
              <w:rPr>
                <w:rFonts w:ascii="Segoe UI Symbol" w:hAnsi="Segoe UI Symbol"/>
                <w:noProof/>
              </w:rPr>
              <w:tab/>
              <w:t xml:space="preserve">The Employer shall give the Contractor a notice stating the nature of any such defect together with all available evidence thereof, promptly following the discovery thereof.  </w:t>
            </w:r>
            <w:r w:rsidRPr="00D5087F">
              <w:rPr>
                <w:rFonts w:ascii="Segoe UI Symbol" w:hAnsi="Segoe UI Symbol"/>
                <w:noProof/>
              </w:rPr>
              <w:lastRenderedPageBreak/>
              <w:t>The Employer shall afford all reasonable opportunity for the Contractor to inspect any such defect.</w:t>
            </w:r>
          </w:p>
          <w:p w14:paraId="0C0006C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27.5</w:t>
            </w:r>
            <w:r w:rsidRPr="00D5087F">
              <w:rPr>
                <w:rFonts w:ascii="Segoe UI Symbol" w:hAnsi="Segoe UI Symbol"/>
                <w:noProof/>
              </w:rPr>
              <w:tab/>
              <w:t>The Employer shall afford the Contractor all necessary access to the Facilities and the Site to enable the Contractor to perform its obligations under this GCC Clause 27.</w:t>
            </w:r>
          </w:p>
          <w:p w14:paraId="781053C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14:paraId="256B23E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27.6</w:t>
            </w:r>
            <w:r w:rsidRPr="00D5087F">
              <w:rPr>
                <w:rFonts w:ascii="Segoe UI Symbol" w:hAnsi="Segoe UI Symbol"/>
                <w:noProof/>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14:paraId="1A4D45B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such part fails the tests, the Contractor shall carry out further repair, replacement or making good, as the case may be, until that part of the Facilities passes such tests.  The tests shall be agreed upon by the Employer and the Contractor.</w:t>
            </w:r>
          </w:p>
          <w:p w14:paraId="2177329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27.7</w:t>
            </w:r>
            <w:r w:rsidRPr="00D5087F">
              <w:rPr>
                <w:rFonts w:ascii="Segoe UI Symbol" w:hAnsi="Segoe UI Symbol"/>
                <w:noProof/>
              </w:rPr>
              <w:tab/>
              <w:t>If the Contractor fails to commence the work necessary to remedy such defect or any damage to the Facilities caused by such defect within a reasonable time (which shall in no event be considered to be less than fifteen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74DC0FBC"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27.8</w:t>
            </w:r>
            <w:r w:rsidRPr="00D5087F">
              <w:rPr>
                <w:rFonts w:ascii="Segoe UI Symbol" w:hAnsi="Segoe UI Symbol"/>
                <w:noProof/>
              </w:rPr>
              <w:tab/>
              <w:t xml:space="preserve">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w:t>
            </w:r>
            <w:r w:rsidRPr="00D5087F">
              <w:rPr>
                <w:rFonts w:ascii="Segoe UI Symbol" w:hAnsi="Segoe UI Symbol"/>
                <w:noProof/>
              </w:rPr>
              <w:lastRenderedPageBreak/>
              <w:t>used by the Employer because of any of the aforesaid reasons.</w:t>
            </w:r>
          </w:p>
          <w:p w14:paraId="3954937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27.9</w:t>
            </w:r>
            <w:r w:rsidRPr="00D5087F">
              <w:rPr>
                <w:rFonts w:ascii="Segoe UI Symbol" w:hAnsi="Segoe UI Symbol"/>
                <w:noProof/>
              </w:rPr>
              <w:tab/>
              <w:t>Except as provided in GCC Clauses 27 and 33, the Contractor shall be under no liability whatsoever and howsoever arising, and whether under the Contract or at law, in respect of defects in the Facilities or any part thereof, the Plant, design or engineering or work executed that appear after Completion of the Facilities or any part thereof, except where such defects are the result of the gross negligence, fraud, or criminal or willful action of the Contractor.</w:t>
            </w:r>
          </w:p>
          <w:p w14:paraId="7CA8F82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spacing w:val="-4"/>
              </w:rPr>
              <w:t>27.10</w:t>
            </w:r>
            <w:r w:rsidRPr="00D5087F">
              <w:rPr>
                <w:rFonts w:ascii="Segoe UI Symbol" w:hAnsi="Segoe UI Symbol"/>
                <w:noProof/>
              </w:rPr>
              <w:tab/>
              <w:t xml:space="preserve"> In addition, any such component of the Facilities, and during the period of time as may be </w:t>
            </w:r>
            <w:r w:rsidRPr="00D5087F">
              <w:rPr>
                <w:rFonts w:ascii="Segoe UI Symbol" w:hAnsi="Segoe UI Symbol"/>
                <w:b/>
                <w:noProof/>
              </w:rPr>
              <w:t>specified in the PCC,</w:t>
            </w:r>
            <w:r w:rsidRPr="00D5087F">
              <w:rPr>
                <w:rFonts w:ascii="Segoe UI Symbol" w:hAnsi="Segoe UI Symbol"/>
                <w:noProof/>
              </w:rPr>
              <w:t xml:space="preserve"> shall be subject to an extended defect liability period.  Such obligation of the Contractor shall be in addition to the defect liability period specified under GCC Sub-Clause 27.2.</w:t>
            </w:r>
          </w:p>
        </w:tc>
      </w:tr>
      <w:tr w:rsidR="001146CD" w:rsidRPr="00143E6E" w14:paraId="1CD26799" w14:textId="77777777" w:rsidTr="001146CD">
        <w:tc>
          <w:tcPr>
            <w:tcW w:w="2160" w:type="dxa"/>
          </w:tcPr>
          <w:p w14:paraId="517EBC63" w14:textId="3B469CF2"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53" w:name="_Toc454731669"/>
            <w:bookmarkStart w:id="1054" w:name="_Toc59149342"/>
            <w:r w:rsidRPr="00D5087F">
              <w:rPr>
                <w:rFonts w:ascii="Segoe UI Symbol" w:hAnsi="Segoe UI Symbol"/>
                <w:b/>
                <w:szCs w:val="24"/>
              </w:rPr>
              <w:lastRenderedPageBreak/>
              <w:t>Functional Guarantees</w:t>
            </w:r>
            <w:bookmarkEnd w:id="1053"/>
            <w:bookmarkEnd w:id="1054"/>
          </w:p>
        </w:tc>
        <w:tc>
          <w:tcPr>
            <w:tcW w:w="6984" w:type="dxa"/>
          </w:tcPr>
          <w:p w14:paraId="060DF40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28.1</w:t>
            </w:r>
            <w:r w:rsidRPr="00D5087F">
              <w:rPr>
                <w:rFonts w:ascii="Segoe UI Symbol" w:hAnsi="Segoe UI Symbol"/>
                <w:noProof/>
              </w:rPr>
              <w:tab/>
              <w:t>The Contractor guarantees that during the Guarantee Test, the Facilities and all parts thereof shall attain the Functional Guarantees specified in the Appendix to the Contract Agreement titled Functional Guarantees, subject to and upon the conditions therein specified.</w:t>
            </w:r>
          </w:p>
          <w:p w14:paraId="6056ECF5"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28.2</w:t>
            </w:r>
            <w:r w:rsidRPr="00D5087F">
              <w:rPr>
                <w:rFonts w:ascii="Segoe UI Symbol" w:hAnsi="Segoe UI Symbol"/>
                <w:noProof/>
              </w:rPr>
              <w:tab/>
              <w:t>If, for reasons attributable to the Contractor, the minimum level of the Functional Guarantees specified in the Appendix to the Contract Agreement titled Functional Guarantees, are not met either in whole or in part, the Contractor shall at its cost and expense make such changes, modifications and/or additions to the Plant or any part thereof as may be necessary to meet at least the minimum level of such Guarantees.  The Contractor shall notify the Employer upon completion of the necessary changes, modifications and/or additions, and shall request the Employer to repeat the Guarantee Test until the minimum level of the Guarantees has been met.  If the Contractor eventually fails to meet the minimum level of Functional Guarantees, the Employer may consider termination of the Contract, pursuant to GCC Sub-Clause 42.2.2.</w:t>
            </w:r>
          </w:p>
          <w:p w14:paraId="01CD52FE"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28.3</w:t>
            </w:r>
            <w:r w:rsidRPr="00D5087F">
              <w:rPr>
                <w:rFonts w:ascii="Segoe UI Symbol" w:hAnsi="Segoe UI Symbol"/>
                <w:noProof/>
              </w:rPr>
              <w:tab/>
              <w:t xml:space="preserve">If, for reasons attributable to the Contractor, the Functional Guarantees specified in the Appendix to the Contract </w:t>
            </w:r>
            <w:r w:rsidRPr="00D5087F">
              <w:rPr>
                <w:rFonts w:ascii="Segoe UI Symbol" w:hAnsi="Segoe UI Symbol"/>
                <w:noProof/>
              </w:rPr>
              <w:lastRenderedPageBreak/>
              <w:t>Agreement titled Functional Guarantees, are not attained either in whole or in part, but the minimum level of the Functional Guarantees specified in the said Appendix to the Contract Agreement is met, the Contractor shall, at the Contractor’s option, either</w:t>
            </w:r>
          </w:p>
          <w:p w14:paraId="3CF5818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make such changes, modifications and/or additions to the Facilities or any part thereof that are necessary to attain the Functional Guarantees at its cost and expense, and shall request the Employer to repeat the Guarantee Test or</w:t>
            </w:r>
          </w:p>
          <w:p w14:paraId="31774581"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pay liquidated damages to the Employer in respect of the failure to meet the Functional Guarantees in accordance with the provisions in the  Appendix to the Contract Agreement titled Functional Guarantees.</w:t>
            </w:r>
          </w:p>
          <w:p w14:paraId="47B24373"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28.4</w:t>
            </w:r>
            <w:r w:rsidRPr="00D5087F">
              <w:rPr>
                <w:rFonts w:ascii="Segoe UI Symbol" w:hAnsi="Segoe UI Symbol"/>
                <w:noProof/>
              </w:rPr>
              <w:tab/>
              <w:t>The payment of liquidated damages under GCC Sub-Clause 28.3, up to the limitation of liability specified in the Appendix to the Contract Agreement titled Functional Guarantees, shall completely satisfy the Contractor’s guarantees under GCC Sub-Clause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146CD" w:rsidRPr="00143E6E" w14:paraId="1EA43F57" w14:textId="77777777" w:rsidTr="001146CD">
        <w:tc>
          <w:tcPr>
            <w:tcW w:w="2160" w:type="dxa"/>
          </w:tcPr>
          <w:p w14:paraId="4EDD23BC" w14:textId="558F7FB9"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55" w:name="_Toc454731670"/>
            <w:bookmarkStart w:id="1056" w:name="_Toc59149343"/>
            <w:r w:rsidRPr="00D5087F">
              <w:rPr>
                <w:rFonts w:ascii="Segoe UI Symbol" w:hAnsi="Segoe UI Symbol"/>
                <w:b/>
                <w:szCs w:val="24"/>
              </w:rPr>
              <w:lastRenderedPageBreak/>
              <w:t>Patent Indemnity</w:t>
            </w:r>
            <w:bookmarkEnd w:id="1055"/>
            <w:bookmarkEnd w:id="1056"/>
          </w:p>
        </w:tc>
        <w:tc>
          <w:tcPr>
            <w:tcW w:w="6984" w:type="dxa"/>
          </w:tcPr>
          <w:p w14:paraId="14B0C44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29.1</w:t>
            </w:r>
            <w:r w:rsidRPr="00D5087F">
              <w:rPr>
                <w:rFonts w:ascii="Segoe UI Symbol" w:hAnsi="Segoe UI Symbol"/>
                <w:noProof/>
              </w:rPr>
              <w:tab/>
              <w:t xml:space="preserve">The Contractor shall, subject to the Employer’s compliance with GCC Sub-Clause 29.2, indemnify and hold harmless the Employer and its employees and officers from and against any and all suits, actions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 or other intellectual property right registered or otherwise existing at the date of the Contract by reason of:  (a) the installation of the Facilities by the Contractor or the use of the Facilities in </w:t>
            </w:r>
            <w:r w:rsidRPr="00D5087F">
              <w:rPr>
                <w:rFonts w:ascii="Segoe UI Symbol" w:hAnsi="Segoe UI Symbol"/>
                <w:noProof/>
              </w:rPr>
              <w:lastRenderedPageBreak/>
              <w:t>the country where the Site is located; and (b) the sale of the products produced by the Facilities in any country.</w:t>
            </w:r>
          </w:p>
          <w:p w14:paraId="5C65CD1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 or materials not supplied by the Contractor, pursuant to the Contract Agreement.</w:t>
            </w:r>
          </w:p>
          <w:p w14:paraId="487A2FF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29.2</w:t>
            </w:r>
            <w:r w:rsidRPr="00D5087F">
              <w:rPr>
                <w:rFonts w:ascii="Segoe UI Symbol" w:hAnsi="Segoe UI Symbol"/>
                <w:noProof/>
              </w:rPr>
              <w:tab/>
              <w:t>If any proceedings are brought or any claim is made against the Employer arising out of the matters referred to in GCC Sub-Clause 29.1, the Employer shall promptly give the Contractor a notice thereof, and the Contractor may at its own expense and in the Employer’s name conduct such proceedings or claim and any negotiations for the settlement of any such proceedings or claim.</w:t>
            </w:r>
          </w:p>
          <w:p w14:paraId="128F088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the Contractor fails to notify the Employer within twenty-eight (28) days after receipt of such notice that it intends to conduct any such proceedings or claim, then the Employer shall be free to conduct the same on its own behalf.  Unless the Contractor has so failed to notify the Employer within the twenty-eight (28) day period, the Employer shall make no admission that may be prejudicial to the defense of any such proceedings or claim.</w:t>
            </w:r>
          </w:p>
          <w:p w14:paraId="1447B95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The Employer shall, at the Contractor’s request, afford all available assistance to the Contractor in conducting such proceedings or claim, and shall be reimbursed by the Contractor for all reasonable expenses incurred in so doing.</w:t>
            </w:r>
          </w:p>
          <w:p w14:paraId="1E9D9685"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29.3</w:t>
            </w:r>
            <w:r w:rsidRPr="00D5087F">
              <w:rPr>
                <w:rFonts w:ascii="Segoe UI Symbol" w:hAnsi="Segoe UI Symbol"/>
                <w:noProof/>
              </w:rPr>
              <w:tab/>
              <w:t xml:space="preserve">The Employer shall indemnify and hold harmless the Contractor and its employees, officers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 or </w:t>
            </w:r>
            <w:r w:rsidRPr="00D5087F">
              <w:rPr>
                <w:rFonts w:ascii="Segoe UI Symbol" w:hAnsi="Segoe UI Symbol"/>
                <w:noProof/>
              </w:rPr>
              <w:lastRenderedPageBreak/>
              <w:t>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146CD" w:rsidRPr="00143E6E" w14:paraId="79CC7F8C" w14:textId="77777777" w:rsidTr="001146CD">
        <w:tc>
          <w:tcPr>
            <w:tcW w:w="2160" w:type="dxa"/>
          </w:tcPr>
          <w:p w14:paraId="1E1EA9F9" w14:textId="0921DCAD"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57" w:name="_Toc454731671"/>
            <w:bookmarkStart w:id="1058" w:name="_Toc59149344"/>
            <w:r w:rsidRPr="00D5087F">
              <w:rPr>
                <w:rFonts w:ascii="Segoe UI Symbol" w:hAnsi="Segoe UI Symbol"/>
                <w:b/>
                <w:szCs w:val="24"/>
              </w:rPr>
              <w:lastRenderedPageBreak/>
              <w:t>Limitation of Liability</w:t>
            </w:r>
            <w:bookmarkEnd w:id="1057"/>
            <w:bookmarkEnd w:id="1058"/>
          </w:p>
        </w:tc>
        <w:tc>
          <w:tcPr>
            <w:tcW w:w="6984" w:type="dxa"/>
          </w:tcPr>
          <w:p w14:paraId="196B863B"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30.1</w:t>
            </w:r>
            <w:r w:rsidRPr="00D5087F">
              <w:rPr>
                <w:rFonts w:ascii="Segoe UI Symbol" w:hAnsi="Segoe UI Symbol"/>
                <w:noProof/>
              </w:rPr>
              <w:tab/>
              <w:t>Except in cases of criminal negligence or willful misconduct,</w:t>
            </w:r>
          </w:p>
          <w:p w14:paraId="4D0957EE"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neither Party shall be liable to the other Party, whether in contract, tort, or otherwise, for any indirect or consequential loss or damage, loss of use, loss of production, or loss of profits or interest costs, which may be suffered by the other Party in connection with the Contract, other than specifically provided as any obligation of the Party in the Contract, and</w:t>
            </w:r>
          </w:p>
          <w:p w14:paraId="7A7F1EC6"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the aggregate liability of the Contractor to the Employer, whether under the Contract, in tort or otherwise, shall not exceed the amount resulting from the application of the multiplier specified in the PCC, to the Contract Price or, if a multiplier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3546142C" w14:textId="09468ED4"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59" w:name="_Toc454731672"/>
      <w:bookmarkStart w:id="1060" w:name="_Toc59149345"/>
      <w:bookmarkStart w:id="1061" w:name="_Toc59197235"/>
      <w:r w:rsidRPr="00D5087F">
        <w:rPr>
          <w:rFonts w:ascii="Segoe UI Symbol" w:hAnsi="Segoe UI Symbol"/>
          <w:sz w:val="28"/>
          <w:szCs w:val="28"/>
        </w:rPr>
        <w:t>Risk Distribution</w:t>
      </w:r>
      <w:bookmarkEnd w:id="1059"/>
      <w:bookmarkEnd w:id="1060"/>
      <w:bookmarkEnd w:id="1061"/>
    </w:p>
    <w:tbl>
      <w:tblPr>
        <w:tblW w:w="0" w:type="auto"/>
        <w:tblLayout w:type="fixed"/>
        <w:tblLook w:val="0000" w:firstRow="0" w:lastRow="0" w:firstColumn="0" w:lastColumn="0" w:noHBand="0" w:noVBand="0"/>
      </w:tblPr>
      <w:tblGrid>
        <w:gridCol w:w="2160"/>
        <w:gridCol w:w="6984"/>
      </w:tblGrid>
      <w:tr w:rsidR="001146CD" w:rsidRPr="00143E6E" w14:paraId="3AF72B06" w14:textId="77777777" w:rsidTr="001146CD">
        <w:tc>
          <w:tcPr>
            <w:tcW w:w="2160" w:type="dxa"/>
          </w:tcPr>
          <w:p w14:paraId="5C80AEA1" w14:textId="0EF0EBFE"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62" w:name="_Toc454731673"/>
            <w:bookmarkStart w:id="1063" w:name="_Toc59149346"/>
            <w:r w:rsidRPr="00D5087F">
              <w:rPr>
                <w:rFonts w:ascii="Segoe UI Symbol" w:hAnsi="Segoe UI Symbol"/>
                <w:b/>
                <w:szCs w:val="24"/>
              </w:rPr>
              <w:t>Transfer of Ownership</w:t>
            </w:r>
            <w:bookmarkEnd w:id="1062"/>
            <w:bookmarkEnd w:id="1063"/>
          </w:p>
        </w:tc>
        <w:tc>
          <w:tcPr>
            <w:tcW w:w="6984" w:type="dxa"/>
          </w:tcPr>
          <w:p w14:paraId="4FB83DB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31.1</w:t>
            </w:r>
            <w:r w:rsidRPr="00D5087F">
              <w:rPr>
                <w:rFonts w:ascii="Segoe UI Symbol" w:hAnsi="Segoe UI Symbol"/>
                <w:noProof/>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6A25610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31.2</w:t>
            </w:r>
            <w:r w:rsidRPr="00D5087F">
              <w:rPr>
                <w:rFonts w:ascii="Segoe UI Symbol" w:hAnsi="Segoe UI Symbol"/>
                <w:noProof/>
              </w:rPr>
              <w:tab/>
              <w:t>Ownership of the Plant (including spare parts) procured in the country where the Site is located shall be transferred to the Employer when the Plant are brought on to the Site.</w:t>
            </w:r>
          </w:p>
          <w:p w14:paraId="37088D4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31.3</w:t>
            </w:r>
            <w:r w:rsidRPr="00D5087F">
              <w:rPr>
                <w:rFonts w:ascii="Segoe UI Symbol" w:hAnsi="Segoe UI Symbol"/>
                <w:noProof/>
              </w:rPr>
              <w:tab/>
              <w:t>Ownership of the Contractor’s Equipment used by the Contractor and its Subcontractors in connection with the Contract shall remain with the Contractor or its Subcontractors.</w:t>
            </w:r>
          </w:p>
          <w:p w14:paraId="5E1FE18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lastRenderedPageBreak/>
              <w:t>31.4</w:t>
            </w:r>
            <w:r w:rsidRPr="00D5087F">
              <w:rPr>
                <w:rFonts w:ascii="Segoe UI Symbol" w:hAnsi="Segoe UI Symbol"/>
                <w:noProof/>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14:paraId="081C265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31.5</w:t>
            </w:r>
            <w:r w:rsidRPr="00D5087F">
              <w:rPr>
                <w:rFonts w:ascii="Segoe UI Symbol" w:hAnsi="Segoe UI Symbol"/>
                <w:noProof/>
              </w:rPr>
              <w:tab/>
              <w:t>Notwithstanding the transfer of ownership of the Plant, the responsibility for care and custody thereof together with the risk of loss or damage thereto shall remain with the Contractor pursuant to GCC Clause 32 (Care of Facilities) hereof until Completion of the Facilities or the part thereof in which such Plant are incorporated.</w:t>
            </w:r>
          </w:p>
        </w:tc>
      </w:tr>
      <w:tr w:rsidR="001146CD" w:rsidRPr="00143E6E" w14:paraId="15EACE7C" w14:textId="77777777" w:rsidTr="001146CD">
        <w:tc>
          <w:tcPr>
            <w:tcW w:w="2160" w:type="dxa"/>
          </w:tcPr>
          <w:p w14:paraId="373A5C19" w14:textId="0F2DF4BF"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64" w:name="_Toc454731674"/>
            <w:bookmarkStart w:id="1065" w:name="_Toc59149347"/>
            <w:r w:rsidRPr="00D5087F">
              <w:rPr>
                <w:rFonts w:ascii="Segoe UI Symbol" w:hAnsi="Segoe UI Symbol"/>
                <w:b/>
                <w:szCs w:val="24"/>
              </w:rPr>
              <w:lastRenderedPageBreak/>
              <w:t>Care of Facilities</w:t>
            </w:r>
            <w:bookmarkEnd w:id="1064"/>
            <w:bookmarkEnd w:id="1065"/>
          </w:p>
        </w:tc>
        <w:tc>
          <w:tcPr>
            <w:tcW w:w="6984" w:type="dxa"/>
          </w:tcPr>
          <w:p w14:paraId="54EBF98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32.1</w:t>
            </w:r>
            <w:r w:rsidRPr="00D5087F">
              <w:rPr>
                <w:rFonts w:ascii="Segoe UI Symbol" w:hAnsi="Segoe UI Symbol"/>
                <w:noProof/>
              </w:rPr>
              <w:tab/>
            </w:r>
            <w:r w:rsidRPr="00D5087F">
              <w:rPr>
                <w:rFonts w:ascii="Segoe UI Symbol" w:hAnsi="Segoe UI Symbol"/>
                <w:noProof/>
                <w:spacing w:val="-4"/>
                <w:szCs w:val="24"/>
              </w:rPr>
              <w:t>The Contractor shall be responsible for the care and custody of the Facilities or any part thereof until the date of Completion of the Facilities pursuant to GCC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GCC Clause 27.  Notwithstanding the foregoing, the Contractor shall not be liable for any loss or damage to the Facilities or that part thereof caused by reason of any of the matters specified or referred to in paragraphs (a), (b) and (c) of GCC Sub-Clauses 32.2 and 38.1.</w:t>
            </w:r>
          </w:p>
          <w:p w14:paraId="7BD0B70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32.2</w:t>
            </w:r>
            <w:r w:rsidRPr="00D5087F">
              <w:rPr>
                <w:rFonts w:ascii="Segoe UI Symbol" w:hAnsi="Segoe UI Symbol"/>
                <w:noProof/>
              </w:rPr>
              <w:tab/>
              <w:t>If any loss or damage occurs to the Facilities or any part thereof or to the Contractor’s temporary facilities by reason of</w:t>
            </w:r>
          </w:p>
          <w:p w14:paraId="110BC6CB"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r>
            <w:r w:rsidRPr="00D5087F">
              <w:rPr>
                <w:rFonts w:ascii="Segoe UI Symbol" w:hAnsi="Segoe UI Symbol"/>
                <w:noProof/>
                <w:spacing w:val="-4"/>
                <w:szCs w:val="24"/>
              </w:rPr>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w:t>
            </w:r>
            <w:r w:rsidRPr="00D5087F">
              <w:rPr>
                <w:rFonts w:ascii="Segoe UI Symbol" w:hAnsi="Segoe UI Symbol"/>
                <w:noProof/>
                <w:spacing w:val="-4"/>
                <w:szCs w:val="24"/>
              </w:rPr>
              <w:lastRenderedPageBreak/>
              <w:t>not normally insurable on the insurance market and are mentioned in the general exclusions of the policy of insurance, including War Risks and Political Risks, taken out under GCC Clause 34 hereof; or</w:t>
            </w:r>
          </w:p>
          <w:p w14:paraId="0BD61578"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any use or occupation by the Employer or any third Party other than a Subcontractor, authorized by the Employer of any part of the Facilities; or</w:t>
            </w:r>
          </w:p>
          <w:p w14:paraId="2F024728"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any use of or reliance upon any design, data or specification provided or designated by or on behalf of the Employer, or any such matter for which the Contractor has disclaimed responsibility herein,</w:t>
            </w:r>
          </w:p>
          <w:p w14:paraId="0570839B"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 xml:space="preserve">the Employer shall pay to the Contractor all sums payable in respect of the Facilities executed, notwithstanding that the same be lost, destroyed or damaged, and will pay to the Contractor the replacement value of all temporary facilities and all parts thereof lost, destroyed or damaged.  If the Employer requests the Contractor in writing to make good any loss or damage to the Facilities thereby occasioned, the Contractor shall make good the same at the cost of the Employer in accordance with GCC Clause 39.  If the Employer does not request the Contractor in writing to make good any loss or damage to the Facilities thereby occasioned, the Employer shall either request a change in accordance with GCC Clause 39, excluding the performance of that part of the Facilities thereby lost, destroyed or damaged, or, where the loss or damage affects a substantial part of the Facilities, the Employer shall terminate the Contract pursuant to GCC Sub-Clause 42.1 hereof. </w:t>
            </w:r>
          </w:p>
          <w:p w14:paraId="48757C0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32.3</w:t>
            </w:r>
            <w:r w:rsidRPr="00D5087F">
              <w:rPr>
                <w:rFonts w:ascii="Segoe UI Symbol" w:hAnsi="Segoe UI Symbol"/>
                <w:noProof/>
              </w:rPr>
              <w:tab/>
              <w:t>The Contractor shall be liable for any loss of or damage to any Contractor’s Equipment, or any other property of the Contractor used or intended to be used for purposes of the Facilities, except (i) as mentioned in GCC Sub-Clause 32.2 with respect to the Contractor’s temporary facilities, and (ii) where such loss or damage arises by reason of any of the matters specified in GCC Sub-Clauses 32.2 (b) and (c) and 38.1.</w:t>
            </w:r>
          </w:p>
          <w:p w14:paraId="5E2393D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32.4</w:t>
            </w:r>
            <w:r w:rsidRPr="00D5087F">
              <w:rPr>
                <w:rFonts w:ascii="Segoe UI Symbol" w:hAnsi="Segoe UI Symbol"/>
                <w:noProof/>
              </w:rPr>
              <w:tab/>
              <w:t xml:space="preserve">With respect to any loss or damage caused to the Facilities or any part thereof or to the Contractor’s Equipment by </w:t>
            </w:r>
            <w:r w:rsidRPr="00D5087F">
              <w:rPr>
                <w:rFonts w:ascii="Segoe UI Symbol" w:hAnsi="Segoe UI Symbol"/>
                <w:noProof/>
              </w:rPr>
              <w:lastRenderedPageBreak/>
              <w:t>reason of any of the matters specified in GCC Sub-Clause 38.1, the provisions of GCC Sub-Clause 38.3 shall apply.</w:t>
            </w:r>
          </w:p>
        </w:tc>
      </w:tr>
      <w:tr w:rsidR="001146CD" w:rsidRPr="00143E6E" w14:paraId="552704C7" w14:textId="77777777" w:rsidTr="001146CD">
        <w:tc>
          <w:tcPr>
            <w:tcW w:w="2160" w:type="dxa"/>
          </w:tcPr>
          <w:p w14:paraId="6C0033CD" w14:textId="5CB3183D"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66" w:name="_Toc454731675"/>
            <w:bookmarkStart w:id="1067" w:name="_Toc59149348"/>
            <w:r w:rsidRPr="00D5087F">
              <w:rPr>
                <w:rFonts w:ascii="Segoe UI Symbol" w:hAnsi="Segoe UI Symbol"/>
                <w:b/>
                <w:szCs w:val="24"/>
              </w:rPr>
              <w:lastRenderedPageBreak/>
              <w:t>Loss of or Damage to Property; Accident or Injury to Workers; Indemnifica</w:t>
            </w:r>
            <w:r w:rsidRPr="00D5087F">
              <w:rPr>
                <w:rFonts w:ascii="Segoe UI Symbol" w:hAnsi="Segoe UI Symbol"/>
                <w:b/>
                <w:szCs w:val="24"/>
              </w:rPr>
              <w:softHyphen/>
              <w:t>tion</w:t>
            </w:r>
            <w:bookmarkEnd w:id="1066"/>
            <w:bookmarkEnd w:id="1067"/>
          </w:p>
        </w:tc>
        <w:tc>
          <w:tcPr>
            <w:tcW w:w="6984" w:type="dxa"/>
          </w:tcPr>
          <w:p w14:paraId="5ED0279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33.1</w:t>
            </w:r>
            <w:r w:rsidRPr="00D5087F">
              <w:rPr>
                <w:rFonts w:ascii="Segoe UI Symbol" w:hAnsi="Segoe UI Symbol"/>
                <w:noProof/>
              </w:rPr>
              <w:tab/>
              <w:t>Subject to GCC Sub-Clause 33.3, the Contractor shall indemnify and hold harmless the Employer and its employees and officers from and against any and all suits, actions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 or agents, except any injury, death or property damage caused by the negligence of the Employer, its contractors, employees, officers or agents.</w:t>
            </w:r>
          </w:p>
          <w:p w14:paraId="728CEB2E"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33.2</w:t>
            </w:r>
            <w:r w:rsidRPr="00D5087F">
              <w:rPr>
                <w:rFonts w:ascii="Segoe UI Symbol" w:hAnsi="Segoe UI Symbol"/>
                <w:noProof/>
              </w:rPr>
              <w:tab/>
              <w:t>If any proceedings are brought or any claim is made against the Employer that might subject the Contractor to liability under GCC Sub-Clause 33.1, the Employer shall promptly give the Contractor a notice thereof and the Contractor may at its own expense and in the Employer’s name conduct such proceedings or claim and any negotiations for the settlement of any such proceedings or claim.</w:t>
            </w:r>
          </w:p>
          <w:p w14:paraId="23273D8C"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the Contractor fails to notify the Employer within twenty-eight (28) days after receipt of such notice that it intends to conduct any such proceedings or claim, then the Employer shall be free to conduct the same on its own behalf.  Unless the Contractor has so failed to notify the Employer within the twenty-eight (28) day period, the Employer shall make no admission that may be prejudicial to the defense of any such proceedings or claim.</w:t>
            </w:r>
          </w:p>
          <w:p w14:paraId="3370E4D3"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The Employer shall, at the Contractor’s request, afford all available assistance to the Contractor in conducting such proceedings or claim, and shall be reimbursed by the Contractor for all reasonable expenses incurred in so doing.</w:t>
            </w:r>
          </w:p>
          <w:p w14:paraId="0D0738A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33.3</w:t>
            </w:r>
            <w:r w:rsidRPr="00D5087F">
              <w:rPr>
                <w:rFonts w:ascii="Segoe UI Symbol" w:hAnsi="Segoe UI Symbol"/>
                <w:noProof/>
              </w:rPr>
              <w:tab/>
              <w:t xml:space="preserve">The Employer shall indemnify and hold harmless the Contractor and its employees, officers and Subcontractors </w:t>
            </w:r>
            <w:r w:rsidRPr="00D5087F">
              <w:rPr>
                <w:rFonts w:ascii="Segoe UI Symbol" w:hAnsi="Segoe UI Symbol"/>
                <w:noProof/>
              </w:rPr>
              <w:lastRenderedPageBreak/>
              <w:t>from any liability for loss of or damage to property of the Employer, other than the Facilities not yet taken over, that is caused by fire, explosion or any other perils, in excess of the amount recoverable from insurances procured under GCC Clause 34, provided that such fire, explosion or other perils were not caused by any act or failure of the Contractor.</w:t>
            </w:r>
          </w:p>
          <w:p w14:paraId="691491B7"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33.4</w:t>
            </w:r>
            <w:r w:rsidRPr="00D5087F">
              <w:rPr>
                <w:rFonts w:ascii="Segoe UI Symbol" w:hAnsi="Segoe UI Symbol"/>
                <w:noProof/>
              </w:rPr>
              <w:tab/>
              <w:t>The Party entitled to the benefit of an indemnity under this GCC Clause 33 shall take all reasonable measures to mitigate any loss or damage which has occurred.  If the Party fails to take such measures, the other Party’s liabilities shall be correspondingly reduced.</w:t>
            </w:r>
          </w:p>
        </w:tc>
      </w:tr>
      <w:tr w:rsidR="001146CD" w:rsidRPr="00143E6E" w14:paraId="4989DF98" w14:textId="77777777" w:rsidTr="001146CD">
        <w:tc>
          <w:tcPr>
            <w:tcW w:w="2160" w:type="dxa"/>
          </w:tcPr>
          <w:p w14:paraId="54EF2454" w14:textId="3DC14A78"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68" w:name="_Toc454731676"/>
            <w:bookmarkStart w:id="1069" w:name="_Toc59149349"/>
            <w:r w:rsidRPr="00D5087F">
              <w:rPr>
                <w:rFonts w:ascii="Segoe UI Symbol" w:hAnsi="Segoe UI Symbol"/>
                <w:b/>
                <w:szCs w:val="24"/>
              </w:rPr>
              <w:lastRenderedPageBreak/>
              <w:t>Insurance</w:t>
            </w:r>
            <w:bookmarkEnd w:id="1068"/>
            <w:bookmarkEnd w:id="1069"/>
          </w:p>
        </w:tc>
        <w:tc>
          <w:tcPr>
            <w:tcW w:w="6984" w:type="dxa"/>
          </w:tcPr>
          <w:p w14:paraId="755182C7"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34.1</w:t>
            </w:r>
            <w:r w:rsidRPr="00D5087F">
              <w:rPr>
                <w:rFonts w:ascii="Segoe UI Symbol" w:hAnsi="Segoe UI Symbol"/>
                <w:noProof/>
              </w:rPr>
              <w:tab/>
              <w:t>To the extent specified in the Appendix to the Contract Agreement titled Insurance Requirements,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53130B72"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r>
            <w:r w:rsidRPr="00D5087F">
              <w:rPr>
                <w:rFonts w:ascii="Segoe UI Symbol" w:hAnsi="Segoe UI Symbol"/>
                <w:noProof/>
                <w:u w:val="single"/>
              </w:rPr>
              <w:t>Cargo Insurance During Transport</w:t>
            </w:r>
          </w:p>
          <w:p w14:paraId="1CAAF7B2"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Covering loss or damage occurring while in transit from the Contractor’s or Subcontractor’s works or stores until arrival at the Site, to the Plant (including spare parts therefor) and to the Contractor’s Equipment.</w:t>
            </w:r>
          </w:p>
          <w:p w14:paraId="65ED34FD"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r>
            <w:r w:rsidRPr="00D5087F">
              <w:rPr>
                <w:rFonts w:ascii="Segoe UI Symbol" w:hAnsi="Segoe UI Symbol"/>
                <w:noProof/>
                <w:u w:val="single"/>
              </w:rPr>
              <w:t>Installation All Risks Insurance</w:t>
            </w:r>
          </w:p>
          <w:p w14:paraId="5816B922"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7AC9246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r>
            <w:r w:rsidRPr="00D5087F">
              <w:rPr>
                <w:rFonts w:ascii="Segoe UI Symbol" w:hAnsi="Segoe UI Symbol"/>
                <w:noProof/>
                <w:u w:val="single"/>
              </w:rPr>
              <w:t>Third Party Liability Insurance</w:t>
            </w:r>
          </w:p>
          <w:p w14:paraId="1186F943"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lastRenderedPageBreak/>
              <w:tab/>
              <w:t>Covering bodily injury or death suffered by third Parties including the Employer’s personnel, and loss of or damage to property occurring in connection with the supply and installation of the Facilities.</w:t>
            </w:r>
          </w:p>
          <w:p w14:paraId="0215317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r>
            <w:r w:rsidRPr="00D5087F">
              <w:rPr>
                <w:rFonts w:ascii="Segoe UI Symbol" w:hAnsi="Segoe UI Symbol"/>
                <w:noProof/>
                <w:u w:val="single"/>
              </w:rPr>
              <w:t>Automobile Liability Insurance</w:t>
            </w:r>
          </w:p>
          <w:p w14:paraId="02178FEE"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Covering use of all vehicles used by the Contractor or its Subcontractors, whether or not owned by them, in connection with the execution of the Contract.</w:t>
            </w:r>
          </w:p>
          <w:p w14:paraId="5CF94DF1"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(e)</w:t>
            </w:r>
            <w:r w:rsidRPr="00D5087F">
              <w:rPr>
                <w:rFonts w:ascii="Segoe UI Symbol" w:hAnsi="Segoe UI Symbol"/>
                <w:noProof/>
              </w:rPr>
              <w:tab/>
            </w:r>
            <w:r w:rsidRPr="00D5087F">
              <w:rPr>
                <w:rFonts w:ascii="Segoe UI Symbol" w:hAnsi="Segoe UI Symbol"/>
                <w:noProof/>
                <w:u w:val="single"/>
              </w:rPr>
              <w:t>Workers’ Compensation</w:t>
            </w:r>
          </w:p>
          <w:p w14:paraId="632FF507"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In accordance with the statutory requirements applicable in any country where the Contract or any part thereof is executed.</w:t>
            </w:r>
          </w:p>
          <w:p w14:paraId="41D807F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(f)</w:t>
            </w:r>
            <w:r w:rsidRPr="00D5087F">
              <w:rPr>
                <w:rFonts w:ascii="Segoe UI Symbol" w:hAnsi="Segoe UI Symbol"/>
                <w:noProof/>
              </w:rPr>
              <w:tab/>
            </w:r>
            <w:r w:rsidRPr="00D5087F">
              <w:rPr>
                <w:rFonts w:ascii="Segoe UI Symbol" w:hAnsi="Segoe UI Symbol"/>
                <w:noProof/>
                <w:u w:val="single"/>
              </w:rPr>
              <w:t>Employer’s Liability</w:t>
            </w:r>
          </w:p>
          <w:p w14:paraId="17B6D405"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In accordance with the statutory requirements applicable in any country where the Contract or any part thereof is executed.</w:t>
            </w:r>
          </w:p>
          <w:p w14:paraId="5BF08142"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(g)</w:t>
            </w:r>
            <w:r w:rsidRPr="00D5087F">
              <w:rPr>
                <w:rFonts w:ascii="Segoe UI Symbol" w:hAnsi="Segoe UI Symbol"/>
                <w:noProof/>
              </w:rPr>
              <w:tab/>
            </w:r>
            <w:r w:rsidRPr="00D5087F">
              <w:rPr>
                <w:rFonts w:ascii="Segoe UI Symbol" w:hAnsi="Segoe UI Symbol"/>
                <w:noProof/>
                <w:u w:val="single"/>
              </w:rPr>
              <w:t>Other Insurances</w:t>
            </w:r>
          </w:p>
          <w:p w14:paraId="349B98B8"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Such other insurances as may be specifically agreed upon by the Parties hereto as listed in the Appendix to the Contract Agreement titled Insurance Requirements.</w:t>
            </w:r>
          </w:p>
          <w:p w14:paraId="503E9938"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34.2</w:t>
            </w:r>
            <w:r w:rsidRPr="00D5087F">
              <w:rPr>
                <w:rFonts w:ascii="Segoe UI Symbol" w:hAnsi="Segoe UI Symbol"/>
                <w:noProof/>
              </w:rPr>
              <w:tab/>
              <w:t>The Employer shall be named as co-insured under all insurance policies taken out by the Contractor pursuant to GCC Sub-Clause 34.1, except for the Third Party Liability, Workers’ Compensation and Employer’s Liability Insurances, and the Contractor’s Subcontractors shall be named as co-insureds under all insurance policies taken out by the Contractor pursuant to GCC Sub-Clause 34.1 except for the Cargo Insurance During Transport, Workers’ Compensation and Employer’s Liability Insurances.  All insurer’s rights of subrogation against such co-insureds for losses or claims arising out of the performance of the Contract shall be waived under such policies.</w:t>
            </w:r>
          </w:p>
          <w:p w14:paraId="0C88D30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34.3</w:t>
            </w:r>
            <w:r w:rsidRPr="00D5087F">
              <w:rPr>
                <w:rFonts w:ascii="Segoe UI Symbol" w:hAnsi="Segoe UI Symbol"/>
                <w:noProof/>
              </w:rPr>
              <w:tab/>
              <w:t xml:space="preserve">The Contractor shall, in accordance with the provisions of the Appendix to the Contract Agreement titled Insurance </w:t>
            </w:r>
            <w:r w:rsidRPr="00D5087F">
              <w:rPr>
                <w:rFonts w:ascii="Segoe UI Symbol" w:hAnsi="Segoe UI Symbol"/>
                <w:noProof/>
              </w:rPr>
              <w:lastRenderedPageBreak/>
              <w:t>Requirements, deliver to the Employer certificates of insurance or copies of the insurance policies as evidence that the required policies are in full force and effect.  The certificates shall provide that no less than twenty-one (21) days’ notice shall be given to the Employer by insurers prior to cancellation or material modification of a policy.</w:t>
            </w:r>
          </w:p>
          <w:p w14:paraId="7814C40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34.4</w:t>
            </w:r>
            <w:r w:rsidRPr="00D5087F">
              <w:rPr>
                <w:rFonts w:ascii="Segoe UI Symbol" w:hAnsi="Segoe UI Symbol"/>
                <w:noProof/>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4FB03BF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34.5</w:t>
            </w:r>
            <w:r w:rsidRPr="00D5087F">
              <w:rPr>
                <w:rFonts w:ascii="Segoe UI Symbol" w:hAnsi="Segoe UI Symbol"/>
                <w:noProof/>
              </w:rPr>
              <w:tab/>
              <w:t>The Employer shall at its expense take out and maintain in effect during the performance of the Contract those insurances specified in the  Appendix to the Contract Agreement titled Insurance Requirements,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twenty-one (21) days’ notice shall be given to the Contractor by all insurers prior to any cancellation or material modification of the policies.  If so requested by the Contractor, the Employer shall provide copies of the policies taken out by the Employer under this GCC Sub-Clause 34.5.</w:t>
            </w:r>
          </w:p>
          <w:p w14:paraId="36FA733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34.6</w:t>
            </w:r>
            <w:r w:rsidRPr="00D5087F">
              <w:rPr>
                <w:rFonts w:ascii="Segoe UI Symbol" w:hAnsi="Segoe UI Symbol"/>
                <w:noProof/>
              </w:rPr>
              <w:tab/>
              <w:t xml:space="preserve">If the Contractor fails to take out and/or maintain in effect the insurances referred to in GCC Sub-Clause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GCC 34.5, the </w:t>
            </w:r>
            <w:r w:rsidRPr="00D5087F">
              <w:rPr>
                <w:rFonts w:ascii="Segoe UI Symbol" w:hAnsi="Segoe UI Symbol"/>
                <w:noProof/>
              </w:rPr>
              <w:lastRenderedPageBreak/>
              <w:t>Contractor may take out and maintain in effect any such insurances and may from time to time deduct from any amount due the Employer under the Contract any premium that the Contractor shall have paid to the insurer, or may otherwise recover such amount as a debt due 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14:paraId="4121D234"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34.7</w:t>
            </w:r>
            <w:r w:rsidRPr="00D5087F">
              <w:rPr>
                <w:rFonts w:ascii="Segoe UI Symbol" w:hAnsi="Segoe UI Symbol"/>
                <w:noProof/>
              </w:rPr>
              <w:tab/>
              <w:t>Unless otherwise provided in the Contract, the Contractor shall prepare and conduct all and any claims made under the policies effected by it pursuant to this GCC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146CD" w:rsidRPr="00143E6E" w14:paraId="39C17E05" w14:textId="77777777" w:rsidTr="001146CD">
        <w:tc>
          <w:tcPr>
            <w:tcW w:w="2160" w:type="dxa"/>
          </w:tcPr>
          <w:p w14:paraId="4953A7BB" w14:textId="46C3E606"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70" w:name="_Toc454731677"/>
            <w:bookmarkStart w:id="1071" w:name="_Toc59149350"/>
            <w:r w:rsidRPr="00D5087F">
              <w:rPr>
                <w:rFonts w:ascii="Segoe UI Symbol" w:hAnsi="Segoe UI Symbol"/>
                <w:b/>
                <w:szCs w:val="24"/>
              </w:rPr>
              <w:lastRenderedPageBreak/>
              <w:t>Unforeseen Conditions</w:t>
            </w:r>
            <w:bookmarkEnd w:id="1070"/>
            <w:bookmarkEnd w:id="1071"/>
          </w:p>
        </w:tc>
        <w:tc>
          <w:tcPr>
            <w:tcW w:w="6984" w:type="dxa"/>
          </w:tcPr>
          <w:p w14:paraId="29567EC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35.1</w:t>
            </w:r>
            <w:r w:rsidRPr="00D5087F">
              <w:rPr>
                <w:rFonts w:ascii="Segoe UI Symbol" w:hAnsi="Segoe UI Symbol"/>
                <w:noProof/>
              </w:rPr>
              <w:tab/>
              <w:t xml:space="preserve">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w:t>
            </w:r>
            <w:r w:rsidRPr="00D5087F">
              <w:rPr>
                <w:rFonts w:ascii="Segoe UI Symbol" w:hAnsi="Segoe UI Symbol"/>
                <w:noProof/>
              </w:rPr>
              <w:lastRenderedPageBreak/>
              <w:t>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764AB44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the physical conditions or artificial obstructions on the Site that could not have been reasonably foreseen;</w:t>
            </w:r>
          </w:p>
          <w:p w14:paraId="2AF381D5"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the additional work and/or Plant and/or Contractor’s Equipment required, including the steps which the Contractor will or proposes to take to overcome such conditions or obstructions;</w:t>
            </w:r>
          </w:p>
          <w:p w14:paraId="5AC8811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the extent of the anticipated delay; and</w:t>
            </w:r>
          </w:p>
          <w:p w14:paraId="590D892D"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the additional cost and expense that the Contractor is likely to incur.</w:t>
            </w:r>
          </w:p>
          <w:p w14:paraId="77546F2B"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On receiving any notice from the Contractor under this GCC Sub-Clause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7D39AD1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35.2</w:t>
            </w:r>
            <w:r w:rsidRPr="00D5087F">
              <w:rPr>
                <w:rFonts w:ascii="Segoe UI Symbol" w:hAnsi="Segoe UI Symbol"/>
                <w:noProof/>
              </w:rPr>
              <w:tab/>
              <w:t>Any reasonable additional cost and expense incurred by the Contractor in following the instructions from the Project Manager to overcome such physical conditions or artificial obstructions referred to in GCC Sub-Clause 35.1 shall be paid by the Employer to the Contractor as an addition to the Contract Price.</w:t>
            </w:r>
          </w:p>
          <w:p w14:paraId="28B16D79" w14:textId="77777777" w:rsidR="001146CD" w:rsidRPr="00D5087F" w:rsidRDefault="001146CD" w:rsidP="00D5087F">
            <w:pPr>
              <w:suppressAutoHyphens/>
              <w:spacing w:before="120" w:after="120"/>
              <w:ind w:left="540" w:right="-72"/>
              <w:rPr>
                <w:rFonts w:ascii="Segoe UI Symbol" w:hAnsi="Segoe UI Symbol"/>
                <w:noProof/>
              </w:rPr>
            </w:pPr>
            <w:r w:rsidRPr="00D5087F">
              <w:rPr>
                <w:rFonts w:ascii="Segoe UI Symbol" w:hAnsi="Segoe UI Symbol"/>
                <w:noProof/>
              </w:rPr>
              <w:t>If the Contractor is delayed or impeded in the performance of the Contract because of any such physical conditions or artificial obstructions referred to in GCC Sub-Clause 35.1, the Time for Completion shall be extended in accordance with GCC Clause 40.</w:t>
            </w:r>
          </w:p>
        </w:tc>
      </w:tr>
      <w:tr w:rsidR="001146CD" w:rsidRPr="00143E6E" w14:paraId="7CB945F1" w14:textId="77777777" w:rsidTr="001146CD">
        <w:trPr>
          <w:cantSplit/>
        </w:trPr>
        <w:tc>
          <w:tcPr>
            <w:tcW w:w="2160" w:type="dxa"/>
          </w:tcPr>
          <w:p w14:paraId="4F0C4F18" w14:textId="31B79D8D"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72" w:name="_Toc454731678"/>
            <w:bookmarkStart w:id="1073" w:name="_Toc59149351"/>
            <w:r w:rsidRPr="00D5087F">
              <w:rPr>
                <w:rFonts w:ascii="Segoe UI Symbol" w:hAnsi="Segoe UI Symbol"/>
                <w:b/>
                <w:szCs w:val="24"/>
              </w:rPr>
              <w:lastRenderedPageBreak/>
              <w:t>Change in Laws and Regulations</w:t>
            </w:r>
            <w:bookmarkEnd w:id="1072"/>
            <w:bookmarkEnd w:id="1073"/>
          </w:p>
        </w:tc>
        <w:tc>
          <w:tcPr>
            <w:tcW w:w="6984" w:type="dxa"/>
          </w:tcPr>
          <w:p w14:paraId="26433E4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36.1</w:t>
            </w:r>
            <w:r w:rsidRPr="00D5087F">
              <w:rPr>
                <w:rFonts w:ascii="Segoe UI Symbol" w:hAnsi="Segoe UI Symbol"/>
                <w:noProof/>
              </w:rPr>
              <w:tab/>
              <w:t>If, after the date twenty-eight (28) days prior to the date of Bid submission, in the country where the Site is located, any law, regulation, ordinance, order or by-law having the force of law is enacted, promulgated, abrogated or changed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PCC pursuant to GCC Sub-Clause 11.2.</w:t>
            </w:r>
          </w:p>
        </w:tc>
      </w:tr>
      <w:tr w:rsidR="001146CD" w:rsidRPr="00143E6E" w14:paraId="0C957EBF" w14:textId="77777777" w:rsidTr="00D5087F">
        <w:tc>
          <w:tcPr>
            <w:tcW w:w="2160" w:type="dxa"/>
          </w:tcPr>
          <w:p w14:paraId="6ABD1D11" w14:textId="7342D439"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74" w:name="_Toc454731679"/>
            <w:bookmarkStart w:id="1075" w:name="_Toc59149352"/>
            <w:r w:rsidRPr="00D5087F">
              <w:rPr>
                <w:rFonts w:ascii="Segoe UI Symbol" w:hAnsi="Segoe UI Symbol"/>
                <w:b/>
                <w:szCs w:val="24"/>
              </w:rPr>
              <w:t>Force Majeure</w:t>
            </w:r>
            <w:bookmarkEnd w:id="1074"/>
            <w:bookmarkEnd w:id="1075"/>
          </w:p>
        </w:tc>
        <w:tc>
          <w:tcPr>
            <w:tcW w:w="6984" w:type="dxa"/>
          </w:tcPr>
          <w:p w14:paraId="7411126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37.1</w:t>
            </w:r>
            <w:r w:rsidRPr="00D5087F">
              <w:rPr>
                <w:rFonts w:ascii="Segoe UI Symbol" w:hAnsi="Segoe UI Symbol"/>
                <w:noProof/>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14:paraId="4DFB0115"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war, hostilities or warlike operations whether a state of war be declared or not, invasion, act of foreign enemy and civil war</w:t>
            </w:r>
          </w:p>
          <w:p w14:paraId="3165678F"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rebellion, revolution, insurrection, mutiny, usurpation of civil or military government, conspiracy, riot, civil commotion and terrorist acts</w:t>
            </w:r>
          </w:p>
          <w:p w14:paraId="1A42A621"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r>
            <w:r w:rsidRPr="00D5087F">
              <w:rPr>
                <w:rFonts w:ascii="Segoe UI Symbol" w:hAnsi="Segoe UI Symbol"/>
                <w:noProof/>
                <w:spacing w:val="-4"/>
                <w:szCs w:val="24"/>
              </w:rPr>
              <w:t>confiscation, nationalization, mobilization, commandeering or requisition by or under the order of any government or de jure or de facto authority or ruler or any other act or failure to act of any local state or national government authority</w:t>
            </w:r>
          </w:p>
          <w:p w14:paraId="09EBF6E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 xml:space="preserve">strike, sabotage, lockout, embargo, import restriction, port congestion, lack of usual means of public transportation and communication, industrial dispute, </w:t>
            </w:r>
            <w:r w:rsidRPr="00D5087F">
              <w:rPr>
                <w:rFonts w:ascii="Segoe UI Symbol" w:hAnsi="Segoe UI Symbol"/>
                <w:noProof/>
              </w:rPr>
              <w:lastRenderedPageBreak/>
              <w:t>shipwreck, shortage or restriction of power supply, epidemics, quarantine and plague</w:t>
            </w:r>
          </w:p>
          <w:p w14:paraId="3C6C27F4"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(e)</w:t>
            </w:r>
            <w:r w:rsidRPr="00D5087F">
              <w:rPr>
                <w:rFonts w:ascii="Segoe UI Symbol" w:hAnsi="Segoe UI Symbol"/>
                <w:noProof/>
              </w:rPr>
              <w:tab/>
              <w:t>earthquake, landslide, volcanic activity, fire, flood or inundation, tidal wave, typhoon or cyclone, hurricane, storm, lightning, or other inclement weather condition, nuclear and pressure waves or other natural or physical disaster</w:t>
            </w:r>
          </w:p>
          <w:p w14:paraId="1C459748"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(f)</w:t>
            </w:r>
            <w:r w:rsidRPr="00D5087F">
              <w:rPr>
                <w:rFonts w:ascii="Segoe UI Symbol" w:hAnsi="Segoe UI Symbol"/>
                <w:noProof/>
              </w:rPr>
              <w:tab/>
              <w:t>shortage of labor, materials or utilities where caused by circumstances that are themselves Force Majeure.</w:t>
            </w:r>
          </w:p>
          <w:p w14:paraId="34C95E4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37.2</w:t>
            </w:r>
            <w:r w:rsidRPr="00D5087F">
              <w:rPr>
                <w:rFonts w:ascii="Segoe UI Symbol" w:hAnsi="Segoe UI Symbol"/>
                <w:noProof/>
              </w:rPr>
              <w:tab/>
              <w:t>If either Party is prevented, hindered or delayed from or in performing any of its obligations under the Contract by an event of Force Majeure, then it shall notify the other in writing of the occurrence of such event and the circumstances thereof within fourteen (14) days after the occurrence of such event.</w:t>
            </w:r>
          </w:p>
          <w:p w14:paraId="2C31A6D3"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37.3</w:t>
            </w:r>
            <w:r w:rsidRPr="00D5087F">
              <w:rPr>
                <w:rFonts w:ascii="Segoe UI Symbol" w:hAnsi="Segoe UI Symbol"/>
                <w:noProof/>
              </w:rPr>
              <w:tab/>
              <w:t>The Party who has given such notice shall be excused from the performance or punctual performance of its obligations under the Contract for so long as the relevant event of Force Majeure continues and to the extent that such Party’s performance is prevented, hindered or delayed.  The Time for Completion shall be extended in accordance with GCC Clause 40.</w:t>
            </w:r>
          </w:p>
          <w:p w14:paraId="07D9C3D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37.4</w:t>
            </w:r>
            <w:r w:rsidRPr="00D5087F">
              <w:rPr>
                <w:rFonts w:ascii="Segoe UI Symbol" w:hAnsi="Segoe UI Symbol"/>
                <w:noProof/>
              </w:rPr>
              <w:tab/>
              <w:t>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GCC Sub-Clauses 37.6 and 38.5.</w:t>
            </w:r>
          </w:p>
          <w:p w14:paraId="483C05F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37.5</w:t>
            </w:r>
            <w:r w:rsidRPr="00D5087F">
              <w:rPr>
                <w:rFonts w:ascii="Segoe UI Symbol" w:hAnsi="Segoe UI Symbol"/>
                <w:noProof/>
              </w:rPr>
              <w:tab/>
              <w:t>No delay or nonperformance by either Party hereto caused by the occurrence of any event of Force Majeure shall</w:t>
            </w:r>
          </w:p>
          <w:p w14:paraId="41BDF1A1"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constitute a default or breach of the Contract, or</w:t>
            </w:r>
          </w:p>
          <w:p w14:paraId="2EEB94F7"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give rise to any claim for damages or additional cost or expense occasioned thereby, subject to GCC Sub-Clauses 32.2, 38.3 and 38.4</w:t>
            </w:r>
          </w:p>
          <w:p w14:paraId="1EBE9BA7"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and to the extent that such delay or nonperformance is caused by the occurrence of an event of Force Majeure.</w:t>
            </w:r>
          </w:p>
          <w:p w14:paraId="116619EE"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lastRenderedPageBreak/>
              <w:t>37.6</w:t>
            </w:r>
            <w:r w:rsidRPr="00D5087F">
              <w:rPr>
                <w:rFonts w:ascii="Segoe UI Symbol" w:hAnsi="Segoe UI Symbol"/>
                <w:noProof/>
              </w:rPr>
              <w:tab/>
              <w:t>If the performance of the Contract is substantially prevented, hindered or delayed for a single period of more than sixty (60) days or an aggregate period of more than one hundred and twenty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GCC Sub-Clause 38.5.</w:t>
            </w:r>
          </w:p>
          <w:p w14:paraId="14FD852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37.7</w:t>
            </w:r>
            <w:r w:rsidRPr="00D5087F">
              <w:rPr>
                <w:rFonts w:ascii="Segoe UI Symbol" w:hAnsi="Segoe UI Symbol"/>
                <w:noProof/>
              </w:rPr>
              <w:tab/>
              <w:t>In the event of termination pursuant to GCC Sub-Clause 37.6, the rights and obligations of the Employer and the Contractor shall be as specified in GCC Sub-Clauses 42.1.2 and 42.1.3.</w:t>
            </w:r>
          </w:p>
          <w:p w14:paraId="5CE9B36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37.8</w:t>
            </w:r>
            <w:r w:rsidRPr="00D5087F">
              <w:rPr>
                <w:rFonts w:ascii="Segoe UI Symbol" w:hAnsi="Segoe UI Symbol"/>
                <w:noProof/>
              </w:rPr>
              <w:tab/>
              <w:t>Notwithstanding GCC Sub-Clause 37.5, Force Majeure shall not apply to any obligation of the Employer to make payments to the Contractor herein.</w:t>
            </w:r>
          </w:p>
        </w:tc>
      </w:tr>
      <w:tr w:rsidR="001146CD" w:rsidRPr="00143E6E" w14:paraId="7DC3FD8C" w14:textId="77777777" w:rsidTr="00D5087F">
        <w:trPr>
          <w:trHeight w:val="416"/>
        </w:trPr>
        <w:tc>
          <w:tcPr>
            <w:tcW w:w="2160" w:type="dxa"/>
          </w:tcPr>
          <w:p w14:paraId="5E2C1B8F" w14:textId="6E549EE5"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76" w:name="_Toc454731680"/>
            <w:bookmarkStart w:id="1077" w:name="_Toc59149353"/>
            <w:r w:rsidRPr="00D5087F">
              <w:rPr>
                <w:rFonts w:ascii="Segoe UI Symbol" w:hAnsi="Segoe UI Symbol"/>
                <w:b/>
                <w:szCs w:val="24"/>
              </w:rPr>
              <w:lastRenderedPageBreak/>
              <w:t>War Risks</w:t>
            </w:r>
            <w:bookmarkEnd w:id="1076"/>
            <w:bookmarkEnd w:id="1077"/>
          </w:p>
        </w:tc>
        <w:tc>
          <w:tcPr>
            <w:tcW w:w="6984" w:type="dxa"/>
          </w:tcPr>
          <w:p w14:paraId="5D2A234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38.1</w:t>
            </w:r>
            <w:r w:rsidRPr="00D5087F">
              <w:rPr>
                <w:rFonts w:ascii="Segoe UI Symbol" w:hAnsi="Segoe UI Symbol"/>
                <w:noProof/>
              </w:rPr>
              <w:tab/>
              <w:t>“War Risks” shall mean any event specified in paragraphs (a) and (b) of GCC Sub-Clause 37.1 and any explosion or impact of any mine, bomb, shell, grenade or other projectile, missile, munitions or explosive of war, occurring or existing in or near the country (or countries) where the Site is located.</w:t>
            </w:r>
          </w:p>
          <w:p w14:paraId="34991F75"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38.2</w:t>
            </w:r>
            <w:r w:rsidRPr="00D5087F">
              <w:rPr>
                <w:rFonts w:ascii="Segoe UI Symbol" w:hAnsi="Segoe UI Symbol"/>
                <w:noProof/>
              </w:rPr>
              <w:tab/>
            </w:r>
            <w:r w:rsidRPr="00D5087F">
              <w:rPr>
                <w:rFonts w:ascii="Segoe UI Symbol" w:hAnsi="Segoe UI Symbol"/>
                <w:noProof/>
                <w:spacing w:val="-4"/>
                <w:szCs w:val="24"/>
              </w:rPr>
              <w:t>Notwithstanding anything contained in the Contract, the Contractor shall have no liability whatsoever for or with respect to</w:t>
            </w:r>
          </w:p>
          <w:p w14:paraId="7158A737" w14:textId="77777777" w:rsidR="001146CD" w:rsidRPr="00D5087F" w:rsidRDefault="001146CD" w:rsidP="00D5087F">
            <w:pPr>
              <w:spacing w:before="120" w:after="120"/>
              <w:ind w:left="1080"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destruction of or damage to Facilities, Plant, or any part thereof;</w:t>
            </w:r>
          </w:p>
          <w:p w14:paraId="7113CF68" w14:textId="77777777" w:rsidR="001146CD" w:rsidRPr="00D5087F" w:rsidRDefault="001146CD" w:rsidP="00D5087F">
            <w:pPr>
              <w:spacing w:before="120" w:after="120"/>
              <w:ind w:left="1080"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destruction of or damage to property of the Employer or any third Party; or</w:t>
            </w:r>
          </w:p>
          <w:p w14:paraId="2008AE50" w14:textId="77777777" w:rsidR="001146CD" w:rsidRPr="00D5087F" w:rsidRDefault="001146CD" w:rsidP="00D5087F">
            <w:pPr>
              <w:spacing w:before="120" w:after="120"/>
              <w:ind w:left="1080"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injury or loss of life</w:t>
            </w:r>
          </w:p>
          <w:p w14:paraId="0813EB5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 xml:space="preserve">if such destruction, damage, injury or loss of life is caused by any War Risks, and the Employer shall indemnify and hold the Contractor harmless from and against any and all claims, liabilities, actions, lawsuits, damages, costs, charges </w:t>
            </w:r>
            <w:r w:rsidRPr="00D5087F">
              <w:rPr>
                <w:rFonts w:ascii="Segoe UI Symbol" w:hAnsi="Segoe UI Symbol"/>
                <w:noProof/>
              </w:rPr>
              <w:lastRenderedPageBreak/>
              <w:t>or expenses arising in consequence of or in connection with the same.</w:t>
            </w:r>
          </w:p>
          <w:p w14:paraId="7F38058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38.3</w:t>
            </w:r>
            <w:r w:rsidRPr="00D5087F">
              <w:rPr>
                <w:rFonts w:ascii="Segoe UI Symbol" w:hAnsi="Segoe UI Symbol"/>
                <w:noProof/>
              </w:rPr>
              <w:tab/>
              <w:t>If the Facilities or any Plant or Contractor’s Equipment or any other property of the Contractor used or intended to be used for the purposes of the Facilities shall sustain destruction or damage by reason of any War Risks, the Employer shall pay the Contractor for</w:t>
            </w:r>
          </w:p>
          <w:p w14:paraId="2338EA3B"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any part of the Facilities or the Plant so destroyed or damaged to the extent not already paid for by the Employer</w:t>
            </w:r>
          </w:p>
          <w:p w14:paraId="597E995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and so far as may be required by the Employer, and as may be necessary for completion of the Facilities</w:t>
            </w:r>
          </w:p>
          <w:p w14:paraId="68CDC2D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replacing or making good any Contractor’s Equipment or other property of the Contractor so destroyed or damaged</w:t>
            </w:r>
          </w:p>
          <w:p w14:paraId="38B8DEAB"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replacing or making good any such destruction or damage to the Facilities or the Plant or any part thereof .</w:t>
            </w:r>
          </w:p>
          <w:p w14:paraId="274305D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the Employer does not require the Contractor to replace or make good any such destruction or damage to the Facilities, the Employer shall either request a change in accordance with GCC Clause 39, excluding the performance of that part of the Facilities thereby destroyed or damaged or, where the loss, destruction or damage affects a substantial part of the Facilities, shall terminate the Contract, pursuant to GCC Sub-Clause 42.1.</w:t>
            </w:r>
          </w:p>
          <w:p w14:paraId="5142BF2C"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the Employer requires the Contractor to replace or make good on any such destruction or damage to the Facilities, the Time for Completion shall be extended in accordance with GCC 40.</w:t>
            </w:r>
          </w:p>
          <w:p w14:paraId="08ACE72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38.4</w:t>
            </w:r>
            <w:r w:rsidRPr="00D5087F">
              <w:rPr>
                <w:rFonts w:ascii="Segoe UI Symbol" w:hAnsi="Segoe UI Symbol"/>
                <w:noProof/>
              </w:rPr>
              <w:tab/>
              <w:t>Notwithstanding anything contained in the Contract, the Employer shall pay the Contractor for any increased costs or incidentals to the execution of the Contract that are in any way attributable to, consequent on, resulting from, or in any way connected with any War Risks, provided that the Contractor shall as soon as practicable notify the Employer in writing of any such increased cost.</w:t>
            </w:r>
          </w:p>
          <w:p w14:paraId="6C2DB4A3"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lastRenderedPageBreak/>
              <w:t>38.5</w:t>
            </w:r>
            <w:r w:rsidRPr="00D5087F">
              <w:rPr>
                <w:rFonts w:ascii="Segoe UI Symbol" w:hAnsi="Segoe UI Symbol"/>
                <w:noProof/>
              </w:rPr>
              <w:tab/>
              <w:t>If during the performance of the Contract any War Risks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sixty (60) days or an aggregate period of more than one hundred and twenty (120) days on account of any War Risks, the Parties will attempt to develop a mutually satisfactory solution, failing which either Party may terminate the Contract by giving a notice to the other.</w:t>
            </w:r>
          </w:p>
          <w:p w14:paraId="3077C4C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38.6</w:t>
            </w:r>
            <w:r w:rsidRPr="00D5087F">
              <w:rPr>
                <w:rFonts w:ascii="Segoe UI Symbol" w:hAnsi="Segoe UI Symbol"/>
                <w:noProof/>
              </w:rPr>
              <w:tab/>
              <w:t xml:space="preserve">In the event of termination pursuant to GCC Sub-Clauses 38.3 or 38.5, the rights and obligations of the Employer and the Contractor shall be specified in GCC Sub-Clauses 42.1.2 and 42.1.3. </w:t>
            </w:r>
          </w:p>
        </w:tc>
      </w:tr>
    </w:tbl>
    <w:p w14:paraId="62E2D11A" w14:textId="2309854E"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78" w:name="_Toc454731681"/>
      <w:bookmarkStart w:id="1079" w:name="_Toc59149354"/>
      <w:bookmarkStart w:id="1080" w:name="_Toc59197236"/>
      <w:r w:rsidRPr="00D5087F">
        <w:rPr>
          <w:rFonts w:ascii="Segoe UI Symbol" w:hAnsi="Segoe UI Symbol"/>
          <w:sz w:val="28"/>
          <w:szCs w:val="28"/>
        </w:rPr>
        <w:lastRenderedPageBreak/>
        <w:t>Change in Contract Elements</w:t>
      </w:r>
      <w:bookmarkEnd w:id="1078"/>
      <w:bookmarkEnd w:id="1079"/>
      <w:bookmarkEnd w:id="1080"/>
    </w:p>
    <w:tbl>
      <w:tblPr>
        <w:tblW w:w="0" w:type="auto"/>
        <w:tblLayout w:type="fixed"/>
        <w:tblLook w:val="0000" w:firstRow="0" w:lastRow="0" w:firstColumn="0" w:lastColumn="0" w:noHBand="0" w:noVBand="0"/>
      </w:tblPr>
      <w:tblGrid>
        <w:gridCol w:w="2160"/>
        <w:gridCol w:w="6984"/>
      </w:tblGrid>
      <w:tr w:rsidR="001146CD" w:rsidRPr="00143E6E" w14:paraId="0B2117D5" w14:textId="77777777" w:rsidTr="001146CD">
        <w:tc>
          <w:tcPr>
            <w:tcW w:w="2160" w:type="dxa"/>
          </w:tcPr>
          <w:p w14:paraId="327CCC5B" w14:textId="5AE798C4"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81" w:name="_Toc454731682"/>
            <w:bookmarkStart w:id="1082" w:name="_Toc59149355"/>
            <w:r w:rsidRPr="00D5087F">
              <w:rPr>
                <w:rFonts w:ascii="Segoe UI Symbol" w:hAnsi="Segoe UI Symbol"/>
                <w:b/>
                <w:szCs w:val="24"/>
              </w:rPr>
              <w:t>Change in the Facilities</w:t>
            </w:r>
            <w:bookmarkEnd w:id="1081"/>
            <w:bookmarkEnd w:id="1082"/>
          </w:p>
        </w:tc>
        <w:tc>
          <w:tcPr>
            <w:tcW w:w="6984" w:type="dxa"/>
          </w:tcPr>
          <w:p w14:paraId="78B886D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39.1</w:t>
            </w:r>
            <w:r w:rsidRPr="00D5087F">
              <w:rPr>
                <w:rFonts w:ascii="Segoe UI Symbol" w:hAnsi="Segoe UI Symbol"/>
                <w:noProof/>
              </w:rPr>
              <w:tab/>
            </w:r>
            <w:r w:rsidRPr="00D5087F">
              <w:rPr>
                <w:rFonts w:ascii="Segoe UI Symbol" w:hAnsi="Segoe UI Symbol"/>
                <w:noProof/>
                <w:u w:val="single"/>
              </w:rPr>
              <w:t>Introducing a Change</w:t>
            </w:r>
          </w:p>
          <w:p w14:paraId="5A19C065"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39.1.1</w:t>
            </w:r>
            <w:r w:rsidRPr="00D5087F">
              <w:rPr>
                <w:rFonts w:ascii="Segoe UI Symbol" w:hAnsi="Segoe UI Symbol"/>
                <w:noProof/>
              </w:rPr>
              <w:tab/>
              <w:t>Subject to GCC Sub-Clauses 39.2.5 and 39.2.7, the Employer shall have the right to propose, and subsequently require, that the Project Manager order the Contractor from time to time during the performance of the Contract to make any change, modification, addition or deletion to, in or from the Facilities hereinafter called “Change”,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28F6B7E3" w14:textId="77777777" w:rsidR="001146CD" w:rsidRPr="00D5087F" w:rsidRDefault="001146CD" w:rsidP="00D5087F">
            <w:pPr>
              <w:spacing w:before="120" w:after="120"/>
              <w:ind w:left="1152" w:right="-72" w:hanging="576"/>
              <w:rPr>
                <w:rFonts w:ascii="Segoe UI Symbol" w:hAnsi="Segoe UI Symbol"/>
                <w:color w:val="000000"/>
                <w:szCs w:val="24"/>
              </w:rPr>
            </w:pPr>
            <w:r w:rsidRPr="00D5087F">
              <w:rPr>
                <w:rFonts w:ascii="Segoe UI Symbol" w:hAnsi="Segoe UI Symbol"/>
                <w:noProof/>
              </w:rPr>
              <w:t>39.1.2</w:t>
            </w:r>
            <w:r w:rsidRPr="00D5087F">
              <w:rPr>
                <w:rFonts w:ascii="Segoe UI Symbol" w:hAnsi="Segoe UI Symbol"/>
                <w:noProof/>
              </w:rPr>
              <w:tab/>
              <w:t xml:space="preserve">Value Engineering: </w:t>
            </w:r>
            <w:r w:rsidRPr="00D5087F">
              <w:rPr>
                <w:rFonts w:ascii="Segoe UI Symbol" w:hAnsi="Segoe UI Symbol"/>
                <w:color w:val="000000"/>
                <w:szCs w:val="24"/>
              </w:rPr>
              <w:t xml:space="preserve">The Contractor may prepare, at its own cost, a value engineering proposal at any time during the performance of the contract. The value </w:t>
            </w:r>
            <w:r w:rsidRPr="00D5087F">
              <w:rPr>
                <w:rFonts w:ascii="Segoe UI Symbol" w:hAnsi="Segoe UI Symbol"/>
                <w:color w:val="000000"/>
                <w:szCs w:val="24"/>
              </w:rPr>
              <w:lastRenderedPageBreak/>
              <w:t xml:space="preserve">engineering proposal shall, at a minimum, include the </w:t>
            </w:r>
            <w:proofErr w:type="gramStart"/>
            <w:r w:rsidRPr="00D5087F">
              <w:rPr>
                <w:rFonts w:ascii="Segoe UI Symbol" w:hAnsi="Segoe UI Symbol"/>
                <w:color w:val="000000"/>
                <w:szCs w:val="24"/>
              </w:rPr>
              <w:t>following;</w:t>
            </w:r>
            <w:proofErr w:type="gramEnd"/>
          </w:p>
          <w:p w14:paraId="1BF94719"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 xml:space="preserve">(a) the proposed change(s), and a description of the difference to the existing contract </w:t>
            </w:r>
            <w:proofErr w:type="gramStart"/>
            <w:r w:rsidRPr="00D5087F">
              <w:rPr>
                <w:rFonts w:ascii="Segoe UI Symbol" w:hAnsi="Segoe UI Symbol"/>
                <w:color w:val="000000"/>
                <w:szCs w:val="24"/>
              </w:rPr>
              <w:t>requirements;</w:t>
            </w:r>
            <w:proofErr w:type="gramEnd"/>
          </w:p>
          <w:p w14:paraId="4529566F"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(b) a full cost/benefit analysis of the proposed change(s) including a description and estimate of costs (including life cycle costs) the Employer may incur in implementing the value engineering proposal; and</w:t>
            </w:r>
          </w:p>
          <w:p w14:paraId="5DE5BDAF"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(c) a description of any effect(s) of the change on performance/functionality.</w:t>
            </w:r>
          </w:p>
          <w:p w14:paraId="51AAC8DA" w14:textId="77777777" w:rsidR="001146CD" w:rsidRPr="00D5087F" w:rsidRDefault="001146CD" w:rsidP="00D5087F">
            <w:pPr>
              <w:spacing w:before="120" w:after="120"/>
              <w:ind w:left="1152"/>
              <w:rPr>
                <w:rFonts w:ascii="Segoe UI Symbol" w:hAnsi="Segoe UI Symbol"/>
                <w:color w:val="000000"/>
                <w:szCs w:val="24"/>
              </w:rPr>
            </w:pPr>
            <w:r w:rsidRPr="00D5087F">
              <w:rPr>
                <w:rFonts w:ascii="Segoe UI Symbol" w:hAnsi="Segoe UI Symbol"/>
                <w:color w:val="000000"/>
                <w:szCs w:val="24"/>
              </w:rPr>
              <w:t>The Employer may accept the value engineering proposal if the proposal demonstrates benefits that:</w:t>
            </w:r>
          </w:p>
          <w:p w14:paraId="1FE82AB7"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(a) accelerates the delivery period; or</w:t>
            </w:r>
          </w:p>
          <w:p w14:paraId="28BB67F4" w14:textId="05099D64" w:rsidR="001146CD" w:rsidRPr="00D5087F" w:rsidRDefault="001146CD" w:rsidP="00287CBB">
            <w:pPr>
              <w:spacing w:before="120" w:after="120"/>
              <w:ind w:left="1421" w:hanging="284"/>
              <w:rPr>
                <w:rFonts w:ascii="Segoe UI Symbol" w:hAnsi="Segoe UI Symbol"/>
                <w:color w:val="000000"/>
                <w:szCs w:val="24"/>
              </w:rPr>
            </w:pPr>
            <w:r w:rsidRPr="00D5087F">
              <w:rPr>
                <w:rFonts w:ascii="Segoe UI Symbol" w:hAnsi="Segoe UI Symbol"/>
                <w:color w:val="000000"/>
                <w:szCs w:val="24"/>
              </w:rPr>
              <w:t xml:space="preserve">(b) reduces the Contract Price or the life cycle costs </w:t>
            </w:r>
            <w:proofErr w:type="gramStart"/>
            <w:r w:rsidRPr="00D5087F">
              <w:rPr>
                <w:rFonts w:ascii="Segoe UI Symbol" w:hAnsi="Segoe UI Symbol"/>
                <w:color w:val="000000"/>
                <w:szCs w:val="24"/>
              </w:rPr>
              <w:t xml:space="preserve">to </w:t>
            </w:r>
            <w:r w:rsidR="00287CBB">
              <w:rPr>
                <w:rFonts w:ascii="Segoe UI Symbol" w:hAnsi="Segoe UI Symbol"/>
                <w:color w:val="000000"/>
                <w:szCs w:val="24"/>
              </w:rPr>
              <w:t xml:space="preserve"> </w:t>
            </w:r>
            <w:r w:rsidRPr="00D5087F">
              <w:rPr>
                <w:rFonts w:ascii="Segoe UI Symbol" w:hAnsi="Segoe UI Symbol"/>
                <w:color w:val="000000"/>
                <w:szCs w:val="24"/>
              </w:rPr>
              <w:t>the</w:t>
            </w:r>
            <w:proofErr w:type="gramEnd"/>
            <w:r w:rsidRPr="00D5087F">
              <w:rPr>
                <w:rFonts w:ascii="Segoe UI Symbol" w:hAnsi="Segoe UI Symbol"/>
                <w:color w:val="000000"/>
                <w:szCs w:val="24"/>
              </w:rPr>
              <w:t xml:space="preserve"> Employer; or</w:t>
            </w:r>
          </w:p>
          <w:p w14:paraId="388FBB55"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(c) improves the quality, efficiency, safety or sustainability of the Facilities; or</w:t>
            </w:r>
          </w:p>
          <w:p w14:paraId="7D126E7D"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(d) yields any other benefits to the Employer,</w:t>
            </w:r>
          </w:p>
          <w:p w14:paraId="47259D9B" w14:textId="77777777" w:rsidR="001146CD" w:rsidRPr="00D5087F" w:rsidRDefault="001146CD" w:rsidP="00D5087F">
            <w:pPr>
              <w:spacing w:before="120" w:after="120"/>
              <w:ind w:left="1152"/>
              <w:rPr>
                <w:rFonts w:ascii="Segoe UI Symbol" w:hAnsi="Segoe UI Symbol"/>
                <w:color w:val="000000"/>
                <w:szCs w:val="24"/>
              </w:rPr>
            </w:pPr>
            <w:r w:rsidRPr="00D5087F">
              <w:rPr>
                <w:rFonts w:ascii="Segoe UI Symbol" w:hAnsi="Segoe UI Symbol"/>
                <w:color w:val="000000"/>
                <w:szCs w:val="24"/>
              </w:rPr>
              <w:t>without compromising the necessary functions of the Facilities.</w:t>
            </w:r>
          </w:p>
          <w:p w14:paraId="091C283E" w14:textId="77777777" w:rsidR="001146CD" w:rsidRPr="00D5087F" w:rsidRDefault="001146CD" w:rsidP="00D5087F">
            <w:pPr>
              <w:spacing w:before="120" w:after="120"/>
              <w:ind w:left="1152"/>
              <w:rPr>
                <w:rFonts w:ascii="Segoe UI Symbol" w:hAnsi="Segoe UI Symbol"/>
                <w:color w:val="000000"/>
                <w:szCs w:val="24"/>
              </w:rPr>
            </w:pPr>
            <w:r w:rsidRPr="00D5087F">
              <w:rPr>
                <w:rFonts w:ascii="Segoe UI Symbol" w:hAnsi="Segoe UI Symbol"/>
                <w:color w:val="000000"/>
                <w:szCs w:val="24"/>
              </w:rPr>
              <w:t>If the value engineering proposal is approved by the Employer and results in:</w:t>
            </w:r>
          </w:p>
          <w:p w14:paraId="18407957"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(a) a reduction of the Contract Price; the amount to be paid to the Contractor shall be the percentage specified in the PCC of the reduction in the Contract Price; or</w:t>
            </w:r>
          </w:p>
          <w:p w14:paraId="7C7BB586" w14:textId="77777777" w:rsidR="001146CD" w:rsidRPr="00D5087F" w:rsidRDefault="001146CD" w:rsidP="00287CBB">
            <w:pPr>
              <w:spacing w:before="120" w:after="120"/>
              <w:ind w:left="1563" w:hanging="426"/>
              <w:rPr>
                <w:rFonts w:ascii="Segoe UI Symbol" w:hAnsi="Segoe UI Symbol"/>
                <w:color w:val="000000"/>
                <w:szCs w:val="24"/>
              </w:rPr>
            </w:pPr>
            <w:r w:rsidRPr="00D5087F">
              <w:rPr>
                <w:rFonts w:ascii="Segoe UI Symbol" w:hAnsi="Segoe UI Symbol"/>
                <w:color w:val="000000"/>
                <w:szCs w:val="24"/>
              </w:rPr>
              <w:t>(b) an increase in the Contract Price; but results in a reduction in life cycle costs due to any benefit described in (a) to (d) above, the amount to be paid to the Contractor shall be the full increase in the Contract Price.</w:t>
            </w:r>
          </w:p>
          <w:p w14:paraId="30EFDB5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39.1.3</w:t>
            </w:r>
            <w:r w:rsidRPr="00D5087F">
              <w:rPr>
                <w:rFonts w:ascii="Segoe UI Symbol" w:hAnsi="Segoe UI Symbol"/>
                <w:noProof/>
              </w:rPr>
              <w:tab/>
              <w:t xml:space="preserve">Notwithstanding GCC Sub-Clauses 39.1.1 and 39.1.2, no change made necessary because of any default of the Contractor in the performance of its </w:t>
            </w:r>
            <w:r w:rsidRPr="00D5087F">
              <w:rPr>
                <w:rFonts w:ascii="Segoe UI Symbol" w:hAnsi="Segoe UI Symbol"/>
                <w:noProof/>
              </w:rPr>
              <w:lastRenderedPageBreak/>
              <w:t>obligations under the Contract shall be deemed to be a Change, and such change shall not result in any adjustment of the Contract Price or the Time for Completion.</w:t>
            </w:r>
          </w:p>
          <w:p w14:paraId="7CBEE754"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39.1.4</w:t>
            </w:r>
            <w:r w:rsidRPr="00D5087F">
              <w:rPr>
                <w:rFonts w:ascii="Segoe UI Symbol" w:hAnsi="Segoe UI Symbol"/>
                <w:noProof/>
              </w:rPr>
              <w:tab/>
              <w:t>The procedure on how to proceed with and execute Changes is specified in GCC Sub-Clauses 39.2 and 39.3, and further details and forms are provided in the Employer’s Requirements (Forms and Procedures).</w:t>
            </w:r>
          </w:p>
          <w:p w14:paraId="42BD875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39.2</w:t>
            </w:r>
            <w:r w:rsidRPr="00D5087F">
              <w:rPr>
                <w:rFonts w:ascii="Segoe UI Symbol" w:hAnsi="Segoe UI Symbol"/>
                <w:noProof/>
              </w:rPr>
              <w:tab/>
            </w:r>
            <w:r w:rsidRPr="00D5087F">
              <w:rPr>
                <w:rFonts w:ascii="Segoe UI Symbol" w:hAnsi="Segoe UI Symbol"/>
                <w:noProof/>
                <w:u w:val="single"/>
              </w:rPr>
              <w:t>Changes Originating from Employer</w:t>
            </w:r>
          </w:p>
          <w:p w14:paraId="7BFDD7F6"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39.2.1</w:t>
            </w:r>
            <w:r w:rsidRPr="00D5087F">
              <w:rPr>
                <w:rFonts w:ascii="Segoe UI Symbol" w:hAnsi="Segoe UI Symbol"/>
                <w:noProof/>
              </w:rPr>
              <w:tab/>
              <w:t>If the Employer proposes a Change pursuant to GCC Sub-Clause 39.1.1, it shall send to the Contractor a “Request for Change Proposal,” requiring the Contractor to prepare and furnish to the Project Manager as soon as reasonably practicable a “Change Proposal,” which shall include the following:</w:t>
            </w:r>
          </w:p>
          <w:p w14:paraId="545303E2" w14:textId="77777777" w:rsidR="001146CD" w:rsidRPr="00D5087F" w:rsidRDefault="001146CD" w:rsidP="00D5087F">
            <w:pPr>
              <w:spacing w:before="120" w:after="120"/>
              <w:ind w:left="1958" w:right="-72" w:hanging="691"/>
              <w:rPr>
                <w:rFonts w:ascii="Segoe UI Symbol" w:hAnsi="Segoe UI Symbol"/>
                <w:noProof/>
              </w:rPr>
            </w:pPr>
            <w:r w:rsidRPr="00D5087F">
              <w:rPr>
                <w:rFonts w:ascii="Segoe UI Symbol" w:hAnsi="Segoe UI Symbol"/>
                <w:noProof/>
              </w:rPr>
              <w:t>(a)</w:t>
            </w:r>
            <w:r w:rsidRPr="00D5087F">
              <w:rPr>
                <w:rFonts w:ascii="Segoe UI Symbol" w:hAnsi="Segoe UI Symbol"/>
                <w:noProof/>
              </w:rPr>
              <w:tab/>
              <w:t>brief description of the Change</w:t>
            </w:r>
          </w:p>
          <w:p w14:paraId="0FC8D756" w14:textId="77777777" w:rsidR="001146CD" w:rsidRPr="00D5087F" w:rsidRDefault="001146CD" w:rsidP="00D5087F">
            <w:pPr>
              <w:spacing w:before="120" w:after="120"/>
              <w:ind w:left="1958" w:right="-72" w:hanging="691"/>
              <w:rPr>
                <w:rFonts w:ascii="Segoe UI Symbol" w:hAnsi="Segoe UI Symbol"/>
                <w:noProof/>
              </w:rPr>
            </w:pPr>
            <w:r w:rsidRPr="00D5087F">
              <w:rPr>
                <w:rFonts w:ascii="Segoe UI Symbol" w:hAnsi="Segoe UI Symbol"/>
                <w:noProof/>
              </w:rPr>
              <w:t>(b)</w:t>
            </w:r>
            <w:r w:rsidRPr="00D5087F">
              <w:rPr>
                <w:rFonts w:ascii="Segoe UI Symbol" w:hAnsi="Segoe UI Symbol"/>
                <w:noProof/>
              </w:rPr>
              <w:tab/>
              <w:t>effect on the Time for Completion</w:t>
            </w:r>
          </w:p>
          <w:p w14:paraId="26F9B6BD" w14:textId="77777777" w:rsidR="001146CD" w:rsidRPr="00D5087F" w:rsidRDefault="001146CD" w:rsidP="00D5087F">
            <w:pPr>
              <w:spacing w:before="120" w:after="120"/>
              <w:ind w:left="1958" w:right="-72" w:hanging="691"/>
              <w:rPr>
                <w:rFonts w:ascii="Segoe UI Symbol" w:hAnsi="Segoe UI Symbol"/>
                <w:noProof/>
              </w:rPr>
            </w:pPr>
            <w:r w:rsidRPr="00D5087F">
              <w:rPr>
                <w:rFonts w:ascii="Segoe UI Symbol" w:hAnsi="Segoe UI Symbol"/>
                <w:noProof/>
              </w:rPr>
              <w:t>(c)</w:t>
            </w:r>
            <w:r w:rsidRPr="00D5087F">
              <w:rPr>
                <w:rFonts w:ascii="Segoe UI Symbol" w:hAnsi="Segoe UI Symbol"/>
                <w:noProof/>
              </w:rPr>
              <w:tab/>
              <w:t>estimated cost of the Change</w:t>
            </w:r>
          </w:p>
          <w:p w14:paraId="54E448DA" w14:textId="77777777" w:rsidR="001146CD" w:rsidRPr="00D5087F" w:rsidRDefault="001146CD" w:rsidP="00D5087F">
            <w:pPr>
              <w:spacing w:before="120" w:after="120"/>
              <w:ind w:left="1958" w:right="-72" w:hanging="691"/>
              <w:rPr>
                <w:rFonts w:ascii="Segoe UI Symbol" w:hAnsi="Segoe UI Symbol"/>
                <w:noProof/>
              </w:rPr>
            </w:pPr>
            <w:r w:rsidRPr="00D5087F">
              <w:rPr>
                <w:rFonts w:ascii="Segoe UI Symbol" w:hAnsi="Segoe UI Symbol"/>
                <w:noProof/>
              </w:rPr>
              <w:t>(d)</w:t>
            </w:r>
            <w:r w:rsidRPr="00D5087F">
              <w:rPr>
                <w:rFonts w:ascii="Segoe UI Symbol" w:hAnsi="Segoe UI Symbol"/>
                <w:noProof/>
              </w:rPr>
              <w:tab/>
              <w:t>effect on Functional Guarantees (if any)</w:t>
            </w:r>
          </w:p>
          <w:p w14:paraId="54CBA504" w14:textId="77777777" w:rsidR="001146CD" w:rsidRPr="00D5087F" w:rsidRDefault="001146CD" w:rsidP="00D5087F">
            <w:pPr>
              <w:spacing w:before="120" w:after="120"/>
              <w:ind w:left="1958" w:right="-72" w:hanging="691"/>
              <w:rPr>
                <w:rFonts w:ascii="Segoe UI Symbol" w:hAnsi="Segoe UI Symbol"/>
                <w:noProof/>
              </w:rPr>
            </w:pPr>
            <w:r w:rsidRPr="00D5087F">
              <w:rPr>
                <w:rFonts w:ascii="Segoe UI Symbol" w:hAnsi="Segoe UI Symbol"/>
                <w:noProof/>
              </w:rPr>
              <w:t>(e)</w:t>
            </w:r>
            <w:r w:rsidRPr="00D5087F">
              <w:rPr>
                <w:rFonts w:ascii="Segoe UI Symbol" w:hAnsi="Segoe UI Symbol"/>
                <w:noProof/>
              </w:rPr>
              <w:tab/>
              <w:t>effect on the Facilities</w:t>
            </w:r>
          </w:p>
          <w:p w14:paraId="238671C8" w14:textId="77777777" w:rsidR="001146CD" w:rsidRPr="00D5087F" w:rsidRDefault="001146CD" w:rsidP="00D5087F">
            <w:pPr>
              <w:spacing w:before="120" w:after="120"/>
              <w:ind w:left="1944" w:right="-72" w:hanging="684"/>
              <w:rPr>
                <w:rFonts w:ascii="Segoe UI Symbol" w:hAnsi="Segoe UI Symbol"/>
                <w:noProof/>
              </w:rPr>
            </w:pPr>
            <w:r w:rsidRPr="00D5087F">
              <w:rPr>
                <w:rFonts w:ascii="Segoe UI Symbol" w:hAnsi="Segoe UI Symbol"/>
                <w:noProof/>
              </w:rPr>
              <w:t>(f)</w:t>
            </w:r>
            <w:r w:rsidRPr="00D5087F">
              <w:rPr>
                <w:rFonts w:ascii="Segoe UI Symbol" w:hAnsi="Segoe UI Symbol"/>
                <w:noProof/>
              </w:rPr>
              <w:tab/>
              <w:t>effect on any other provisions of the Contract.</w:t>
            </w:r>
          </w:p>
          <w:p w14:paraId="77C7CBA3"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39.2.2</w:t>
            </w:r>
            <w:r w:rsidRPr="00D5087F">
              <w:rPr>
                <w:rFonts w:ascii="Segoe UI Symbol" w:hAnsi="Segoe UI Symbol"/>
                <w:noProof/>
              </w:rPr>
              <w:tab/>
              <w:t>Prior to preparing and submitting the “Change Proposal,” the Contractor shall submit to the Project Manager an “Estimate for Change Proposal,” which shall be an estimate of the cost of preparing and submitting the Change Proposal.</w:t>
            </w:r>
          </w:p>
          <w:p w14:paraId="46DC1F14"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Upon receipt of the Contractor’s Estimate for Change Proposal, the Employer shall do one of the following:</w:t>
            </w:r>
          </w:p>
          <w:p w14:paraId="05A12DA4" w14:textId="77777777" w:rsidR="001146CD" w:rsidRPr="00D5087F" w:rsidRDefault="001146CD" w:rsidP="00D5087F">
            <w:pPr>
              <w:spacing w:before="120" w:after="120"/>
              <w:ind w:left="1944" w:right="-72" w:hanging="684"/>
              <w:rPr>
                <w:rFonts w:ascii="Segoe UI Symbol" w:hAnsi="Segoe UI Symbol"/>
                <w:noProof/>
              </w:rPr>
            </w:pPr>
            <w:r w:rsidRPr="00D5087F">
              <w:rPr>
                <w:rFonts w:ascii="Segoe UI Symbol" w:hAnsi="Segoe UI Symbol"/>
                <w:noProof/>
              </w:rPr>
              <w:t>(a)</w:t>
            </w:r>
            <w:r w:rsidRPr="00D5087F">
              <w:rPr>
                <w:rFonts w:ascii="Segoe UI Symbol" w:hAnsi="Segoe UI Symbol"/>
                <w:noProof/>
              </w:rPr>
              <w:tab/>
              <w:t>accept the Contractor’s estimate with instructions to the Contractor to proceed with the preparation of the Change Proposal</w:t>
            </w:r>
          </w:p>
          <w:p w14:paraId="1360AB39" w14:textId="77777777" w:rsidR="001146CD" w:rsidRPr="00D5087F" w:rsidRDefault="001146CD" w:rsidP="00D5087F">
            <w:pPr>
              <w:spacing w:before="120" w:after="120"/>
              <w:ind w:left="1944" w:right="-72" w:hanging="684"/>
              <w:rPr>
                <w:rFonts w:ascii="Segoe UI Symbol" w:hAnsi="Segoe UI Symbol"/>
                <w:noProof/>
              </w:rPr>
            </w:pPr>
            <w:r w:rsidRPr="00D5087F">
              <w:rPr>
                <w:rFonts w:ascii="Segoe UI Symbol" w:hAnsi="Segoe UI Symbol"/>
                <w:noProof/>
              </w:rPr>
              <w:t>(b)</w:t>
            </w:r>
            <w:r w:rsidRPr="00D5087F">
              <w:rPr>
                <w:rFonts w:ascii="Segoe UI Symbol" w:hAnsi="Segoe UI Symbol"/>
                <w:noProof/>
              </w:rPr>
              <w:tab/>
              <w:t xml:space="preserve">advise the Contractor of any part of its Estimate for Change Proposal that is </w:t>
            </w:r>
            <w:r w:rsidRPr="00D5087F">
              <w:rPr>
                <w:rFonts w:ascii="Segoe UI Symbol" w:hAnsi="Segoe UI Symbol"/>
                <w:noProof/>
              </w:rPr>
              <w:lastRenderedPageBreak/>
              <w:t>unacceptable and request the Contractor to review its estimate</w:t>
            </w:r>
          </w:p>
          <w:p w14:paraId="7E95577C" w14:textId="77777777" w:rsidR="001146CD" w:rsidRPr="00D5087F" w:rsidRDefault="001146CD" w:rsidP="00D5087F">
            <w:pPr>
              <w:spacing w:before="120" w:after="120"/>
              <w:ind w:left="1944" w:right="-72" w:hanging="684"/>
              <w:rPr>
                <w:rFonts w:ascii="Segoe UI Symbol" w:hAnsi="Segoe UI Symbol"/>
                <w:noProof/>
              </w:rPr>
            </w:pPr>
            <w:r w:rsidRPr="00D5087F">
              <w:rPr>
                <w:rFonts w:ascii="Segoe UI Symbol" w:hAnsi="Segoe UI Symbol"/>
                <w:noProof/>
              </w:rPr>
              <w:t>(c)</w:t>
            </w:r>
            <w:r w:rsidRPr="00D5087F">
              <w:rPr>
                <w:rFonts w:ascii="Segoe UI Symbol" w:hAnsi="Segoe UI Symbol"/>
                <w:noProof/>
              </w:rPr>
              <w:tab/>
              <w:t>advise the Contractor that the Employer does not intend to proceed with the Change.</w:t>
            </w:r>
          </w:p>
          <w:p w14:paraId="424A2F93"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39.2.3</w:t>
            </w:r>
            <w:r w:rsidRPr="00D5087F">
              <w:rPr>
                <w:rFonts w:ascii="Segoe UI Symbol" w:hAnsi="Segoe UI Symbol"/>
                <w:noProof/>
              </w:rPr>
              <w:tab/>
              <w:t>Upon receipt of the Employer’s instruction to proceed under GCC Sub-Clause 39.2.2 (a), the Contractor shall, with proper expedition, proceed with the preparation of the Change Proposal, in accordance with GCC Sub-Clause 39.2.1.</w:t>
            </w:r>
          </w:p>
          <w:p w14:paraId="330FFA3D"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39.2.4</w:t>
            </w:r>
            <w:r w:rsidRPr="00D5087F">
              <w:rPr>
                <w:rFonts w:ascii="Segoe UI Symbol" w:hAnsi="Segoe UI Symbol"/>
                <w:noProof/>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06FFB5DA"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39.2.5</w:t>
            </w:r>
            <w:r w:rsidRPr="00D5087F">
              <w:rPr>
                <w:rFonts w:ascii="Segoe UI Symbol" w:hAnsi="Segoe UI Symbol"/>
                <w:noProof/>
              </w:rPr>
              <w:tab/>
              <w:t>If before or during the preparation of the Change Proposal it becomes apparent that the aggregate effect of compliance therewith and with all other Change Orders that have already become binding upon the Contractor under this GCC Clause 39 would be to increase or decrease the Contract Price as originally set forth in Article 2 (Contract Price) of the Contract Agreement by more than fifteen percent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1AF02ECF"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The Contractor’s failure to so object shall neither affect its right to object to any subsequent requested Changes or Change Orders herein, nor affect its right to take into account, when making such subsequent objection, the percentage increase or decrease in the Contract Price that any Change not objected to by the Contractor represents.</w:t>
            </w:r>
          </w:p>
          <w:p w14:paraId="0B408109"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39.2.6</w:t>
            </w:r>
            <w:r w:rsidRPr="00D5087F">
              <w:rPr>
                <w:rFonts w:ascii="Segoe UI Symbol" w:hAnsi="Segoe UI Symbol"/>
                <w:noProof/>
              </w:rPr>
              <w:tab/>
              <w:t xml:space="preserve">Upon receipt of the Change Proposal, the Employer and the Contractor shall mutually agree upon all matters therein contained.  Within fourteen (14) days </w:t>
            </w:r>
            <w:r w:rsidRPr="00D5087F">
              <w:rPr>
                <w:rFonts w:ascii="Segoe UI Symbol" w:hAnsi="Segoe UI Symbol"/>
                <w:noProof/>
              </w:rPr>
              <w:lastRenderedPageBreak/>
              <w:t>after such agreement, the Employer shall, if it intends to proceed with the Change, issue the Contractor with a Change Order.</w:t>
            </w:r>
          </w:p>
          <w:p w14:paraId="44A2F4D6"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If the Employer is unable to reach a decision within fourteen (14) days, it shall notify the Contractor with details of when the Contractor can expect a decision.</w:t>
            </w:r>
          </w:p>
          <w:p w14:paraId="3A9782EB"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If the Employer decides not to proceed with the Change for whatever reason, it shall, within the said period of fourteen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GCC Sub-Clause 39.2.2.</w:t>
            </w:r>
          </w:p>
          <w:p w14:paraId="61864EA8"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39.2.7</w:t>
            </w:r>
            <w:r w:rsidRPr="00D5087F">
              <w:rPr>
                <w:rFonts w:ascii="Segoe UI Symbol" w:hAnsi="Segoe UI Symbol"/>
                <w:noProof/>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78846256"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Upon receipt of a Pending Agreement Change Order, the Contractor shall immediately proceed with effecting the Changes covered by such Order.  The Parties shall thereafter attempt to reach agreement on the outstanding issues under the Change Proposal.</w:t>
            </w:r>
          </w:p>
          <w:p w14:paraId="09BD7F3F"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If the Parties cannot reach agreement within sixty (60) days from the date of issue of the Pending Agreement Change Order, then the matter may be referred to the Dispute Board in accordance with the provisions of GCC Sub-Clause 46.1.</w:t>
            </w:r>
          </w:p>
          <w:p w14:paraId="45C74D0F"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39.3</w:t>
            </w:r>
            <w:r w:rsidRPr="00D5087F">
              <w:rPr>
                <w:rFonts w:ascii="Segoe UI Symbol" w:hAnsi="Segoe UI Symbol"/>
                <w:noProof/>
              </w:rPr>
              <w:tab/>
            </w:r>
            <w:r w:rsidRPr="00D5087F">
              <w:rPr>
                <w:rFonts w:ascii="Segoe UI Symbol" w:hAnsi="Segoe UI Symbol"/>
                <w:noProof/>
                <w:u w:val="single"/>
              </w:rPr>
              <w:t>Changes Originating from Contractor</w:t>
            </w:r>
          </w:p>
          <w:p w14:paraId="09E402A2"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lastRenderedPageBreak/>
              <w:t>39.3.1</w:t>
            </w:r>
            <w:r w:rsidRPr="00D5087F">
              <w:rPr>
                <w:rFonts w:ascii="Segoe UI Symbol" w:hAnsi="Segoe UI Symbol"/>
                <w:noProof/>
              </w:rPr>
              <w:tab/>
              <w:t>If the Contractor proposes a Change pursuant to GCC Sub-Clause 39.1.2, the Contractor shall submit to the Project Manager a written “Application for Change Proposal,” giving reasons for the proposed Change and including the information specified in GCC Sub-Clause 39.1.2.</w:t>
            </w:r>
          </w:p>
          <w:p w14:paraId="0B45AD96"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ab/>
              <w:t>Upon receipt of the Application for Change Proposal, the Parties shall follow the procedures outlined in GCC Sub-Clauses 39.2.6 and 39.2.7.  However, the Contractor shall not be entitled to recover the costs of preparing the Application for Change Proposal.</w:t>
            </w:r>
          </w:p>
        </w:tc>
      </w:tr>
      <w:tr w:rsidR="001146CD" w:rsidRPr="00143E6E" w14:paraId="6D01269A" w14:textId="77777777" w:rsidTr="001146CD">
        <w:tc>
          <w:tcPr>
            <w:tcW w:w="2160" w:type="dxa"/>
          </w:tcPr>
          <w:p w14:paraId="0F9BECAC" w14:textId="4826E664"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83" w:name="_Toc454731683"/>
            <w:bookmarkStart w:id="1084" w:name="_Toc59149356"/>
            <w:r w:rsidRPr="00D5087F">
              <w:rPr>
                <w:rFonts w:ascii="Segoe UI Symbol" w:hAnsi="Segoe UI Symbol"/>
                <w:b/>
                <w:szCs w:val="24"/>
              </w:rPr>
              <w:lastRenderedPageBreak/>
              <w:t>Extension of Time for Completion</w:t>
            </w:r>
            <w:bookmarkEnd w:id="1083"/>
            <w:bookmarkEnd w:id="1084"/>
          </w:p>
        </w:tc>
        <w:tc>
          <w:tcPr>
            <w:tcW w:w="6984" w:type="dxa"/>
          </w:tcPr>
          <w:p w14:paraId="6BD32EFD"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40.1</w:t>
            </w:r>
            <w:r w:rsidRPr="00D5087F">
              <w:rPr>
                <w:rFonts w:ascii="Segoe UI Symbol" w:hAnsi="Segoe UI Symbol"/>
                <w:noProof/>
              </w:rPr>
              <w:tab/>
              <w:t>The Time(s) for Completion specified in the PCC pursuant to GCC Sub-Clause 8.2 shall be extended if the Contractor is delayed or impeded in the performance of any of its obligations under the Contract by reason of any of the following:</w:t>
            </w:r>
          </w:p>
          <w:p w14:paraId="1FBE9C12"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any Change in the Facilities as provided in GCC Clause 39</w:t>
            </w:r>
          </w:p>
          <w:p w14:paraId="6E761143"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any occurrence of Force Majeure as provided in GCC Clause 37, unforeseen conditions as provided in GCC Clause 35, or other occurrence of any of the matters specified or referred to in paragraphs (a), (b) and (c) of GCC Sub-Clause 32.2</w:t>
            </w:r>
          </w:p>
          <w:p w14:paraId="4281366B"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any suspension order given by the Employer under GCC Clause 41 hereof or reduction in the rate of progress pursuant to GCC Sub-Clause 41.2 or</w:t>
            </w:r>
          </w:p>
          <w:p w14:paraId="7211831B"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any changes in laws and regulations as provided in GCC Clause 36 or</w:t>
            </w:r>
          </w:p>
          <w:p w14:paraId="24DF93A7"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(e)</w:t>
            </w:r>
            <w:r w:rsidRPr="00D5087F">
              <w:rPr>
                <w:rFonts w:ascii="Segoe UI Symbol" w:hAnsi="Segoe UI Symbol"/>
                <w:noProof/>
              </w:rPr>
              <w:tab/>
              <w:t>any default or breach of the Contract by the Employer, Appendix to the Contract Agreement titled ,or any activity, act or omission of the Employer, or the Project Manager, or any other contractors employed by the Employer, or</w:t>
            </w:r>
          </w:p>
          <w:p w14:paraId="3030366D" w14:textId="77777777" w:rsidR="001146CD" w:rsidRPr="00D5087F" w:rsidRDefault="001146CD" w:rsidP="00565B8F">
            <w:pPr>
              <w:numPr>
                <w:ilvl w:val="0"/>
                <w:numId w:val="94"/>
              </w:numPr>
              <w:tabs>
                <w:tab w:val="clear" w:pos="1152"/>
              </w:tabs>
              <w:suppressAutoHyphens/>
              <w:spacing w:before="120" w:after="120"/>
              <w:ind w:left="1152" w:right="-72" w:hanging="576"/>
              <w:rPr>
                <w:rFonts w:ascii="Segoe UI Symbol" w:hAnsi="Segoe UI Symbol"/>
                <w:noProof/>
              </w:rPr>
            </w:pPr>
            <w:r w:rsidRPr="00D5087F">
              <w:rPr>
                <w:rFonts w:ascii="Segoe UI Symbol" w:hAnsi="Segoe UI Symbol"/>
                <w:noProof/>
              </w:rPr>
              <w:t xml:space="preserve">any delay on the part of a Subcontractor, provided such delay is due to a cause for which the Contractor </w:t>
            </w:r>
            <w:r w:rsidRPr="00D5087F">
              <w:rPr>
                <w:rFonts w:ascii="Segoe UI Symbol" w:hAnsi="Segoe UI Symbol"/>
                <w:noProof/>
              </w:rPr>
              <w:lastRenderedPageBreak/>
              <w:t>himself would have been entitled to an extension of time under this sub-clause, or</w:t>
            </w:r>
          </w:p>
          <w:p w14:paraId="44A4B562" w14:textId="77777777" w:rsidR="001146CD" w:rsidRPr="00D5087F" w:rsidRDefault="001146CD" w:rsidP="00565B8F">
            <w:pPr>
              <w:numPr>
                <w:ilvl w:val="0"/>
                <w:numId w:val="94"/>
              </w:numPr>
              <w:tabs>
                <w:tab w:val="clear" w:pos="1152"/>
              </w:tabs>
              <w:suppressAutoHyphens/>
              <w:spacing w:before="120" w:after="120"/>
              <w:ind w:left="1152" w:right="-72" w:hanging="576"/>
              <w:rPr>
                <w:rFonts w:ascii="Segoe UI Symbol" w:hAnsi="Segoe UI Symbol"/>
                <w:noProof/>
              </w:rPr>
            </w:pPr>
            <w:r w:rsidRPr="00D5087F">
              <w:rPr>
                <w:rFonts w:ascii="Segoe UI Symbol" w:hAnsi="Segoe UI Symbol"/>
                <w:noProof/>
              </w:rPr>
              <w:t>delays attributable to the Employer or caused by customs, or</w:t>
            </w:r>
          </w:p>
          <w:p w14:paraId="7DCF5CDF" w14:textId="77777777" w:rsidR="001146CD" w:rsidRPr="00D5087F" w:rsidRDefault="001146CD" w:rsidP="00565B8F">
            <w:pPr>
              <w:numPr>
                <w:ilvl w:val="0"/>
                <w:numId w:val="94"/>
              </w:numPr>
              <w:tabs>
                <w:tab w:val="clear" w:pos="1152"/>
              </w:tabs>
              <w:suppressAutoHyphens/>
              <w:spacing w:before="120" w:after="120"/>
              <w:ind w:left="1152" w:right="-72" w:hanging="576"/>
              <w:rPr>
                <w:rFonts w:ascii="Segoe UI Symbol" w:hAnsi="Segoe UI Symbol"/>
                <w:noProof/>
              </w:rPr>
            </w:pPr>
            <w:r w:rsidRPr="00D5087F">
              <w:rPr>
                <w:rFonts w:ascii="Segoe UI Symbol" w:hAnsi="Segoe UI Symbol"/>
                <w:noProof/>
              </w:rPr>
              <w:t>any other matter specifically mentioned in the Contract</w:t>
            </w:r>
          </w:p>
          <w:p w14:paraId="172AC2E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by such period as shall be fair and reasonable in all the circumstances and as shall fairly reflect the delay or impediment sustained by the Contractor.</w:t>
            </w:r>
          </w:p>
          <w:p w14:paraId="5E842DB3"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40.2</w:t>
            </w:r>
            <w:r w:rsidRPr="00D5087F">
              <w:rPr>
                <w:rFonts w:ascii="Segoe UI Symbol" w:hAnsi="Segoe UI Symbol"/>
                <w:noProof/>
              </w:rPr>
              <w:tab/>
              <w:t>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GCC Sub-Clause 46.1.</w:t>
            </w:r>
          </w:p>
          <w:p w14:paraId="0FDA09B1" w14:textId="77777777" w:rsidR="001146CD" w:rsidRPr="00D5087F" w:rsidRDefault="001146CD" w:rsidP="00D5087F">
            <w:pPr>
              <w:suppressAutoHyphens/>
              <w:spacing w:before="120" w:after="120"/>
              <w:ind w:left="540" w:right="-72" w:hanging="540"/>
              <w:rPr>
                <w:rFonts w:ascii="Segoe UI Symbol" w:hAnsi="Segoe UI Symbol"/>
                <w:noProof/>
              </w:rPr>
            </w:pPr>
            <w:r w:rsidRPr="00D5087F">
              <w:rPr>
                <w:rFonts w:ascii="Segoe UI Symbol" w:hAnsi="Segoe UI Symbol"/>
                <w:noProof/>
              </w:rPr>
              <w:t>40.3 The Contractor shall at all times use its reasonable efforts to minimize any delay in the performance of its obligations under the Contract.</w:t>
            </w:r>
          </w:p>
          <w:p w14:paraId="3AB280BA" w14:textId="77777777" w:rsidR="001146CD" w:rsidRPr="00D5087F" w:rsidRDefault="001146CD" w:rsidP="00D5087F">
            <w:pPr>
              <w:suppressAutoHyphens/>
              <w:spacing w:before="120" w:after="120"/>
              <w:ind w:left="540" w:right="-72" w:hanging="540"/>
              <w:rPr>
                <w:rFonts w:ascii="Segoe UI Symbol" w:hAnsi="Segoe UI Symbol"/>
                <w:noProof/>
              </w:rPr>
            </w:pPr>
            <w:r w:rsidRPr="00D5087F">
              <w:rPr>
                <w:rFonts w:ascii="Segoe UI Symbol" w:hAnsi="Segoe UI Symbol"/>
                <w:noProof/>
              </w:rPr>
              <w:t xml:space="preserve">40.4  In all cases where the Contractor has given a notice of a claim for an extension of time under GCC 40.2, the Contractor shall consult with the Project Manager in order to determine the steps (if any) which can be taken to overcome or minimize the actual or anticipated delay. The Contractor shall there after comply with all reasonable instructions which the Project Manager shall give in order to minimize such delay. If compliance with such instructions shall cause the Contractor to incur extra costs and the Contractor is entitled to an extension of time under GCC </w:t>
            </w:r>
            <w:r w:rsidRPr="00D5087F">
              <w:rPr>
                <w:rFonts w:ascii="Segoe UI Symbol" w:hAnsi="Segoe UI Symbol"/>
                <w:noProof/>
              </w:rPr>
              <w:lastRenderedPageBreak/>
              <w:t>40.1, the amount of such extra costs shall be added to the Contract Price.</w:t>
            </w:r>
          </w:p>
        </w:tc>
      </w:tr>
      <w:tr w:rsidR="001146CD" w:rsidRPr="00143E6E" w14:paraId="17096C86" w14:textId="77777777" w:rsidTr="001146CD">
        <w:tc>
          <w:tcPr>
            <w:tcW w:w="2160" w:type="dxa"/>
          </w:tcPr>
          <w:p w14:paraId="6032C347" w14:textId="23643F12"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85" w:name="_Toc454731684"/>
            <w:bookmarkStart w:id="1086" w:name="_Toc59149357"/>
            <w:r w:rsidRPr="00D5087F">
              <w:rPr>
                <w:rFonts w:ascii="Segoe UI Symbol" w:hAnsi="Segoe UI Symbol"/>
                <w:b/>
                <w:szCs w:val="24"/>
              </w:rPr>
              <w:lastRenderedPageBreak/>
              <w:t>Suspension</w:t>
            </w:r>
            <w:bookmarkEnd w:id="1085"/>
            <w:bookmarkEnd w:id="1086"/>
          </w:p>
        </w:tc>
        <w:tc>
          <w:tcPr>
            <w:tcW w:w="6984" w:type="dxa"/>
          </w:tcPr>
          <w:p w14:paraId="167A52D6"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41.1</w:t>
            </w:r>
            <w:r w:rsidRPr="00D5087F">
              <w:rPr>
                <w:rFonts w:ascii="Segoe UI Symbol" w:hAnsi="Segoe UI Symbol"/>
                <w:noProof/>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6DC89FA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by virtue of a suspension order given by the Project Manager, other than by reason of the Contractor’s default or breach of the Contract, the Contractor’s performance of any of its obligations is suspended for an aggregate period of more than ninety (90) days, then at any time thereafter and provided that at that time such performance is still suspended, the Contractor may give a notice to the Project Manager requiring that the Employer shall, within twenty-eight (28) days of receipt of the notice, order the resumption of such performance or request and subsequently order a change in accordance with GCC Clause 39, excluding the performance of the suspended obligations from the Contract.</w:t>
            </w:r>
          </w:p>
          <w:p w14:paraId="44A0ACB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If the Employer fails to do so within such period, the Contractor may, by a further notice to the Project Manager, elect to treat the suspension, where it affects a part only of the Facilities, as a deletion of such part in accordance with GCC Clause 39 or, where it affects the whole of the Facilities, as termination of the Contract under GCC Sub-Clause 42.1.</w:t>
            </w:r>
          </w:p>
          <w:p w14:paraId="630DEDF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41.2</w:t>
            </w:r>
            <w:r w:rsidRPr="00D5087F">
              <w:rPr>
                <w:rFonts w:ascii="Segoe UI Symbol" w:hAnsi="Segoe UI Symbol"/>
                <w:noProof/>
              </w:rPr>
              <w:tab/>
              <w:t>If</w:t>
            </w:r>
          </w:p>
          <w:p w14:paraId="286F43F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 xml:space="preserve">the Employer has failed to pay the Contractor any sum due under the Contract within the specified period, has failed to approve any invoice or supporting documents without just cause pursuant to the  Appendix to the Contract Agreement titled Terms and Procedures of Payment, or commits a substantial </w:t>
            </w:r>
            <w:r w:rsidRPr="00D5087F">
              <w:rPr>
                <w:rFonts w:ascii="Segoe UI Symbol" w:hAnsi="Segoe UI Symbol"/>
                <w:noProof/>
              </w:rPr>
              <w:lastRenderedPageBreak/>
              <w:t>breach of the Contract, the Contractor may give a notice to the Employer that requires payment of such sum, with interest thereon as stipulated in GCC Sub-Clause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fourteen (14) days after receipt of the Contractor’s notice or</w:t>
            </w:r>
          </w:p>
          <w:p w14:paraId="4F8F6B1E"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the Contractor is unable to carry out any of its obligations under the Contract for any reason attributable to the Employer, including but not limited to the Employer’s failure to provide possession of or access to the Site or other areas in accordance with GCC Sub-Clause 10.2, or failure to obtain any governmental permit necessary for the execution and/or completion of the Facilities,</w:t>
            </w:r>
          </w:p>
          <w:p w14:paraId="4C0D3890"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then the Contractor may by fourteen (14) days’ notice to the Employer suspend performance of all or any of its obligations under the Contract, or reduce the rate of progress.</w:t>
            </w:r>
          </w:p>
          <w:p w14:paraId="323FBDE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41.3</w:t>
            </w:r>
            <w:r w:rsidRPr="00D5087F">
              <w:rPr>
                <w:rFonts w:ascii="Segoe UI Symbol" w:hAnsi="Segoe UI Symbol"/>
                <w:noProof/>
              </w:rPr>
              <w:tab/>
              <w:t>If the Contractor’s performance of its obligations is suspended or the rate of progress is reduced pursuant to this GCC Clause 41, then the Time for Completion shall be extended in accordance with GCC Sub-Clause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5265661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41.4</w:t>
            </w:r>
            <w:r w:rsidRPr="00D5087F">
              <w:rPr>
                <w:rFonts w:ascii="Segoe UI Symbol" w:hAnsi="Segoe UI Symbol"/>
                <w:noProof/>
              </w:rPr>
              <w:tab/>
              <w:t xml:space="preserve">During the period of suspension, the Contractor shall not remove from the Site any Plant, any part of the Facilities or </w:t>
            </w:r>
            <w:r w:rsidRPr="00D5087F">
              <w:rPr>
                <w:rFonts w:ascii="Segoe UI Symbol" w:hAnsi="Segoe UI Symbol"/>
                <w:noProof/>
              </w:rPr>
              <w:lastRenderedPageBreak/>
              <w:t>any Contractor’s Equipment, without the prior written consent of the Employer.</w:t>
            </w:r>
          </w:p>
        </w:tc>
      </w:tr>
      <w:tr w:rsidR="001146CD" w:rsidRPr="00143E6E" w14:paraId="7B818624" w14:textId="77777777" w:rsidTr="001146CD">
        <w:tc>
          <w:tcPr>
            <w:tcW w:w="2160" w:type="dxa"/>
          </w:tcPr>
          <w:p w14:paraId="5F951C0E" w14:textId="1EA03CA5"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87" w:name="_Toc454731685"/>
            <w:bookmarkStart w:id="1088" w:name="_Toc59149358"/>
            <w:r w:rsidRPr="00D5087F">
              <w:rPr>
                <w:rFonts w:ascii="Segoe UI Symbol" w:hAnsi="Segoe UI Symbol"/>
                <w:b/>
                <w:szCs w:val="24"/>
              </w:rPr>
              <w:lastRenderedPageBreak/>
              <w:t>Termination</w:t>
            </w:r>
            <w:bookmarkEnd w:id="1087"/>
            <w:bookmarkEnd w:id="1088"/>
          </w:p>
        </w:tc>
        <w:tc>
          <w:tcPr>
            <w:tcW w:w="6984" w:type="dxa"/>
          </w:tcPr>
          <w:p w14:paraId="76623AF2"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42.1</w:t>
            </w:r>
            <w:r w:rsidRPr="00D5087F">
              <w:rPr>
                <w:rFonts w:ascii="Segoe UI Symbol" w:hAnsi="Segoe UI Symbol"/>
                <w:noProof/>
              </w:rPr>
              <w:tab/>
            </w:r>
            <w:r w:rsidRPr="00D5087F">
              <w:rPr>
                <w:rFonts w:ascii="Segoe UI Symbol" w:hAnsi="Segoe UI Symbol"/>
                <w:noProof/>
                <w:u w:val="single"/>
              </w:rPr>
              <w:t>Termination for Employer’s Convenience</w:t>
            </w:r>
          </w:p>
          <w:p w14:paraId="317C4B67"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42.1.1</w:t>
            </w:r>
            <w:r w:rsidRPr="00D5087F">
              <w:rPr>
                <w:rFonts w:ascii="Segoe UI Symbol" w:hAnsi="Segoe UI Symbol"/>
                <w:noProof/>
              </w:rPr>
              <w:tab/>
              <w:t>The Employer may at any time terminate the Contract for any reason by giving the Contractor a notice of termination that refers to this GCC Sub-Clause 42.1.</w:t>
            </w:r>
          </w:p>
          <w:p w14:paraId="08658111"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42.1.2</w:t>
            </w:r>
            <w:r w:rsidRPr="00D5087F">
              <w:rPr>
                <w:rFonts w:ascii="Segoe UI Symbol" w:hAnsi="Segoe UI Symbol"/>
                <w:noProof/>
              </w:rPr>
              <w:tab/>
              <w:t>Upon receipt of the notice of termination under GCC Sub-Clause 42.1.1, the Contractor shall either immediately or upon the date specified in the notice of termination</w:t>
            </w:r>
          </w:p>
          <w:p w14:paraId="39152A10"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cease all further work, except for such work as the Employer may specify in the notice of termination for the sole purpose of protecting that part of the Facilities already executed, or any work required to leave the Site in a clean and safe condition</w:t>
            </w:r>
          </w:p>
          <w:p w14:paraId="7BFB8D30"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terminate all subcontracts, except those to be assigned to the Employer pursuant to paragraph (d) (ii) below</w:t>
            </w:r>
          </w:p>
          <w:p w14:paraId="7C64616C"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remove all Contractor’s Equipment from the Site, repatriate the Contractor’s and its Subcontractors’ personnel from the Site, remove from the Site any wreckage, rubbish and debris of any kind, and leave the whole of the Site in a clean and safe condition, and</w:t>
            </w:r>
          </w:p>
          <w:p w14:paraId="31FA5729"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 xml:space="preserve">subject to the payment specified in GCC Sub-Clause 42.1.3, </w:t>
            </w:r>
          </w:p>
          <w:p w14:paraId="6BEE7B29" w14:textId="77777777" w:rsidR="001146CD" w:rsidRPr="00D5087F" w:rsidRDefault="001146CD" w:rsidP="00D5087F">
            <w:pPr>
              <w:spacing w:before="120" w:after="120"/>
              <w:ind w:left="2304" w:right="-72" w:hanging="576"/>
              <w:rPr>
                <w:rFonts w:ascii="Segoe UI Symbol" w:hAnsi="Segoe UI Symbol"/>
                <w:noProof/>
              </w:rPr>
            </w:pPr>
            <w:r w:rsidRPr="00D5087F">
              <w:rPr>
                <w:rFonts w:ascii="Segoe UI Symbol" w:hAnsi="Segoe UI Symbol"/>
                <w:noProof/>
              </w:rPr>
              <w:t>(i)</w:t>
            </w:r>
            <w:r w:rsidRPr="00D5087F">
              <w:rPr>
                <w:rFonts w:ascii="Segoe UI Symbol" w:hAnsi="Segoe UI Symbol"/>
                <w:noProof/>
              </w:rPr>
              <w:tab/>
              <w:t>deliver to the Employer the parts of the Facilities executed by the Contractor up to the date of termination</w:t>
            </w:r>
          </w:p>
          <w:p w14:paraId="36F7C7BC" w14:textId="77777777" w:rsidR="001146CD" w:rsidRPr="00D5087F" w:rsidRDefault="001146CD" w:rsidP="00D5087F">
            <w:pPr>
              <w:spacing w:before="120" w:after="120"/>
              <w:ind w:left="2304" w:right="-72" w:hanging="576"/>
              <w:rPr>
                <w:rFonts w:ascii="Segoe UI Symbol" w:hAnsi="Segoe UI Symbol"/>
                <w:noProof/>
              </w:rPr>
            </w:pPr>
            <w:r w:rsidRPr="00D5087F">
              <w:rPr>
                <w:rFonts w:ascii="Segoe UI Symbol" w:hAnsi="Segoe UI Symbol"/>
                <w:noProof/>
              </w:rPr>
              <w:t>(ii)</w:t>
            </w:r>
            <w:r w:rsidRPr="00D5087F">
              <w:rPr>
                <w:rFonts w:ascii="Segoe UI Symbol" w:hAnsi="Segoe UI Symbol"/>
                <w:noProof/>
              </w:rPr>
              <w:tab/>
              <w:t xml:space="preserve">to the extent legally possible, assign to the Employer all right, title and benefit of the Contractor to the Facilities and to the Plant as of the date of termination, and, as may be required by the Employer, in any </w:t>
            </w:r>
            <w:r w:rsidRPr="00D5087F">
              <w:rPr>
                <w:rFonts w:ascii="Segoe UI Symbol" w:hAnsi="Segoe UI Symbol"/>
                <w:noProof/>
              </w:rPr>
              <w:lastRenderedPageBreak/>
              <w:t>subcontracts concluded between the Contractor and its Subcontractors; and</w:t>
            </w:r>
          </w:p>
          <w:p w14:paraId="5AB64A3E" w14:textId="77777777" w:rsidR="001146CD" w:rsidRPr="00D5087F" w:rsidRDefault="001146CD" w:rsidP="00D5087F">
            <w:pPr>
              <w:spacing w:before="120" w:after="120"/>
              <w:ind w:left="2304" w:right="-72" w:hanging="576"/>
              <w:rPr>
                <w:rFonts w:ascii="Segoe UI Symbol" w:hAnsi="Segoe UI Symbol"/>
                <w:noProof/>
              </w:rPr>
            </w:pPr>
            <w:r w:rsidRPr="00D5087F">
              <w:rPr>
                <w:rFonts w:ascii="Segoe UI Symbol" w:hAnsi="Segoe UI Symbol"/>
                <w:noProof/>
              </w:rPr>
              <w:t>(iii)</w:t>
            </w:r>
            <w:r w:rsidRPr="00D5087F">
              <w:rPr>
                <w:rFonts w:ascii="Segoe UI Symbol" w:hAnsi="Segoe UI Symbol"/>
                <w:noProof/>
              </w:rPr>
              <w:tab/>
              <w:t>deliver to the Employer all non-proprietary drawings, specifications and other documents prepared by the Contractor or its Subcontractors as at the date of termination in connection with the Facilities.</w:t>
            </w:r>
          </w:p>
          <w:p w14:paraId="1E4B094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42.1.3</w:t>
            </w:r>
            <w:r w:rsidRPr="00D5087F">
              <w:rPr>
                <w:rFonts w:ascii="Segoe UI Symbol" w:hAnsi="Segoe UI Symbol"/>
                <w:noProof/>
              </w:rPr>
              <w:tab/>
              <w:t>In the event of termination of the Contract under GCC Sub-Clause 42.1.1, the Employer shall pay to the Contractor the following amounts:</w:t>
            </w:r>
          </w:p>
          <w:p w14:paraId="3FB00A6A"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the Contract Price, properly attributable to the parts of the Facilities executed by the Contractor as of the date of termination</w:t>
            </w:r>
          </w:p>
          <w:p w14:paraId="5F8C56A1"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the costs reasonably incurred by the Contractor in the removal of the Contractor’s Equipment from the Site and in the repatriation of the Contractor’s and its Subcontractors’ personnel</w:t>
            </w:r>
          </w:p>
          <w:p w14:paraId="25E43B54"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any amounts to be paid by the Contractor to its Subcontractors in connection with the termination of any subcontracts, including any cancellation charges</w:t>
            </w:r>
          </w:p>
          <w:p w14:paraId="3FC4BB04"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costs incurred by the Contractor in protecting the Facilities and leaving the Site in a clean and safe condition pursuant to paragraph (a) of GCC Sub-Clause 42.1.2</w:t>
            </w:r>
          </w:p>
          <w:p w14:paraId="79475673"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(e)</w:t>
            </w:r>
            <w:r w:rsidRPr="00D5087F">
              <w:rPr>
                <w:rFonts w:ascii="Segoe UI Symbol" w:hAnsi="Segoe UI Symbol"/>
                <w:noProof/>
              </w:rPr>
              <w:tab/>
              <w:t>the cost of satisfying all other obligations, commitments and claims that the Contractor may in good faith have undertaken with third Parties in connection with the Contract and that are not covered by paragraphs (a) through (d) above.</w:t>
            </w:r>
          </w:p>
          <w:p w14:paraId="40CC7D5A"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42.2</w:t>
            </w:r>
            <w:r w:rsidRPr="00D5087F">
              <w:rPr>
                <w:rFonts w:ascii="Segoe UI Symbol" w:hAnsi="Segoe UI Symbol"/>
                <w:noProof/>
              </w:rPr>
              <w:tab/>
            </w:r>
            <w:r w:rsidRPr="00D5087F">
              <w:rPr>
                <w:rFonts w:ascii="Segoe UI Symbol" w:hAnsi="Segoe UI Symbol"/>
                <w:noProof/>
                <w:u w:val="single"/>
              </w:rPr>
              <w:t>Termination for Contractor’s Default</w:t>
            </w:r>
          </w:p>
          <w:p w14:paraId="7FF1BE08"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42.2.1</w:t>
            </w:r>
            <w:r w:rsidRPr="00D5087F">
              <w:rPr>
                <w:rFonts w:ascii="Segoe UI Symbol" w:hAnsi="Segoe UI Symbol"/>
                <w:noProof/>
              </w:rPr>
              <w:tab/>
              <w:t xml:space="preserve">The Employer, without prejudice to any other rights or remedies it may possess, may terminate the Contract forthwith in the following circumstances by </w:t>
            </w:r>
            <w:r w:rsidRPr="00D5087F">
              <w:rPr>
                <w:rFonts w:ascii="Segoe UI Symbol" w:hAnsi="Segoe UI Symbol"/>
                <w:noProof/>
              </w:rPr>
              <w:lastRenderedPageBreak/>
              <w:t>giving a notice of termination and its reasons therefor to the Contractor, referring to this GCC Sub-Clause 42.2:</w:t>
            </w:r>
          </w:p>
          <w:p w14:paraId="78143F06"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p>
          <w:p w14:paraId="3BC2CEC7"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if the Contractor assigns or transfers the Contract or any right or interest therein in violation of the provision of GCC Clause 43.</w:t>
            </w:r>
          </w:p>
          <w:p w14:paraId="3B837D0A" w14:textId="77777777" w:rsidR="001146CD" w:rsidRPr="00D5087F" w:rsidRDefault="001146CD" w:rsidP="00D5087F">
            <w:pPr>
              <w:spacing w:before="120" w:after="120"/>
              <w:ind w:left="1728" w:right="-72" w:hanging="576"/>
              <w:rPr>
                <w:rFonts w:ascii="Segoe UI Symbol" w:hAnsi="Segoe UI Symbol"/>
                <w:i/>
                <w:noProof/>
              </w:rPr>
            </w:pPr>
            <w:r w:rsidRPr="00D5087F">
              <w:rPr>
                <w:rFonts w:ascii="Segoe UI Symbol" w:hAnsi="Segoe UI Symbol"/>
                <w:noProof/>
              </w:rPr>
              <w:t>(c)</w:t>
            </w:r>
            <w:r w:rsidRPr="00D5087F">
              <w:rPr>
                <w:rFonts w:ascii="Segoe UI Symbol" w:hAnsi="Segoe UI Symbol"/>
                <w:noProof/>
              </w:rPr>
              <w:tab/>
              <w:t>if the Contractor, in the judgment of the Employer has engaged in Fraud and Corruption, as defined in   paragrpah 2.2 a.</w:t>
            </w:r>
            <w:r w:rsidR="0075078B" w:rsidRPr="00D5087F">
              <w:rPr>
                <w:rFonts w:ascii="Segoe UI Symbol" w:hAnsi="Segoe UI Symbol"/>
                <w:noProof/>
              </w:rPr>
              <w:t xml:space="preserve"> of</w:t>
            </w:r>
            <w:r w:rsidRPr="00D5087F">
              <w:rPr>
                <w:rFonts w:ascii="Segoe UI Symbol" w:hAnsi="Segoe UI Symbol"/>
                <w:noProof/>
              </w:rPr>
              <w:t xml:space="preserve"> </w:t>
            </w:r>
            <w:r w:rsidR="0075078B" w:rsidRPr="00D5087F">
              <w:rPr>
                <w:rFonts w:ascii="Segoe UI Symbol" w:hAnsi="Segoe UI Symbol"/>
                <w:noProof/>
              </w:rPr>
              <w:t xml:space="preserve">Appendix B </w:t>
            </w:r>
            <w:r w:rsidRPr="00D5087F">
              <w:rPr>
                <w:rFonts w:ascii="Segoe UI Symbol" w:hAnsi="Segoe UI Symbol"/>
                <w:noProof/>
              </w:rPr>
              <w:t>to the GCC, in competing for or in executing the Contract.</w:t>
            </w:r>
          </w:p>
          <w:p w14:paraId="3E60ACD1"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42.2.2</w:t>
            </w:r>
            <w:r w:rsidRPr="00D5087F">
              <w:rPr>
                <w:rFonts w:ascii="Segoe UI Symbol" w:hAnsi="Segoe UI Symbol"/>
                <w:noProof/>
              </w:rPr>
              <w:tab/>
              <w:t>If the Contractor</w:t>
            </w:r>
          </w:p>
          <w:p w14:paraId="1DD2B302"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has abandoned or repudiated the Contract</w:t>
            </w:r>
          </w:p>
          <w:p w14:paraId="372A087A"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has without valid reason failed to commence work on the Facilities promptly or has suspended, other than pursuant to GCC Sub-Clause 41.2, the progress of Contract performance for more than twenty-eight (28) days after receiving a written instruction from the Employer to proceed</w:t>
            </w:r>
          </w:p>
          <w:p w14:paraId="6294055D"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persistently fails to execute the Contract in accordance with the Contract or persistently neglects to carry out its obligations under the Contract without just cause</w:t>
            </w:r>
          </w:p>
          <w:p w14:paraId="639EA0D7"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 xml:space="preserve">refuses or is unable to provide sufficient materials, services or labor to execute and complete the Facilities in the manner specified in </w:t>
            </w:r>
            <w:r w:rsidRPr="00D5087F">
              <w:rPr>
                <w:rFonts w:ascii="Segoe UI Symbol" w:hAnsi="Segoe UI Symbol"/>
                <w:noProof/>
              </w:rPr>
              <w:lastRenderedPageBreak/>
              <w:t>the program furnished under GCC Sub-Clause 18.2  at rates of progress that give reasonable assurance to the Employer that the Contractor can attain Completion of the Facilities by the Time for Completion as extended,</w:t>
            </w:r>
          </w:p>
          <w:p w14:paraId="578D5310"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then the Employer may, without prejudice to any other rights it may possess under the Contract, give a notice to the Contractor stating the nature of the default and requiring the Contractor to remedy the same.  If the Contractor fails to remedy or to take steps to remedy the same within fourteen (14) days of its receipt of such notice, then the Employer may terminate the Contract forthwith by giving a notice of termination to the Contractor that refers to this GCC Sub-Clause 42.2.</w:t>
            </w:r>
          </w:p>
          <w:p w14:paraId="63B8696C"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42.2.3</w:t>
            </w:r>
            <w:r w:rsidRPr="00D5087F">
              <w:rPr>
                <w:rFonts w:ascii="Segoe UI Symbol" w:hAnsi="Segoe UI Symbol"/>
                <w:noProof/>
              </w:rPr>
              <w:tab/>
              <w:t>Upon receipt of the notice of termination under GCC Sub-Clauses 42.2.1 or 42.2.2, the Contractor shall, either immediately or upon such date as is specified in the notice of termination,</w:t>
            </w:r>
          </w:p>
          <w:p w14:paraId="34B1418E"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(a)</w:t>
            </w:r>
            <w:r w:rsidRPr="00D5087F">
              <w:rPr>
                <w:rFonts w:ascii="Segoe UI Symbol" w:hAnsi="Segoe UI Symbol"/>
                <w:noProof/>
              </w:rPr>
              <w:tab/>
              <w:t>cease all further work, except for such work as the Employer may specify in the notice of termination for the sole purpose of protecting that part of the Facilities already executed, or any work required to leave the Site in a clean and safe condition</w:t>
            </w:r>
          </w:p>
          <w:p w14:paraId="0F2CBEF4"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terminate all subcontracts, except those to be assigned to the Employer pursuant to paragraph (d) below</w:t>
            </w:r>
          </w:p>
          <w:p w14:paraId="42A64C5D"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deliver to the Employer the parts of the Facilities executed by the Contractor up to the date of termination</w:t>
            </w:r>
          </w:p>
          <w:p w14:paraId="00CC6EB2"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p>
          <w:p w14:paraId="3DBF4D26" w14:textId="77777777" w:rsidR="001146CD" w:rsidRPr="00D5087F" w:rsidRDefault="001146CD" w:rsidP="00D5087F">
            <w:pPr>
              <w:spacing w:before="120" w:after="120"/>
              <w:ind w:left="1728" w:right="-72" w:hanging="576"/>
              <w:rPr>
                <w:rFonts w:ascii="Segoe UI Symbol" w:hAnsi="Segoe UI Symbol"/>
                <w:noProof/>
              </w:rPr>
            </w:pPr>
            <w:r w:rsidRPr="00D5087F">
              <w:rPr>
                <w:rFonts w:ascii="Segoe UI Symbol" w:hAnsi="Segoe UI Symbol"/>
                <w:noProof/>
              </w:rPr>
              <w:lastRenderedPageBreak/>
              <w:t>(e)</w:t>
            </w:r>
            <w:r w:rsidRPr="00D5087F">
              <w:rPr>
                <w:rFonts w:ascii="Segoe UI Symbol" w:hAnsi="Segoe UI Symbol"/>
                <w:noProof/>
              </w:rPr>
              <w:tab/>
              <w:t>deliver to the Employer all drawings, specifications and other documents prepared by the Contractor or its Subcontractors as of the date of termination in connection with the Facilities.</w:t>
            </w:r>
          </w:p>
          <w:p w14:paraId="6EFF8445"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42.2.4</w:t>
            </w:r>
            <w:r w:rsidRPr="00D5087F">
              <w:rPr>
                <w:rFonts w:ascii="Segoe UI Symbol" w:hAnsi="Segoe UI Symbol"/>
                <w:noProof/>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5B822BB9"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2BD43E56"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42.2.5</w:t>
            </w:r>
            <w:r w:rsidRPr="00D5087F">
              <w:rPr>
                <w:rFonts w:ascii="Segoe UI Symbol" w:hAnsi="Segoe UI Symbol"/>
                <w:noProof/>
              </w:rPr>
              <w:tab/>
              <w:t>Subject to GCC Sub-Clause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GCC Sub-Clause 42.2.3.  Any sums due the Employer from the Contractor accruing prior to the date of termination shall be deducted from the amount to be paid to the Contractor under this Contract.</w:t>
            </w:r>
          </w:p>
          <w:p w14:paraId="086832D3"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lastRenderedPageBreak/>
              <w:t>42.2.6</w:t>
            </w:r>
            <w:r w:rsidRPr="00D5087F">
              <w:rPr>
                <w:rFonts w:ascii="Segoe UI Symbol" w:hAnsi="Segoe UI Symbol"/>
                <w:noProof/>
              </w:rPr>
              <w:tab/>
              <w:t>If the Employer completes the Facilities, the cost of completing the Facilities by the Employer shall be determined.</w:t>
            </w:r>
          </w:p>
          <w:p w14:paraId="20728A5E"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If the sum that the Contractor is entitled to be paid, pursuant to GCC Sub-Clause 42.2.5, plus the reasonable costs incurred by the Employer in completing the Facilities, exceeds the Contract Price, the Contractor shall be liable for such excess.</w:t>
            </w:r>
          </w:p>
          <w:p w14:paraId="6532F716"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If such excess is greater than the sums due the Contractor under GCC Sub-Clause 42.2.5, the Contractor shall pay the balance to the Employer, and if such excess is less than the sums due the Contractor under GCC Sub-Clause 42.2.5, the Employer shall pay the balance to the Contractor.</w:t>
            </w:r>
          </w:p>
          <w:p w14:paraId="6F3DF702"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The Employer and the Contractor shall agree, in writing, on the computation described above and the manner in which any sums shall be paid.</w:t>
            </w:r>
          </w:p>
          <w:p w14:paraId="3739F6C5"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42.3</w:t>
            </w:r>
            <w:r w:rsidRPr="00D5087F">
              <w:rPr>
                <w:rFonts w:ascii="Segoe UI Symbol" w:hAnsi="Segoe UI Symbol"/>
                <w:noProof/>
              </w:rPr>
              <w:tab/>
            </w:r>
            <w:r w:rsidRPr="00D5087F">
              <w:rPr>
                <w:rFonts w:ascii="Segoe UI Symbol" w:hAnsi="Segoe UI Symbol"/>
                <w:noProof/>
                <w:u w:val="single"/>
              </w:rPr>
              <w:t>Termination by the Contractor</w:t>
            </w:r>
          </w:p>
          <w:p w14:paraId="45BCC4E6"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42.3.1</w:t>
            </w:r>
            <w:r w:rsidRPr="00D5087F">
              <w:rPr>
                <w:rFonts w:ascii="Segoe UI Symbol" w:hAnsi="Segoe UI Symbol"/>
                <w:noProof/>
              </w:rPr>
              <w:tab/>
              <w:t>If</w:t>
            </w:r>
          </w:p>
          <w:p w14:paraId="75DA8384" w14:textId="77777777" w:rsidR="001146CD" w:rsidRPr="00D5087F" w:rsidRDefault="001146CD" w:rsidP="00D5087F">
            <w:pPr>
              <w:spacing w:before="120" w:after="120"/>
              <w:ind w:left="1800" w:right="-72" w:hanging="540"/>
              <w:rPr>
                <w:rFonts w:ascii="Segoe UI Symbol" w:hAnsi="Segoe UI Symbol"/>
                <w:noProof/>
              </w:rPr>
            </w:pPr>
            <w:r w:rsidRPr="00D5087F">
              <w:rPr>
                <w:rFonts w:ascii="Segoe UI Symbol" w:hAnsi="Segoe UI Symbol"/>
                <w:noProof/>
              </w:rPr>
              <w:t>(a)</w:t>
            </w:r>
            <w:r w:rsidRPr="00D5087F">
              <w:rPr>
                <w:rFonts w:ascii="Segoe UI Symbol" w:hAnsi="Segoe UI Symbol"/>
                <w:noProof/>
              </w:rPr>
              <w:tab/>
              <w:t xml:space="preserve">the Employer has failed to pay the Contractor any sum due under the Contract within the specified period, has failed to approve any invoice or supporting documents without just cause pursuant to the  Appendix to the Contract Agreement titled Terms and Procedures of Payment, or commits a substantial breach of the Contract, the Contractor may give a notice to the Employer that requires payment of such sum, with interest thereon as stipulated in GCC Sub-Clause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w:t>
            </w:r>
            <w:r w:rsidRPr="00D5087F">
              <w:rPr>
                <w:rFonts w:ascii="Segoe UI Symbol" w:hAnsi="Segoe UI Symbol"/>
                <w:noProof/>
              </w:rPr>
              <w:lastRenderedPageBreak/>
              <w:t>steps to remedy the breach within fourteen (14) days after receipt of the Contractor’s notice, or</w:t>
            </w:r>
          </w:p>
          <w:p w14:paraId="5AF46898" w14:textId="77777777" w:rsidR="001146CD" w:rsidRPr="00D5087F" w:rsidRDefault="001146CD" w:rsidP="00D5087F">
            <w:pPr>
              <w:spacing w:before="120" w:after="120"/>
              <w:ind w:left="1800" w:right="-72" w:hanging="540"/>
              <w:rPr>
                <w:rFonts w:ascii="Segoe UI Symbol" w:hAnsi="Segoe UI Symbol"/>
                <w:noProof/>
              </w:rPr>
            </w:pPr>
            <w:r w:rsidRPr="00D5087F">
              <w:rPr>
                <w:rFonts w:ascii="Segoe UI Symbol" w:hAnsi="Segoe UI Symbol"/>
                <w:noProof/>
              </w:rPr>
              <w:t>(b)</w:t>
            </w:r>
            <w:r w:rsidRPr="00D5087F">
              <w:rPr>
                <w:rFonts w:ascii="Segoe UI Symbol" w:hAnsi="Segoe UI Symbol"/>
                <w:noProof/>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p>
          <w:p w14:paraId="6D5D82FB"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ab/>
              <w:t>then the Contractor may give a notice to the Employer thereof, and if the Employer has failed to pay the outstanding sum, to approve the invoice or supporting documents, to give its reasons for withholding such approval, or to remedy the breach within twenty-eight (28) days of such notice, or if the Contractor is still unable to carry out any of its obligations under the Contract for any reason attributable to the Employer within twenty-eight (28) days of the said notice, the Contractor may by a further notice to the Employer referring to this GCC Sub-Clause 42.3.1, forthwith terminate the Contract.</w:t>
            </w:r>
          </w:p>
          <w:p w14:paraId="3776C960"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42.3.2</w:t>
            </w:r>
            <w:r w:rsidRPr="00D5087F">
              <w:rPr>
                <w:rFonts w:ascii="Segoe UI Symbol" w:hAnsi="Segoe UI Symbol"/>
                <w:noProof/>
              </w:rPr>
              <w:tab/>
              <w:t>The Contractor may terminate the Contract forthwith by giving a notice to the Employer to that effect, referring to this GCC Sub-Clause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63183AD2" w14:textId="77777777" w:rsidR="001146CD" w:rsidRPr="00D5087F" w:rsidRDefault="001146CD" w:rsidP="00D5087F">
            <w:pPr>
              <w:spacing w:before="120" w:after="120"/>
              <w:ind w:left="1260" w:right="-72" w:hanging="684"/>
              <w:rPr>
                <w:rFonts w:ascii="Segoe UI Symbol" w:hAnsi="Segoe UI Symbol"/>
                <w:noProof/>
              </w:rPr>
            </w:pPr>
            <w:r w:rsidRPr="00D5087F">
              <w:rPr>
                <w:rFonts w:ascii="Segoe UI Symbol" w:hAnsi="Segoe UI Symbol"/>
                <w:noProof/>
              </w:rPr>
              <w:t>42.3.3</w:t>
            </w:r>
            <w:r w:rsidRPr="00D5087F">
              <w:rPr>
                <w:rFonts w:ascii="Segoe UI Symbol" w:hAnsi="Segoe UI Symbol"/>
                <w:noProof/>
              </w:rPr>
              <w:tab/>
              <w:t>If the Contract is terminated under GCC Sub-Clauses 42.3.1 or 42.3.2, then the Contractor shall immediately</w:t>
            </w:r>
          </w:p>
          <w:p w14:paraId="3395670D" w14:textId="77777777" w:rsidR="001146CD" w:rsidRPr="00D5087F" w:rsidRDefault="001146CD" w:rsidP="00D5087F">
            <w:pPr>
              <w:spacing w:before="120" w:after="120"/>
              <w:ind w:left="1800" w:right="-72" w:hanging="576"/>
              <w:rPr>
                <w:rFonts w:ascii="Segoe UI Symbol" w:hAnsi="Segoe UI Symbol"/>
                <w:noProof/>
              </w:rPr>
            </w:pPr>
            <w:r w:rsidRPr="00D5087F">
              <w:rPr>
                <w:rFonts w:ascii="Segoe UI Symbol" w:hAnsi="Segoe UI Symbol"/>
                <w:noProof/>
              </w:rPr>
              <w:lastRenderedPageBreak/>
              <w:t>(a)</w:t>
            </w:r>
            <w:r w:rsidRPr="00D5087F">
              <w:rPr>
                <w:rFonts w:ascii="Segoe UI Symbol" w:hAnsi="Segoe UI Symbol"/>
                <w:noProof/>
              </w:rPr>
              <w:tab/>
              <w:t>cease all further work, except for such work as may be necessary for the purpose of protecting that part of the Facilities already executed, or any work required to leave the Site in a clean and safe condition</w:t>
            </w:r>
          </w:p>
          <w:p w14:paraId="059F329F" w14:textId="77777777" w:rsidR="001146CD" w:rsidRPr="00D5087F" w:rsidRDefault="001146CD" w:rsidP="00D5087F">
            <w:pPr>
              <w:spacing w:before="120" w:after="120"/>
              <w:ind w:left="1800" w:right="-72" w:hanging="576"/>
              <w:rPr>
                <w:rFonts w:ascii="Segoe UI Symbol" w:hAnsi="Segoe UI Symbol"/>
                <w:noProof/>
              </w:rPr>
            </w:pPr>
            <w:r w:rsidRPr="00D5087F">
              <w:rPr>
                <w:rFonts w:ascii="Segoe UI Symbol" w:hAnsi="Segoe UI Symbol"/>
                <w:noProof/>
              </w:rPr>
              <w:t>(b)</w:t>
            </w:r>
            <w:r w:rsidRPr="00D5087F">
              <w:rPr>
                <w:rFonts w:ascii="Segoe UI Symbol" w:hAnsi="Segoe UI Symbol"/>
                <w:noProof/>
              </w:rPr>
              <w:tab/>
              <w:t>terminate all subcontracts, except those to be assigned to the Employer pursuant to paragraph (d) (ii)</w:t>
            </w:r>
          </w:p>
          <w:p w14:paraId="4765A985" w14:textId="77777777" w:rsidR="001146CD" w:rsidRPr="00D5087F" w:rsidRDefault="001146CD" w:rsidP="00D5087F">
            <w:pPr>
              <w:spacing w:before="120" w:after="120"/>
              <w:ind w:left="1800" w:right="-72" w:hanging="576"/>
              <w:rPr>
                <w:rFonts w:ascii="Segoe UI Symbol" w:hAnsi="Segoe UI Symbol"/>
                <w:noProof/>
              </w:rPr>
            </w:pPr>
            <w:r w:rsidRPr="00D5087F">
              <w:rPr>
                <w:rFonts w:ascii="Segoe UI Symbol" w:hAnsi="Segoe UI Symbol"/>
                <w:noProof/>
              </w:rPr>
              <w:t>(c)</w:t>
            </w:r>
            <w:r w:rsidRPr="00D5087F">
              <w:rPr>
                <w:rFonts w:ascii="Segoe UI Symbol" w:hAnsi="Segoe UI Symbol"/>
                <w:noProof/>
              </w:rPr>
              <w:tab/>
              <w:t>remove all Contractor’s Equipment from the Site and repatriate the Contractor’s and its Subcontractors’ personnel from the Site, and</w:t>
            </w:r>
          </w:p>
          <w:p w14:paraId="22253028" w14:textId="77777777" w:rsidR="001146CD" w:rsidRPr="00D5087F" w:rsidRDefault="001146CD" w:rsidP="00D5087F">
            <w:pPr>
              <w:spacing w:before="120" w:after="120"/>
              <w:ind w:left="1800" w:right="-72" w:hanging="576"/>
              <w:rPr>
                <w:rFonts w:ascii="Segoe UI Symbol" w:hAnsi="Segoe UI Symbol"/>
                <w:noProof/>
              </w:rPr>
            </w:pPr>
            <w:r w:rsidRPr="00D5087F">
              <w:rPr>
                <w:rFonts w:ascii="Segoe UI Symbol" w:hAnsi="Segoe UI Symbol"/>
                <w:noProof/>
              </w:rPr>
              <w:t>(d)</w:t>
            </w:r>
            <w:r w:rsidRPr="00D5087F">
              <w:rPr>
                <w:rFonts w:ascii="Segoe UI Symbol" w:hAnsi="Segoe UI Symbol"/>
                <w:noProof/>
              </w:rPr>
              <w:tab/>
              <w:t xml:space="preserve">subject to the payment specified in GCC Sub-Clause 42.3.4, </w:t>
            </w:r>
          </w:p>
          <w:p w14:paraId="07B52409" w14:textId="77777777" w:rsidR="001146CD" w:rsidRPr="00D5087F" w:rsidRDefault="001146CD" w:rsidP="00D5087F">
            <w:pPr>
              <w:spacing w:before="120" w:after="120"/>
              <w:ind w:left="2376" w:right="-72" w:hanging="576"/>
              <w:rPr>
                <w:rFonts w:ascii="Segoe UI Symbol" w:hAnsi="Segoe UI Symbol"/>
                <w:noProof/>
              </w:rPr>
            </w:pPr>
            <w:r w:rsidRPr="00D5087F">
              <w:rPr>
                <w:rFonts w:ascii="Segoe UI Symbol" w:hAnsi="Segoe UI Symbol"/>
                <w:noProof/>
              </w:rPr>
              <w:t>(i)</w:t>
            </w:r>
            <w:r w:rsidRPr="00D5087F">
              <w:rPr>
                <w:rFonts w:ascii="Segoe UI Symbol" w:hAnsi="Segoe UI Symbol"/>
                <w:noProof/>
              </w:rPr>
              <w:tab/>
              <w:t>deliver to the Employer the parts of the Facilities executed by the Contractor up to the date of termination</w:t>
            </w:r>
          </w:p>
          <w:p w14:paraId="4B3414E8" w14:textId="77777777" w:rsidR="001146CD" w:rsidRPr="00D5087F" w:rsidRDefault="001146CD" w:rsidP="00D5087F">
            <w:pPr>
              <w:spacing w:before="120" w:after="120"/>
              <w:ind w:left="2376" w:right="-72" w:hanging="576"/>
              <w:rPr>
                <w:rFonts w:ascii="Segoe UI Symbol" w:hAnsi="Segoe UI Symbol"/>
                <w:noProof/>
              </w:rPr>
            </w:pPr>
            <w:r w:rsidRPr="00D5087F">
              <w:rPr>
                <w:rFonts w:ascii="Segoe UI Symbol" w:hAnsi="Segoe UI Symbol"/>
                <w:noProof/>
              </w:rPr>
              <w:t>(ii)</w:t>
            </w:r>
            <w:r w:rsidRPr="00D5087F">
              <w:rPr>
                <w:rFonts w:ascii="Segoe UI Symbol" w:hAnsi="Segoe UI Symbol"/>
                <w:noProof/>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2812E57E" w14:textId="77777777" w:rsidR="001146CD" w:rsidRPr="00D5087F" w:rsidRDefault="001146CD" w:rsidP="00D5087F">
            <w:pPr>
              <w:spacing w:before="120" w:after="120"/>
              <w:ind w:left="2376" w:right="-72" w:hanging="576"/>
              <w:rPr>
                <w:rFonts w:ascii="Segoe UI Symbol" w:hAnsi="Segoe UI Symbol"/>
                <w:noProof/>
              </w:rPr>
            </w:pPr>
            <w:r w:rsidRPr="00D5087F">
              <w:rPr>
                <w:rFonts w:ascii="Segoe UI Symbol" w:hAnsi="Segoe UI Symbol"/>
                <w:noProof/>
              </w:rPr>
              <w:t>(iii)</w:t>
            </w:r>
            <w:r w:rsidRPr="00D5087F">
              <w:rPr>
                <w:rFonts w:ascii="Segoe UI Symbol" w:hAnsi="Segoe UI Symbol"/>
                <w:noProof/>
              </w:rPr>
              <w:tab/>
              <w:t>deliver to the Employer all drawings, specifications and other documents prepared by the Contractor or its Subcontractors as of the date of termination in connection with the Facilities.</w:t>
            </w:r>
          </w:p>
          <w:p w14:paraId="77FAEB1C"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t>42.3.4</w:t>
            </w:r>
            <w:r w:rsidRPr="00D5087F">
              <w:rPr>
                <w:rFonts w:ascii="Segoe UI Symbol" w:hAnsi="Segoe UI Symbol"/>
                <w:noProof/>
              </w:rPr>
              <w:tab/>
              <w:t>If the Contract is terminated under GCC Sub-Clauses 42.3.1 or 42.3.2, the Employer shall pay to the Contractor all payments specified in GCC Sub-Clause 42.1.3, and reasonable compensation for all loss, except for loss of profit, or damage sustained by the Contractor arising out of, in connection with or in consequence of such termination.</w:t>
            </w:r>
          </w:p>
          <w:p w14:paraId="701A974A" w14:textId="77777777" w:rsidR="001146CD" w:rsidRPr="00D5087F" w:rsidRDefault="001146CD" w:rsidP="00D5087F">
            <w:pPr>
              <w:spacing w:before="120" w:after="120"/>
              <w:ind w:left="1152" w:right="-72" w:hanging="576"/>
              <w:rPr>
                <w:rFonts w:ascii="Segoe UI Symbol" w:hAnsi="Segoe UI Symbol"/>
                <w:noProof/>
              </w:rPr>
            </w:pPr>
            <w:r w:rsidRPr="00D5087F">
              <w:rPr>
                <w:rFonts w:ascii="Segoe UI Symbol" w:hAnsi="Segoe UI Symbol"/>
                <w:noProof/>
              </w:rPr>
              <w:lastRenderedPageBreak/>
              <w:t>42.3.5</w:t>
            </w:r>
            <w:r w:rsidRPr="00D5087F">
              <w:rPr>
                <w:rFonts w:ascii="Segoe UI Symbol" w:hAnsi="Segoe UI Symbol"/>
                <w:noProof/>
              </w:rPr>
              <w:tab/>
              <w:t>Termination by the Contractor pursuant to this GCC Sub-Clause 42.3 is without prejudice to any other rights or remedies of the Contractor that may be exercised in lieu of or in addition to rights conferred by GCC Sub-Clause 42.3.</w:t>
            </w:r>
          </w:p>
          <w:p w14:paraId="472AF77B"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42.4</w:t>
            </w:r>
            <w:r w:rsidRPr="00D5087F">
              <w:rPr>
                <w:rFonts w:ascii="Segoe UI Symbol" w:hAnsi="Segoe UI Symbol"/>
                <w:noProof/>
              </w:rPr>
              <w:tab/>
              <w:t>In this GCC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5664FE6D" w14:textId="77777777" w:rsidR="001146CD" w:rsidRPr="00D5087F" w:rsidRDefault="001146CD" w:rsidP="00D5087F">
            <w:pPr>
              <w:spacing w:before="120" w:after="120"/>
              <w:ind w:left="576" w:right="-72" w:hanging="576"/>
              <w:rPr>
                <w:rFonts w:ascii="Segoe UI Symbol" w:hAnsi="Segoe UI Symbol"/>
                <w:noProof/>
                <w:spacing w:val="-4"/>
              </w:rPr>
            </w:pPr>
            <w:r w:rsidRPr="00D5087F">
              <w:rPr>
                <w:rFonts w:ascii="Segoe UI Symbol" w:hAnsi="Segoe UI Symbol"/>
                <w:noProof/>
              </w:rPr>
              <w:t>42.5</w:t>
            </w:r>
            <w:r w:rsidRPr="00D5087F">
              <w:rPr>
                <w:rFonts w:ascii="Segoe UI Symbol" w:hAnsi="Segoe UI Symbol"/>
                <w:noProof/>
              </w:rPr>
              <w:tab/>
            </w:r>
            <w:r w:rsidRPr="00D5087F">
              <w:rPr>
                <w:rFonts w:ascii="Segoe UI Symbol" w:hAnsi="Segoe UI Symbol"/>
                <w:noProof/>
                <w:spacing w:val="-4"/>
              </w:rPr>
              <w:t>In this GCC Clause 42, in calculating any monies due from the Employer to the Contractor, account shall be taken of any sum previously paid by the Employer to the Contractor under the Contract, including any advance payment paid pursuant to the Appendix to the Contract Agreement titled Terms and Procedures of Payment.</w:t>
            </w:r>
          </w:p>
        </w:tc>
      </w:tr>
      <w:tr w:rsidR="001146CD" w:rsidRPr="00143E6E" w14:paraId="4E40C3E0" w14:textId="77777777" w:rsidTr="001146CD">
        <w:tc>
          <w:tcPr>
            <w:tcW w:w="2160" w:type="dxa"/>
          </w:tcPr>
          <w:p w14:paraId="33041E85" w14:textId="475EBA07"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89" w:name="_Toc454731686"/>
            <w:bookmarkStart w:id="1090" w:name="_Toc59149359"/>
            <w:r w:rsidRPr="00D5087F">
              <w:rPr>
                <w:rFonts w:ascii="Segoe UI Symbol" w:hAnsi="Segoe UI Symbol"/>
                <w:b/>
                <w:szCs w:val="24"/>
              </w:rPr>
              <w:lastRenderedPageBreak/>
              <w:t>Assignment</w:t>
            </w:r>
            <w:bookmarkEnd w:id="1089"/>
            <w:bookmarkEnd w:id="1090"/>
          </w:p>
        </w:tc>
        <w:tc>
          <w:tcPr>
            <w:tcW w:w="6984" w:type="dxa"/>
          </w:tcPr>
          <w:p w14:paraId="4013AF81"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43.1</w:t>
            </w:r>
            <w:r w:rsidRPr="00D5087F">
              <w:rPr>
                <w:rFonts w:ascii="Segoe UI Symbol" w:hAnsi="Segoe UI Symbol"/>
                <w:noProof/>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r w:rsidR="001146CD" w:rsidRPr="00143E6E" w14:paraId="6BC6B9FE" w14:textId="77777777" w:rsidTr="001146CD">
        <w:tc>
          <w:tcPr>
            <w:tcW w:w="2160" w:type="dxa"/>
          </w:tcPr>
          <w:p w14:paraId="25A74450" w14:textId="2C8CF344"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91" w:name="_Toc454731687"/>
            <w:bookmarkStart w:id="1092" w:name="_Toc59149360"/>
            <w:r w:rsidRPr="00D5087F">
              <w:rPr>
                <w:rFonts w:ascii="Segoe UI Symbol" w:hAnsi="Segoe UI Symbol"/>
                <w:b/>
                <w:szCs w:val="24"/>
              </w:rPr>
              <w:t>Export Restrictions</w:t>
            </w:r>
            <w:bookmarkEnd w:id="1091"/>
            <w:bookmarkEnd w:id="1092"/>
          </w:p>
        </w:tc>
        <w:tc>
          <w:tcPr>
            <w:tcW w:w="6984" w:type="dxa"/>
          </w:tcPr>
          <w:p w14:paraId="1CF48609"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44.1</w:t>
            </w:r>
            <w:r w:rsidRPr="00D5087F">
              <w:rPr>
                <w:rFonts w:ascii="Segoe UI Symbol" w:hAnsi="Segoe UI Symbol"/>
                <w:noProof/>
              </w:rPr>
              <w:tab/>
              <w:t xml:space="preserve">Notwithstanding any obligation under the Contract to complete all export formalities, any export restrictions attributable to the Employer, to the country of the Employer or to the use of the Plant and Installation Services to be supplied which arise from trade regulations from a country supplying those Plant and Installation Services, and which substantially impede the Contractor from meeting its obligations under the Contract, shall release the Contractor from the obligation to provide deliveries or services, always provided, however, that the Contractor can demonstrate to the satisfaction of the Employer and of the Bank that it has completed all formalities in a timely manner, including </w:t>
            </w:r>
            <w:r w:rsidRPr="00D5087F">
              <w:rPr>
                <w:rFonts w:ascii="Segoe UI Symbol" w:hAnsi="Segoe UI Symbol"/>
                <w:noProof/>
              </w:rPr>
              <w:lastRenderedPageBreak/>
              <w:t>applying for permits, authorizations and licenses necessary for the export of the Plant and Installation Services under the terms of the Contract.  Termination of the Contract on this basis shall be for the Employer’s convenience pursuant to Sub-Clause 42.1.</w:t>
            </w:r>
          </w:p>
        </w:tc>
      </w:tr>
    </w:tbl>
    <w:p w14:paraId="41DA445A" w14:textId="552C805D" w:rsidR="001146CD" w:rsidRPr="00D5087F" w:rsidRDefault="001146CD" w:rsidP="002D6580">
      <w:pPr>
        <w:pStyle w:val="Heading2"/>
        <w:numPr>
          <w:ilvl w:val="0"/>
          <w:numId w:val="137"/>
        </w:numPr>
        <w:tabs>
          <w:tab w:val="clear" w:pos="619"/>
          <w:tab w:val="left" w:pos="1418"/>
        </w:tabs>
        <w:ind w:left="851"/>
        <w:rPr>
          <w:rFonts w:ascii="Segoe UI Symbol" w:hAnsi="Segoe UI Symbol"/>
          <w:szCs w:val="28"/>
        </w:rPr>
      </w:pPr>
      <w:bookmarkStart w:id="1093" w:name="_Toc454731688"/>
      <w:bookmarkStart w:id="1094" w:name="_Toc59149361"/>
      <w:bookmarkStart w:id="1095" w:name="_Toc59197237"/>
      <w:r w:rsidRPr="00D5087F">
        <w:rPr>
          <w:rFonts w:ascii="Segoe UI Symbol" w:hAnsi="Segoe UI Symbol"/>
          <w:sz w:val="28"/>
          <w:szCs w:val="28"/>
        </w:rPr>
        <w:lastRenderedPageBreak/>
        <w:t>Claims, Disputes and Arbitration</w:t>
      </w:r>
      <w:bookmarkEnd w:id="1093"/>
      <w:bookmarkEnd w:id="1094"/>
      <w:bookmarkEnd w:id="1095"/>
    </w:p>
    <w:tbl>
      <w:tblPr>
        <w:tblW w:w="9252" w:type="dxa"/>
        <w:tblLayout w:type="fixed"/>
        <w:tblLook w:val="0000" w:firstRow="0" w:lastRow="0" w:firstColumn="0" w:lastColumn="0" w:noHBand="0" w:noVBand="0"/>
      </w:tblPr>
      <w:tblGrid>
        <w:gridCol w:w="2160"/>
        <w:gridCol w:w="7092"/>
      </w:tblGrid>
      <w:tr w:rsidR="001146CD" w:rsidRPr="00143E6E" w14:paraId="259019E2" w14:textId="77777777" w:rsidTr="00D5087F">
        <w:tc>
          <w:tcPr>
            <w:tcW w:w="2160" w:type="dxa"/>
          </w:tcPr>
          <w:p w14:paraId="6D7D0CEE" w14:textId="4EF348F6" w:rsidR="001146CD" w:rsidRPr="00D5087F" w:rsidRDefault="001146CD" w:rsidP="002D6580">
            <w:pPr>
              <w:pStyle w:val="Heading4"/>
              <w:numPr>
                <w:ilvl w:val="0"/>
                <w:numId w:val="136"/>
              </w:numPr>
              <w:spacing w:before="120" w:after="120"/>
              <w:ind w:left="426"/>
              <w:jc w:val="left"/>
              <w:rPr>
                <w:rFonts w:ascii="Segoe UI Symbol" w:hAnsi="Segoe UI Symbol"/>
                <w:noProof/>
              </w:rPr>
            </w:pPr>
            <w:bookmarkStart w:id="1096" w:name="_Toc454731689"/>
            <w:bookmarkStart w:id="1097" w:name="_Toc59149362"/>
            <w:r w:rsidRPr="00D5087F">
              <w:rPr>
                <w:rFonts w:ascii="Segoe UI Symbol" w:hAnsi="Segoe UI Symbol"/>
                <w:b/>
                <w:szCs w:val="24"/>
              </w:rPr>
              <w:t>Contractor’s Claims</w:t>
            </w:r>
            <w:bookmarkEnd w:id="1096"/>
            <w:bookmarkEnd w:id="1097"/>
          </w:p>
        </w:tc>
        <w:tc>
          <w:tcPr>
            <w:tcW w:w="7092" w:type="dxa"/>
          </w:tcPr>
          <w:p w14:paraId="7165F74D"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45.1</w:t>
            </w:r>
            <w:r w:rsidRPr="00D5087F">
              <w:rPr>
                <w:rFonts w:ascii="Segoe UI Symbol" w:hAnsi="Segoe UI Symbol"/>
                <w:noProof/>
                <w:sz w:val="24"/>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6FCD3417"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Sub-Clause shall apply.</w:t>
            </w:r>
          </w:p>
          <w:p w14:paraId="2E543E95"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Contractor shall also submit any other notices which are required by the Contract, and supporting particulars for the claim, all as relevant to such event or circumstance.</w:t>
            </w:r>
          </w:p>
          <w:p w14:paraId="70F1A714"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Sub-Clause, monitor the record-keeping and/or instruct the Contractor to keep further contemporary records. The Contractor shall permit the Project Manager to inspect all these records, and shall (if instructed) submit copies to the Project Manager.</w:t>
            </w:r>
          </w:p>
          <w:p w14:paraId="01A39904"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 xml:space="preserve">Within 42 days after the Contractor became aware (or should have become aware) of the event or circumstance giving rise </w:t>
            </w:r>
            <w:r w:rsidRPr="00D5087F">
              <w:rPr>
                <w:rFonts w:ascii="Segoe UI Symbol" w:hAnsi="Segoe UI Symbol"/>
                <w:noProof/>
                <w:sz w:val="24"/>
                <w:szCs w:val="20"/>
                <w:lang w:val="en-US"/>
              </w:rPr>
              <w:lastRenderedPageBreak/>
              <w:t>to the claim, or within such other period as may be proposed by the Contractor and approved by the Project Manager, the Contractor shall send to the Project Manager a fully detailed claim which includes full supporting particulars of the basis of the claim and of the extension of time and/or additional payment claimed. If the event or circumstance giving rise to the claim has a continuing effect:</w:t>
            </w:r>
          </w:p>
          <w:p w14:paraId="7C31CD8C" w14:textId="77777777" w:rsidR="001146CD" w:rsidRPr="00D5087F" w:rsidRDefault="001146CD" w:rsidP="00D5087F">
            <w:pPr>
              <w:pStyle w:val="DefaultParagraphFont1"/>
              <w:numPr>
                <w:ilvl w:val="0"/>
                <w:numId w:val="11"/>
              </w:numPr>
              <w:tabs>
                <w:tab w:val="clear" w:pos="3987"/>
              </w:tabs>
              <w:spacing w:before="120" w:after="120"/>
              <w:ind w:left="1080" w:right="0" w:hanging="562"/>
              <w:rPr>
                <w:rFonts w:ascii="Segoe UI Symbol" w:hAnsi="Segoe UI Symbol"/>
                <w:sz w:val="24"/>
                <w:lang w:val="en-US"/>
              </w:rPr>
            </w:pPr>
            <w:r w:rsidRPr="00D5087F">
              <w:rPr>
                <w:rFonts w:ascii="Segoe UI Symbol" w:hAnsi="Segoe UI Symbol"/>
                <w:sz w:val="24"/>
                <w:lang w:val="en-US"/>
              </w:rPr>
              <w:t>this fully detailed claim shall be considered as interim;</w:t>
            </w:r>
          </w:p>
          <w:p w14:paraId="1DA75C50" w14:textId="77777777" w:rsidR="001146CD" w:rsidRPr="00D5087F" w:rsidRDefault="001146CD" w:rsidP="00D5087F">
            <w:pPr>
              <w:pStyle w:val="DefaultParagraphFont1"/>
              <w:numPr>
                <w:ilvl w:val="0"/>
                <w:numId w:val="11"/>
              </w:numPr>
              <w:tabs>
                <w:tab w:val="clear" w:pos="3987"/>
              </w:tabs>
              <w:spacing w:before="120" w:after="120"/>
              <w:ind w:left="1080" w:right="0" w:hanging="562"/>
              <w:rPr>
                <w:rFonts w:ascii="Segoe UI Symbol" w:hAnsi="Segoe UI Symbol"/>
                <w:sz w:val="24"/>
                <w:lang w:val="en-US"/>
              </w:rPr>
            </w:pPr>
            <w:r w:rsidRPr="00D5087F">
              <w:rPr>
                <w:rFonts w:ascii="Segoe UI Symbol" w:hAnsi="Segoe UI Symbol"/>
                <w:sz w:val="24"/>
                <w:lang w:val="en-US"/>
              </w:rPr>
              <w:t>the Contractor shall send further interim claims at monthly intervals, giving the accumulated delay and/or amount claimed, and such further particulars as the Project Manager may reasonably require; and</w:t>
            </w:r>
          </w:p>
          <w:p w14:paraId="388D3005" w14:textId="77777777" w:rsidR="001146CD" w:rsidRPr="00D5087F" w:rsidRDefault="001146CD" w:rsidP="00D5087F">
            <w:pPr>
              <w:pStyle w:val="DefaultParagraphFont1"/>
              <w:numPr>
                <w:ilvl w:val="0"/>
                <w:numId w:val="11"/>
              </w:numPr>
              <w:tabs>
                <w:tab w:val="clear" w:pos="3987"/>
              </w:tabs>
              <w:spacing w:before="120" w:after="120"/>
              <w:ind w:left="1080" w:right="0" w:hanging="562"/>
              <w:rPr>
                <w:rFonts w:ascii="Segoe UI Symbol" w:hAnsi="Segoe UI Symbol"/>
                <w:sz w:val="24"/>
                <w:lang w:val="en-US"/>
              </w:rPr>
            </w:pPr>
            <w:r w:rsidRPr="00D5087F">
              <w:rPr>
                <w:rFonts w:ascii="Segoe UI Symbol" w:hAnsi="Segoe UI Symbol"/>
                <w:sz w:val="24"/>
                <w:lang w:val="en-US"/>
              </w:rPr>
              <w:t>the Contractor shall send a final claim within 28 days after the end of the effects resulting from the event or circumstance, or within such other period as may be proposed by the Contractor and approved by the Project Manager.</w:t>
            </w:r>
          </w:p>
          <w:p w14:paraId="1B780A2F"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14:paraId="672B62CC"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Each Payment Certificate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067A0F05"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Project Manager shall agree with the Contractor or estimate: (i) the extension (if any) of the Time for Completion (before or after its expiry) in accordance with GCC Clause 40, and/or (ii) the additional payment (if any) to which the Contractor is entitled under the Contract.</w:t>
            </w:r>
          </w:p>
          <w:p w14:paraId="139EDD4E"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lastRenderedPageBreak/>
              <w:tab/>
              <w:t xml:space="preserve">The requirements of this Sub-Clause are in addition to those of any other Sub-Clause which may apply to a claim. If the Contractor fails to comply with this or another Sub-Clause in relation to any claim, any extension of time and/or additional payment shall take account of the extent (if any) to which the failure has prevented or prejudiced proper investigation of the claim, unless the claim is excluded under the second paragraph of this Sub-Clause. </w:t>
            </w:r>
          </w:p>
          <w:p w14:paraId="509CAC70" w14:textId="77777777" w:rsidR="001146CD" w:rsidRPr="00D5087F" w:rsidRDefault="001146CD" w:rsidP="00D5087F">
            <w:pPr>
              <w:spacing w:before="120" w:after="120"/>
              <w:ind w:left="576" w:right="-72" w:hanging="576"/>
              <w:rPr>
                <w:rFonts w:ascii="Segoe UI Symbol" w:hAnsi="Segoe UI Symbol"/>
                <w:noProof/>
              </w:rPr>
            </w:pPr>
            <w:r w:rsidRPr="00D5087F">
              <w:rPr>
                <w:rFonts w:ascii="Segoe UI Symbol" w:hAnsi="Segoe UI Symbol"/>
                <w:noProof/>
              </w:rPr>
              <w:tab/>
              <w:t>In the event that the Contractor and the Employer cannot agree on any matter relating to a claim, either Party may refer the matter to the Dispute Board pursuant to GCC 46 hereof.</w:t>
            </w:r>
          </w:p>
        </w:tc>
      </w:tr>
      <w:tr w:rsidR="001146CD" w:rsidRPr="00143E6E" w14:paraId="43EC219C" w14:textId="77777777" w:rsidTr="00D5087F">
        <w:tc>
          <w:tcPr>
            <w:tcW w:w="2160" w:type="dxa"/>
          </w:tcPr>
          <w:p w14:paraId="243DBABC" w14:textId="776E36B6" w:rsidR="001146CD" w:rsidRPr="00D5087F" w:rsidRDefault="001146CD" w:rsidP="002D6580">
            <w:pPr>
              <w:pStyle w:val="Heading4"/>
              <w:numPr>
                <w:ilvl w:val="0"/>
                <w:numId w:val="136"/>
              </w:numPr>
              <w:spacing w:before="120" w:after="120"/>
              <w:ind w:left="426"/>
              <w:jc w:val="center"/>
              <w:rPr>
                <w:rFonts w:ascii="Segoe UI Symbol" w:hAnsi="Segoe UI Symbol"/>
                <w:noProof/>
              </w:rPr>
            </w:pPr>
            <w:bookmarkStart w:id="1098" w:name="_Toc454731690"/>
            <w:bookmarkStart w:id="1099" w:name="_Toc59149363"/>
            <w:r w:rsidRPr="00D5087F">
              <w:rPr>
                <w:rFonts w:ascii="Segoe UI Symbol" w:hAnsi="Segoe UI Symbol"/>
                <w:b/>
                <w:szCs w:val="24"/>
              </w:rPr>
              <w:lastRenderedPageBreak/>
              <w:t>Disputes and Arbitration</w:t>
            </w:r>
            <w:bookmarkEnd w:id="1098"/>
            <w:bookmarkEnd w:id="1099"/>
          </w:p>
        </w:tc>
        <w:tc>
          <w:tcPr>
            <w:tcW w:w="7092" w:type="dxa"/>
          </w:tcPr>
          <w:p w14:paraId="6F318AA5" w14:textId="77777777" w:rsidR="001146CD" w:rsidRPr="00D5087F" w:rsidRDefault="001146CD" w:rsidP="00D5087F">
            <w:pPr>
              <w:pStyle w:val="ClauseSubPara"/>
              <w:spacing w:before="120" w:after="120"/>
              <w:ind w:left="576" w:hanging="576"/>
              <w:rPr>
                <w:rFonts w:ascii="Segoe UI Symbol" w:hAnsi="Segoe UI Symbol"/>
                <w:noProof/>
              </w:rPr>
            </w:pPr>
            <w:r w:rsidRPr="00D5087F">
              <w:rPr>
                <w:rFonts w:ascii="Segoe UI Symbol" w:hAnsi="Segoe UI Symbol"/>
                <w:noProof/>
                <w:sz w:val="24"/>
                <w:szCs w:val="20"/>
                <w:lang w:val="en-US"/>
              </w:rPr>
              <w:t xml:space="preserve">46.1 </w:t>
            </w:r>
            <w:r w:rsidRPr="00D5087F">
              <w:rPr>
                <w:rFonts w:ascii="Segoe UI Symbol" w:hAnsi="Segoe UI Symbol"/>
                <w:noProof/>
                <w:sz w:val="24"/>
                <w:szCs w:val="20"/>
                <w:lang w:val="en-US"/>
              </w:rPr>
              <w:tab/>
              <w:t>Appointment of the Dispute Board</w:t>
            </w:r>
          </w:p>
          <w:p w14:paraId="5AA0DFAA"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Disputes shall be referred to a DB for decision in accordance with GCC Sub-Clause 46.3. The Parties shall appoint a DB by the date stated in the PCC.</w:t>
            </w:r>
          </w:p>
          <w:p w14:paraId="68B1632F"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DB shall comprise, as stated in the PCC, either one or three suitably qualified persons (“the members”), each of whom shall be fluent in the language for communication defined in the Contract and shall be a professional experienced in the type of activities involved in the performance of the Contract and with the interpreta</w:t>
            </w:r>
            <w:r w:rsidRPr="00D5087F">
              <w:rPr>
                <w:rFonts w:ascii="Segoe UI Symbol" w:hAnsi="Segoe UI Symbol"/>
                <w:noProof/>
                <w:sz w:val="24"/>
                <w:szCs w:val="20"/>
                <w:lang w:val="en-US"/>
              </w:rPr>
              <w:softHyphen/>
              <w:t>tion of contractual documents. If the number is not so stated and the Parties do not agree otherwise, the DB shall comprise three persons, one of whom shall serve as chairman.</w:t>
            </w:r>
          </w:p>
          <w:p w14:paraId="7836E786"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the Parties have not jointly appointed the DB 21 days before the date stated in the PCC and the DB is to comprise three persons, each Party shall nominate one member for the approval of the other Party. The first two members shall recommend and the Parties shall agree upon the third member, who shall act as chairman.</w:t>
            </w:r>
          </w:p>
          <w:p w14:paraId="6D5CFDA2"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However, if a list of potential members is included in the PCC, the members shall be selected from those on the list, other than anyone who is unable or unwilling to accept appointment to the DB.</w:t>
            </w:r>
          </w:p>
          <w:p w14:paraId="237B16BB"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 xml:space="preserve">The agreement between the Parties and either the sole member or each of the three members shall incorporate by </w:t>
            </w:r>
            <w:r w:rsidRPr="00D5087F">
              <w:rPr>
                <w:rFonts w:ascii="Segoe UI Symbol" w:hAnsi="Segoe UI Symbol"/>
                <w:noProof/>
                <w:sz w:val="24"/>
                <w:szCs w:val="20"/>
                <w:lang w:val="en-US"/>
              </w:rPr>
              <w:lastRenderedPageBreak/>
              <w:t>reference the General Conditions of Dispute Board Agreement contained in the Appendix to these General Conditions, with such amendments as are agreed between them.</w:t>
            </w:r>
          </w:p>
          <w:p w14:paraId="4423C68B"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terms of the remuneration of either the sole member or each of the three members, including the remuneration of any expert whom the DB consults, shall be mutually agreed upon by the Parties when agreeing the terms of appointment of the member or such expert (as the case may be). Each Party shall be responsible for paying one-half of this remuneration.</w:t>
            </w:r>
          </w:p>
          <w:p w14:paraId="2B84AEB2"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a member declines to act or is unable to act as a result of death, disability, resignation or termination of appointment, a replacement shall be appointed in the same manner as the replaced person was required to have been nominated or agreed upon, as described in this Sub-Clause.</w:t>
            </w:r>
          </w:p>
          <w:p w14:paraId="1C2EA13B"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appointment of any member may be terminated by mutual agreement of both Parties, but not by the Employer or the Contractor acting alone. Unless otherwise agreed by both Parties, the appointment of the DB (including each member) shall expire when the Operational Acceptance Certificate has been issued in accordance with GCC Sub-Clause 25.3.</w:t>
            </w:r>
          </w:p>
        </w:tc>
      </w:tr>
      <w:tr w:rsidR="001146CD" w:rsidRPr="00143E6E" w14:paraId="3C942F40" w14:textId="77777777" w:rsidTr="00D5087F">
        <w:tc>
          <w:tcPr>
            <w:tcW w:w="2160" w:type="dxa"/>
          </w:tcPr>
          <w:p w14:paraId="54D23AF5" w14:textId="77777777" w:rsidR="001146CD" w:rsidRPr="00D5087F" w:rsidRDefault="001146CD" w:rsidP="00D5087F">
            <w:pPr>
              <w:pStyle w:val="S7Header2"/>
              <w:spacing w:before="120" w:after="120"/>
              <w:rPr>
                <w:rFonts w:ascii="Segoe UI Symbol" w:hAnsi="Segoe UI Symbol"/>
                <w:noProof/>
              </w:rPr>
            </w:pPr>
          </w:p>
        </w:tc>
        <w:tc>
          <w:tcPr>
            <w:tcW w:w="7092" w:type="dxa"/>
          </w:tcPr>
          <w:p w14:paraId="202CA851" w14:textId="77777777" w:rsidR="001146CD" w:rsidRPr="00D5087F" w:rsidRDefault="001146CD" w:rsidP="00D5087F">
            <w:pPr>
              <w:pStyle w:val="ClauseSubPara"/>
              <w:spacing w:before="120" w:after="120"/>
              <w:ind w:left="576" w:hanging="576"/>
              <w:rPr>
                <w:rFonts w:ascii="Segoe UI Symbol" w:hAnsi="Segoe UI Symbol"/>
                <w:noProof/>
              </w:rPr>
            </w:pPr>
            <w:r w:rsidRPr="00D5087F">
              <w:rPr>
                <w:rFonts w:ascii="Segoe UI Symbol" w:hAnsi="Segoe UI Symbol"/>
                <w:noProof/>
                <w:sz w:val="24"/>
                <w:szCs w:val="20"/>
                <w:lang w:val="en-US"/>
              </w:rPr>
              <w:t>46.2</w:t>
            </w:r>
            <w:r w:rsidRPr="00D5087F">
              <w:rPr>
                <w:rFonts w:ascii="Segoe UI Symbol" w:hAnsi="Segoe UI Symbol"/>
                <w:noProof/>
                <w:sz w:val="24"/>
                <w:szCs w:val="20"/>
                <w:lang w:val="en-US"/>
              </w:rPr>
              <w:tab/>
              <w:t>Failure to Agree on the Composition of the Dispute Board</w:t>
            </w:r>
          </w:p>
          <w:p w14:paraId="6C41E0B3"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any of the following conditions apply, namely:</w:t>
            </w:r>
          </w:p>
          <w:p w14:paraId="3656127D" w14:textId="77777777" w:rsidR="001146CD" w:rsidRPr="00D5087F" w:rsidRDefault="001146CD" w:rsidP="00565B8F">
            <w:pPr>
              <w:pStyle w:val="DefaultParagraphFont1"/>
              <w:numPr>
                <w:ilvl w:val="0"/>
                <w:numId w:val="99"/>
              </w:numPr>
              <w:tabs>
                <w:tab w:val="clear" w:pos="3987"/>
              </w:tabs>
              <w:spacing w:before="120" w:after="120"/>
              <w:ind w:left="1170" w:right="0"/>
              <w:rPr>
                <w:rFonts w:ascii="Segoe UI Symbol" w:hAnsi="Segoe UI Symbol" w:cs="Times New Roman"/>
                <w:sz w:val="24"/>
                <w:lang w:val="en-US"/>
              </w:rPr>
            </w:pPr>
            <w:r w:rsidRPr="00D5087F">
              <w:rPr>
                <w:rFonts w:ascii="Segoe UI Symbol" w:hAnsi="Segoe UI Symbol" w:cs="Times New Roman"/>
                <w:sz w:val="24"/>
                <w:lang w:val="en-US"/>
              </w:rPr>
              <w:t xml:space="preserve">the Parties fail to agree upon the appointment of the sole member of the DB by the date stated in the first paragraph of GCC Sub-Clause 46.1, </w:t>
            </w:r>
          </w:p>
          <w:p w14:paraId="1F1008C6" w14:textId="77777777" w:rsidR="001146CD" w:rsidRPr="00D5087F" w:rsidRDefault="001146CD" w:rsidP="00D5087F">
            <w:pPr>
              <w:pStyle w:val="ClauseSubList"/>
              <w:numPr>
                <w:ilvl w:val="0"/>
                <w:numId w:val="11"/>
              </w:numPr>
              <w:tabs>
                <w:tab w:val="clear" w:pos="3987"/>
              </w:tabs>
              <w:spacing w:before="120" w:after="120"/>
              <w:ind w:left="1170" w:right="0" w:hanging="576"/>
              <w:rPr>
                <w:rFonts w:ascii="Segoe UI Symbol" w:hAnsi="Segoe UI Symbol"/>
                <w:noProof/>
                <w:sz w:val="24"/>
                <w:szCs w:val="20"/>
                <w:lang w:val="en-US"/>
              </w:rPr>
            </w:pPr>
            <w:r w:rsidRPr="00D5087F">
              <w:rPr>
                <w:rFonts w:ascii="Segoe UI Symbol" w:hAnsi="Segoe UI Symbol"/>
                <w:noProof/>
                <w:sz w:val="24"/>
                <w:szCs w:val="20"/>
                <w:lang w:val="en-US"/>
              </w:rPr>
              <w:t>either Party fails to nominate a member (for approval by the other Party) of a DB of three persons by such date,</w:t>
            </w:r>
          </w:p>
          <w:p w14:paraId="452D52B8" w14:textId="77777777" w:rsidR="001146CD" w:rsidRPr="00D5087F" w:rsidRDefault="001146CD" w:rsidP="00D5087F">
            <w:pPr>
              <w:pStyle w:val="ClauseSubList"/>
              <w:numPr>
                <w:ilvl w:val="0"/>
                <w:numId w:val="11"/>
              </w:numPr>
              <w:tabs>
                <w:tab w:val="clear" w:pos="3987"/>
              </w:tabs>
              <w:spacing w:before="120" w:after="120"/>
              <w:ind w:left="1170" w:right="0" w:hanging="576"/>
              <w:rPr>
                <w:rFonts w:ascii="Segoe UI Symbol" w:hAnsi="Segoe UI Symbol"/>
                <w:noProof/>
                <w:sz w:val="24"/>
                <w:szCs w:val="20"/>
                <w:lang w:val="en-US"/>
              </w:rPr>
            </w:pPr>
            <w:r w:rsidRPr="00D5087F">
              <w:rPr>
                <w:rFonts w:ascii="Segoe UI Symbol" w:hAnsi="Segoe UI Symbol"/>
                <w:noProof/>
                <w:sz w:val="24"/>
                <w:szCs w:val="20"/>
                <w:lang w:val="en-US"/>
              </w:rPr>
              <w:t>the Parties fail to agree upon the appointment of the third member (to act as chairman) of the DB by such date, or</w:t>
            </w:r>
          </w:p>
          <w:p w14:paraId="76CB3EEC" w14:textId="77777777" w:rsidR="001146CD" w:rsidRPr="00D5087F" w:rsidRDefault="001146CD" w:rsidP="00D5087F">
            <w:pPr>
              <w:pStyle w:val="ClauseSubList"/>
              <w:numPr>
                <w:ilvl w:val="0"/>
                <w:numId w:val="11"/>
              </w:numPr>
              <w:tabs>
                <w:tab w:val="clear" w:pos="3987"/>
              </w:tabs>
              <w:spacing w:before="120" w:after="120"/>
              <w:ind w:left="1170" w:right="0" w:hanging="576"/>
              <w:rPr>
                <w:rFonts w:ascii="Segoe UI Symbol" w:hAnsi="Segoe UI Symbol"/>
                <w:noProof/>
                <w:sz w:val="24"/>
                <w:szCs w:val="20"/>
                <w:lang w:val="en-US"/>
              </w:rPr>
            </w:pPr>
            <w:r w:rsidRPr="00D5087F">
              <w:rPr>
                <w:rFonts w:ascii="Segoe UI Symbol" w:hAnsi="Segoe UI Symbol"/>
                <w:noProof/>
                <w:sz w:val="24"/>
                <w:szCs w:val="20"/>
                <w:lang w:val="en-US"/>
              </w:rPr>
              <w:t xml:space="preserve">the Parties fail to agree upon the appointment of a replacement person within 42 days after the date on </w:t>
            </w:r>
            <w:r w:rsidRPr="00D5087F">
              <w:rPr>
                <w:rFonts w:ascii="Segoe UI Symbol" w:hAnsi="Segoe UI Symbol"/>
                <w:noProof/>
                <w:sz w:val="24"/>
                <w:szCs w:val="20"/>
                <w:lang w:val="en-US"/>
              </w:rPr>
              <w:lastRenderedPageBreak/>
              <w:t>which the sole member or one of the three members declines to act or is unable to act as a result of death, disability, resignation or termination of appointment,</w:t>
            </w:r>
          </w:p>
          <w:p w14:paraId="6E39DB05"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 xml:space="preserve">then the appointing entity or official </w:t>
            </w:r>
            <w:r w:rsidRPr="00D5087F">
              <w:rPr>
                <w:rFonts w:ascii="Segoe UI Symbol" w:hAnsi="Segoe UI Symbol"/>
                <w:b/>
                <w:noProof/>
                <w:sz w:val="24"/>
                <w:szCs w:val="20"/>
                <w:lang w:val="en-US"/>
              </w:rPr>
              <w:t>named in the PCC</w:t>
            </w:r>
            <w:r w:rsidRPr="00D5087F">
              <w:rPr>
                <w:rFonts w:ascii="Segoe UI Symbol" w:hAnsi="Segoe UI Symbol"/>
                <w:noProof/>
                <w:sz w:val="24"/>
                <w:szCs w:val="20"/>
                <w:lang w:val="en-US"/>
              </w:rPr>
              <w:t xml:space="preserve"> shall, upon the request of either or both of the Parties and after due consultation with both Parties, appoint this member of the DB. This appointment shall be final and conclusive. Each Party shall be responsible for paying one-half of the remuneration of the appointing entity or official.</w:t>
            </w:r>
          </w:p>
        </w:tc>
      </w:tr>
      <w:tr w:rsidR="001146CD" w:rsidRPr="00143E6E" w14:paraId="37DA752A" w14:textId="77777777" w:rsidTr="00D5087F">
        <w:tc>
          <w:tcPr>
            <w:tcW w:w="2160" w:type="dxa"/>
          </w:tcPr>
          <w:p w14:paraId="1BE57B66" w14:textId="77777777" w:rsidR="001146CD" w:rsidRPr="00D5087F" w:rsidRDefault="001146CD" w:rsidP="00D5087F">
            <w:pPr>
              <w:pStyle w:val="ClauseSubList"/>
              <w:tabs>
                <w:tab w:val="clear" w:pos="3987"/>
              </w:tabs>
              <w:spacing w:before="120" w:after="120"/>
              <w:ind w:left="576" w:hanging="576"/>
              <w:rPr>
                <w:rFonts w:ascii="Segoe UI Symbol" w:hAnsi="Segoe UI Symbol"/>
                <w:noProof/>
              </w:rPr>
            </w:pPr>
          </w:p>
        </w:tc>
        <w:tc>
          <w:tcPr>
            <w:tcW w:w="7092" w:type="dxa"/>
          </w:tcPr>
          <w:p w14:paraId="4DBBC707" w14:textId="77777777" w:rsidR="001146CD" w:rsidRPr="00D5087F" w:rsidRDefault="001146CD" w:rsidP="00D5087F">
            <w:pPr>
              <w:pStyle w:val="ClauseSubList"/>
              <w:tabs>
                <w:tab w:val="clear" w:pos="3987"/>
              </w:tabs>
              <w:spacing w:before="120" w:after="120"/>
              <w:ind w:left="576" w:hanging="576"/>
              <w:rPr>
                <w:rFonts w:ascii="Segoe UI Symbol" w:hAnsi="Segoe UI Symbol"/>
                <w:noProof/>
              </w:rPr>
            </w:pPr>
            <w:r w:rsidRPr="00D5087F">
              <w:rPr>
                <w:rFonts w:ascii="Segoe UI Symbol" w:hAnsi="Segoe UI Symbol"/>
                <w:noProof/>
                <w:sz w:val="24"/>
                <w:szCs w:val="20"/>
                <w:lang w:val="en-US"/>
              </w:rPr>
              <w:t>46.3</w:t>
            </w:r>
            <w:r w:rsidRPr="00D5087F">
              <w:rPr>
                <w:rFonts w:ascii="Segoe UI Symbol" w:hAnsi="Segoe UI Symbol"/>
                <w:noProof/>
                <w:sz w:val="24"/>
                <w:szCs w:val="20"/>
                <w:lang w:val="en-US"/>
              </w:rPr>
              <w:tab/>
              <w:t>Obtaining Dispute Board’s Decision</w:t>
            </w:r>
          </w:p>
          <w:p w14:paraId="37CF429E"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a dispute (of any kind whatsoever) arises between the Parties in connection with the performance of the Contract, including any dispute as to any certificate, determination, instruction, opinion or valuation of the Project Manager, either Party may refer the dispute in writing to the DB for its decision, with copies to the other Party and the Project Manager. Such reference shall state that it is given under this Sub-Clause.</w:t>
            </w:r>
          </w:p>
          <w:p w14:paraId="253B7088"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For a DB of three persons, the DB shall be deemed to have received such reference on the date when it is received by the chairman of the DB.</w:t>
            </w:r>
          </w:p>
          <w:p w14:paraId="7458CFAB"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Both Parties shall promptly make available to the DB all such additional information, further access to the Site, and appropriate facilities, as the DB may require for the purposes of making a decision on such dispute. The DB shall be deemed to be not acting as arbitrator(s).</w:t>
            </w:r>
          </w:p>
          <w:p w14:paraId="0E23D127"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 xml:space="preserve">Within 84 days after receiving such reference, or within such other period as may be proposed by the DB and approved by both Parties, the DB shall give its decision, which shall be reasoned and shall state that it is given under this Sub-Clause.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w:t>
            </w:r>
            <w:r w:rsidRPr="00D5087F">
              <w:rPr>
                <w:rFonts w:ascii="Segoe UI Symbol" w:hAnsi="Segoe UI Symbol"/>
                <w:noProof/>
                <w:sz w:val="24"/>
                <w:szCs w:val="20"/>
                <w:lang w:val="en-US"/>
              </w:rPr>
              <w:lastRenderedPageBreak/>
              <w:t>continue with the performance of the Facilities in accordance with the Contract.</w:t>
            </w:r>
          </w:p>
          <w:p w14:paraId="0F1B8CBA"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either Party is dissatisfied with the DB’s decision, then either Party may, within 28 days after receiving the decision, give notice to the other Party of its dissatisfaction and intention to commence arbitration. If the DB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2EF280F5"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In either event, this notice of dissatisfaction shall state that it is given under this Sub-Clause, and shall set out the matter in dispute and the reason(s) for dissatisfaction. Except as stated in GCC Sub-Clauses 46.6 and 46.7, neither Party shall be entitled to commence arbitration of a dispute unless a notice of dissatisfaction has been given in accordance with this Sub-Clause.</w:t>
            </w:r>
          </w:p>
          <w:p w14:paraId="2849F220"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If the DB has given its decision as to a matter in dispute to both Parties, and no notice of dissatisfaction has been given by either Party within 28 days after it received the DB’s decision, then the decision shall become final and binding upon both Parties.</w:t>
            </w:r>
          </w:p>
        </w:tc>
      </w:tr>
      <w:tr w:rsidR="001146CD" w:rsidRPr="00143E6E" w14:paraId="65550555" w14:textId="77777777" w:rsidTr="00D5087F">
        <w:tc>
          <w:tcPr>
            <w:tcW w:w="2160" w:type="dxa"/>
          </w:tcPr>
          <w:p w14:paraId="52CDA74B" w14:textId="77777777" w:rsidR="001146CD" w:rsidRPr="00D5087F" w:rsidRDefault="001146CD" w:rsidP="00D5087F">
            <w:pPr>
              <w:pStyle w:val="ClauseSubList"/>
              <w:tabs>
                <w:tab w:val="clear" w:pos="3987"/>
              </w:tabs>
              <w:spacing w:before="120" w:after="120"/>
              <w:ind w:left="576" w:hanging="576"/>
              <w:rPr>
                <w:rFonts w:ascii="Segoe UI Symbol" w:hAnsi="Segoe UI Symbol"/>
                <w:noProof/>
              </w:rPr>
            </w:pPr>
          </w:p>
        </w:tc>
        <w:tc>
          <w:tcPr>
            <w:tcW w:w="7092" w:type="dxa"/>
          </w:tcPr>
          <w:p w14:paraId="3697DCB0" w14:textId="77777777" w:rsidR="001146CD" w:rsidRPr="00D5087F" w:rsidRDefault="001146CD" w:rsidP="00D5087F">
            <w:pPr>
              <w:pStyle w:val="ClauseSubList"/>
              <w:tabs>
                <w:tab w:val="clear" w:pos="3987"/>
              </w:tabs>
              <w:spacing w:before="120" w:after="120"/>
              <w:ind w:left="576" w:hanging="576"/>
              <w:rPr>
                <w:rFonts w:ascii="Segoe UI Symbol" w:hAnsi="Segoe UI Symbol"/>
                <w:noProof/>
              </w:rPr>
            </w:pPr>
            <w:r w:rsidRPr="00D5087F">
              <w:rPr>
                <w:rFonts w:ascii="Segoe UI Symbol" w:hAnsi="Segoe UI Symbol"/>
                <w:noProof/>
                <w:sz w:val="24"/>
                <w:szCs w:val="20"/>
                <w:lang w:val="en-US"/>
              </w:rPr>
              <w:t>46.4</w:t>
            </w:r>
            <w:r w:rsidRPr="00D5087F">
              <w:rPr>
                <w:rFonts w:ascii="Segoe UI Symbol" w:hAnsi="Segoe UI Symbol"/>
                <w:noProof/>
                <w:sz w:val="24"/>
                <w:szCs w:val="20"/>
                <w:lang w:val="en-US"/>
              </w:rPr>
              <w:tab/>
              <w:t xml:space="preserve">Amicable Settlement </w:t>
            </w:r>
          </w:p>
          <w:p w14:paraId="7AFA09C0"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Where notice of dissatisfaction has been given under GCC Sub-Clause 46.3 above, both 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146CD" w:rsidRPr="00143E6E" w14:paraId="7D46A797" w14:textId="77777777" w:rsidTr="00D15864">
        <w:trPr>
          <w:trHeight w:val="851"/>
        </w:trPr>
        <w:tc>
          <w:tcPr>
            <w:tcW w:w="2160" w:type="dxa"/>
          </w:tcPr>
          <w:p w14:paraId="09BA6E04" w14:textId="77777777" w:rsidR="001146CD" w:rsidRPr="00D5087F" w:rsidRDefault="001146CD" w:rsidP="00D5087F">
            <w:pPr>
              <w:pStyle w:val="S7Header2"/>
              <w:spacing w:before="120" w:after="120"/>
              <w:rPr>
                <w:rFonts w:ascii="Segoe UI Symbol" w:hAnsi="Segoe UI Symbol"/>
                <w:noProof/>
              </w:rPr>
            </w:pPr>
          </w:p>
        </w:tc>
        <w:tc>
          <w:tcPr>
            <w:tcW w:w="7092" w:type="dxa"/>
          </w:tcPr>
          <w:p w14:paraId="501B44A7" w14:textId="77777777" w:rsidR="001146CD" w:rsidRPr="00D5087F" w:rsidRDefault="001146CD" w:rsidP="00D5087F">
            <w:pPr>
              <w:pStyle w:val="ClauseSubList"/>
              <w:tabs>
                <w:tab w:val="clear" w:pos="3987"/>
              </w:tabs>
              <w:spacing w:before="120" w:after="120"/>
              <w:ind w:left="576" w:hanging="576"/>
              <w:rPr>
                <w:rFonts w:ascii="Segoe UI Symbol" w:hAnsi="Segoe UI Symbol"/>
                <w:noProof/>
              </w:rPr>
            </w:pPr>
            <w:r w:rsidRPr="00D5087F">
              <w:rPr>
                <w:rFonts w:ascii="Segoe UI Symbol" w:hAnsi="Segoe UI Symbol"/>
                <w:noProof/>
                <w:sz w:val="24"/>
                <w:szCs w:val="20"/>
                <w:lang w:val="en-US"/>
              </w:rPr>
              <w:t>46.5</w:t>
            </w:r>
            <w:r w:rsidRPr="00D5087F">
              <w:rPr>
                <w:rFonts w:ascii="Segoe UI Symbol" w:hAnsi="Segoe UI Symbol"/>
                <w:noProof/>
                <w:sz w:val="24"/>
                <w:szCs w:val="20"/>
                <w:lang w:val="en-US"/>
              </w:rPr>
              <w:tab/>
              <w:t>Arbitration</w:t>
            </w:r>
          </w:p>
          <w:p w14:paraId="41259329"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 xml:space="preserve">Unless </w:t>
            </w:r>
            <w:r w:rsidRPr="00D5087F">
              <w:rPr>
                <w:rFonts w:ascii="Segoe UI Symbol" w:hAnsi="Segoe UI Symbol"/>
                <w:b/>
                <w:noProof/>
                <w:sz w:val="24"/>
                <w:szCs w:val="20"/>
                <w:lang w:val="en-US"/>
              </w:rPr>
              <w:t>indicated otherwise in the PCC,</w:t>
            </w:r>
            <w:r w:rsidRPr="00D5087F">
              <w:rPr>
                <w:rFonts w:ascii="Segoe UI Symbol" w:hAnsi="Segoe UI Symbol"/>
                <w:noProof/>
                <w:sz w:val="24"/>
                <w:szCs w:val="20"/>
                <w:lang w:val="en-US"/>
              </w:rPr>
              <w:t xml:space="preserve"> any dispute not settled amicably and in respect of which the DB’s decision (if any) has not become final and binding shall be finally settled </w:t>
            </w:r>
            <w:r w:rsidRPr="00D5087F">
              <w:rPr>
                <w:rFonts w:ascii="Segoe UI Symbol" w:hAnsi="Segoe UI Symbol"/>
                <w:noProof/>
                <w:sz w:val="24"/>
                <w:szCs w:val="20"/>
                <w:lang w:val="en-US"/>
              </w:rPr>
              <w:lastRenderedPageBreak/>
              <w:t>by arbitration. Unless otherwise agreed by both Parties, arbitration shall be conducted as follows:</w:t>
            </w:r>
          </w:p>
          <w:p w14:paraId="598B533A" w14:textId="77777777" w:rsidR="001146CD" w:rsidRPr="00D5087F" w:rsidRDefault="001146CD" w:rsidP="00D5087F">
            <w:pPr>
              <w:pStyle w:val="ClauseSubList"/>
              <w:tabs>
                <w:tab w:val="clear" w:pos="3987"/>
              </w:tabs>
              <w:spacing w:before="120" w:after="120"/>
              <w:ind w:left="1170" w:hanging="576"/>
              <w:rPr>
                <w:rFonts w:ascii="Segoe UI Symbol" w:hAnsi="Segoe UI Symbol"/>
                <w:noProof/>
                <w:sz w:val="24"/>
                <w:szCs w:val="20"/>
                <w:lang w:val="en-US"/>
              </w:rPr>
            </w:pPr>
            <w:r w:rsidRPr="00D5087F">
              <w:rPr>
                <w:rFonts w:ascii="Segoe UI Symbol" w:hAnsi="Segoe UI Symbol"/>
                <w:noProof/>
                <w:sz w:val="24"/>
                <w:szCs w:val="20"/>
                <w:lang w:val="en-US"/>
              </w:rPr>
              <w:t>(a)</w:t>
            </w:r>
            <w:r w:rsidRPr="00D5087F">
              <w:rPr>
                <w:rFonts w:ascii="Segoe UI Symbol" w:hAnsi="Segoe UI Symbol"/>
                <w:noProof/>
                <w:sz w:val="24"/>
                <w:szCs w:val="20"/>
                <w:lang w:val="en-US"/>
              </w:rPr>
              <w:tab/>
              <w:t xml:space="preserve">For contracts with foreign contractors: </w:t>
            </w:r>
          </w:p>
          <w:p w14:paraId="472E8E35" w14:textId="320F8AA8" w:rsidR="0020306F" w:rsidRPr="00D5087F" w:rsidRDefault="0020306F">
            <w:pPr>
              <w:spacing w:before="120" w:after="120" w:line="276" w:lineRule="auto"/>
              <w:ind w:left="1243"/>
              <w:rPr>
                <w:rFonts w:ascii="Segoe UI Symbol" w:hAnsi="Segoe UI Symbol"/>
                <w:color w:val="000000"/>
              </w:rPr>
            </w:pPr>
            <w:r w:rsidRPr="00D5087F">
              <w:rPr>
                <w:rFonts w:ascii="Segoe UI Symbol" w:hAnsi="Segoe UI Symbol"/>
                <w:b/>
                <w:color w:val="000000"/>
              </w:rPr>
              <w:t>unless otherwise specified in the PCC</w:t>
            </w:r>
            <w:r w:rsidRPr="00D5087F">
              <w:rPr>
                <w:rFonts w:ascii="Segoe UI Symbol" w:hAnsi="Segoe UI Symbol"/>
                <w:color w:val="000000"/>
              </w:rPr>
              <w:t xml:space="preserve">; the dispute shall be finally settled under the Rules of Arbitration of the International Chamber of Commerce; by one or three arbitrators appointed in accordance with these Rules. The place of arbitration shall be the neutral location </w:t>
            </w:r>
            <w:r w:rsidRPr="00D5087F">
              <w:rPr>
                <w:rFonts w:ascii="Segoe UI Symbol" w:hAnsi="Segoe UI Symbol"/>
                <w:b/>
                <w:color w:val="000000"/>
              </w:rPr>
              <w:t>stated in the PCC</w:t>
            </w:r>
            <w:r w:rsidRPr="00D5087F">
              <w:rPr>
                <w:rFonts w:ascii="Segoe UI Symbol" w:hAnsi="Segoe UI Symbol"/>
                <w:color w:val="000000"/>
              </w:rPr>
              <w:t>; and the arbitration shall be conducted in the</w:t>
            </w:r>
            <w:r w:rsidRPr="00D5087F">
              <w:rPr>
                <w:rFonts w:ascii="Segoe UI Symbol" w:hAnsi="Segoe UI Symbol"/>
                <w:noProof/>
              </w:rPr>
              <w:t xml:space="preserve"> ruling language </w:t>
            </w:r>
            <w:r w:rsidRPr="00D5087F">
              <w:rPr>
                <w:rFonts w:ascii="Segoe UI Symbol" w:hAnsi="Segoe UI Symbol"/>
                <w:b/>
                <w:noProof/>
              </w:rPr>
              <w:t xml:space="preserve">stated in the </w:t>
            </w:r>
            <w:proofErr w:type="gramStart"/>
            <w:r w:rsidRPr="00D5087F">
              <w:rPr>
                <w:rFonts w:ascii="Segoe UI Symbol" w:hAnsi="Segoe UI Symbol"/>
                <w:b/>
                <w:noProof/>
              </w:rPr>
              <w:t>PCC</w:t>
            </w:r>
            <w:r w:rsidRPr="00D5087F">
              <w:rPr>
                <w:rFonts w:ascii="Segoe UI Symbol" w:hAnsi="Segoe UI Symbol"/>
                <w:color w:val="000000"/>
              </w:rPr>
              <w:t>;</w:t>
            </w:r>
            <w:proofErr w:type="gramEnd"/>
          </w:p>
          <w:p w14:paraId="78B3B630" w14:textId="599B8E48" w:rsidR="001146CD" w:rsidRPr="00D5087F" w:rsidRDefault="001146CD" w:rsidP="00D5087F">
            <w:pPr>
              <w:pStyle w:val="ClauseSubList"/>
              <w:tabs>
                <w:tab w:val="clear" w:pos="3987"/>
              </w:tabs>
              <w:spacing w:before="120" w:after="120"/>
              <w:ind w:left="1620" w:hanging="450"/>
              <w:rPr>
                <w:rFonts w:ascii="Segoe UI Symbol" w:hAnsi="Segoe UI Symbol"/>
                <w:noProof/>
                <w:sz w:val="24"/>
                <w:szCs w:val="20"/>
                <w:lang w:val="en-US"/>
              </w:rPr>
            </w:pPr>
            <w:r w:rsidRPr="00D5087F">
              <w:rPr>
                <w:rFonts w:ascii="Segoe UI Symbol" w:hAnsi="Segoe UI Symbol"/>
                <w:noProof/>
                <w:sz w:val="24"/>
                <w:szCs w:val="20"/>
                <w:lang w:val="en-US"/>
              </w:rPr>
              <w:t>and</w:t>
            </w:r>
          </w:p>
          <w:p w14:paraId="2161350B" w14:textId="77777777" w:rsidR="001146CD" w:rsidRPr="00D5087F" w:rsidRDefault="001146CD" w:rsidP="00D5087F">
            <w:pPr>
              <w:pStyle w:val="ClauseSubList"/>
              <w:tabs>
                <w:tab w:val="clear" w:pos="3987"/>
              </w:tabs>
              <w:spacing w:before="120" w:after="120"/>
              <w:ind w:left="1170" w:hanging="576"/>
              <w:rPr>
                <w:rFonts w:ascii="Segoe UI Symbol" w:hAnsi="Segoe UI Symbol"/>
                <w:noProof/>
                <w:sz w:val="24"/>
                <w:szCs w:val="20"/>
                <w:lang w:val="en-US"/>
              </w:rPr>
            </w:pPr>
            <w:r w:rsidRPr="00D5087F">
              <w:rPr>
                <w:rFonts w:ascii="Segoe UI Symbol" w:hAnsi="Segoe UI Symbol"/>
                <w:noProof/>
                <w:sz w:val="24"/>
                <w:szCs w:val="20"/>
                <w:lang w:val="en-US"/>
              </w:rPr>
              <w:t>(b)</w:t>
            </w:r>
            <w:r w:rsidRPr="00D5087F">
              <w:rPr>
                <w:rFonts w:ascii="Segoe UI Symbol" w:hAnsi="Segoe UI Symbol"/>
                <w:noProof/>
                <w:sz w:val="24"/>
                <w:szCs w:val="20"/>
                <w:lang w:val="en-US"/>
              </w:rPr>
              <w:tab/>
              <w:t>For contracts with domestic contractors, arbitration with proceedings conducted in accordance with the laws of the Employer’s Country.</w:t>
            </w:r>
          </w:p>
          <w:p w14:paraId="293CA62A"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The arbitrator(s) shall have full power to open up, review and revise any certificate, determination, instruction, opinion or valuation of the Project Manager, and any decision of the DB, relevant to the dispute. Nothing shall disqualify the Project Manager from being called as a witness and giving evidence before the arbitrator(s) on any matter whatsoever relevant to the dispute.</w:t>
            </w:r>
          </w:p>
          <w:p w14:paraId="16BF5175" w14:textId="77777777" w:rsidR="001146CD" w:rsidRPr="00D5087F" w:rsidRDefault="001146CD" w:rsidP="00D5087F">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Neither Party shall be limited in the proceedings before the arbitrator(s) to the evidence or arguments previously put before the DB to obtain its decision, or to the reasons for dissatisfaction given in its notice of dissatisfaction. Any decision of the DB shall be admissible in evidence in the arbitration.</w:t>
            </w:r>
          </w:p>
          <w:p w14:paraId="44A4B1D2" w14:textId="1AA7A7A8" w:rsidR="00D15864" w:rsidRPr="00D15864" w:rsidRDefault="001146CD" w:rsidP="00D15864">
            <w:pPr>
              <w:pStyle w:val="ClauseSubPara"/>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 xml:space="preserve">Arbitration may be commenced prior to or after completion of the </w:t>
            </w:r>
            <w:r w:rsidR="0020306F" w:rsidRPr="00D5087F">
              <w:rPr>
                <w:rFonts w:ascii="Segoe UI Symbol" w:hAnsi="Segoe UI Symbol"/>
                <w:noProof/>
                <w:sz w:val="24"/>
                <w:szCs w:val="20"/>
                <w:lang w:val="en-US"/>
              </w:rPr>
              <w:t>Facilities</w:t>
            </w:r>
            <w:r w:rsidRPr="00D5087F">
              <w:rPr>
                <w:rFonts w:ascii="Segoe UI Symbol" w:hAnsi="Segoe UI Symbol"/>
                <w:noProof/>
                <w:sz w:val="24"/>
                <w:szCs w:val="20"/>
                <w:lang w:val="en-US"/>
              </w:rPr>
              <w:t xml:space="preserve">. The obligations of the Parties, the Project Manager and the DB shall not be altered by reason of any arbitration being conducted during the progress of the </w:t>
            </w:r>
            <w:r w:rsidR="0020306F" w:rsidRPr="00D5087F">
              <w:rPr>
                <w:rFonts w:ascii="Segoe UI Symbol" w:hAnsi="Segoe UI Symbol"/>
                <w:noProof/>
                <w:sz w:val="24"/>
                <w:szCs w:val="20"/>
                <w:lang w:val="en-US"/>
              </w:rPr>
              <w:t>Facilities</w:t>
            </w:r>
            <w:r w:rsidRPr="00D5087F">
              <w:rPr>
                <w:rFonts w:ascii="Segoe UI Symbol" w:hAnsi="Segoe UI Symbol"/>
                <w:noProof/>
                <w:sz w:val="24"/>
                <w:szCs w:val="20"/>
                <w:lang w:val="en-US"/>
              </w:rPr>
              <w:t>.</w:t>
            </w:r>
          </w:p>
        </w:tc>
      </w:tr>
      <w:tr w:rsidR="001146CD" w:rsidRPr="00143E6E" w14:paraId="38E7FA3A" w14:textId="77777777" w:rsidTr="00D5087F">
        <w:trPr>
          <w:trHeight w:val="2808"/>
        </w:trPr>
        <w:tc>
          <w:tcPr>
            <w:tcW w:w="2160" w:type="dxa"/>
          </w:tcPr>
          <w:p w14:paraId="1A98580D" w14:textId="77777777" w:rsidR="001146CD" w:rsidRPr="00D5087F" w:rsidRDefault="001146CD" w:rsidP="00D5087F">
            <w:pPr>
              <w:pStyle w:val="S7Header2"/>
              <w:spacing w:before="120" w:after="120"/>
              <w:rPr>
                <w:rFonts w:ascii="Segoe UI Symbol" w:hAnsi="Segoe UI Symbol"/>
                <w:b w:val="0"/>
                <w:noProof/>
              </w:rPr>
            </w:pPr>
          </w:p>
        </w:tc>
        <w:tc>
          <w:tcPr>
            <w:tcW w:w="7092" w:type="dxa"/>
          </w:tcPr>
          <w:p w14:paraId="61769881" w14:textId="77777777" w:rsidR="001146CD" w:rsidRPr="00D5087F" w:rsidRDefault="001146CD" w:rsidP="00D5087F">
            <w:pPr>
              <w:pStyle w:val="ClauseSubPara"/>
              <w:spacing w:before="120" w:after="120"/>
              <w:ind w:left="576" w:hanging="576"/>
              <w:rPr>
                <w:rFonts w:ascii="Segoe UI Symbol" w:hAnsi="Segoe UI Symbol"/>
                <w:noProof/>
              </w:rPr>
            </w:pPr>
            <w:r w:rsidRPr="00D5087F">
              <w:rPr>
                <w:rFonts w:ascii="Segoe UI Symbol" w:hAnsi="Segoe UI Symbol"/>
                <w:noProof/>
                <w:sz w:val="24"/>
                <w:szCs w:val="20"/>
                <w:lang w:val="en-US"/>
              </w:rPr>
              <w:t>46.6</w:t>
            </w:r>
            <w:r w:rsidRPr="00D5087F">
              <w:rPr>
                <w:rFonts w:ascii="Segoe UI Symbol" w:hAnsi="Segoe UI Symbol"/>
                <w:noProof/>
                <w:sz w:val="24"/>
                <w:szCs w:val="20"/>
                <w:lang w:val="en-US"/>
              </w:rPr>
              <w:tab/>
              <w:t>Failure to Comply with Dispute Board’s Decision</w:t>
            </w:r>
          </w:p>
          <w:p w14:paraId="1DC56608" w14:textId="77777777" w:rsidR="001146CD" w:rsidRPr="00D5087F" w:rsidRDefault="001146CD" w:rsidP="00D5087F">
            <w:pPr>
              <w:pStyle w:val="ClauseSubList"/>
              <w:tabs>
                <w:tab w:val="clear" w:pos="3987"/>
              </w:tabs>
              <w:spacing w:before="120" w:after="120"/>
              <w:ind w:left="576" w:hanging="576"/>
              <w:rPr>
                <w:rFonts w:ascii="Segoe UI Symbol" w:hAnsi="Segoe UI Symbol"/>
                <w:noProof/>
                <w:sz w:val="24"/>
                <w:szCs w:val="20"/>
                <w:lang w:val="en-US"/>
              </w:rPr>
            </w:pPr>
            <w:r w:rsidRPr="00D5087F">
              <w:rPr>
                <w:rFonts w:ascii="Segoe UI Symbol" w:hAnsi="Segoe UI Symbol"/>
                <w:noProof/>
                <w:sz w:val="24"/>
                <w:szCs w:val="20"/>
                <w:lang w:val="en-US"/>
              </w:rPr>
              <w:tab/>
              <w:t>In the event that a Party fails to comply with a DB decision which has become final and binding, then the other Party may, without prejudice to any other rights it may have, refer the failure itself to arbitration under GCC Sub-Clause 46.5. GCC Sub-Clauses 46.3 and 46.4 shall not apply to this reference.</w:t>
            </w:r>
          </w:p>
        </w:tc>
      </w:tr>
      <w:tr w:rsidR="001146CD" w:rsidRPr="00143E6E" w14:paraId="404611DD" w14:textId="77777777" w:rsidTr="00D5087F">
        <w:tc>
          <w:tcPr>
            <w:tcW w:w="2160" w:type="dxa"/>
          </w:tcPr>
          <w:p w14:paraId="36775B30" w14:textId="77777777" w:rsidR="001146CD" w:rsidRPr="00D5087F" w:rsidRDefault="001146CD" w:rsidP="00D5087F">
            <w:pPr>
              <w:pStyle w:val="S7Header2"/>
              <w:spacing w:before="120" w:after="120"/>
              <w:rPr>
                <w:rFonts w:ascii="Segoe UI Symbol" w:hAnsi="Segoe UI Symbol"/>
                <w:noProof/>
              </w:rPr>
            </w:pPr>
          </w:p>
        </w:tc>
        <w:tc>
          <w:tcPr>
            <w:tcW w:w="7092" w:type="dxa"/>
          </w:tcPr>
          <w:p w14:paraId="1BF20B4B" w14:textId="77777777" w:rsidR="001146CD" w:rsidRPr="00D5087F" w:rsidRDefault="001146CD" w:rsidP="00D5087F">
            <w:pPr>
              <w:pStyle w:val="ClauseSubList"/>
              <w:tabs>
                <w:tab w:val="clear" w:pos="3987"/>
              </w:tabs>
              <w:spacing w:before="120" w:after="120"/>
              <w:ind w:left="576" w:hanging="576"/>
              <w:rPr>
                <w:rFonts w:ascii="Segoe UI Symbol" w:hAnsi="Segoe UI Symbol"/>
                <w:noProof/>
              </w:rPr>
            </w:pPr>
            <w:r w:rsidRPr="00D5087F">
              <w:rPr>
                <w:rFonts w:ascii="Segoe UI Symbol" w:hAnsi="Segoe UI Symbol"/>
                <w:noProof/>
                <w:sz w:val="24"/>
                <w:szCs w:val="20"/>
                <w:lang w:val="en-US"/>
              </w:rPr>
              <w:t>46.7</w:t>
            </w:r>
            <w:r w:rsidRPr="00D5087F">
              <w:rPr>
                <w:rFonts w:ascii="Segoe UI Symbol" w:hAnsi="Segoe UI Symbol"/>
                <w:noProof/>
                <w:sz w:val="24"/>
                <w:szCs w:val="20"/>
                <w:lang w:val="en-US"/>
              </w:rPr>
              <w:tab/>
              <w:t>Expiry of Dispute Board’s Appointment</w:t>
            </w:r>
          </w:p>
          <w:p w14:paraId="2FA80155" w14:textId="77777777" w:rsidR="001146CD" w:rsidRPr="00D5087F" w:rsidRDefault="001146CD" w:rsidP="00D5087F">
            <w:pPr>
              <w:pStyle w:val="ClauseSubPara"/>
              <w:spacing w:before="120" w:after="120"/>
              <w:ind w:left="576" w:right="-11" w:hanging="578"/>
              <w:rPr>
                <w:rFonts w:ascii="Segoe UI Symbol" w:hAnsi="Segoe UI Symbol"/>
                <w:sz w:val="24"/>
                <w:szCs w:val="20"/>
                <w:lang w:val="en-US"/>
              </w:rPr>
            </w:pPr>
            <w:r w:rsidRPr="00D5087F">
              <w:rPr>
                <w:rFonts w:ascii="Segoe UI Symbol" w:hAnsi="Segoe UI Symbol"/>
                <w:sz w:val="24"/>
                <w:szCs w:val="20"/>
                <w:lang w:val="en-US"/>
              </w:rPr>
              <w:tab/>
              <w:t>If a dispute arises between the Parties in connection with the performance of the Contract, and there is no DB in place, whether by reason of the expiry of the DB’s appointment or otherwise:</w:t>
            </w:r>
          </w:p>
          <w:p w14:paraId="5B47DF7C" w14:textId="77777777" w:rsidR="001146CD" w:rsidRPr="00D5087F" w:rsidRDefault="001146CD" w:rsidP="00D5087F">
            <w:pPr>
              <w:pStyle w:val="ClauseSubList"/>
              <w:tabs>
                <w:tab w:val="clear" w:pos="3987"/>
              </w:tabs>
              <w:spacing w:before="120" w:after="120"/>
              <w:ind w:left="1170" w:right="-11" w:hanging="578"/>
              <w:rPr>
                <w:rFonts w:ascii="Segoe UI Symbol" w:hAnsi="Segoe UI Symbol"/>
                <w:sz w:val="24"/>
                <w:szCs w:val="20"/>
                <w:lang w:val="en-US"/>
              </w:rPr>
            </w:pPr>
            <w:r w:rsidRPr="00D5087F">
              <w:rPr>
                <w:rFonts w:ascii="Segoe UI Symbol" w:hAnsi="Segoe UI Symbol"/>
                <w:sz w:val="24"/>
                <w:szCs w:val="20"/>
                <w:lang w:val="en-US"/>
              </w:rPr>
              <w:t>(a</w:t>
            </w:r>
            <w:proofErr w:type="gramStart"/>
            <w:r w:rsidRPr="00D5087F">
              <w:rPr>
                <w:rFonts w:ascii="Segoe UI Symbol" w:hAnsi="Segoe UI Symbol"/>
                <w:sz w:val="24"/>
                <w:szCs w:val="20"/>
                <w:lang w:val="en-US"/>
              </w:rPr>
              <w:t xml:space="preserve">) </w:t>
            </w:r>
            <w:r w:rsidRPr="00D5087F">
              <w:rPr>
                <w:rFonts w:ascii="Segoe UI Symbol" w:hAnsi="Segoe UI Symbol"/>
                <w:sz w:val="24"/>
                <w:szCs w:val="20"/>
                <w:lang w:val="en-US"/>
              </w:rPr>
              <w:tab/>
              <w:t>GC</w:t>
            </w:r>
            <w:r w:rsidR="0075078B" w:rsidRPr="00D5087F">
              <w:rPr>
                <w:rFonts w:ascii="Segoe UI Symbol" w:hAnsi="Segoe UI Symbol"/>
                <w:sz w:val="24"/>
                <w:szCs w:val="20"/>
                <w:lang w:val="en-US"/>
              </w:rPr>
              <w:t>C</w:t>
            </w:r>
            <w:proofErr w:type="gramEnd"/>
            <w:r w:rsidRPr="00D5087F">
              <w:rPr>
                <w:rFonts w:ascii="Segoe UI Symbol" w:hAnsi="Segoe UI Symbol"/>
                <w:sz w:val="24"/>
                <w:szCs w:val="20"/>
                <w:lang w:val="en-US"/>
              </w:rPr>
              <w:t xml:space="preserve"> Sub-Clauses 46.3 and 46.4 shall not apply, and</w:t>
            </w:r>
          </w:p>
          <w:p w14:paraId="6F558E6E" w14:textId="77777777" w:rsidR="001146CD" w:rsidRPr="00D5087F" w:rsidRDefault="001146CD" w:rsidP="00D5087F">
            <w:pPr>
              <w:pStyle w:val="ClauseSubList"/>
              <w:tabs>
                <w:tab w:val="clear" w:pos="3987"/>
              </w:tabs>
              <w:spacing w:before="120" w:after="120"/>
              <w:ind w:left="1170" w:right="-11" w:hanging="578"/>
              <w:rPr>
                <w:rFonts w:ascii="Segoe UI Symbol" w:hAnsi="Segoe UI Symbol"/>
                <w:noProof/>
              </w:rPr>
            </w:pPr>
            <w:r w:rsidRPr="00D5087F">
              <w:rPr>
                <w:rFonts w:ascii="Segoe UI Symbol" w:hAnsi="Segoe UI Symbol"/>
              </w:rPr>
              <w:t xml:space="preserve">(b) </w:t>
            </w:r>
            <w:r w:rsidRPr="00D5087F">
              <w:rPr>
                <w:rFonts w:ascii="Segoe UI Symbol" w:hAnsi="Segoe UI Symbol"/>
              </w:rPr>
              <w:tab/>
              <w:t>the dispute may be referred directly to arbitration under GC</w:t>
            </w:r>
            <w:r w:rsidR="0075078B" w:rsidRPr="00D5087F">
              <w:rPr>
                <w:rFonts w:ascii="Segoe UI Symbol" w:hAnsi="Segoe UI Symbol"/>
              </w:rPr>
              <w:t>C</w:t>
            </w:r>
            <w:r w:rsidRPr="00D5087F">
              <w:rPr>
                <w:rFonts w:ascii="Segoe UI Symbol" w:hAnsi="Segoe UI Symbol"/>
              </w:rPr>
              <w:t xml:space="preserve"> Sub-Clause 46.5</w:t>
            </w:r>
          </w:p>
        </w:tc>
      </w:tr>
    </w:tbl>
    <w:p w14:paraId="2E810A29" w14:textId="77777777" w:rsidR="001146CD" w:rsidRPr="00D5087F" w:rsidRDefault="001146CD" w:rsidP="001146CD">
      <w:pPr>
        <w:spacing w:before="240" w:after="240"/>
        <w:jc w:val="left"/>
        <w:rPr>
          <w:rFonts w:ascii="Segoe UI Symbol" w:hAnsi="Segoe UI Symbol"/>
          <w:noProof/>
        </w:rPr>
      </w:pPr>
      <w:r w:rsidRPr="00D5087F">
        <w:rPr>
          <w:rFonts w:ascii="Segoe UI Symbol" w:hAnsi="Segoe UI Symbol"/>
          <w:noProof/>
        </w:rPr>
        <w:br w:type="page"/>
      </w:r>
    </w:p>
    <w:p w14:paraId="7DE0FBB6" w14:textId="77777777" w:rsidR="005B4A5F" w:rsidRPr="00D5087F" w:rsidRDefault="005B4A5F" w:rsidP="001D5093">
      <w:pPr>
        <w:jc w:val="center"/>
        <w:rPr>
          <w:rFonts w:ascii="Segoe UI Symbol" w:hAnsi="Segoe UI Symbol"/>
          <w:b/>
          <w:sz w:val="36"/>
          <w:szCs w:val="36"/>
        </w:rPr>
      </w:pPr>
      <w:bookmarkStart w:id="1100" w:name="_Hlt158620822"/>
      <w:bookmarkStart w:id="1101" w:name="_Hlt158620816"/>
      <w:bookmarkStart w:id="1102" w:name="_Hlt158620809"/>
      <w:bookmarkStart w:id="1103" w:name="_Hlt158620801"/>
      <w:bookmarkStart w:id="1104" w:name="_Hlt158620796"/>
      <w:bookmarkStart w:id="1105" w:name="_Hlt139095016"/>
      <w:bookmarkStart w:id="1106" w:name="_Hlt139095014"/>
      <w:bookmarkStart w:id="1107" w:name="_Hlt158620789"/>
      <w:bookmarkStart w:id="1108" w:name="_Hlt158620784"/>
      <w:bookmarkStart w:id="1109" w:name="_Toc448734145"/>
      <w:bookmarkStart w:id="1110" w:name="_Hlt158620778"/>
      <w:bookmarkStart w:id="1111" w:name="_Hlt158620830"/>
      <w:bookmarkStart w:id="1112" w:name="_Hlt158620767"/>
      <w:bookmarkStart w:id="1113" w:name="_Hlt139095012"/>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r w:rsidRPr="00D5087F">
        <w:rPr>
          <w:rFonts w:ascii="Segoe UI Symbol" w:hAnsi="Segoe UI Symbol"/>
          <w:b/>
          <w:sz w:val="36"/>
          <w:szCs w:val="36"/>
        </w:rPr>
        <w:lastRenderedPageBreak/>
        <w:t>APPENDIX</w:t>
      </w:r>
      <w:r w:rsidR="00F00D27" w:rsidRPr="00D5087F">
        <w:rPr>
          <w:rFonts w:ascii="Segoe UI Symbol" w:hAnsi="Segoe UI Symbol"/>
          <w:b/>
          <w:sz w:val="36"/>
          <w:szCs w:val="36"/>
        </w:rPr>
        <w:t xml:space="preserve"> </w:t>
      </w:r>
      <w:r w:rsidRPr="00D5087F">
        <w:rPr>
          <w:rFonts w:ascii="Segoe UI Symbol" w:hAnsi="Segoe UI Symbol"/>
          <w:b/>
          <w:sz w:val="36"/>
        </w:rPr>
        <w:t>A</w:t>
      </w:r>
    </w:p>
    <w:p w14:paraId="3B2569A2" w14:textId="77777777" w:rsidR="005B4A5F" w:rsidRPr="00D5087F" w:rsidRDefault="005B4A5F" w:rsidP="001D5093">
      <w:pPr>
        <w:spacing w:before="120" w:after="240"/>
        <w:jc w:val="center"/>
        <w:rPr>
          <w:rFonts w:ascii="Segoe UI Symbol" w:hAnsi="Segoe UI Symbol"/>
          <w:b/>
          <w:sz w:val="32"/>
          <w:szCs w:val="32"/>
        </w:rPr>
      </w:pPr>
      <w:r w:rsidRPr="00D5087F">
        <w:rPr>
          <w:rFonts w:ascii="Segoe UI Symbol" w:hAnsi="Segoe UI Symbol"/>
          <w:b/>
          <w:sz w:val="32"/>
          <w:szCs w:val="32"/>
        </w:rPr>
        <w:t>General</w:t>
      </w:r>
      <w:r w:rsidR="007E703B" w:rsidRPr="00D5087F">
        <w:rPr>
          <w:rFonts w:ascii="Segoe UI Symbol" w:hAnsi="Segoe UI Symbol"/>
          <w:b/>
          <w:sz w:val="32"/>
          <w:szCs w:val="32"/>
        </w:rPr>
        <w:t xml:space="preserve"> </w:t>
      </w:r>
      <w:r w:rsidRPr="00D5087F">
        <w:rPr>
          <w:rFonts w:ascii="Segoe UI Symbol" w:hAnsi="Segoe UI Symbol"/>
          <w:b/>
          <w:sz w:val="32"/>
          <w:szCs w:val="32"/>
        </w:rPr>
        <w:t>Conditions</w:t>
      </w:r>
      <w:r w:rsidR="007E703B" w:rsidRPr="00D5087F">
        <w:rPr>
          <w:rFonts w:ascii="Segoe UI Symbol" w:hAnsi="Segoe UI Symbol"/>
          <w:b/>
          <w:sz w:val="32"/>
          <w:szCs w:val="32"/>
        </w:rPr>
        <w:t xml:space="preserve"> </w:t>
      </w:r>
      <w:r w:rsidRPr="00D5087F">
        <w:rPr>
          <w:rFonts w:ascii="Segoe UI Symbol" w:hAnsi="Segoe UI Symbol"/>
          <w:b/>
          <w:sz w:val="32"/>
          <w:szCs w:val="32"/>
        </w:rPr>
        <w:t>of</w:t>
      </w:r>
      <w:r w:rsidR="007E703B" w:rsidRPr="00D5087F">
        <w:rPr>
          <w:rFonts w:ascii="Segoe UI Symbol" w:hAnsi="Segoe UI Symbol"/>
          <w:b/>
          <w:sz w:val="32"/>
          <w:szCs w:val="32"/>
        </w:rPr>
        <w:t xml:space="preserve"> </w:t>
      </w:r>
      <w:r w:rsidRPr="00D5087F">
        <w:rPr>
          <w:rFonts w:ascii="Segoe UI Symbol" w:hAnsi="Segoe UI Symbol"/>
          <w:b/>
          <w:sz w:val="32"/>
          <w:szCs w:val="32"/>
        </w:rPr>
        <w:t>Dispute</w:t>
      </w:r>
      <w:r w:rsidR="007E703B" w:rsidRPr="00D5087F">
        <w:rPr>
          <w:rFonts w:ascii="Segoe UI Symbol" w:hAnsi="Segoe UI Symbol"/>
          <w:b/>
          <w:sz w:val="32"/>
          <w:szCs w:val="32"/>
        </w:rPr>
        <w:t xml:space="preserve"> </w:t>
      </w:r>
      <w:r w:rsidRPr="00D5087F">
        <w:rPr>
          <w:rFonts w:ascii="Segoe UI Symbol" w:hAnsi="Segoe UI Symbol"/>
          <w:b/>
          <w:sz w:val="32"/>
          <w:szCs w:val="32"/>
        </w:rPr>
        <w:t>Board</w:t>
      </w:r>
      <w:r w:rsidR="007E703B" w:rsidRPr="00D5087F">
        <w:rPr>
          <w:rFonts w:ascii="Segoe UI Symbol" w:hAnsi="Segoe UI Symbol"/>
          <w:b/>
          <w:sz w:val="32"/>
          <w:szCs w:val="32"/>
        </w:rPr>
        <w:t xml:space="preserve"> </w:t>
      </w:r>
      <w:r w:rsidRPr="00D5087F">
        <w:rPr>
          <w:rFonts w:ascii="Segoe UI Symbol" w:hAnsi="Segoe UI Symbol"/>
          <w:b/>
          <w:sz w:val="32"/>
          <w:szCs w:val="32"/>
        </w:rPr>
        <w:t>Agreement</w:t>
      </w:r>
    </w:p>
    <w:p w14:paraId="255230B6"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1.</w:t>
      </w:r>
      <w:r w:rsidRPr="00D5087F">
        <w:rPr>
          <w:rFonts w:ascii="Segoe UI Symbol" w:hAnsi="Segoe UI Symbol"/>
        </w:rPr>
        <w:tab/>
        <w:t>Definitions</w:t>
      </w:r>
    </w:p>
    <w:p w14:paraId="5D238D2F" w14:textId="77777777" w:rsidR="005B4A5F" w:rsidRPr="00D5087F" w:rsidRDefault="005B4A5F" w:rsidP="001D5093">
      <w:pPr>
        <w:spacing w:after="200"/>
        <w:rPr>
          <w:rFonts w:ascii="Segoe UI Symbol" w:hAnsi="Segoe UI Symbol"/>
        </w:rPr>
      </w:pP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tripartite</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between:</w:t>
      </w:r>
    </w:p>
    <w:p w14:paraId="37EC2076"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proofErr w:type="gramStart"/>
      <w:r w:rsidRPr="00D5087F">
        <w:rPr>
          <w:rFonts w:ascii="Segoe UI Symbol" w:hAnsi="Segoe UI Symbol"/>
        </w:rPr>
        <w:t>”;</w:t>
      </w:r>
      <w:proofErr w:type="gramEnd"/>
    </w:p>
    <w:p w14:paraId="78A62748"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p>
    <w:p w14:paraId="193DDBE3"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who</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defined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being:</w:t>
      </w:r>
    </w:p>
    <w:p w14:paraId="75294823"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sole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“DB”</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case,</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references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do</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apply,</w:t>
      </w:r>
      <w:r w:rsidR="007E703B" w:rsidRPr="00D5087F">
        <w:rPr>
          <w:rFonts w:ascii="Segoe UI Symbol" w:hAnsi="Segoe UI Symbol"/>
        </w:rPr>
        <w:t xml:space="preserve"> </w:t>
      </w:r>
      <w:r w:rsidRPr="00D5087F">
        <w:rPr>
          <w:rFonts w:ascii="Segoe UI Symbol" w:hAnsi="Segoe UI Symbol"/>
        </w:rPr>
        <w:t>or</w:t>
      </w:r>
    </w:p>
    <w:p w14:paraId="4BC15B27"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tab/>
        <w:t>one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three</w:t>
      </w:r>
      <w:r w:rsidR="007E703B" w:rsidRPr="00D5087F">
        <w:rPr>
          <w:rFonts w:ascii="Segoe UI Symbol" w:hAnsi="Segoe UI Symbol"/>
        </w:rPr>
        <w:t xml:space="preserve"> </w:t>
      </w:r>
      <w:r w:rsidRPr="00D5087F">
        <w:rPr>
          <w:rFonts w:ascii="Segoe UI Symbol" w:hAnsi="Segoe UI Symbol"/>
        </w:rPr>
        <w:t>persons</w:t>
      </w:r>
      <w:r w:rsidR="007E703B" w:rsidRPr="00D5087F">
        <w:rPr>
          <w:rFonts w:ascii="Segoe UI Symbol" w:hAnsi="Segoe UI Symbol"/>
        </w:rPr>
        <w:t xml:space="preserve"> </w:t>
      </w:r>
      <w:r w:rsidRPr="00D5087F">
        <w:rPr>
          <w:rFonts w:ascii="Segoe UI Symbol" w:hAnsi="Segoe UI Symbol"/>
        </w:rPr>
        <w:t>who</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jointly</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“DB”</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case,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two</w:t>
      </w:r>
      <w:r w:rsidR="007E703B" w:rsidRPr="00D5087F">
        <w:rPr>
          <w:rFonts w:ascii="Segoe UI Symbol" w:hAnsi="Segoe UI Symbol"/>
        </w:rPr>
        <w:t xml:space="preserve"> </w:t>
      </w:r>
      <w:r w:rsidRPr="00D5087F">
        <w:rPr>
          <w:rFonts w:ascii="Segoe UI Symbol" w:hAnsi="Segoe UI Symbol"/>
        </w:rPr>
        <w:t>persons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p>
    <w:p w14:paraId="53D2CB7F"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entered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intend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enter)</w:t>
      </w:r>
      <w:r w:rsidR="007E703B" w:rsidRPr="00D5087F">
        <w:rPr>
          <w:rFonts w:ascii="Segoe UI Symbol" w:hAnsi="Segoe UI Symbol"/>
        </w:rPr>
        <w:t xml:space="preserve"> </w:t>
      </w:r>
      <w:r w:rsidRPr="00D5087F">
        <w:rPr>
          <w:rFonts w:ascii="Segoe UI Symbol" w:hAnsi="Segoe UI Symbol"/>
        </w:rPr>
        <w:t>into</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defined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incorporates</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Appendix.</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words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expressions</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defined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meanings</w:t>
      </w:r>
      <w:r w:rsidR="007E703B" w:rsidRPr="00D5087F">
        <w:rPr>
          <w:rFonts w:ascii="Segoe UI Symbol" w:hAnsi="Segoe UI Symbol"/>
        </w:rPr>
        <w:t xml:space="preserve"> </w:t>
      </w:r>
      <w:r w:rsidRPr="00D5087F">
        <w:rPr>
          <w:rFonts w:ascii="Segoe UI Symbol" w:hAnsi="Segoe UI Symbol"/>
        </w:rPr>
        <w:t>assigned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58D5A94B"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2.</w:t>
      </w:r>
      <w:r w:rsidRPr="00D5087F">
        <w:rPr>
          <w:rFonts w:ascii="Segoe UI Symbol" w:hAnsi="Segoe UI Symbol"/>
        </w:rPr>
        <w:tab/>
        <w:t>General</w:t>
      </w:r>
      <w:r w:rsidR="007E703B" w:rsidRPr="00D5087F">
        <w:rPr>
          <w:rFonts w:ascii="Segoe UI Symbol" w:hAnsi="Segoe UI Symbol"/>
        </w:rPr>
        <w:t xml:space="preserve"> </w:t>
      </w:r>
      <w:r w:rsidRPr="00D5087F">
        <w:rPr>
          <w:rFonts w:ascii="Segoe UI Symbol" w:hAnsi="Segoe UI Symbol"/>
        </w:rPr>
        <w:t>Provisions</w:t>
      </w:r>
    </w:p>
    <w:p w14:paraId="17CC7A24" w14:textId="77777777" w:rsidR="005B4A5F" w:rsidRPr="00D5087F" w:rsidRDefault="005B4A5F" w:rsidP="001D5093">
      <w:pPr>
        <w:spacing w:after="200"/>
        <w:rPr>
          <w:rFonts w:ascii="Segoe UI Symbol" w:hAnsi="Segoe UI Symbol"/>
        </w:rPr>
      </w:pPr>
      <w:r w:rsidRPr="00D5087F">
        <w:rPr>
          <w:rFonts w:ascii="Segoe UI Symbol" w:hAnsi="Segoe UI Symbol"/>
        </w:rPr>
        <w:t>Unless</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stated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take</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latest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dates:</w:t>
      </w:r>
    </w:p>
    <w:p w14:paraId="1A766D07"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(a)</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Commencement</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defined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4C4176FD"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(b</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r>
      <w:proofErr w:type="gramEnd"/>
      <w:r w:rsidRPr="00D5087F">
        <w:rPr>
          <w:rFonts w:ascii="Segoe UI Symbol" w:hAnsi="Segoe UI Symbol"/>
        </w:rPr>
        <w:t>when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or</w:t>
      </w:r>
    </w:p>
    <w:p w14:paraId="067EB2C3"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(c</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when</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respectively</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p>
    <w:p w14:paraId="459C9711" w14:textId="77777777" w:rsidR="005B4A5F" w:rsidRPr="00D5087F" w:rsidRDefault="005B4A5F" w:rsidP="001D5093">
      <w:pPr>
        <w:spacing w:after="200"/>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employment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personal</w:t>
      </w:r>
      <w:r w:rsidR="007E703B" w:rsidRPr="00D5087F">
        <w:rPr>
          <w:rFonts w:ascii="Segoe UI Symbol" w:hAnsi="Segoe UI Symbol"/>
        </w:rPr>
        <w:t xml:space="preserve"> </w:t>
      </w:r>
      <w:r w:rsidRPr="00D5087F">
        <w:rPr>
          <w:rFonts w:ascii="Segoe UI Symbol" w:hAnsi="Segoe UI Symbol"/>
        </w:rPr>
        <w:t>appointment.</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give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less</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70</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resignation</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terminate</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expiry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period.</w:t>
      </w:r>
    </w:p>
    <w:p w14:paraId="235C31CE"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lastRenderedPageBreak/>
        <w:t>3.</w:t>
      </w:r>
      <w:r w:rsidRPr="00D5087F">
        <w:rPr>
          <w:rFonts w:ascii="Segoe UI Symbol" w:hAnsi="Segoe UI Symbol"/>
        </w:rPr>
        <w:tab/>
        <w:t>Warranties</w:t>
      </w:r>
    </w:p>
    <w:p w14:paraId="22EF8261"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warrants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agrees</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he/she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impartial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independent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promptly</w:t>
      </w:r>
      <w:r w:rsidR="007E703B" w:rsidRPr="00D5087F">
        <w:rPr>
          <w:rFonts w:ascii="Segoe UI Symbol" w:hAnsi="Segoe UI Symbol"/>
        </w:rPr>
        <w:t xml:space="preserve"> </w:t>
      </w:r>
      <w:r w:rsidRPr="00D5087F">
        <w:rPr>
          <w:rFonts w:ascii="Segoe UI Symbol" w:hAnsi="Segoe UI Symbol"/>
        </w:rPr>
        <w:t>disclose,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fact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circumstance</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might</w:t>
      </w:r>
      <w:r w:rsidR="007E703B" w:rsidRPr="00D5087F">
        <w:rPr>
          <w:rFonts w:ascii="Segoe UI Symbol" w:hAnsi="Segoe UI Symbol"/>
        </w:rPr>
        <w:t xml:space="preserve"> </w:t>
      </w:r>
      <w:r w:rsidRPr="00D5087F">
        <w:rPr>
          <w:rFonts w:ascii="Segoe UI Symbol" w:hAnsi="Segoe UI Symbol"/>
        </w:rPr>
        <w:t>appear</w:t>
      </w:r>
      <w:r w:rsidR="007E703B" w:rsidRPr="00D5087F">
        <w:rPr>
          <w:rFonts w:ascii="Segoe UI Symbol" w:hAnsi="Segoe UI Symbol"/>
        </w:rPr>
        <w:t xml:space="preserve"> </w:t>
      </w:r>
      <w:r w:rsidRPr="00D5087F">
        <w:rPr>
          <w:rFonts w:ascii="Segoe UI Symbol" w:hAnsi="Segoe UI Symbol"/>
        </w:rPr>
        <w:t>inconsistent</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his/her</w:t>
      </w:r>
      <w:r w:rsidR="007E703B" w:rsidRPr="00D5087F">
        <w:rPr>
          <w:rFonts w:ascii="Segoe UI Symbol" w:hAnsi="Segoe UI Symbol"/>
        </w:rPr>
        <w:t xml:space="preserve"> </w:t>
      </w:r>
      <w:r w:rsidRPr="00D5087F">
        <w:rPr>
          <w:rFonts w:ascii="Segoe UI Symbol" w:hAnsi="Segoe UI Symbol"/>
        </w:rPr>
        <w:t>warranty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impartiality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independence.</w:t>
      </w:r>
    </w:p>
    <w:p w14:paraId="59699535" w14:textId="77777777" w:rsidR="005B4A5F" w:rsidRPr="00D5087F" w:rsidRDefault="005B4A5F" w:rsidP="001D5093">
      <w:pPr>
        <w:spacing w:after="200"/>
        <w:rPr>
          <w:rFonts w:ascii="Segoe UI Symbol" w:hAnsi="Segoe UI Symbol"/>
        </w:rPr>
      </w:pPr>
      <w:r w:rsidRPr="00D5087F">
        <w:rPr>
          <w:rFonts w:ascii="Segoe UI Symbol" w:hAnsi="Segoe UI Symbol"/>
        </w:rPr>
        <w:t>When</w:t>
      </w:r>
      <w:r w:rsidR="007E703B" w:rsidRPr="00D5087F">
        <w:rPr>
          <w:rFonts w:ascii="Segoe UI Symbol" w:hAnsi="Segoe UI Symbol"/>
        </w:rPr>
        <w:t xml:space="preserve"> </w:t>
      </w:r>
      <w:r w:rsidRPr="00D5087F">
        <w:rPr>
          <w:rFonts w:ascii="Segoe UI Symbol" w:hAnsi="Segoe UI Symbol"/>
        </w:rPr>
        <w:t>appointing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relied</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representations</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he/she</w:t>
      </w:r>
      <w:r w:rsidR="007E703B" w:rsidRPr="00D5087F">
        <w:rPr>
          <w:rFonts w:ascii="Segoe UI Symbol" w:hAnsi="Segoe UI Symbol"/>
        </w:rPr>
        <w:t xml:space="preserve"> </w:t>
      </w:r>
      <w:r w:rsidRPr="00D5087F">
        <w:rPr>
          <w:rFonts w:ascii="Segoe UI Symbol" w:hAnsi="Segoe UI Symbol"/>
        </w:rPr>
        <w:t>is:</w:t>
      </w:r>
    </w:p>
    <w:p w14:paraId="428E0784"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ab/>
        <w:t>experienced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work</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carry</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5DC3370E"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(b</w:t>
      </w:r>
      <w:proofErr w:type="gramStart"/>
      <w:r w:rsidRPr="00D5087F">
        <w:rPr>
          <w:rFonts w:ascii="Segoe UI Symbol" w:hAnsi="Segoe UI Symbol"/>
        </w:rPr>
        <w:t>)</w:t>
      </w:r>
      <w:r w:rsidRPr="00D5087F">
        <w:rPr>
          <w:rFonts w:ascii="Segoe UI Symbol" w:hAnsi="Segoe UI Symbol"/>
        </w:rPr>
        <w:tab/>
      </w:r>
      <w:r w:rsidR="007E703B" w:rsidRPr="00D5087F">
        <w:rPr>
          <w:rFonts w:ascii="Segoe UI Symbol" w:hAnsi="Segoe UI Symbol"/>
        </w:rPr>
        <w:t xml:space="preserve"> </w:t>
      </w:r>
      <w:r w:rsidRPr="00D5087F">
        <w:rPr>
          <w:rFonts w:ascii="Segoe UI Symbol" w:hAnsi="Segoe UI Symbol"/>
        </w:rPr>
        <w:t>experienced</w:t>
      </w:r>
      <w:proofErr w:type="gramEnd"/>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interpretation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documentation,</w:t>
      </w:r>
      <w:r w:rsidR="007E703B" w:rsidRPr="00D5087F">
        <w:rPr>
          <w:rFonts w:ascii="Segoe UI Symbol" w:hAnsi="Segoe UI Symbol"/>
        </w:rPr>
        <w:t xml:space="preserve"> </w:t>
      </w:r>
      <w:r w:rsidRPr="00D5087F">
        <w:rPr>
          <w:rFonts w:ascii="Segoe UI Symbol" w:hAnsi="Segoe UI Symbol"/>
        </w:rPr>
        <w:t>and</w:t>
      </w:r>
    </w:p>
    <w:p w14:paraId="252407B4" w14:textId="77777777" w:rsidR="005B4A5F" w:rsidRPr="00D5087F" w:rsidRDefault="005B4A5F" w:rsidP="001D5093">
      <w:pPr>
        <w:spacing w:after="200"/>
        <w:ind w:left="1152" w:hanging="576"/>
        <w:rPr>
          <w:rFonts w:ascii="Segoe UI Symbol" w:hAnsi="Segoe UI Symbol"/>
          <w:b/>
          <w:color w:val="808080"/>
        </w:rPr>
      </w:pPr>
      <w:r w:rsidRPr="00D5087F">
        <w:rPr>
          <w:rFonts w:ascii="Segoe UI Symbol" w:hAnsi="Segoe UI Symbol"/>
        </w:rPr>
        <w:t>(c)</w:t>
      </w:r>
      <w:r w:rsidR="007E703B" w:rsidRPr="00D5087F">
        <w:rPr>
          <w:rFonts w:ascii="Segoe UI Symbol" w:hAnsi="Segoe UI Symbol"/>
        </w:rPr>
        <w:t xml:space="preserve"> </w:t>
      </w:r>
      <w:r w:rsidRPr="00D5087F">
        <w:rPr>
          <w:rFonts w:ascii="Segoe UI Symbol" w:hAnsi="Segoe UI Symbol"/>
        </w:rPr>
        <w:tab/>
        <w:t>fluent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language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communications</w:t>
      </w:r>
      <w:r w:rsidR="007E703B" w:rsidRPr="00D5087F">
        <w:rPr>
          <w:rFonts w:ascii="Segoe UI Symbol" w:hAnsi="Segoe UI Symbol"/>
        </w:rPr>
        <w:t xml:space="preserve"> </w:t>
      </w:r>
      <w:r w:rsidRPr="00D5087F">
        <w:rPr>
          <w:rFonts w:ascii="Segoe UI Symbol" w:hAnsi="Segoe UI Symbol"/>
        </w:rPr>
        <w:t>defined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72484247"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4.</w:t>
      </w:r>
      <w:r w:rsidRPr="00D5087F">
        <w:rPr>
          <w:rFonts w:ascii="Segoe UI Symbol" w:hAnsi="Segoe UI Symbol"/>
        </w:rPr>
        <w:tab/>
        <w:t>General</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p>
    <w:p w14:paraId="59239F58"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shall:</w:t>
      </w:r>
    </w:p>
    <w:p w14:paraId="46A4CF0E"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ab/>
        <w:t>have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interest</w:t>
      </w:r>
      <w:r w:rsidR="007E703B" w:rsidRPr="00D5087F">
        <w:rPr>
          <w:rFonts w:ascii="Segoe UI Symbol" w:hAnsi="Segoe UI Symbol"/>
        </w:rPr>
        <w:t xml:space="preserve"> </w:t>
      </w:r>
      <w:r w:rsidRPr="00D5087F">
        <w:rPr>
          <w:rFonts w:ascii="Segoe UI Symbol" w:hAnsi="Segoe UI Symbol"/>
        </w:rPr>
        <w:t>financial</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nor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financial</w:t>
      </w:r>
      <w:r w:rsidR="007E703B" w:rsidRPr="00D5087F">
        <w:rPr>
          <w:rFonts w:ascii="Segoe UI Symbol" w:hAnsi="Segoe UI Symbol"/>
        </w:rPr>
        <w:t xml:space="preserve"> </w:t>
      </w:r>
      <w:r w:rsidRPr="00D5087F">
        <w:rPr>
          <w:rFonts w:ascii="Segoe UI Symbol" w:hAnsi="Segoe UI Symbol"/>
        </w:rPr>
        <w:t>interest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proofErr w:type="gramStart"/>
      <w:r w:rsidRPr="00D5087F">
        <w:rPr>
          <w:rFonts w:ascii="Segoe UI Symbol" w:hAnsi="Segoe UI Symbol"/>
        </w:rPr>
        <w:t>Agreement;</w:t>
      </w:r>
      <w:proofErr w:type="gramEnd"/>
    </w:p>
    <w:p w14:paraId="3BA82EFE"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(b</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not</w:t>
      </w:r>
      <w:proofErr w:type="gramEnd"/>
      <w:r w:rsidR="007E703B" w:rsidRPr="00D5087F">
        <w:rPr>
          <w:rFonts w:ascii="Segoe UI Symbol" w:hAnsi="Segoe UI Symbol"/>
        </w:rPr>
        <w:t xml:space="preserve"> </w:t>
      </w:r>
      <w:r w:rsidRPr="00D5087F">
        <w:rPr>
          <w:rFonts w:ascii="Segoe UI Symbol" w:hAnsi="Segoe UI Symbol"/>
        </w:rPr>
        <w:t>previously</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employed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consultant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circumstances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were</w:t>
      </w:r>
      <w:r w:rsidR="007E703B" w:rsidRPr="00D5087F">
        <w:rPr>
          <w:rFonts w:ascii="Segoe UI Symbol" w:hAnsi="Segoe UI Symbol"/>
        </w:rPr>
        <w:t xml:space="preserve"> </w:t>
      </w:r>
      <w:r w:rsidRPr="00D5087F">
        <w:rPr>
          <w:rFonts w:ascii="Segoe UI Symbol" w:hAnsi="Segoe UI Symbol"/>
        </w:rPr>
        <w:t>disclosed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before</w:t>
      </w:r>
      <w:r w:rsidR="007E703B" w:rsidRPr="00D5087F">
        <w:rPr>
          <w:rFonts w:ascii="Segoe UI Symbol" w:hAnsi="Segoe UI Symbol"/>
        </w:rPr>
        <w:t xml:space="preserve"> </w:t>
      </w:r>
      <w:r w:rsidRPr="00D5087F">
        <w:rPr>
          <w:rFonts w:ascii="Segoe UI Symbol" w:hAnsi="Segoe UI Symbol"/>
        </w:rPr>
        <w:t>they</w:t>
      </w:r>
      <w:r w:rsidR="007E703B" w:rsidRPr="00D5087F">
        <w:rPr>
          <w:rFonts w:ascii="Segoe UI Symbol" w:hAnsi="Segoe UI Symbol"/>
        </w:rPr>
        <w:t xml:space="preserve"> </w:t>
      </w: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proofErr w:type="gramStart"/>
      <w:r w:rsidRPr="00D5087F">
        <w:rPr>
          <w:rFonts w:ascii="Segoe UI Symbol" w:hAnsi="Segoe UI Symbol"/>
        </w:rPr>
        <w:t>Agreement;</w:t>
      </w:r>
      <w:proofErr w:type="gramEnd"/>
    </w:p>
    <w:p w14:paraId="3E1F971F"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(c)</w:t>
      </w:r>
      <w:r w:rsidR="007E703B" w:rsidRPr="00D5087F">
        <w:rPr>
          <w:rFonts w:ascii="Segoe UI Symbol" w:hAnsi="Segoe UI Symbol"/>
        </w:rPr>
        <w:t xml:space="preserve"> </w:t>
      </w:r>
      <w:r w:rsidRPr="00D5087F">
        <w:rPr>
          <w:rFonts w:ascii="Segoe UI Symbol" w:hAnsi="Segoe UI Symbol"/>
        </w:rPr>
        <w:tab/>
        <w:t>have</w:t>
      </w:r>
      <w:r w:rsidR="007E703B" w:rsidRPr="00D5087F">
        <w:rPr>
          <w:rFonts w:ascii="Segoe UI Symbol" w:hAnsi="Segoe UI Symbol"/>
        </w:rPr>
        <w:t xml:space="preserve"> </w:t>
      </w:r>
      <w:r w:rsidRPr="00D5087F">
        <w:rPr>
          <w:rFonts w:ascii="Segoe UI Symbol" w:hAnsi="Segoe UI Symbol"/>
        </w:rPr>
        <w:t>disclosed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before</w:t>
      </w:r>
      <w:r w:rsidR="007E703B" w:rsidRPr="00D5087F">
        <w:rPr>
          <w:rFonts w:ascii="Segoe UI Symbol" w:hAnsi="Segoe UI Symbol"/>
        </w:rPr>
        <w:t xml:space="preserve"> </w:t>
      </w:r>
      <w:r w:rsidRPr="00D5087F">
        <w:rPr>
          <w:rFonts w:ascii="Segoe UI Symbol" w:hAnsi="Segoe UI Symbol"/>
        </w:rPr>
        <w:t>entering</w:t>
      </w:r>
      <w:r w:rsidR="007E703B" w:rsidRPr="00D5087F">
        <w:rPr>
          <w:rFonts w:ascii="Segoe UI Symbol" w:hAnsi="Segoe UI Symbol"/>
        </w:rPr>
        <w:t xml:space="preserve"> </w:t>
      </w:r>
      <w:r w:rsidRPr="00D5087F">
        <w:rPr>
          <w:rFonts w:ascii="Segoe UI Symbol" w:hAnsi="Segoe UI Symbol"/>
        </w:rPr>
        <w:t>into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his/her</w:t>
      </w:r>
      <w:r w:rsidR="007E703B" w:rsidRPr="00D5087F">
        <w:rPr>
          <w:rFonts w:ascii="Segoe UI Symbol" w:hAnsi="Segoe UI Symbol"/>
        </w:rPr>
        <w:t xml:space="preserve"> </w:t>
      </w:r>
      <w:r w:rsidRPr="00D5087F">
        <w:rPr>
          <w:rFonts w:ascii="Segoe UI Symbol" w:hAnsi="Segoe UI Symbol"/>
        </w:rPr>
        <w:t>best</w:t>
      </w:r>
      <w:r w:rsidR="007E703B" w:rsidRPr="00D5087F">
        <w:rPr>
          <w:rFonts w:ascii="Segoe UI Symbol" w:hAnsi="Segoe UI Symbol"/>
        </w:rPr>
        <w:t xml:space="preserve"> </w:t>
      </w:r>
      <w:r w:rsidRPr="00D5087F">
        <w:rPr>
          <w:rFonts w:ascii="Segoe UI Symbol" w:hAnsi="Segoe UI Symbol"/>
        </w:rPr>
        <w:t>knowledge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recollection,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professional</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personal</w:t>
      </w:r>
      <w:r w:rsidR="007E703B" w:rsidRPr="00D5087F">
        <w:rPr>
          <w:rFonts w:ascii="Segoe UI Symbol" w:hAnsi="Segoe UI Symbol"/>
        </w:rPr>
        <w:t xml:space="preserve"> </w:t>
      </w:r>
      <w:r w:rsidRPr="00D5087F">
        <w:rPr>
          <w:rFonts w:ascii="Segoe UI Symbol" w:hAnsi="Segoe UI Symbol"/>
        </w:rPr>
        <w:t>relationships</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director,</w:t>
      </w:r>
      <w:r w:rsidR="007E703B" w:rsidRPr="00D5087F">
        <w:rPr>
          <w:rFonts w:ascii="Segoe UI Symbol" w:hAnsi="Segoe UI Symbol"/>
        </w:rPr>
        <w:t xml:space="preserve"> </w:t>
      </w:r>
      <w:r w:rsidRPr="00D5087F">
        <w:rPr>
          <w:rFonts w:ascii="Segoe UI Symbol" w:hAnsi="Segoe UI Symbol"/>
        </w:rPr>
        <w:t>officer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employee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previous</w:t>
      </w:r>
      <w:r w:rsidR="007E703B" w:rsidRPr="00D5087F">
        <w:rPr>
          <w:rFonts w:ascii="Segoe UI Symbol" w:hAnsi="Segoe UI Symbol"/>
        </w:rPr>
        <w:t xml:space="preserve"> </w:t>
      </w:r>
      <w:r w:rsidRPr="00D5087F">
        <w:rPr>
          <w:rFonts w:ascii="Segoe UI Symbol" w:hAnsi="Segoe UI Symbol"/>
        </w:rPr>
        <w:t>involvement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overall</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forms</w:t>
      </w:r>
      <w:r w:rsidR="007E703B" w:rsidRPr="00D5087F">
        <w:rPr>
          <w:rFonts w:ascii="Segoe UI Symbol" w:hAnsi="Segoe UI Symbol"/>
        </w:rPr>
        <w:t xml:space="preserve"> </w:t>
      </w:r>
      <w:proofErr w:type="gramStart"/>
      <w:r w:rsidRPr="00D5087F">
        <w:rPr>
          <w:rFonts w:ascii="Segoe UI Symbol" w:hAnsi="Segoe UI Symbol"/>
        </w:rPr>
        <w:t>part;</w:t>
      </w:r>
      <w:proofErr w:type="gramEnd"/>
    </w:p>
    <w:p w14:paraId="5CF559BA"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(d</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r>
      <w:proofErr w:type="gramEnd"/>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duration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employed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consultant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agreed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proofErr w:type="gramStart"/>
      <w:r w:rsidRPr="00D5087F">
        <w:rPr>
          <w:rFonts w:ascii="Segoe UI Symbol" w:hAnsi="Segoe UI Symbol"/>
        </w:rPr>
        <w:t>);</w:t>
      </w:r>
      <w:proofErr w:type="gramEnd"/>
    </w:p>
    <w:p w14:paraId="4B8009C3"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(e)</w:t>
      </w:r>
      <w:r w:rsidRPr="00D5087F">
        <w:rPr>
          <w:rFonts w:ascii="Segoe UI Symbol" w:hAnsi="Segoe UI Symbol"/>
        </w:rPr>
        <w:tab/>
        <w:t>comply</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annexed</w:t>
      </w:r>
      <w:r w:rsidR="007E703B" w:rsidRPr="00D5087F">
        <w:rPr>
          <w:rFonts w:ascii="Segoe UI Symbol" w:hAnsi="Segoe UI Symbol"/>
        </w:rPr>
        <w:t xml:space="preserve"> </w:t>
      </w:r>
      <w:r w:rsidRPr="00D5087F">
        <w:rPr>
          <w:rFonts w:ascii="Segoe UI Symbol" w:hAnsi="Segoe UI Symbol"/>
        </w:rPr>
        <w:t>procedural</w:t>
      </w:r>
      <w:r w:rsidR="007E703B" w:rsidRPr="00D5087F">
        <w:rPr>
          <w:rFonts w:ascii="Segoe UI Symbol" w:hAnsi="Segoe UI Symbol"/>
        </w:rPr>
        <w:t xml:space="preserve"> </w:t>
      </w:r>
      <w:r w:rsidRPr="00D5087F">
        <w:rPr>
          <w:rFonts w:ascii="Segoe UI Symbol" w:hAnsi="Segoe UI Symbol"/>
        </w:rPr>
        <w:t>rules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proofErr w:type="gramStart"/>
      <w:r w:rsidRPr="00D5087F">
        <w:rPr>
          <w:rFonts w:ascii="Segoe UI Symbol" w:hAnsi="Segoe UI Symbol"/>
        </w:rPr>
        <w:t>46.3;</w:t>
      </w:r>
      <w:proofErr w:type="gramEnd"/>
    </w:p>
    <w:p w14:paraId="0A036BD7"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lastRenderedPageBreak/>
        <w:t>(f)</w:t>
      </w:r>
      <w:r w:rsidRPr="00D5087F">
        <w:rPr>
          <w:rFonts w:ascii="Segoe UI Symbol" w:hAnsi="Segoe UI Symbol"/>
        </w:rPr>
        <w:tab/>
        <w:t>not</w:t>
      </w:r>
      <w:r w:rsidR="007E703B" w:rsidRPr="00D5087F">
        <w:rPr>
          <w:rFonts w:ascii="Segoe UI Symbol" w:hAnsi="Segoe UI Symbol"/>
        </w:rPr>
        <w:t xml:space="preserve"> </w:t>
      </w:r>
      <w:r w:rsidRPr="00D5087F">
        <w:rPr>
          <w:rFonts w:ascii="Segoe UI Symbol" w:hAnsi="Segoe UI Symbol"/>
        </w:rPr>
        <w:t>give</w:t>
      </w:r>
      <w:r w:rsidR="007E703B" w:rsidRPr="00D5087F">
        <w:rPr>
          <w:rFonts w:ascii="Segoe UI Symbol" w:hAnsi="Segoe UI Symbol"/>
        </w:rPr>
        <w:t xml:space="preserve"> </w:t>
      </w:r>
      <w:r w:rsidRPr="00D5087F">
        <w:rPr>
          <w:rFonts w:ascii="Segoe UI Symbol" w:hAnsi="Segoe UI Symbol"/>
        </w:rPr>
        <w:t>advice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concerning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conduct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annexed</w:t>
      </w:r>
      <w:r w:rsidR="007E703B" w:rsidRPr="00D5087F">
        <w:rPr>
          <w:rFonts w:ascii="Segoe UI Symbol" w:hAnsi="Segoe UI Symbol"/>
        </w:rPr>
        <w:t xml:space="preserve"> </w:t>
      </w:r>
      <w:r w:rsidRPr="00D5087F">
        <w:rPr>
          <w:rFonts w:ascii="Segoe UI Symbol" w:hAnsi="Segoe UI Symbol"/>
        </w:rPr>
        <w:t>procedural</w:t>
      </w:r>
      <w:r w:rsidR="007E703B" w:rsidRPr="00D5087F">
        <w:rPr>
          <w:rFonts w:ascii="Segoe UI Symbol" w:hAnsi="Segoe UI Symbol"/>
        </w:rPr>
        <w:t xml:space="preserve"> </w:t>
      </w:r>
      <w:proofErr w:type="gramStart"/>
      <w:r w:rsidRPr="00D5087F">
        <w:rPr>
          <w:rFonts w:ascii="Segoe UI Symbol" w:hAnsi="Segoe UI Symbol"/>
        </w:rPr>
        <w:t>rules;</w:t>
      </w:r>
      <w:proofErr w:type="gramEnd"/>
    </w:p>
    <w:p w14:paraId="404CBD18"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(g)</w:t>
      </w:r>
      <w:r w:rsidRPr="00D5087F">
        <w:rPr>
          <w:rFonts w:ascii="Segoe UI Symbol" w:hAnsi="Segoe UI Symbol"/>
        </w:rPr>
        <w:tab/>
        <w:t>not</w:t>
      </w:r>
      <w:r w:rsidR="007E703B" w:rsidRPr="00D5087F">
        <w:rPr>
          <w:rFonts w:ascii="Segoe UI Symbol" w:hAnsi="Segoe UI Symbol"/>
        </w:rPr>
        <w:t xml:space="preserve"> </w:t>
      </w:r>
      <w:r w:rsidRPr="00D5087F">
        <w:rPr>
          <w:rFonts w:ascii="Segoe UI Symbol" w:hAnsi="Segoe UI Symbol"/>
        </w:rPr>
        <w:t>while</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proofErr w:type="gramStart"/>
      <w:r w:rsidRPr="00D5087F">
        <w:rPr>
          <w:rFonts w:ascii="Segoe UI Symbol" w:hAnsi="Segoe UI Symbol"/>
        </w:rPr>
        <w:t>Member</w:t>
      </w:r>
      <w:proofErr w:type="gramEnd"/>
      <w:r w:rsidR="007E703B" w:rsidRPr="00D5087F">
        <w:rPr>
          <w:rFonts w:ascii="Segoe UI Symbol" w:hAnsi="Segoe UI Symbol"/>
        </w:rPr>
        <w:t xml:space="preserve"> </w:t>
      </w:r>
      <w:proofErr w:type="gramStart"/>
      <w:r w:rsidRPr="00D5087F">
        <w:rPr>
          <w:rFonts w:ascii="Segoe UI Symbol" w:hAnsi="Segoe UI Symbol"/>
        </w:rPr>
        <w:t>enter</w:t>
      </w:r>
      <w:r w:rsidR="007E703B" w:rsidRPr="00D5087F">
        <w:rPr>
          <w:rFonts w:ascii="Segoe UI Symbol" w:hAnsi="Segoe UI Symbol"/>
        </w:rPr>
        <w:t xml:space="preserve"> </w:t>
      </w:r>
      <w:r w:rsidRPr="00D5087F">
        <w:rPr>
          <w:rFonts w:ascii="Segoe UI Symbol" w:hAnsi="Segoe UI Symbol"/>
        </w:rPr>
        <w:t>into</w:t>
      </w:r>
      <w:proofErr w:type="gramEnd"/>
      <w:r w:rsidR="007E703B" w:rsidRPr="00D5087F">
        <w:rPr>
          <w:rFonts w:ascii="Segoe UI Symbol" w:hAnsi="Segoe UI Symbol"/>
        </w:rPr>
        <w:t xml:space="preserve"> </w:t>
      </w:r>
      <w:r w:rsidRPr="00D5087F">
        <w:rPr>
          <w:rFonts w:ascii="Segoe UI Symbol" w:hAnsi="Segoe UI Symbol"/>
        </w:rPr>
        <w:t>discussions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proofErr w:type="gramStart"/>
      <w:r w:rsidRPr="00D5087F">
        <w:rPr>
          <w:rFonts w:ascii="Segoe UI Symbol" w:hAnsi="Segoe UI Symbol"/>
        </w:rPr>
        <w:t>make</w:t>
      </w:r>
      <w:proofErr w:type="gramEnd"/>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regarding</w:t>
      </w:r>
      <w:r w:rsidR="007E703B" w:rsidRPr="00D5087F">
        <w:rPr>
          <w:rFonts w:ascii="Segoe UI Symbol" w:hAnsi="Segoe UI Symbol"/>
        </w:rPr>
        <w:t xml:space="preserve"> </w:t>
      </w:r>
      <w:r w:rsidRPr="00D5087F">
        <w:rPr>
          <w:rFonts w:ascii="Segoe UI Symbol" w:hAnsi="Segoe UI Symbol"/>
        </w:rPr>
        <w:t>employment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whether</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consultant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ceasing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act</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proofErr w:type="gramStart"/>
      <w:r w:rsidRPr="00D5087F">
        <w:rPr>
          <w:rFonts w:ascii="Segoe UI Symbol" w:hAnsi="Segoe UI Symbol"/>
        </w:rPr>
        <w:t>Agreement;</w:t>
      </w:r>
      <w:proofErr w:type="gramEnd"/>
    </w:p>
    <w:p w14:paraId="5AFF1F14"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(h)</w:t>
      </w:r>
      <w:r w:rsidRPr="00D5087F">
        <w:rPr>
          <w:rFonts w:ascii="Segoe UI Symbol" w:hAnsi="Segoe UI Symbol"/>
        </w:rPr>
        <w:tab/>
        <w:t>ensure</w:t>
      </w:r>
      <w:r w:rsidR="007E703B" w:rsidRPr="00D5087F">
        <w:rPr>
          <w:rFonts w:ascii="Segoe UI Symbol" w:hAnsi="Segoe UI Symbol"/>
        </w:rPr>
        <w:t xml:space="preserve"> </w:t>
      </w:r>
      <w:r w:rsidRPr="00D5087F">
        <w:rPr>
          <w:rFonts w:ascii="Segoe UI Symbol" w:hAnsi="Segoe UI Symbol"/>
        </w:rPr>
        <w:t>his/her</w:t>
      </w:r>
      <w:r w:rsidR="007E703B" w:rsidRPr="00D5087F">
        <w:rPr>
          <w:rFonts w:ascii="Segoe UI Symbol" w:hAnsi="Segoe UI Symbol"/>
        </w:rPr>
        <w:t xml:space="preserve"> </w:t>
      </w:r>
      <w:r w:rsidRPr="00D5087F">
        <w:rPr>
          <w:rFonts w:ascii="Segoe UI Symbol" w:hAnsi="Segoe UI Symbol"/>
        </w:rPr>
        <w:t>availability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visits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hearings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proofErr w:type="gramStart"/>
      <w:r w:rsidRPr="00D5087F">
        <w:rPr>
          <w:rFonts w:ascii="Segoe UI Symbol" w:hAnsi="Segoe UI Symbol"/>
        </w:rPr>
        <w:t>necessary;</w:t>
      </w:r>
      <w:proofErr w:type="gramEnd"/>
    </w:p>
    <w:p w14:paraId="0858288C"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Pr="00D5087F">
        <w:rPr>
          <w:rFonts w:ascii="Segoe UI Symbol" w:hAnsi="Segoe UI Symbol"/>
        </w:rPr>
        <w:tab/>
        <w:t>become</w:t>
      </w:r>
      <w:r w:rsidR="007E703B" w:rsidRPr="00D5087F">
        <w:rPr>
          <w:rFonts w:ascii="Segoe UI Symbol" w:hAnsi="Segoe UI Symbol"/>
        </w:rPr>
        <w:t xml:space="preserve"> </w:t>
      </w:r>
      <w:r w:rsidRPr="00D5087F">
        <w:rPr>
          <w:rFonts w:ascii="Segoe UI Symbol" w:hAnsi="Segoe UI Symbol"/>
        </w:rPr>
        <w:t>conversant</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progress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proofErr w:type="gramStart"/>
      <w:r w:rsidRPr="00D5087F">
        <w:rPr>
          <w:rFonts w:ascii="Segoe UI Symbol" w:hAnsi="Segoe UI Symbol"/>
        </w:rPr>
        <w:t>forms</w:t>
      </w:r>
      <w:proofErr w:type="gramEnd"/>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studying</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maintained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current</w:t>
      </w:r>
      <w:r w:rsidR="007E703B" w:rsidRPr="00D5087F">
        <w:rPr>
          <w:rFonts w:ascii="Segoe UI Symbol" w:hAnsi="Segoe UI Symbol"/>
        </w:rPr>
        <w:t xml:space="preserve"> </w:t>
      </w:r>
      <w:r w:rsidRPr="00D5087F">
        <w:rPr>
          <w:rFonts w:ascii="Segoe UI Symbol" w:hAnsi="Segoe UI Symbol"/>
        </w:rPr>
        <w:t>working</w:t>
      </w:r>
      <w:r w:rsidR="007E703B" w:rsidRPr="00D5087F">
        <w:rPr>
          <w:rFonts w:ascii="Segoe UI Symbol" w:hAnsi="Segoe UI Symbol"/>
        </w:rPr>
        <w:t xml:space="preserve"> </w:t>
      </w:r>
      <w:proofErr w:type="gramStart"/>
      <w:r w:rsidRPr="00D5087F">
        <w:rPr>
          <w:rFonts w:ascii="Segoe UI Symbol" w:hAnsi="Segoe UI Symbol"/>
        </w:rPr>
        <w:t>file;</w:t>
      </w:r>
      <w:proofErr w:type="gramEnd"/>
    </w:p>
    <w:p w14:paraId="39183403"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(j)</w:t>
      </w:r>
      <w:r w:rsidRPr="00D5087F">
        <w:rPr>
          <w:rFonts w:ascii="Segoe UI Symbol" w:hAnsi="Segoe UI Symbol"/>
        </w:rPr>
        <w:tab/>
        <w:t>treat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details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DB’s</w:t>
      </w:r>
      <w:r w:rsidR="007E703B" w:rsidRPr="00D5087F">
        <w:rPr>
          <w:rFonts w:ascii="Segoe UI Symbol" w:hAnsi="Segoe UI Symbol"/>
        </w:rPr>
        <w:t xml:space="preserve"> </w:t>
      </w:r>
      <w:r w:rsidRPr="00D5087F">
        <w:rPr>
          <w:rFonts w:ascii="Segoe UI Symbol" w:hAnsi="Segoe UI Symbol"/>
        </w:rPr>
        <w:t>activities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hearings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private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confidential,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publish</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disclose</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prior</w:t>
      </w:r>
      <w:r w:rsidR="007E703B" w:rsidRPr="00D5087F">
        <w:rPr>
          <w:rFonts w:ascii="Segoe UI Symbol" w:hAnsi="Segoe UI Symbol"/>
        </w:rPr>
        <w:t xml:space="preserve"> </w:t>
      </w:r>
      <w:r w:rsidRPr="00D5087F">
        <w:rPr>
          <w:rFonts w:ascii="Segoe UI Symbol" w:hAnsi="Segoe UI Symbol"/>
        </w:rPr>
        <w:t>written</w:t>
      </w:r>
      <w:r w:rsidR="007E703B" w:rsidRPr="00D5087F">
        <w:rPr>
          <w:rFonts w:ascii="Segoe UI Symbol" w:hAnsi="Segoe UI Symbol"/>
        </w:rPr>
        <w:t xml:space="preserve"> </w:t>
      </w:r>
      <w:r w:rsidRPr="00D5087F">
        <w:rPr>
          <w:rFonts w:ascii="Segoe UI Symbol" w:hAnsi="Segoe UI Symbol"/>
        </w:rPr>
        <w:t>consent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and</w:t>
      </w:r>
    </w:p>
    <w:p w14:paraId="709036EC"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(k)</w:t>
      </w:r>
      <w:r w:rsidRPr="00D5087F">
        <w:rPr>
          <w:rFonts w:ascii="Segoe UI Symbol" w:hAnsi="Segoe UI Symbol"/>
        </w:rPr>
        <w:tab/>
        <w:t>be</w:t>
      </w:r>
      <w:r w:rsidR="007E703B" w:rsidRPr="00D5087F">
        <w:rPr>
          <w:rFonts w:ascii="Segoe UI Symbol" w:hAnsi="Segoe UI Symbol"/>
        </w:rPr>
        <w:t xml:space="preserve"> </w:t>
      </w:r>
      <w:r w:rsidRPr="00D5087F">
        <w:rPr>
          <w:rFonts w:ascii="Segoe UI Symbol" w:hAnsi="Segoe UI Symbol"/>
        </w:rPr>
        <w:t>available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give</w:t>
      </w:r>
      <w:r w:rsidR="007E703B" w:rsidRPr="00D5087F">
        <w:rPr>
          <w:rFonts w:ascii="Segoe UI Symbol" w:hAnsi="Segoe UI Symbol"/>
        </w:rPr>
        <w:t xml:space="preserve"> </w:t>
      </w:r>
      <w:r w:rsidRPr="00D5087F">
        <w:rPr>
          <w:rFonts w:ascii="Segoe UI Symbol" w:hAnsi="Segoe UI Symbol"/>
        </w:rPr>
        <w:t>advice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opinions,</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matter</w:t>
      </w:r>
      <w:r w:rsidR="007E703B" w:rsidRPr="00D5087F">
        <w:rPr>
          <w:rFonts w:ascii="Segoe UI Symbol" w:hAnsi="Segoe UI Symbol"/>
        </w:rPr>
        <w:t xml:space="preserve"> </w:t>
      </w:r>
      <w:r w:rsidRPr="00D5087F">
        <w:rPr>
          <w:rFonts w:ascii="Segoe UI Symbol" w:hAnsi="Segoe UI Symbol"/>
        </w:rPr>
        <w:t>relevant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when</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both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p>
    <w:p w14:paraId="6797E1C9"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5.</w:t>
      </w:r>
      <w:r w:rsidRPr="00D5087F">
        <w:rPr>
          <w:rFonts w:ascii="Segoe UI Symbol" w:hAnsi="Segoe UI Symbol"/>
        </w:rPr>
        <w:tab/>
        <w:t>General</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48BDC525"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F2501F"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advice</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consultation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regarding</w:t>
      </w:r>
      <w:r w:rsidR="007E703B" w:rsidRPr="00D5087F">
        <w:rPr>
          <w:rFonts w:ascii="Segoe UI Symbol" w:hAnsi="Segoe UI Symbol"/>
        </w:rPr>
        <w:t xml:space="preserve"> </w:t>
      </w:r>
      <w:r w:rsidRPr="00D5087F">
        <w:rPr>
          <w:rFonts w:ascii="Segoe UI Symbol" w:hAnsi="Segoe UI Symbol"/>
        </w:rPr>
        <w:t>the</w:t>
      </w:r>
      <w:r w:rsidR="00F2501F"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proofErr w:type="gramStart"/>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than</w:t>
      </w:r>
      <w:proofErr w:type="gramEnd"/>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normal</w:t>
      </w:r>
      <w:r w:rsidR="007E703B" w:rsidRPr="00D5087F">
        <w:rPr>
          <w:rFonts w:ascii="Segoe UI Symbol" w:hAnsi="Segoe UI Symbol"/>
        </w:rPr>
        <w:t xml:space="preserve"> </w:t>
      </w:r>
      <w:r w:rsidRPr="00D5087F">
        <w:rPr>
          <w:rFonts w:ascii="Segoe UI Symbol" w:hAnsi="Segoe UI Symbol"/>
        </w:rPr>
        <w:t>course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DB’s</w:t>
      </w:r>
      <w:r w:rsidR="007E703B" w:rsidRPr="00D5087F">
        <w:rPr>
          <w:rFonts w:ascii="Segoe UI Symbol" w:hAnsi="Segoe UI Symbol"/>
        </w:rPr>
        <w:t xml:space="preserve"> </w:t>
      </w:r>
      <w:r w:rsidRPr="00D5087F">
        <w:rPr>
          <w:rFonts w:ascii="Segoe UI Symbol" w:hAnsi="Segoe UI Symbol"/>
        </w:rPr>
        <w:t>activities</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responsible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compliance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provision,</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respectively.</w:t>
      </w:r>
    </w:p>
    <w:p w14:paraId="3340F036"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undertake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agreed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p>
    <w:p w14:paraId="5D4C244D"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(a)</w:t>
      </w:r>
      <w:r w:rsidRPr="00D5087F">
        <w:rPr>
          <w:rFonts w:ascii="Segoe UI Symbol" w:hAnsi="Segoe UI Symbol"/>
        </w:rPr>
        <w:tab/>
        <w:t>be</w:t>
      </w:r>
      <w:r w:rsidR="007E703B" w:rsidRPr="00D5087F">
        <w:rPr>
          <w:rFonts w:ascii="Segoe UI Symbol" w:hAnsi="Segoe UI Symbol"/>
        </w:rPr>
        <w:t xml:space="preserve"> </w:t>
      </w:r>
      <w:r w:rsidRPr="00D5087F">
        <w:rPr>
          <w:rFonts w:ascii="Segoe UI Symbol" w:hAnsi="Segoe UI Symbol"/>
        </w:rPr>
        <w:t>appointed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arbitrator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arbitration</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Contract;</w:t>
      </w:r>
      <w:proofErr w:type="gramEnd"/>
      <w:r w:rsidR="007E703B" w:rsidRPr="00D5087F">
        <w:rPr>
          <w:rFonts w:ascii="Segoe UI Symbol" w:hAnsi="Segoe UI Symbol"/>
        </w:rPr>
        <w:t xml:space="preserve"> </w:t>
      </w:r>
    </w:p>
    <w:p w14:paraId="4D199243"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(b)</w:t>
      </w:r>
      <w:r w:rsidRPr="00D5087F">
        <w:rPr>
          <w:rFonts w:ascii="Segoe UI Symbol" w:hAnsi="Segoe UI Symbol"/>
        </w:rPr>
        <w:tab/>
        <w:t>be</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witness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give</w:t>
      </w:r>
      <w:r w:rsidR="007E703B" w:rsidRPr="00D5087F">
        <w:rPr>
          <w:rFonts w:ascii="Segoe UI Symbol" w:hAnsi="Segoe UI Symbol"/>
        </w:rPr>
        <w:t xml:space="preserve"> </w:t>
      </w:r>
      <w:r w:rsidRPr="00D5087F">
        <w:rPr>
          <w:rFonts w:ascii="Segoe UI Symbol" w:hAnsi="Segoe UI Symbol"/>
        </w:rPr>
        <w:t>evidence</w:t>
      </w:r>
      <w:r w:rsidR="007E703B" w:rsidRPr="00D5087F">
        <w:rPr>
          <w:rFonts w:ascii="Segoe UI Symbol" w:hAnsi="Segoe UI Symbol"/>
        </w:rPr>
        <w:t xml:space="preserve"> </w:t>
      </w:r>
      <w:r w:rsidRPr="00D5087F">
        <w:rPr>
          <w:rFonts w:ascii="Segoe UI Symbol" w:hAnsi="Segoe UI Symbol"/>
        </w:rPr>
        <w:t>concerning</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before</w:t>
      </w:r>
      <w:r w:rsidR="007E703B" w:rsidRPr="00D5087F">
        <w:rPr>
          <w:rFonts w:ascii="Segoe UI Symbol" w:hAnsi="Segoe UI Symbol"/>
        </w:rPr>
        <w:t xml:space="preserve"> </w:t>
      </w:r>
      <w:r w:rsidRPr="00D5087F">
        <w:rPr>
          <w:rFonts w:ascii="Segoe UI Symbol" w:hAnsi="Segoe UI Symbol"/>
        </w:rPr>
        <w:t>arbitrator(s)</w:t>
      </w:r>
      <w:r w:rsidR="007E703B" w:rsidRPr="00D5087F">
        <w:rPr>
          <w:rFonts w:ascii="Segoe UI Symbol" w:hAnsi="Segoe UI Symbol"/>
        </w:rPr>
        <w:t xml:space="preserve"> </w:t>
      </w:r>
      <w:r w:rsidRPr="00D5087F">
        <w:rPr>
          <w:rFonts w:ascii="Segoe UI Symbol" w:hAnsi="Segoe UI Symbol"/>
        </w:rPr>
        <w:t>appointed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arbitration</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p>
    <w:p w14:paraId="690CEA95"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lastRenderedPageBreak/>
        <w:t>(c)</w:t>
      </w:r>
      <w:r w:rsidRPr="00D5087F">
        <w:rPr>
          <w:rFonts w:ascii="Segoe UI Symbol" w:hAnsi="Segoe UI Symbol"/>
        </w:rPr>
        <w:tab/>
        <w:t>be</w:t>
      </w:r>
      <w:r w:rsidR="007E703B" w:rsidRPr="00D5087F">
        <w:rPr>
          <w:rFonts w:ascii="Segoe UI Symbol" w:hAnsi="Segoe UI Symbol"/>
        </w:rPr>
        <w:t xml:space="preserve"> </w:t>
      </w:r>
      <w:r w:rsidRPr="00D5087F">
        <w:rPr>
          <w:rFonts w:ascii="Segoe UI Symbol" w:hAnsi="Segoe UI Symbol"/>
        </w:rPr>
        <w:t>liable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claims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anything</w:t>
      </w:r>
      <w:r w:rsidR="007E703B" w:rsidRPr="00D5087F">
        <w:rPr>
          <w:rFonts w:ascii="Segoe UI Symbol" w:hAnsi="Segoe UI Symbol"/>
        </w:rPr>
        <w:t xml:space="preserve"> </w:t>
      </w:r>
      <w:r w:rsidRPr="00D5087F">
        <w:rPr>
          <w:rFonts w:ascii="Segoe UI Symbol" w:hAnsi="Segoe UI Symbol"/>
        </w:rPr>
        <w:t>done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omitted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discharge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purported</w:t>
      </w:r>
      <w:r w:rsidR="007E703B" w:rsidRPr="00D5087F">
        <w:rPr>
          <w:rFonts w:ascii="Segoe UI Symbol" w:hAnsi="Segoe UI Symbol"/>
        </w:rPr>
        <w:t xml:space="preserve"> </w:t>
      </w:r>
      <w:r w:rsidRPr="00D5087F">
        <w:rPr>
          <w:rFonts w:ascii="Segoe UI Symbol" w:hAnsi="Segoe UI Symbol"/>
        </w:rPr>
        <w:t>discharge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functions,</w:t>
      </w:r>
      <w:r w:rsidR="007E703B" w:rsidRPr="00D5087F">
        <w:rPr>
          <w:rFonts w:ascii="Segoe UI Symbol" w:hAnsi="Segoe UI Symbol"/>
        </w:rPr>
        <w:t xml:space="preserve"> </w:t>
      </w:r>
      <w:r w:rsidRPr="00D5087F">
        <w:rPr>
          <w:rFonts w:ascii="Segoe UI Symbol" w:hAnsi="Segoe UI Symbol"/>
        </w:rPr>
        <w:t>unless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act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omission</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shown</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bad</w:t>
      </w:r>
      <w:r w:rsidR="007E703B" w:rsidRPr="00D5087F">
        <w:rPr>
          <w:rFonts w:ascii="Segoe UI Symbol" w:hAnsi="Segoe UI Symbol"/>
        </w:rPr>
        <w:t xml:space="preserve"> </w:t>
      </w:r>
      <w:r w:rsidRPr="00D5087F">
        <w:rPr>
          <w:rFonts w:ascii="Segoe UI Symbol" w:hAnsi="Segoe UI Symbol"/>
        </w:rPr>
        <w:t>faith.</w:t>
      </w:r>
    </w:p>
    <w:p w14:paraId="2F903297"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jointly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severally</w:t>
      </w:r>
      <w:r w:rsidR="007E703B" w:rsidRPr="00D5087F">
        <w:rPr>
          <w:rFonts w:ascii="Segoe UI Symbol" w:hAnsi="Segoe UI Symbol"/>
        </w:rPr>
        <w:t xml:space="preserve"> </w:t>
      </w:r>
      <w:r w:rsidRPr="00D5087F">
        <w:rPr>
          <w:rFonts w:ascii="Segoe UI Symbol" w:hAnsi="Segoe UI Symbol"/>
        </w:rPr>
        <w:t>indemnify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hold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harmless</w:t>
      </w:r>
      <w:r w:rsidR="007E703B" w:rsidRPr="00D5087F">
        <w:rPr>
          <w:rFonts w:ascii="Segoe UI Symbol" w:hAnsi="Segoe UI Symbol"/>
        </w:rPr>
        <w:t xml:space="preserve"> </w:t>
      </w:r>
      <w:r w:rsidRPr="00D5087F">
        <w:rPr>
          <w:rFonts w:ascii="Segoe UI Symbol" w:hAnsi="Segoe UI Symbol"/>
        </w:rPr>
        <w:t>against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claims</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he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relieved</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preceding</w:t>
      </w:r>
      <w:r w:rsidR="007E703B" w:rsidRPr="00D5087F">
        <w:rPr>
          <w:rFonts w:ascii="Segoe UI Symbol" w:hAnsi="Segoe UI Symbol"/>
        </w:rPr>
        <w:t xml:space="preserve"> </w:t>
      </w:r>
      <w:r w:rsidRPr="00D5087F">
        <w:rPr>
          <w:rFonts w:ascii="Segoe UI Symbol" w:hAnsi="Segoe UI Symbol"/>
        </w:rPr>
        <w:t>paragraph.</w:t>
      </w:r>
    </w:p>
    <w:p w14:paraId="49F1AA3D" w14:textId="77777777" w:rsidR="005B4A5F" w:rsidRPr="00D5087F" w:rsidRDefault="005B4A5F" w:rsidP="001D5093">
      <w:pPr>
        <w:spacing w:after="200"/>
        <w:rPr>
          <w:rFonts w:ascii="Segoe UI Symbol" w:hAnsi="Segoe UI Symbol"/>
        </w:rPr>
      </w:pPr>
      <w:r w:rsidRPr="00D5087F">
        <w:rPr>
          <w:rFonts w:ascii="Segoe UI Symbol" w:hAnsi="Segoe UI Symbol"/>
        </w:rPr>
        <w:t>Whenever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refers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proofErr w:type="gramStart"/>
      <w:r w:rsidRPr="00D5087F">
        <w:rPr>
          <w:rFonts w:ascii="Segoe UI Symbol" w:hAnsi="Segoe UI Symbol"/>
        </w:rPr>
        <w:t>to</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DB</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46.3,</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require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make</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visit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attend</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hearing,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provide</w:t>
      </w:r>
      <w:r w:rsidR="007E703B" w:rsidRPr="00D5087F">
        <w:rPr>
          <w:rFonts w:ascii="Segoe UI Symbol" w:hAnsi="Segoe UI Symbol"/>
        </w:rPr>
        <w:t xml:space="preserve"> </w:t>
      </w:r>
      <w:r w:rsidRPr="00D5087F">
        <w:rPr>
          <w:rFonts w:ascii="Segoe UI Symbol" w:hAnsi="Segoe UI Symbol"/>
        </w:rPr>
        <w:t>appropriate</w:t>
      </w:r>
      <w:r w:rsidR="007E703B" w:rsidRPr="00D5087F">
        <w:rPr>
          <w:rFonts w:ascii="Segoe UI Symbol" w:hAnsi="Segoe UI Symbol"/>
        </w:rPr>
        <w:t xml:space="preserve"> </w:t>
      </w:r>
      <w:r w:rsidRPr="00D5087F">
        <w:rPr>
          <w:rFonts w:ascii="Segoe UI Symbol" w:hAnsi="Segoe UI Symbol"/>
        </w:rPr>
        <w:t>security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equivalent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reasonable</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incurred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account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taken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payments</w:t>
      </w:r>
      <w:r w:rsidR="007E703B" w:rsidRPr="00D5087F">
        <w:rPr>
          <w:rFonts w:ascii="Segoe UI Symbol" w:hAnsi="Segoe UI Symbol"/>
        </w:rPr>
        <w:t xml:space="preserve"> </w:t>
      </w:r>
      <w:r w:rsidRPr="00D5087F">
        <w:rPr>
          <w:rFonts w:ascii="Segoe UI Symbol" w:hAnsi="Segoe UI Symbol"/>
        </w:rPr>
        <w:t>due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p>
    <w:p w14:paraId="571CC8C4"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6.</w:t>
      </w:r>
      <w:r w:rsidRPr="00D5087F">
        <w:rPr>
          <w:rFonts w:ascii="Segoe UI Symbol" w:hAnsi="Segoe UI Symbol"/>
        </w:rPr>
        <w:tab/>
        <w:t>Payment</w:t>
      </w:r>
    </w:p>
    <w:p w14:paraId="064EE28B"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follows,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named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p>
    <w:p w14:paraId="1B55B215"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(a)</w:t>
      </w:r>
      <w:r w:rsidRPr="00D5087F">
        <w:rPr>
          <w:rFonts w:ascii="Segoe UI Symbol" w:hAnsi="Segoe UI Symbol"/>
        </w:rPr>
        <w:tab/>
        <w:t>a</w:t>
      </w:r>
      <w:r w:rsidR="007E703B" w:rsidRPr="00D5087F">
        <w:rPr>
          <w:rFonts w:ascii="Segoe UI Symbol" w:hAnsi="Segoe UI Symbol"/>
        </w:rPr>
        <w:t xml:space="preserve"> </w:t>
      </w:r>
      <w:r w:rsidRPr="00D5087F">
        <w:rPr>
          <w:rFonts w:ascii="Segoe UI Symbol" w:hAnsi="Segoe UI Symbol"/>
        </w:rPr>
        <w:t>retainer</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per</w:t>
      </w:r>
      <w:r w:rsidR="007E703B" w:rsidRPr="00D5087F">
        <w:rPr>
          <w:rFonts w:ascii="Segoe UI Symbol" w:hAnsi="Segoe UI Symbol"/>
        </w:rPr>
        <w:t xml:space="preserve"> </w:t>
      </w:r>
      <w:r w:rsidRPr="00D5087F">
        <w:rPr>
          <w:rFonts w:ascii="Segoe UI Symbol" w:hAnsi="Segoe UI Symbol"/>
        </w:rPr>
        <w:t>calendar</w:t>
      </w:r>
      <w:r w:rsidR="007E703B" w:rsidRPr="00D5087F">
        <w:rPr>
          <w:rFonts w:ascii="Segoe UI Symbol" w:hAnsi="Segoe UI Symbol"/>
        </w:rPr>
        <w:t xml:space="preserve"> </w:t>
      </w:r>
      <w:r w:rsidRPr="00D5087F">
        <w:rPr>
          <w:rFonts w:ascii="Segoe UI Symbol" w:hAnsi="Segoe UI Symbol"/>
        </w:rPr>
        <w:t>month,</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considered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full</w:t>
      </w:r>
      <w:r w:rsidR="007E703B" w:rsidRPr="00D5087F">
        <w:rPr>
          <w:rFonts w:ascii="Segoe UI Symbol" w:hAnsi="Segoe UI Symbol"/>
        </w:rPr>
        <w:t xml:space="preserve"> </w:t>
      </w:r>
      <w:r w:rsidRPr="00D5087F">
        <w:rPr>
          <w:rFonts w:ascii="Segoe UI Symbol" w:hAnsi="Segoe UI Symbol"/>
        </w:rPr>
        <w:t>for:</w:t>
      </w:r>
    </w:p>
    <w:p w14:paraId="419DA353"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Pr="00D5087F">
        <w:rPr>
          <w:rFonts w:ascii="Segoe UI Symbol" w:hAnsi="Segoe UI Symbol"/>
        </w:rPr>
        <w:tab/>
        <w:t>being</w:t>
      </w:r>
      <w:r w:rsidR="007E703B" w:rsidRPr="00D5087F">
        <w:rPr>
          <w:rFonts w:ascii="Segoe UI Symbol" w:hAnsi="Segoe UI Symbol"/>
        </w:rPr>
        <w:t xml:space="preserve"> </w:t>
      </w:r>
      <w:r w:rsidRPr="00D5087F">
        <w:rPr>
          <w:rFonts w:ascii="Segoe UI Symbol" w:hAnsi="Segoe UI Symbol"/>
        </w:rPr>
        <w:t>available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28</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visits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proofErr w:type="gramStart"/>
      <w:r w:rsidRPr="00D5087F">
        <w:rPr>
          <w:rFonts w:ascii="Segoe UI Symbol" w:hAnsi="Segoe UI Symbol"/>
        </w:rPr>
        <w:t>hearings;</w:t>
      </w:r>
      <w:proofErr w:type="gramEnd"/>
    </w:p>
    <w:p w14:paraId="578F7CDF"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(ii)</w:t>
      </w:r>
      <w:r w:rsidRPr="00D5087F">
        <w:rPr>
          <w:rFonts w:ascii="Segoe UI Symbol" w:hAnsi="Segoe UI Symbol"/>
        </w:rPr>
        <w:tab/>
        <w:t>becoming</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remaining</w:t>
      </w:r>
      <w:r w:rsidR="007E703B" w:rsidRPr="00D5087F">
        <w:rPr>
          <w:rFonts w:ascii="Segoe UI Symbol" w:hAnsi="Segoe UI Symbol"/>
        </w:rPr>
        <w:t xml:space="preserve"> </w:t>
      </w:r>
      <w:r w:rsidRPr="00D5087F">
        <w:rPr>
          <w:rFonts w:ascii="Segoe UI Symbol" w:hAnsi="Segoe UI Symbol"/>
        </w:rPr>
        <w:t>conversant</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developments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maintaining</w:t>
      </w:r>
      <w:r w:rsidR="007E703B" w:rsidRPr="00D5087F">
        <w:rPr>
          <w:rFonts w:ascii="Segoe UI Symbol" w:hAnsi="Segoe UI Symbol"/>
        </w:rPr>
        <w:t xml:space="preserve"> </w:t>
      </w:r>
      <w:r w:rsidRPr="00D5087F">
        <w:rPr>
          <w:rFonts w:ascii="Segoe UI Symbol" w:hAnsi="Segoe UI Symbol"/>
        </w:rPr>
        <w:t>relevant</w:t>
      </w:r>
      <w:r w:rsidR="007E703B" w:rsidRPr="00D5087F">
        <w:rPr>
          <w:rFonts w:ascii="Segoe UI Symbol" w:hAnsi="Segoe UI Symbol"/>
        </w:rPr>
        <w:t xml:space="preserve"> </w:t>
      </w:r>
      <w:proofErr w:type="gramStart"/>
      <w:r w:rsidRPr="00D5087F">
        <w:rPr>
          <w:rFonts w:ascii="Segoe UI Symbol" w:hAnsi="Segoe UI Symbol"/>
        </w:rPr>
        <w:t>files;</w:t>
      </w:r>
      <w:proofErr w:type="gramEnd"/>
    </w:p>
    <w:p w14:paraId="36B6490F"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(iii</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all</w:t>
      </w:r>
      <w:proofErr w:type="gramEnd"/>
      <w:r w:rsidR="007E703B" w:rsidRPr="00D5087F">
        <w:rPr>
          <w:rFonts w:ascii="Segoe UI Symbol" w:hAnsi="Segoe UI Symbol"/>
        </w:rPr>
        <w:t xml:space="preserve"> </w:t>
      </w:r>
      <w:r w:rsidRPr="00D5087F">
        <w:rPr>
          <w:rFonts w:ascii="Segoe UI Symbol" w:hAnsi="Segoe UI Symbol"/>
        </w:rPr>
        <w:t>office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overhead</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including</w:t>
      </w:r>
      <w:r w:rsidR="007E703B" w:rsidRPr="00D5087F">
        <w:rPr>
          <w:rFonts w:ascii="Segoe UI Symbol" w:hAnsi="Segoe UI Symbol"/>
        </w:rPr>
        <w:t xml:space="preserve"> </w:t>
      </w:r>
      <w:r w:rsidRPr="00D5087F">
        <w:rPr>
          <w:rFonts w:ascii="Segoe UI Symbol" w:hAnsi="Segoe UI Symbol"/>
        </w:rPr>
        <w:t>secretarial</w:t>
      </w:r>
      <w:r w:rsidR="007E703B" w:rsidRPr="00D5087F">
        <w:rPr>
          <w:rFonts w:ascii="Segoe UI Symbol" w:hAnsi="Segoe UI Symbol"/>
        </w:rPr>
        <w:t xml:space="preserve"> </w:t>
      </w:r>
      <w:r w:rsidRPr="00D5087F">
        <w:rPr>
          <w:rFonts w:ascii="Segoe UI Symbol" w:hAnsi="Segoe UI Symbol"/>
        </w:rPr>
        <w:t>services,</w:t>
      </w:r>
      <w:r w:rsidR="007E703B" w:rsidRPr="00D5087F">
        <w:rPr>
          <w:rFonts w:ascii="Segoe UI Symbol" w:hAnsi="Segoe UI Symbol"/>
        </w:rPr>
        <w:t xml:space="preserve"> </w:t>
      </w:r>
      <w:r w:rsidRPr="00D5087F">
        <w:rPr>
          <w:rFonts w:ascii="Segoe UI Symbol" w:hAnsi="Segoe UI Symbol"/>
        </w:rPr>
        <w:t>photocopying</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office</w:t>
      </w:r>
      <w:r w:rsidR="007E703B" w:rsidRPr="00D5087F">
        <w:rPr>
          <w:rFonts w:ascii="Segoe UI Symbol" w:hAnsi="Segoe UI Symbol"/>
        </w:rPr>
        <w:t xml:space="preserve"> </w:t>
      </w:r>
      <w:r w:rsidRPr="00D5087F">
        <w:rPr>
          <w:rFonts w:ascii="Segoe UI Symbol" w:hAnsi="Segoe UI Symbol"/>
        </w:rPr>
        <w:t>supplies</w:t>
      </w:r>
      <w:r w:rsidR="007E703B" w:rsidRPr="00D5087F">
        <w:rPr>
          <w:rFonts w:ascii="Segoe UI Symbol" w:hAnsi="Segoe UI Symbol"/>
        </w:rPr>
        <w:t xml:space="preserve"> </w:t>
      </w:r>
      <w:r w:rsidRPr="00D5087F">
        <w:rPr>
          <w:rFonts w:ascii="Segoe UI Symbol" w:hAnsi="Segoe UI Symbol"/>
        </w:rPr>
        <w:t>incurred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connection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his</w:t>
      </w:r>
      <w:r w:rsidR="007E703B" w:rsidRPr="00D5087F">
        <w:rPr>
          <w:rFonts w:ascii="Segoe UI Symbol" w:hAnsi="Segoe UI Symbol"/>
        </w:rPr>
        <w:t xml:space="preserve"> </w:t>
      </w:r>
      <w:r w:rsidRPr="00D5087F">
        <w:rPr>
          <w:rFonts w:ascii="Segoe UI Symbol" w:hAnsi="Segoe UI Symbol"/>
        </w:rPr>
        <w:t>duties;</w:t>
      </w:r>
      <w:r w:rsidR="007E703B" w:rsidRPr="00D5087F">
        <w:rPr>
          <w:rFonts w:ascii="Segoe UI Symbol" w:hAnsi="Segoe UI Symbol"/>
        </w:rPr>
        <w:t xml:space="preserve"> </w:t>
      </w:r>
      <w:r w:rsidRPr="00D5087F">
        <w:rPr>
          <w:rFonts w:ascii="Segoe UI Symbol" w:hAnsi="Segoe UI Symbol"/>
        </w:rPr>
        <w:t>and</w:t>
      </w:r>
    </w:p>
    <w:p w14:paraId="0A1D9A52"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(iv</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all</w:t>
      </w:r>
      <w:proofErr w:type="gramEnd"/>
      <w:r w:rsidR="007E703B" w:rsidRPr="00D5087F">
        <w:rPr>
          <w:rFonts w:ascii="Segoe UI Symbol" w:hAnsi="Segoe UI Symbol"/>
        </w:rPr>
        <w:t xml:space="preserve"> </w:t>
      </w:r>
      <w:r w:rsidRPr="00D5087F">
        <w:rPr>
          <w:rFonts w:ascii="Segoe UI Symbol" w:hAnsi="Segoe UI Symbol"/>
        </w:rPr>
        <w:t>services</w:t>
      </w:r>
      <w:r w:rsidR="007E703B" w:rsidRPr="00D5087F">
        <w:rPr>
          <w:rFonts w:ascii="Segoe UI Symbol" w:hAnsi="Segoe UI Symbol"/>
        </w:rPr>
        <w:t xml:space="preserve"> </w:t>
      </w:r>
      <w:r w:rsidRPr="00D5087F">
        <w:rPr>
          <w:rFonts w:ascii="Segoe UI Symbol" w:hAnsi="Segoe UI Symbol"/>
        </w:rPr>
        <w:t>performed</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those</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sub-paragraphs</w:t>
      </w:r>
      <w:r w:rsidR="007E703B" w:rsidRPr="00D5087F">
        <w:rPr>
          <w:rFonts w:ascii="Segoe UI Symbol" w:hAnsi="Segoe UI Symbol"/>
        </w:rPr>
        <w:t xml:space="preserve"> </w:t>
      </w:r>
      <w:r w:rsidRPr="00D5087F">
        <w:rPr>
          <w:rFonts w:ascii="Segoe UI Symbol" w:hAnsi="Segoe UI Symbol"/>
        </w:rPr>
        <w:t>(b)</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Clause.</w:t>
      </w:r>
    </w:p>
    <w:p w14:paraId="2CB5F569" w14:textId="115848CF"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retainer</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last</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calendar</w:t>
      </w:r>
      <w:r w:rsidR="007E703B" w:rsidRPr="00D5087F">
        <w:rPr>
          <w:rFonts w:ascii="Segoe UI Symbol" w:hAnsi="Segoe UI Symbol"/>
        </w:rPr>
        <w:t xml:space="preserve"> </w:t>
      </w:r>
      <w:r w:rsidRPr="00D5087F">
        <w:rPr>
          <w:rFonts w:ascii="Segoe UI Symbol" w:hAnsi="Segoe UI Symbol"/>
        </w:rPr>
        <w:t>month</w:t>
      </w:r>
      <w:proofErr w:type="gramEnd"/>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becomes</w:t>
      </w:r>
      <w:r w:rsidR="007E703B" w:rsidRPr="00D5087F">
        <w:rPr>
          <w:rFonts w:ascii="Segoe UI Symbol" w:hAnsi="Segoe UI Symbol"/>
        </w:rPr>
        <w:t xml:space="preserve"> </w:t>
      </w:r>
      <w:r w:rsidRPr="00D5087F">
        <w:rPr>
          <w:rFonts w:ascii="Segoe UI Symbol" w:hAnsi="Segoe UI Symbol"/>
        </w:rPr>
        <w:t>effective;</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last</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calendar</w:t>
      </w:r>
      <w:r w:rsidR="007E703B" w:rsidRPr="00D5087F">
        <w:rPr>
          <w:rFonts w:ascii="Segoe UI Symbol" w:hAnsi="Segoe UI Symbol"/>
        </w:rPr>
        <w:t xml:space="preserve"> </w:t>
      </w:r>
      <w:r w:rsidRPr="00D5087F">
        <w:rPr>
          <w:rFonts w:ascii="Segoe UI Symbol" w:hAnsi="Segoe UI Symbol"/>
        </w:rPr>
        <w:t>month</w:t>
      </w:r>
      <w:proofErr w:type="gramEnd"/>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Taking-Over</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issued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whole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20306F" w:rsidRPr="00D5087F">
        <w:rPr>
          <w:rFonts w:ascii="Segoe UI Symbol" w:hAnsi="Segoe UI Symbol"/>
        </w:rPr>
        <w:t>Facilities</w:t>
      </w:r>
      <w:r w:rsidRPr="00D5087F">
        <w:rPr>
          <w:rFonts w:ascii="Segoe UI Symbol" w:hAnsi="Segoe UI Symbol"/>
        </w:rPr>
        <w:t>.</w:t>
      </w:r>
    </w:p>
    <w:p w14:paraId="5B948AC5" w14:textId="02EDEEB1" w:rsidR="005B4A5F" w:rsidRPr="00D5087F" w:rsidRDefault="005B4A5F" w:rsidP="001D5093">
      <w:pPr>
        <w:spacing w:after="200"/>
        <w:rPr>
          <w:rFonts w:ascii="Segoe UI Symbol" w:hAnsi="Segoe UI Symbol"/>
        </w:rPr>
      </w:pP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first</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calendar</w:t>
      </w:r>
      <w:r w:rsidR="007E703B" w:rsidRPr="00D5087F">
        <w:rPr>
          <w:rFonts w:ascii="Segoe UI Symbol" w:hAnsi="Segoe UI Symbol"/>
        </w:rPr>
        <w:t xml:space="preserve"> </w:t>
      </w:r>
      <w:r w:rsidRPr="00D5087F">
        <w:rPr>
          <w:rFonts w:ascii="Segoe UI Symbol" w:hAnsi="Segoe UI Symbol"/>
        </w:rPr>
        <w:t>month</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month</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proofErr w:type="gramStart"/>
      <w:r w:rsidRPr="00D5087F">
        <w:rPr>
          <w:rFonts w:ascii="Segoe UI Symbol" w:hAnsi="Segoe UI Symbol"/>
        </w:rPr>
        <w:t>Taking</w:t>
      </w:r>
      <w:proofErr w:type="gramEnd"/>
      <w:r w:rsidRPr="00D5087F">
        <w:rPr>
          <w:rFonts w:ascii="Segoe UI Symbol" w:hAnsi="Segoe UI Symbol"/>
        </w:rPr>
        <w:t>-Over</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issued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whole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20306F" w:rsidRPr="00D5087F">
        <w:rPr>
          <w:rFonts w:ascii="Segoe UI Symbol" w:hAnsi="Segoe UI Symbol"/>
        </w:rPr>
        <w:t>Facilities</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retainer</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reduced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third</w:t>
      </w:r>
      <w:proofErr w:type="gramStart"/>
      <w:r w:rsidR="007E703B" w:rsidRPr="00D5087F">
        <w:rPr>
          <w:rFonts w:ascii="Segoe UI Symbol" w:hAnsi="Segoe UI Symbol"/>
        </w:rPr>
        <w:t xml:space="preserve"> </w:t>
      </w:r>
      <w:r w:rsidRPr="00D5087F">
        <w:rPr>
          <w:rFonts w:ascii="Segoe UI Symbol" w:hAnsi="Segoe UI Symbol"/>
        </w:rPr>
        <w:t>This</w:t>
      </w:r>
      <w:proofErr w:type="gramEnd"/>
      <w:r w:rsidR="007E703B" w:rsidRPr="00D5087F">
        <w:rPr>
          <w:rFonts w:ascii="Segoe UI Symbol" w:hAnsi="Segoe UI Symbol"/>
        </w:rPr>
        <w:t xml:space="preserve"> </w:t>
      </w:r>
      <w:r w:rsidRPr="00D5087F">
        <w:rPr>
          <w:rFonts w:ascii="Segoe UI Symbol" w:hAnsi="Segoe UI Symbol"/>
        </w:rPr>
        <w:t>reduced</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first</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calendar</w:t>
      </w:r>
      <w:r w:rsidR="007E703B" w:rsidRPr="00D5087F">
        <w:rPr>
          <w:rFonts w:ascii="Segoe UI Symbol" w:hAnsi="Segoe UI Symbol"/>
        </w:rPr>
        <w:t xml:space="preserve"> </w:t>
      </w:r>
      <w:r w:rsidRPr="00D5087F">
        <w:rPr>
          <w:rFonts w:ascii="Segoe UI Symbol" w:hAnsi="Segoe UI Symbol"/>
        </w:rPr>
        <w:t>month</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resigns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terminated.</w:t>
      </w:r>
    </w:p>
    <w:p w14:paraId="6C9C884C"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lastRenderedPageBreak/>
        <w:t>(b</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a</w:t>
      </w:r>
      <w:proofErr w:type="gramEnd"/>
      <w:r w:rsidR="007E703B" w:rsidRPr="00D5087F">
        <w:rPr>
          <w:rFonts w:ascii="Segoe UI Symbol" w:hAnsi="Segoe UI Symbol"/>
        </w:rPr>
        <w:t xml:space="preserve"> </w:t>
      </w:r>
      <w:r w:rsidRPr="00D5087F">
        <w:rPr>
          <w:rFonts w:ascii="Segoe UI Symbol" w:hAnsi="Segoe UI Symbol"/>
        </w:rPr>
        <w:t>daily</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considered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full</w:t>
      </w:r>
      <w:r w:rsidR="007E703B" w:rsidRPr="00D5087F">
        <w:rPr>
          <w:rFonts w:ascii="Segoe UI Symbol" w:hAnsi="Segoe UI Symbol"/>
        </w:rPr>
        <w:t xml:space="preserve"> </w:t>
      </w:r>
      <w:r w:rsidRPr="00D5087F">
        <w:rPr>
          <w:rFonts w:ascii="Segoe UI Symbol" w:hAnsi="Segoe UI Symbol"/>
        </w:rPr>
        <w:t>for:</w:t>
      </w:r>
    </w:p>
    <w:p w14:paraId="4C25B88E"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each</w:t>
      </w:r>
      <w:proofErr w:type="gramEnd"/>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up</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maximum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two</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travel</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direction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journey</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home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another</w:t>
      </w:r>
      <w:r w:rsidR="007E703B" w:rsidRPr="00D5087F">
        <w:rPr>
          <w:rFonts w:ascii="Segoe UI Symbol" w:hAnsi="Segoe UI Symbol"/>
        </w:rPr>
        <w:t xml:space="preserve"> </w:t>
      </w:r>
      <w:r w:rsidRPr="00D5087F">
        <w:rPr>
          <w:rFonts w:ascii="Segoe UI Symbol" w:hAnsi="Segoe UI Symbol"/>
        </w:rPr>
        <w:t>location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meeting</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proofErr w:type="gramStart"/>
      <w:r w:rsidRPr="00D5087F">
        <w:rPr>
          <w:rFonts w:ascii="Segoe UI Symbol" w:hAnsi="Segoe UI Symbol"/>
        </w:rPr>
        <w:t>);</w:t>
      </w:r>
      <w:proofErr w:type="gramEnd"/>
    </w:p>
    <w:p w14:paraId="5E25FD9F"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(ii</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each</w:t>
      </w:r>
      <w:proofErr w:type="gramEnd"/>
      <w:r w:rsidR="007E703B" w:rsidRPr="00D5087F">
        <w:rPr>
          <w:rFonts w:ascii="Segoe UI Symbol" w:hAnsi="Segoe UI Symbol"/>
        </w:rPr>
        <w:t xml:space="preserve"> </w:t>
      </w:r>
      <w:r w:rsidRPr="00D5087F">
        <w:rPr>
          <w:rFonts w:ascii="Segoe UI Symbol" w:hAnsi="Segoe UI Symbol"/>
        </w:rPr>
        <w:t>working</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visits,</w:t>
      </w:r>
      <w:r w:rsidR="007E703B" w:rsidRPr="00D5087F">
        <w:rPr>
          <w:rFonts w:ascii="Segoe UI Symbol" w:hAnsi="Segoe UI Symbol"/>
        </w:rPr>
        <w:t xml:space="preserve"> </w:t>
      </w:r>
      <w:r w:rsidRPr="00D5087F">
        <w:rPr>
          <w:rFonts w:ascii="Segoe UI Symbol" w:hAnsi="Segoe UI Symbol"/>
        </w:rPr>
        <w:t>hearings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preparing</w:t>
      </w:r>
      <w:r w:rsidR="007E703B" w:rsidRPr="00D5087F">
        <w:rPr>
          <w:rFonts w:ascii="Segoe UI Symbol" w:hAnsi="Segoe UI Symbol"/>
        </w:rPr>
        <w:t xml:space="preserve"> </w:t>
      </w:r>
      <w:r w:rsidRPr="00D5087F">
        <w:rPr>
          <w:rFonts w:ascii="Segoe UI Symbol" w:hAnsi="Segoe UI Symbol"/>
        </w:rPr>
        <w:t>decisions;</w:t>
      </w:r>
      <w:r w:rsidR="007E703B" w:rsidRPr="00D5087F">
        <w:rPr>
          <w:rFonts w:ascii="Segoe UI Symbol" w:hAnsi="Segoe UI Symbol"/>
        </w:rPr>
        <w:t xml:space="preserve"> </w:t>
      </w:r>
      <w:r w:rsidRPr="00D5087F">
        <w:rPr>
          <w:rFonts w:ascii="Segoe UI Symbol" w:hAnsi="Segoe UI Symbol"/>
        </w:rPr>
        <w:t>and</w:t>
      </w:r>
    </w:p>
    <w:p w14:paraId="727F9506" w14:textId="77777777" w:rsidR="005B4A5F" w:rsidRPr="00D5087F" w:rsidRDefault="005B4A5F" w:rsidP="001D5093">
      <w:pPr>
        <w:spacing w:after="200"/>
        <w:ind w:left="1728" w:hanging="576"/>
        <w:rPr>
          <w:rFonts w:ascii="Segoe UI Symbol" w:hAnsi="Segoe UI Symbol"/>
        </w:rPr>
      </w:pPr>
      <w:r w:rsidRPr="00D5087F">
        <w:rPr>
          <w:rFonts w:ascii="Segoe UI Symbol" w:hAnsi="Segoe UI Symbol"/>
        </w:rPr>
        <w:t>(iii</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each</w:t>
      </w:r>
      <w:proofErr w:type="gramEnd"/>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spent</w:t>
      </w:r>
      <w:r w:rsidR="007E703B" w:rsidRPr="00D5087F">
        <w:rPr>
          <w:rFonts w:ascii="Segoe UI Symbol" w:hAnsi="Segoe UI Symbol"/>
        </w:rPr>
        <w:t xml:space="preserve"> </w:t>
      </w:r>
      <w:r w:rsidRPr="00D5087F">
        <w:rPr>
          <w:rFonts w:ascii="Segoe UI Symbol" w:hAnsi="Segoe UI Symbol"/>
        </w:rPr>
        <w:t>reading</w:t>
      </w:r>
      <w:r w:rsidR="007E703B" w:rsidRPr="00D5087F">
        <w:rPr>
          <w:rFonts w:ascii="Segoe UI Symbol" w:hAnsi="Segoe UI Symbol"/>
        </w:rPr>
        <w:t xml:space="preserve"> </w:t>
      </w:r>
      <w:r w:rsidRPr="00D5087F">
        <w:rPr>
          <w:rFonts w:ascii="Segoe UI Symbol" w:hAnsi="Segoe UI Symbol"/>
        </w:rPr>
        <w:t>submissions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preparation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proofErr w:type="gramStart"/>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hearing</w:t>
      </w:r>
      <w:proofErr w:type="gramEnd"/>
      <w:r w:rsidRPr="00D5087F">
        <w:rPr>
          <w:rFonts w:ascii="Segoe UI Symbol" w:hAnsi="Segoe UI Symbol"/>
        </w:rPr>
        <w:t>.</w:t>
      </w:r>
    </w:p>
    <w:p w14:paraId="23850656"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(c)</w:t>
      </w:r>
      <w:r w:rsidR="007E703B" w:rsidRPr="00D5087F">
        <w:rPr>
          <w:rFonts w:ascii="Segoe UI Symbol" w:hAnsi="Segoe UI Symbol"/>
        </w:rPr>
        <w:t xml:space="preserve">  </w:t>
      </w:r>
      <w:r w:rsidRPr="00D5087F">
        <w:rPr>
          <w:rFonts w:ascii="Segoe UI Symbol" w:hAnsi="Segoe UI Symbol"/>
        </w:rPr>
        <w:tab/>
        <w:t>all</w:t>
      </w:r>
      <w:r w:rsidR="007E703B" w:rsidRPr="00D5087F">
        <w:rPr>
          <w:rFonts w:ascii="Segoe UI Symbol" w:hAnsi="Segoe UI Symbol"/>
        </w:rPr>
        <w:t xml:space="preserve"> </w:t>
      </w:r>
      <w:r w:rsidRPr="00D5087F">
        <w:rPr>
          <w:rFonts w:ascii="Segoe UI Symbol" w:hAnsi="Segoe UI Symbol"/>
        </w:rPr>
        <w:t>reasonable</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including</w:t>
      </w:r>
      <w:r w:rsidR="007E703B" w:rsidRPr="00D5087F">
        <w:rPr>
          <w:rFonts w:ascii="Segoe UI Symbol" w:hAnsi="Segoe UI Symbol"/>
        </w:rPr>
        <w:t xml:space="preserve"> </w:t>
      </w:r>
      <w:r w:rsidRPr="00D5087F">
        <w:rPr>
          <w:rFonts w:ascii="Segoe UI Symbol" w:hAnsi="Segoe UI Symbol"/>
        </w:rPr>
        <w:t>necessary</w:t>
      </w:r>
      <w:r w:rsidR="007E703B" w:rsidRPr="00D5087F">
        <w:rPr>
          <w:rFonts w:ascii="Segoe UI Symbol" w:hAnsi="Segoe UI Symbol"/>
        </w:rPr>
        <w:t xml:space="preserve"> </w:t>
      </w:r>
      <w:r w:rsidRPr="00D5087F">
        <w:rPr>
          <w:rFonts w:ascii="Segoe UI Symbol" w:hAnsi="Segoe UI Symbol"/>
        </w:rPr>
        <w:t>travel</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(air</w:t>
      </w:r>
      <w:r w:rsidR="007E703B" w:rsidRPr="00D5087F">
        <w:rPr>
          <w:rFonts w:ascii="Segoe UI Symbol" w:hAnsi="Segoe UI Symbol"/>
        </w:rPr>
        <w:t xml:space="preserve"> </w:t>
      </w:r>
      <w:r w:rsidRPr="00D5087F">
        <w:rPr>
          <w:rFonts w:ascii="Segoe UI Symbol" w:hAnsi="Segoe UI Symbol"/>
        </w:rPr>
        <w:t>fare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less</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first</w:t>
      </w:r>
      <w:r w:rsidR="007E703B" w:rsidRPr="00D5087F">
        <w:rPr>
          <w:rFonts w:ascii="Segoe UI Symbol" w:hAnsi="Segoe UI Symbol"/>
        </w:rPr>
        <w:t xml:space="preserve"> </w:t>
      </w:r>
      <w:r w:rsidRPr="00D5087F">
        <w:rPr>
          <w:rFonts w:ascii="Segoe UI Symbol" w:hAnsi="Segoe UI Symbol"/>
        </w:rPr>
        <w:t>class,</w:t>
      </w:r>
      <w:r w:rsidR="007E703B" w:rsidRPr="00D5087F">
        <w:rPr>
          <w:rFonts w:ascii="Segoe UI Symbol" w:hAnsi="Segoe UI Symbol"/>
        </w:rPr>
        <w:t xml:space="preserve"> </w:t>
      </w:r>
      <w:r w:rsidRPr="00D5087F">
        <w:rPr>
          <w:rFonts w:ascii="Segoe UI Symbol" w:hAnsi="Segoe UI Symbol"/>
        </w:rPr>
        <w:t>hotel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subsistence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direct</w:t>
      </w:r>
      <w:r w:rsidR="007E703B" w:rsidRPr="00D5087F">
        <w:rPr>
          <w:rFonts w:ascii="Segoe UI Symbol" w:hAnsi="Segoe UI Symbol"/>
        </w:rPr>
        <w:t xml:space="preserve"> </w:t>
      </w:r>
      <w:r w:rsidRPr="00D5087F">
        <w:rPr>
          <w:rFonts w:ascii="Segoe UI Symbol" w:hAnsi="Segoe UI Symbol"/>
        </w:rPr>
        <w:t>travel</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incurred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connection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duties,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well</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telephone</w:t>
      </w:r>
      <w:r w:rsidR="007E703B" w:rsidRPr="00D5087F">
        <w:rPr>
          <w:rFonts w:ascii="Segoe UI Symbol" w:hAnsi="Segoe UI Symbol"/>
        </w:rPr>
        <w:t xml:space="preserve"> </w:t>
      </w:r>
      <w:r w:rsidRPr="00D5087F">
        <w:rPr>
          <w:rFonts w:ascii="Segoe UI Symbol" w:hAnsi="Segoe UI Symbol"/>
        </w:rPr>
        <w:t>calls,</w:t>
      </w:r>
      <w:r w:rsidR="007E703B" w:rsidRPr="00D5087F">
        <w:rPr>
          <w:rFonts w:ascii="Segoe UI Symbol" w:hAnsi="Segoe UI Symbol"/>
        </w:rPr>
        <w:t xml:space="preserve"> </w:t>
      </w:r>
      <w:r w:rsidRPr="00D5087F">
        <w:rPr>
          <w:rFonts w:ascii="Segoe UI Symbol" w:hAnsi="Segoe UI Symbol"/>
        </w:rPr>
        <w:t>courier</w:t>
      </w:r>
      <w:r w:rsidR="007E703B" w:rsidRPr="00D5087F">
        <w:rPr>
          <w:rFonts w:ascii="Segoe UI Symbol" w:hAnsi="Segoe UI Symbol"/>
        </w:rPr>
        <w:t xml:space="preserve"> </w:t>
      </w:r>
      <w:r w:rsidRPr="00D5087F">
        <w:rPr>
          <w:rFonts w:ascii="Segoe UI Symbol" w:hAnsi="Segoe UI Symbol"/>
        </w:rPr>
        <w:t>charges,</w:t>
      </w:r>
      <w:r w:rsidR="007E703B" w:rsidRPr="00D5087F">
        <w:rPr>
          <w:rFonts w:ascii="Segoe UI Symbol" w:hAnsi="Segoe UI Symbol"/>
        </w:rPr>
        <w:t xml:space="preserve"> </w:t>
      </w:r>
      <w:r w:rsidRPr="00D5087F">
        <w:rPr>
          <w:rFonts w:ascii="Segoe UI Symbol" w:hAnsi="Segoe UI Symbol"/>
        </w:rPr>
        <w:t>faxes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telexes: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item</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excess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five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daily</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sub-paragraph</w:t>
      </w:r>
      <w:r w:rsidR="007E703B" w:rsidRPr="00D5087F">
        <w:rPr>
          <w:rFonts w:ascii="Segoe UI Symbol" w:hAnsi="Segoe UI Symbol"/>
        </w:rPr>
        <w:t xml:space="preserve"> </w:t>
      </w:r>
      <w:r w:rsidRPr="00D5087F">
        <w:rPr>
          <w:rFonts w:ascii="Segoe UI Symbol" w:hAnsi="Segoe UI Symbol"/>
        </w:rPr>
        <w:t>(b)</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Clause;</w:t>
      </w:r>
    </w:p>
    <w:p w14:paraId="4150CE29" w14:textId="77777777" w:rsidR="005B4A5F" w:rsidRPr="00D5087F" w:rsidRDefault="005B4A5F" w:rsidP="001D5093">
      <w:pPr>
        <w:spacing w:after="200"/>
        <w:ind w:left="1152" w:hanging="576"/>
        <w:rPr>
          <w:rFonts w:ascii="Segoe UI Symbol" w:hAnsi="Segoe UI Symbol"/>
        </w:rPr>
      </w:pPr>
      <w:r w:rsidRPr="00D5087F">
        <w:rPr>
          <w:rFonts w:ascii="Segoe UI Symbol" w:hAnsi="Segoe UI Symbol"/>
        </w:rPr>
        <w:t>(d)</w:t>
      </w:r>
      <w:r w:rsidRPr="00D5087F">
        <w:rPr>
          <w:rFonts w:ascii="Segoe UI Symbol" w:hAnsi="Segoe UI Symbol"/>
        </w:rPr>
        <w:tab/>
        <w:t>any</w:t>
      </w:r>
      <w:r w:rsidR="007E703B" w:rsidRPr="00D5087F">
        <w:rPr>
          <w:rFonts w:ascii="Segoe UI Symbol" w:hAnsi="Segoe UI Symbol"/>
        </w:rPr>
        <w:t xml:space="preserve"> </w:t>
      </w:r>
      <w:r w:rsidRPr="00D5087F">
        <w:rPr>
          <w:rFonts w:ascii="Segoe UI Symbol" w:hAnsi="Segoe UI Symbol"/>
        </w:rPr>
        <w:t>taxes</w:t>
      </w:r>
      <w:r w:rsidR="007E703B" w:rsidRPr="00D5087F">
        <w:rPr>
          <w:rFonts w:ascii="Segoe UI Symbol" w:hAnsi="Segoe UI Symbol"/>
        </w:rPr>
        <w:t xml:space="preserve"> </w:t>
      </w:r>
      <w:r w:rsidRPr="00D5087F">
        <w:rPr>
          <w:rFonts w:ascii="Segoe UI Symbol" w:hAnsi="Segoe UI Symbol"/>
        </w:rPr>
        <w:t>properly</w:t>
      </w:r>
      <w:r w:rsidR="007E703B" w:rsidRPr="00D5087F">
        <w:rPr>
          <w:rFonts w:ascii="Segoe UI Symbol" w:hAnsi="Segoe UI Symbol"/>
        </w:rPr>
        <w:t xml:space="preserve"> </w:t>
      </w:r>
      <w:r w:rsidRPr="00D5087F">
        <w:rPr>
          <w:rFonts w:ascii="Segoe UI Symbol" w:hAnsi="Segoe UI Symbol"/>
        </w:rPr>
        <w:t>levied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payments</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(unless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national</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permanent</w:t>
      </w:r>
      <w:r w:rsidR="007E703B" w:rsidRPr="00D5087F">
        <w:rPr>
          <w:rFonts w:ascii="Segoe UI Symbol" w:hAnsi="Segoe UI Symbol"/>
        </w:rPr>
        <w:t xml:space="preserve"> </w:t>
      </w:r>
      <w:r w:rsidRPr="00D5087F">
        <w:rPr>
          <w:rFonts w:ascii="Segoe UI Symbol" w:hAnsi="Segoe UI Symbol"/>
        </w:rPr>
        <w:t>resident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6.</w:t>
      </w:r>
    </w:p>
    <w:p w14:paraId="5401C838"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retainer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daily</w:t>
      </w:r>
      <w:r w:rsidR="007E703B" w:rsidRPr="00D5087F">
        <w:rPr>
          <w:rFonts w:ascii="Segoe UI Symbol" w:hAnsi="Segoe UI Symbol"/>
        </w:rPr>
        <w:t xml:space="preserve"> </w:t>
      </w:r>
      <w:r w:rsidRPr="00D5087F">
        <w:rPr>
          <w:rFonts w:ascii="Segoe UI Symbol" w:hAnsi="Segoe UI Symbol"/>
        </w:rPr>
        <w:t>fees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Unless</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specifies</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fees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remain</w:t>
      </w:r>
      <w:r w:rsidR="007E703B" w:rsidRPr="00D5087F">
        <w:rPr>
          <w:rFonts w:ascii="Segoe UI Symbol" w:hAnsi="Segoe UI Symbol"/>
        </w:rPr>
        <w:t xml:space="preserve"> </w:t>
      </w:r>
      <w:r w:rsidRPr="00D5087F">
        <w:rPr>
          <w:rFonts w:ascii="Segoe UI Symbol" w:hAnsi="Segoe UI Symbol"/>
        </w:rPr>
        <w:t>fixed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first</w:t>
      </w:r>
      <w:r w:rsidR="007E703B" w:rsidRPr="00D5087F">
        <w:rPr>
          <w:rFonts w:ascii="Segoe UI Symbol" w:hAnsi="Segoe UI Symbol"/>
        </w:rPr>
        <w:t xml:space="preserve"> </w:t>
      </w:r>
      <w:r w:rsidRPr="00D5087F">
        <w:rPr>
          <w:rFonts w:ascii="Segoe UI Symbol" w:hAnsi="Segoe UI Symbol"/>
        </w:rPr>
        <w:t>24</w:t>
      </w:r>
      <w:r w:rsidR="007E703B" w:rsidRPr="00D5087F">
        <w:rPr>
          <w:rFonts w:ascii="Segoe UI Symbol" w:hAnsi="Segoe UI Symbol"/>
        </w:rPr>
        <w:t xml:space="preserve"> </w:t>
      </w:r>
      <w:r w:rsidRPr="00D5087F">
        <w:rPr>
          <w:rFonts w:ascii="Segoe UI Symbol" w:hAnsi="Segoe UI Symbol"/>
        </w:rPr>
        <w:t>calendar</w:t>
      </w:r>
      <w:r w:rsidR="007E703B" w:rsidRPr="00D5087F">
        <w:rPr>
          <w:rFonts w:ascii="Segoe UI Symbol" w:hAnsi="Segoe UI Symbol"/>
        </w:rPr>
        <w:t xml:space="preserve"> </w:t>
      </w:r>
      <w:proofErr w:type="gramStart"/>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and</w:t>
      </w:r>
      <w:proofErr w:type="gramEnd"/>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thereafter</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adjusted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proofErr w:type="gramStart"/>
      <w:r w:rsidRPr="00D5087F">
        <w:rPr>
          <w:rFonts w:ascii="Segoe UI Symbol" w:hAnsi="Segoe UI Symbol"/>
        </w:rPr>
        <w:t>at</w:t>
      </w:r>
      <w:proofErr w:type="gramEnd"/>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anniversary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became</w:t>
      </w:r>
      <w:r w:rsidR="007E703B" w:rsidRPr="00D5087F">
        <w:rPr>
          <w:rFonts w:ascii="Segoe UI Symbol" w:hAnsi="Segoe UI Symbol"/>
        </w:rPr>
        <w:t xml:space="preserve"> </w:t>
      </w:r>
      <w:r w:rsidRPr="00D5087F">
        <w:rPr>
          <w:rFonts w:ascii="Segoe UI Symbol" w:hAnsi="Segoe UI Symbol"/>
        </w:rPr>
        <w:t>effective.</w:t>
      </w:r>
    </w:p>
    <w:p w14:paraId="636AF790" w14:textId="77777777" w:rsidR="005B4A5F" w:rsidRPr="00D5087F" w:rsidRDefault="005B4A5F" w:rsidP="001D5093">
      <w:pPr>
        <w:spacing w:after="20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Parties</w:t>
      </w:r>
      <w:r w:rsidR="007E703B" w:rsidRPr="00D5087F">
        <w:rPr>
          <w:rFonts w:ascii="Segoe UI Symbol" w:hAnsi="Segoe UI Symbol"/>
        </w:rPr>
        <w:t xml:space="preserve"> </w:t>
      </w:r>
      <w:r w:rsidRPr="00D5087F">
        <w:rPr>
          <w:rFonts w:ascii="Segoe UI Symbol" w:hAnsi="Segoe UI Symbol"/>
        </w:rPr>
        <w:t>fail</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agree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retainer</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daily</w:t>
      </w:r>
      <w:r w:rsidR="007E703B" w:rsidRPr="00D5087F">
        <w:rPr>
          <w:rFonts w:ascii="Segoe UI Symbol" w:hAnsi="Segoe UI Symbol"/>
        </w:rPr>
        <w:t xml:space="preserve"> </w:t>
      </w:r>
      <w:r w:rsidRPr="00D5087F">
        <w:rPr>
          <w:rFonts w:ascii="Segoe UI Symbol" w:hAnsi="Segoe UI Symbol"/>
        </w:rPr>
        <w:t>fee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appointing</w:t>
      </w:r>
      <w:r w:rsidR="007E703B" w:rsidRPr="00D5087F">
        <w:rPr>
          <w:rFonts w:ascii="Segoe UI Symbol" w:hAnsi="Segoe UI Symbol"/>
        </w:rPr>
        <w:t xml:space="preserve"> </w:t>
      </w:r>
      <w:r w:rsidRPr="00D5087F">
        <w:rPr>
          <w:rFonts w:ascii="Segoe UI Symbol" w:hAnsi="Segoe UI Symbol"/>
        </w:rPr>
        <w:t>entity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official</w:t>
      </w:r>
      <w:r w:rsidR="007E703B" w:rsidRPr="00D5087F">
        <w:rPr>
          <w:rFonts w:ascii="Segoe UI Symbol" w:hAnsi="Segoe UI Symbol"/>
        </w:rPr>
        <w:t xml:space="preserve"> </w:t>
      </w:r>
      <w:r w:rsidRPr="00D5087F">
        <w:rPr>
          <w:rFonts w:ascii="Segoe UI Symbol" w:hAnsi="Segoe UI Symbol"/>
        </w:rPr>
        <w:t>named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PCC</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determine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fees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used.</w:t>
      </w:r>
    </w:p>
    <w:p w14:paraId="19A84CBF"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submit</w:t>
      </w:r>
      <w:r w:rsidR="007E703B" w:rsidRPr="00D5087F">
        <w:rPr>
          <w:rFonts w:ascii="Segoe UI Symbol" w:hAnsi="Segoe UI Symbol"/>
        </w:rPr>
        <w:t xml:space="preserve"> </w:t>
      </w:r>
      <w:r w:rsidRPr="00D5087F">
        <w:rPr>
          <w:rFonts w:ascii="Segoe UI Symbol" w:hAnsi="Segoe UI Symbol"/>
        </w:rPr>
        <w:t>invoices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monthly</w:t>
      </w:r>
      <w:r w:rsidR="007E703B" w:rsidRPr="00D5087F">
        <w:rPr>
          <w:rFonts w:ascii="Segoe UI Symbol" w:hAnsi="Segoe UI Symbol"/>
        </w:rPr>
        <w:t xml:space="preserve"> </w:t>
      </w:r>
      <w:r w:rsidRPr="00D5087F">
        <w:rPr>
          <w:rFonts w:ascii="Segoe UI Symbol" w:hAnsi="Segoe UI Symbol"/>
        </w:rPr>
        <w:t>retainer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air</w:t>
      </w:r>
      <w:r w:rsidR="007E703B" w:rsidRPr="00D5087F">
        <w:rPr>
          <w:rFonts w:ascii="Segoe UI Symbol" w:hAnsi="Segoe UI Symbol"/>
        </w:rPr>
        <w:t xml:space="preserve"> </w:t>
      </w:r>
      <w:r w:rsidRPr="00D5087F">
        <w:rPr>
          <w:rFonts w:ascii="Segoe UI Symbol" w:hAnsi="Segoe UI Symbol"/>
        </w:rPr>
        <w:t>fares</w:t>
      </w:r>
      <w:r w:rsidR="007E703B" w:rsidRPr="00D5087F">
        <w:rPr>
          <w:rFonts w:ascii="Segoe UI Symbol" w:hAnsi="Segoe UI Symbol"/>
        </w:rPr>
        <w:t xml:space="preserve"> </w:t>
      </w:r>
      <w:r w:rsidRPr="00D5087F">
        <w:rPr>
          <w:rFonts w:ascii="Segoe UI Symbol" w:hAnsi="Segoe UI Symbol"/>
        </w:rPr>
        <w:t>quarterly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advance.</w:t>
      </w:r>
      <w:r w:rsidR="007E703B" w:rsidRPr="00D5087F">
        <w:rPr>
          <w:rFonts w:ascii="Segoe UI Symbol" w:hAnsi="Segoe UI Symbol"/>
        </w:rPr>
        <w:t xml:space="preserve"> </w:t>
      </w:r>
      <w:r w:rsidRPr="00D5087F">
        <w:rPr>
          <w:rFonts w:ascii="Segoe UI Symbol" w:hAnsi="Segoe UI Symbol"/>
        </w:rPr>
        <w:t>Invoices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daily</w:t>
      </w:r>
      <w:r w:rsidR="007E703B" w:rsidRPr="00D5087F">
        <w:rPr>
          <w:rFonts w:ascii="Segoe UI Symbol" w:hAnsi="Segoe UI Symbol"/>
        </w:rPr>
        <w:t xml:space="preserve"> </w:t>
      </w:r>
      <w:r w:rsidRPr="00D5087F">
        <w:rPr>
          <w:rFonts w:ascii="Segoe UI Symbol" w:hAnsi="Segoe UI Symbol"/>
        </w:rPr>
        <w:t>fees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conclusion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visit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hearing.</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invoices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accompanied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brief</w:t>
      </w:r>
      <w:r w:rsidR="007E703B" w:rsidRPr="00D5087F">
        <w:rPr>
          <w:rFonts w:ascii="Segoe UI Symbol" w:hAnsi="Segoe UI Symbol"/>
        </w:rPr>
        <w:t xml:space="preserve"> </w:t>
      </w:r>
      <w:r w:rsidRPr="00D5087F">
        <w:rPr>
          <w:rFonts w:ascii="Segoe UI Symbol" w:hAnsi="Segoe UI Symbol"/>
        </w:rPr>
        <w:t>description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activities</w:t>
      </w:r>
      <w:r w:rsidR="007E703B" w:rsidRPr="00D5087F">
        <w:rPr>
          <w:rFonts w:ascii="Segoe UI Symbol" w:hAnsi="Segoe UI Symbol"/>
        </w:rPr>
        <w:t xml:space="preserve"> </w:t>
      </w:r>
      <w:r w:rsidRPr="00D5087F">
        <w:rPr>
          <w:rFonts w:ascii="Segoe UI Symbol" w:hAnsi="Segoe UI Symbol"/>
        </w:rPr>
        <w:t>performed</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relevant</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addressed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6894F168"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invoices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full</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rPr>
        <w:t>56</w:t>
      </w:r>
      <w:r w:rsidR="007E703B" w:rsidRPr="00D5087F">
        <w:rPr>
          <w:rFonts w:ascii="Segoe UI Symbol" w:hAnsi="Segoe UI Symbol"/>
        </w:rPr>
        <w:t xml:space="preserve"> </w:t>
      </w:r>
      <w:r w:rsidRPr="00D5087F">
        <w:rPr>
          <w:rFonts w:ascii="Segoe UI Symbol" w:hAnsi="Segoe UI Symbol"/>
        </w:rPr>
        <w:t>calendar</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receiving</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invoice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apply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Statements</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reimbursement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one-half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invoices.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then</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34FE2190" w14:textId="77777777" w:rsidR="005B4A5F" w:rsidRPr="00D5087F" w:rsidRDefault="005B4A5F" w:rsidP="001D5093">
      <w:pPr>
        <w:spacing w:after="20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fails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he/she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due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lastRenderedPageBreak/>
        <w:t>Member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maintain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operation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DB;</w:t>
      </w:r>
      <w:proofErr w:type="gramEnd"/>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prejudice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rights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remedies.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addition</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rights</w:t>
      </w:r>
      <w:r w:rsidR="007E703B" w:rsidRPr="00D5087F">
        <w:rPr>
          <w:rFonts w:ascii="Segoe UI Symbol" w:hAnsi="Segoe UI Symbol"/>
        </w:rPr>
        <w:t xml:space="preserve"> </w:t>
      </w:r>
      <w:r w:rsidRPr="00D5087F">
        <w:rPr>
          <w:rFonts w:ascii="Segoe UI Symbol" w:hAnsi="Segoe UI Symbol"/>
        </w:rPr>
        <w:t>arising</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default,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reimbursement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proofErr w:type="gramStart"/>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excess</w:t>
      </w:r>
      <w:r w:rsidR="007E703B" w:rsidRPr="00D5087F">
        <w:rPr>
          <w:rFonts w:ascii="Segoe UI Symbol" w:hAnsi="Segoe UI Symbol"/>
        </w:rPr>
        <w:t xml:space="preserve"> </w:t>
      </w:r>
      <w:r w:rsidRPr="00D5087F">
        <w:rPr>
          <w:rFonts w:ascii="Segoe UI Symbol" w:hAnsi="Segoe UI Symbol"/>
        </w:rPr>
        <w:t>of</w:t>
      </w:r>
      <w:proofErr w:type="gramEnd"/>
      <w:r w:rsidR="007E703B" w:rsidRPr="00D5087F">
        <w:rPr>
          <w:rFonts w:ascii="Segoe UI Symbol" w:hAnsi="Segoe UI Symbol"/>
        </w:rPr>
        <w:t xml:space="preserve"> </w:t>
      </w:r>
      <w:r w:rsidRPr="00D5087F">
        <w:rPr>
          <w:rFonts w:ascii="Segoe UI Symbol" w:hAnsi="Segoe UI Symbol"/>
        </w:rPr>
        <w:t>one-half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payments,</w:t>
      </w:r>
      <w:r w:rsidR="007E703B" w:rsidRPr="00D5087F">
        <w:rPr>
          <w:rFonts w:ascii="Segoe UI Symbol" w:hAnsi="Segoe UI Symbol"/>
        </w:rPr>
        <w:t xml:space="preserve"> </w:t>
      </w:r>
      <w:r w:rsidRPr="00D5087F">
        <w:rPr>
          <w:rFonts w:ascii="Segoe UI Symbol" w:hAnsi="Segoe UI Symbol"/>
        </w:rPr>
        <w:t>plus</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costs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recovering</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financing</w:t>
      </w:r>
      <w:r w:rsidR="007E703B" w:rsidRPr="00D5087F">
        <w:rPr>
          <w:rFonts w:ascii="Segoe UI Symbol" w:hAnsi="Segoe UI Symbol"/>
        </w:rPr>
        <w:t xml:space="preserve"> </w:t>
      </w:r>
      <w:r w:rsidRPr="00D5087F">
        <w:rPr>
          <w:rFonts w:ascii="Segoe UI Symbol" w:hAnsi="Segoe UI Symbol"/>
        </w:rPr>
        <w:t>charges</w:t>
      </w:r>
      <w:r w:rsidR="007E703B" w:rsidRPr="00D5087F">
        <w:rPr>
          <w:rFonts w:ascii="Segoe UI Symbol" w:hAnsi="Segoe UI Symbol"/>
        </w:rPr>
        <w:t xml:space="preserve"> </w:t>
      </w:r>
      <w:r w:rsidRPr="00D5087F">
        <w:rPr>
          <w:rFonts w:ascii="Segoe UI Symbol" w:hAnsi="Segoe UI Symbol"/>
        </w:rPr>
        <w:t>calculated</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rate</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12.3.</w:t>
      </w:r>
    </w:p>
    <w:p w14:paraId="145A51AE" w14:textId="77777777" w:rsidR="005B4A5F" w:rsidRPr="00D5087F" w:rsidRDefault="005B4A5F" w:rsidP="001D5093">
      <w:pPr>
        <w:spacing w:after="20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does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receive</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due</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rPr>
        <w:t>70</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submitting</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valid</w:t>
      </w:r>
      <w:r w:rsidR="007E703B" w:rsidRPr="00D5087F">
        <w:rPr>
          <w:rFonts w:ascii="Segoe UI Symbol" w:hAnsi="Segoe UI Symbol"/>
        </w:rPr>
        <w:t xml:space="preserve"> </w:t>
      </w:r>
      <w:r w:rsidRPr="00D5087F">
        <w:rPr>
          <w:rFonts w:ascii="Segoe UI Symbol" w:hAnsi="Segoe UI Symbol"/>
        </w:rPr>
        <w:t>invoice,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suspend</w:t>
      </w:r>
      <w:r w:rsidR="007E703B" w:rsidRPr="00D5087F">
        <w:rPr>
          <w:rFonts w:ascii="Segoe UI Symbol" w:hAnsi="Segoe UI Symbol"/>
        </w:rPr>
        <w:t xml:space="preserve"> </w:t>
      </w:r>
      <w:r w:rsidRPr="00D5087F">
        <w:rPr>
          <w:rFonts w:ascii="Segoe UI Symbol" w:hAnsi="Segoe UI Symbol"/>
        </w:rPr>
        <w:t>his/her</w:t>
      </w:r>
      <w:r w:rsidR="007E703B" w:rsidRPr="00D5087F">
        <w:rPr>
          <w:rFonts w:ascii="Segoe UI Symbol" w:hAnsi="Segoe UI Symbol"/>
        </w:rPr>
        <w:t xml:space="preserve"> </w:t>
      </w:r>
      <w:r w:rsidRPr="00D5087F">
        <w:rPr>
          <w:rFonts w:ascii="Segoe UI Symbol" w:hAnsi="Segoe UI Symbol"/>
        </w:rPr>
        <w:t>services</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t>resign</w:t>
      </w:r>
      <w:r w:rsidR="007E703B" w:rsidRPr="00D5087F">
        <w:rPr>
          <w:rFonts w:ascii="Segoe UI Symbol" w:hAnsi="Segoe UI Symbol"/>
        </w:rPr>
        <w:t xml:space="preserve"> </w:t>
      </w:r>
      <w:r w:rsidRPr="00D5087F">
        <w:rPr>
          <w:rFonts w:ascii="Segoe UI Symbol" w:hAnsi="Segoe UI Symbol"/>
        </w:rPr>
        <w:t>his/her</w:t>
      </w:r>
      <w:r w:rsidR="007E703B" w:rsidRPr="00D5087F">
        <w:rPr>
          <w:rFonts w:ascii="Segoe UI Symbol" w:hAnsi="Segoe UI Symbol"/>
        </w:rPr>
        <w:t xml:space="preserve"> </w:t>
      </w:r>
      <w:r w:rsidRPr="00D5087F">
        <w:rPr>
          <w:rFonts w:ascii="Segoe UI Symbol" w:hAnsi="Segoe UI Symbol"/>
        </w:rPr>
        <w:t>appointment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giving</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7.</w:t>
      </w:r>
    </w:p>
    <w:p w14:paraId="67FC34CF"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7.</w:t>
      </w:r>
      <w:r w:rsidRPr="00D5087F">
        <w:rPr>
          <w:rFonts w:ascii="Segoe UI Symbol" w:hAnsi="Segoe UI Symbol"/>
        </w:rPr>
        <w:tab/>
        <w:t>Termination</w:t>
      </w:r>
    </w:p>
    <w:p w14:paraId="5182D6AB" w14:textId="77777777" w:rsidR="005B4A5F" w:rsidRPr="00D5087F" w:rsidRDefault="005B4A5F" w:rsidP="001D5093">
      <w:pPr>
        <w:spacing w:after="200"/>
        <w:rPr>
          <w:rFonts w:ascii="Segoe UI Symbol" w:hAnsi="Segoe UI Symbol"/>
        </w:rPr>
      </w:pP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jointly</w:t>
      </w:r>
      <w:r w:rsidR="007E703B" w:rsidRPr="00D5087F">
        <w:rPr>
          <w:rFonts w:ascii="Segoe UI Symbol" w:hAnsi="Segoe UI Symbol"/>
        </w:rPr>
        <w:t xml:space="preserve"> </w:t>
      </w:r>
      <w:r w:rsidRPr="00D5087F">
        <w:rPr>
          <w:rFonts w:ascii="Segoe UI Symbol" w:hAnsi="Segoe UI Symbol"/>
        </w:rPr>
        <w:t>terminate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giving</w:t>
      </w:r>
      <w:r w:rsidR="007E703B" w:rsidRPr="00D5087F">
        <w:rPr>
          <w:rFonts w:ascii="Segoe UI Symbol" w:hAnsi="Segoe UI Symbol"/>
        </w:rPr>
        <w:t xml:space="preserve"> </w:t>
      </w:r>
      <w:r w:rsidRPr="00D5087F">
        <w:rPr>
          <w:rFonts w:ascii="Segoe UI Symbol" w:hAnsi="Segoe UI Symbol"/>
        </w:rPr>
        <w:t>42</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resign</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2.</w:t>
      </w:r>
    </w:p>
    <w:p w14:paraId="2372466C" w14:textId="77777777" w:rsidR="005B4A5F" w:rsidRPr="00D5087F" w:rsidRDefault="005B4A5F" w:rsidP="001D5093">
      <w:pPr>
        <w:spacing w:after="20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fails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comply</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prejudice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rights,</w:t>
      </w:r>
      <w:r w:rsidR="007E703B" w:rsidRPr="00D5087F">
        <w:rPr>
          <w:rFonts w:ascii="Segoe UI Symbol" w:hAnsi="Segoe UI Symbol"/>
        </w:rPr>
        <w:t xml:space="preserve"> </w:t>
      </w:r>
      <w:r w:rsidRPr="00D5087F">
        <w:rPr>
          <w:rFonts w:ascii="Segoe UI Symbol" w:hAnsi="Segoe UI Symbol"/>
        </w:rPr>
        <w:t>terminate</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take</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when</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p>
    <w:p w14:paraId="72047114" w14:textId="77777777" w:rsidR="005B4A5F" w:rsidRPr="00D5087F" w:rsidRDefault="005B4A5F" w:rsidP="001D5093">
      <w:pPr>
        <w:spacing w:after="20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fails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comply</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prejudice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his</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rights,</w:t>
      </w:r>
      <w:r w:rsidR="007E703B" w:rsidRPr="00D5087F">
        <w:rPr>
          <w:rFonts w:ascii="Segoe UI Symbol" w:hAnsi="Segoe UI Symbol"/>
        </w:rPr>
        <w:t xml:space="preserve"> </w:t>
      </w:r>
      <w:r w:rsidRPr="00D5087F">
        <w:rPr>
          <w:rFonts w:ascii="Segoe UI Symbol" w:hAnsi="Segoe UI Symbol"/>
        </w:rPr>
        <w:t>terminate</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take</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when</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both.</w:t>
      </w:r>
    </w:p>
    <w:p w14:paraId="2F72EFEC" w14:textId="77777777" w:rsidR="005B4A5F" w:rsidRPr="00D5087F" w:rsidRDefault="005B4A5F" w:rsidP="001D5093">
      <w:pPr>
        <w:spacing w:after="200"/>
        <w:rPr>
          <w:rFonts w:ascii="Segoe UI Symbol" w:hAnsi="Segoe UI Symbol"/>
        </w:rPr>
      </w:pP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resignation</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termination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final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binding</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However,</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but</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both,</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effect.</w:t>
      </w:r>
    </w:p>
    <w:p w14:paraId="676AFAB0" w14:textId="77777777" w:rsidR="005B4A5F" w:rsidRPr="00D5087F" w:rsidRDefault="005B4A5F" w:rsidP="001D5093">
      <w:pPr>
        <w:spacing w:after="200"/>
        <w:ind w:left="576" w:hanging="576"/>
        <w:rPr>
          <w:rFonts w:ascii="Segoe UI Symbol" w:hAnsi="Segoe UI Symbol"/>
        </w:rPr>
      </w:pPr>
      <w:r w:rsidRPr="00D5087F">
        <w:rPr>
          <w:rFonts w:ascii="Segoe UI Symbol" w:hAnsi="Segoe UI Symbol"/>
        </w:rPr>
        <w:t>8.</w:t>
      </w:r>
      <w:r w:rsidRPr="00D5087F">
        <w:rPr>
          <w:rFonts w:ascii="Segoe UI Symbol" w:hAnsi="Segoe UI Symbol"/>
        </w:rPr>
        <w:tab/>
        <w:t>Default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p>
    <w:p w14:paraId="0E20167F" w14:textId="77777777" w:rsidR="005B4A5F" w:rsidRPr="00D5087F" w:rsidRDefault="005B4A5F" w:rsidP="001D5093">
      <w:pPr>
        <w:spacing w:after="20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fails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comply</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his</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4</w:t>
      </w:r>
      <w:r w:rsidR="007E703B" w:rsidRPr="00D5087F">
        <w:rPr>
          <w:rFonts w:ascii="Segoe UI Symbol" w:hAnsi="Segoe UI Symbol"/>
        </w:rPr>
        <w:t xml:space="preserve"> </w:t>
      </w:r>
      <w:r w:rsidRPr="00D5087F">
        <w:rPr>
          <w:rFonts w:ascii="Segoe UI Symbol" w:hAnsi="Segoe UI Symbol"/>
        </w:rPr>
        <w:t>concerning</w:t>
      </w:r>
      <w:r w:rsidR="007E703B" w:rsidRPr="00D5087F">
        <w:rPr>
          <w:rFonts w:ascii="Segoe UI Symbol" w:hAnsi="Segoe UI Symbol"/>
        </w:rPr>
        <w:t xml:space="preserve"> </w:t>
      </w:r>
      <w:r w:rsidRPr="00D5087F">
        <w:rPr>
          <w:rFonts w:ascii="Segoe UI Symbol" w:hAnsi="Segoe UI Symbol"/>
        </w:rPr>
        <w:t>his</w:t>
      </w:r>
      <w:r w:rsidR="007E703B" w:rsidRPr="00D5087F">
        <w:rPr>
          <w:rFonts w:ascii="Segoe UI Symbol" w:hAnsi="Segoe UI Symbol"/>
        </w:rPr>
        <w:t xml:space="preserve"> </w:t>
      </w:r>
      <w:r w:rsidRPr="00D5087F">
        <w:rPr>
          <w:rFonts w:ascii="Segoe UI Symbol" w:hAnsi="Segoe UI Symbol"/>
        </w:rPr>
        <w:t>impartiality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independence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relation</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he/she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fees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prejudice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rights,</w:t>
      </w:r>
      <w:r w:rsidR="007E703B" w:rsidRPr="00D5087F">
        <w:rPr>
          <w:rFonts w:ascii="Segoe UI Symbol" w:hAnsi="Segoe UI Symbol"/>
        </w:rPr>
        <w:t xml:space="preserve"> </w:t>
      </w:r>
      <w:r w:rsidRPr="00D5087F">
        <w:rPr>
          <w:rFonts w:ascii="Segoe UI Symbol" w:hAnsi="Segoe UI Symbol"/>
        </w:rPr>
        <w:t>reimburse</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fees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expenses</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Member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Members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proceedings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decisions</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DB</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rendered</w:t>
      </w:r>
      <w:r w:rsidR="007E703B" w:rsidRPr="00D5087F">
        <w:rPr>
          <w:rFonts w:ascii="Segoe UI Symbol" w:hAnsi="Segoe UI Symbol"/>
        </w:rPr>
        <w:t xml:space="preserve"> </w:t>
      </w:r>
      <w:r w:rsidRPr="00D5087F">
        <w:rPr>
          <w:rFonts w:ascii="Segoe UI Symbol" w:hAnsi="Segoe UI Symbol"/>
        </w:rPr>
        <w:t>void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ineffective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said</w:t>
      </w:r>
      <w:r w:rsidR="007E703B" w:rsidRPr="00D5087F">
        <w:rPr>
          <w:rFonts w:ascii="Segoe UI Symbol" w:hAnsi="Segoe UI Symbol"/>
        </w:rPr>
        <w:t xml:space="preserve"> </w:t>
      </w:r>
      <w:r w:rsidRPr="00D5087F">
        <w:rPr>
          <w:rFonts w:ascii="Segoe UI Symbol" w:hAnsi="Segoe UI Symbol"/>
        </w:rPr>
        <w:t>failure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comply.</w:t>
      </w:r>
    </w:p>
    <w:p w14:paraId="000BB07A" w14:textId="77777777" w:rsidR="005B4A5F" w:rsidRPr="00D5087F" w:rsidRDefault="005B4A5F" w:rsidP="001D5093">
      <w:pPr>
        <w:keepNext/>
        <w:keepLines/>
        <w:spacing w:after="200"/>
        <w:ind w:left="576" w:hanging="576"/>
        <w:rPr>
          <w:rFonts w:ascii="Segoe UI Symbol" w:hAnsi="Segoe UI Symbol"/>
        </w:rPr>
      </w:pPr>
      <w:r w:rsidRPr="00D5087F">
        <w:rPr>
          <w:rFonts w:ascii="Segoe UI Symbol" w:hAnsi="Segoe UI Symbol"/>
        </w:rPr>
        <w:lastRenderedPageBreak/>
        <w:t>9.</w:t>
      </w:r>
      <w:r w:rsidRPr="00D5087F">
        <w:rPr>
          <w:rFonts w:ascii="Segoe UI Symbol" w:hAnsi="Segoe UI Symbol"/>
        </w:rPr>
        <w:tab/>
        <w:t>Disputes</w:t>
      </w:r>
    </w:p>
    <w:p w14:paraId="5B7DDD7C" w14:textId="77777777" w:rsidR="005B4A5F" w:rsidRPr="00D5087F" w:rsidRDefault="005B4A5F" w:rsidP="001D5093">
      <w:pPr>
        <w:keepNext/>
        <w:keepLines/>
        <w:spacing w:after="200"/>
        <w:rPr>
          <w:rFonts w:ascii="Segoe UI Symbol" w:hAnsi="Segoe UI Symbol"/>
        </w:rPr>
      </w:pP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claim</w:t>
      </w:r>
      <w:r w:rsidR="007E703B" w:rsidRPr="00D5087F">
        <w:rPr>
          <w:rFonts w:ascii="Segoe UI Symbol" w:hAnsi="Segoe UI Symbol"/>
        </w:rPr>
        <w:t xml:space="preserve"> </w:t>
      </w:r>
      <w:r w:rsidRPr="00D5087F">
        <w:rPr>
          <w:rFonts w:ascii="Segoe UI Symbol" w:hAnsi="Segoe UI Symbol"/>
        </w:rPr>
        <w:t>arising</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connection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Dispute</w:t>
      </w:r>
      <w:r w:rsidR="007E703B" w:rsidRPr="00D5087F">
        <w:rPr>
          <w:rFonts w:ascii="Segoe UI Symbol" w:hAnsi="Segoe UI Symbol"/>
        </w:rPr>
        <w:t xml:space="preserve"> </w:t>
      </w:r>
      <w:r w:rsidRPr="00D5087F">
        <w:rPr>
          <w:rFonts w:ascii="Segoe UI Symbol" w:hAnsi="Segoe UI Symbol"/>
        </w:rPr>
        <w:t>Board</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breach,</w:t>
      </w:r>
      <w:r w:rsidR="007E703B" w:rsidRPr="00D5087F">
        <w:rPr>
          <w:rFonts w:ascii="Segoe UI Symbol" w:hAnsi="Segoe UI Symbol"/>
        </w:rPr>
        <w:t xml:space="preserve"> </w:t>
      </w:r>
      <w:r w:rsidRPr="00D5087F">
        <w:rPr>
          <w:rFonts w:ascii="Segoe UI Symbol" w:hAnsi="Segoe UI Symbol"/>
        </w:rPr>
        <w:t>termination</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invalidity</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finally</w:t>
      </w:r>
      <w:r w:rsidR="007E703B" w:rsidRPr="00D5087F">
        <w:rPr>
          <w:rFonts w:ascii="Segoe UI Symbol" w:hAnsi="Segoe UI Symbol"/>
        </w:rPr>
        <w:t xml:space="preserve"> </w:t>
      </w:r>
      <w:r w:rsidRPr="00D5087F">
        <w:rPr>
          <w:rFonts w:ascii="Segoe UI Symbol" w:hAnsi="Segoe UI Symbol"/>
        </w:rPr>
        <w:t>settled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institutional</w:t>
      </w:r>
      <w:r w:rsidR="007E703B" w:rsidRPr="00D5087F">
        <w:rPr>
          <w:rFonts w:ascii="Segoe UI Symbol" w:hAnsi="Segoe UI Symbol"/>
        </w:rPr>
        <w:t xml:space="preserve"> </w:t>
      </w:r>
      <w:r w:rsidRPr="00D5087F">
        <w:rPr>
          <w:rFonts w:ascii="Segoe UI Symbol" w:hAnsi="Segoe UI Symbol"/>
        </w:rPr>
        <w:t>arbitration.</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arbitration</w:t>
      </w:r>
      <w:r w:rsidR="007E703B" w:rsidRPr="00D5087F">
        <w:rPr>
          <w:rFonts w:ascii="Segoe UI Symbol" w:hAnsi="Segoe UI Symbol"/>
        </w:rPr>
        <w:t xml:space="preserve"> </w:t>
      </w:r>
      <w:r w:rsidRPr="00D5087F">
        <w:rPr>
          <w:rFonts w:ascii="Segoe UI Symbol" w:hAnsi="Segoe UI Symbol"/>
        </w:rPr>
        <w:t>institute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agreed,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arbitration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conducted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Rules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Arbitration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International</w:t>
      </w:r>
      <w:r w:rsidR="007E703B" w:rsidRPr="00D5087F">
        <w:rPr>
          <w:rFonts w:ascii="Segoe UI Symbol" w:hAnsi="Segoe UI Symbol"/>
        </w:rPr>
        <w:t xml:space="preserve"> </w:t>
      </w:r>
      <w:r w:rsidRPr="00D5087F">
        <w:rPr>
          <w:rFonts w:ascii="Segoe UI Symbol" w:hAnsi="Segoe UI Symbol"/>
        </w:rPr>
        <w:t>Chamber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Commerce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arbitrator</w:t>
      </w:r>
      <w:r w:rsidR="007E703B" w:rsidRPr="00D5087F">
        <w:rPr>
          <w:rFonts w:ascii="Segoe UI Symbol" w:hAnsi="Segoe UI Symbol"/>
        </w:rPr>
        <w:t xml:space="preserve"> </w:t>
      </w:r>
      <w:r w:rsidRPr="00D5087F">
        <w:rPr>
          <w:rFonts w:ascii="Segoe UI Symbol" w:hAnsi="Segoe UI Symbol"/>
        </w:rPr>
        <w:t>appointed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these</w:t>
      </w:r>
      <w:r w:rsidR="007E703B" w:rsidRPr="00D5087F">
        <w:rPr>
          <w:rFonts w:ascii="Segoe UI Symbol" w:hAnsi="Segoe UI Symbol"/>
        </w:rPr>
        <w:t xml:space="preserve"> </w:t>
      </w:r>
      <w:r w:rsidRPr="00D5087F">
        <w:rPr>
          <w:rFonts w:ascii="Segoe UI Symbol" w:hAnsi="Segoe UI Symbol"/>
        </w:rPr>
        <w:t>Rules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Arbitration.</w:t>
      </w:r>
    </w:p>
    <w:p w14:paraId="06A6BB7D" w14:textId="380F07A0" w:rsidR="005B4A5F" w:rsidRPr="00D5087F" w:rsidRDefault="005B4A5F" w:rsidP="001D5093">
      <w:pPr>
        <w:pStyle w:val="Heading2"/>
        <w:rPr>
          <w:rFonts w:ascii="Segoe UI Symbol" w:hAnsi="Segoe UI Symbol"/>
        </w:rPr>
      </w:pPr>
      <w:r w:rsidRPr="00D5087F">
        <w:rPr>
          <w:rFonts w:ascii="Segoe UI Symbol" w:hAnsi="Segoe UI Symbol"/>
        </w:rPr>
        <w:br w:type="page"/>
      </w:r>
      <w:bookmarkStart w:id="1114" w:name="_Toc437950108"/>
      <w:bookmarkStart w:id="1115" w:name="_Toc437951087"/>
      <w:bookmarkStart w:id="1116" w:name="_Toc59149364"/>
      <w:bookmarkStart w:id="1117" w:name="_Toc59197238"/>
      <w:r w:rsidR="00480024" w:rsidRPr="00D5087F">
        <w:rPr>
          <w:rFonts w:ascii="Segoe UI Symbol" w:hAnsi="Segoe UI Symbol"/>
        </w:rPr>
        <w:lastRenderedPageBreak/>
        <w:t>A</w:t>
      </w:r>
      <w:r w:rsidR="002200C6">
        <w:rPr>
          <w:rFonts w:ascii="Segoe UI Symbol" w:hAnsi="Segoe UI Symbol"/>
        </w:rPr>
        <w:t>PPENDIX</w:t>
      </w:r>
      <w:r w:rsidR="00480024" w:rsidRPr="00D5087F">
        <w:rPr>
          <w:rFonts w:ascii="Segoe UI Symbol" w:hAnsi="Segoe UI Symbol"/>
        </w:rPr>
        <w:t xml:space="preserve"> </w:t>
      </w:r>
      <w:r w:rsidRPr="00D5087F">
        <w:rPr>
          <w:rFonts w:ascii="Segoe UI Symbol" w:hAnsi="Segoe UI Symbol"/>
        </w:rPr>
        <w:t>A</w:t>
      </w:r>
      <w:bookmarkEnd w:id="1114"/>
      <w:bookmarkEnd w:id="1115"/>
      <w:bookmarkEnd w:id="1116"/>
      <w:bookmarkEnd w:id="1117"/>
    </w:p>
    <w:p w14:paraId="45735891" w14:textId="7F628906" w:rsidR="005B4A5F" w:rsidRPr="00D5087F" w:rsidRDefault="005B4A5F" w:rsidP="00D5087F">
      <w:pPr>
        <w:pStyle w:val="Heading3"/>
        <w:jc w:val="center"/>
        <w:rPr>
          <w:rFonts w:ascii="Segoe UI Symbol" w:hAnsi="Segoe UI Symbol"/>
          <w:szCs w:val="36"/>
        </w:rPr>
      </w:pPr>
      <w:bookmarkStart w:id="1118" w:name="_Toc437950109"/>
      <w:bookmarkStart w:id="1119" w:name="_Toc437951088"/>
      <w:bookmarkStart w:id="1120" w:name="_Toc59149365"/>
      <w:bookmarkStart w:id="1121" w:name="_Toc59197239"/>
      <w:r w:rsidRPr="00D5087F">
        <w:rPr>
          <w:rFonts w:ascii="Segoe UI Symbol" w:hAnsi="Segoe UI Symbol"/>
          <w:b/>
          <w:sz w:val="36"/>
          <w:szCs w:val="36"/>
        </w:rPr>
        <w:t>DISPUTE</w:t>
      </w:r>
      <w:r w:rsidR="007E703B" w:rsidRPr="00D5087F">
        <w:rPr>
          <w:rFonts w:ascii="Segoe UI Symbol" w:hAnsi="Segoe UI Symbol"/>
          <w:b/>
          <w:sz w:val="36"/>
          <w:szCs w:val="36"/>
        </w:rPr>
        <w:t xml:space="preserve"> </w:t>
      </w:r>
      <w:r w:rsidRPr="00D5087F">
        <w:rPr>
          <w:rFonts w:ascii="Segoe UI Symbol" w:hAnsi="Segoe UI Symbol"/>
          <w:b/>
          <w:sz w:val="36"/>
          <w:szCs w:val="36"/>
        </w:rPr>
        <w:t>BOARD</w:t>
      </w:r>
      <w:r w:rsidR="007E703B" w:rsidRPr="00D5087F">
        <w:rPr>
          <w:rFonts w:ascii="Segoe UI Symbol" w:hAnsi="Segoe UI Symbol"/>
          <w:b/>
          <w:sz w:val="36"/>
          <w:szCs w:val="36"/>
        </w:rPr>
        <w:t xml:space="preserve"> </w:t>
      </w:r>
      <w:r w:rsidRPr="00D5087F">
        <w:rPr>
          <w:rFonts w:ascii="Segoe UI Symbol" w:hAnsi="Segoe UI Symbol"/>
          <w:b/>
          <w:sz w:val="36"/>
          <w:szCs w:val="36"/>
        </w:rPr>
        <w:t>GUIDELINES</w:t>
      </w:r>
      <w:bookmarkEnd w:id="1118"/>
      <w:bookmarkEnd w:id="1119"/>
      <w:bookmarkEnd w:id="1120"/>
      <w:bookmarkEnd w:id="1121"/>
    </w:p>
    <w:p w14:paraId="75198851"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1</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Unless</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otherwise</w:t>
      </w:r>
      <w:r w:rsidR="007E703B" w:rsidRPr="00D5087F">
        <w:rPr>
          <w:rFonts w:ascii="Segoe UI Symbol" w:hAnsi="Segoe UI Symbol"/>
          <w:sz w:val="24"/>
          <w:lang w:val="en-US"/>
        </w:rPr>
        <w:t xml:space="preserve"> </w:t>
      </w:r>
      <w:r w:rsidRPr="00D5087F">
        <w:rPr>
          <w:rFonts w:ascii="Segoe UI Symbol" w:hAnsi="Segoe UI Symbol"/>
          <w:sz w:val="24"/>
          <w:lang w:val="en-US"/>
        </w:rPr>
        <w:t>agreed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visit</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site</w:t>
      </w:r>
      <w:r w:rsidR="007E703B" w:rsidRPr="00D5087F">
        <w:rPr>
          <w:rFonts w:ascii="Segoe UI Symbol" w:hAnsi="Segoe UI Symbol"/>
          <w:sz w:val="24"/>
          <w:lang w:val="en-US"/>
        </w:rPr>
        <w:t xml:space="preserve"> </w:t>
      </w:r>
      <w:r w:rsidRPr="00D5087F">
        <w:rPr>
          <w:rFonts w:ascii="Segoe UI Symbol" w:hAnsi="Segoe UI Symbol"/>
          <w:sz w:val="24"/>
          <w:lang w:val="en-US"/>
        </w:rPr>
        <w:t>at</w:t>
      </w:r>
      <w:r w:rsidR="007E703B" w:rsidRPr="00D5087F">
        <w:rPr>
          <w:rFonts w:ascii="Segoe UI Symbol" w:hAnsi="Segoe UI Symbol"/>
          <w:sz w:val="24"/>
          <w:lang w:val="en-US"/>
        </w:rPr>
        <w:t xml:space="preserve"> </w:t>
      </w:r>
      <w:r w:rsidRPr="00D5087F">
        <w:rPr>
          <w:rFonts w:ascii="Segoe UI Symbol" w:hAnsi="Segoe UI Symbol"/>
          <w:sz w:val="24"/>
          <w:lang w:val="en-US"/>
        </w:rPr>
        <w:t>intervals</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not</w:t>
      </w:r>
      <w:r w:rsidR="007E703B" w:rsidRPr="00D5087F">
        <w:rPr>
          <w:rFonts w:ascii="Segoe UI Symbol" w:hAnsi="Segoe UI Symbol"/>
          <w:sz w:val="24"/>
          <w:lang w:val="en-US"/>
        </w:rPr>
        <w:t xml:space="preserve"> </w:t>
      </w:r>
      <w:r w:rsidRPr="00D5087F">
        <w:rPr>
          <w:rFonts w:ascii="Segoe UI Symbol" w:hAnsi="Segoe UI Symbol"/>
          <w:sz w:val="24"/>
          <w:lang w:val="en-US"/>
        </w:rPr>
        <w:t>more</w:t>
      </w:r>
      <w:r w:rsidR="007E703B" w:rsidRPr="00D5087F">
        <w:rPr>
          <w:rFonts w:ascii="Segoe UI Symbol" w:hAnsi="Segoe UI Symbol"/>
          <w:sz w:val="24"/>
          <w:lang w:val="en-US"/>
        </w:rPr>
        <w:t xml:space="preserve"> </w:t>
      </w:r>
      <w:r w:rsidRPr="00D5087F">
        <w:rPr>
          <w:rFonts w:ascii="Segoe UI Symbol" w:hAnsi="Segoe UI Symbol"/>
          <w:sz w:val="24"/>
          <w:lang w:val="en-US"/>
        </w:rPr>
        <w:t>than</w:t>
      </w:r>
      <w:r w:rsidR="007E703B" w:rsidRPr="00D5087F">
        <w:rPr>
          <w:rFonts w:ascii="Segoe UI Symbol" w:hAnsi="Segoe UI Symbol"/>
          <w:sz w:val="24"/>
          <w:lang w:val="en-US"/>
        </w:rPr>
        <w:t xml:space="preserve"> </w:t>
      </w:r>
      <w:r w:rsidRPr="00D5087F">
        <w:rPr>
          <w:rFonts w:ascii="Segoe UI Symbol" w:hAnsi="Segoe UI Symbol"/>
          <w:sz w:val="24"/>
          <w:lang w:val="en-US"/>
        </w:rPr>
        <w:t>140</w:t>
      </w:r>
      <w:r w:rsidR="007E703B" w:rsidRPr="00D5087F">
        <w:rPr>
          <w:rFonts w:ascii="Segoe UI Symbol" w:hAnsi="Segoe UI Symbol"/>
          <w:sz w:val="24"/>
          <w:lang w:val="en-US"/>
        </w:rPr>
        <w:t xml:space="preserve"> </w:t>
      </w:r>
      <w:r w:rsidRPr="00D5087F">
        <w:rPr>
          <w:rFonts w:ascii="Segoe UI Symbol" w:hAnsi="Segoe UI Symbol"/>
          <w:sz w:val="24"/>
          <w:lang w:val="en-US"/>
        </w:rPr>
        <w:t>days,</w:t>
      </w:r>
      <w:r w:rsidR="007E703B" w:rsidRPr="00D5087F">
        <w:rPr>
          <w:rFonts w:ascii="Segoe UI Symbol" w:hAnsi="Segoe UI Symbol"/>
          <w:sz w:val="24"/>
          <w:lang w:val="en-US"/>
        </w:rPr>
        <w:t xml:space="preserve"> </w:t>
      </w:r>
      <w:r w:rsidRPr="00D5087F">
        <w:rPr>
          <w:rFonts w:ascii="Segoe UI Symbol" w:hAnsi="Segoe UI Symbol"/>
          <w:sz w:val="24"/>
          <w:lang w:val="en-US"/>
        </w:rPr>
        <w:t>including</w:t>
      </w:r>
      <w:r w:rsidR="007E703B" w:rsidRPr="00D5087F">
        <w:rPr>
          <w:rFonts w:ascii="Segoe UI Symbol" w:hAnsi="Segoe UI Symbol"/>
          <w:sz w:val="24"/>
          <w:lang w:val="en-US"/>
        </w:rPr>
        <w:t xml:space="preserve"> </w:t>
      </w:r>
      <w:r w:rsidRPr="00D5087F">
        <w:rPr>
          <w:rFonts w:ascii="Segoe UI Symbol" w:hAnsi="Segoe UI Symbol"/>
          <w:sz w:val="24"/>
          <w:lang w:val="en-US"/>
        </w:rPr>
        <w:t>times</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critical</w:t>
      </w:r>
      <w:r w:rsidR="007E703B" w:rsidRPr="00D5087F">
        <w:rPr>
          <w:rFonts w:ascii="Segoe UI Symbol" w:hAnsi="Segoe UI Symbol"/>
          <w:sz w:val="24"/>
          <w:lang w:val="en-US"/>
        </w:rPr>
        <w:t xml:space="preserve"> </w:t>
      </w:r>
      <w:r w:rsidRPr="00D5087F">
        <w:rPr>
          <w:rFonts w:ascii="Segoe UI Symbol" w:hAnsi="Segoe UI Symbol"/>
          <w:sz w:val="24"/>
          <w:lang w:val="en-US"/>
        </w:rPr>
        <w:t>construction</w:t>
      </w:r>
      <w:r w:rsidR="007E703B" w:rsidRPr="00D5087F">
        <w:rPr>
          <w:rFonts w:ascii="Segoe UI Symbol" w:hAnsi="Segoe UI Symbol"/>
          <w:sz w:val="24"/>
          <w:lang w:val="en-US"/>
        </w:rPr>
        <w:t xml:space="preserve"> </w:t>
      </w:r>
      <w:r w:rsidRPr="00D5087F">
        <w:rPr>
          <w:rFonts w:ascii="Segoe UI Symbol" w:hAnsi="Segoe UI Symbol"/>
          <w:sz w:val="24"/>
          <w:lang w:val="en-US"/>
        </w:rPr>
        <w:t>events,</w:t>
      </w:r>
      <w:r w:rsidR="007E703B" w:rsidRPr="00D5087F">
        <w:rPr>
          <w:rFonts w:ascii="Segoe UI Symbol" w:hAnsi="Segoe UI Symbol"/>
          <w:sz w:val="24"/>
          <w:lang w:val="en-US"/>
        </w:rPr>
        <w:t xml:space="preserve"> </w:t>
      </w:r>
      <w:r w:rsidRPr="00D5087F">
        <w:rPr>
          <w:rFonts w:ascii="Segoe UI Symbol" w:hAnsi="Segoe UI Symbol"/>
          <w:sz w:val="24"/>
          <w:lang w:val="en-US"/>
        </w:rPr>
        <w:t>at</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request</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either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Unless</w:t>
      </w:r>
      <w:r w:rsidR="007E703B" w:rsidRPr="00D5087F">
        <w:rPr>
          <w:rFonts w:ascii="Segoe UI Symbol" w:hAnsi="Segoe UI Symbol"/>
          <w:sz w:val="24"/>
          <w:lang w:val="en-US"/>
        </w:rPr>
        <w:t xml:space="preserve"> </w:t>
      </w:r>
      <w:r w:rsidRPr="00D5087F">
        <w:rPr>
          <w:rFonts w:ascii="Segoe UI Symbol" w:hAnsi="Segoe UI Symbol"/>
          <w:sz w:val="24"/>
          <w:lang w:val="en-US"/>
        </w:rPr>
        <w:t>otherwise</w:t>
      </w:r>
      <w:r w:rsidR="007E703B" w:rsidRPr="00D5087F">
        <w:rPr>
          <w:rFonts w:ascii="Segoe UI Symbol" w:hAnsi="Segoe UI Symbol"/>
          <w:sz w:val="24"/>
          <w:lang w:val="en-US"/>
        </w:rPr>
        <w:t xml:space="preserve"> </w:t>
      </w:r>
      <w:r w:rsidRPr="00D5087F">
        <w:rPr>
          <w:rFonts w:ascii="Segoe UI Symbol" w:hAnsi="Segoe UI Symbol"/>
          <w:sz w:val="24"/>
          <w:lang w:val="en-US"/>
        </w:rPr>
        <w:t>agreed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period</w:t>
      </w:r>
      <w:r w:rsidR="007E703B" w:rsidRPr="00D5087F">
        <w:rPr>
          <w:rFonts w:ascii="Segoe UI Symbol" w:hAnsi="Segoe UI Symbol"/>
          <w:sz w:val="24"/>
          <w:lang w:val="en-US"/>
        </w:rPr>
        <w:t xml:space="preserve"> </w:t>
      </w:r>
      <w:r w:rsidRPr="00D5087F">
        <w:rPr>
          <w:rFonts w:ascii="Segoe UI Symbol" w:hAnsi="Segoe UI Symbol"/>
          <w:sz w:val="24"/>
          <w:lang w:val="en-US"/>
        </w:rPr>
        <w:t>between</w:t>
      </w:r>
      <w:r w:rsidR="007E703B" w:rsidRPr="00D5087F">
        <w:rPr>
          <w:rFonts w:ascii="Segoe UI Symbol" w:hAnsi="Segoe UI Symbol"/>
          <w:sz w:val="24"/>
          <w:lang w:val="en-US"/>
        </w:rPr>
        <w:t xml:space="preserve"> </w:t>
      </w:r>
      <w:r w:rsidRPr="00D5087F">
        <w:rPr>
          <w:rFonts w:ascii="Segoe UI Symbol" w:hAnsi="Segoe UI Symbol"/>
          <w:sz w:val="24"/>
          <w:lang w:val="en-US"/>
        </w:rPr>
        <w:t>consecutive</w:t>
      </w:r>
      <w:r w:rsidR="007E703B" w:rsidRPr="00D5087F">
        <w:rPr>
          <w:rFonts w:ascii="Segoe UI Symbol" w:hAnsi="Segoe UI Symbol"/>
          <w:sz w:val="24"/>
          <w:lang w:val="en-US"/>
        </w:rPr>
        <w:t xml:space="preserve"> </w:t>
      </w:r>
      <w:r w:rsidRPr="00D5087F">
        <w:rPr>
          <w:rFonts w:ascii="Segoe UI Symbol" w:hAnsi="Segoe UI Symbol"/>
          <w:sz w:val="24"/>
          <w:lang w:val="en-US"/>
        </w:rPr>
        <w:t>visits</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not</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less</w:t>
      </w:r>
      <w:r w:rsidR="007E703B" w:rsidRPr="00D5087F">
        <w:rPr>
          <w:rFonts w:ascii="Segoe UI Symbol" w:hAnsi="Segoe UI Symbol"/>
          <w:sz w:val="24"/>
          <w:lang w:val="en-US"/>
        </w:rPr>
        <w:t xml:space="preserve"> </w:t>
      </w:r>
      <w:r w:rsidRPr="00D5087F">
        <w:rPr>
          <w:rFonts w:ascii="Segoe UI Symbol" w:hAnsi="Segoe UI Symbol"/>
          <w:sz w:val="24"/>
          <w:lang w:val="en-US"/>
        </w:rPr>
        <w:t>than</w:t>
      </w:r>
      <w:r w:rsidR="007E703B" w:rsidRPr="00D5087F">
        <w:rPr>
          <w:rFonts w:ascii="Segoe UI Symbol" w:hAnsi="Segoe UI Symbol"/>
          <w:sz w:val="24"/>
          <w:lang w:val="en-US"/>
        </w:rPr>
        <w:t xml:space="preserve"> </w:t>
      </w:r>
      <w:r w:rsidRPr="00D5087F">
        <w:rPr>
          <w:rFonts w:ascii="Segoe UI Symbol" w:hAnsi="Segoe UI Symbol"/>
          <w:sz w:val="24"/>
          <w:lang w:val="en-US"/>
        </w:rPr>
        <w:t>70</w:t>
      </w:r>
      <w:r w:rsidR="007E703B" w:rsidRPr="00D5087F">
        <w:rPr>
          <w:rFonts w:ascii="Segoe UI Symbol" w:hAnsi="Segoe UI Symbol"/>
          <w:sz w:val="24"/>
          <w:lang w:val="en-US"/>
        </w:rPr>
        <w:t xml:space="preserve"> </w:t>
      </w:r>
      <w:r w:rsidRPr="00D5087F">
        <w:rPr>
          <w:rFonts w:ascii="Segoe UI Symbol" w:hAnsi="Segoe UI Symbol"/>
          <w:sz w:val="24"/>
          <w:lang w:val="en-US"/>
        </w:rPr>
        <w:t>days,</w:t>
      </w:r>
      <w:r w:rsidR="007E703B" w:rsidRPr="00D5087F">
        <w:rPr>
          <w:rFonts w:ascii="Segoe UI Symbol" w:hAnsi="Segoe UI Symbol"/>
          <w:sz w:val="24"/>
          <w:lang w:val="en-US"/>
        </w:rPr>
        <w:t xml:space="preserve"> </w:t>
      </w:r>
      <w:r w:rsidRPr="00D5087F">
        <w:rPr>
          <w:rFonts w:ascii="Segoe UI Symbol" w:hAnsi="Segoe UI Symbol"/>
          <w:sz w:val="24"/>
          <w:lang w:val="en-US"/>
        </w:rPr>
        <w:t>except</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required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convene</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described</w:t>
      </w:r>
      <w:r w:rsidR="007E703B" w:rsidRPr="00D5087F">
        <w:rPr>
          <w:rFonts w:ascii="Segoe UI Symbol" w:hAnsi="Segoe UI Symbol"/>
          <w:sz w:val="24"/>
          <w:lang w:val="en-US"/>
        </w:rPr>
        <w:t xml:space="preserve"> </w:t>
      </w:r>
      <w:r w:rsidRPr="00D5087F">
        <w:rPr>
          <w:rFonts w:ascii="Segoe UI Symbol" w:hAnsi="Segoe UI Symbol"/>
          <w:sz w:val="24"/>
          <w:lang w:val="en-US"/>
        </w:rPr>
        <w:t>below.</w:t>
      </w:r>
    </w:p>
    <w:p w14:paraId="6F8F7CDD" w14:textId="7CEAA655"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2</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The</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timing</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agenda</w:t>
      </w:r>
      <w:r w:rsidR="007E703B" w:rsidRPr="00D5087F">
        <w:rPr>
          <w:rFonts w:ascii="Segoe UI Symbol" w:hAnsi="Segoe UI Symbol"/>
          <w:sz w:val="24"/>
          <w:lang w:val="en-US"/>
        </w:rPr>
        <w:t xml:space="preserve"> </w:t>
      </w:r>
      <w:r w:rsidRPr="00D5087F">
        <w:rPr>
          <w:rFonts w:ascii="Segoe UI Symbol" w:hAnsi="Segoe UI Symbol"/>
          <w:sz w:val="24"/>
          <w:lang w:val="en-US"/>
        </w:rPr>
        <w:t>for</w:t>
      </w:r>
      <w:r w:rsidR="007E703B" w:rsidRPr="00D5087F">
        <w:rPr>
          <w:rFonts w:ascii="Segoe UI Symbol" w:hAnsi="Segoe UI Symbol"/>
          <w:sz w:val="24"/>
          <w:lang w:val="en-US"/>
        </w:rPr>
        <w:t xml:space="preserve"> </w:t>
      </w:r>
      <w:r w:rsidRPr="00D5087F">
        <w:rPr>
          <w:rFonts w:ascii="Segoe UI Symbol" w:hAnsi="Segoe UI Symbol"/>
          <w:sz w:val="24"/>
          <w:lang w:val="en-US"/>
        </w:rPr>
        <w:t>each</w:t>
      </w:r>
      <w:r w:rsidR="007E703B" w:rsidRPr="00D5087F">
        <w:rPr>
          <w:rFonts w:ascii="Segoe UI Symbol" w:hAnsi="Segoe UI Symbol"/>
          <w:sz w:val="24"/>
          <w:lang w:val="en-US"/>
        </w:rPr>
        <w:t xml:space="preserve"> </w:t>
      </w:r>
      <w:r w:rsidRPr="00D5087F">
        <w:rPr>
          <w:rFonts w:ascii="Segoe UI Symbol" w:hAnsi="Segoe UI Symbol"/>
          <w:sz w:val="24"/>
          <w:lang w:val="en-US"/>
        </w:rPr>
        <w:t>site</w:t>
      </w:r>
      <w:r w:rsidR="007E703B" w:rsidRPr="00D5087F">
        <w:rPr>
          <w:rFonts w:ascii="Segoe UI Symbol" w:hAnsi="Segoe UI Symbol"/>
          <w:sz w:val="24"/>
          <w:lang w:val="en-US"/>
        </w:rPr>
        <w:t xml:space="preserve"> </w:t>
      </w:r>
      <w:r w:rsidRPr="00D5087F">
        <w:rPr>
          <w:rFonts w:ascii="Segoe UI Symbol" w:hAnsi="Segoe UI Symbol"/>
          <w:sz w:val="24"/>
          <w:lang w:val="en-US"/>
        </w:rPr>
        <w:t>visit</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as</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agreed</w:t>
      </w:r>
      <w:r w:rsidR="007E703B" w:rsidRPr="00D5087F">
        <w:rPr>
          <w:rFonts w:ascii="Segoe UI Symbol" w:hAnsi="Segoe UI Symbol"/>
          <w:sz w:val="24"/>
          <w:lang w:val="en-US"/>
        </w:rPr>
        <w:t xml:space="preserve"> </w:t>
      </w:r>
      <w:r w:rsidRPr="00D5087F">
        <w:rPr>
          <w:rFonts w:ascii="Segoe UI Symbol" w:hAnsi="Segoe UI Symbol"/>
          <w:sz w:val="24"/>
          <w:lang w:val="en-US"/>
        </w:rPr>
        <w:t>jointly</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absence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agreement,</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decided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purpose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site</w:t>
      </w:r>
      <w:r w:rsidR="007E703B" w:rsidRPr="00D5087F">
        <w:rPr>
          <w:rFonts w:ascii="Segoe UI Symbol" w:hAnsi="Segoe UI Symbol"/>
          <w:sz w:val="24"/>
          <w:lang w:val="en-US"/>
        </w:rPr>
        <w:t xml:space="preserve"> </w:t>
      </w:r>
      <w:r w:rsidRPr="00D5087F">
        <w:rPr>
          <w:rFonts w:ascii="Segoe UI Symbol" w:hAnsi="Segoe UI Symbol"/>
          <w:sz w:val="24"/>
          <w:lang w:val="en-US"/>
        </w:rPr>
        <w:t>visits</w:t>
      </w:r>
      <w:r w:rsidR="007E703B" w:rsidRPr="00D5087F">
        <w:rPr>
          <w:rFonts w:ascii="Segoe UI Symbol" w:hAnsi="Segoe UI Symbol"/>
          <w:sz w:val="24"/>
          <w:lang w:val="en-US"/>
        </w:rPr>
        <w:t xml:space="preserve"> </w:t>
      </w:r>
      <w:r w:rsidRPr="00D5087F">
        <w:rPr>
          <w:rFonts w:ascii="Segoe UI Symbol" w:hAnsi="Segoe UI Symbol"/>
          <w:sz w:val="24"/>
          <w:lang w:val="en-US"/>
        </w:rPr>
        <w:t>is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enable</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become</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remain</w:t>
      </w:r>
      <w:r w:rsidR="007E703B" w:rsidRPr="00D5087F">
        <w:rPr>
          <w:rFonts w:ascii="Segoe UI Symbol" w:hAnsi="Segoe UI Symbol"/>
          <w:sz w:val="24"/>
          <w:lang w:val="en-US"/>
        </w:rPr>
        <w:t xml:space="preserve"> </w:t>
      </w:r>
      <w:r w:rsidRPr="00D5087F">
        <w:rPr>
          <w:rFonts w:ascii="Segoe UI Symbol" w:hAnsi="Segoe UI Symbol"/>
          <w:sz w:val="24"/>
          <w:lang w:val="en-US"/>
        </w:rPr>
        <w:t>acquainted</w:t>
      </w:r>
      <w:r w:rsidR="007E703B" w:rsidRPr="00D5087F">
        <w:rPr>
          <w:rFonts w:ascii="Segoe UI Symbol" w:hAnsi="Segoe UI Symbol"/>
          <w:sz w:val="24"/>
          <w:lang w:val="en-US"/>
        </w:rPr>
        <w:t xml:space="preserve"> </w:t>
      </w:r>
      <w:r w:rsidRPr="00D5087F">
        <w:rPr>
          <w:rFonts w:ascii="Segoe UI Symbol" w:hAnsi="Segoe UI Symbol"/>
          <w:sz w:val="24"/>
          <w:lang w:val="en-US"/>
        </w:rPr>
        <w:t>with</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progress</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00A119FB" w:rsidRPr="00D5087F">
        <w:rPr>
          <w:rFonts w:ascii="Segoe UI Symbol" w:hAnsi="Segoe UI Symbol"/>
          <w:sz w:val="24"/>
          <w:lang w:val="en-US"/>
        </w:rPr>
        <w:t>execution of the Contract</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actual</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potential</w:t>
      </w:r>
      <w:r w:rsidR="007E703B" w:rsidRPr="00D5087F">
        <w:rPr>
          <w:rFonts w:ascii="Segoe UI Symbol" w:hAnsi="Segoe UI Symbol"/>
          <w:sz w:val="24"/>
          <w:lang w:val="en-US"/>
        </w:rPr>
        <w:t xml:space="preserve"> </w:t>
      </w:r>
      <w:r w:rsidRPr="00D5087F">
        <w:rPr>
          <w:rFonts w:ascii="Segoe UI Symbol" w:hAnsi="Segoe UI Symbol"/>
          <w:sz w:val="24"/>
          <w:lang w:val="en-US"/>
        </w:rPr>
        <w:t>problems</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claims,</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far</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reasonable,</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prevent</w:t>
      </w:r>
      <w:r w:rsidR="007E703B" w:rsidRPr="00D5087F">
        <w:rPr>
          <w:rFonts w:ascii="Segoe UI Symbol" w:hAnsi="Segoe UI Symbol"/>
          <w:sz w:val="24"/>
          <w:lang w:val="en-US"/>
        </w:rPr>
        <w:t xml:space="preserve"> </w:t>
      </w:r>
      <w:r w:rsidRPr="00D5087F">
        <w:rPr>
          <w:rFonts w:ascii="Segoe UI Symbol" w:hAnsi="Segoe UI Symbol"/>
          <w:sz w:val="24"/>
          <w:lang w:val="en-US"/>
        </w:rPr>
        <w:t>potential</w:t>
      </w:r>
      <w:r w:rsidR="007E703B" w:rsidRPr="00D5087F">
        <w:rPr>
          <w:rFonts w:ascii="Segoe UI Symbol" w:hAnsi="Segoe UI Symbol"/>
          <w:sz w:val="24"/>
          <w:lang w:val="en-US"/>
        </w:rPr>
        <w:t xml:space="preserve"> </w:t>
      </w:r>
      <w:r w:rsidRPr="00D5087F">
        <w:rPr>
          <w:rFonts w:ascii="Segoe UI Symbol" w:hAnsi="Segoe UI Symbol"/>
          <w:sz w:val="24"/>
          <w:lang w:val="en-US"/>
        </w:rPr>
        <w:t>problems</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claims</w:t>
      </w:r>
      <w:r w:rsidR="007E703B" w:rsidRPr="00D5087F">
        <w:rPr>
          <w:rFonts w:ascii="Segoe UI Symbol" w:hAnsi="Segoe UI Symbol"/>
          <w:sz w:val="24"/>
          <w:lang w:val="en-US"/>
        </w:rPr>
        <w:t xml:space="preserve"> </w:t>
      </w:r>
      <w:r w:rsidRPr="00D5087F">
        <w:rPr>
          <w:rFonts w:ascii="Segoe UI Symbol" w:hAnsi="Segoe UI Symbol"/>
          <w:sz w:val="24"/>
          <w:lang w:val="en-US"/>
        </w:rPr>
        <w:t>from</w:t>
      </w:r>
      <w:r w:rsidR="007E703B" w:rsidRPr="00D5087F">
        <w:rPr>
          <w:rFonts w:ascii="Segoe UI Symbol" w:hAnsi="Segoe UI Symbol"/>
          <w:sz w:val="24"/>
          <w:lang w:val="en-US"/>
        </w:rPr>
        <w:t xml:space="preserve"> </w:t>
      </w:r>
      <w:r w:rsidRPr="00D5087F">
        <w:rPr>
          <w:rFonts w:ascii="Segoe UI Symbol" w:hAnsi="Segoe UI Symbol"/>
          <w:sz w:val="24"/>
          <w:lang w:val="en-US"/>
        </w:rPr>
        <w:t>becoming</w:t>
      </w:r>
      <w:r w:rsidR="007E703B" w:rsidRPr="00D5087F">
        <w:rPr>
          <w:rFonts w:ascii="Segoe UI Symbol" w:hAnsi="Segoe UI Symbol"/>
          <w:sz w:val="24"/>
          <w:lang w:val="en-US"/>
        </w:rPr>
        <w:t xml:space="preserve"> </w:t>
      </w:r>
      <w:r w:rsidRPr="00D5087F">
        <w:rPr>
          <w:rFonts w:ascii="Segoe UI Symbol" w:hAnsi="Segoe UI Symbol"/>
          <w:sz w:val="24"/>
          <w:lang w:val="en-US"/>
        </w:rPr>
        <w:t>disputes.</w:t>
      </w:r>
    </w:p>
    <w:p w14:paraId="6EB62AC9"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3</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Site</w:t>
      </w:r>
      <w:r w:rsidR="007E703B" w:rsidRPr="00D5087F">
        <w:rPr>
          <w:rFonts w:ascii="Segoe UI Symbol" w:hAnsi="Segoe UI Symbol"/>
          <w:sz w:val="24"/>
          <w:lang w:val="en-US"/>
        </w:rPr>
        <w:t xml:space="preserve"> </w:t>
      </w:r>
      <w:r w:rsidRPr="00D5087F">
        <w:rPr>
          <w:rFonts w:ascii="Segoe UI Symbol" w:hAnsi="Segoe UI Symbol"/>
          <w:sz w:val="24"/>
          <w:lang w:val="en-US"/>
        </w:rPr>
        <w:t>visits</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attended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Project</w:t>
      </w:r>
      <w:r w:rsidR="007E703B" w:rsidRPr="00D5087F">
        <w:rPr>
          <w:rFonts w:ascii="Segoe UI Symbol" w:hAnsi="Segoe UI Symbol"/>
          <w:sz w:val="24"/>
          <w:lang w:val="en-US"/>
        </w:rPr>
        <w:t xml:space="preserve"> </w:t>
      </w:r>
      <w:r w:rsidRPr="00D5087F">
        <w:rPr>
          <w:rFonts w:ascii="Segoe UI Symbol" w:hAnsi="Segoe UI Symbol"/>
          <w:sz w:val="24"/>
          <w:lang w:val="en-US"/>
        </w:rPr>
        <w:t>Manager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009D2DC1" w:rsidRPr="00D5087F">
        <w:rPr>
          <w:rFonts w:ascii="Segoe UI Symbol" w:hAnsi="Segoe UI Symbol"/>
          <w:sz w:val="24"/>
          <w:lang w:val="en-US"/>
        </w:rPr>
        <w:t>coordinated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co-operation</w:t>
      </w:r>
      <w:r w:rsidR="007E703B" w:rsidRPr="00D5087F">
        <w:rPr>
          <w:rFonts w:ascii="Segoe UI Symbol" w:hAnsi="Segoe UI Symbol"/>
          <w:sz w:val="24"/>
          <w:lang w:val="en-US"/>
        </w:rPr>
        <w:t xml:space="preserve"> </w:t>
      </w:r>
      <w:r w:rsidRPr="00D5087F">
        <w:rPr>
          <w:rFonts w:ascii="Segoe UI Symbol" w:hAnsi="Segoe UI Symbol"/>
          <w:sz w:val="24"/>
          <w:lang w:val="en-US"/>
        </w:rPr>
        <w:t>with</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ensure</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provision</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appropriate</w:t>
      </w:r>
      <w:r w:rsidR="007E703B" w:rsidRPr="00D5087F">
        <w:rPr>
          <w:rFonts w:ascii="Segoe UI Symbol" w:hAnsi="Segoe UI Symbol"/>
          <w:sz w:val="24"/>
          <w:lang w:val="en-US"/>
        </w:rPr>
        <w:t xml:space="preserve"> </w:t>
      </w:r>
      <w:r w:rsidRPr="00D5087F">
        <w:rPr>
          <w:rFonts w:ascii="Segoe UI Symbol" w:hAnsi="Segoe UI Symbol"/>
          <w:sz w:val="24"/>
          <w:lang w:val="en-US"/>
        </w:rPr>
        <w:t>conference</w:t>
      </w:r>
      <w:r w:rsidR="007E703B" w:rsidRPr="00D5087F">
        <w:rPr>
          <w:rFonts w:ascii="Segoe UI Symbol" w:hAnsi="Segoe UI Symbol"/>
          <w:sz w:val="24"/>
          <w:lang w:val="en-US"/>
        </w:rPr>
        <w:t xml:space="preserve"> </w:t>
      </w:r>
      <w:r w:rsidRPr="00D5087F">
        <w:rPr>
          <w:rFonts w:ascii="Segoe UI Symbol" w:hAnsi="Segoe UI Symbol"/>
          <w:sz w:val="24"/>
          <w:lang w:val="en-US"/>
        </w:rPr>
        <w:t>facilities</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secretarial</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copying</w:t>
      </w:r>
      <w:r w:rsidR="007E703B" w:rsidRPr="00D5087F">
        <w:rPr>
          <w:rFonts w:ascii="Segoe UI Symbol" w:hAnsi="Segoe UI Symbol"/>
          <w:sz w:val="24"/>
          <w:lang w:val="en-US"/>
        </w:rPr>
        <w:t xml:space="preserve"> </w:t>
      </w:r>
      <w:r w:rsidRPr="00D5087F">
        <w:rPr>
          <w:rFonts w:ascii="Segoe UI Symbol" w:hAnsi="Segoe UI Symbol"/>
          <w:sz w:val="24"/>
          <w:lang w:val="en-US"/>
        </w:rPr>
        <w:t>services.</w:t>
      </w:r>
      <w:r w:rsidR="007E703B" w:rsidRPr="00D5087F">
        <w:rPr>
          <w:rFonts w:ascii="Segoe UI Symbol" w:hAnsi="Segoe UI Symbol"/>
          <w:sz w:val="24"/>
          <w:lang w:val="en-US"/>
        </w:rPr>
        <w:t xml:space="preserve"> </w:t>
      </w:r>
      <w:r w:rsidRPr="00D5087F">
        <w:rPr>
          <w:rFonts w:ascii="Segoe UI Symbol" w:hAnsi="Segoe UI Symbol"/>
          <w:sz w:val="24"/>
          <w:lang w:val="en-US"/>
        </w:rPr>
        <w:t>At</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conclusion</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each</w:t>
      </w:r>
      <w:r w:rsidR="007E703B" w:rsidRPr="00D5087F">
        <w:rPr>
          <w:rFonts w:ascii="Segoe UI Symbol" w:hAnsi="Segoe UI Symbol"/>
          <w:sz w:val="24"/>
          <w:lang w:val="en-US"/>
        </w:rPr>
        <w:t xml:space="preserve"> </w:t>
      </w:r>
      <w:r w:rsidRPr="00D5087F">
        <w:rPr>
          <w:rFonts w:ascii="Segoe UI Symbol" w:hAnsi="Segoe UI Symbol"/>
          <w:sz w:val="24"/>
          <w:lang w:val="en-US"/>
        </w:rPr>
        <w:t>site</w:t>
      </w:r>
      <w:r w:rsidR="007E703B" w:rsidRPr="00D5087F">
        <w:rPr>
          <w:rFonts w:ascii="Segoe UI Symbol" w:hAnsi="Segoe UI Symbol"/>
          <w:sz w:val="24"/>
          <w:lang w:val="en-US"/>
        </w:rPr>
        <w:t xml:space="preserve"> </w:t>
      </w:r>
      <w:r w:rsidRPr="00D5087F">
        <w:rPr>
          <w:rFonts w:ascii="Segoe UI Symbol" w:hAnsi="Segoe UI Symbol"/>
          <w:sz w:val="24"/>
          <w:lang w:val="en-US"/>
        </w:rPr>
        <w:t>visit</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before</w:t>
      </w:r>
      <w:r w:rsidR="007E703B" w:rsidRPr="00D5087F">
        <w:rPr>
          <w:rFonts w:ascii="Segoe UI Symbol" w:hAnsi="Segoe UI Symbol"/>
          <w:sz w:val="24"/>
          <w:lang w:val="en-US"/>
        </w:rPr>
        <w:t xml:space="preserve"> </w:t>
      </w:r>
      <w:r w:rsidRPr="00D5087F">
        <w:rPr>
          <w:rFonts w:ascii="Segoe UI Symbol" w:hAnsi="Segoe UI Symbol"/>
          <w:sz w:val="24"/>
          <w:lang w:val="en-US"/>
        </w:rPr>
        <w:t>leaving</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site,</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prepare</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report</w:t>
      </w:r>
      <w:r w:rsidR="007E703B" w:rsidRPr="00D5087F">
        <w:rPr>
          <w:rFonts w:ascii="Segoe UI Symbol" w:hAnsi="Segoe UI Symbol"/>
          <w:sz w:val="24"/>
          <w:lang w:val="en-US"/>
        </w:rPr>
        <w:t xml:space="preserve"> </w:t>
      </w:r>
      <w:r w:rsidRPr="00D5087F">
        <w:rPr>
          <w:rFonts w:ascii="Segoe UI Symbol" w:hAnsi="Segoe UI Symbol"/>
          <w:sz w:val="24"/>
          <w:lang w:val="en-US"/>
        </w:rPr>
        <w:t>on</w:t>
      </w:r>
      <w:r w:rsidR="007E703B" w:rsidRPr="00D5087F">
        <w:rPr>
          <w:rFonts w:ascii="Segoe UI Symbol" w:hAnsi="Segoe UI Symbol"/>
          <w:sz w:val="24"/>
          <w:lang w:val="en-US"/>
        </w:rPr>
        <w:t xml:space="preserve"> </w:t>
      </w:r>
      <w:r w:rsidRPr="00D5087F">
        <w:rPr>
          <w:rFonts w:ascii="Segoe UI Symbol" w:hAnsi="Segoe UI Symbol"/>
          <w:sz w:val="24"/>
          <w:lang w:val="en-US"/>
        </w:rPr>
        <w:t>its</w:t>
      </w:r>
      <w:r w:rsidR="007E703B" w:rsidRPr="00D5087F">
        <w:rPr>
          <w:rFonts w:ascii="Segoe UI Symbol" w:hAnsi="Segoe UI Symbol"/>
          <w:sz w:val="24"/>
          <w:lang w:val="en-US"/>
        </w:rPr>
        <w:t xml:space="preserve"> </w:t>
      </w:r>
      <w:r w:rsidRPr="00D5087F">
        <w:rPr>
          <w:rFonts w:ascii="Segoe UI Symbol" w:hAnsi="Segoe UI Symbol"/>
          <w:sz w:val="24"/>
          <w:lang w:val="en-US"/>
        </w:rPr>
        <w:t>activities</w:t>
      </w:r>
      <w:r w:rsidR="007E703B" w:rsidRPr="00D5087F">
        <w:rPr>
          <w:rFonts w:ascii="Segoe UI Symbol" w:hAnsi="Segoe UI Symbol"/>
          <w:sz w:val="24"/>
          <w:lang w:val="en-US"/>
        </w:rPr>
        <w:t xml:space="preserve"> </w:t>
      </w:r>
      <w:r w:rsidRPr="00D5087F">
        <w:rPr>
          <w:rFonts w:ascii="Segoe UI Symbol" w:hAnsi="Segoe UI Symbol"/>
          <w:sz w:val="24"/>
          <w:lang w:val="en-US"/>
        </w:rPr>
        <w:t>during</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visit</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send</w:t>
      </w:r>
      <w:r w:rsidR="007E703B" w:rsidRPr="00D5087F">
        <w:rPr>
          <w:rFonts w:ascii="Segoe UI Symbol" w:hAnsi="Segoe UI Symbol"/>
          <w:sz w:val="24"/>
          <w:lang w:val="en-US"/>
        </w:rPr>
        <w:t xml:space="preserve"> </w:t>
      </w:r>
      <w:r w:rsidRPr="00D5087F">
        <w:rPr>
          <w:rFonts w:ascii="Segoe UI Symbol" w:hAnsi="Segoe UI Symbol"/>
          <w:sz w:val="24"/>
          <w:lang w:val="en-US"/>
        </w:rPr>
        <w:t>copies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p>
    <w:p w14:paraId="5D944EA3"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4.</w:t>
      </w:r>
      <w:r w:rsidR="007E703B" w:rsidRPr="00D5087F">
        <w:rPr>
          <w:rFonts w:ascii="Segoe UI Symbol" w:hAnsi="Segoe UI Symbol"/>
          <w:sz w:val="24"/>
          <w:lang w:val="en-US"/>
        </w:rPr>
        <w:t xml:space="preserve">  </w:t>
      </w:r>
      <w:r w:rsidRPr="00D5087F">
        <w:rPr>
          <w:rFonts w:ascii="Segoe UI Symbol" w:hAnsi="Segoe UI Symbol"/>
          <w:sz w:val="24"/>
          <w:lang w:val="en-US"/>
        </w:rPr>
        <w:tab/>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furnish</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one</w:t>
      </w:r>
      <w:r w:rsidR="007E703B" w:rsidRPr="00D5087F">
        <w:rPr>
          <w:rFonts w:ascii="Segoe UI Symbol" w:hAnsi="Segoe UI Symbol"/>
          <w:sz w:val="24"/>
          <w:lang w:val="en-US"/>
        </w:rPr>
        <w:t xml:space="preserve"> </w:t>
      </w:r>
      <w:r w:rsidRPr="00D5087F">
        <w:rPr>
          <w:rFonts w:ascii="Segoe UI Symbol" w:hAnsi="Segoe UI Symbol"/>
          <w:sz w:val="24"/>
          <w:lang w:val="en-US"/>
        </w:rPr>
        <w:t>copy</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all</w:t>
      </w:r>
      <w:r w:rsidR="007E703B" w:rsidRPr="00D5087F">
        <w:rPr>
          <w:rFonts w:ascii="Segoe UI Symbol" w:hAnsi="Segoe UI Symbol"/>
          <w:sz w:val="24"/>
          <w:lang w:val="en-US"/>
        </w:rPr>
        <w:t xml:space="preserve"> </w:t>
      </w:r>
      <w:r w:rsidRPr="00D5087F">
        <w:rPr>
          <w:rFonts w:ascii="Segoe UI Symbol" w:hAnsi="Segoe UI Symbol"/>
          <w:sz w:val="24"/>
          <w:lang w:val="en-US"/>
        </w:rPr>
        <w:t>documents</w:t>
      </w:r>
      <w:r w:rsidR="007E703B" w:rsidRPr="00D5087F">
        <w:rPr>
          <w:rFonts w:ascii="Segoe UI Symbol" w:hAnsi="Segoe UI Symbol"/>
          <w:sz w:val="24"/>
          <w:lang w:val="en-US"/>
        </w:rPr>
        <w:t xml:space="preserve"> </w:t>
      </w:r>
      <w:r w:rsidRPr="00D5087F">
        <w:rPr>
          <w:rFonts w:ascii="Segoe UI Symbol" w:hAnsi="Segoe UI Symbol"/>
          <w:sz w:val="24"/>
          <w:lang w:val="en-US"/>
        </w:rPr>
        <w:t>which</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may</w:t>
      </w:r>
      <w:r w:rsidR="007E703B" w:rsidRPr="00D5087F">
        <w:rPr>
          <w:rFonts w:ascii="Segoe UI Symbol" w:hAnsi="Segoe UI Symbol"/>
          <w:sz w:val="24"/>
          <w:lang w:val="en-US"/>
        </w:rPr>
        <w:t xml:space="preserve"> </w:t>
      </w:r>
      <w:r w:rsidRPr="00D5087F">
        <w:rPr>
          <w:rFonts w:ascii="Segoe UI Symbol" w:hAnsi="Segoe UI Symbol"/>
          <w:sz w:val="24"/>
          <w:lang w:val="en-US"/>
        </w:rPr>
        <w:t>request,</w:t>
      </w:r>
      <w:r w:rsidR="007E703B" w:rsidRPr="00D5087F">
        <w:rPr>
          <w:rFonts w:ascii="Segoe UI Symbol" w:hAnsi="Segoe UI Symbol"/>
          <w:sz w:val="24"/>
          <w:lang w:val="en-US"/>
        </w:rPr>
        <w:t xml:space="preserve"> </w:t>
      </w:r>
      <w:r w:rsidRPr="00D5087F">
        <w:rPr>
          <w:rFonts w:ascii="Segoe UI Symbol" w:hAnsi="Segoe UI Symbol"/>
          <w:sz w:val="24"/>
          <w:lang w:val="en-US"/>
        </w:rPr>
        <w:t>including</w:t>
      </w:r>
      <w:r w:rsidR="007E703B" w:rsidRPr="00D5087F">
        <w:rPr>
          <w:rFonts w:ascii="Segoe UI Symbol" w:hAnsi="Segoe UI Symbol"/>
          <w:sz w:val="24"/>
          <w:lang w:val="en-US"/>
        </w:rPr>
        <w:t xml:space="preserve"> </w:t>
      </w:r>
      <w:r w:rsidRPr="00D5087F">
        <w:rPr>
          <w:rFonts w:ascii="Segoe UI Symbol" w:hAnsi="Segoe UI Symbol"/>
          <w:sz w:val="24"/>
          <w:lang w:val="en-US"/>
        </w:rPr>
        <w:t>Contract</w:t>
      </w:r>
      <w:r w:rsidR="007E703B" w:rsidRPr="00D5087F">
        <w:rPr>
          <w:rFonts w:ascii="Segoe UI Symbol" w:hAnsi="Segoe UI Symbol"/>
          <w:sz w:val="24"/>
          <w:lang w:val="en-US"/>
        </w:rPr>
        <w:t xml:space="preserve"> </w:t>
      </w:r>
      <w:r w:rsidRPr="00D5087F">
        <w:rPr>
          <w:rFonts w:ascii="Segoe UI Symbol" w:hAnsi="Segoe UI Symbol"/>
          <w:sz w:val="24"/>
          <w:lang w:val="en-US"/>
        </w:rPr>
        <w:t>documents,</w:t>
      </w:r>
      <w:r w:rsidR="007E703B" w:rsidRPr="00D5087F">
        <w:rPr>
          <w:rFonts w:ascii="Segoe UI Symbol" w:hAnsi="Segoe UI Symbol"/>
          <w:sz w:val="24"/>
          <w:lang w:val="en-US"/>
        </w:rPr>
        <w:t xml:space="preserve"> </w:t>
      </w:r>
      <w:r w:rsidRPr="00D5087F">
        <w:rPr>
          <w:rFonts w:ascii="Segoe UI Symbol" w:hAnsi="Segoe UI Symbol"/>
          <w:sz w:val="24"/>
          <w:lang w:val="en-US"/>
        </w:rPr>
        <w:t>progress</w:t>
      </w:r>
      <w:r w:rsidR="007E703B" w:rsidRPr="00D5087F">
        <w:rPr>
          <w:rFonts w:ascii="Segoe UI Symbol" w:hAnsi="Segoe UI Symbol"/>
          <w:sz w:val="24"/>
          <w:lang w:val="en-US"/>
        </w:rPr>
        <w:t xml:space="preserve"> </w:t>
      </w:r>
      <w:r w:rsidRPr="00D5087F">
        <w:rPr>
          <w:rFonts w:ascii="Segoe UI Symbol" w:hAnsi="Segoe UI Symbol"/>
          <w:sz w:val="24"/>
          <w:lang w:val="en-US"/>
        </w:rPr>
        <w:t>reports,</w:t>
      </w:r>
      <w:r w:rsidR="007E703B" w:rsidRPr="00D5087F">
        <w:rPr>
          <w:rFonts w:ascii="Segoe UI Symbol" w:hAnsi="Segoe UI Symbol"/>
          <w:sz w:val="24"/>
          <w:lang w:val="en-US"/>
        </w:rPr>
        <w:t xml:space="preserve"> </w:t>
      </w:r>
      <w:r w:rsidRPr="00D5087F">
        <w:rPr>
          <w:rFonts w:ascii="Segoe UI Symbol" w:hAnsi="Segoe UI Symbol"/>
          <w:sz w:val="24"/>
          <w:lang w:val="en-US"/>
        </w:rPr>
        <w:t>variation</w:t>
      </w:r>
      <w:r w:rsidR="007E703B" w:rsidRPr="00D5087F">
        <w:rPr>
          <w:rFonts w:ascii="Segoe UI Symbol" w:hAnsi="Segoe UI Symbol"/>
          <w:sz w:val="24"/>
          <w:lang w:val="en-US"/>
        </w:rPr>
        <w:t xml:space="preserve"> </w:t>
      </w:r>
      <w:r w:rsidRPr="00D5087F">
        <w:rPr>
          <w:rFonts w:ascii="Segoe UI Symbol" w:hAnsi="Segoe UI Symbol"/>
          <w:sz w:val="24"/>
          <w:lang w:val="en-US"/>
        </w:rPr>
        <w:t>instructions,</w:t>
      </w:r>
      <w:r w:rsidR="007E703B" w:rsidRPr="00D5087F">
        <w:rPr>
          <w:rFonts w:ascii="Segoe UI Symbol" w:hAnsi="Segoe UI Symbol"/>
          <w:sz w:val="24"/>
          <w:lang w:val="en-US"/>
        </w:rPr>
        <w:t xml:space="preserve"> </w:t>
      </w:r>
      <w:r w:rsidRPr="00D5087F">
        <w:rPr>
          <w:rFonts w:ascii="Segoe UI Symbol" w:hAnsi="Segoe UI Symbol"/>
          <w:sz w:val="24"/>
          <w:lang w:val="en-US"/>
        </w:rPr>
        <w:t>certificates</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documents</w:t>
      </w:r>
      <w:r w:rsidR="007E703B" w:rsidRPr="00D5087F">
        <w:rPr>
          <w:rFonts w:ascii="Segoe UI Symbol" w:hAnsi="Segoe UI Symbol"/>
          <w:sz w:val="24"/>
          <w:lang w:val="en-US"/>
        </w:rPr>
        <w:t xml:space="preserve"> </w:t>
      </w:r>
      <w:r w:rsidRPr="00D5087F">
        <w:rPr>
          <w:rFonts w:ascii="Segoe UI Symbol" w:hAnsi="Segoe UI Symbol"/>
          <w:sz w:val="24"/>
          <w:lang w:val="en-US"/>
        </w:rPr>
        <w:t>pertinent</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performance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w:t>
      </w:r>
      <w:r w:rsidR="007E703B" w:rsidRPr="00D5087F">
        <w:rPr>
          <w:rFonts w:ascii="Segoe UI Symbol" w:hAnsi="Segoe UI Symbol"/>
          <w:sz w:val="24"/>
          <w:lang w:val="en-US"/>
        </w:rPr>
        <w:t xml:space="preserve"> </w:t>
      </w:r>
      <w:r w:rsidRPr="00D5087F">
        <w:rPr>
          <w:rFonts w:ascii="Segoe UI Symbol" w:hAnsi="Segoe UI Symbol"/>
          <w:sz w:val="24"/>
          <w:lang w:val="en-US"/>
        </w:rPr>
        <w:t>All</w:t>
      </w:r>
      <w:r w:rsidR="007E703B" w:rsidRPr="00D5087F">
        <w:rPr>
          <w:rFonts w:ascii="Segoe UI Symbol" w:hAnsi="Segoe UI Symbol"/>
          <w:sz w:val="24"/>
          <w:lang w:val="en-US"/>
        </w:rPr>
        <w:t xml:space="preserve"> </w:t>
      </w:r>
      <w:r w:rsidRPr="00D5087F">
        <w:rPr>
          <w:rFonts w:ascii="Segoe UI Symbol" w:hAnsi="Segoe UI Symbol"/>
          <w:sz w:val="24"/>
          <w:lang w:val="en-US"/>
        </w:rPr>
        <w:t>communications</w:t>
      </w:r>
      <w:r w:rsidR="007E703B" w:rsidRPr="00D5087F">
        <w:rPr>
          <w:rFonts w:ascii="Segoe UI Symbol" w:hAnsi="Segoe UI Symbol"/>
          <w:sz w:val="24"/>
          <w:lang w:val="en-US"/>
        </w:rPr>
        <w:t xml:space="preserve"> </w:t>
      </w:r>
      <w:r w:rsidRPr="00D5087F">
        <w:rPr>
          <w:rFonts w:ascii="Segoe UI Symbol" w:hAnsi="Segoe UI Symbol"/>
          <w:sz w:val="24"/>
          <w:lang w:val="en-US"/>
        </w:rPr>
        <w:t>between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copied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Party.</w:t>
      </w:r>
      <w:r w:rsidR="007E703B" w:rsidRPr="00D5087F">
        <w:rPr>
          <w:rFonts w:ascii="Segoe UI Symbol" w:hAnsi="Segoe UI Symbol"/>
          <w:sz w:val="24"/>
          <w:lang w:val="en-US"/>
        </w:rPr>
        <w:t xml:space="preserve"> </w:t>
      </w:r>
      <w:r w:rsidRPr="00D5087F">
        <w:rPr>
          <w:rFonts w:ascii="Segoe UI Symbol" w:hAnsi="Segoe UI Symbol"/>
          <w:sz w:val="24"/>
          <w:lang w:val="en-US"/>
        </w:rPr>
        <w:t>If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comprises</w:t>
      </w:r>
      <w:r w:rsidR="007E703B" w:rsidRPr="00D5087F">
        <w:rPr>
          <w:rFonts w:ascii="Segoe UI Symbol" w:hAnsi="Segoe UI Symbol"/>
          <w:sz w:val="24"/>
          <w:lang w:val="en-US"/>
        </w:rPr>
        <w:t xml:space="preserve"> </w:t>
      </w:r>
      <w:r w:rsidRPr="00D5087F">
        <w:rPr>
          <w:rFonts w:ascii="Segoe UI Symbol" w:hAnsi="Segoe UI Symbol"/>
          <w:sz w:val="24"/>
          <w:lang w:val="en-US"/>
        </w:rPr>
        <w:t>three</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persons</w:t>
      </w:r>
      <w:proofErr w:type="gramEnd"/>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send</w:t>
      </w:r>
      <w:r w:rsidR="007E703B" w:rsidRPr="00D5087F">
        <w:rPr>
          <w:rFonts w:ascii="Segoe UI Symbol" w:hAnsi="Segoe UI Symbol"/>
          <w:sz w:val="24"/>
          <w:lang w:val="en-US"/>
        </w:rPr>
        <w:t xml:space="preserve"> </w:t>
      </w:r>
      <w:r w:rsidRPr="00D5087F">
        <w:rPr>
          <w:rFonts w:ascii="Segoe UI Symbol" w:hAnsi="Segoe UI Symbol"/>
          <w:sz w:val="24"/>
          <w:lang w:val="en-US"/>
        </w:rPr>
        <w:t>copies</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these</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requested</w:t>
      </w:r>
      <w:r w:rsidR="007E703B" w:rsidRPr="00D5087F">
        <w:rPr>
          <w:rFonts w:ascii="Segoe UI Symbol" w:hAnsi="Segoe UI Symbol"/>
          <w:sz w:val="24"/>
          <w:lang w:val="en-US"/>
        </w:rPr>
        <w:t xml:space="preserve"> </w:t>
      </w:r>
      <w:r w:rsidRPr="00D5087F">
        <w:rPr>
          <w:rFonts w:ascii="Segoe UI Symbol" w:hAnsi="Segoe UI Symbol"/>
          <w:sz w:val="24"/>
          <w:lang w:val="en-US"/>
        </w:rPr>
        <w:t>documents</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these</w:t>
      </w:r>
      <w:r w:rsidR="007E703B" w:rsidRPr="00D5087F">
        <w:rPr>
          <w:rFonts w:ascii="Segoe UI Symbol" w:hAnsi="Segoe UI Symbol"/>
          <w:sz w:val="24"/>
          <w:lang w:val="en-US"/>
        </w:rPr>
        <w:t xml:space="preserve"> </w:t>
      </w:r>
      <w:r w:rsidRPr="00D5087F">
        <w:rPr>
          <w:rFonts w:ascii="Segoe UI Symbol" w:hAnsi="Segoe UI Symbol"/>
          <w:sz w:val="24"/>
          <w:lang w:val="en-US"/>
        </w:rPr>
        <w:t>communications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each</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these</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persons</w:t>
      </w:r>
      <w:proofErr w:type="gramEnd"/>
      <w:r w:rsidRPr="00D5087F">
        <w:rPr>
          <w:rFonts w:ascii="Segoe UI Symbol" w:hAnsi="Segoe UI Symbol"/>
          <w:sz w:val="24"/>
          <w:lang w:val="en-US"/>
        </w:rPr>
        <w:t>.</w:t>
      </w:r>
    </w:p>
    <w:p w14:paraId="1D99B987"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5</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If</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dispute</w:t>
      </w:r>
      <w:r w:rsidR="007E703B" w:rsidRPr="00D5087F">
        <w:rPr>
          <w:rFonts w:ascii="Segoe UI Symbol" w:hAnsi="Segoe UI Symbol"/>
          <w:sz w:val="24"/>
          <w:lang w:val="en-US"/>
        </w:rPr>
        <w:t xml:space="preserve"> </w:t>
      </w:r>
      <w:r w:rsidRPr="00D5087F">
        <w:rPr>
          <w:rFonts w:ascii="Segoe UI Symbol" w:hAnsi="Segoe UI Symbol"/>
          <w:sz w:val="24"/>
          <w:lang w:val="en-US"/>
        </w:rPr>
        <w:t>is</w:t>
      </w:r>
      <w:r w:rsidR="007E703B" w:rsidRPr="00D5087F">
        <w:rPr>
          <w:rFonts w:ascii="Segoe UI Symbol" w:hAnsi="Segoe UI Symbol"/>
          <w:sz w:val="24"/>
          <w:lang w:val="en-US"/>
        </w:rPr>
        <w:t xml:space="preserve"> </w:t>
      </w:r>
      <w:r w:rsidRPr="00D5087F">
        <w:rPr>
          <w:rFonts w:ascii="Segoe UI Symbol" w:hAnsi="Segoe UI Symbol"/>
          <w:sz w:val="24"/>
          <w:lang w:val="en-US"/>
        </w:rPr>
        <w:t>referred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accordance</w:t>
      </w:r>
      <w:r w:rsidR="007E703B" w:rsidRPr="00D5087F">
        <w:rPr>
          <w:rFonts w:ascii="Segoe UI Symbol" w:hAnsi="Segoe UI Symbol"/>
          <w:sz w:val="24"/>
          <w:lang w:val="en-US"/>
        </w:rPr>
        <w:t xml:space="preserve"> </w:t>
      </w:r>
      <w:r w:rsidRPr="00D5087F">
        <w:rPr>
          <w:rFonts w:ascii="Segoe UI Symbol" w:hAnsi="Segoe UI Symbol"/>
          <w:sz w:val="24"/>
          <w:lang w:val="en-US"/>
        </w:rPr>
        <w:t>with</w:t>
      </w:r>
      <w:r w:rsidR="007E703B" w:rsidRPr="00D5087F">
        <w:rPr>
          <w:rFonts w:ascii="Segoe UI Symbol" w:hAnsi="Segoe UI Symbol"/>
          <w:sz w:val="24"/>
          <w:lang w:val="en-US"/>
        </w:rPr>
        <w:t xml:space="preserve"> </w:t>
      </w:r>
      <w:r w:rsidRPr="00D5087F">
        <w:rPr>
          <w:rFonts w:ascii="Segoe UI Symbol" w:hAnsi="Segoe UI Symbol"/>
          <w:sz w:val="24"/>
          <w:lang w:val="en-US"/>
        </w:rPr>
        <w:t>GCC</w:t>
      </w:r>
      <w:r w:rsidR="007E703B" w:rsidRPr="00D5087F">
        <w:rPr>
          <w:rFonts w:ascii="Segoe UI Symbol" w:hAnsi="Segoe UI Symbol"/>
          <w:sz w:val="24"/>
          <w:lang w:val="en-US"/>
        </w:rPr>
        <w:t xml:space="preserve"> </w:t>
      </w:r>
      <w:r w:rsidRPr="00D5087F">
        <w:rPr>
          <w:rFonts w:ascii="Segoe UI Symbol" w:hAnsi="Segoe UI Symbol"/>
          <w:sz w:val="24"/>
          <w:lang w:val="en-US"/>
        </w:rPr>
        <w:t>Sub-Clause</w:t>
      </w:r>
      <w:r w:rsidR="007E703B" w:rsidRPr="00D5087F">
        <w:rPr>
          <w:rFonts w:ascii="Segoe UI Symbol" w:hAnsi="Segoe UI Symbol"/>
          <w:sz w:val="24"/>
          <w:lang w:val="en-US"/>
        </w:rPr>
        <w:t xml:space="preserve"> </w:t>
      </w:r>
      <w:r w:rsidRPr="00D5087F">
        <w:rPr>
          <w:rFonts w:ascii="Segoe UI Symbol" w:hAnsi="Segoe UI Symbol"/>
          <w:sz w:val="24"/>
          <w:lang w:val="en-US"/>
        </w:rPr>
        <w:t>46.3,</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proceed</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accordance</w:t>
      </w:r>
      <w:r w:rsidR="007E703B" w:rsidRPr="00D5087F">
        <w:rPr>
          <w:rFonts w:ascii="Segoe UI Symbol" w:hAnsi="Segoe UI Symbol"/>
          <w:sz w:val="24"/>
          <w:lang w:val="en-US"/>
        </w:rPr>
        <w:t xml:space="preserve"> </w:t>
      </w:r>
      <w:r w:rsidRPr="00D5087F">
        <w:rPr>
          <w:rFonts w:ascii="Segoe UI Symbol" w:hAnsi="Segoe UI Symbol"/>
          <w:sz w:val="24"/>
          <w:lang w:val="en-US"/>
        </w:rPr>
        <w:t>with</w:t>
      </w:r>
      <w:r w:rsidR="007E703B" w:rsidRPr="00D5087F">
        <w:rPr>
          <w:rFonts w:ascii="Segoe UI Symbol" w:hAnsi="Segoe UI Symbol"/>
          <w:sz w:val="24"/>
          <w:lang w:val="en-US"/>
        </w:rPr>
        <w:t xml:space="preserve"> </w:t>
      </w:r>
      <w:r w:rsidRPr="00D5087F">
        <w:rPr>
          <w:rFonts w:ascii="Segoe UI Symbol" w:hAnsi="Segoe UI Symbol"/>
          <w:sz w:val="24"/>
          <w:lang w:val="en-US"/>
        </w:rPr>
        <w:t>GCC</w:t>
      </w:r>
      <w:r w:rsidR="007E703B" w:rsidRPr="00D5087F">
        <w:rPr>
          <w:rFonts w:ascii="Segoe UI Symbol" w:hAnsi="Segoe UI Symbol"/>
          <w:sz w:val="24"/>
          <w:lang w:val="en-US"/>
        </w:rPr>
        <w:t xml:space="preserve"> </w:t>
      </w:r>
      <w:r w:rsidRPr="00D5087F">
        <w:rPr>
          <w:rFonts w:ascii="Segoe UI Symbol" w:hAnsi="Segoe UI Symbol"/>
          <w:sz w:val="24"/>
          <w:lang w:val="en-US"/>
        </w:rPr>
        <w:t>Sub-Clause</w:t>
      </w:r>
      <w:r w:rsidR="007E703B" w:rsidRPr="00D5087F">
        <w:rPr>
          <w:rFonts w:ascii="Segoe UI Symbol" w:hAnsi="Segoe UI Symbol"/>
          <w:sz w:val="24"/>
          <w:lang w:val="en-US"/>
        </w:rPr>
        <w:t xml:space="preserve"> </w:t>
      </w:r>
      <w:r w:rsidRPr="00D5087F">
        <w:rPr>
          <w:rFonts w:ascii="Segoe UI Symbol" w:hAnsi="Segoe UI Symbol"/>
          <w:sz w:val="24"/>
          <w:lang w:val="en-US"/>
        </w:rPr>
        <w:t>46.3</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these</w:t>
      </w:r>
      <w:r w:rsidR="007E703B" w:rsidRPr="00D5087F">
        <w:rPr>
          <w:rFonts w:ascii="Segoe UI Symbol" w:hAnsi="Segoe UI Symbol"/>
          <w:sz w:val="24"/>
          <w:lang w:val="en-US"/>
        </w:rPr>
        <w:t xml:space="preserve"> </w:t>
      </w:r>
      <w:r w:rsidRPr="00D5087F">
        <w:rPr>
          <w:rFonts w:ascii="Segoe UI Symbol" w:hAnsi="Segoe UI Symbol"/>
          <w:sz w:val="24"/>
          <w:lang w:val="en-US"/>
        </w:rPr>
        <w:t>Guidelines.</w:t>
      </w:r>
      <w:r w:rsidR="007E703B" w:rsidRPr="00D5087F">
        <w:rPr>
          <w:rFonts w:ascii="Segoe UI Symbol" w:hAnsi="Segoe UI Symbol"/>
          <w:sz w:val="24"/>
          <w:lang w:val="en-US"/>
        </w:rPr>
        <w:t xml:space="preserve"> </w:t>
      </w:r>
      <w:r w:rsidRPr="00D5087F">
        <w:rPr>
          <w:rFonts w:ascii="Segoe UI Symbol" w:hAnsi="Segoe UI Symbol"/>
          <w:sz w:val="24"/>
          <w:lang w:val="en-US"/>
        </w:rPr>
        <w:t>Subject</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time</w:t>
      </w:r>
      <w:r w:rsidR="007E703B" w:rsidRPr="00D5087F">
        <w:rPr>
          <w:rFonts w:ascii="Segoe UI Symbol" w:hAnsi="Segoe UI Symbol"/>
          <w:sz w:val="24"/>
          <w:lang w:val="en-US"/>
        </w:rPr>
        <w:t xml:space="preserve"> </w:t>
      </w:r>
      <w:r w:rsidRPr="00D5087F">
        <w:rPr>
          <w:rFonts w:ascii="Segoe UI Symbol" w:hAnsi="Segoe UI Symbol"/>
          <w:sz w:val="24"/>
          <w:lang w:val="en-US"/>
        </w:rPr>
        <w:t>allowed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give</w:t>
      </w:r>
      <w:r w:rsidR="007E703B" w:rsidRPr="00D5087F">
        <w:rPr>
          <w:rFonts w:ascii="Segoe UI Symbol" w:hAnsi="Segoe UI Symbol"/>
          <w:sz w:val="24"/>
          <w:lang w:val="en-US"/>
        </w:rPr>
        <w:t xml:space="preserve"> </w:t>
      </w:r>
      <w:r w:rsidRPr="00D5087F">
        <w:rPr>
          <w:rFonts w:ascii="Segoe UI Symbol" w:hAnsi="Segoe UI Symbol"/>
          <w:sz w:val="24"/>
          <w:lang w:val="en-US"/>
        </w:rPr>
        <w:t>notice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relevant</w:t>
      </w:r>
      <w:r w:rsidR="007E703B" w:rsidRPr="00D5087F">
        <w:rPr>
          <w:rFonts w:ascii="Segoe UI Symbol" w:hAnsi="Segoe UI Symbol"/>
          <w:sz w:val="24"/>
          <w:lang w:val="en-US"/>
        </w:rPr>
        <w:t xml:space="preserve"> </w:t>
      </w:r>
      <w:r w:rsidRPr="00D5087F">
        <w:rPr>
          <w:rFonts w:ascii="Segoe UI Symbol" w:hAnsi="Segoe UI Symbol"/>
          <w:sz w:val="24"/>
          <w:lang w:val="en-US"/>
        </w:rPr>
        <w:t>factors,</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p>
    <w:p w14:paraId="2D6F429E"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(a</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act</w:t>
      </w:r>
      <w:r w:rsidR="007E703B" w:rsidRPr="00D5087F">
        <w:rPr>
          <w:rFonts w:ascii="Segoe UI Symbol" w:hAnsi="Segoe UI Symbol"/>
          <w:sz w:val="24"/>
          <w:lang w:val="en-US"/>
        </w:rPr>
        <w:t xml:space="preserve"> </w:t>
      </w:r>
      <w:r w:rsidRPr="00D5087F">
        <w:rPr>
          <w:rFonts w:ascii="Segoe UI Symbol" w:hAnsi="Segoe UI Symbol"/>
          <w:sz w:val="24"/>
          <w:lang w:val="en-US"/>
        </w:rPr>
        <w:t>fairly</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impartially</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between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giving</w:t>
      </w:r>
      <w:r w:rsidR="007E703B" w:rsidRPr="00D5087F">
        <w:rPr>
          <w:rFonts w:ascii="Segoe UI Symbol" w:hAnsi="Segoe UI Symbol"/>
          <w:sz w:val="24"/>
          <w:lang w:val="en-US"/>
        </w:rPr>
        <w:t xml:space="preserve"> </w:t>
      </w:r>
      <w:r w:rsidRPr="00D5087F">
        <w:rPr>
          <w:rFonts w:ascii="Segoe UI Symbol" w:hAnsi="Segoe UI Symbol"/>
          <w:sz w:val="24"/>
          <w:lang w:val="en-US"/>
        </w:rPr>
        <w:t>each</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them</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reasonable</w:t>
      </w:r>
      <w:r w:rsidR="007E703B" w:rsidRPr="00D5087F">
        <w:rPr>
          <w:rFonts w:ascii="Segoe UI Symbol" w:hAnsi="Segoe UI Symbol"/>
          <w:sz w:val="24"/>
          <w:lang w:val="en-US"/>
        </w:rPr>
        <w:t xml:space="preserve"> </w:t>
      </w:r>
      <w:r w:rsidRPr="00D5087F">
        <w:rPr>
          <w:rFonts w:ascii="Segoe UI Symbol" w:hAnsi="Segoe UI Symbol"/>
          <w:sz w:val="24"/>
          <w:lang w:val="en-US"/>
        </w:rPr>
        <w:t>opportunity</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putting</w:t>
      </w:r>
      <w:r w:rsidR="007E703B" w:rsidRPr="00D5087F">
        <w:rPr>
          <w:rFonts w:ascii="Segoe UI Symbol" w:hAnsi="Segoe UI Symbol"/>
          <w:sz w:val="24"/>
          <w:lang w:val="en-US"/>
        </w:rPr>
        <w:t xml:space="preserve"> </w:t>
      </w:r>
      <w:r w:rsidRPr="00D5087F">
        <w:rPr>
          <w:rFonts w:ascii="Segoe UI Symbol" w:hAnsi="Segoe UI Symbol"/>
          <w:sz w:val="24"/>
          <w:lang w:val="en-US"/>
        </w:rPr>
        <w:t>his</w:t>
      </w:r>
      <w:r w:rsidR="007E703B" w:rsidRPr="00D5087F">
        <w:rPr>
          <w:rFonts w:ascii="Segoe UI Symbol" w:hAnsi="Segoe UI Symbol"/>
          <w:sz w:val="24"/>
          <w:lang w:val="en-US"/>
        </w:rPr>
        <w:t xml:space="preserve"> </w:t>
      </w:r>
      <w:r w:rsidRPr="00D5087F">
        <w:rPr>
          <w:rFonts w:ascii="Segoe UI Symbol" w:hAnsi="Segoe UI Symbol"/>
          <w:sz w:val="24"/>
          <w:lang w:val="en-US"/>
        </w:rPr>
        <w:t>case</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responding</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other’s</w:t>
      </w:r>
      <w:r w:rsidR="007E703B" w:rsidRPr="00D5087F">
        <w:rPr>
          <w:rFonts w:ascii="Segoe UI Symbol" w:hAnsi="Segoe UI Symbol"/>
          <w:sz w:val="24"/>
          <w:lang w:val="en-US"/>
        </w:rPr>
        <w:t xml:space="preserve"> </w:t>
      </w:r>
      <w:r w:rsidRPr="00D5087F">
        <w:rPr>
          <w:rFonts w:ascii="Segoe UI Symbol" w:hAnsi="Segoe UI Symbol"/>
          <w:sz w:val="24"/>
          <w:lang w:val="en-US"/>
        </w:rPr>
        <w:t>case,</w:t>
      </w:r>
      <w:r w:rsidR="007E703B" w:rsidRPr="00D5087F">
        <w:rPr>
          <w:rFonts w:ascii="Segoe UI Symbol" w:hAnsi="Segoe UI Symbol"/>
          <w:sz w:val="24"/>
          <w:lang w:val="en-US"/>
        </w:rPr>
        <w:t xml:space="preserve"> </w:t>
      </w:r>
      <w:r w:rsidRPr="00D5087F">
        <w:rPr>
          <w:rFonts w:ascii="Segoe UI Symbol" w:hAnsi="Segoe UI Symbol"/>
          <w:sz w:val="24"/>
          <w:lang w:val="en-US"/>
        </w:rPr>
        <w:t>and</w:t>
      </w:r>
    </w:p>
    <w:p w14:paraId="205B6152"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lastRenderedPageBreak/>
        <w:t>(b</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adopt</w:t>
      </w:r>
      <w:r w:rsidR="007E703B" w:rsidRPr="00D5087F">
        <w:rPr>
          <w:rFonts w:ascii="Segoe UI Symbol" w:hAnsi="Segoe UI Symbol"/>
          <w:sz w:val="24"/>
          <w:lang w:val="en-US"/>
        </w:rPr>
        <w:t xml:space="preserve"> </w:t>
      </w:r>
      <w:r w:rsidRPr="00D5087F">
        <w:rPr>
          <w:rFonts w:ascii="Segoe UI Symbol" w:hAnsi="Segoe UI Symbol"/>
          <w:sz w:val="24"/>
          <w:lang w:val="en-US"/>
        </w:rPr>
        <w:t>procedures</w:t>
      </w:r>
      <w:r w:rsidR="007E703B" w:rsidRPr="00D5087F">
        <w:rPr>
          <w:rFonts w:ascii="Segoe UI Symbol" w:hAnsi="Segoe UI Symbol"/>
          <w:sz w:val="24"/>
          <w:lang w:val="en-US"/>
        </w:rPr>
        <w:t xml:space="preserve"> </w:t>
      </w:r>
      <w:r w:rsidRPr="00D5087F">
        <w:rPr>
          <w:rFonts w:ascii="Segoe UI Symbol" w:hAnsi="Segoe UI Symbol"/>
          <w:sz w:val="24"/>
          <w:lang w:val="en-US"/>
        </w:rPr>
        <w:t>suitable</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dispute,</w:t>
      </w:r>
      <w:r w:rsidR="007E703B" w:rsidRPr="00D5087F">
        <w:rPr>
          <w:rFonts w:ascii="Segoe UI Symbol" w:hAnsi="Segoe UI Symbol"/>
          <w:sz w:val="24"/>
          <w:lang w:val="en-US"/>
        </w:rPr>
        <w:t xml:space="preserve"> </w:t>
      </w:r>
      <w:r w:rsidRPr="00D5087F">
        <w:rPr>
          <w:rFonts w:ascii="Segoe UI Symbol" w:hAnsi="Segoe UI Symbol"/>
          <w:sz w:val="24"/>
          <w:lang w:val="en-US"/>
        </w:rPr>
        <w:t>avoiding</w:t>
      </w:r>
      <w:r w:rsidR="007E703B" w:rsidRPr="00D5087F">
        <w:rPr>
          <w:rFonts w:ascii="Segoe UI Symbol" w:hAnsi="Segoe UI Symbol"/>
          <w:sz w:val="24"/>
          <w:lang w:val="en-US"/>
        </w:rPr>
        <w:t xml:space="preserve"> </w:t>
      </w:r>
      <w:r w:rsidRPr="00D5087F">
        <w:rPr>
          <w:rFonts w:ascii="Segoe UI Symbol" w:hAnsi="Segoe UI Symbol"/>
          <w:sz w:val="24"/>
          <w:lang w:val="en-US"/>
        </w:rPr>
        <w:t>unnecessary</w:t>
      </w:r>
      <w:r w:rsidR="007E703B" w:rsidRPr="00D5087F">
        <w:rPr>
          <w:rFonts w:ascii="Segoe UI Symbol" w:hAnsi="Segoe UI Symbol"/>
          <w:sz w:val="24"/>
          <w:lang w:val="en-US"/>
        </w:rPr>
        <w:t xml:space="preserve"> </w:t>
      </w:r>
      <w:r w:rsidRPr="00D5087F">
        <w:rPr>
          <w:rFonts w:ascii="Segoe UI Symbol" w:hAnsi="Segoe UI Symbol"/>
          <w:sz w:val="24"/>
          <w:lang w:val="en-US"/>
        </w:rPr>
        <w:t>delay</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expense.</w:t>
      </w:r>
    </w:p>
    <w:p w14:paraId="6CB149EC"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6</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may</w:t>
      </w:r>
      <w:r w:rsidR="007E703B" w:rsidRPr="00D5087F">
        <w:rPr>
          <w:rFonts w:ascii="Segoe UI Symbol" w:hAnsi="Segoe UI Symbol"/>
          <w:sz w:val="24"/>
          <w:lang w:val="en-US"/>
        </w:rPr>
        <w:t xml:space="preserve"> </w:t>
      </w:r>
      <w:r w:rsidRPr="00D5087F">
        <w:rPr>
          <w:rFonts w:ascii="Segoe UI Symbol" w:hAnsi="Segoe UI Symbol"/>
          <w:sz w:val="24"/>
          <w:lang w:val="en-US"/>
        </w:rPr>
        <w:t>conduct</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on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dispute,</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which</w:t>
      </w:r>
      <w:r w:rsidR="007E703B" w:rsidRPr="00D5087F">
        <w:rPr>
          <w:rFonts w:ascii="Segoe UI Symbol" w:hAnsi="Segoe UI Symbol"/>
          <w:sz w:val="24"/>
          <w:lang w:val="en-US"/>
        </w:rPr>
        <w:t xml:space="preserve"> </w:t>
      </w:r>
      <w:r w:rsidRPr="00D5087F">
        <w:rPr>
          <w:rFonts w:ascii="Segoe UI Symbol" w:hAnsi="Segoe UI Symbol"/>
          <w:sz w:val="24"/>
          <w:lang w:val="en-US"/>
        </w:rPr>
        <w:t>event</w:t>
      </w:r>
      <w:r w:rsidR="007E703B" w:rsidRPr="00D5087F">
        <w:rPr>
          <w:rFonts w:ascii="Segoe UI Symbol" w:hAnsi="Segoe UI Symbol"/>
          <w:sz w:val="24"/>
          <w:lang w:val="en-US"/>
        </w:rPr>
        <w:t xml:space="preserve"> </w:t>
      </w:r>
      <w:r w:rsidRPr="00D5087F">
        <w:rPr>
          <w:rFonts w:ascii="Segoe UI Symbol" w:hAnsi="Segoe UI Symbol"/>
          <w:sz w:val="24"/>
          <w:lang w:val="en-US"/>
        </w:rPr>
        <w:t>it</w:t>
      </w:r>
      <w:r w:rsidR="007E703B" w:rsidRPr="00D5087F">
        <w:rPr>
          <w:rFonts w:ascii="Segoe UI Symbol" w:hAnsi="Segoe UI Symbol"/>
          <w:sz w:val="24"/>
          <w:lang w:val="en-US"/>
        </w:rPr>
        <w:t xml:space="preserve"> </w:t>
      </w:r>
      <w:r w:rsidRPr="00D5087F">
        <w:rPr>
          <w:rFonts w:ascii="Segoe UI Symbol" w:hAnsi="Segoe UI Symbol"/>
          <w:sz w:val="24"/>
          <w:lang w:val="en-US"/>
        </w:rPr>
        <w:t>will</w:t>
      </w:r>
      <w:r w:rsidR="007E703B" w:rsidRPr="00D5087F">
        <w:rPr>
          <w:rFonts w:ascii="Segoe UI Symbol" w:hAnsi="Segoe UI Symbol"/>
          <w:sz w:val="24"/>
          <w:lang w:val="en-US"/>
        </w:rPr>
        <w:t xml:space="preserve"> </w:t>
      </w:r>
      <w:r w:rsidRPr="00D5087F">
        <w:rPr>
          <w:rFonts w:ascii="Segoe UI Symbol" w:hAnsi="Segoe UI Symbol"/>
          <w:sz w:val="24"/>
          <w:lang w:val="en-US"/>
        </w:rPr>
        <w:t>decide</w:t>
      </w:r>
      <w:r w:rsidR="007E703B" w:rsidRPr="00D5087F">
        <w:rPr>
          <w:rFonts w:ascii="Segoe UI Symbol" w:hAnsi="Segoe UI Symbol"/>
          <w:sz w:val="24"/>
          <w:lang w:val="en-US"/>
        </w:rPr>
        <w:t xml:space="preserve"> </w:t>
      </w:r>
      <w:r w:rsidRPr="00D5087F">
        <w:rPr>
          <w:rFonts w:ascii="Segoe UI Symbol" w:hAnsi="Segoe UI Symbol"/>
          <w:sz w:val="24"/>
          <w:lang w:val="en-US"/>
        </w:rPr>
        <w:t>on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date</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place</w:t>
      </w:r>
      <w:r w:rsidR="007E703B" w:rsidRPr="00D5087F">
        <w:rPr>
          <w:rFonts w:ascii="Segoe UI Symbol" w:hAnsi="Segoe UI Symbol"/>
          <w:sz w:val="24"/>
          <w:lang w:val="en-US"/>
        </w:rPr>
        <w:t xml:space="preserve"> </w:t>
      </w:r>
      <w:r w:rsidRPr="00D5087F">
        <w:rPr>
          <w:rFonts w:ascii="Segoe UI Symbol" w:hAnsi="Segoe UI Symbol"/>
          <w:sz w:val="24"/>
          <w:lang w:val="en-US"/>
        </w:rPr>
        <w:t>for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may</w:t>
      </w:r>
      <w:r w:rsidR="007E703B" w:rsidRPr="00D5087F">
        <w:rPr>
          <w:rFonts w:ascii="Segoe UI Symbol" w:hAnsi="Segoe UI Symbol"/>
          <w:sz w:val="24"/>
          <w:lang w:val="en-US"/>
        </w:rPr>
        <w:t xml:space="preserve"> </w:t>
      </w:r>
      <w:r w:rsidRPr="00D5087F">
        <w:rPr>
          <w:rFonts w:ascii="Segoe UI Symbol" w:hAnsi="Segoe UI Symbol"/>
          <w:sz w:val="24"/>
          <w:lang w:val="en-US"/>
        </w:rPr>
        <w:t>request</w:t>
      </w:r>
      <w:r w:rsidR="007E703B" w:rsidRPr="00D5087F">
        <w:rPr>
          <w:rFonts w:ascii="Segoe UI Symbol" w:hAnsi="Segoe UI Symbol"/>
          <w:sz w:val="24"/>
          <w:lang w:val="en-US"/>
        </w:rPr>
        <w:t xml:space="preserve"> </w:t>
      </w:r>
      <w:r w:rsidRPr="00D5087F">
        <w:rPr>
          <w:rFonts w:ascii="Segoe UI Symbol" w:hAnsi="Segoe UI Symbol"/>
          <w:sz w:val="24"/>
          <w:lang w:val="en-US"/>
        </w:rPr>
        <w:t>that</w:t>
      </w:r>
      <w:r w:rsidR="007E703B" w:rsidRPr="00D5087F">
        <w:rPr>
          <w:rFonts w:ascii="Segoe UI Symbol" w:hAnsi="Segoe UI Symbol"/>
          <w:sz w:val="24"/>
          <w:lang w:val="en-US"/>
        </w:rPr>
        <w:t xml:space="preserve"> </w:t>
      </w:r>
      <w:r w:rsidRPr="00D5087F">
        <w:rPr>
          <w:rFonts w:ascii="Segoe UI Symbol" w:hAnsi="Segoe UI Symbol"/>
          <w:sz w:val="24"/>
          <w:lang w:val="en-US"/>
        </w:rPr>
        <w:t>written</w:t>
      </w:r>
      <w:r w:rsidR="007E703B" w:rsidRPr="00D5087F">
        <w:rPr>
          <w:rFonts w:ascii="Segoe UI Symbol" w:hAnsi="Segoe UI Symbol"/>
          <w:sz w:val="24"/>
          <w:lang w:val="en-US"/>
        </w:rPr>
        <w:t xml:space="preserve"> </w:t>
      </w:r>
      <w:r w:rsidRPr="00D5087F">
        <w:rPr>
          <w:rFonts w:ascii="Segoe UI Symbol" w:hAnsi="Segoe UI Symbol"/>
          <w:sz w:val="24"/>
          <w:lang w:val="en-US"/>
        </w:rPr>
        <w:t>documentation</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arguments</w:t>
      </w:r>
      <w:r w:rsidR="007E703B" w:rsidRPr="00D5087F">
        <w:rPr>
          <w:rFonts w:ascii="Segoe UI Symbol" w:hAnsi="Segoe UI Symbol"/>
          <w:sz w:val="24"/>
          <w:lang w:val="en-US"/>
        </w:rPr>
        <w:t xml:space="preserve"> </w:t>
      </w:r>
      <w:r w:rsidRPr="00D5087F">
        <w:rPr>
          <w:rFonts w:ascii="Segoe UI Symbol" w:hAnsi="Segoe UI Symbol"/>
          <w:sz w:val="24"/>
          <w:lang w:val="en-US"/>
        </w:rPr>
        <w:t>from</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presented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it</w:t>
      </w:r>
      <w:r w:rsidR="007E703B" w:rsidRPr="00D5087F">
        <w:rPr>
          <w:rFonts w:ascii="Segoe UI Symbol" w:hAnsi="Segoe UI Symbol"/>
          <w:sz w:val="24"/>
          <w:lang w:val="en-US"/>
        </w:rPr>
        <w:t xml:space="preserve"> </w:t>
      </w:r>
      <w:r w:rsidRPr="00D5087F">
        <w:rPr>
          <w:rFonts w:ascii="Segoe UI Symbol" w:hAnsi="Segoe UI Symbol"/>
          <w:sz w:val="24"/>
          <w:lang w:val="en-US"/>
        </w:rPr>
        <w:t>prior</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at</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hearing.</w:t>
      </w:r>
    </w:p>
    <w:p w14:paraId="686DD958"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7.</w:t>
      </w:r>
      <w:r w:rsidR="007E703B" w:rsidRPr="00D5087F">
        <w:rPr>
          <w:rFonts w:ascii="Segoe UI Symbol" w:hAnsi="Segoe UI Symbol"/>
          <w:sz w:val="24"/>
          <w:lang w:val="en-US"/>
        </w:rPr>
        <w:t xml:space="preserve"> </w:t>
      </w:r>
      <w:r w:rsidRPr="00D5087F">
        <w:rPr>
          <w:rFonts w:ascii="Segoe UI Symbol" w:hAnsi="Segoe UI Symbol"/>
          <w:sz w:val="24"/>
          <w:lang w:val="en-US"/>
        </w:rPr>
        <w:tab/>
      </w:r>
      <w:r w:rsidR="007E703B" w:rsidRPr="00D5087F">
        <w:rPr>
          <w:rFonts w:ascii="Segoe UI Symbol" w:hAnsi="Segoe UI Symbol"/>
          <w:sz w:val="24"/>
          <w:lang w:val="en-US"/>
        </w:rPr>
        <w:t xml:space="preserve"> </w:t>
      </w:r>
      <w:r w:rsidRPr="00D5087F">
        <w:rPr>
          <w:rFonts w:ascii="Segoe UI Symbol" w:hAnsi="Segoe UI Symbol"/>
          <w:sz w:val="24"/>
          <w:lang w:val="en-US"/>
        </w:rPr>
        <w:t>Except</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otherwise</w:t>
      </w:r>
      <w:r w:rsidR="007E703B" w:rsidRPr="00D5087F">
        <w:rPr>
          <w:rFonts w:ascii="Segoe UI Symbol" w:hAnsi="Segoe UI Symbol"/>
          <w:sz w:val="24"/>
          <w:lang w:val="en-US"/>
        </w:rPr>
        <w:t xml:space="preserve"> </w:t>
      </w:r>
      <w:r w:rsidRPr="00D5087F">
        <w:rPr>
          <w:rFonts w:ascii="Segoe UI Symbol" w:hAnsi="Segoe UI Symbol"/>
          <w:sz w:val="24"/>
          <w:lang w:val="en-US"/>
        </w:rPr>
        <w:t>agreed</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writing</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have</w:t>
      </w:r>
      <w:r w:rsidR="007E703B" w:rsidRPr="00D5087F">
        <w:rPr>
          <w:rFonts w:ascii="Segoe UI Symbol" w:hAnsi="Segoe UI Symbol"/>
          <w:sz w:val="24"/>
          <w:lang w:val="en-US"/>
        </w:rPr>
        <w:t xml:space="preserve"> </w:t>
      </w:r>
      <w:r w:rsidRPr="00D5087F">
        <w:rPr>
          <w:rFonts w:ascii="Segoe UI Symbol" w:hAnsi="Segoe UI Symbol"/>
          <w:sz w:val="24"/>
          <w:lang w:val="en-US"/>
        </w:rPr>
        <w:t>power</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adopt</w:t>
      </w:r>
      <w:r w:rsidR="007E703B" w:rsidRPr="00D5087F">
        <w:rPr>
          <w:rFonts w:ascii="Segoe UI Symbol" w:hAnsi="Segoe UI Symbol"/>
          <w:sz w:val="24"/>
          <w:lang w:val="en-US"/>
        </w:rPr>
        <w:t xml:space="preserve"> </w:t>
      </w:r>
      <w:r w:rsidRPr="00D5087F">
        <w:rPr>
          <w:rFonts w:ascii="Segoe UI Symbol" w:hAnsi="Segoe UI Symbol"/>
          <w:sz w:val="24"/>
          <w:lang w:val="en-US"/>
        </w:rPr>
        <w:t>an</w:t>
      </w:r>
      <w:r w:rsidR="007E703B" w:rsidRPr="00D5087F">
        <w:rPr>
          <w:rFonts w:ascii="Segoe UI Symbol" w:hAnsi="Segoe UI Symbol"/>
          <w:sz w:val="24"/>
          <w:lang w:val="en-US"/>
        </w:rPr>
        <w:t xml:space="preserve"> </w:t>
      </w:r>
      <w:r w:rsidRPr="00D5087F">
        <w:rPr>
          <w:rFonts w:ascii="Segoe UI Symbol" w:hAnsi="Segoe UI Symbol"/>
          <w:sz w:val="24"/>
          <w:lang w:val="en-US"/>
        </w:rPr>
        <w:t>inquisitorial</w:t>
      </w:r>
      <w:r w:rsidR="007E703B" w:rsidRPr="00D5087F">
        <w:rPr>
          <w:rFonts w:ascii="Segoe UI Symbol" w:hAnsi="Segoe UI Symbol"/>
          <w:sz w:val="24"/>
          <w:lang w:val="en-US"/>
        </w:rPr>
        <w:t xml:space="preserve"> </w:t>
      </w:r>
      <w:r w:rsidRPr="00D5087F">
        <w:rPr>
          <w:rFonts w:ascii="Segoe UI Symbol" w:hAnsi="Segoe UI Symbol"/>
          <w:sz w:val="24"/>
          <w:lang w:val="en-US"/>
        </w:rPr>
        <w:t>procedure,</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refuse</w:t>
      </w:r>
      <w:r w:rsidR="007E703B" w:rsidRPr="00D5087F">
        <w:rPr>
          <w:rFonts w:ascii="Segoe UI Symbol" w:hAnsi="Segoe UI Symbol"/>
          <w:sz w:val="24"/>
          <w:lang w:val="en-US"/>
        </w:rPr>
        <w:t xml:space="preserve"> </w:t>
      </w:r>
      <w:r w:rsidRPr="00D5087F">
        <w:rPr>
          <w:rFonts w:ascii="Segoe UI Symbol" w:hAnsi="Segoe UI Symbol"/>
          <w:sz w:val="24"/>
          <w:lang w:val="en-US"/>
        </w:rPr>
        <w:t>admission</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hearings</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audience</w:t>
      </w:r>
      <w:r w:rsidR="007E703B" w:rsidRPr="00D5087F">
        <w:rPr>
          <w:rFonts w:ascii="Segoe UI Symbol" w:hAnsi="Segoe UI Symbol"/>
          <w:sz w:val="24"/>
          <w:lang w:val="en-US"/>
        </w:rPr>
        <w:t xml:space="preserve"> </w:t>
      </w:r>
      <w:r w:rsidRPr="00D5087F">
        <w:rPr>
          <w:rFonts w:ascii="Segoe UI Symbol" w:hAnsi="Segoe UI Symbol"/>
          <w:sz w:val="24"/>
          <w:lang w:val="en-US"/>
        </w:rPr>
        <w:t>at</w:t>
      </w:r>
      <w:r w:rsidR="007E703B" w:rsidRPr="00D5087F">
        <w:rPr>
          <w:rFonts w:ascii="Segoe UI Symbol" w:hAnsi="Segoe UI Symbol"/>
          <w:sz w:val="24"/>
          <w:lang w:val="en-US"/>
        </w:rPr>
        <w:t xml:space="preserve"> </w:t>
      </w:r>
      <w:r w:rsidRPr="00D5087F">
        <w:rPr>
          <w:rFonts w:ascii="Segoe UI Symbol" w:hAnsi="Segoe UI Symbol"/>
          <w:sz w:val="24"/>
          <w:lang w:val="en-US"/>
        </w:rPr>
        <w:t>hearings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persons</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than</w:t>
      </w:r>
      <w:r w:rsidR="007E703B" w:rsidRPr="00D5087F">
        <w:rPr>
          <w:rFonts w:ascii="Segoe UI Symbol" w:hAnsi="Segoe UI Symbol"/>
          <w:sz w:val="24"/>
          <w:lang w:val="en-US"/>
        </w:rPr>
        <w:t xml:space="preserve"> </w:t>
      </w:r>
      <w:r w:rsidRPr="00D5087F">
        <w:rPr>
          <w:rFonts w:ascii="Segoe UI Symbol" w:hAnsi="Segoe UI Symbol"/>
          <w:sz w:val="24"/>
          <w:lang w:val="en-US"/>
        </w:rPr>
        <w:t>representatives</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Project</w:t>
      </w:r>
      <w:r w:rsidR="007E703B" w:rsidRPr="00D5087F">
        <w:rPr>
          <w:rFonts w:ascii="Segoe UI Symbol" w:hAnsi="Segoe UI Symbol"/>
          <w:sz w:val="24"/>
          <w:lang w:val="en-US"/>
        </w:rPr>
        <w:t xml:space="preserve"> </w:t>
      </w:r>
      <w:r w:rsidRPr="00D5087F">
        <w:rPr>
          <w:rFonts w:ascii="Segoe UI Symbol" w:hAnsi="Segoe UI Symbol"/>
          <w:sz w:val="24"/>
          <w:lang w:val="en-US"/>
        </w:rPr>
        <w:t>Manager,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proceed</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absence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Party</w:t>
      </w:r>
      <w:r w:rsidR="007E703B" w:rsidRPr="00D5087F">
        <w:rPr>
          <w:rFonts w:ascii="Segoe UI Symbol" w:hAnsi="Segoe UI Symbol"/>
          <w:sz w:val="24"/>
          <w:lang w:val="en-US"/>
        </w:rPr>
        <w:t xml:space="preserve"> </w:t>
      </w:r>
      <w:r w:rsidRPr="00D5087F">
        <w:rPr>
          <w:rFonts w:ascii="Segoe UI Symbol" w:hAnsi="Segoe UI Symbol"/>
          <w:sz w:val="24"/>
          <w:lang w:val="en-US"/>
        </w:rPr>
        <w:t>who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is</w:t>
      </w:r>
      <w:r w:rsidR="007E703B" w:rsidRPr="00D5087F">
        <w:rPr>
          <w:rFonts w:ascii="Segoe UI Symbol" w:hAnsi="Segoe UI Symbol"/>
          <w:sz w:val="24"/>
          <w:lang w:val="en-US"/>
        </w:rPr>
        <w:t xml:space="preserve"> </w:t>
      </w:r>
      <w:r w:rsidRPr="00D5087F">
        <w:rPr>
          <w:rFonts w:ascii="Segoe UI Symbol" w:hAnsi="Segoe UI Symbol"/>
          <w:sz w:val="24"/>
          <w:lang w:val="en-US"/>
        </w:rPr>
        <w:t>satisfied</w:t>
      </w:r>
      <w:r w:rsidR="007E703B" w:rsidRPr="00D5087F">
        <w:rPr>
          <w:rFonts w:ascii="Segoe UI Symbol" w:hAnsi="Segoe UI Symbol"/>
          <w:sz w:val="24"/>
          <w:lang w:val="en-US"/>
        </w:rPr>
        <w:t xml:space="preserve"> </w:t>
      </w:r>
      <w:r w:rsidRPr="00D5087F">
        <w:rPr>
          <w:rFonts w:ascii="Segoe UI Symbol" w:hAnsi="Segoe UI Symbol"/>
          <w:sz w:val="24"/>
          <w:lang w:val="en-US"/>
        </w:rPr>
        <w:t>received</w:t>
      </w:r>
      <w:r w:rsidR="007E703B" w:rsidRPr="00D5087F">
        <w:rPr>
          <w:rFonts w:ascii="Segoe UI Symbol" w:hAnsi="Segoe UI Symbol"/>
          <w:sz w:val="24"/>
          <w:lang w:val="en-US"/>
        </w:rPr>
        <w:t xml:space="preserve"> </w:t>
      </w:r>
      <w:r w:rsidRPr="00D5087F">
        <w:rPr>
          <w:rFonts w:ascii="Segoe UI Symbol" w:hAnsi="Segoe UI Symbol"/>
          <w:sz w:val="24"/>
          <w:lang w:val="en-US"/>
        </w:rPr>
        <w:t>notice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but</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have</w:t>
      </w:r>
      <w:r w:rsidR="007E703B" w:rsidRPr="00D5087F">
        <w:rPr>
          <w:rFonts w:ascii="Segoe UI Symbol" w:hAnsi="Segoe UI Symbol"/>
          <w:sz w:val="24"/>
          <w:lang w:val="en-US"/>
        </w:rPr>
        <w:t xml:space="preserve"> </w:t>
      </w:r>
      <w:r w:rsidRPr="00D5087F">
        <w:rPr>
          <w:rFonts w:ascii="Segoe UI Symbol" w:hAnsi="Segoe UI Symbol"/>
          <w:sz w:val="24"/>
          <w:lang w:val="en-US"/>
        </w:rPr>
        <w:t>discretion</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decide</w:t>
      </w:r>
      <w:r w:rsidR="007E703B" w:rsidRPr="00D5087F">
        <w:rPr>
          <w:rFonts w:ascii="Segoe UI Symbol" w:hAnsi="Segoe UI Symbol"/>
          <w:sz w:val="24"/>
          <w:lang w:val="en-US"/>
        </w:rPr>
        <w:t xml:space="preserve"> </w:t>
      </w:r>
      <w:r w:rsidRPr="00D5087F">
        <w:rPr>
          <w:rFonts w:ascii="Segoe UI Symbol" w:hAnsi="Segoe UI Symbol"/>
          <w:sz w:val="24"/>
          <w:lang w:val="en-US"/>
        </w:rPr>
        <w:t>whether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what</w:t>
      </w:r>
      <w:r w:rsidR="007E703B" w:rsidRPr="00D5087F">
        <w:rPr>
          <w:rFonts w:ascii="Segoe UI Symbol" w:hAnsi="Segoe UI Symbol"/>
          <w:sz w:val="24"/>
          <w:lang w:val="en-US"/>
        </w:rPr>
        <w:t xml:space="preserve"> </w:t>
      </w:r>
      <w:r w:rsidRPr="00D5087F">
        <w:rPr>
          <w:rFonts w:ascii="Segoe UI Symbol" w:hAnsi="Segoe UI Symbol"/>
          <w:sz w:val="24"/>
          <w:lang w:val="en-US"/>
        </w:rPr>
        <w:t>extent</w:t>
      </w:r>
      <w:r w:rsidR="007E703B" w:rsidRPr="00D5087F">
        <w:rPr>
          <w:rFonts w:ascii="Segoe UI Symbol" w:hAnsi="Segoe UI Symbol"/>
          <w:sz w:val="24"/>
          <w:lang w:val="en-US"/>
        </w:rPr>
        <w:t xml:space="preserve"> </w:t>
      </w:r>
      <w:r w:rsidRPr="00D5087F">
        <w:rPr>
          <w:rFonts w:ascii="Segoe UI Symbol" w:hAnsi="Segoe UI Symbol"/>
          <w:sz w:val="24"/>
          <w:lang w:val="en-US"/>
        </w:rPr>
        <w:t>this</w:t>
      </w:r>
      <w:r w:rsidR="007E703B" w:rsidRPr="00D5087F">
        <w:rPr>
          <w:rFonts w:ascii="Segoe UI Symbol" w:hAnsi="Segoe UI Symbol"/>
          <w:sz w:val="24"/>
          <w:lang w:val="en-US"/>
        </w:rPr>
        <w:t xml:space="preserve"> </w:t>
      </w:r>
      <w:r w:rsidRPr="00D5087F">
        <w:rPr>
          <w:rFonts w:ascii="Segoe UI Symbol" w:hAnsi="Segoe UI Symbol"/>
          <w:sz w:val="24"/>
          <w:lang w:val="en-US"/>
        </w:rPr>
        <w:t>power</w:t>
      </w:r>
      <w:r w:rsidR="007E703B" w:rsidRPr="00D5087F">
        <w:rPr>
          <w:rFonts w:ascii="Segoe UI Symbol" w:hAnsi="Segoe UI Symbol"/>
          <w:sz w:val="24"/>
          <w:lang w:val="en-US"/>
        </w:rPr>
        <w:t xml:space="preserve"> </w:t>
      </w:r>
      <w:r w:rsidRPr="00D5087F">
        <w:rPr>
          <w:rFonts w:ascii="Segoe UI Symbol" w:hAnsi="Segoe UI Symbol"/>
          <w:sz w:val="24"/>
          <w:lang w:val="en-US"/>
        </w:rPr>
        <w:t>may</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exercised.</w:t>
      </w:r>
    </w:p>
    <w:p w14:paraId="5937F37D"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t>8</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empower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among</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things,</w:t>
      </w:r>
      <w:r w:rsidR="007E703B" w:rsidRPr="00D5087F">
        <w:rPr>
          <w:rFonts w:ascii="Segoe UI Symbol" w:hAnsi="Segoe UI Symbol"/>
          <w:sz w:val="24"/>
          <w:lang w:val="en-US"/>
        </w:rPr>
        <w:t xml:space="preserve"> </w:t>
      </w:r>
      <w:r w:rsidRPr="00D5087F">
        <w:rPr>
          <w:rFonts w:ascii="Segoe UI Symbol" w:hAnsi="Segoe UI Symbol"/>
          <w:sz w:val="24"/>
          <w:lang w:val="en-US"/>
        </w:rPr>
        <w:t>to:</w:t>
      </w:r>
    </w:p>
    <w:p w14:paraId="5284D92D"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(a</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establish</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procedure</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applied</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deciding</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dispute,</w:t>
      </w:r>
      <w:r w:rsidR="007E703B" w:rsidRPr="00D5087F">
        <w:rPr>
          <w:rFonts w:ascii="Segoe UI Symbol" w:hAnsi="Segoe UI Symbol"/>
          <w:sz w:val="24"/>
          <w:lang w:val="en-US"/>
        </w:rPr>
        <w:t xml:space="preserve"> </w:t>
      </w:r>
    </w:p>
    <w:p w14:paraId="4D8C7A39"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(b</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decide</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upon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DB’s</w:t>
      </w:r>
      <w:r w:rsidR="007E703B" w:rsidRPr="00D5087F">
        <w:rPr>
          <w:rFonts w:ascii="Segoe UI Symbol" w:hAnsi="Segoe UI Symbol"/>
          <w:sz w:val="24"/>
          <w:lang w:val="en-US"/>
        </w:rPr>
        <w:t xml:space="preserve"> </w:t>
      </w:r>
      <w:r w:rsidRPr="00D5087F">
        <w:rPr>
          <w:rFonts w:ascii="Segoe UI Symbol" w:hAnsi="Segoe UI Symbol"/>
          <w:sz w:val="24"/>
          <w:lang w:val="en-US"/>
        </w:rPr>
        <w:t>own</w:t>
      </w:r>
      <w:r w:rsidR="007E703B" w:rsidRPr="00D5087F">
        <w:rPr>
          <w:rFonts w:ascii="Segoe UI Symbol" w:hAnsi="Segoe UI Symbol"/>
          <w:sz w:val="24"/>
          <w:lang w:val="en-US"/>
        </w:rPr>
        <w:t xml:space="preserve"> </w:t>
      </w:r>
      <w:r w:rsidRPr="00D5087F">
        <w:rPr>
          <w:rFonts w:ascii="Segoe UI Symbol" w:hAnsi="Segoe UI Symbol"/>
          <w:sz w:val="24"/>
          <w:lang w:val="en-US"/>
        </w:rPr>
        <w:t>jurisdiction,</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scope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dispute</w:t>
      </w:r>
      <w:r w:rsidR="007E703B" w:rsidRPr="00D5087F">
        <w:rPr>
          <w:rFonts w:ascii="Segoe UI Symbol" w:hAnsi="Segoe UI Symbol"/>
          <w:sz w:val="24"/>
          <w:lang w:val="en-US"/>
        </w:rPr>
        <w:t xml:space="preserve"> </w:t>
      </w:r>
      <w:r w:rsidRPr="00D5087F">
        <w:rPr>
          <w:rFonts w:ascii="Segoe UI Symbol" w:hAnsi="Segoe UI Symbol"/>
          <w:sz w:val="24"/>
          <w:lang w:val="en-US"/>
        </w:rPr>
        <w:t>referred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it,</w:t>
      </w:r>
    </w:p>
    <w:p w14:paraId="2139C59C"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(c)</w:t>
      </w:r>
      <w:r w:rsidR="007E703B" w:rsidRPr="00D5087F">
        <w:rPr>
          <w:rFonts w:ascii="Segoe UI Symbol" w:hAnsi="Segoe UI Symbol"/>
          <w:sz w:val="24"/>
          <w:lang w:val="en-US"/>
        </w:rPr>
        <w:t xml:space="preserve"> </w:t>
      </w:r>
      <w:r w:rsidRPr="00D5087F">
        <w:rPr>
          <w:rFonts w:ascii="Segoe UI Symbol" w:hAnsi="Segoe UI Symbol"/>
          <w:sz w:val="24"/>
          <w:lang w:val="en-US"/>
        </w:rPr>
        <w:tab/>
        <w:t>conduct</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it</w:t>
      </w:r>
      <w:r w:rsidR="007E703B" w:rsidRPr="00D5087F">
        <w:rPr>
          <w:rFonts w:ascii="Segoe UI Symbol" w:hAnsi="Segoe UI Symbol"/>
          <w:sz w:val="24"/>
          <w:lang w:val="en-US"/>
        </w:rPr>
        <w:t xml:space="preserve"> </w:t>
      </w:r>
      <w:r w:rsidRPr="00D5087F">
        <w:rPr>
          <w:rFonts w:ascii="Segoe UI Symbol" w:hAnsi="Segoe UI Symbol"/>
          <w:sz w:val="24"/>
          <w:lang w:val="en-US"/>
        </w:rPr>
        <w:t>thinks</w:t>
      </w:r>
      <w:r w:rsidR="007E703B" w:rsidRPr="00D5087F">
        <w:rPr>
          <w:rFonts w:ascii="Segoe UI Symbol" w:hAnsi="Segoe UI Symbol"/>
          <w:sz w:val="24"/>
          <w:lang w:val="en-US"/>
        </w:rPr>
        <w:t xml:space="preserve"> </w:t>
      </w:r>
      <w:r w:rsidRPr="00D5087F">
        <w:rPr>
          <w:rFonts w:ascii="Segoe UI Symbol" w:hAnsi="Segoe UI Symbol"/>
          <w:sz w:val="24"/>
          <w:lang w:val="en-US"/>
        </w:rPr>
        <w:t>fit,</w:t>
      </w:r>
      <w:r w:rsidR="007E703B" w:rsidRPr="00D5087F">
        <w:rPr>
          <w:rFonts w:ascii="Segoe UI Symbol" w:hAnsi="Segoe UI Symbol"/>
          <w:sz w:val="24"/>
          <w:lang w:val="en-US"/>
        </w:rPr>
        <w:t xml:space="preserve"> </w:t>
      </w:r>
      <w:r w:rsidRPr="00D5087F">
        <w:rPr>
          <w:rFonts w:ascii="Segoe UI Symbol" w:hAnsi="Segoe UI Symbol"/>
          <w:sz w:val="24"/>
          <w:lang w:val="en-US"/>
        </w:rPr>
        <w:t>not</w:t>
      </w:r>
      <w:r w:rsidR="007E703B" w:rsidRPr="00D5087F">
        <w:rPr>
          <w:rFonts w:ascii="Segoe UI Symbol" w:hAnsi="Segoe UI Symbol"/>
          <w:sz w:val="24"/>
          <w:lang w:val="en-US"/>
        </w:rPr>
        <w:t xml:space="preserve"> </w:t>
      </w:r>
      <w:r w:rsidRPr="00D5087F">
        <w:rPr>
          <w:rFonts w:ascii="Segoe UI Symbol" w:hAnsi="Segoe UI Symbol"/>
          <w:sz w:val="24"/>
          <w:lang w:val="en-US"/>
        </w:rPr>
        <w:t>being</w:t>
      </w:r>
      <w:r w:rsidR="007E703B" w:rsidRPr="00D5087F">
        <w:rPr>
          <w:rFonts w:ascii="Segoe UI Symbol" w:hAnsi="Segoe UI Symbol"/>
          <w:sz w:val="24"/>
          <w:lang w:val="en-US"/>
        </w:rPr>
        <w:t xml:space="preserve"> </w:t>
      </w:r>
      <w:r w:rsidRPr="00D5087F">
        <w:rPr>
          <w:rFonts w:ascii="Segoe UI Symbol" w:hAnsi="Segoe UI Symbol"/>
          <w:sz w:val="24"/>
          <w:lang w:val="en-US"/>
        </w:rPr>
        <w:t>bound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rules</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procedures</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than</w:t>
      </w:r>
      <w:r w:rsidR="007E703B" w:rsidRPr="00D5087F">
        <w:rPr>
          <w:rFonts w:ascii="Segoe UI Symbol" w:hAnsi="Segoe UI Symbol"/>
          <w:sz w:val="24"/>
          <w:lang w:val="en-US"/>
        </w:rPr>
        <w:t xml:space="preserve"> </w:t>
      </w:r>
      <w:r w:rsidRPr="00D5087F">
        <w:rPr>
          <w:rFonts w:ascii="Segoe UI Symbol" w:hAnsi="Segoe UI Symbol"/>
          <w:sz w:val="24"/>
          <w:lang w:val="en-US"/>
        </w:rPr>
        <w:t>those</w:t>
      </w:r>
      <w:r w:rsidR="007E703B" w:rsidRPr="00D5087F">
        <w:rPr>
          <w:rFonts w:ascii="Segoe UI Symbol" w:hAnsi="Segoe UI Symbol"/>
          <w:sz w:val="24"/>
          <w:lang w:val="en-US"/>
        </w:rPr>
        <w:t xml:space="preserve"> </w:t>
      </w:r>
      <w:r w:rsidRPr="00D5087F">
        <w:rPr>
          <w:rFonts w:ascii="Segoe UI Symbol" w:hAnsi="Segoe UI Symbol"/>
          <w:sz w:val="24"/>
          <w:lang w:val="en-US"/>
        </w:rPr>
        <w:t>contained</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these</w:t>
      </w:r>
      <w:r w:rsidR="007E703B" w:rsidRPr="00D5087F">
        <w:rPr>
          <w:rFonts w:ascii="Segoe UI Symbol" w:hAnsi="Segoe UI Symbol"/>
          <w:sz w:val="24"/>
          <w:lang w:val="en-US"/>
        </w:rPr>
        <w:t xml:space="preserve"> </w:t>
      </w:r>
      <w:r w:rsidRPr="00D5087F">
        <w:rPr>
          <w:rFonts w:ascii="Segoe UI Symbol" w:hAnsi="Segoe UI Symbol"/>
          <w:sz w:val="24"/>
          <w:lang w:val="en-US"/>
        </w:rPr>
        <w:t>Guidelines,</w:t>
      </w:r>
    </w:p>
    <w:p w14:paraId="405EB089"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(d</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take</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initiative</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ascertaining</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facts</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matters</w:t>
      </w:r>
      <w:r w:rsidR="007E703B" w:rsidRPr="00D5087F">
        <w:rPr>
          <w:rFonts w:ascii="Segoe UI Symbol" w:hAnsi="Segoe UI Symbol"/>
          <w:sz w:val="24"/>
          <w:lang w:val="en-US"/>
        </w:rPr>
        <w:t xml:space="preserve"> </w:t>
      </w:r>
      <w:r w:rsidRPr="00D5087F">
        <w:rPr>
          <w:rFonts w:ascii="Segoe UI Symbol" w:hAnsi="Segoe UI Symbol"/>
          <w:sz w:val="24"/>
          <w:lang w:val="en-US"/>
        </w:rPr>
        <w:t>required</w:t>
      </w:r>
      <w:r w:rsidR="007E703B" w:rsidRPr="00D5087F">
        <w:rPr>
          <w:rFonts w:ascii="Segoe UI Symbol" w:hAnsi="Segoe UI Symbol"/>
          <w:sz w:val="24"/>
          <w:lang w:val="en-US"/>
        </w:rPr>
        <w:t xml:space="preserve"> </w:t>
      </w:r>
      <w:r w:rsidRPr="00D5087F">
        <w:rPr>
          <w:rFonts w:ascii="Segoe UI Symbol" w:hAnsi="Segoe UI Symbol"/>
          <w:sz w:val="24"/>
          <w:lang w:val="en-US"/>
        </w:rPr>
        <w:t>for</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p>
    <w:p w14:paraId="0BA760D3"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(e)</w:t>
      </w:r>
      <w:r w:rsidRPr="00D5087F">
        <w:rPr>
          <w:rFonts w:ascii="Segoe UI Symbol" w:hAnsi="Segoe UI Symbol"/>
          <w:sz w:val="24"/>
          <w:lang w:val="en-US"/>
        </w:rPr>
        <w:tab/>
        <w:t>make</w:t>
      </w:r>
      <w:r w:rsidR="007E703B" w:rsidRPr="00D5087F">
        <w:rPr>
          <w:rFonts w:ascii="Segoe UI Symbol" w:hAnsi="Segoe UI Symbol"/>
          <w:sz w:val="24"/>
          <w:lang w:val="en-US"/>
        </w:rPr>
        <w:t xml:space="preserve"> </w:t>
      </w:r>
      <w:r w:rsidRPr="00D5087F">
        <w:rPr>
          <w:rFonts w:ascii="Segoe UI Symbol" w:hAnsi="Segoe UI Symbol"/>
          <w:sz w:val="24"/>
          <w:lang w:val="en-US"/>
        </w:rPr>
        <w:t>use</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its</w:t>
      </w:r>
      <w:r w:rsidR="007E703B" w:rsidRPr="00D5087F">
        <w:rPr>
          <w:rFonts w:ascii="Segoe UI Symbol" w:hAnsi="Segoe UI Symbol"/>
          <w:sz w:val="24"/>
          <w:lang w:val="en-US"/>
        </w:rPr>
        <w:t xml:space="preserve"> </w:t>
      </w:r>
      <w:r w:rsidRPr="00D5087F">
        <w:rPr>
          <w:rFonts w:ascii="Segoe UI Symbol" w:hAnsi="Segoe UI Symbol"/>
          <w:sz w:val="24"/>
          <w:lang w:val="en-US"/>
        </w:rPr>
        <w:t>own</w:t>
      </w:r>
      <w:r w:rsidR="007E703B" w:rsidRPr="00D5087F">
        <w:rPr>
          <w:rFonts w:ascii="Segoe UI Symbol" w:hAnsi="Segoe UI Symbol"/>
          <w:sz w:val="24"/>
          <w:lang w:val="en-US"/>
        </w:rPr>
        <w:t xml:space="preserve"> </w:t>
      </w:r>
      <w:r w:rsidRPr="00D5087F">
        <w:rPr>
          <w:rFonts w:ascii="Segoe UI Symbol" w:hAnsi="Segoe UI Symbol"/>
          <w:sz w:val="24"/>
          <w:lang w:val="en-US"/>
        </w:rPr>
        <w:t>specialist</w:t>
      </w:r>
      <w:r w:rsidR="007E703B" w:rsidRPr="00D5087F">
        <w:rPr>
          <w:rFonts w:ascii="Segoe UI Symbol" w:hAnsi="Segoe UI Symbol"/>
          <w:sz w:val="24"/>
          <w:lang w:val="en-US"/>
        </w:rPr>
        <w:t xml:space="preserve"> </w:t>
      </w:r>
      <w:r w:rsidRPr="00D5087F">
        <w:rPr>
          <w:rFonts w:ascii="Segoe UI Symbol" w:hAnsi="Segoe UI Symbol"/>
          <w:sz w:val="24"/>
          <w:lang w:val="en-US"/>
        </w:rPr>
        <w:t>knowledge,</w:t>
      </w:r>
      <w:r w:rsidR="007E703B" w:rsidRPr="00D5087F">
        <w:rPr>
          <w:rFonts w:ascii="Segoe UI Symbol" w:hAnsi="Segoe UI Symbol"/>
          <w:sz w:val="24"/>
          <w:lang w:val="en-US"/>
        </w:rPr>
        <w:t xml:space="preserve"> </w:t>
      </w:r>
      <w:r w:rsidRPr="00D5087F">
        <w:rPr>
          <w:rFonts w:ascii="Segoe UI Symbol" w:hAnsi="Segoe UI Symbol"/>
          <w:sz w:val="24"/>
          <w:lang w:val="en-US"/>
        </w:rPr>
        <w:t>if</w:t>
      </w:r>
      <w:r w:rsidR="007E703B" w:rsidRPr="00D5087F">
        <w:rPr>
          <w:rFonts w:ascii="Segoe UI Symbol" w:hAnsi="Segoe UI Symbol"/>
          <w:sz w:val="24"/>
          <w:lang w:val="en-US"/>
        </w:rPr>
        <w:t xml:space="preserve"> </w:t>
      </w:r>
      <w:r w:rsidRPr="00D5087F">
        <w:rPr>
          <w:rFonts w:ascii="Segoe UI Symbol" w:hAnsi="Segoe UI Symbol"/>
          <w:sz w:val="24"/>
          <w:lang w:val="en-US"/>
        </w:rPr>
        <w:t>any,</w:t>
      </w:r>
    </w:p>
    <w:p w14:paraId="2F3A2518"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(f)</w:t>
      </w:r>
      <w:r w:rsidR="007E703B" w:rsidRPr="00D5087F">
        <w:rPr>
          <w:rFonts w:ascii="Segoe UI Symbol" w:hAnsi="Segoe UI Symbol"/>
          <w:sz w:val="24"/>
          <w:lang w:val="en-US"/>
        </w:rPr>
        <w:t xml:space="preserve"> </w:t>
      </w:r>
      <w:r w:rsidRPr="00D5087F">
        <w:rPr>
          <w:rFonts w:ascii="Segoe UI Symbol" w:hAnsi="Segoe UI Symbol"/>
          <w:sz w:val="24"/>
          <w:lang w:val="en-US"/>
        </w:rPr>
        <w:tab/>
        <w:t>decide</w:t>
      </w:r>
      <w:r w:rsidR="007E703B" w:rsidRPr="00D5087F">
        <w:rPr>
          <w:rFonts w:ascii="Segoe UI Symbol" w:hAnsi="Segoe UI Symbol"/>
          <w:sz w:val="24"/>
          <w:lang w:val="en-US"/>
        </w:rPr>
        <w:t xml:space="preserve"> </w:t>
      </w:r>
      <w:r w:rsidRPr="00D5087F">
        <w:rPr>
          <w:rFonts w:ascii="Segoe UI Symbol" w:hAnsi="Segoe UI Symbol"/>
          <w:sz w:val="24"/>
          <w:lang w:val="en-US"/>
        </w:rPr>
        <w:t>upon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payment</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financing</w:t>
      </w:r>
      <w:r w:rsidR="007E703B" w:rsidRPr="00D5087F">
        <w:rPr>
          <w:rFonts w:ascii="Segoe UI Symbol" w:hAnsi="Segoe UI Symbol"/>
          <w:sz w:val="24"/>
          <w:lang w:val="en-US"/>
        </w:rPr>
        <w:t xml:space="preserve"> </w:t>
      </w:r>
      <w:r w:rsidRPr="00D5087F">
        <w:rPr>
          <w:rFonts w:ascii="Segoe UI Symbol" w:hAnsi="Segoe UI Symbol"/>
          <w:sz w:val="24"/>
          <w:lang w:val="en-US"/>
        </w:rPr>
        <w:t>charges</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accordance</w:t>
      </w:r>
      <w:r w:rsidR="007E703B" w:rsidRPr="00D5087F">
        <w:rPr>
          <w:rFonts w:ascii="Segoe UI Symbol" w:hAnsi="Segoe UI Symbol"/>
          <w:sz w:val="24"/>
          <w:lang w:val="en-US"/>
        </w:rPr>
        <w:t xml:space="preserve"> </w:t>
      </w:r>
      <w:r w:rsidRPr="00D5087F">
        <w:rPr>
          <w:rFonts w:ascii="Segoe UI Symbol" w:hAnsi="Segoe UI Symbol"/>
          <w:sz w:val="24"/>
          <w:lang w:val="en-US"/>
        </w:rPr>
        <w:t>with</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w:t>
      </w:r>
    </w:p>
    <w:p w14:paraId="64ADC429"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(g</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decide</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upon</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provisional</w:t>
      </w:r>
      <w:r w:rsidR="007E703B" w:rsidRPr="00D5087F">
        <w:rPr>
          <w:rFonts w:ascii="Segoe UI Symbol" w:hAnsi="Segoe UI Symbol"/>
          <w:sz w:val="24"/>
          <w:lang w:val="en-US"/>
        </w:rPr>
        <w:t xml:space="preserve"> </w:t>
      </w:r>
      <w:r w:rsidRPr="00D5087F">
        <w:rPr>
          <w:rFonts w:ascii="Segoe UI Symbol" w:hAnsi="Segoe UI Symbol"/>
          <w:sz w:val="24"/>
          <w:lang w:val="en-US"/>
        </w:rPr>
        <w:t>relief</w:t>
      </w:r>
      <w:r w:rsidR="007E703B" w:rsidRPr="00D5087F">
        <w:rPr>
          <w:rFonts w:ascii="Segoe UI Symbol" w:hAnsi="Segoe UI Symbol"/>
          <w:sz w:val="24"/>
          <w:lang w:val="en-US"/>
        </w:rPr>
        <w:t xml:space="preserve"> </w:t>
      </w:r>
      <w:r w:rsidRPr="00D5087F">
        <w:rPr>
          <w:rFonts w:ascii="Segoe UI Symbol" w:hAnsi="Segoe UI Symbol"/>
          <w:sz w:val="24"/>
          <w:lang w:val="en-US"/>
        </w:rPr>
        <w:t>such</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interim</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conservatory</w:t>
      </w:r>
      <w:r w:rsidR="007E703B" w:rsidRPr="00D5087F">
        <w:rPr>
          <w:rFonts w:ascii="Segoe UI Symbol" w:hAnsi="Segoe UI Symbol"/>
          <w:sz w:val="24"/>
          <w:lang w:val="en-US"/>
        </w:rPr>
        <w:t xml:space="preserve"> </w:t>
      </w:r>
      <w:r w:rsidRPr="00D5087F">
        <w:rPr>
          <w:rFonts w:ascii="Segoe UI Symbol" w:hAnsi="Segoe UI Symbol"/>
          <w:sz w:val="24"/>
          <w:lang w:val="en-US"/>
        </w:rPr>
        <w:t>measures,</w:t>
      </w:r>
      <w:r w:rsidR="007E703B" w:rsidRPr="00D5087F">
        <w:rPr>
          <w:rFonts w:ascii="Segoe UI Symbol" w:hAnsi="Segoe UI Symbol"/>
          <w:sz w:val="24"/>
          <w:lang w:val="en-US"/>
        </w:rPr>
        <w:t xml:space="preserve"> </w:t>
      </w:r>
    </w:p>
    <w:p w14:paraId="794B4CCE"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(h)</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Start"/>
      <w:r w:rsidRPr="00D5087F">
        <w:rPr>
          <w:rFonts w:ascii="Segoe UI Symbol" w:hAnsi="Segoe UI Symbol"/>
          <w:sz w:val="24"/>
          <w:lang w:val="en-US"/>
        </w:rPr>
        <w:t>open</w:t>
      </w:r>
      <w:r w:rsidR="007E703B" w:rsidRPr="00D5087F">
        <w:rPr>
          <w:rFonts w:ascii="Segoe UI Symbol" w:hAnsi="Segoe UI Symbol"/>
          <w:sz w:val="24"/>
          <w:lang w:val="en-US"/>
        </w:rPr>
        <w:t xml:space="preserve"> </w:t>
      </w:r>
      <w:r w:rsidRPr="00D5087F">
        <w:rPr>
          <w:rFonts w:ascii="Segoe UI Symbol" w:hAnsi="Segoe UI Symbol"/>
          <w:sz w:val="24"/>
          <w:lang w:val="en-US"/>
        </w:rPr>
        <w:t>up</w:t>
      </w:r>
      <w:proofErr w:type="gramEnd"/>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review</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revise</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certificate,</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r w:rsidR="007E703B" w:rsidRPr="00D5087F">
        <w:rPr>
          <w:rFonts w:ascii="Segoe UI Symbol" w:hAnsi="Segoe UI Symbol"/>
          <w:sz w:val="24"/>
          <w:lang w:val="en-US"/>
        </w:rPr>
        <w:t xml:space="preserve"> </w:t>
      </w:r>
      <w:r w:rsidRPr="00D5087F">
        <w:rPr>
          <w:rFonts w:ascii="Segoe UI Symbol" w:hAnsi="Segoe UI Symbol"/>
          <w:sz w:val="24"/>
          <w:lang w:val="en-US"/>
        </w:rPr>
        <w:t>determination,</w:t>
      </w:r>
      <w:r w:rsidR="007E703B" w:rsidRPr="00D5087F">
        <w:rPr>
          <w:rFonts w:ascii="Segoe UI Symbol" w:hAnsi="Segoe UI Symbol"/>
          <w:sz w:val="24"/>
          <w:lang w:val="en-US"/>
        </w:rPr>
        <w:t xml:space="preserve"> </w:t>
      </w:r>
      <w:r w:rsidRPr="00D5087F">
        <w:rPr>
          <w:rFonts w:ascii="Segoe UI Symbol" w:hAnsi="Segoe UI Symbol"/>
          <w:sz w:val="24"/>
          <w:lang w:val="en-US"/>
        </w:rPr>
        <w:t>instruction,</w:t>
      </w:r>
      <w:r w:rsidR="007E703B" w:rsidRPr="00D5087F">
        <w:rPr>
          <w:rFonts w:ascii="Segoe UI Symbol" w:hAnsi="Segoe UI Symbol"/>
          <w:sz w:val="24"/>
          <w:lang w:val="en-US"/>
        </w:rPr>
        <w:t xml:space="preserve"> </w:t>
      </w:r>
      <w:r w:rsidRPr="00D5087F">
        <w:rPr>
          <w:rFonts w:ascii="Segoe UI Symbol" w:hAnsi="Segoe UI Symbol"/>
          <w:sz w:val="24"/>
          <w:lang w:val="en-US"/>
        </w:rPr>
        <w:t>opinion</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valuation</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Project</w:t>
      </w:r>
      <w:r w:rsidR="007E703B" w:rsidRPr="00D5087F">
        <w:rPr>
          <w:rFonts w:ascii="Segoe UI Symbol" w:hAnsi="Segoe UI Symbol"/>
          <w:sz w:val="24"/>
          <w:lang w:val="en-US"/>
        </w:rPr>
        <w:t xml:space="preserve"> </w:t>
      </w:r>
      <w:r w:rsidRPr="00D5087F">
        <w:rPr>
          <w:rFonts w:ascii="Segoe UI Symbol" w:hAnsi="Segoe UI Symbol"/>
          <w:sz w:val="24"/>
          <w:lang w:val="en-US"/>
        </w:rPr>
        <w:t>Manager,</w:t>
      </w:r>
      <w:r w:rsidR="007E703B" w:rsidRPr="00D5087F">
        <w:rPr>
          <w:rFonts w:ascii="Segoe UI Symbol" w:hAnsi="Segoe UI Symbol"/>
          <w:sz w:val="24"/>
          <w:lang w:val="en-US"/>
        </w:rPr>
        <w:t xml:space="preserve"> </w:t>
      </w:r>
      <w:r w:rsidRPr="00D5087F">
        <w:rPr>
          <w:rFonts w:ascii="Segoe UI Symbol" w:hAnsi="Segoe UI Symbol"/>
          <w:sz w:val="24"/>
          <w:lang w:val="en-US"/>
        </w:rPr>
        <w:t>relevant</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dispute,</w:t>
      </w:r>
      <w:r w:rsidR="007E703B" w:rsidRPr="00D5087F">
        <w:rPr>
          <w:rFonts w:ascii="Segoe UI Symbol" w:hAnsi="Segoe UI Symbol"/>
          <w:sz w:val="24"/>
          <w:lang w:val="en-US"/>
        </w:rPr>
        <w:t xml:space="preserve"> </w:t>
      </w:r>
      <w:r w:rsidRPr="00D5087F">
        <w:rPr>
          <w:rFonts w:ascii="Segoe UI Symbol" w:hAnsi="Segoe UI Symbol"/>
          <w:sz w:val="24"/>
          <w:lang w:val="en-US"/>
        </w:rPr>
        <w:t>and</w:t>
      </w:r>
    </w:p>
    <w:p w14:paraId="58CE7AF6"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w:t>
      </w:r>
      <w:proofErr w:type="spellStart"/>
      <w:r w:rsidRPr="00D5087F">
        <w:rPr>
          <w:rFonts w:ascii="Segoe UI Symbol" w:hAnsi="Segoe UI Symbol"/>
          <w:sz w:val="24"/>
          <w:lang w:val="en-US"/>
        </w:rPr>
        <w:t>i</w:t>
      </w:r>
      <w:proofErr w:type="spellEnd"/>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t>appoint,</w:t>
      </w:r>
      <w:r w:rsidR="007E703B" w:rsidRPr="00D5087F">
        <w:rPr>
          <w:rFonts w:ascii="Segoe UI Symbol" w:hAnsi="Segoe UI Symbol"/>
          <w:sz w:val="24"/>
          <w:lang w:val="en-US"/>
        </w:rPr>
        <w:t xml:space="preserve"> </w:t>
      </w:r>
      <w:r w:rsidRPr="00D5087F">
        <w:rPr>
          <w:rFonts w:ascii="Segoe UI Symbol" w:hAnsi="Segoe UI Symbol"/>
          <w:sz w:val="24"/>
          <w:lang w:val="en-US"/>
        </w:rPr>
        <w:t>should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so</w:t>
      </w:r>
      <w:r w:rsidR="007E703B" w:rsidRPr="00D5087F">
        <w:rPr>
          <w:rFonts w:ascii="Segoe UI Symbol" w:hAnsi="Segoe UI Symbol"/>
          <w:sz w:val="24"/>
          <w:lang w:val="en-US"/>
        </w:rPr>
        <w:t xml:space="preserve"> </w:t>
      </w:r>
      <w:r w:rsidRPr="00D5087F">
        <w:rPr>
          <w:rFonts w:ascii="Segoe UI Symbol" w:hAnsi="Segoe UI Symbol"/>
          <w:sz w:val="24"/>
          <w:lang w:val="en-US"/>
        </w:rPr>
        <w:t>consider</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necessary</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Parties</w:t>
      </w:r>
      <w:r w:rsidR="007E703B" w:rsidRPr="00D5087F">
        <w:rPr>
          <w:rFonts w:ascii="Segoe UI Symbol" w:hAnsi="Segoe UI Symbol"/>
          <w:sz w:val="24"/>
          <w:lang w:val="en-US"/>
        </w:rPr>
        <w:t xml:space="preserve"> </w:t>
      </w:r>
      <w:r w:rsidRPr="00D5087F">
        <w:rPr>
          <w:rFonts w:ascii="Segoe UI Symbol" w:hAnsi="Segoe UI Symbol"/>
          <w:sz w:val="24"/>
          <w:lang w:val="en-US"/>
        </w:rPr>
        <w:t>agree,</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suitable</w:t>
      </w:r>
      <w:r w:rsidR="007E703B" w:rsidRPr="00D5087F">
        <w:rPr>
          <w:rFonts w:ascii="Segoe UI Symbol" w:hAnsi="Segoe UI Symbol"/>
          <w:sz w:val="24"/>
          <w:lang w:val="en-US"/>
        </w:rPr>
        <w:t xml:space="preserve"> </w:t>
      </w:r>
      <w:r w:rsidRPr="00D5087F">
        <w:rPr>
          <w:rFonts w:ascii="Segoe UI Symbol" w:hAnsi="Segoe UI Symbol"/>
          <w:sz w:val="24"/>
          <w:lang w:val="en-US"/>
        </w:rPr>
        <w:t>expert</w:t>
      </w:r>
      <w:r w:rsidR="007E703B" w:rsidRPr="00D5087F">
        <w:rPr>
          <w:rFonts w:ascii="Segoe UI Symbol" w:hAnsi="Segoe UI Symbol"/>
          <w:sz w:val="24"/>
          <w:lang w:val="en-US"/>
        </w:rPr>
        <w:t xml:space="preserve"> </w:t>
      </w:r>
      <w:r w:rsidRPr="00D5087F">
        <w:rPr>
          <w:rFonts w:ascii="Segoe UI Symbol" w:hAnsi="Segoe UI Symbol"/>
          <w:sz w:val="24"/>
          <w:lang w:val="en-US"/>
        </w:rPr>
        <w:t>at</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cost</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Parties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give</w:t>
      </w:r>
      <w:r w:rsidR="007E703B" w:rsidRPr="00D5087F">
        <w:rPr>
          <w:rFonts w:ascii="Segoe UI Symbol" w:hAnsi="Segoe UI Symbol"/>
          <w:sz w:val="24"/>
          <w:lang w:val="en-US"/>
        </w:rPr>
        <w:t xml:space="preserve"> </w:t>
      </w:r>
      <w:r w:rsidRPr="00D5087F">
        <w:rPr>
          <w:rFonts w:ascii="Segoe UI Symbol" w:hAnsi="Segoe UI Symbol"/>
          <w:sz w:val="24"/>
          <w:lang w:val="en-US"/>
        </w:rPr>
        <w:t>advice</w:t>
      </w:r>
      <w:r w:rsidR="007E703B" w:rsidRPr="00D5087F">
        <w:rPr>
          <w:rFonts w:ascii="Segoe UI Symbol" w:hAnsi="Segoe UI Symbol"/>
          <w:sz w:val="24"/>
          <w:lang w:val="en-US"/>
        </w:rPr>
        <w:t xml:space="preserve"> </w:t>
      </w:r>
      <w:r w:rsidRPr="00D5087F">
        <w:rPr>
          <w:rFonts w:ascii="Segoe UI Symbol" w:hAnsi="Segoe UI Symbol"/>
          <w:sz w:val="24"/>
          <w:lang w:val="en-US"/>
        </w:rPr>
        <w:t>on</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specific</w:t>
      </w:r>
      <w:r w:rsidR="007E703B" w:rsidRPr="00D5087F">
        <w:rPr>
          <w:rFonts w:ascii="Segoe UI Symbol" w:hAnsi="Segoe UI Symbol"/>
          <w:sz w:val="24"/>
          <w:lang w:val="en-US"/>
        </w:rPr>
        <w:t xml:space="preserve"> </w:t>
      </w:r>
      <w:r w:rsidRPr="00D5087F">
        <w:rPr>
          <w:rFonts w:ascii="Segoe UI Symbol" w:hAnsi="Segoe UI Symbol"/>
          <w:sz w:val="24"/>
          <w:lang w:val="en-US"/>
        </w:rPr>
        <w:t>matter</w:t>
      </w:r>
      <w:r w:rsidR="007E703B" w:rsidRPr="00D5087F">
        <w:rPr>
          <w:rFonts w:ascii="Segoe UI Symbol" w:hAnsi="Segoe UI Symbol"/>
          <w:sz w:val="24"/>
          <w:lang w:val="en-US"/>
        </w:rPr>
        <w:t xml:space="preserve"> </w:t>
      </w:r>
      <w:r w:rsidRPr="00D5087F">
        <w:rPr>
          <w:rFonts w:ascii="Segoe UI Symbol" w:hAnsi="Segoe UI Symbol"/>
          <w:sz w:val="24"/>
          <w:lang w:val="en-US"/>
        </w:rPr>
        <w:t>relevant</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dispute.</w:t>
      </w:r>
    </w:p>
    <w:p w14:paraId="04502096" w14:textId="77777777" w:rsidR="005B4A5F" w:rsidRPr="00D5087F" w:rsidRDefault="005B4A5F" w:rsidP="001D5093">
      <w:pPr>
        <w:pStyle w:val="ClauseSubPara"/>
        <w:spacing w:before="0" w:after="200"/>
        <w:ind w:left="0"/>
        <w:rPr>
          <w:rFonts w:ascii="Segoe UI Symbol" w:hAnsi="Segoe UI Symbol"/>
          <w:sz w:val="24"/>
          <w:lang w:val="en-US"/>
        </w:rPr>
      </w:pPr>
      <w:r w:rsidRPr="00D5087F">
        <w:rPr>
          <w:rFonts w:ascii="Segoe UI Symbol" w:hAnsi="Segoe UI Symbol"/>
          <w:sz w:val="24"/>
          <w:lang w:val="en-US"/>
        </w:rPr>
        <w:lastRenderedPageBreak/>
        <w:t>9.</w:t>
      </w:r>
      <w:r w:rsidR="007E703B" w:rsidRPr="00D5087F">
        <w:rPr>
          <w:rFonts w:ascii="Segoe UI Symbol" w:hAnsi="Segoe UI Symbol"/>
          <w:sz w:val="24"/>
          <w:lang w:val="en-US"/>
        </w:rPr>
        <w:t xml:space="preserve">  </w:t>
      </w:r>
      <w:r w:rsidRPr="00D5087F">
        <w:rPr>
          <w:rFonts w:ascii="Segoe UI Symbol" w:hAnsi="Segoe UI Symbol"/>
          <w:sz w:val="24"/>
          <w:lang w:val="en-US"/>
        </w:rPr>
        <w:tab/>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not</w:t>
      </w:r>
      <w:r w:rsidR="007E703B" w:rsidRPr="00D5087F">
        <w:rPr>
          <w:rFonts w:ascii="Segoe UI Symbol" w:hAnsi="Segoe UI Symbol"/>
          <w:sz w:val="24"/>
          <w:lang w:val="en-US"/>
        </w:rPr>
        <w:t xml:space="preserve"> </w:t>
      </w:r>
      <w:r w:rsidRPr="00D5087F">
        <w:rPr>
          <w:rFonts w:ascii="Segoe UI Symbol" w:hAnsi="Segoe UI Symbol"/>
          <w:sz w:val="24"/>
          <w:lang w:val="en-US"/>
        </w:rPr>
        <w:t>express</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opinions</w:t>
      </w:r>
      <w:r w:rsidR="007E703B" w:rsidRPr="00D5087F">
        <w:rPr>
          <w:rFonts w:ascii="Segoe UI Symbol" w:hAnsi="Segoe UI Symbol"/>
          <w:sz w:val="24"/>
          <w:lang w:val="en-US"/>
        </w:rPr>
        <w:t xml:space="preserve"> </w:t>
      </w:r>
      <w:r w:rsidRPr="00D5087F">
        <w:rPr>
          <w:rFonts w:ascii="Segoe UI Symbol" w:hAnsi="Segoe UI Symbol"/>
          <w:sz w:val="24"/>
          <w:lang w:val="en-US"/>
        </w:rPr>
        <w:t>during</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concerning</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merits</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arguments</w:t>
      </w:r>
      <w:r w:rsidR="007E703B" w:rsidRPr="00D5087F">
        <w:rPr>
          <w:rFonts w:ascii="Segoe UI Symbol" w:hAnsi="Segoe UI Symbol"/>
          <w:sz w:val="24"/>
          <w:lang w:val="en-US"/>
        </w:rPr>
        <w:t xml:space="preserve"> </w:t>
      </w:r>
      <w:r w:rsidRPr="00D5087F">
        <w:rPr>
          <w:rFonts w:ascii="Segoe UI Symbol" w:hAnsi="Segoe UI Symbol"/>
          <w:sz w:val="24"/>
          <w:lang w:val="en-US"/>
        </w:rPr>
        <w:t>advanced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Parties.</w:t>
      </w:r>
      <w:r w:rsidR="007E703B" w:rsidRPr="00D5087F">
        <w:rPr>
          <w:rFonts w:ascii="Segoe UI Symbol" w:hAnsi="Segoe UI Symbol"/>
          <w:sz w:val="24"/>
          <w:lang w:val="en-US"/>
        </w:rPr>
        <w:t xml:space="preserve"> </w:t>
      </w:r>
      <w:r w:rsidRPr="00D5087F">
        <w:rPr>
          <w:rFonts w:ascii="Segoe UI Symbol" w:hAnsi="Segoe UI Symbol"/>
          <w:sz w:val="24"/>
          <w:lang w:val="en-US"/>
        </w:rPr>
        <w:t>Thereafter,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make</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give</w:t>
      </w:r>
      <w:r w:rsidR="007E703B" w:rsidRPr="00D5087F">
        <w:rPr>
          <w:rFonts w:ascii="Segoe UI Symbol" w:hAnsi="Segoe UI Symbol"/>
          <w:sz w:val="24"/>
          <w:lang w:val="en-US"/>
        </w:rPr>
        <w:t xml:space="preserve"> </w:t>
      </w:r>
      <w:r w:rsidRPr="00D5087F">
        <w:rPr>
          <w:rFonts w:ascii="Segoe UI Symbol" w:hAnsi="Segoe UI Symbol"/>
          <w:sz w:val="24"/>
          <w:lang w:val="en-US"/>
        </w:rPr>
        <w:t>its</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accordance</w:t>
      </w:r>
      <w:r w:rsidR="007E703B" w:rsidRPr="00D5087F">
        <w:rPr>
          <w:rFonts w:ascii="Segoe UI Symbol" w:hAnsi="Segoe UI Symbol"/>
          <w:sz w:val="24"/>
          <w:lang w:val="en-US"/>
        </w:rPr>
        <w:t xml:space="preserve"> </w:t>
      </w:r>
      <w:r w:rsidRPr="00D5087F">
        <w:rPr>
          <w:rFonts w:ascii="Segoe UI Symbol" w:hAnsi="Segoe UI Symbol"/>
          <w:sz w:val="24"/>
          <w:lang w:val="en-US"/>
        </w:rPr>
        <w:t>with</w:t>
      </w:r>
      <w:r w:rsidR="007E703B" w:rsidRPr="00D5087F">
        <w:rPr>
          <w:rFonts w:ascii="Segoe UI Symbol" w:hAnsi="Segoe UI Symbol"/>
          <w:sz w:val="24"/>
          <w:lang w:val="en-US"/>
        </w:rPr>
        <w:t xml:space="preserve"> </w:t>
      </w:r>
      <w:r w:rsidRPr="00D5087F">
        <w:rPr>
          <w:rFonts w:ascii="Segoe UI Symbol" w:hAnsi="Segoe UI Symbol"/>
          <w:sz w:val="24"/>
          <w:lang w:val="en-US"/>
        </w:rPr>
        <w:t>GCC</w:t>
      </w:r>
      <w:r w:rsidR="007E703B" w:rsidRPr="00D5087F">
        <w:rPr>
          <w:rFonts w:ascii="Segoe UI Symbol" w:hAnsi="Segoe UI Symbol"/>
          <w:sz w:val="24"/>
          <w:lang w:val="en-US"/>
        </w:rPr>
        <w:t xml:space="preserve"> </w:t>
      </w:r>
      <w:r w:rsidRPr="00D5087F">
        <w:rPr>
          <w:rFonts w:ascii="Segoe UI Symbol" w:hAnsi="Segoe UI Symbol"/>
          <w:sz w:val="24"/>
          <w:lang w:val="en-US"/>
        </w:rPr>
        <w:t>Sub-Clause</w:t>
      </w:r>
      <w:r w:rsidR="007E703B" w:rsidRPr="00D5087F">
        <w:rPr>
          <w:rFonts w:ascii="Segoe UI Symbol" w:hAnsi="Segoe UI Symbol"/>
          <w:sz w:val="24"/>
          <w:lang w:val="en-US"/>
        </w:rPr>
        <w:t xml:space="preserve"> </w:t>
      </w:r>
      <w:r w:rsidRPr="00D5087F">
        <w:rPr>
          <w:rFonts w:ascii="Segoe UI Symbol" w:hAnsi="Segoe UI Symbol"/>
          <w:sz w:val="24"/>
          <w:lang w:val="en-US"/>
        </w:rPr>
        <w:t>46.3,</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as</w:t>
      </w:r>
      <w:r w:rsidR="007E703B" w:rsidRPr="00D5087F">
        <w:rPr>
          <w:rFonts w:ascii="Segoe UI Symbol" w:hAnsi="Segoe UI Symbol"/>
          <w:sz w:val="24"/>
          <w:lang w:val="en-US"/>
        </w:rPr>
        <w:t xml:space="preserve"> </w:t>
      </w:r>
      <w:r w:rsidRPr="00D5087F">
        <w:rPr>
          <w:rFonts w:ascii="Segoe UI Symbol" w:hAnsi="Segoe UI Symbol"/>
          <w:sz w:val="24"/>
          <w:lang w:val="en-US"/>
        </w:rPr>
        <w:t>otherwise</w:t>
      </w:r>
      <w:r w:rsidR="007E703B" w:rsidRPr="00D5087F">
        <w:rPr>
          <w:rFonts w:ascii="Segoe UI Symbol" w:hAnsi="Segoe UI Symbol"/>
          <w:sz w:val="24"/>
          <w:lang w:val="en-US"/>
        </w:rPr>
        <w:t xml:space="preserve"> </w:t>
      </w:r>
      <w:r w:rsidRPr="00D5087F">
        <w:rPr>
          <w:rFonts w:ascii="Segoe UI Symbol" w:hAnsi="Segoe UI Symbol"/>
          <w:sz w:val="24"/>
          <w:lang w:val="en-US"/>
        </w:rPr>
        <w:t>agreed</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writing.</w:t>
      </w:r>
      <w:r w:rsidR="007E703B" w:rsidRPr="00D5087F">
        <w:rPr>
          <w:rFonts w:ascii="Segoe UI Symbol" w:hAnsi="Segoe UI Symbol"/>
          <w:sz w:val="24"/>
          <w:lang w:val="en-US"/>
        </w:rPr>
        <w:t xml:space="preserve"> </w:t>
      </w:r>
      <w:r w:rsidRPr="00D5087F">
        <w:rPr>
          <w:rFonts w:ascii="Segoe UI Symbol" w:hAnsi="Segoe UI Symbol"/>
          <w:sz w:val="24"/>
          <w:lang w:val="en-US"/>
        </w:rPr>
        <w:t>If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DB</w:t>
      </w:r>
      <w:r w:rsidR="007E703B" w:rsidRPr="00D5087F">
        <w:rPr>
          <w:rFonts w:ascii="Segoe UI Symbol" w:hAnsi="Segoe UI Symbol"/>
          <w:sz w:val="24"/>
          <w:lang w:val="en-US"/>
        </w:rPr>
        <w:t xml:space="preserve"> </w:t>
      </w:r>
      <w:r w:rsidRPr="00D5087F">
        <w:rPr>
          <w:rFonts w:ascii="Segoe UI Symbol" w:hAnsi="Segoe UI Symbol"/>
          <w:sz w:val="24"/>
          <w:lang w:val="en-US"/>
        </w:rPr>
        <w:t>comprises</w:t>
      </w:r>
      <w:r w:rsidR="007E703B" w:rsidRPr="00D5087F">
        <w:rPr>
          <w:rFonts w:ascii="Segoe UI Symbol" w:hAnsi="Segoe UI Symbol"/>
          <w:sz w:val="24"/>
          <w:lang w:val="en-US"/>
        </w:rPr>
        <w:t xml:space="preserve"> </w:t>
      </w:r>
      <w:r w:rsidRPr="00D5087F">
        <w:rPr>
          <w:rFonts w:ascii="Segoe UI Symbol" w:hAnsi="Segoe UI Symbol"/>
          <w:sz w:val="24"/>
          <w:lang w:val="en-US"/>
        </w:rPr>
        <w:t>three</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persons</w:t>
      </w:r>
      <w:proofErr w:type="gramEnd"/>
      <w:r w:rsidRPr="00D5087F">
        <w:rPr>
          <w:rFonts w:ascii="Segoe UI Symbol" w:hAnsi="Segoe UI Symbol"/>
          <w:sz w:val="24"/>
          <w:lang w:val="en-US"/>
        </w:rPr>
        <w:t>:</w:t>
      </w:r>
    </w:p>
    <w:p w14:paraId="10FEDF94"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(a</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it</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convene</w:t>
      </w:r>
      <w:r w:rsidR="007E703B" w:rsidRPr="00D5087F">
        <w:rPr>
          <w:rFonts w:ascii="Segoe UI Symbol" w:hAnsi="Segoe UI Symbol"/>
          <w:sz w:val="24"/>
          <w:lang w:val="en-US"/>
        </w:rPr>
        <w:t xml:space="preserve"> </w:t>
      </w:r>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private</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after</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in</w:t>
      </w:r>
      <w:r w:rsidR="007E703B" w:rsidRPr="00D5087F">
        <w:rPr>
          <w:rFonts w:ascii="Segoe UI Symbol" w:hAnsi="Segoe UI Symbol"/>
          <w:sz w:val="24"/>
          <w:lang w:val="en-US"/>
        </w:rPr>
        <w:t xml:space="preserve"> </w:t>
      </w:r>
      <w:r w:rsidRPr="00D5087F">
        <w:rPr>
          <w:rFonts w:ascii="Segoe UI Symbol" w:hAnsi="Segoe UI Symbol"/>
          <w:sz w:val="24"/>
          <w:lang w:val="en-US"/>
        </w:rPr>
        <w:t>order</w:t>
      </w:r>
      <w:r w:rsidR="007E703B" w:rsidRPr="00D5087F">
        <w:rPr>
          <w:rFonts w:ascii="Segoe UI Symbol" w:hAnsi="Segoe UI Symbol"/>
          <w:sz w:val="24"/>
          <w:lang w:val="en-US"/>
        </w:rPr>
        <w:t xml:space="preserve"> </w:t>
      </w:r>
      <w:r w:rsidRPr="00D5087F">
        <w:rPr>
          <w:rFonts w:ascii="Segoe UI Symbol" w:hAnsi="Segoe UI Symbol"/>
          <w:sz w:val="24"/>
          <w:lang w:val="en-US"/>
        </w:rPr>
        <w:t>to</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have</w:t>
      </w:r>
      <w:r w:rsidR="007E703B" w:rsidRPr="00D5087F">
        <w:rPr>
          <w:rFonts w:ascii="Segoe UI Symbol" w:hAnsi="Segoe UI Symbol"/>
          <w:sz w:val="24"/>
          <w:lang w:val="en-US"/>
        </w:rPr>
        <w:t xml:space="preserve"> </w:t>
      </w:r>
      <w:r w:rsidRPr="00D5087F">
        <w:rPr>
          <w:rFonts w:ascii="Segoe UI Symbol" w:hAnsi="Segoe UI Symbol"/>
          <w:sz w:val="24"/>
          <w:lang w:val="en-US"/>
        </w:rPr>
        <w:t>discussions</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prepare</w:t>
      </w:r>
      <w:r w:rsidR="007E703B" w:rsidRPr="00D5087F">
        <w:rPr>
          <w:rFonts w:ascii="Segoe UI Symbol" w:hAnsi="Segoe UI Symbol"/>
          <w:sz w:val="24"/>
          <w:lang w:val="en-US"/>
        </w:rPr>
        <w:t xml:space="preserve"> </w:t>
      </w:r>
      <w:r w:rsidRPr="00D5087F">
        <w:rPr>
          <w:rFonts w:ascii="Segoe UI Symbol" w:hAnsi="Segoe UI Symbol"/>
          <w:sz w:val="24"/>
          <w:lang w:val="en-US"/>
        </w:rPr>
        <w:t>its</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decision;</w:t>
      </w:r>
      <w:proofErr w:type="gramEnd"/>
    </w:p>
    <w:p w14:paraId="1CD3F660"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(b</w:t>
      </w:r>
      <w:proofErr w:type="gramStart"/>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ab/>
      </w:r>
      <w:proofErr w:type="gramEnd"/>
      <w:r w:rsidRPr="00D5087F">
        <w:rPr>
          <w:rFonts w:ascii="Segoe UI Symbol" w:hAnsi="Segoe UI Symbol"/>
          <w:sz w:val="24"/>
          <w:lang w:val="en-US"/>
        </w:rPr>
        <w:t>it</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00AE2D39" w:rsidRPr="00D5087F">
        <w:rPr>
          <w:rFonts w:ascii="Segoe UI Symbol" w:hAnsi="Segoe UI Symbol"/>
          <w:sz w:val="24"/>
          <w:lang w:val="en-US"/>
        </w:rPr>
        <w:t>endeavor</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reach</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unanimous</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r w:rsidR="007E703B" w:rsidRPr="00D5087F">
        <w:rPr>
          <w:rFonts w:ascii="Segoe UI Symbol" w:hAnsi="Segoe UI Symbol"/>
          <w:sz w:val="24"/>
          <w:lang w:val="en-US"/>
        </w:rPr>
        <w:t xml:space="preserve"> </w:t>
      </w:r>
      <w:r w:rsidRPr="00D5087F">
        <w:rPr>
          <w:rFonts w:ascii="Segoe UI Symbol" w:hAnsi="Segoe UI Symbol"/>
          <w:sz w:val="24"/>
          <w:lang w:val="en-US"/>
        </w:rPr>
        <w:t>if</w:t>
      </w:r>
      <w:r w:rsidR="007E703B" w:rsidRPr="00D5087F">
        <w:rPr>
          <w:rFonts w:ascii="Segoe UI Symbol" w:hAnsi="Segoe UI Symbol"/>
          <w:sz w:val="24"/>
          <w:lang w:val="en-US"/>
        </w:rPr>
        <w:t xml:space="preserve"> </w:t>
      </w:r>
      <w:r w:rsidRPr="00D5087F">
        <w:rPr>
          <w:rFonts w:ascii="Segoe UI Symbol" w:hAnsi="Segoe UI Symbol"/>
          <w:sz w:val="24"/>
          <w:lang w:val="en-US"/>
        </w:rPr>
        <w:t>this</w:t>
      </w:r>
      <w:r w:rsidR="007E703B" w:rsidRPr="00D5087F">
        <w:rPr>
          <w:rFonts w:ascii="Segoe UI Symbol" w:hAnsi="Segoe UI Symbol"/>
          <w:sz w:val="24"/>
          <w:lang w:val="en-US"/>
        </w:rPr>
        <w:t xml:space="preserve"> </w:t>
      </w:r>
      <w:r w:rsidRPr="00D5087F">
        <w:rPr>
          <w:rFonts w:ascii="Segoe UI Symbol" w:hAnsi="Segoe UI Symbol"/>
          <w:sz w:val="24"/>
          <w:lang w:val="en-US"/>
        </w:rPr>
        <w:t>proves</w:t>
      </w:r>
      <w:r w:rsidR="007E703B" w:rsidRPr="00D5087F">
        <w:rPr>
          <w:rFonts w:ascii="Segoe UI Symbol" w:hAnsi="Segoe UI Symbol"/>
          <w:sz w:val="24"/>
          <w:lang w:val="en-US"/>
        </w:rPr>
        <w:t xml:space="preserve"> </w:t>
      </w:r>
      <w:r w:rsidRPr="00D5087F">
        <w:rPr>
          <w:rFonts w:ascii="Segoe UI Symbol" w:hAnsi="Segoe UI Symbol"/>
          <w:sz w:val="24"/>
          <w:lang w:val="en-US"/>
        </w:rPr>
        <w:t>impossible</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applicable</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r w:rsidR="007E703B" w:rsidRPr="00D5087F">
        <w:rPr>
          <w:rFonts w:ascii="Segoe UI Symbol" w:hAnsi="Segoe UI Symbol"/>
          <w:sz w:val="24"/>
          <w:lang w:val="en-US"/>
        </w:rPr>
        <w:t xml:space="preserve"> </w:t>
      </w:r>
      <w:r w:rsidRPr="00D5087F">
        <w:rPr>
          <w:rFonts w:ascii="Segoe UI Symbol" w:hAnsi="Segoe UI Symbol"/>
          <w:sz w:val="24"/>
          <w:lang w:val="en-US"/>
        </w:rPr>
        <w:t>shall</w:t>
      </w:r>
      <w:r w:rsidR="007E703B" w:rsidRPr="00D5087F">
        <w:rPr>
          <w:rFonts w:ascii="Segoe UI Symbol" w:hAnsi="Segoe UI Symbol"/>
          <w:sz w:val="24"/>
          <w:lang w:val="en-US"/>
        </w:rPr>
        <w:t xml:space="preserve"> </w:t>
      </w:r>
      <w:r w:rsidRPr="00D5087F">
        <w:rPr>
          <w:rFonts w:ascii="Segoe UI Symbol" w:hAnsi="Segoe UI Symbol"/>
          <w:sz w:val="24"/>
          <w:lang w:val="en-US"/>
        </w:rPr>
        <w:t>be</w:t>
      </w:r>
      <w:r w:rsidR="007E703B" w:rsidRPr="00D5087F">
        <w:rPr>
          <w:rFonts w:ascii="Segoe UI Symbol" w:hAnsi="Segoe UI Symbol"/>
          <w:sz w:val="24"/>
          <w:lang w:val="en-US"/>
        </w:rPr>
        <w:t xml:space="preserve"> </w:t>
      </w:r>
      <w:r w:rsidRPr="00D5087F">
        <w:rPr>
          <w:rFonts w:ascii="Segoe UI Symbol" w:hAnsi="Segoe UI Symbol"/>
          <w:sz w:val="24"/>
          <w:lang w:val="en-US"/>
        </w:rPr>
        <w:t>made</w:t>
      </w:r>
      <w:r w:rsidR="007E703B" w:rsidRPr="00D5087F">
        <w:rPr>
          <w:rFonts w:ascii="Segoe UI Symbol" w:hAnsi="Segoe UI Symbol"/>
          <w:sz w:val="24"/>
          <w:lang w:val="en-US"/>
        </w:rPr>
        <w:t xml:space="preserve"> </w:t>
      </w:r>
      <w:r w:rsidRPr="00D5087F">
        <w:rPr>
          <w:rFonts w:ascii="Segoe UI Symbol" w:hAnsi="Segoe UI Symbol"/>
          <w:sz w:val="24"/>
          <w:lang w:val="en-US"/>
        </w:rPr>
        <w:t>by</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majority</w:t>
      </w:r>
      <w:r w:rsidR="007E703B" w:rsidRPr="00D5087F">
        <w:rPr>
          <w:rFonts w:ascii="Segoe UI Symbol" w:hAnsi="Segoe UI Symbol"/>
          <w:sz w:val="24"/>
          <w:lang w:val="en-US"/>
        </w:rPr>
        <w:t xml:space="preserve"> </w:t>
      </w:r>
      <w:r w:rsidRPr="00D5087F">
        <w:rPr>
          <w:rFonts w:ascii="Segoe UI Symbol" w:hAnsi="Segoe UI Symbol"/>
          <w:sz w:val="24"/>
          <w:lang w:val="en-US"/>
        </w:rPr>
        <w:t>of</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Members,</w:t>
      </w:r>
      <w:r w:rsidR="007E703B" w:rsidRPr="00D5087F">
        <w:rPr>
          <w:rFonts w:ascii="Segoe UI Symbol" w:hAnsi="Segoe UI Symbol"/>
          <w:sz w:val="24"/>
          <w:lang w:val="en-US"/>
        </w:rPr>
        <w:t xml:space="preserve"> </w:t>
      </w:r>
      <w:r w:rsidRPr="00D5087F">
        <w:rPr>
          <w:rFonts w:ascii="Segoe UI Symbol" w:hAnsi="Segoe UI Symbol"/>
          <w:sz w:val="24"/>
          <w:lang w:val="en-US"/>
        </w:rPr>
        <w:t>who</w:t>
      </w:r>
      <w:r w:rsidR="007E703B" w:rsidRPr="00D5087F">
        <w:rPr>
          <w:rFonts w:ascii="Segoe UI Symbol" w:hAnsi="Segoe UI Symbol"/>
          <w:sz w:val="24"/>
          <w:lang w:val="en-US"/>
        </w:rPr>
        <w:t xml:space="preserve"> </w:t>
      </w:r>
      <w:r w:rsidRPr="00D5087F">
        <w:rPr>
          <w:rFonts w:ascii="Segoe UI Symbol" w:hAnsi="Segoe UI Symbol"/>
          <w:sz w:val="24"/>
          <w:lang w:val="en-US"/>
        </w:rPr>
        <w:t>may</w:t>
      </w:r>
      <w:r w:rsidR="007E703B" w:rsidRPr="00D5087F">
        <w:rPr>
          <w:rFonts w:ascii="Segoe UI Symbol" w:hAnsi="Segoe UI Symbol"/>
          <w:sz w:val="24"/>
          <w:lang w:val="en-US"/>
        </w:rPr>
        <w:t xml:space="preserve"> </w:t>
      </w:r>
      <w:r w:rsidRPr="00D5087F">
        <w:rPr>
          <w:rFonts w:ascii="Segoe UI Symbol" w:hAnsi="Segoe UI Symbol"/>
          <w:sz w:val="24"/>
          <w:lang w:val="en-US"/>
        </w:rPr>
        <w:t>require</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minority</w:t>
      </w:r>
      <w:r w:rsidR="007E703B" w:rsidRPr="00D5087F">
        <w:rPr>
          <w:rFonts w:ascii="Segoe UI Symbol" w:hAnsi="Segoe UI Symbol"/>
          <w:sz w:val="24"/>
          <w:lang w:val="en-US"/>
        </w:rPr>
        <w:t xml:space="preserve"> </w:t>
      </w:r>
      <w:r w:rsidRPr="00D5087F">
        <w:rPr>
          <w:rFonts w:ascii="Segoe UI Symbol" w:hAnsi="Segoe UI Symbol"/>
          <w:sz w:val="24"/>
          <w:lang w:val="en-US"/>
        </w:rPr>
        <w:t>Member</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prepare</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written</w:t>
      </w:r>
      <w:r w:rsidR="007E703B" w:rsidRPr="00D5087F">
        <w:rPr>
          <w:rFonts w:ascii="Segoe UI Symbol" w:hAnsi="Segoe UI Symbol"/>
          <w:sz w:val="24"/>
          <w:lang w:val="en-US"/>
        </w:rPr>
        <w:t xml:space="preserve"> </w:t>
      </w:r>
      <w:r w:rsidRPr="00D5087F">
        <w:rPr>
          <w:rFonts w:ascii="Segoe UI Symbol" w:hAnsi="Segoe UI Symbol"/>
          <w:sz w:val="24"/>
          <w:lang w:val="en-US"/>
        </w:rPr>
        <w:t>report</w:t>
      </w:r>
      <w:r w:rsidR="007E703B" w:rsidRPr="00D5087F">
        <w:rPr>
          <w:rFonts w:ascii="Segoe UI Symbol" w:hAnsi="Segoe UI Symbol"/>
          <w:sz w:val="24"/>
          <w:lang w:val="en-US"/>
        </w:rPr>
        <w:t xml:space="preserve"> </w:t>
      </w:r>
      <w:r w:rsidRPr="00D5087F">
        <w:rPr>
          <w:rFonts w:ascii="Segoe UI Symbol" w:hAnsi="Segoe UI Symbol"/>
          <w:sz w:val="24"/>
          <w:lang w:val="en-US"/>
        </w:rPr>
        <w:t>for</w:t>
      </w:r>
      <w:r w:rsidR="007E703B" w:rsidRPr="00D5087F">
        <w:rPr>
          <w:rFonts w:ascii="Segoe UI Symbol" w:hAnsi="Segoe UI Symbol"/>
          <w:sz w:val="24"/>
          <w:lang w:val="en-US"/>
        </w:rPr>
        <w:t xml:space="preserve"> </w:t>
      </w:r>
      <w:r w:rsidRPr="00D5087F">
        <w:rPr>
          <w:rFonts w:ascii="Segoe UI Symbol" w:hAnsi="Segoe UI Symbol"/>
          <w:sz w:val="24"/>
          <w:lang w:val="en-US"/>
        </w:rPr>
        <w:t>submission</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and</w:t>
      </w:r>
    </w:p>
    <w:p w14:paraId="0A9F90E7" w14:textId="77777777" w:rsidR="005B4A5F" w:rsidRPr="00D5087F" w:rsidRDefault="005B4A5F" w:rsidP="001D5093">
      <w:pPr>
        <w:pStyle w:val="ClauseSubList"/>
        <w:tabs>
          <w:tab w:val="clear" w:pos="3987"/>
        </w:tabs>
        <w:spacing w:after="200"/>
        <w:ind w:left="1440" w:hanging="720"/>
        <w:rPr>
          <w:rFonts w:ascii="Segoe UI Symbol" w:hAnsi="Segoe UI Symbol"/>
          <w:sz w:val="24"/>
          <w:lang w:val="en-US"/>
        </w:rPr>
      </w:pPr>
      <w:r w:rsidRPr="00D5087F">
        <w:rPr>
          <w:rFonts w:ascii="Segoe UI Symbol" w:hAnsi="Segoe UI Symbol"/>
          <w:sz w:val="24"/>
          <w:lang w:val="en-US"/>
        </w:rPr>
        <w:t>(c)</w:t>
      </w:r>
      <w:r w:rsidR="007E703B" w:rsidRPr="00D5087F">
        <w:rPr>
          <w:rFonts w:ascii="Segoe UI Symbol" w:hAnsi="Segoe UI Symbol"/>
          <w:sz w:val="24"/>
          <w:lang w:val="en-US"/>
        </w:rPr>
        <w:t xml:space="preserve"> </w:t>
      </w:r>
      <w:r w:rsidRPr="00D5087F">
        <w:rPr>
          <w:rFonts w:ascii="Segoe UI Symbol" w:hAnsi="Segoe UI Symbol"/>
          <w:sz w:val="24"/>
          <w:lang w:val="en-US"/>
        </w:rPr>
        <w:tab/>
      </w:r>
      <w:r w:rsidR="007E703B" w:rsidRPr="00D5087F">
        <w:rPr>
          <w:rFonts w:ascii="Segoe UI Symbol" w:hAnsi="Segoe UI Symbol"/>
          <w:sz w:val="24"/>
          <w:lang w:val="en-US"/>
        </w:rPr>
        <w:t xml:space="preserve"> </w:t>
      </w:r>
      <w:r w:rsidRPr="00D5087F">
        <w:rPr>
          <w:rFonts w:ascii="Segoe UI Symbol" w:hAnsi="Segoe UI Symbol"/>
          <w:sz w:val="24"/>
          <w:lang w:val="en-US"/>
        </w:rPr>
        <w:t>if</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Member</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fails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attend</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meeting</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hearing,</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fulfil</w:t>
      </w:r>
      <w:r w:rsidR="007E703B" w:rsidRPr="00D5087F">
        <w:rPr>
          <w:rFonts w:ascii="Segoe UI Symbol" w:hAnsi="Segoe UI Symbol"/>
          <w:sz w:val="24"/>
          <w:lang w:val="en-US"/>
        </w:rPr>
        <w:t xml:space="preserve"> </w:t>
      </w:r>
      <w:r w:rsidRPr="00D5087F">
        <w:rPr>
          <w:rFonts w:ascii="Segoe UI Symbol" w:hAnsi="Segoe UI Symbol"/>
          <w:sz w:val="24"/>
          <w:lang w:val="en-US"/>
        </w:rPr>
        <w:t>any</w:t>
      </w:r>
      <w:r w:rsidR="007E703B" w:rsidRPr="00D5087F">
        <w:rPr>
          <w:rFonts w:ascii="Segoe UI Symbol" w:hAnsi="Segoe UI Symbol"/>
          <w:sz w:val="24"/>
          <w:lang w:val="en-US"/>
        </w:rPr>
        <w:t xml:space="preserve"> </w:t>
      </w:r>
      <w:r w:rsidRPr="00D5087F">
        <w:rPr>
          <w:rFonts w:ascii="Segoe UI Symbol" w:hAnsi="Segoe UI Symbol"/>
          <w:sz w:val="24"/>
          <w:lang w:val="en-US"/>
        </w:rPr>
        <w:t>required</w:t>
      </w:r>
      <w:r w:rsidR="007E703B" w:rsidRPr="00D5087F">
        <w:rPr>
          <w:rFonts w:ascii="Segoe UI Symbol" w:hAnsi="Segoe UI Symbol"/>
          <w:sz w:val="24"/>
          <w:lang w:val="en-US"/>
        </w:rPr>
        <w:t xml:space="preserve"> </w:t>
      </w:r>
      <w:r w:rsidRPr="00D5087F">
        <w:rPr>
          <w:rFonts w:ascii="Segoe UI Symbol" w:hAnsi="Segoe UI Symbol"/>
          <w:sz w:val="24"/>
          <w:lang w:val="en-US"/>
        </w:rPr>
        <w:t>function,</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two</w:t>
      </w:r>
      <w:r w:rsidR="007E703B" w:rsidRPr="00D5087F">
        <w:rPr>
          <w:rFonts w:ascii="Segoe UI Symbol" w:hAnsi="Segoe UI Symbol"/>
          <w:sz w:val="24"/>
          <w:lang w:val="en-US"/>
        </w:rPr>
        <w:t xml:space="preserve"> </w:t>
      </w:r>
      <w:r w:rsidRPr="00D5087F">
        <w:rPr>
          <w:rFonts w:ascii="Segoe UI Symbol" w:hAnsi="Segoe UI Symbol"/>
          <w:sz w:val="24"/>
          <w:lang w:val="en-US"/>
        </w:rPr>
        <w:t>Members</w:t>
      </w:r>
      <w:r w:rsidR="007E703B" w:rsidRPr="00D5087F">
        <w:rPr>
          <w:rFonts w:ascii="Segoe UI Symbol" w:hAnsi="Segoe UI Symbol"/>
          <w:sz w:val="24"/>
          <w:lang w:val="en-US"/>
        </w:rPr>
        <w:t xml:space="preserve"> </w:t>
      </w:r>
      <w:r w:rsidRPr="00D5087F">
        <w:rPr>
          <w:rFonts w:ascii="Segoe UI Symbol" w:hAnsi="Segoe UI Symbol"/>
          <w:sz w:val="24"/>
          <w:lang w:val="en-US"/>
        </w:rPr>
        <w:t>may</w:t>
      </w:r>
      <w:r w:rsidR="007E703B" w:rsidRPr="00D5087F">
        <w:rPr>
          <w:rFonts w:ascii="Segoe UI Symbol" w:hAnsi="Segoe UI Symbol"/>
          <w:sz w:val="24"/>
          <w:lang w:val="en-US"/>
        </w:rPr>
        <w:t xml:space="preserve"> </w:t>
      </w:r>
      <w:r w:rsidRPr="00D5087F">
        <w:rPr>
          <w:rFonts w:ascii="Segoe UI Symbol" w:hAnsi="Segoe UI Symbol"/>
          <w:sz w:val="24"/>
          <w:lang w:val="en-US"/>
        </w:rPr>
        <w:t>nevertheless</w:t>
      </w:r>
      <w:r w:rsidR="007E703B" w:rsidRPr="00D5087F">
        <w:rPr>
          <w:rFonts w:ascii="Segoe UI Symbol" w:hAnsi="Segoe UI Symbol"/>
          <w:sz w:val="24"/>
          <w:lang w:val="en-US"/>
        </w:rPr>
        <w:t xml:space="preserve"> </w:t>
      </w:r>
      <w:r w:rsidRPr="00D5087F">
        <w:rPr>
          <w:rFonts w:ascii="Segoe UI Symbol" w:hAnsi="Segoe UI Symbol"/>
          <w:sz w:val="24"/>
          <w:lang w:val="en-US"/>
        </w:rPr>
        <w:t>proceed</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make</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proofErr w:type="gramEnd"/>
      <w:r w:rsidRPr="00D5087F">
        <w:rPr>
          <w:rFonts w:ascii="Segoe UI Symbol" w:hAnsi="Segoe UI Symbol"/>
          <w:sz w:val="24"/>
          <w:lang w:val="en-US"/>
        </w:rPr>
        <w:t>,</w:t>
      </w:r>
      <w:r w:rsidR="007E703B" w:rsidRPr="00D5087F">
        <w:rPr>
          <w:rFonts w:ascii="Segoe UI Symbol" w:hAnsi="Segoe UI Symbol"/>
          <w:sz w:val="24"/>
          <w:lang w:val="en-US"/>
        </w:rPr>
        <w:t xml:space="preserve"> </w:t>
      </w:r>
      <w:r w:rsidRPr="00D5087F">
        <w:rPr>
          <w:rFonts w:ascii="Segoe UI Symbol" w:hAnsi="Segoe UI Symbol"/>
          <w:sz w:val="24"/>
          <w:lang w:val="en-US"/>
        </w:rPr>
        <w:t>unless:</w:t>
      </w:r>
    </w:p>
    <w:p w14:paraId="2686A119" w14:textId="77777777" w:rsidR="005B4A5F" w:rsidRPr="00D5087F" w:rsidRDefault="005B4A5F" w:rsidP="001D5093">
      <w:pPr>
        <w:pStyle w:val="ClauseSubList"/>
        <w:tabs>
          <w:tab w:val="clear" w:pos="3987"/>
        </w:tabs>
        <w:spacing w:after="200"/>
        <w:ind w:left="2160" w:hanging="720"/>
        <w:rPr>
          <w:rFonts w:ascii="Segoe UI Symbol" w:hAnsi="Segoe UI Symbol"/>
          <w:sz w:val="24"/>
          <w:lang w:val="en-US"/>
        </w:rPr>
      </w:pPr>
      <w:r w:rsidRPr="00D5087F">
        <w:rPr>
          <w:rFonts w:ascii="Segoe UI Symbol" w:hAnsi="Segoe UI Symbol"/>
          <w:sz w:val="24"/>
          <w:lang w:val="en-US"/>
        </w:rPr>
        <w:t>(</w:t>
      </w:r>
      <w:proofErr w:type="spellStart"/>
      <w:r w:rsidRPr="00D5087F">
        <w:rPr>
          <w:rFonts w:ascii="Segoe UI Symbol" w:hAnsi="Segoe UI Symbol"/>
          <w:sz w:val="24"/>
          <w:lang w:val="en-US"/>
        </w:rPr>
        <w:t>i</w:t>
      </w:r>
      <w:proofErr w:type="spellEnd"/>
      <w:r w:rsidRPr="00D5087F">
        <w:rPr>
          <w:rFonts w:ascii="Segoe UI Symbol" w:hAnsi="Segoe UI Symbol"/>
          <w:sz w:val="24"/>
          <w:lang w:val="en-US"/>
        </w:rPr>
        <w:t>)</w:t>
      </w:r>
      <w:r w:rsidRPr="00D5087F">
        <w:rPr>
          <w:rFonts w:ascii="Segoe UI Symbol" w:hAnsi="Segoe UI Symbol"/>
          <w:sz w:val="24"/>
          <w:lang w:val="en-US"/>
        </w:rPr>
        <w:tab/>
        <w:t>either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Employer</w:t>
      </w:r>
      <w:r w:rsidR="007E703B" w:rsidRPr="00D5087F">
        <w:rPr>
          <w:rFonts w:ascii="Segoe UI Symbol" w:hAnsi="Segoe UI Symbol"/>
          <w:sz w:val="24"/>
          <w:lang w:val="en-US"/>
        </w:rPr>
        <w:t xml:space="preserve"> </w:t>
      </w:r>
      <w:r w:rsidRPr="00D5087F">
        <w:rPr>
          <w:rFonts w:ascii="Segoe UI Symbol" w:hAnsi="Segoe UI Symbol"/>
          <w:sz w:val="24"/>
          <w:lang w:val="en-US"/>
        </w:rPr>
        <w:t>or</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Contractor</w:t>
      </w:r>
      <w:r w:rsidR="007E703B" w:rsidRPr="00D5087F">
        <w:rPr>
          <w:rFonts w:ascii="Segoe UI Symbol" w:hAnsi="Segoe UI Symbol"/>
          <w:sz w:val="24"/>
          <w:lang w:val="en-US"/>
        </w:rPr>
        <w:t xml:space="preserve"> </w:t>
      </w:r>
      <w:r w:rsidRPr="00D5087F">
        <w:rPr>
          <w:rFonts w:ascii="Segoe UI Symbol" w:hAnsi="Segoe UI Symbol"/>
          <w:sz w:val="24"/>
          <w:lang w:val="en-US"/>
        </w:rPr>
        <w:t>does</w:t>
      </w:r>
      <w:r w:rsidR="007E703B" w:rsidRPr="00D5087F">
        <w:rPr>
          <w:rFonts w:ascii="Segoe UI Symbol" w:hAnsi="Segoe UI Symbol"/>
          <w:sz w:val="24"/>
          <w:lang w:val="en-US"/>
        </w:rPr>
        <w:t xml:space="preserve"> </w:t>
      </w:r>
      <w:r w:rsidRPr="00D5087F">
        <w:rPr>
          <w:rFonts w:ascii="Segoe UI Symbol" w:hAnsi="Segoe UI Symbol"/>
          <w:sz w:val="24"/>
          <w:lang w:val="en-US"/>
        </w:rPr>
        <w:t>not</w:t>
      </w:r>
      <w:r w:rsidR="007E703B" w:rsidRPr="00D5087F">
        <w:rPr>
          <w:rFonts w:ascii="Segoe UI Symbol" w:hAnsi="Segoe UI Symbol"/>
          <w:sz w:val="24"/>
          <w:lang w:val="en-US"/>
        </w:rPr>
        <w:t xml:space="preserve"> </w:t>
      </w:r>
      <w:r w:rsidRPr="00D5087F">
        <w:rPr>
          <w:rFonts w:ascii="Segoe UI Symbol" w:hAnsi="Segoe UI Symbol"/>
          <w:sz w:val="24"/>
          <w:lang w:val="en-US"/>
        </w:rPr>
        <w:t>agree</w:t>
      </w:r>
      <w:r w:rsidR="007E703B" w:rsidRPr="00D5087F">
        <w:rPr>
          <w:rFonts w:ascii="Segoe UI Symbol" w:hAnsi="Segoe UI Symbol"/>
          <w:sz w:val="24"/>
          <w:lang w:val="en-US"/>
        </w:rPr>
        <w:t xml:space="preserve"> </w:t>
      </w:r>
      <w:r w:rsidRPr="00D5087F">
        <w:rPr>
          <w:rFonts w:ascii="Segoe UI Symbol" w:hAnsi="Segoe UI Symbol"/>
          <w:sz w:val="24"/>
          <w:lang w:val="en-US"/>
        </w:rPr>
        <w:t>that</w:t>
      </w:r>
      <w:r w:rsidR="007E703B" w:rsidRPr="00D5087F">
        <w:rPr>
          <w:rFonts w:ascii="Segoe UI Symbol" w:hAnsi="Segoe UI Symbol"/>
          <w:sz w:val="24"/>
          <w:lang w:val="en-US"/>
        </w:rPr>
        <w:t xml:space="preserve"> </w:t>
      </w:r>
      <w:r w:rsidRPr="00D5087F">
        <w:rPr>
          <w:rFonts w:ascii="Segoe UI Symbol" w:hAnsi="Segoe UI Symbol"/>
          <w:sz w:val="24"/>
          <w:lang w:val="en-US"/>
        </w:rPr>
        <w:t>they</w:t>
      </w:r>
      <w:r w:rsidR="007E703B" w:rsidRPr="00D5087F">
        <w:rPr>
          <w:rFonts w:ascii="Segoe UI Symbol" w:hAnsi="Segoe UI Symbol"/>
          <w:sz w:val="24"/>
          <w:lang w:val="en-US"/>
        </w:rPr>
        <w:t xml:space="preserve"> </w:t>
      </w:r>
      <w:r w:rsidRPr="00D5087F">
        <w:rPr>
          <w:rFonts w:ascii="Segoe UI Symbol" w:hAnsi="Segoe UI Symbol"/>
          <w:sz w:val="24"/>
          <w:lang w:val="en-US"/>
        </w:rPr>
        <w:t>do</w:t>
      </w:r>
      <w:r w:rsidR="007E703B" w:rsidRPr="00D5087F">
        <w:rPr>
          <w:rFonts w:ascii="Segoe UI Symbol" w:hAnsi="Segoe UI Symbol"/>
          <w:sz w:val="24"/>
          <w:lang w:val="en-US"/>
        </w:rPr>
        <w:t xml:space="preserve"> </w:t>
      </w:r>
      <w:r w:rsidRPr="00D5087F">
        <w:rPr>
          <w:rFonts w:ascii="Segoe UI Symbol" w:hAnsi="Segoe UI Symbol"/>
          <w:sz w:val="24"/>
          <w:lang w:val="en-US"/>
        </w:rPr>
        <w:t>so,</w:t>
      </w:r>
      <w:r w:rsidR="007E703B" w:rsidRPr="00D5087F">
        <w:rPr>
          <w:rFonts w:ascii="Segoe UI Symbol" w:hAnsi="Segoe UI Symbol"/>
          <w:sz w:val="24"/>
          <w:lang w:val="en-US"/>
        </w:rPr>
        <w:t xml:space="preserve"> </w:t>
      </w:r>
      <w:r w:rsidRPr="00D5087F">
        <w:rPr>
          <w:rFonts w:ascii="Segoe UI Symbol" w:hAnsi="Segoe UI Symbol"/>
          <w:sz w:val="24"/>
          <w:lang w:val="en-US"/>
        </w:rPr>
        <w:t>or</w:t>
      </w:r>
    </w:p>
    <w:p w14:paraId="15DEF1E2" w14:textId="77777777" w:rsidR="005B4A5F" w:rsidRPr="00D5087F" w:rsidRDefault="005B4A5F" w:rsidP="001D5093">
      <w:pPr>
        <w:pStyle w:val="ClauseSubList"/>
        <w:tabs>
          <w:tab w:val="clear" w:pos="3987"/>
        </w:tabs>
        <w:spacing w:after="200"/>
        <w:ind w:left="2160" w:hanging="720"/>
        <w:rPr>
          <w:rFonts w:ascii="Segoe UI Symbol" w:hAnsi="Segoe UI Symbol"/>
          <w:sz w:val="24"/>
          <w:lang w:val="en-US"/>
        </w:rPr>
      </w:pPr>
      <w:r w:rsidRPr="00D5087F">
        <w:rPr>
          <w:rFonts w:ascii="Segoe UI Symbol" w:hAnsi="Segoe UI Symbol"/>
          <w:sz w:val="24"/>
          <w:lang w:val="en-US"/>
        </w:rPr>
        <w:t>(ii)</w:t>
      </w:r>
      <w:r w:rsidR="007E703B" w:rsidRPr="00D5087F">
        <w:rPr>
          <w:rFonts w:ascii="Segoe UI Symbol" w:hAnsi="Segoe UI Symbol"/>
          <w:sz w:val="24"/>
          <w:lang w:val="en-US"/>
        </w:rPr>
        <w:t xml:space="preserve"> </w:t>
      </w:r>
      <w:r w:rsidRPr="00D5087F">
        <w:rPr>
          <w:rFonts w:ascii="Segoe UI Symbol" w:hAnsi="Segoe UI Symbol"/>
          <w:sz w:val="24"/>
          <w:lang w:val="en-US"/>
        </w:rPr>
        <w:tab/>
        <w:t>the</w:t>
      </w:r>
      <w:r w:rsidR="007E703B" w:rsidRPr="00D5087F">
        <w:rPr>
          <w:rFonts w:ascii="Segoe UI Symbol" w:hAnsi="Segoe UI Symbol"/>
          <w:sz w:val="24"/>
          <w:lang w:val="en-US"/>
        </w:rPr>
        <w:t xml:space="preserve"> </w:t>
      </w:r>
      <w:r w:rsidRPr="00D5087F">
        <w:rPr>
          <w:rFonts w:ascii="Segoe UI Symbol" w:hAnsi="Segoe UI Symbol"/>
          <w:sz w:val="24"/>
          <w:lang w:val="en-US"/>
        </w:rPr>
        <w:t>absent</w:t>
      </w:r>
      <w:r w:rsidR="007E703B" w:rsidRPr="00D5087F">
        <w:rPr>
          <w:rFonts w:ascii="Segoe UI Symbol" w:hAnsi="Segoe UI Symbol"/>
          <w:sz w:val="24"/>
          <w:lang w:val="en-US"/>
        </w:rPr>
        <w:t xml:space="preserve"> </w:t>
      </w:r>
      <w:r w:rsidRPr="00D5087F">
        <w:rPr>
          <w:rFonts w:ascii="Segoe UI Symbol" w:hAnsi="Segoe UI Symbol"/>
          <w:sz w:val="24"/>
          <w:lang w:val="en-US"/>
        </w:rPr>
        <w:t>Member</w:t>
      </w:r>
      <w:r w:rsidR="007E703B" w:rsidRPr="00D5087F">
        <w:rPr>
          <w:rFonts w:ascii="Segoe UI Symbol" w:hAnsi="Segoe UI Symbol"/>
          <w:sz w:val="24"/>
          <w:lang w:val="en-US"/>
        </w:rPr>
        <w:t xml:space="preserve"> </w:t>
      </w:r>
      <w:r w:rsidRPr="00D5087F">
        <w:rPr>
          <w:rFonts w:ascii="Segoe UI Symbol" w:hAnsi="Segoe UI Symbol"/>
          <w:sz w:val="24"/>
          <w:lang w:val="en-US"/>
        </w:rPr>
        <w:t>is</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chairman</w:t>
      </w:r>
      <w:proofErr w:type="gramEnd"/>
      <w:r w:rsidR="007E703B" w:rsidRPr="00D5087F">
        <w:rPr>
          <w:rFonts w:ascii="Segoe UI Symbol" w:hAnsi="Segoe UI Symbol"/>
          <w:sz w:val="24"/>
          <w:lang w:val="en-US"/>
        </w:rPr>
        <w:t xml:space="preserve"> </w:t>
      </w:r>
      <w:r w:rsidRPr="00D5087F">
        <w:rPr>
          <w:rFonts w:ascii="Segoe UI Symbol" w:hAnsi="Segoe UI Symbol"/>
          <w:sz w:val="24"/>
          <w:lang w:val="en-US"/>
        </w:rPr>
        <w:t>and</w:t>
      </w:r>
      <w:r w:rsidR="007E703B" w:rsidRPr="00D5087F">
        <w:rPr>
          <w:rFonts w:ascii="Segoe UI Symbol" w:hAnsi="Segoe UI Symbol"/>
          <w:sz w:val="24"/>
          <w:lang w:val="en-US"/>
        </w:rPr>
        <w:t xml:space="preserve"> </w:t>
      </w:r>
      <w:r w:rsidRPr="00D5087F">
        <w:rPr>
          <w:rFonts w:ascii="Segoe UI Symbol" w:hAnsi="Segoe UI Symbol"/>
          <w:sz w:val="24"/>
          <w:lang w:val="en-US"/>
        </w:rPr>
        <w:t>he/she</w:t>
      </w:r>
      <w:r w:rsidR="007E703B" w:rsidRPr="00D5087F">
        <w:rPr>
          <w:rFonts w:ascii="Segoe UI Symbol" w:hAnsi="Segoe UI Symbol"/>
          <w:sz w:val="24"/>
          <w:lang w:val="en-US"/>
        </w:rPr>
        <w:t xml:space="preserve"> </w:t>
      </w:r>
      <w:r w:rsidRPr="00D5087F">
        <w:rPr>
          <w:rFonts w:ascii="Segoe UI Symbol" w:hAnsi="Segoe UI Symbol"/>
          <w:sz w:val="24"/>
          <w:lang w:val="en-US"/>
        </w:rPr>
        <w:t>instructs</w:t>
      </w:r>
      <w:r w:rsidR="007E703B" w:rsidRPr="00D5087F">
        <w:rPr>
          <w:rFonts w:ascii="Segoe UI Symbol" w:hAnsi="Segoe UI Symbol"/>
          <w:sz w:val="24"/>
          <w:lang w:val="en-US"/>
        </w:rPr>
        <w:t xml:space="preserve"> </w:t>
      </w:r>
      <w:r w:rsidRPr="00D5087F">
        <w:rPr>
          <w:rFonts w:ascii="Segoe UI Symbol" w:hAnsi="Segoe UI Symbol"/>
          <w:sz w:val="24"/>
          <w:lang w:val="en-US"/>
        </w:rPr>
        <w:t>the</w:t>
      </w:r>
      <w:r w:rsidR="007E703B" w:rsidRPr="00D5087F">
        <w:rPr>
          <w:rFonts w:ascii="Segoe UI Symbol" w:hAnsi="Segoe UI Symbol"/>
          <w:sz w:val="24"/>
          <w:lang w:val="en-US"/>
        </w:rPr>
        <w:t xml:space="preserve"> </w:t>
      </w:r>
      <w:r w:rsidRPr="00D5087F">
        <w:rPr>
          <w:rFonts w:ascii="Segoe UI Symbol" w:hAnsi="Segoe UI Symbol"/>
          <w:sz w:val="24"/>
          <w:lang w:val="en-US"/>
        </w:rPr>
        <w:t>other</w:t>
      </w:r>
      <w:r w:rsidR="007E703B" w:rsidRPr="00D5087F">
        <w:rPr>
          <w:rFonts w:ascii="Segoe UI Symbol" w:hAnsi="Segoe UI Symbol"/>
          <w:sz w:val="24"/>
          <w:lang w:val="en-US"/>
        </w:rPr>
        <w:t xml:space="preserve"> </w:t>
      </w:r>
      <w:r w:rsidRPr="00D5087F">
        <w:rPr>
          <w:rFonts w:ascii="Segoe UI Symbol" w:hAnsi="Segoe UI Symbol"/>
          <w:sz w:val="24"/>
          <w:lang w:val="en-US"/>
        </w:rPr>
        <w:t>Members</w:t>
      </w:r>
      <w:r w:rsidR="007E703B" w:rsidRPr="00D5087F">
        <w:rPr>
          <w:rFonts w:ascii="Segoe UI Symbol" w:hAnsi="Segoe UI Symbol"/>
          <w:sz w:val="24"/>
          <w:lang w:val="en-US"/>
        </w:rPr>
        <w:t xml:space="preserve"> </w:t>
      </w:r>
      <w:r w:rsidRPr="00D5087F">
        <w:rPr>
          <w:rFonts w:ascii="Segoe UI Symbol" w:hAnsi="Segoe UI Symbol"/>
          <w:sz w:val="24"/>
          <w:lang w:val="en-US"/>
        </w:rPr>
        <w:t>to</w:t>
      </w:r>
      <w:r w:rsidR="007E703B" w:rsidRPr="00D5087F">
        <w:rPr>
          <w:rFonts w:ascii="Segoe UI Symbol" w:hAnsi="Segoe UI Symbol"/>
          <w:sz w:val="24"/>
          <w:lang w:val="en-US"/>
        </w:rPr>
        <w:t xml:space="preserve"> </w:t>
      </w:r>
      <w:r w:rsidRPr="00D5087F">
        <w:rPr>
          <w:rFonts w:ascii="Segoe UI Symbol" w:hAnsi="Segoe UI Symbol"/>
          <w:sz w:val="24"/>
          <w:lang w:val="en-US"/>
        </w:rPr>
        <w:t>not</w:t>
      </w:r>
      <w:r w:rsidR="007E703B" w:rsidRPr="00D5087F">
        <w:rPr>
          <w:rFonts w:ascii="Segoe UI Symbol" w:hAnsi="Segoe UI Symbol"/>
          <w:sz w:val="24"/>
          <w:lang w:val="en-US"/>
        </w:rPr>
        <w:t xml:space="preserve"> </w:t>
      </w:r>
      <w:proofErr w:type="gramStart"/>
      <w:r w:rsidRPr="00D5087F">
        <w:rPr>
          <w:rFonts w:ascii="Segoe UI Symbol" w:hAnsi="Segoe UI Symbol"/>
          <w:sz w:val="24"/>
          <w:lang w:val="en-US"/>
        </w:rPr>
        <w:t>make</w:t>
      </w:r>
      <w:r w:rsidR="007E703B" w:rsidRPr="00D5087F">
        <w:rPr>
          <w:rFonts w:ascii="Segoe UI Symbol" w:hAnsi="Segoe UI Symbol"/>
          <w:sz w:val="24"/>
          <w:lang w:val="en-US"/>
        </w:rPr>
        <w:t xml:space="preserve"> </w:t>
      </w:r>
      <w:r w:rsidRPr="00D5087F">
        <w:rPr>
          <w:rFonts w:ascii="Segoe UI Symbol" w:hAnsi="Segoe UI Symbol"/>
          <w:sz w:val="24"/>
          <w:lang w:val="en-US"/>
        </w:rPr>
        <w:t>a</w:t>
      </w:r>
      <w:r w:rsidR="007E703B" w:rsidRPr="00D5087F">
        <w:rPr>
          <w:rFonts w:ascii="Segoe UI Symbol" w:hAnsi="Segoe UI Symbol"/>
          <w:sz w:val="24"/>
          <w:lang w:val="en-US"/>
        </w:rPr>
        <w:t xml:space="preserve"> </w:t>
      </w:r>
      <w:r w:rsidRPr="00D5087F">
        <w:rPr>
          <w:rFonts w:ascii="Segoe UI Symbol" w:hAnsi="Segoe UI Symbol"/>
          <w:sz w:val="24"/>
          <w:lang w:val="en-US"/>
        </w:rPr>
        <w:t>decision</w:t>
      </w:r>
      <w:proofErr w:type="gramEnd"/>
      <w:r w:rsidRPr="00D5087F">
        <w:rPr>
          <w:rFonts w:ascii="Segoe UI Symbol" w:hAnsi="Segoe UI Symbol"/>
          <w:sz w:val="24"/>
          <w:lang w:val="en-US"/>
        </w:rPr>
        <w:t>.</w:t>
      </w:r>
    </w:p>
    <w:p w14:paraId="24F22E9D" w14:textId="77777777" w:rsidR="005B4A5F" w:rsidRPr="00D5087F" w:rsidRDefault="005B4A5F" w:rsidP="001D5093">
      <w:pPr>
        <w:ind w:left="2970" w:hanging="360"/>
        <w:rPr>
          <w:rFonts w:ascii="Segoe UI Symbol" w:hAnsi="Segoe UI Symbol"/>
        </w:rPr>
      </w:pPr>
      <w:r w:rsidRPr="00D5087F">
        <w:rPr>
          <w:rFonts w:ascii="Segoe UI Symbol" w:hAnsi="Segoe UI Symbol"/>
        </w:rPr>
        <w:br w:type="page"/>
      </w:r>
    </w:p>
    <w:p w14:paraId="79F309C2" w14:textId="77777777" w:rsidR="005B4A5F" w:rsidRPr="00D5087F" w:rsidRDefault="005B4A5F" w:rsidP="00D5087F">
      <w:pPr>
        <w:pStyle w:val="Heading2"/>
        <w:rPr>
          <w:rFonts w:ascii="Segoe UI Symbol" w:hAnsi="Segoe UI Symbol"/>
          <w:b w:val="0"/>
        </w:rPr>
      </w:pPr>
      <w:bookmarkStart w:id="1122" w:name="_Toc59149366"/>
      <w:bookmarkStart w:id="1123" w:name="_Toc59197240"/>
      <w:r w:rsidRPr="00D5087F">
        <w:rPr>
          <w:rFonts w:ascii="Segoe UI Symbol" w:hAnsi="Segoe UI Symbol"/>
        </w:rPr>
        <w:lastRenderedPageBreak/>
        <w:t>APPENDIX</w:t>
      </w:r>
      <w:r w:rsidR="007E703B" w:rsidRPr="00D5087F">
        <w:rPr>
          <w:rFonts w:ascii="Segoe UI Symbol" w:hAnsi="Segoe UI Symbol"/>
        </w:rPr>
        <w:t xml:space="preserve"> </w:t>
      </w:r>
      <w:r w:rsidRPr="00D5087F">
        <w:rPr>
          <w:rFonts w:ascii="Segoe UI Symbol" w:hAnsi="Segoe UI Symbol"/>
        </w:rPr>
        <w:t>B</w:t>
      </w:r>
      <w:bookmarkEnd w:id="1122"/>
      <w:bookmarkEnd w:id="1123"/>
    </w:p>
    <w:p w14:paraId="1C927FF6" w14:textId="7E7321E9" w:rsidR="00972DDB" w:rsidRPr="00D5087F" w:rsidRDefault="00972DDB" w:rsidP="00D5087F">
      <w:pPr>
        <w:pStyle w:val="Heading3"/>
        <w:jc w:val="center"/>
        <w:rPr>
          <w:rFonts w:ascii="Segoe UI Symbol" w:hAnsi="Segoe UI Symbol"/>
          <w:b/>
          <w:sz w:val="36"/>
          <w:szCs w:val="36"/>
        </w:rPr>
      </w:pPr>
      <w:bookmarkStart w:id="1124" w:name="_Toc59149367"/>
      <w:bookmarkStart w:id="1125" w:name="_Toc59197241"/>
      <w:r w:rsidRPr="00D5087F">
        <w:rPr>
          <w:rFonts w:ascii="Segoe UI Symbol" w:hAnsi="Segoe UI Symbol"/>
          <w:b/>
          <w:sz w:val="36"/>
          <w:szCs w:val="36"/>
        </w:rPr>
        <w:t>Fraud</w:t>
      </w:r>
      <w:r w:rsidR="007E703B" w:rsidRPr="00D5087F">
        <w:rPr>
          <w:rFonts w:ascii="Segoe UI Symbol" w:hAnsi="Segoe UI Symbol"/>
          <w:b/>
          <w:sz w:val="36"/>
          <w:szCs w:val="36"/>
        </w:rPr>
        <w:t xml:space="preserve"> </w:t>
      </w:r>
      <w:r w:rsidRPr="00D5087F">
        <w:rPr>
          <w:rFonts w:ascii="Segoe UI Symbol" w:hAnsi="Segoe UI Symbol"/>
          <w:b/>
          <w:sz w:val="36"/>
          <w:szCs w:val="36"/>
        </w:rPr>
        <w:t>and</w:t>
      </w:r>
      <w:r w:rsidR="007E703B" w:rsidRPr="00D5087F">
        <w:rPr>
          <w:rFonts w:ascii="Segoe UI Symbol" w:hAnsi="Segoe UI Symbol"/>
          <w:b/>
          <w:sz w:val="36"/>
          <w:szCs w:val="36"/>
        </w:rPr>
        <w:t xml:space="preserve"> </w:t>
      </w:r>
      <w:r w:rsidRPr="00D5087F">
        <w:rPr>
          <w:rFonts w:ascii="Segoe UI Symbol" w:hAnsi="Segoe UI Symbol"/>
          <w:b/>
          <w:sz w:val="36"/>
          <w:szCs w:val="36"/>
        </w:rPr>
        <w:t>Corruption</w:t>
      </w:r>
      <w:bookmarkEnd w:id="1124"/>
      <w:bookmarkEnd w:id="1125"/>
    </w:p>
    <w:p w14:paraId="3B43BA70" w14:textId="77777777" w:rsidR="007452B6" w:rsidRPr="00D5087F" w:rsidRDefault="007452B6" w:rsidP="007452B6">
      <w:pPr>
        <w:jc w:val="center"/>
        <w:rPr>
          <w:rFonts w:ascii="Segoe UI Symbol" w:hAnsi="Segoe UI Symbol"/>
        </w:rPr>
      </w:pPr>
      <w:r w:rsidRPr="00D5087F">
        <w:rPr>
          <w:rFonts w:ascii="Segoe UI Symbol" w:hAnsi="Segoe UI Symbol"/>
          <w:b/>
          <w:i/>
        </w:rPr>
        <w:t>(Text in this Appendix shall not be modified)</w:t>
      </w:r>
    </w:p>
    <w:p w14:paraId="30542BC3" w14:textId="77777777" w:rsidR="004C4EF7" w:rsidRPr="00D5087F" w:rsidRDefault="004C4EF7" w:rsidP="00565B8F">
      <w:pPr>
        <w:numPr>
          <w:ilvl w:val="0"/>
          <w:numId w:val="87"/>
        </w:numPr>
        <w:spacing w:after="120"/>
        <w:ind w:left="360" w:right="0"/>
        <w:rPr>
          <w:rFonts w:ascii="Segoe UI Symbol" w:eastAsiaTheme="minorHAnsi" w:hAnsi="Segoe UI Symbol"/>
          <w:b/>
        </w:rPr>
      </w:pPr>
      <w:r w:rsidRPr="00D5087F">
        <w:rPr>
          <w:rFonts w:ascii="Segoe UI Symbol" w:eastAsiaTheme="minorHAnsi" w:hAnsi="Segoe UI Symbol"/>
          <w:b/>
        </w:rPr>
        <w:t>Purpose</w:t>
      </w:r>
    </w:p>
    <w:p w14:paraId="281F9FD9" w14:textId="50FC0743" w:rsidR="004C4EF7" w:rsidRPr="00D5087F" w:rsidRDefault="004C4EF7" w:rsidP="00565B8F">
      <w:pPr>
        <w:pStyle w:val="ListParagraph"/>
        <w:numPr>
          <w:ilvl w:val="1"/>
          <w:numId w:val="87"/>
        </w:numPr>
        <w:spacing w:after="120"/>
        <w:ind w:left="360" w:right="0"/>
        <w:contextualSpacing w:val="0"/>
        <w:jc w:val="both"/>
        <w:rPr>
          <w:rFonts w:ascii="Segoe UI Symbol" w:eastAsiaTheme="minorHAnsi" w:hAnsi="Segoe UI Symbol"/>
        </w:rPr>
      </w:pPr>
      <w:r w:rsidRPr="00D5087F">
        <w:rPr>
          <w:rFonts w:ascii="Segoe UI Symbol" w:eastAsiaTheme="minorHAnsi" w:hAnsi="Segoe UI Symbol"/>
        </w:rPr>
        <w:t xml:space="preserve">The Bank’s </w:t>
      </w:r>
      <w:r w:rsidR="0016068B" w:rsidRPr="00D5087F">
        <w:rPr>
          <w:rFonts w:ascii="Segoe UI Symbol" w:eastAsiaTheme="minorHAnsi" w:hAnsi="Segoe UI Symbol"/>
        </w:rPr>
        <w:t>Integrity Framework</w:t>
      </w:r>
      <w:r w:rsidRPr="00D5087F">
        <w:rPr>
          <w:rFonts w:ascii="Segoe UI Symbol" w:eastAsiaTheme="minorHAnsi" w:hAnsi="Segoe UI Symbol"/>
        </w:rPr>
        <w:t xml:space="preserve"> and this annex apply with respect to procurement under Bank Investment Project Financing operations.</w:t>
      </w:r>
    </w:p>
    <w:p w14:paraId="604410A9" w14:textId="77777777" w:rsidR="004C4EF7" w:rsidRPr="00D5087F" w:rsidRDefault="004C4EF7" w:rsidP="00565B8F">
      <w:pPr>
        <w:numPr>
          <w:ilvl w:val="0"/>
          <w:numId w:val="87"/>
        </w:numPr>
        <w:spacing w:after="120"/>
        <w:ind w:left="360" w:right="0"/>
        <w:rPr>
          <w:rFonts w:ascii="Segoe UI Symbol" w:eastAsiaTheme="minorHAnsi" w:hAnsi="Segoe UI Symbol"/>
          <w:b/>
        </w:rPr>
      </w:pPr>
      <w:r w:rsidRPr="00D5087F">
        <w:rPr>
          <w:rFonts w:ascii="Segoe UI Symbol" w:eastAsiaTheme="minorHAnsi" w:hAnsi="Segoe UI Symbol"/>
          <w:b/>
        </w:rPr>
        <w:t>Requirements</w:t>
      </w:r>
    </w:p>
    <w:p w14:paraId="2E401284" w14:textId="6FAF73F9" w:rsidR="004C4EF7" w:rsidRPr="00D5087F" w:rsidRDefault="004C4EF7" w:rsidP="00565B8F">
      <w:pPr>
        <w:pStyle w:val="ListParagraph"/>
        <w:numPr>
          <w:ilvl w:val="0"/>
          <w:numId w:val="84"/>
        </w:numPr>
        <w:autoSpaceDE w:val="0"/>
        <w:autoSpaceDN w:val="0"/>
        <w:adjustRightInd w:val="0"/>
        <w:spacing w:after="120"/>
        <w:ind w:right="0"/>
        <w:contextualSpacing w:val="0"/>
        <w:jc w:val="both"/>
        <w:rPr>
          <w:rFonts w:ascii="Segoe UI Symbol" w:eastAsiaTheme="minorHAnsi" w:hAnsi="Segoe UI Symbol"/>
        </w:rPr>
      </w:pPr>
      <w:r w:rsidRPr="00D5087F">
        <w:rPr>
          <w:rFonts w:ascii="Segoe UI Symbol" w:eastAsiaTheme="minorHAnsi" w:hAnsi="Segoe UI Symbol"/>
          <w:color w:val="000000"/>
        </w:rPr>
        <w:t>The Bank requires that Borrowers (including beneficiaries of Bank financing); bidders</w:t>
      </w:r>
      <w:r w:rsidR="00C83D5B" w:rsidRPr="00D5087F">
        <w:rPr>
          <w:rFonts w:ascii="Segoe UI Symbol" w:eastAsiaTheme="minorHAnsi" w:hAnsi="Segoe UI Symbol"/>
          <w:color w:val="000000"/>
        </w:rPr>
        <w:t xml:space="preserve"> (applicants)</w:t>
      </w:r>
      <w:r w:rsidRPr="00D5087F">
        <w:rPr>
          <w:rFonts w:ascii="Segoe UI Symbol" w:eastAsiaTheme="minorHAnsi" w:hAnsi="Segoe UI Symbol"/>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B1313BD" w14:textId="77777777" w:rsidR="004C4EF7" w:rsidRPr="00D5087F" w:rsidRDefault="004C4EF7" w:rsidP="00565B8F">
      <w:pPr>
        <w:pStyle w:val="ListParagraph"/>
        <w:numPr>
          <w:ilvl w:val="0"/>
          <w:numId w:val="84"/>
        </w:numPr>
        <w:autoSpaceDE w:val="0"/>
        <w:autoSpaceDN w:val="0"/>
        <w:adjustRightInd w:val="0"/>
        <w:spacing w:after="120"/>
        <w:ind w:right="0"/>
        <w:contextualSpacing w:val="0"/>
        <w:jc w:val="both"/>
        <w:rPr>
          <w:rFonts w:ascii="Segoe UI Symbol" w:eastAsiaTheme="minorHAnsi" w:hAnsi="Segoe UI Symbol"/>
        </w:rPr>
      </w:pPr>
      <w:r w:rsidRPr="00D5087F">
        <w:rPr>
          <w:rFonts w:ascii="Segoe UI Symbol" w:eastAsiaTheme="minorHAnsi" w:hAnsi="Segoe UI Symbol"/>
        </w:rPr>
        <w:t>To this end, the Bank:</w:t>
      </w:r>
    </w:p>
    <w:p w14:paraId="55E925EE" w14:textId="77777777" w:rsidR="004C4EF7" w:rsidRPr="00D5087F" w:rsidRDefault="004C4EF7" w:rsidP="00565B8F">
      <w:pPr>
        <w:numPr>
          <w:ilvl w:val="0"/>
          <w:numId w:val="88"/>
        </w:numPr>
        <w:autoSpaceDE w:val="0"/>
        <w:autoSpaceDN w:val="0"/>
        <w:adjustRightInd w:val="0"/>
        <w:spacing w:after="120"/>
        <w:ind w:left="810" w:right="0"/>
        <w:rPr>
          <w:rFonts w:ascii="Segoe UI Symbol" w:eastAsiaTheme="minorHAnsi" w:hAnsi="Segoe UI Symbol"/>
          <w:color w:val="000000"/>
        </w:rPr>
      </w:pPr>
      <w:r w:rsidRPr="00D5087F">
        <w:rPr>
          <w:rFonts w:ascii="Segoe UI Symbol" w:eastAsiaTheme="minorHAnsi" w:hAnsi="Segoe UI Symbol"/>
          <w:color w:val="000000"/>
        </w:rPr>
        <w:t>Defines, for the purposes of this provision, the terms set forth below as follows:</w:t>
      </w:r>
    </w:p>
    <w:p w14:paraId="6C61076E" w14:textId="77777777" w:rsidR="004C4EF7" w:rsidRPr="00D5087F" w:rsidRDefault="004C4EF7" w:rsidP="00565B8F">
      <w:pPr>
        <w:numPr>
          <w:ilvl w:val="0"/>
          <w:numId w:val="89"/>
        </w:numPr>
        <w:autoSpaceDE w:val="0"/>
        <w:autoSpaceDN w:val="0"/>
        <w:adjustRightInd w:val="0"/>
        <w:spacing w:after="120"/>
        <w:ind w:left="1350" w:right="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corrupt</w:t>
      </w:r>
      <w:proofErr w:type="gramEnd"/>
      <w:r w:rsidRPr="00D5087F">
        <w:rPr>
          <w:rFonts w:ascii="Segoe UI Symbol" w:eastAsiaTheme="minorHAnsi" w:hAnsi="Segoe UI Symbol"/>
          <w:color w:val="000000"/>
        </w:rPr>
        <w:t xml:space="preserve"> practice” is the offering, giving, receiving, or soliciting, directly or indirectly, of anything of value to influence improperly the actions of another </w:t>
      </w:r>
      <w:proofErr w:type="gramStart"/>
      <w:r w:rsidRPr="00D5087F">
        <w:rPr>
          <w:rFonts w:ascii="Segoe UI Symbol" w:eastAsiaTheme="minorHAnsi" w:hAnsi="Segoe UI Symbol"/>
          <w:color w:val="000000"/>
        </w:rPr>
        <w:t>party;</w:t>
      </w:r>
      <w:proofErr w:type="gramEnd"/>
    </w:p>
    <w:p w14:paraId="6166FD59" w14:textId="77777777" w:rsidR="004C4EF7" w:rsidRPr="00D5087F" w:rsidRDefault="004C4EF7" w:rsidP="00565B8F">
      <w:pPr>
        <w:numPr>
          <w:ilvl w:val="0"/>
          <w:numId w:val="89"/>
        </w:numPr>
        <w:autoSpaceDE w:val="0"/>
        <w:autoSpaceDN w:val="0"/>
        <w:adjustRightInd w:val="0"/>
        <w:spacing w:after="120"/>
        <w:ind w:left="1350" w:right="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fraudulent</w:t>
      </w:r>
      <w:proofErr w:type="gramEnd"/>
      <w:r w:rsidRPr="00D5087F">
        <w:rPr>
          <w:rFonts w:ascii="Segoe UI Symbol" w:eastAsiaTheme="minorHAnsi" w:hAnsi="Segoe UI Symbol"/>
          <w:color w:val="000000"/>
        </w:rPr>
        <w:t xml:space="preserve"> practice” is any act or omission, including misrepresentation, that knowingly or recklessly misleads, or attempts to mislead, a party to obtain financial or other benefit or to avoid an </w:t>
      </w:r>
      <w:proofErr w:type="gramStart"/>
      <w:r w:rsidRPr="00D5087F">
        <w:rPr>
          <w:rFonts w:ascii="Segoe UI Symbol" w:eastAsiaTheme="minorHAnsi" w:hAnsi="Segoe UI Symbol"/>
          <w:color w:val="000000"/>
        </w:rPr>
        <w:t>obligation;</w:t>
      </w:r>
      <w:proofErr w:type="gramEnd"/>
    </w:p>
    <w:p w14:paraId="471218DF" w14:textId="77777777" w:rsidR="004C4EF7" w:rsidRPr="00D5087F" w:rsidRDefault="004C4EF7" w:rsidP="00565B8F">
      <w:pPr>
        <w:numPr>
          <w:ilvl w:val="0"/>
          <w:numId w:val="89"/>
        </w:numPr>
        <w:autoSpaceDE w:val="0"/>
        <w:autoSpaceDN w:val="0"/>
        <w:adjustRightInd w:val="0"/>
        <w:spacing w:after="120"/>
        <w:ind w:left="1350" w:right="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collusive</w:t>
      </w:r>
      <w:proofErr w:type="gramEnd"/>
      <w:r w:rsidRPr="00D5087F">
        <w:rPr>
          <w:rFonts w:ascii="Segoe UI Symbol" w:eastAsiaTheme="minorHAnsi" w:hAnsi="Segoe UI Symbol"/>
          <w:color w:val="000000"/>
        </w:rPr>
        <w:t xml:space="preserve"> practice” is an arrangement between two or more parties designed to achieve an improper purpose, including to influence improperly the actions of another </w:t>
      </w:r>
      <w:proofErr w:type="gramStart"/>
      <w:r w:rsidRPr="00D5087F">
        <w:rPr>
          <w:rFonts w:ascii="Segoe UI Symbol" w:eastAsiaTheme="minorHAnsi" w:hAnsi="Segoe UI Symbol"/>
          <w:color w:val="000000"/>
        </w:rPr>
        <w:t>party;</w:t>
      </w:r>
      <w:proofErr w:type="gramEnd"/>
    </w:p>
    <w:p w14:paraId="1C50FF2D" w14:textId="77777777" w:rsidR="004C4EF7" w:rsidRPr="00D5087F" w:rsidRDefault="004C4EF7" w:rsidP="00565B8F">
      <w:pPr>
        <w:numPr>
          <w:ilvl w:val="0"/>
          <w:numId w:val="89"/>
        </w:numPr>
        <w:autoSpaceDE w:val="0"/>
        <w:autoSpaceDN w:val="0"/>
        <w:adjustRightInd w:val="0"/>
        <w:spacing w:after="120"/>
        <w:ind w:left="1350" w:right="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coercive</w:t>
      </w:r>
      <w:proofErr w:type="gramEnd"/>
      <w:r w:rsidRPr="00D5087F">
        <w:rPr>
          <w:rFonts w:ascii="Segoe UI Symbol" w:eastAsiaTheme="minorHAnsi" w:hAnsi="Segoe UI Symbol"/>
          <w:color w:val="000000"/>
        </w:rPr>
        <w:t xml:space="preserve"> practice” is impairing or harming, or threatening to impair or harm, directly or indirectly, any party or the property of the party to influence improperly the actions of a </w:t>
      </w:r>
      <w:proofErr w:type="gramStart"/>
      <w:r w:rsidRPr="00D5087F">
        <w:rPr>
          <w:rFonts w:ascii="Segoe UI Symbol" w:eastAsiaTheme="minorHAnsi" w:hAnsi="Segoe UI Symbol"/>
          <w:color w:val="000000"/>
        </w:rPr>
        <w:t>party;</w:t>
      </w:r>
      <w:proofErr w:type="gramEnd"/>
    </w:p>
    <w:p w14:paraId="6A5A24DB" w14:textId="77777777" w:rsidR="004C4EF7" w:rsidRPr="00D5087F" w:rsidRDefault="004C4EF7" w:rsidP="00565B8F">
      <w:pPr>
        <w:numPr>
          <w:ilvl w:val="0"/>
          <w:numId w:val="89"/>
        </w:numPr>
        <w:autoSpaceDE w:val="0"/>
        <w:autoSpaceDN w:val="0"/>
        <w:adjustRightInd w:val="0"/>
        <w:spacing w:after="120"/>
        <w:ind w:left="1350" w:right="0"/>
        <w:rPr>
          <w:rFonts w:ascii="Segoe UI Symbol" w:eastAsiaTheme="minorHAnsi" w:hAnsi="Segoe UI Symbol"/>
          <w:color w:val="000000"/>
        </w:rPr>
      </w:pPr>
      <w:r w:rsidRPr="00D5087F">
        <w:rPr>
          <w:rFonts w:ascii="Segoe UI Symbol" w:eastAsiaTheme="minorHAnsi" w:hAnsi="Segoe UI Symbol"/>
          <w:color w:val="000000"/>
        </w:rPr>
        <w:t>“</w:t>
      </w:r>
      <w:proofErr w:type="gramStart"/>
      <w:r w:rsidRPr="00D5087F">
        <w:rPr>
          <w:rFonts w:ascii="Segoe UI Symbol" w:eastAsiaTheme="minorHAnsi" w:hAnsi="Segoe UI Symbol"/>
          <w:color w:val="000000"/>
        </w:rPr>
        <w:t>obstructive</w:t>
      </w:r>
      <w:proofErr w:type="gramEnd"/>
      <w:r w:rsidRPr="00D5087F">
        <w:rPr>
          <w:rFonts w:ascii="Segoe UI Symbol" w:eastAsiaTheme="minorHAnsi" w:hAnsi="Segoe UI Symbol"/>
          <w:color w:val="000000"/>
        </w:rPr>
        <w:t xml:space="preserve"> practice” is:</w:t>
      </w:r>
    </w:p>
    <w:p w14:paraId="1F44D8A7" w14:textId="77777777" w:rsidR="004C4EF7" w:rsidRPr="00D5087F" w:rsidRDefault="004C4EF7" w:rsidP="00565B8F">
      <w:pPr>
        <w:numPr>
          <w:ilvl w:val="0"/>
          <w:numId w:val="90"/>
        </w:numPr>
        <w:autoSpaceDE w:val="0"/>
        <w:autoSpaceDN w:val="0"/>
        <w:adjustRightInd w:val="0"/>
        <w:spacing w:after="120"/>
        <w:ind w:left="1980" w:right="0"/>
        <w:rPr>
          <w:rFonts w:ascii="Segoe UI Symbol" w:eastAsiaTheme="minorHAnsi" w:hAnsi="Segoe UI Symbol"/>
          <w:color w:val="000000"/>
        </w:rPr>
      </w:pPr>
      <w:r w:rsidRPr="00D5087F">
        <w:rPr>
          <w:rFonts w:ascii="Segoe UI Symbol" w:eastAsiaTheme="minorHAnsi" w:hAnsi="Segoe UI Symbol"/>
          <w:color w:val="000000"/>
        </w:rPr>
        <w:t xml:space="preserve">deliberately destroying, falsifying, altering, or concealing of evidence material to the investigation or making false statements to investigators </w:t>
      </w:r>
      <w:proofErr w:type="gramStart"/>
      <w:r w:rsidRPr="00D5087F">
        <w:rPr>
          <w:rFonts w:ascii="Segoe UI Symbol" w:eastAsiaTheme="minorHAnsi" w:hAnsi="Segoe UI Symbol"/>
          <w:color w:val="000000"/>
        </w:rPr>
        <w:t>in order to</w:t>
      </w:r>
      <w:proofErr w:type="gramEnd"/>
      <w:r w:rsidRPr="00D5087F">
        <w:rPr>
          <w:rFonts w:ascii="Segoe UI Symbol" w:eastAsiaTheme="minorHAnsi" w:hAnsi="Segoe UI Symbol"/>
          <w:color w:val="000000"/>
        </w:rPr>
        <w:t xml:space="preserve"> materially impede a Bank investigation into allegations of a corrupt, fraudulent, coercive, or collusive </w:t>
      </w:r>
      <w:r w:rsidRPr="00D5087F">
        <w:rPr>
          <w:rFonts w:ascii="Segoe UI Symbol" w:eastAsiaTheme="minorHAnsi" w:hAnsi="Segoe UI Symbol"/>
          <w:color w:val="000000"/>
        </w:rPr>
        <w:lastRenderedPageBreak/>
        <w:t xml:space="preserve">practice; and/or threatening, harassing, or intimidating any party to prevent it from disclosing its knowledge of matters relevant to the investigation </w:t>
      </w:r>
      <w:proofErr w:type="gramStart"/>
      <w:r w:rsidRPr="00D5087F">
        <w:rPr>
          <w:rFonts w:ascii="Segoe UI Symbol" w:eastAsiaTheme="minorHAnsi" w:hAnsi="Segoe UI Symbol"/>
          <w:color w:val="000000"/>
        </w:rPr>
        <w:t>or from</w:t>
      </w:r>
      <w:proofErr w:type="gramEnd"/>
      <w:r w:rsidRPr="00D5087F">
        <w:rPr>
          <w:rFonts w:ascii="Segoe UI Symbol" w:eastAsiaTheme="minorHAnsi" w:hAnsi="Segoe UI Symbol"/>
          <w:color w:val="000000"/>
        </w:rPr>
        <w:t xml:space="preserve"> pursuing the investigation; or</w:t>
      </w:r>
    </w:p>
    <w:p w14:paraId="2F383225" w14:textId="77777777" w:rsidR="004C4EF7" w:rsidRPr="00D5087F" w:rsidRDefault="004C4EF7" w:rsidP="00565B8F">
      <w:pPr>
        <w:numPr>
          <w:ilvl w:val="0"/>
          <w:numId w:val="90"/>
        </w:numPr>
        <w:autoSpaceDE w:val="0"/>
        <w:autoSpaceDN w:val="0"/>
        <w:adjustRightInd w:val="0"/>
        <w:spacing w:after="120"/>
        <w:ind w:left="1980" w:right="0" w:hanging="540"/>
        <w:rPr>
          <w:rFonts w:ascii="Segoe UI Symbol" w:eastAsiaTheme="minorHAnsi" w:hAnsi="Segoe UI Symbol"/>
          <w:color w:val="000000"/>
        </w:rPr>
      </w:pPr>
      <w:r w:rsidRPr="00D5087F">
        <w:rPr>
          <w:rFonts w:ascii="Segoe UI Symbol" w:eastAsiaTheme="minorHAnsi" w:hAnsi="Segoe UI Symbol"/>
          <w:color w:val="000000"/>
        </w:rPr>
        <w:t>acts intended to materially impede the exercise of the Bank’s inspection and audit rights provided for under paragraph 2.2 e. below.</w:t>
      </w:r>
    </w:p>
    <w:p w14:paraId="19E8871E" w14:textId="77777777" w:rsidR="004C4EF7" w:rsidRPr="00D5087F" w:rsidRDefault="004C4EF7" w:rsidP="00565B8F">
      <w:pPr>
        <w:numPr>
          <w:ilvl w:val="0"/>
          <w:numId w:val="88"/>
        </w:numPr>
        <w:autoSpaceDE w:val="0"/>
        <w:autoSpaceDN w:val="0"/>
        <w:adjustRightInd w:val="0"/>
        <w:spacing w:after="120"/>
        <w:ind w:left="810" w:right="0"/>
        <w:rPr>
          <w:rFonts w:ascii="Segoe UI Symbol" w:eastAsiaTheme="minorHAnsi" w:hAnsi="Segoe UI Symbol"/>
          <w:color w:val="000000"/>
        </w:rPr>
      </w:pPr>
      <w:r w:rsidRPr="00D5087F">
        <w:rPr>
          <w:rFonts w:ascii="Segoe UI Symbol" w:eastAsiaTheme="minorHAnsi" w:hAnsi="Segoe UI Symbol"/>
          <w:color w:val="000000"/>
        </w:rPr>
        <w:t xml:space="preserve">Rejects a proposal for award if the Bank determines that the firm or individual recommended for </w:t>
      </w:r>
      <w:proofErr w:type="gramStart"/>
      <w:r w:rsidRPr="00D5087F">
        <w:rPr>
          <w:rFonts w:ascii="Segoe UI Symbol" w:eastAsiaTheme="minorHAnsi" w:hAnsi="Segoe UI Symbol"/>
          <w:color w:val="000000"/>
        </w:rPr>
        <w:t>award</w:t>
      </w:r>
      <w:proofErr w:type="gramEnd"/>
      <w:r w:rsidRPr="00D5087F">
        <w:rPr>
          <w:rFonts w:ascii="Segoe UI Symbol" w:eastAsiaTheme="minorHAnsi" w:hAnsi="Segoe UI Symbol"/>
          <w:color w:val="000000"/>
        </w:rPr>
        <w:t xml:space="preserve">, any of its personnel, or its agents, or its sub-consultants, sub-contractors, service providers, suppliers and/ or their employees, has, directly or indirectly, engaged in corrupt, fraudulent, collusive, coercive, or obstructive practices in competing for the contract in </w:t>
      </w:r>
      <w:proofErr w:type="gramStart"/>
      <w:r w:rsidRPr="00D5087F">
        <w:rPr>
          <w:rFonts w:ascii="Segoe UI Symbol" w:eastAsiaTheme="minorHAnsi" w:hAnsi="Segoe UI Symbol"/>
          <w:color w:val="000000"/>
        </w:rPr>
        <w:t>question;</w:t>
      </w:r>
      <w:proofErr w:type="gramEnd"/>
    </w:p>
    <w:p w14:paraId="08943CEE" w14:textId="77777777" w:rsidR="004C4EF7" w:rsidRPr="00D5087F" w:rsidRDefault="004C4EF7" w:rsidP="00565B8F">
      <w:pPr>
        <w:numPr>
          <w:ilvl w:val="0"/>
          <w:numId w:val="88"/>
        </w:numPr>
        <w:autoSpaceDE w:val="0"/>
        <w:autoSpaceDN w:val="0"/>
        <w:adjustRightInd w:val="0"/>
        <w:spacing w:after="120"/>
        <w:ind w:left="810" w:right="0"/>
        <w:rPr>
          <w:rFonts w:ascii="Segoe UI Symbol" w:eastAsiaTheme="minorHAnsi" w:hAnsi="Segoe UI Symbol"/>
          <w:color w:val="000000"/>
        </w:rPr>
      </w:pPr>
      <w:r w:rsidRPr="00D5087F">
        <w:rPr>
          <w:rFonts w:ascii="Segoe UI Symbol" w:eastAsiaTheme="minorHAnsi" w:hAnsi="Segoe UI Symbol"/>
          <w:color w:val="000000"/>
        </w:rPr>
        <w:t xml:space="preserve">In addition to the legal remedies set out in the relevant Legal Agreement, may take other appropriate actions, including declaring </w:t>
      </w:r>
      <w:proofErr w:type="spellStart"/>
      <w:r w:rsidRPr="00D5087F">
        <w:rPr>
          <w:rFonts w:ascii="Segoe UI Symbol" w:eastAsiaTheme="minorHAnsi" w:hAnsi="Segoe UI Symbol"/>
          <w:color w:val="000000"/>
        </w:rPr>
        <w:t>misprocurement</w:t>
      </w:r>
      <w:proofErr w:type="spellEnd"/>
      <w:r w:rsidRPr="00D5087F">
        <w:rPr>
          <w:rFonts w:ascii="Segoe UI Symbol" w:eastAsiaTheme="minorHAnsi" w:hAnsi="Segoe UI Symbol"/>
          <w:color w:val="000000"/>
        </w:rPr>
        <w:t>, if the Bank determines at any time that representatives of the Borrower or of a recipient of any part of the proceeds of the loan engaged in corrupt, fraudulent, collusive, coercive, or obstructive practices during the procurement process, selection and/or executio</w:t>
      </w:r>
      <w:r w:rsidR="007452B6" w:rsidRPr="00D5087F">
        <w:rPr>
          <w:rFonts w:ascii="Segoe UI Symbol" w:eastAsiaTheme="minorHAnsi" w:hAnsi="Segoe UI Symbol"/>
          <w:color w:val="000000"/>
        </w:rPr>
        <w:t xml:space="preserve">n of the contract in question, </w:t>
      </w:r>
      <w:r w:rsidRPr="00D5087F">
        <w:rPr>
          <w:rFonts w:ascii="Segoe UI Symbol" w:eastAsiaTheme="minorHAnsi" w:hAnsi="Segoe UI Symbol"/>
          <w:color w:val="000000"/>
        </w:rPr>
        <w:t xml:space="preserve">without the Borrower having taken timely and appropriate action satisfactory to the Bank to address such practices when they occur, including by failing to inform the Bank in a timely manner at the time  they knew of the practices; </w:t>
      </w:r>
    </w:p>
    <w:p w14:paraId="39F21E53" w14:textId="76944724" w:rsidR="004C4EF7" w:rsidRPr="00D5087F" w:rsidRDefault="00653B79" w:rsidP="00565B8F">
      <w:pPr>
        <w:numPr>
          <w:ilvl w:val="0"/>
          <w:numId w:val="88"/>
        </w:numPr>
        <w:autoSpaceDE w:val="0"/>
        <w:autoSpaceDN w:val="0"/>
        <w:adjustRightInd w:val="0"/>
        <w:spacing w:after="120"/>
        <w:ind w:left="810" w:right="0"/>
        <w:rPr>
          <w:rFonts w:ascii="Segoe UI Symbol" w:eastAsiaTheme="minorHAnsi" w:hAnsi="Segoe UI Symbol"/>
          <w:color w:val="000000"/>
        </w:rPr>
      </w:pPr>
      <w:r w:rsidRPr="00D5087F">
        <w:rPr>
          <w:rFonts w:ascii="Segoe UI Symbol" w:eastAsiaTheme="minorHAnsi" w:hAnsi="Segoe UI Symbol"/>
          <w:color w:val="000000"/>
        </w:rPr>
        <w:t xml:space="preserve">Pursuant to the Bank’s </w:t>
      </w:r>
      <w:r w:rsidR="0016068B" w:rsidRPr="00D5087F">
        <w:rPr>
          <w:rFonts w:ascii="Segoe UI Symbol" w:eastAsiaTheme="minorHAnsi" w:hAnsi="Segoe UI Symbol"/>
          <w:color w:val="000000"/>
        </w:rPr>
        <w:t>Integrity Framework</w:t>
      </w:r>
      <w:r w:rsidRPr="00D5087F">
        <w:rPr>
          <w:rFonts w:ascii="Segoe UI Symbol" w:eastAsiaTheme="minorHAnsi" w:hAnsi="Segoe UI Symbol"/>
          <w:color w:val="000000"/>
        </w:rPr>
        <w:t xml:space="preserve"> and in </w:t>
      </w:r>
      <w:r w:rsidR="004C4EF7" w:rsidRPr="00D5087F">
        <w:rPr>
          <w:rFonts w:ascii="Segoe UI Symbol" w:eastAsiaTheme="minorHAnsi" w:hAnsi="Segoe UI Symbol"/>
          <w:color w:val="000000"/>
        </w:rPr>
        <w:t>accordance with the Bank’s prevailing sanctions policies and procedures, may sanction a firm or individual, either indefinitely or for a stated period of time, including by publicly declaring such firm or individual ineligible (</w:t>
      </w:r>
      <w:proofErr w:type="spellStart"/>
      <w:r w:rsidR="004C4EF7" w:rsidRPr="00D5087F">
        <w:rPr>
          <w:rFonts w:ascii="Segoe UI Symbol" w:eastAsiaTheme="minorHAnsi" w:hAnsi="Segoe UI Symbol"/>
          <w:color w:val="000000"/>
        </w:rPr>
        <w:t>i</w:t>
      </w:r>
      <w:proofErr w:type="spellEnd"/>
      <w:r w:rsidR="004C4EF7" w:rsidRPr="00D5087F">
        <w:rPr>
          <w:rFonts w:ascii="Segoe UI Symbol" w:eastAsiaTheme="minorHAnsi" w:hAnsi="Segoe UI Symbol"/>
          <w:color w:val="000000"/>
        </w:rPr>
        <w:t>) to be awarded or otherwise benefit from a Bank-financed contract, financially or in any other manner;</w:t>
      </w:r>
      <w:r w:rsidR="004C4EF7" w:rsidRPr="00D5087F">
        <w:rPr>
          <w:rFonts w:ascii="Segoe UI Symbol" w:eastAsiaTheme="minorHAnsi" w:hAnsi="Segoe UI Symbol"/>
        </w:rPr>
        <w:footnoteReference w:id="27"/>
      </w:r>
      <w:r w:rsidR="004C4EF7" w:rsidRPr="00D5087F">
        <w:rPr>
          <w:rFonts w:ascii="Segoe UI Symbol" w:eastAsiaTheme="minorHAnsi" w:hAnsi="Segoe UI Symbol"/>
          <w:color w:val="000000"/>
        </w:rPr>
        <w:t xml:space="preserve"> (ii) to be a nominated</w:t>
      </w:r>
      <w:r w:rsidR="004C4EF7" w:rsidRPr="00D5087F">
        <w:rPr>
          <w:rFonts w:ascii="Segoe UI Symbol" w:eastAsiaTheme="minorHAnsi" w:hAnsi="Segoe UI Symbol"/>
        </w:rPr>
        <w:footnoteReference w:id="28"/>
      </w:r>
      <w:r w:rsidR="004C4EF7" w:rsidRPr="00D5087F">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88221E8" w14:textId="35CC40CD" w:rsidR="004C4EF7" w:rsidRPr="00D5087F" w:rsidRDefault="004C4EF7" w:rsidP="00565B8F">
      <w:pPr>
        <w:numPr>
          <w:ilvl w:val="0"/>
          <w:numId w:val="88"/>
        </w:numPr>
        <w:autoSpaceDE w:val="0"/>
        <w:autoSpaceDN w:val="0"/>
        <w:adjustRightInd w:val="0"/>
        <w:spacing w:after="120"/>
        <w:ind w:left="810" w:right="0"/>
        <w:rPr>
          <w:rFonts w:ascii="Segoe UI Symbol" w:eastAsiaTheme="minorHAnsi" w:hAnsi="Segoe UI Symbol"/>
          <w:color w:val="000000"/>
        </w:rPr>
      </w:pPr>
      <w:r w:rsidRPr="00D5087F">
        <w:rPr>
          <w:rFonts w:ascii="Segoe UI Symbol" w:eastAsiaTheme="minorHAnsi" w:hAnsi="Segoe UI Symbol"/>
          <w:color w:val="000000"/>
        </w:rPr>
        <w:lastRenderedPageBreak/>
        <w:t>Requires that a clause be included in bidding documents and in contracts financed by a Bank loan, requiring (</w:t>
      </w:r>
      <w:proofErr w:type="spellStart"/>
      <w:r w:rsidRPr="00D5087F">
        <w:rPr>
          <w:rFonts w:ascii="Segoe UI Symbol" w:eastAsiaTheme="minorHAnsi" w:hAnsi="Segoe UI Symbol"/>
          <w:color w:val="000000"/>
        </w:rPr>
        <w:t>i</w:t>
      </w:r>
      <w:proofErr w:type="spellEnd"/>
      <w:r w:rsidRPr="00D5087F">
        <w:rPr>
          <w:rFonts w:ascii="Segoe UI Symbol" w:eastAsiaTheme="minorHAnsi" w:hAnsi="Segoe UI Symbol"/>
          <w:color w:val="000000"/>
        </w:rPr>
        <w:t>) bidders</w:t>
      </w:r>
      <w:r w:rsidR="00C83D5B" w:rsidRPr="00D5087F">
        <w:rPr>
          <w:rFonts w:ascii="Segoe UI Symbol" w:eastAsiaTheme="minorHAnsi" w:hAnsi="Segoe UI Symbol"/>
          <w:color w:val="000000"/>
        </w:rPr>
        <w:t xml:space="preserve"> (applicants)</w:t>
      </w:r>
      <w:r w:rsidRPr="00D5087F">
        <w:rPr>
          <w:rFonts w:ascii="Segoe UI Symbol" w:eastAsiaTheme="minorHAnsi" w:hAnsi="Segoe UI Symbol"/>
          <w:color w:val="000000"/>
        </w:rPr>
        <w:t>, consultants, contractors, and suppliers, and their sub-contractors, sub-consultants, service providers, suppliers, agents personnel, permit the Bank to inspect</w:t>
      </w:r>
      <w:r w:rsidRPr="00D5087F">
        <w:rPr>
          <w:rStyle w:val="FootnoteReference"/>
          <w:rFonts w:ascii="Segoe UI Symbol" w:eastAsiaTheme="minorHAnsi" w:hAnsi="Segoe UI Symbol"/>
          <w:color w:val="000000"/>
        </w:rPr>
        <w:footnoteReference w:id="29"/>
      </w:r>
      <w:r w:rsidRPr="00D5087F">
        <w:rPr>
          <w:rFonts w:ascii="Segoe UI Symbol" w:eastAsiaTheme="minorHAnsi" w:hAnsi="Segoe UI Symbol"/>
          <w:color w:val="000000"/>
        </w:rPr>
        <w:t xml:space="preserve"> all accounts, records and other documents relating to the </w:t>
      </w:r>
      <w:r w:rsidR="00C83D5B" w:rsidRPr="00D5087F">
        <w:rPr>
          <w:rFonts w:ascii="Segoe UI Symbol" w:eastAsiaTheme="minorHAnsi" w:hAnsi="Segoe UI Symbol"/>
          <w:color w:val="000000"/>
        </w:rPr>
        <w:t>procurement process, selection and/or contract execution</w:t>
      </w:r>
      <w:r w:rsidRPr="00D5087F">
        <w:rPr>
          <w:rFonts w:ascii="Segoe UI Symbol" w:eastAsiaTheme="minorHAnsi" w:hAnsi="Segoe UI Symbol"/>
          <w:color w:val="000000"/>
        </w:rPr>
        <w:t>, and to have them audited by auditors appointed by the Bank.</w:t>
      </w:r>
    </w:p>
    <w:p w14:paraId="535B8D42" w14:textId="22756361" w:rsidR="002200C6" w:rsidRDefault="002200C6" w:rsidP="001D5093">
      <w:pPr>
        <w:ind w:left="2970" w:hanging="360"/>
        <w:rPr>
          <w:rFonts w:ascii="Segoe UI Symbol" w:hAnsi="Segoe UI Symbol"/>
        </w:rPr>
      </w:pPr>
      <w:r>
        <w:rPr>
          <w:rFonts w:ascii="Segoe UI Symbol" w:hAnsi="Segoe UI Symbol"/>
        </w:rPr>
        <w:br w:type="page"/>
      </w:r>
    </w:p>
    <w:p w14:paraId="3FA899F4" w14:textId="77777777" w:rsidR="00D45394" w:rsidRPr="00D5087F" w:rsidRDefault="00D45394" w:rsidP="00D5087F">
      <w:pPr>
        <w:pStyle w:val="Heading2"/>
        <w:rPr>
          <w:rFonts w:ascii="Segoe UI Symbol" w:hAnsi="Segoe UI Symbol"/>
          <w:b w:val="0"/>
        </w:rPr>
      </w:pPr>
      <w:bookmarkStart w:id="1126" w:name="_Toc59149368"/>
      <w:bookmarkStart w:id="1127" w:name="_Toc59197242"/>
      <w:bookmarkStart w:id="1128" w:name="_Hlk27230768"/>
      <w:r w:rsidRPr="00D5087F">
        <w:rPr>
          <w:rFonts w:ascii="Segoe UI Symbol" w:hAnsi="Segoe UI Symbol"/>
        </w:rPr>
        <w:lastRenderedPageBreak/>
        <w:t>APPENDIX C</w:t>
      </w:r>
      <w:bookmarkEnd w:id="1126"/>
      <w:bookmarkEnd w:id="1127"/>
    </w:p>
    <w:p w14:paraId="4226F9B6" w14:textId="77777777" w:rsidR="00D45394" w:rsidRPr="00D5087F" w:rsidRDefault="00D45394" w:rsidP="00D5087F">
      <w:pPr>
        <w:pStyle w:val="Heading3"/>
        <w:jc w:val="center"/>
        <w:rPr>
          <w:rFonts w:ascii="Segoe UI Symbol" w:hAnsi="Segoe UI Symbol"/>
          <w:b/>
          <w:sz w:val="36"/>
          <w:szCs w:val="36"/>
        </w:rPr>
      </w:pPr>
      <w:bookmarkStart w:id="1129" w:name="_Toc59149369"/>
      <w:bookmarkStart w:id="1130" w:name="_Toc59197243"/>
      <w:r w:rsidRPr="00D5087F">
        <w:rPr>
          <w:rFonts w:ascii="Segoe UI Symbol" w:hAnsi="Segoe UI Symbol"/>
          <w:b/>
          <w:sz w:val="36"/>
          <w:szCs w:val="36"/>
        </w:rPr>
        <w:t>Metrics for Progress Reports- Environmental and Social (ES)</w:t>
      </w:r>
      <w:bookmarkEnd w:id="1129"/>
      <w:bookmarkEnd w:id="1130"/>
    </w:p>
    <w:bookmarkEnd w:id="1128"/>
    <w:p w14:paraId="69A819DD" w14:textId="581B7323" w:rsidR="00D45394" w:rsidRPr="00D5087F" w:rsidRDefault="00D45394" w:rsidP="00D45394">
      <w:pPr>
        <w:spacing w:after="200" w:line="276" w:lineRule="auto"/>
        <w:ind w:left="720"/>
        <w:rPr>
          <w:rFonts w:ascii="Segoe UI Symbol" w:hAnsi="Segoe UI Symbol"/>
          <w:i/>
          <w:color w:val="000000"/>
          <w:lang w:val="en-GB"/>
        </w:rPr>
      </w:pPr>
      <w:r w:rsidRPr="00D5087F">
        <w:rPr>
          <w:rFonts w:ascii="Segoe UI Symbol" w:hAnsi="Segoe UI Symbol"/>
          <w:i/>
          <w:color w:val="000000"/>
          <w:lang w:val="en-GB"/>
        </w:rPr>
        <w:t>Metrics for regular reporting:</w:t>
      </w:r>
    </w:p>
    <w:p w14:paraId="70F53163"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 xml:space="preserve">environmental incidents or non-compliances with contract requirements, including contamination, pollution or damage to ground or water </w:t>
      </w:r>
      <w:proofErr w:type="gramStart"/>
      <w:r w:rsidRPr="00D5087F">
        <w:rPr>
          <w:rFonts w:ascii="Segoe UI Symbol" w:hAnsi="Segoe UI Symbol"/>
          <w:i/>
          <w:color w:val="000000"/>
          <w:lang w:val="en-GB"/>
        </w:rPr>
        <w:t>supplies;</w:t>
      </w:r>
      <w:proofErr w:type="gramEnd"/>
    </w:p>
    <w:p w14:paraId="097497B5"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 xml:space="preserve">health and safety incidents, accidents, injuries that require treatment and all </w:t>
      </w:r>
      <w:proofErr w:type="gramStart"/>
      <w:r w:rsidRPr="00D5087F">
        <w:rPr>
          <w:rFonts w:ascii="Segoe UI Symbol" w:hAnsi="Segoe UI Symbol"/>
          <w:i/>
          <w:color w:val="000000"/>
          <w:lang w:val="en-GB"/>
        </w:rPr>
        <w:t>fatalities;</w:t>
      </w:r>
      <w:proofErr w:type="gramEnd"/>
      <w:r w:rsidRPr="00D5087F">
        <w:rPr>
          <w:rFonts w:ascii="Segoe UI Symbol" w:hAnsi="Segoe UI Symbol"/>
          <w:i/>
          <w:color w:val="000000"/>
          <w:lang w:val="en-GB"/>
        </w:rPr>
        <w:t xml:space="preserve"> </w:t>
      </w:r>
    </w:p>
    <w:p w14:paraId="58ECAE3A"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interactions with regulators:  identify agency, dates, subjects, outcomes (report the negative if none</w:t>
      </w:r>
      <w:proofErr w:type="gramStart"/>
      <w:r w:rsidRPr="00D5087F">
        <w:rPr>
          <w:rFonts w:ascii="Segoe UI Symbol" w:hAnsi="Segoe UI Symbol"/>
          <w:i/>
          <w:color w:val="000000"/>
          <w:lang w:val="en-GB"/>
        </w:rPr>
        <w:t>);</w:t>
      </w:r>
      <w:proofErr w:type="gramEnd"/>
    </w:p>
    <w:p w14:paraId="0AE4DF1C"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 xml:space="preserve">status of all permits and agreements: </w:t>
      </w:r>
    </w:p>
    <w:p w14:paraId="094FE834" w14:textId="77777777" w:rsidR="00D45394" w:rsidRPr="00D5087F" w:rsidRDefault="00D45394" w:rsidP="002D6580">
      <w:pPr>
        <w:numPr>
          <w:ilvl w:val="0"/>
          <w:numId w:val="117"/>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work permits: number required, number received, actions taken for those not </w:t>
      </w:r>
      <w:proofErr w:type="gramStart"/>
      <w:r w:rsidRPr="00D5087F">
        <w:rPr>
          <w:rFonts w:ascii="Segoe UI Symbol" w:hAnsi="Segoe UI Symbol"/>
          <w:color w:val="000000"/>
          <w:lang w:val="en-GB"/>
        </w:rPr>
        <w:t>received;</w:t>
      </w:r>
      <w:proofErr w:type="gramEnd"/>
    </w:p>
    <w:p w14:paraId="598BBAC0" w14:textId="77777777" w:rsidR="00D45394" w:rsidRPr="00D5087F" w:rsidRDefault="00D45394" w:rsidP="002D6580">
      <w:pPr>
        <w:numPr>
          <w:ilvl w:val="0"/>
          <w:numId w:val="117"/>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status of permits and consents: </w:t>
      </w:r>
    </w:p>
    <w:p w14:paraId="608849DD" w14:textId="77777777" w:rsidR="00D45394" w:rsidRPr="00D5087F" w:rsidRDefault="00D45394" w:rsidP="002D6580">
      <w:pPr>
        <w:numPr>
          <w:ilvl w:val="0"/>
          <w:numId w:val="118"/>
        </w:numPr>
        <w:spacing w:after="200" w:line="276" w:lineRule="auto"/>
        <w:ind w:left="1890" w:right="0"/>
        <w:contextualSpacing/>
        <w:rPr>
          <w:rFonts w:ascii="Segoe UI Symbol" w:hAnsi="Segoe UI Symbol"/>
          <w:color w:val="000000"/>
          <w:lang w:val="en-GB"/>
        </w:rPr>
      </w:pPr>
      <w:r w:rsidRPr="00D5087F">
        <w:rPr>
          <w:rFonts w:ascii="Segoe UI Symbol" w:hAnsi="Segoe UI Symbol"/>
          <w:color w:val="000000"/>
          <w:lang w:val="en-GB"/>
        </w:rPr>
        <w:t>list areas/facilities with permits required (quarries, asphalt &amp; batch plants), dates of application, dates issued (actions to follow up if not issued), dates submitted to resident engineer (or equivalent), status of area (waiting for permits, working, abandoned without reclamation, decommissioning plan being implemented, etc.</w:t>
      </w:r>
      <w:proofErr w:type="gramStart"/>
      <w:r w:rsidRPr="00D5087F">
        <w:rPr>
          <w:rFonts w:ascii="Segoe UI Symbol" w:hAnsi="Segoe UI Symbol"/>
          <w:color w:val="000000"/>
          <w:lang w:val="en-GB"/>
        </w:rPr>
        <w:t>);</w:t>
      </w:r>
      <w:proofErr w:type="gramEnd"/>
    </w:p>
    <w:p w14:paraId="678695A0" w14:textId="77777777" w:rsidR="00D45394" w:rsidRPr="00D5087F" w:rsidRDefault="00D45394" w:rsidP="002D6580">
      <w:pPr>
        <w:numPr>
          <w:ilvl w:val="0"/>
          <w:numId w:val="118"/>
        </w:numPr>
        <w:spacing w:after="200" w:line="276" w:lineRule="auto"/>
        <w:ind w:left="1890" w:right="0"/>
        <w:contextualSpacing/>
        <w:rPr>
          <w:rFonts w:ascii="Segoe UI Symbol" w:hAnsi="Segoe UI Symbol"/>
          <w:color w:val="000000"/>
          <w:lang w:val="en-GB"/>
        </w:rPr>
      </w:pPr>
      <w:r w:rsidRPr="00D5087F">
        <w:rPr>
          <w:rFonts w:ascii="Segoe UI Symbol" w:hAnsi="Segoe UI Symbol"/>
          <w:color w:val="000000"/>
          <w:lang w:val="en-GB"/>
        </w:rPr>
        <w:t>list areas with landowner agreements required (borrow and spoil areas, camp sites), dates of agreements, dates submitted to resident engineer (or equivalent</w:t>
      </w:r>
      <w:proofErr w:type="gramStart"/>
      <w:r w:rsidRPr="00D5087F">
        <w:rPr>
          <w:rFonts w:ascii="Segoe UI Symbol" w:hAnsi="Segoe UI Symbol"/>
          <w:color w:val="000000"/>
          <w:lang w:val="en-GB"/>
        </w:rPr>
        <w:t>);</w:t>
      </w:r>
      <w:proofErr w:type="gramEnd"/>
    </w:p>
    <w:p w14:paraId="3126FC02" w14:textId="77777777" w:rsidR="00D45394" w:rsidRPr="00D5087F" w:rsidRDefault="00D45394" w:rsidP="002D6580">
      <w:pPr>
        <w:numPr>
          <w:ilvl w:val="0"/>
          <w:numId w:val="118"/>
        </w:numPr>
        <w:spacing w:after="200" w:line="276" w:lineRule="auto"/>
        <w:ind w:left="1890" w:right="0"/>
        <w:contextualSpacing/>
        <w:rPr>
          <w:rFonts w:ascii="Segoe UI Symbol" w:hAnsi="Segoe UI Symbol"/>
          <w:color w:val="000000"/>
          <w:lang w:val="en-GB"/>
        </w:rPr>
      </w:pPr>
      <w:r w:rsidRPr="00D5087F">
        <w:rPr>
          <w:rFonts w:ascii="Segoe UI Symbol" w:hAnsi="Segoe UI Symbol"/>
          <w:color w:val="000000"/>
          <w:lang w:val="en-GB"/>
        </w:rPr>
        <w:t>identify major activities undertaken in each area in the reporting period and highlights of environmental and social protection (land clearing, boundary marking, topsoil salvage, traffic management, decommissioning planning, decommissioning implementation</w:t>
      </w:r>
      <w:proofErr w:type="gramStart"/>
      <w:r w:rsidRPr="00D5087F">
        <w:rPr>
          <w:rFonts w:ascii="Segoe UI Symbol" w:hAnsi="Segoe UI Symbol"/>
          <w:color w:val="000000"/>
          <w:lang w:val="en-GB"/>
        </w:rPr>
        <w:t>);</w:t>
      </w:r>
      <w:proofErr w:type="gramEnd"/>
    </w:p>
    <w:p w14:paraId="3F9EAD3F" w14:textId="77777777" w:rsidR="00D45394" w:rsidRPr="00D5087F" w:rsidRDefault="00D45394" w:rsidP="002D6580">
      <w:pPr>
        <w:numPr>
          <w:ilvl w:val="0"/>
          <w:numId w:val="118"/>
        </w:numPr>
        <w:spacing w:after="200" w:line="276" w:lineRule="auto"/>
        <w:ind w:left="1890" w:right="0"/>
        <w:contextualSpacing/>
        <w:rPr>
          <w:rFonts w:ascii="Segoe UI Symbol" w:hAnsi="Segoe UI Symbol"/>
          <w:color w:val="000000"/>
          <w:lang w:val="en-GB"/>
        </w:rPr>
      </w:pPr>
      <w:r w:rsidRPr="00D5087F">
        <w:rPr>
          <w:rFonts w:ascii="Segoe UI Symbol" w:hAnsi="Segoe UI Symbol"/>
          <w:color w:val="000000"/>
          <w:lang w:val="en-GB"/>
        </w:rPr>
        <w:t xml:space="preserve">for quarries: status of relocation and compensation (completed, or details of activities and </w:t>
      </w:r>
      <w:proofErr w:type="gramStart"/>
      <w:r w:rsidRPr="00D5087F">
        <w:rPr>
          <w:rFonts w:ascii="Segoe UI Symbol" w:hAnsi="Segoe UI Symbol"/>
          <w:color w:val="000000"/>
          <w:lang w:val="en-GB"/>
        </w:rPr>
        <w:t>current status</w:t>
      </w:r>
      <w:proofErr w:type="gramEnd"/>
      <w:r w:rsidRPr="00D5087F">
        <w:rPr>
          <w:rFonts w:ascii="Segoe UI Symbol" w:hAnsi="Segoe UI Symbol"/>
          <w:color w:val="000000"/>
          <w:lang w:val="en-GB"/>
        </w:rPr>
        <w:t xml:space="preserve"> in the reporting period).</w:t>
      </w:r>
    </w:p>
    <w:p w14:paraId="45691F88"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 xml:space="preserve">health and safety supervision: </w:t>
      </w:r>
    </w:p>
    <w:p w14:paraId="6CEB6F7B" w14:textId="77777777" w:rsidR="00D45394" w:rsidRPr="00D5087F" w:rsidRDefault="00D45394" w:rsidP="002D6580">
      <w:pPr>
        <w:numPr>
          <w:ilvl w:val="0"/>
          <w:numId w:val="119"/>
        </w:numPr>
        <w:spacing w:after="200" w:line="276" w:lineRule="auto"/>
        <w:ind w:left="1620" w:right="0" w:hanging="630"/>
        <w:contextualSpacing/>
        <w:rPr>
          <w:rFonts w:ascii="Segoe UI Symbol" w:hAnsi="Segoe UI Symbol"/>
          <w:color w:val="000000"/>
          <w:lang w:val="en-GB"/>
        </w:rPr>
      </w:pPr>
      <w:r w:rsidRPr="00D5087F">
        <w:rPr>
          <w:rFonts w:ascii="Segoe UI Symbol" w:hAnsi="Segoe UI Symbol"/>
          <w:color w:val="000000"/>
          <w:lang w:val="en-GB"/>
        </w:rPr>
        <w:t xml:space="preserve">safety officer: number days worked, number of full inspections &amp; partial inspections, reports to construction/project </w:t>
      </w:r>
      <w:proofErr w:type="gramStart"/>
      <w:r w:rsidRPr="00D5087F">
        <w:rPr>
          <w:rFonts w:ascii="Segoe UI Symbol" w:hAnsi="Segoe UI Symbol"/>
          <w:color w:val="000000"/>
          <w:lang w:val="en-GB"/>
        </w:rPr>
        <w:t>management;</w:t>
      </w:r>
      <w:proofErr w:type="gramEnd"/>
    </w:p>
    <w:p w14:paraId="1F20C20A" w14:textId="77777777" w:rsidR="00D45394" w:rsidRPr="00D5087F" w:rsidRDefault="00D45394" w:rsidP="002D6580">
      <w:pPr>
        <w:numPr>
          <w:ilvl w:val="0"/>
          <w:numId w:val="119"/>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lastRenderedPageBreak/>
        <w:t>number of workers, work hours, metric of PPE use (percentage of workers with full personal protection equipment (PPE), partial, etc.), worker violations observed (by type of violation, PPE or otherwise), warnings given, repeat warnings given, follow-up actions taken (if any</w:t>
      </w:r>
      <w:proofErr w:type="gramStart"/>
      <w:r w:rsidRPr="00D5087F">
        <w:rPr>
          <w:rFonts w:ascii="Segoe UI Symbol" w:hAnsi="Segoe UI Symbol"/>
          <w:color w:val="000000"/>
          <w:lang w:val="en-GB"/>
        </w:rPr>
        <w:t>);</w:t>
      </w:r>
      <w:proofErr w:type="gramEnd"/>
    </w:p>
    <w:p w14:paraId="46C0B2F4"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worker accommodations:</w:t>
      </w:r>
    </w:p>
    <w:p w14:paraId="699E12C1" w14:textId="77777777" w:rsidR="00D45394" w:rsidRPr="00D5087F" w:rsidRDefault="00D45394" w:rsidP="002D6580">
      <w:pPr>
        <w:numPr>
          <w:ilvl w:val="0"/>
          <w:numId w:val="120"/>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number of expats housed in accommodations, number of </w:t>
      </w:r>
      <w:proofErr w:type="gramStart"/>
      <w:r w:rsidRPr="00D5087F">
        <w:rPr>
          <w:rFonts w:ascii="Segoe UI Symbol" w:hAnsi="Segoe UI Symbol"/>
          <w:color w:val="000000"/>
          <w:lang w:val="en-GB"/>
        </w:rPr>
        <w:t>locals;</w:t>
      </w:r>
      <w:proofErr w:type="gramEnd"/>
    </w:p>
    <w:p w14:paraId="70426754" w14:textId="77777777" w:rsidR="00D45394" w:rsidRPr="00D5087F" w:rsidRDefault="00D45394" w:rsidP="002D6580">
      <w:pPr>
        <w:numPr>
          <w:ilvl w:val="0"/>
          <w:numId w:val="120"/>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date of last inspection, and highlights of inspection including status of accommodations’ compliance with national and local law and good practice, including sanitation, space, </w:t>
      </w:r>
      <w:proofErr w:type="gramStart"/>
      <w:r w:rsidRPr="00D5087F">
        <w:rPr>
          <w:rFonts w:ascii="Segoe UI Symbol" w:hAnsi="Segoe UI Symbol"/>
          <w:color w:val="000000"/>
          <w:lang w:val="en-GB"/>
        </w:rPr>
        <w:t>etc.;</w:t>
      </w:r>
      <w:proofErr w:type="gramEnd"/>
      <w:r w:rsidRPr="00D5087F">
        <w:rPr>
          <w:rFonts w:ascii="Segoe UI Symbol" w:hAnsi="Segoe UI Symbol"/>
          <w:color w:val="000000"/>
          <w:lang w:val="en-GB"/>
        </w:rPr>
        <w:t xml:space="preserve"> </w:t>
      </w:r>
    </w:p>
    <w:p w14:paraId="3E82ECF7" w14:textId="77777777" w:rsidR="00D45394" w:rsidRPr="00D5087F" w:rsidRDefault="00D45394" w:rsidP="002D6580">
      <w:pPr>
        <w:numPr>
          <w:ilvl w:val="0"/>
          <w:numId w:val="120"/>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actions taken to recommend/require improved conditions, or to improve conditions.</w:t>
      </w:r>
    </w:p>
    <w:p w14:paraId="3FC9857D"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Health services: provider of health services, information and/or training, location of clinic, number of non-safety disease or illness treatments and diagnoses (no names to be provided</w:t>
      </w:r>
      <w:proofErr w:type="gramStart"/>
      <w:r w:rsidRPr="00D5087F">
        <w:rPr>
          <w:rFonts w:ascii="Segoe UI Symbol" w:hAnsi="Segoe UI Symbol"/>
          <w:i/>
          <w:color w:val="000000"/>
          <w:lang w:val="en-GB"/>
        </w:rPr>
        <w:t>);</w:t>
      </w:r>
      <w:proofErr w:type="gramEnd"/>
    </w:p>
    <w:p w14:paraId="3112EA5F"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gender (for expats and locals separately): number of female workers, percentage of workforce, gender issues raised and dealt with (cross-reference grievances or other sections as needed</w:t>
      </w:r>
      <w:proofErr w:type="gramStart"/>
      <w:r w:rsidRPr="00D5087F">
        <w:rPr>
          <w:rFonts w:ascii="Segoe UI Symbol" w:hAnsi="Segoe UI Symbol"/>
          <w:i/>
          <w:color w:val="000000"/>
          <w:lang w:val="en-GB"/>
        </w:rPr>
        <w:t>);</w:t>
      </w:r>
      <w:proofErr w:type="gramEnd"/>
    </w:p>
    <w:p w14:paraId="3DB60FCF"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training:</w:t>
      </w:r>
    </w:p>
    <w:p w14:paraId="0C89551D" w14:textId="77777777" w:rsidR="00D45394" w:rsidRPr="00D5087F" w:rsidRDefault="00D45394" w:rsidP="002D6580">
      <w:pPr>
        <w:numPr>
          <w:ilvl w:val="0"/>
          <w:numId w:val="121"/>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number of new workers, number receiving induction training, dates of induction </w:t>
      </w:r>
      <w:proofErr w:type="gramStart"/>
      <w:r w:rsidRPr="00D5087F">
        <w:rPr>
          <w:rFonts w:ascii="Segoe UI Symbol" w:hAnsi="Segoe UI Symbol"/>
          <w:color w:val="000000"/>
          <w:lang w:val="en-GB"/>
        </w:rPr>
        <w:t>training;</w:t>
      </w:r>
      <w:proofErr w:type="gramEnd"/>
    </w:p>
    <w:p w14:paraId="0B92F601" w14:textId="77777777" w:rsidR="00D45394" w:rsidRPr="00D5087F" w:rsidRDefault="00D45394" w:rsidP="002D6580">
      <w:pPr>
        <w:numPr>
          <w:ilvl w:val="0"/>
          <w:numId w:val="121"/>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number and dates of toolbox talks, number of workers receiving Occupational Health and Safety (OHS), environmental and social </w:t>
      </w:r>
      <w:proofErr w:type="gramStart"/>
      <w:r w:rsidRPr="00D5087F">
        <w:rPr>
          <w:rFonts w:ascii="Segoe UI Symbol" w:hAnsi="Segoe UI Symbol"/>
          <w:color w:val="000000"/>
          <w:lang w:val="en-GB"/>
        </w:rPr>
        <w:t>training;</w:t>
      </w:r>
      <w:proofErr w:type="gramEnd"/>
    </w:p>
    <w:p w14:paraId="1FF44E3F" w14:textId="77777777" w:rsidR="00D45394" w:rsidRPr="00D5087F" w:rsidRDefault="00D45394" w:rsidP="002D6580">
      <w:pPr>
        <w:numPr>
          <w:ilvl w:val="0"/>
          <w:numId w:val="121"/>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number and dates of communicable diseases (including STDs) sensitization and/or training, no. workers receiving training (in the reporting period and in the past); same questions for gender sensitization, flag person training.</w:t>
      </w:r>
    </w:p>
    <w:p w14:paraId="7A6A7E1B" w14:textId="77777777" w:rsidR="00D45394" w:rsidRPr="00D5087F" w:rsidRDefault="00D45394" w:rsidP="002D6580">
      <w:pPr>
        <w:numPr>
          <w:ilvl w:val="0"/>
          <w:numId w:val="121"/>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number and date of SEA prevention and SH sensitization and/or training events, including number of workers receiving training on Code of Conduct for Contractor’s and Subcontractor’s Personnel (in the reporting period and in the past), etc.</w:t>
      </w:r>
    </w:p>
    <w:p w14:paraId="6274CCFD"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environmental and social supervision:</w:t>
      </w:r>
    </w:p>
    <w:p w14:paraId="35E8F76D" w14:textId="7BE1624C" w:rsidR="00D45394" w:rsidRPr="00D5087F" w:rsidRDefault="00D45394" w:rsidP="002D6580">
      <w:pPr>
        <w:numPr>
          <w:ilvl w:val="0"/>
          <w:numId w:val="122"/>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environmentalist: days worked, areas inspected and numbers of inspections of each (</w:t>
      </w:r>
      <w:r w:rsidR="00965F73">
        <w:rPr>
          <w:rFonts w:ascii="Segoe UI Symbol" w:hAnsi="Segoe UI Symbol"/>
          <w:color w:val="000000"/>
          <w:lang w:val="en-GB"/>
        </w:rPr>
        <w:t>power line</w:t>
      </w:r>
      <w:r w:rsidR="00965F73" w:rsidRPr="00D5087F">
        <w:rPr>
          <w:rFonts w:ascii="Segoe UI Symbol" w:hAnsi="Segoe UI Symbol"/>
          <w:color w:val="000000"/>
          <w:lang w:val="en-GB"/>
        </w:rPr>
        <w:t xml:space="preserve"> </w:t>
      </w:r>
      <w:r w:rsidRPr="00D5087F">
        <w:rPr>
          <w:rFonts w:ascii="Segoe UI Symbol" w:hAnsi="Segoe UI Symbol"/>
          <w:color w:val="000000"/>
          <w:lang w:val="en-GB"/>
        </w:rPr>
        <w:t xml:space="preserve">section, work camp, accommodations, </w:t>
      </w:r>
      <w:r w:rsidRPr="00D5087F">
        <w:rPr>
          <w:rFonts w:ascii="Segoe UI Symbol" w:hAnsi="Segoe UI Symbol"/>
          <w:color w:val="000000"/>
          <w:lang w:val="en-GB"/>
        </w:rPr>
        <w:lastRenderedPageBreak/>
        <w:t xml:space="preserve">quarries, borrow areas, spoil areas, swamps, forest crossings, etc.), highlights of activities/findings (including violations of environmental and/or social best practices, actions taken), reports to environmental and/or social specialist/construction/site </w:t>
      </w:r>
      <w:proofErr w:type="gramStart"/>
      <w:r w:rsidRPr="00D5087F">
        <w:rPr>
          <w:rFonts w:ascii="Segoe UI Symbol" w:hAnsi="Segoe UI Symbol"/>
          <w:color w:val="000000"/>
          <w:lang w:val="en-GB"/>
        </w:rPr>
        <w:t>management;</w:t>
      </w:r>
      <w:proofErr w:type="gramEnd"/>
    </w:p>
    <w:p w14:paraId="4568F18E" w14:textId="77777777" w:rsidR="00D45394" w:rsidRPr="00D5087F" w:rsidRDefault="00D45394" w:rsidP="002D6580">
      <w:pPr>
        <w:numPr>
          <w:ilvl w:val="0"/>
          <w:numId w:val="122"/>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sociologist: days worked, number of partial and full site inspections (by area: road section, work camp, accommodations, quarries, borrow areas, spoil areas, clinic, HIV/AIDS </w:t>
      </w:r>
      <w:proofErr w:type="spellStart"/>
      <w:r w:rsidRPr="00D5087F">
        <w:rPr>
          <w:rFonts w:ascii="Segoe UI Symbol" w:hAnsi="Segoe UI Symbol"/>
          <w:color w:val="000000"/>
          <w:lang w:val="en-GB"/>
        </w:rPr>
        <w:t>center</w:t>
      </w:r>
      <w:proofErr w:type="spellEnd"/>
      <w:r w:rsidRPr="00D5087F">
        <w:rPr>
          <w:rFonts w:ascii="Segoe UI Symbol" w:hAnsi="Segoe UI Symbol"/>
          <w:color w:val="000000"/>
          <w:lang w:val="en-GB"/>
        </w:rPr>
        <w:t xml:space="preserve">, community </w:t>
      </w:r>
      <w:proofErr w:type="spellStart"/>
      <w:r w:rsidRPr="00D5087F">
        <w:rPr>
          <w:rFonts w:ascii="Segoe UI Symbol" w:hAnsi="Segoe UI Symbol"/>
          <w:color w:val="000000"/>
          <w:lang w:val="en-GB"/>
        </w:rPr>
        <w:t>centers</w:t>
      </w:r>
      <w:proofErr w:type="spellEnd"/>
      <w:r w:rsidRPr="00D5087F">
        <w:rPr>
          <w:rFonts w:ascii="Segoe UI Symbol" w:hAnsi="Segoe UI Symbol"/>
          <w:color w:val="000000"/>
          <w:lang w:val="en-GB"/>
        </w:rPr>
        <w:t>, etc.), highlights of activities (including violations of environmental and/or social requirements observed, actions taken), reports to environmental and/or social specialist/construction/site management; and</w:t>
      </w:r>
    </w:p>
    <w:p w14:paraId="6607B012" w14:textId="77777777" w:rsidR="00D45394" w:rsidRPr="00D5087F" w:rsidRDefault="00D45394" w:rsidP="002D6580">
      <w:pPr>
        <w:numPr>
          <w:ilvl w:val="0"/>
          <w:numId w:val="122"/>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community liaison person(s): days worked (hours community </w:t>
      </w:r>
      <w:proofErr w:type="spellStart"/>
      <w:r w:rsidRPr="00D5087F">
        <w:rPr>
          <w:rFonts w:ascii="Segoe UI Symbol" w:hAnsi="Segoe UI Symbol"/>
          <w:color w:val="000000"/>
          <w:lang w:val="en-GB"/>
        </w:rPr>
        <w:t>center</w:t>
      </w:r>
      <w:proofErr w:type="spellEnd"/>
      <w:r w:rsidRPr="00D5087F">
        <w:rPr>
          <w:rFonts w:ascii="Segoe UI Symbol" w:hAnsi="Segoe UI Symbol"/>
          <w:color w:val="000000"/>
          <w:lang w:val="en-GB"/>
        </w:rPr>
        <w:t xml:space="preserve"> open), number of people met, highlights of activities (issues raised, etc.), reports to environmental and/or social specialist /construction/site management.</w:t>
      </w:r>
    </w:p>
    <w:p w14:paraId="4FFA9A6C" w14:textId="77777777" w:rsidR="00D45394" w:rsidRPr="00D5087F" w:rsidRDefault="00D45394" w:rsidP="002D6580">
      <w:pPr>
        <w:numPr>
          <w:ilvl w:val="4"/>
          <w:numId w:val="116"/>
        </w:numPr>
        <w:spacing w:after="200" w:line="276" w:lineRule="auto"/>
        <w:ind w:left="990" w:right="0"/>
        <w:contextualSpacing/>
        <w:rPr>
          <w:rFonts w:ascii="Segoe UI Symbol" w:hAnsi="Segoe UI Symbol"/>
          <w:color w:val="000000"/>
          <w:lang w:val="en-GB"/>
        </w:rPr>
      </w:pPr>
      <w:r w:rsidRPr="00D5087F">
        <w:rPr>
          <w:rFonts w:ascii="Segoe UI Symbol" w:hAnsi="Segoe UI Symbol"/>
          <w:i/>
          <w:color w:val="000000"/>
          <w:lang w:val="en-GB"/>
        </w:rPr>
        <w:t>Grievances: list new grievances (e.g. number of allegations of SEA and SH) received in the reporting period and number of unresolved past grievances by date received, complainant’s age and sex, how received, to whom referred to for action, resolution and date (if completed), data resolution reported to complainant, any required follow-up (Cross-reference other sections as needed):</w:t>
      </w:r>
    </w:p>
    <w:p w14:paraId="5C03130D" w14:textId="77777777" w:rsidR="00D45394" w:rsidRPr="00D5087F" w:rsidRDefault="00D45394" w:rsidP="002D6580">
      <w:pPr>
        <w:numPr>
          <w:ilvl w:val="0"/>
          <w:numId w:val="123"/>
        </w:numPr>
        <w:spacing w:after="200" w:line="276" w:lineRule="auto"/>
        <w:ind w:left="1440" w:right="0" w:hanging="450"/>
        <w:contextualSpacing/>
        <w:rPr>
          <w:rFonts w:ascii="Segoe UI Symbol" w:hAnsi="Segoe UI Symbol"/>
          <w:color w:val="000000"/>
          <w:lang w:val="en-GB"/>
        </w:rPr>
      </w:pPr>
      <w:r w:rsidRPr="00D5087F">
        <w:rPr>
          <w:rFonts w:ascii="Segoe UI Symbol" w:hAnsi="Segoe UI Symbol"/>
          <w:color w:val="000000"/>
          <w:lang w:val="en-GB"/>
        </w:rPr>
        <w:t xml:space="preserve">Worker </w:t>
      </w:r>
      <w:proofErr w:type="gramStart"/>
      <w:r w:rsidRPr="00D5087F">
        <w:rPr>
          <w:rFonts w:ascii="Segoe UI Symbol" w:hAnsi="Segoe UI Symbol"/>
          <w:color w:val="000000"/>
          <w:lang w:val="en-GB"/>
        </w:rPr>
        <w:t>grievances;</w:t>
      </w:r>
      <w:proofErr w:type="gramEnd"/>
    </w:p>
    <w:p w14:paraId="7CFEB030" w14:textId="77777777" w:rsidR="00D45394" w:rsidRPr="00D5087F" w:rsidRDefault="00D45394" w:rsidP="002D6580">
      <w:pPr>
        <w:numPr>
          <w:ilvl w:val="0"/>
          <w:numId w:val="123"/>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Community grievances </w:t>
      </w:r>
    </w:p>
    <w:p w14:paraId="51BA12CE"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Traffic, road safety and vehicles/equipment:</w:t>
      </w:r>
    </w:p>
    <w:p w14:paraId="6A703BEE" w14:textId="77777777" w:rsidR="00D45394" w:rsidRPr="00D5087F" w:rsidRDefault="00D45394" w:rsidP="002D6580">
      <w:pPr>
        <w:numPr>
          <w:ilvl w:val="0"/>
          <w:numId w:val="124"/>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traffic and road safety incidents and accidents involving project vehicles &amp; equipment: provide date, location, damage, cause, </w:t>
      </w:r>
      <w:proofErr w:type="gramStart"/>
      <w:r w:rsidRPr="00D5087F">
        <w:rPr>
          <w:rFonts w:ascii="Segoe UI Symbol" w:hAnsi="Segoe UI Symbol"/>
          <w:color w:val="000000"/>
          <w:lang w:val="en-GB"/>
        </w:rPr>
        <w:t>follow-up;</w:t>
      </w:r>
      <w:proofErr w:type="gramEnd"/>
    </w:p>
    <w:p w14:paraId="6EB80428" w14:textId="77777777" w:rsidR="00D45394" w:rsidRPr="00D5087F" w:rsidRDefault="00D45394" w:rsidP="002D6580">
      <w:pPr>
        <w:numPr>
          <w:ilvl w:val="0"/>
          <w:numId w:val="124"/>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traffic and road safety incidents and accidents involving non-project vehicles or property (also reported under immediate metrics): provide date, location, damage, cause, </w:t>
      </w:r>
      <w:proofErr w:type="gramStart"/>
      <w:r w:rsidRPr="00D5087F">
        <w:rPr>
          <w:rFonts w:ascii="Segoe UI Symbol" w:hAnsi="Segoe UI Symbol"/>
          <w:color w:val="000000"/>
          <w:lang w:val="en-GB"/>
        </w:rPr>
        <w:t>follow-up;</w:t>
      </w:r>
      <w:proofErr w:type="gramEnd"/>
      <w:r w:rsidRPr="00D5087F">
        <w:rPr>
          <w:rFonts w:ascii="Segoe UI Symbol" w:hAnsi="Segoe UI Symbol"/>
          <w:color w:val="000000"/>
          <w:lang w:val="en-GB"/>
        </w:rPr>
        <w:t xml:space="preserve"> </w:t>
      </w:r>
    </w:p>
    <w:p w14:paraId="2484658C" w14:textId="77777777" w:rsidR="00D45394" w:rsidRPr="00D5087F" w:rsidRDefault="00D45394" w:rsidP="002D6580">
      <w:pPr>
        <w:numPr>
          <w:ilvl w:val="0"/>
          <w:numId w:val="124"/>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overall condition of vehicles/equipment (subjective judgment by environmentalist); non-routine repairs and maintenance needed to improve safety and/or environmental performance (to control smoke, etc.).</w:t>
      </w:r>
    </w:p>
    <w:p w14:paraId="06387ECF"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 xml:space="preserve">Environmental mitigations and issues (what </w:t>
      </w:r>
      <w:proofErr w:type="gramStart"/>
      <w:r w:rsidRPr="00D5087F">
        <w:rPr>
          <w:rFonts w:ascii="Segoe UI Symbol" w:hAnsi="Segoe UI Symbol"/>
          <w:i/>
          <w:color w:val="000000"/>
          <w:lang w:val="en-GB"/>
        </w:rPr>
        <w:t>has</w:t>
      </w:r>
      <w:proofErr w:type="gramEnd"/>
      <w:r w:rsidRPr="00D5087F">
        <w:rPr>
          <w:rFonts w:ascii="Segoe UI Symbol" w:hAnsi="Segoe UI Symbol"/>
          <w:i/>
          <w:color w:val="000000"/>
          <w:lang w:val="en-GB"/>
        </w:rPr>
        <w:t xml:space="preserve"> been done):</w:t>
      </w:r>
    </w:p>
    <w:p w14:paraId="40658199" w14:textId="77777777" w:rsidR="00D45394" w:rsidRPr="00D5087F" w:rsidRDefault="00D45394" w:rsidP="002D6580">
      <w:pPr>
        <w:numPr>
          <w:ilvl w:val="0"/>
          <w:numId w:val="125"/>
        </w:numPr>
        <w:spacing w:after="200" w:line="276" w:lineRule="auto"/>
        <w:ind w:right="0"/>
        <w:contextualSpacing/>
        <w:rPr>
          <w:rFonts w:ascii="Segoe UI Symbol" w:hAnsi="Segoe UI Symbol"/>
          <w:color w:val="000000"/>
          <w:lang w:val="en-GB"/>
        </w:rPr>
      </w:pPr>
      <w:r w:rsidRPr="00D5087F">
        <w:rPr>
          <w:rFonts w:ascii="Segoe UI Symbol" w:hAnsi="Segoe UI Symbol"/>
          <w:color w:val="000000"/>
          <w:lang w:val="en-GB"/>
        </w:rPr>
        <w:t xml:space="preserve">dust: number of working bowsers, number of waterings/day, number of complaints, warnings given by environmentalist, actions taken to resolve; </w:t>
      </w:r>
      <w:r w:rsidRPr="00D5087F">
        <w:rPr>
          <w:rFonts w:ascii="Segoe UI Symbol" w:hAnsi="Segoe UI Symbol"/>
          <w:color w:val="000000"/>
          <w:lang w:val="en-GB"/>
        </w:rPr>
        <w:lastRenderedPageBreak/>
        <w:t xml:space="preserve">highlights of quarry dust control (covers, sprays, operational status); % of rock/ spoil lorries with covers, actions taken for uncovered </w:t>
      </w:r>
      <w:proofErr w:type="gramStart"/>
      <w:r w:rsidRPr="00D5087F">
        <w:rPr>
          <w:rFonts w:ascii="Segoe UI Symbol" w:hAnsi="Segoe UI Symbol"/>
          <w:color w:val="000000"/>
          <w:lang w:val="en-GB"/>
        </w:rPr>
        <w:t>vehicles;</w:t>
      </w:r>
      <w:proofErr w:type="gramEnd"/>
    </w:p>
    <w:p w14:paraId="11299F7B"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erosion control: controls implemented by location, status of water crossings, environmentalist inspections and results, actions taken to resolve issues, emergency repairs needed to control erosion/</w:t>
      </w:r>
      <w:proofErr w:type="gramStart"/>
      <w:r w:rsidRPr="00D5087F">
        <w:rPr>
          <w:rFonts w:ascii="Segoe UI Symbol" w:hAnsi="Segoe UI Symbol"/>
          <w:color w:val="000000"/>
          <w:lang w:val="en-GB"/>
        </w:rPr>
        <w:t>sedimentation;</w:t>
      </w:r>
      <w:proofErr w:type="gramEnd"/>
    </w:p>
    <w:p w14:paraId="04D7DD72"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quarries, borrow areas, spoil areas, asphalt plants, batch plants: identify major activities undertaken in the reporting period at each, and highlights of environmental and social protection: land clearing, boundary marking, topsoil salvage, traffic management, decommissioning planning, decommissioning </w:t>
      </w:r>
      <w:proofErr w:type="gramStart"/>
      <w:r w:rsidRPr="00D5087F">
        <w:rPr>
          <w:rFonts w:ascii="Segoe UI Symbol" w:hAnsi="Segoe UI Symbol"/>
          <w:color w:val="000000"/>
          <w:lang w:val="en-GB"/>
        </w:rPr>
        <w:t>implementation;</w:t>
      </w:r>
      <w:proofErr w:type="gramEnd"/>
    </w:p>
    <w:p w14:paraId="685714E3"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blasting: number of blasts (and locations), status of implementation of blasting plan (including notices, evacuations, etc.), incidents of off-site damage or complaints (cross-reference other sections as needed</w:t>
      </w:r>
      <w:proofErr w:type="gramStart"/>
      <w:r w:rsidRPr="00D5087F">
        <w:rPr>
          <w:rFonts w:ascii="Segoe UI Symbol" w:hAnsi="Segoe UI Symbol"/>
          <w:color w:val="000000"/>
          <w:lang w:val="en-GB"/>
        </w:rPr>
        <w:t>);</w:t>
      </w:r>
      <w:proofErr w:type="gramEnd"/>
    </w:p>
    <w:p w14:paraId="6FC92453"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spill clean-ups, if any:  material spilled, location, amount, actions taken, material disposal (report all spills that result in water or soil </w:t>
      </w:r>
      <w:proofErr w:type="gramStart"/>
      <w:r w:rsidRPr="00D5087F">
        <w:rPr>
          <w:rFonts w:ascii="Segoe UI Symbol" w:hAnsi="Segoe UI Symbol"/>
          <w:color w:val="000000"/>
          <w:lang w:val="en-GB"/>
        </w:rPr>
        <w:t>contamination;</w:t>
      </w:r>
      <w:proofErr w:type="gramEnd"/>
    </w:p>
    <w:p w14:paraId="12837885"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waste management: types and quantities generated and managed, including amount taken offsite (and by whom) or reused/recycled/disposed </w:t>
      </w:r>
      <w:proofErr w:type="gramStart"/>
      <w:r w:rsidRPr="00D5087F">
        <w:rPr>
          <w:rFonts w:ascii="Segoe UI Symbol" w:hAnsi="Segoe UI Symbol"/>
          <w:color w:val="000000"/>
          <w:lang w:val="en-GB"/>
        </w:rPr>
        <w:t>on-site;</w:t>
      </w:r>
      <w:proofErr w:type="gramEnd"/>
    </w:p>
    <w:p w14:paraId="58B33D3D"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details of tree plantings and other mitigations required undertaken in the reporting </w:t>
      </w:r>
      <w:proofErr w:type="gramStart"/>
      <w:r w:rsidRPr="00D5087F">
        <w:rPr>
          <w:rFonts w:ascii="Segoe UI Symbol" w:hAnsi="Segoe UI Symbol"/>
          <w:color w:val="000000"/>
          <w:lang w:val="en-GB"/>
        </w:rPr>
        <w:t>period;</w:t>
      </w:r>
      <w:proofErr w:type="gramEnd"/>
    </w:p>
    <w:p w14:paraId="6F412C77" w14:textId="77777777" w:rsidR="00D45394" w:rsidRPr="00D5087F" w:rsidRDefault="00D45394" w:rsidP="002D6580">
      <w:pPr>
        <w:numPr>
          <w:ilvl w:val="0"/>
          <w:numId w:val="125"/>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details of water and swamp protection mitigations required undertaken in the reporting period.</w:t>
      </w:r>
    </w:p>
    <w:p w14:paraId="3253D33B" w14:textId="77777777" w:rsidR="00D45394" w:rsidRPr="00D5087F" w:rsidRDefault="00D45394" w:rsidP="002D6580">
      <w:pPr>
        <w:numPr>
          <w:ilvl w:val="4"/>
          <w:numId w:val="116"/>
        </w:numPr>
        <w:spacing w:after="200" w:line="276" w:lineRule="auto"/>
        <w:ind w:left="990" w:right="0"/>
        <w:contextualSpacing/>
        <w:rPr>
          <w:rFonts w:ascii="Segoe UI Symbol" w:hAnsi="Segoe UI Symbol"/>
          <w:i/>
          <w:color w:val="000000"/>
          <w:lang w:val="en-GB"/>
        </w:rPr>
      </w:pPr>
      <w:r w:rsidRPr="00D5087F">
        <w:rPr>
          <w:rFonts w:ascii="Segoe UI Symbol" w:hAnsi="Segoe UI Symbol"/>
          <w:i/>
          <w:color w:val="000000"/>
          <w:lang w:val="en-GB"/>
        </w:rPr>
        <w:t>compliance:</w:t>
      </w:r>
    </w:p>
    <w:p w14:paraId="54DB5DF7" w14:textId="77777777" w:rsidR="00D45394" w:rsidRPr="00D5087F" w:rsidRDefault="00D45394" w:rsidP="002D6580">
      <w:pPr>
        <w:numPr>
          <w:ilvl w:val="0"/>
          <w:numId w:val="126"/>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 xml:space="preserve">compliance status for conditions of all relevant consents/permits, for the Work, including quarries, etc.): statement of compliance or listing of issues and actions taken (or to be taken) to reach </w:t>
      </w:r>
      <w:proofErr w:type="gramStart"/>
      <w:r w:rsidRPr="00D5087F">
        <w:rPr>
          <w:rFonts w:ascii="Segoe UI Symbol" w:hAnsi="Segoe UI Symbol"/>
          <w:color w:val="000000"/>
          <w:lang w:val="en-GB"/>
        </w:rPr>
        <w:t>compliance;</w:t>
      </w:r>
      <w:proofErr w:type="gramEnd"/>
    </w:p>
    <w:p w14:paraId="7EB0BD45" w14:textId="77777777" w:rsidR="00D45394" w:rsidRPr="00D5087F" w:rsidRDefault="00D45394" w:rsidP="002D6580">
      <w:pPr>
        <w:numPr>
          <w:ilvl w:val="0"/>
          <w:numId w:val="126"/>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compliance status of C-ESMP/ESIP requirements: statement of compliance or listing of issues and actions taken (or to be taken) to reach compliance</w:t>
      </w:r>
    </w:p>
    <w:p w14:paraId="5D59F986" w14:textId="77777777" w:rsidR="00D45394" w:rsidRPr="00D5087F" w:rsidRDefault="00D45394" w:rsidP="002D6580">
      <w:pPr>
        <w:numPr>
          <w:ilvl w:val="0"/>
          <w:numId w:val="126"/>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t>compliance status of SEA and SH prevention and response action plan: statement of compliance or listing of issues and actions taken (or to be taken) to reach compliance</w:t>
      </w:r>
    </w:p>
    <w:p w14:paraId="5FC67473" w14:textId="77777777" w:rsidR="00D45394" w:rsidRPr="00D5087F" w:rsidRDefault="00D45394" w:rsidP="002D6580">
      <w:pPr>
        <w:numPr>
          <w:ilvl w:val="0"/>
          <w:numId w:val="126"/>
        </w:numPr>
        <w:spacing w:after="200" w:line="276" w:lineRule="auto"/>
        <w:ind w:left="1530" w:right="0" w:hanging="540"/>
        <w:contextualSpacing/>
        <w:rPr>
          <w:rFonts w:ascii="Segoe UI Symbol" w:hAnsi="Segoe UI Symbol"/>
          <w:color w:val="000000"/>
          <w:lang w:val="en-GB"/>
        </w:rPr>
      </w:pPr>
      <w:r w:rsidRPr="00D5087F">
        <w:rPr>
          <w:rFonts w:ascii="Segoe UI Symbol" w:hAnsi="Segoe UI Symbol"/>
          <w:color w:val="000000"/>
          <w:lang w:val="en-GB"/>
        </w:rPr>
        <w:lastRenderedPageBreak/>
        <w:t>compliance status of Health and Safety Management Plan re: statement of compliance or listing of issues and actions taken (or to be taken) to reach compliance</w:t>
      </w:r>
    </w:p>
    <w:p w14:paraId="5B6E59C2" w14:textId="77777777" w:rsidR="00D45394" w:rsidRPr="00D5087F" w:rsidRDefault="00D45394" w:rsidP="002D6580">
      <w:pPr>
        <w:numPr>
          <w:ilvl w:val="0"/>
          <w:numId w:val="126"/>
        </w:numPr>
        <w:spacing w:after="200" w:line="276" w:lineRule="auto"/>
        <w:ind w:left="1530" w:right="0" w:hanging="540"/>
        <w:contextualSpacing/>
        <w:rPr>
          <w:rFonts w:ascii="Segoe UI Symbol" w:hAnsi="Segoe UI Symbol"/>
        </w:rPr>
      </w:pPr>
      <w:r w:rsidRPr="00D5087F">
        <w:rPr>
          <w:rFonts w:ascii="Segoe UI Symbol" w:hAnsi="Segoe UI Symbol"/>
          <w:color w:val="000000"/>
          <w:lang w:val="en-GB"/>
        </w:rPr>
        <w:t>other unresolved issues from previous reporting periods related to environmental and social: continued violations, continued failure of equipment, continued lack of vehicle covers, spills not dealt with, continued compensation or blasting issues, etc.  Cross-reference other sections as needed.</w:t>
      </w:r>
    </w:p>
    <w:p w14:paraId="23A302A1" w14:textId="77777777" w:rsidR="00D45394" w:rsidRPr="00D5087F" w:rsidRDefault="00D45394" w:rsidP="001D5093">
      <w:pPr>
        <w:ind w:left="2970" w:hanging="360"/>
        <w:rPr>
          <w:rFonts w:ascii="Segoe UI Symbol" w:hAnsi="Segoe UI Symbol"/>
        </w:rPr>
      </w:pPr>
    </w:p>
    <w:p w14:paraId="04B8986D" w14:textId="77777777" w:rsidR="005B4A5F" w:rsidRPr="00D5087F" w:rsidRDefault="005B4A5F">
      <w:pPr>
        <w:rPr>
          <w:rFonts w:ascii="Segoe UI Symbol" w:hAnsi="Segoe UI Symbol"/>
        </w:rPr>
      </w:pPr>
    </w:p>
    <w:p w14:paraId="288DDDD9" w14:textId="77777777" w:rsidR="00CB4069" w:rsidRPr="00D5087F" w:rsidRDefault="00CB4069">
      <w:pPr>
        <w:rPr>
          <w:rFonts w:ascii="Segoe UI Symbol" w:hAnsi="Segoe UI Symbol"/>
        </w:rPr>
      </w:pPr>
    </w:p>
    <w:p w14:paraId="2B63B734" w14:textId="77777777" w:rsidR="00CB4069" w:rsidRPr="00D5087F" w:rsidRDefault="00CB4069">
      <w:pPr>
        <w:rPr>
          <w:rFonts w:ascii="Segoe UI Symbol" w:hAnsi="Segoe UI Symbol"/>
        </w:rPr>
      </w:pPr>
    </w:p>
    <w:p w14:paraId="38525288" w14:textId="77777777" w:rsidR="00CB4069" w:rsidRPr="00D5087F" w:rsidRDefault="00CB4069">
      <w:pPr>
        <w:rPr>
          <w:rFonts w:ascii="Segoe UI Symbol" w:hAnsi="Segoe UI Symbol"/>
        </w:rPr>
      </w:pPr>
    </w:p>
    <w:p w14:paraId="114AFCBE" w14:textId="77777777" w:rsidR="00CB4069" w:rsidRPr="00D5087F" w:rsidRDefault="00CB4069">
      <w:pPr>
        <w:rPr>
          <w:rFonts w:ascii="Segoe UI Symbol" w:hAnsi="Segoe UI Symbol"/>
        </w:rPr>
      </w:pPr>
    </w:p>
    <w:p w14:paraId="0D124F70" w14:textId="77777777" w:rsidR="00CB4069" w:rsidRPr="00D5087F" w:rsidRDefault="00CB4069">
      <w:pPr>
        <w:rPr>
          <w:rFonts w:ascii="Segoe UI Symbol" w:hAnsi="Segoe UI Symbol"/>
        </w:rPr>
      </w:pPr>
    </w:p>
    <w:p w14:paraId="0EC185FA" w14:textId="77777777" w:rsidR="00CB4069" w:rsidRPr="00D5087F" w:rsidRDefault="00CB4069">
      <w:pPr>
        <w:rPr>
          <w:rFonts w:ascii="Segoe UI Symbol" w:hAnsi="Segoe UI Symbol"/>
        </w:rPr>
      </w:pPr>
    </w:p>
    <w:p w14:paraId="1D0F1709" w14:textId="38980A56" w:rsidR="00CB4069" w:rsidRDefault="5DFAFF06">
      <w:pPr>
        <w:rPr>
          <w:rFonts w:ascii="Segoe UI Symbol" w:hAnsi="Segoe UI Symbol"/>
        </w:rPr>
      </w:pPr>
      <w:r w:rsidRPr="3CC62240">
        <w:rPr>
          <w:rFonts w:ascii="Segoe UI Symbol" w:hAnsi="Segoe UI Symbol"/>
        </w:rPr>
        <w:t>es</w:t>
      </w:r>
    </w:p>
    <w:p w14:paraId="2D23DBD7" w14:textId="175CDD0A" w:rsidR="004A5D58" w:rsidRDefault="004A5D58">
      <w:pPr>
        <w:rPr>
          <w:rFonts w:ascii="Segoe UI Symbol" w:hAnsi="Segoe UI Symbol"/>
        </w:rPr>
      </w:pPr>
    </w:p>
    <w:p w14:paraId="609888B2" w14:textId="56C0FA1E" w:rsidR="004A5D58" w:rsidRDefault="004A5D58">
      <w:pPr>
        <w:rPr>
          <w:rFonts w:ascii="Segoe UI Symbol" w:hAnsi="Segoe UI Symbol"/>
        </w:rPr>
      </w:pPr>
    </w:p>
    <w:p w14:paraId="4448287D" w14:textId="77777777" w:rsidR="004A5D58" w:rsidRPr="00D5087F" w:rsidRDefault="004A5D58">
      <w:pPr>
        <w:rPr>
          <w:rFonts w:ascii="Segoe UI Symbol" w:hAnsi="Segoe UI Symbol"/>
        </w:rPr>
      </w:pPr>
    </w:p>
    <w:p w14:paraId="261E96AF" w14:textId="4CA9E9AC" w:rsidR="00CB4069" w:rsidRPr="00D5087F" w:rsidRDefault="00CB4069">
      <w:pPr>
        <w:rPr>
          <w:rFonts w:ascii="Segoe UI Symbol" w:hAnsi="Segoe UI Symbol"/>
        </w:rPr>
      </w:pPr>
    </w:p>
    <w:p w14:paraId="2D764314" w14:textId="441D0823" w:rsidR="00E323D2" w:rsidRPr="00D5087F" w:rsidRDefault="00E323D2">
      <w:pPr>
        <w:rPr>
          <w:rFonts w:ascii="Segoe UI Symbol" w:hAnsi="Segoe UI Symbol"/>
        </w:rPr>
      </w:pPr>
    </w:p>
    <w:p w14:paraId="28CE0F64" w14:textId="04313FA8" w:rsidR="00E323D2" w:rsidRPr="00D5087F" w:rsidRDefault="00E323D2">
      <w:pPr>
        <w:rPr>
          <w:rFonts w:ascii="Segoe UI Symbol" w:hAnsi="Segoe UI Symbol"/>
        </w:rPr>
      </w:pPr>
    </w:p>
    <w:p w14:paraId="1BE277D7" w14:textId="77777777" w:rsidR="00E323D2" w:rsidRPr="00D5087F" w:rsidRDefault="00E323D2">
      <w:pPr>
        <w:rPr>
          <w:rFonts w:ascii="Segoe UI Symbol" w:hAnsi="Segoe UI Symbol"/>
        </w:rPr>
      </w:pPr>
    </w:p>
    <w:p w14:paraId="55576045" w14:textId="33A46961" w:rsidR="00084AA7" w:rsidRPr="00D5087F" w:rsidRDefault="00084AA7" w:rsidP="00D5087F">
      <w:pPr>
        <w:pStyle w:val="Heading2"/>
        <w:rPr>
          <w:rFonts w:ascii="Segoe UI Symbol" w:hAnsi="Segoe UI Symbol"/>
          <w:b w:val="0"/>
        </w:rPr>
      </w:pPr>
      <w:bookmarkStart w:id="1131" w:name="_Toc59149370"/>
      <w:bookmarkStart w:id="1132" w:name="_Toc59197244"/>
      <w:r w:rsidRPr="00D5087F">
        <w:rPr>
          <w:rFonts w:ascii="Segoe UI Symbol" w:hAnsi="Segoe UI Symbol"/>
        </w:rPr>
        <w:t>A</w:t>
      </w:r>
      <w:r w:rsidR="002200C6" w:rsidRPr="00D5087F">
        <w:rPr>
          <w:rFonts w:ascii="Segoe UI Symbol" w:hAnsi="Segoe UI Symbol"/>
        </w:rPr>
        <w:t>PPENDIX</w:t>
      </w:r>
      <w:r w:rsidRPr="00D5087F">
        <w:rPr>
          <w:rFonts w:ascii="Segoe UI Symbol" w:hAnsi="Segoe UI Symbol"/>
        </w:rPr>
        <w:t xml:space="preserve"> D</w:t>
      </w:r>
      <w:bookmarkEnd w:id="1131"/>
      <w:bookmarkEnd w:id="1132"/>
    </w:p>
    <w:p w14:paraId="6BFBED96" w14:textId="2A6DF696" w:rsidR="00084AA7" w:rsidRPr="00D5087F" w:rsidRDefault="00084AA7" w:rsidP="00D5087F">
      <w:pPr>
        <w:pStyle w:val="Heading3"/>
        <w:jc w:val="center"/>
        <w:rPr>
          <w:rFonts w:ascii="Segoe UI Symbol" w:hAnsi="Segoe UI Symbol"/>
          <w:sz w:val="36"/>
          <w:szCs w:val="36"/>
        </w:rPr>
      </w:pPr>
      <w:bookmarkStart w:id="1133" w:name="_Toc59149371"/>
      <w:bookmarkStart w:id="1134" w:name="_Toc59197245"/>
      <w:r w:rsidRPr="00D5087F">
        <w:rPr>
          <w:rFonts w:ascii="Segoe UI Symbol" w:hAnsi="Segoe UI Symbol"/>
          <w:b/>
          <w:sz w:val="36"/>
          <w:szCs w:val="36"/>
        </w:rPr>
        <w:t>Section V - Eligible Countries</w:t>
      </w:r>
      <w:bookmarkEnd w:id="1133"/>
      <w:bookmarkEnd w:id="1134"/>
    </w:p>
    <w:p w14:paraId="3AD67307" w14:textId="77777777" w:rsidR="00084AA7" w:rsidRPr="00D5087F" w:rsidRDefault="00084AA7" w:rsidP="00084AA7">
      <w:pPr>
        <w:rPr>
          <w:rFonts w:ascii="Segoe UI Symbol" w:hAnsi="Segoe UI Symbol"/>
          <w:b/>
        </w:rPr>
      </w:pPr>
    </w:p>
    <w:p w14:paraId="50079DCC" w14:textId="08C3E87B" w:rsidR="00084AA7" w:rsidRPr="00D5087F" w:rsidRDefault="00084AA7" w:rsidP="00084AA7">
      <w:pPr>
        <w:jc w:val="center"/>
        <w:rPr>
          <w:rFonts w:ascii="Segoe UI Symbol" w:hAnsi="Segoe UI Symbol"/>
          <w:b/>
        </w:rPr>
      </w:pPr>
      <w:r w:rsidRPr="00D5087F">
        <w:rPr>
          <w:rFonts w:ascii="Segoe UI Symbol" w:hAnsi="Segoe UI Symbol"/>
          <w:b/>
        </w:rPr>
        <w:t>Eligibility for the Provision of Goods, Works and Non</w:t>
      </w:r>
      <w:r w:rsidR="00E323D2" w:rsidRPr="00D5087F">
        <w:rPr>
          <w:rFonts w:ascii="Segoe UI Symbol" w:hAnsi="Segoe UI Symbol"/>
          <w:b/>
        </w:rPr>
        <w:t>-</w:t>
      </w:r>
      <w:r w:rsidRPr="00D5087F">
        <w:rPr>
          <w:rFonts w:ascii="Segoe UI Symbol" w:hAnsi="Segoe UI Symbol"/>
          <w:b/>
        </w:rPr>
        <w:t xml:space="preserve">Consulting Services in </w:t>
      </w:r>
      <w:r w:rsidRPr="00D5087F">
        <w:rPr>
          <w:rFonts w:ascii="Segoe UI Symbol" w:hAnsi="Segoe UI Symbol"/>
          <w:b/>
        </w:rPr>
        <w:br/>
        <w:t>Bank-Financed Procurement</w:t>
      </w:r>
    </w:p>
    <w:p w14:paraId="4F3D752C" w14:textId="77777777" w:rsidR="00084AA7" w:rsidRPr="00D5087F" w:rsidRDefault="00084AA7" w:rsidP="00084AA7">
      <w:pPr>
        <w:spacing w:after="0"/>
        <w:ind w:left="720" w:right="0"/>
        <w:rPr>
          <w:rFonts w:ascii="Segoe UI Symbol" w:hAnsi="Segoe UI Symbol"/>
        </w:rPr>
      </w:pPr>
    </w:p>
    <w:p w14:paraId="03C4FF91" w14:textId="77777777" w:rsidR="00084AA7" w:rsidRPr="004A5D58" w:rsidRDefault="00084AA7" w:rsidP="004A5D58">
      <w:pPr>
        <w:spacing w:after="0"/>
        <w:ind w:left="426" w:right="0" w:hanging="426"/>
        <w:rPr>
          <w:rFonts w:ascii="Segoe UI Symbol" w:hAnsi="Segoe UI Symbol"/>
          <w:b/>
          <w:bCs/>
        </w:rPr>
      </w:pPr>
      <w:r w:rsidRPr="004A5D58">
        <w:rPr>
          <w:rFonts w:ascii="Segoe UI Symbol" w:hAnsi="Segoe UI Symbol"/>
          <w:b/>
          <w:bCs/>
        </w:rPr>
        <w:t>A.   Provisions under Section 5 “Eligibility” of the Procurement Policy for Bank Group Funded Operations and Chapter A2 of the Operations Procurement Manual under Procurement Framework of the African Development Bank</w:t>
      </w:r>
    </w:p>
    <w:p w14:paraId="378D0457" w14:textId="77777777" w:rsidR="00084AA7" w:rsidRPr="00D5087F" w:rsidRDefault="00084AA7" w:rsidP="00084AA7">
      <w:pPr>
        <w:ind w:left="720"/>
        <w:rPr>
          <w:rFonts w:ascii="Segoe UI Symbol" w:hAnsi="Segoe UI Symbol"/>
        </w:rPr>
      </w:pPr>
    </w:p>
    <w:p w14:paraId="37EC4CF5" w14:textId="6FF8318B" w:rsidR="00084AA7" w:rsidRPr="00D5087F" w:rsidRDefault="00084AA7" w:rsidP="00654016">
      <w:pPr>
        <w:ind w:left="426"/>
        <w:rPr>
          <w:rFonts w:ascii="Segoe UI Symbol" w:hAnsi="Segoe UI Symbol"/>
        </w:rPr>
      </w:pPr>
      <w:r w:rsidRPr="00D5087F">
        <w:rPr>
          <w:rFonts w:ascii="Segoe UI Symbol" w:hAnsi="Segoe UI Symbol"/>
        </w:rPr>
        <w:t xml:space="preserve">The African Development Fund </w:t>
      </w:r>
      <w:r w:rsidR="0035760F" w:rsidRPr="00D5087F">
        <w:rPr>
          <w:rFonts w:ascii="Segoe UI Symbol" w:hAnsi="Segoe UI Symbol"/>
        </w:rPr>
        <w:t xml:space="preserve">(ADF) </w:t>
      </w:r>
      <w:r w:rsidRPr="00D5087F">
        <w:rPr>
          <w:rFonts w:ascii="Segoe UI Symbol" w:hAnsi="Segoe UI Symbol"/>
        </w:rPr>
        <w:t>permits firms and individuals from all countries to offer goods, works and services for ADF funded projects. However, t</w:t>
      </w:r>
      <w:r w:rsidRPr="00D5087F">
        <w:rPr>
          <w:rFonts w:ascii="Segoe UI Symbol" w:hAnsi="Segoe UI Symbol"/>
          <w:color w:val="000000"/>
        </w:rPr>
        <w:t xml:space="preserve">he proceeds of any Financing undertaken in the operations of the African Development Bank </w:t>
      </w:r>
      <w:r w:rsidR="0035760F" w:rsidRPr="00D5087F">
        <w:rPr>
          <w:rFonts w:ascii="Segoe UI Symbol" w:hAnsi="Segoe UI Symbol"/>
          <w:color w:val="000000"/>
        </w:rPr>
        <w:t xml:space="preserve">(ADB) </w:t>
      </w:r>
      <w:r w:rsidRPr="00D5087F">
        <w:rPr>
          <w:rFonts w:ascii="Segoe UI Symbol" w:hAnsi="Segoe UI Symbol"/>
          <w:color w:val="000000"/>
        </w:rPr>
        <w:t xml:space="preserve">and the Nigeria Trust Fund </w:t>
      </w:r>
      <w:r w:rsidR="0035760F" w:rsidRPr="00D5087F">
        <w:rPr>
          <w:rFonts w:ascii="Segoe UI Symbol" w:hAnsi="Segoe UI Symbol"/>
          <w:color w:val="000000"/>
        </w:rPr>
        <w:t xml:space="preserve">(NTF) </w:t>
      </w:r>
      <w:r w:rsidRPr="00D5087F">
        <w:rPr>
          <w:rFonts w:ascii="Segoe UI Symbol" w:hAnsi="Segoe UI Symbol"/>
          <w:color w:val="000000"/>
        </w:rPr>
        <w:t>shall be used for procurement of goods and works, including the related services, provided by bidders from Eligible</w:t>
      </w:r>
      <w:r w:rsidR="00E3613C">
        <w:rPr>
          <w:rStyle w:val="FootnoteReference"/>
          <w:rFonts w:ascii="Segoe UI Symbol" w:hAnsi="Segoe UI Symbol"/>
          <w:color w:val="000000"/>
        </w:rPr>
        <w:footnoteReference w:id="30"/>
      </w:r>
      <w:r w:rsidR="00E3613C">
        <w:rPr>
          <w:rFonts w:ascii="Segoe UI Symbol" w:hAnsi="Segoe UI Symbol"/>
          <w:color w:val="000000"/>
        </w:rPr>
        <w:t xml:space="preserve"> </w:t>
      </w:r>
      <w:r w:rsidRPr="00D5087F">
        <w:rPr>
          <w:rFonts w:ascii="Segoe UI Symbol" w:hAnsi="Segoe UI Symbol"/>
          <w:color w:val="000000"/>
        </w:rPr>
        <w:t>Countries</w:t>
      </w:r>
      <w:r w:rsidR="00E3613C">
        <w:rPr>
          <w:rStyle w:val="FootnoteReference"/>
          <w:rFonts w:ascii="Segoe UI Symbol" w:hAnsi="Segoe UI Symbol"/>
          <w:color w:val="000000"/>
        </w:rPr>
        <w:footnoteReference w:id="31"/>
      </w:r>
      <w:r w:rsidRPr="00D5087F">
        <w:rPr>
          <w:rFonts w:ascii="Segoe UI Symbol" w:hAnsi="Segoe UI Symbol"/>
          <w:color w:val="000000"/>
        </w:rPr>
        <w:t>. 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648076B0" w14:textId="2D311C59" w:rsidR="00084AA7" w:rsidRPr="004A5D58" w:rsidRDefault="00504CA4" w:rsidP="004A5D58">
      <w:pPr>
        <w:spacing w:after="0"/>
        <w:ind w:left="426" w:right="0" w:hanging="426"/>
        <w:rPr>
          <w:rFonts w:ascii="Segoe UI Symbol" w:hAnsi="Segoe UI Symbol"/>
          <w:iCs/>
        </w:rPr>
      </w:pPr>
      <w:r w:rsidRPr="004A5D58">
        <w:rPr>
          <w:rFonts w:ascii="Segoe UI Symbol" w:hAnsi="Segoe UI Symbol"/>
          <w:b/>
          <w:iCs/>
        </w:rPr>
        <w:t xml:space="preserve">B.  </w:t>
      </w:r>
      <w:r w:rsidR="00084AA7" w:rsidRPr="004A5D58">
        <w:rPr>
          <w:rFonts w:ascii="Segoe UI Symbol" w:hAnsi="Segoe UI Symbol"/>
          <w:b/>
          <w:iCs/>
        </w:rPr>
        <w:t>Rules and Procedures for Procurement of Goods and Works</w:t>
      </w:r>
    </w:p>
    <w:p w14:paraId="16C3A8FB" w14:textId="77777777" w:rsidR="00084AA7" w:rsidRPr="00D5087F" w:rsidRDefault="00084AA7" w:rsidP="00084AA7">
      <w:pPr>
        <w:pStyle w:val="Head20"/>
        <w:rPr>
          <w:rFonts w:ascii="Segoe UI Symbol" w:hAnsi="Segoe UI Symbol"/>
        </w:rPr>
      </w:pPr>
      <w:r w:rsidRPr="00D5087F">
        <w:rPr>
          <w:rFonts w:ascii="Segoe UI Symbol" w:hAnsi="Segoe UI Symbol"/>
        </w:rPr>
        <w:t>Overview</w:t>
      </w:r>
    </w:p>
    <w:p w14:paraId="6B367488" w14:textId="77777777" w:rsidR="00084AA7" w:rsidRPr="00D5087F" w:rsidRDefault="00084AA7" w:rsidP="00654016">
      <w:pPr>
        <w:ind w:left="426" w:hanging="426"/>
        <w:rPr>
          <w:rFonts w:ascii="Segoe UI Symbol" w:hAnsi="Segoe UI Symbol"/>
        </w:rPr>
      </w:pPr>
      <w:r w:rsidRPr="00D5087F">
        <w:rPr>
          <w:rFonts w:ascii="Segoe UI Symbol" w:hAnsi="Segoe UI Symbol"/>
        </w:rPr>
        <w:t>1.</w:t>
      </w:r>
      <w:r w:rsidRPr="00D5087F">
        <w:rPr>
          <w:rFonts w:ascii="Segoe UI Symbol" w:hAnsi="Segoe UI Symbol"/>
        </w:rPr>
        <w:tab/>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545DCE0A" w14:textId="14FE9100" w:rsidR="00084AA7" w:rsidRPr="00D5087F" w:rsidRDefault="00504CA4" w:rsidP="00654016">
      <w:pPr>
        <w:pStyle w:val="ListNumber2"/>
        <w:tabs>
          <w:tab w:val="clear" w:pos="720"/>
        </w:tabs>
        <w:ind w:left="1276"/>
        <w:rPr>
          <w:rFonts w:ascii="Segoe UI Symbol" w:hAnsi="Segoe UI Symbol"/>
        </w:rPr>
      </w:pPr>
      <w:r w:rsidRPr="00D5087F">
        <w:rPr>
          <w:rFonts w:ascii="Segoe UI Symbol" w:hAnsi="Segoe UI Symbol"/>
        </w:rPr>
        <w:t xml:space="preserve">(a) </w:t>
      </w:r>
      <w:r w:rsidR="00084AA7" w:rsidRPr="00D5087F">
        <w:rPr>
          <w:rFonts w:ascii="Segoe UI Symbol" w:hAnsi="Segoe UI Symbol"/>
        </w:rPr>
        <w:t xml:space="preserve">The eligibility of the </w:t>
      </w:r>
      <w:proofErr w:type="gramStart"/>
      <w:r w:rsidR="00084AA7" w:rsidRPr="00D5087F">
        <w:rPr>
          <w:rFonts w:ascii="Segoe UI Symbol" w:hAnsi="Segoe UI Symbol"/>
        </w:rPr>
        <w:t>bidder;</w:t>
      </w:r>
      <w:proofErr w:type="gramEnd"/>
    </w:p>
    <w:p w14:paraId="2DB64A13" w14:textId="7E40BF79" w:rsidR="00084AA7" w:rsidRPr="00D5087F" w:rsidRDefault="00504CA4" w:rsidP="00654016">
      <w:pPr>
        <w:pStyle w:val="ListNumber2"/>
        <w:tabs>
          <w:tab w:val="clear" w:pos="720"/>
        </w:tabs>
        <w:ind w:left="1276"/>
        <w:rPr>
          <w:rFonts w:ascii="Segoe UI Symbol" w:hAnsi="Segoe UI Symbol"/>
        </w:rPr>
      </w:pPr>
      <w:r w:rsidRPr="00D5087F">
        <w:rPr>
          <w:rFonts w:ascii="Segoe UI Symbol" w:hAnsi="Segoe UI Symbol"/>
        </w:rPr>
        <w:t xml:space="preserve">(b)  </w:t>
      </w:r>
      <w:proofErr w:type="gramStart"/>
      <w:r w:rsidR="00084AA7" w:rsidRPr="00D5087F">
        <w:rPr>
          <w:rFonts w:ascii="Segoe UI Symbol" w:hAnsi="Segoe UI Symbol"/>
        </w:rPr>
        <w:t>The eligibility of the goods,</w:t>
      </w:r>
      <w:proofErr w:type="gramEnd"/>
      <w:r w:rsidR="00084AA7" w:rsidRPr="00D5087F">
        <w:rPr>
          <w:rFonts w:ascii="Segoe UI Symbol" w:hAnsi="Segoe UI Symbol"/>
        </w:rPr>
        <w:t xml:space="preserve"> </w:t>
      </w:r>
      <w:proofErr w:type="gramStart"/>
      <w:r w:rsidR="00084AA7" w:rsidRPr="00D5087F">
        <w:rPr>
          <w:rFonts w:ascii="Segoe UI Symbol" w:hAnsi="Segoe UI Symbol"/>
        </w:rPr>
        <w:t>works</w:t>
      </w:r>
      <w:proofErr w:type="gramEnd"/>
      <w:r w:rsidR="00084AA7" w:rsidRPr="00D5087F">
        <w:rPr>
          <w:rFonts w:ascii="Segoe UI Symbol" w:hAnsi="Segoe UI Symbol"/>
        </w:rPr>
        <w:t xml:space="preserve"> and related services.</w:t>
      </w:r>
    </w:p>
    <w:p w14:paraId="454478B8" w14:textId="700999A8" w:rsidR="00084AA7" w:rsidRPr="00D5087F" w:rsidRDefault="00084AA7" w:rsidP="00084AA7">
      <w:pPr>
        <w:pStyle w:val="Head20"/>
        <w:rPr>
          <w:rFonts w:ascii="Segoe UI Symbol" w:hAnsi="Segoe UI Symbol"/>
        </w:rPr>
      </w:pPr>
      <w:r w:rsidRPr="00D5087F">
        <w:rPr>
          <w:rFonts w:ascii="Segoe UI Symbol" w:hAnsi="Segoe UI Symbol"/>
        </w:rPr>
        <w:t>Eligibility of the Bidder</w:t>
      </w:r>
    </w:p>
    <w:p w14:paraId="6ED7FF10" w14:textId="77777777" w:rsidR="00084AA7" w:rsidRPr="00D5087F" w:rsidRDefault="00084AA7" w:rsidP="00654016">
      <w:pPr>
        <w:ind w:left="426" w:hanging="426"/>
        <w:rPr>
          <w:rFonts w:ascii="Segoe UI Symbol" w:hAnsi="Segoe UI Symbol"/>
        </w:rPr>
      </w:pPr>
      <w:r w:rsidRPr="00D5087F">
        <w:rPr>
          <w:rFonts w:ascii="Segoe UI Symbol" w:hAnsi="Segoe UI Symbol"/>
        </w:rPr>
        <w:t>2.</w:t>
      </w:r>
      <w:r w:rsidRPr="00D5087F">
        <w:rPr>
          <w:rFonts w:ascii="Segoe UI Symbol" w:hAnsi="Segoe UI Symbol"/>
        </w:rPr>
        <w:tab/>
        <w:t>The eligibility of the bidder shall be based on nationality, in accordance with the following rules:</w:t>
      </w:r>
    </w:p>
    <w:p w14:paraId="6F60E8F1" w14:textId="77777777" w:rsidR="00084AA7" w:rsidRPr="00D5087F" w:rsidRDefault="00084AA7" w:rsidP="00084AA7">
      <w:pPr>
        <w:pStyle w:val="ListTwo"/>
        <w:tabs>
          <w:tab w:val="clear" w:pos="1080"/>
          <w:tab w:val="left" w:pos="990"/>
        </w:tabs>
        <w:ind w:left="990" w:hanging="450"/>
        <w:rPr>
          <w:rFonts w:ascii="Segoe UI Symbol" w:hAnsi="Segoe UI Symbol"/>
          <w:lang w:val="en-US"/>
        </w:rPr>
      </w:pPr>
      <w:r w:rsidRPr="00D5087F">
        <w:rPr>
          <w:rFonts w:ascii="Segoe UI Symbol" w:hAnsi="Segoe UI Symbol"/>
          <w:lang w:val="en-US"/>
        </w:rPr>
        <w:t>(a)</w:t>
      </w:r>
      <w:r w:rsidRPr="00D5087F">
        <w:rPr>
          <w:rFonts w:ascii="Segoe UI Symbol" w:hAnsi="Segoe UI Symbol"/>
          <w:lang w:val="en-US"/>
        </w:rPr>
        <w:tab/>
      </w:r>
      <w:r w:rsidRPr="00D5087F">
        <w:rPr>
          <w:rFonts w:ascii="Segoe UI Symbol" w:hAnsi="Segoe UI Symbol"/>
          <w:u w:val="single"/>
          <w:lang w:val="en-US"/>
        </w:rPr>
        <w:t>Natural Persons</w:t>
      </w:r>
      <w:r w:rsidRPr="00D5087F">
        <w:rPr>
          <w:rFonts w:ascii="Segoe UI Symbol" w:hAnsi="Segoe UI Symbol"/>
          <w:lang w:val="en-US"/>
        </w:rPr>
        <w:t>:</w:t>
      </w:r>
      <w:r w:rsidRPr="00D5087F">
        <w:rPr>
          <w:rFonts w:ascii="Segoe UI Symbol" w:hAnsi="Segoe UI Symbol"/>
          <w:b/>
          <w:bCs/>
          <w:lang w:val="en-US"/>
        </w:rPr>
        <w:t xml:space="preserve"> </w:t>
      </w:r>
      <w:r w:rsidRPr="00D5087F">
        <w:rPr>
          <w:rFonts w:ascii="Segoe UI Symbol" w:hAnsi="Segoe UI Symbol"/>
          <w:lang w:val="en-US"/>
        </w:rPr>
        <w:t xml:space="preserve">A natural person is eligible if he or she is a national of a Member Country of the Bank, or a State Participant of the Fund. Where a person has more than one nationality, such a person shall be eligible if the </w:t>
      </w:r>
      <w:r w:rsidRPr="00D5087F">
        <w:rPr>
          <w:rFonts w:ascii="Segoe UI Symbol" w:hAnsi="Segoe UI Symbol"/>
          <w:lang w:val="en-US"/>
        </w:rPr>
        <w:lastRenderedPageBreak/>
        <w:t>nationality indicated in his or her bid is that of a Member Country of the Bank, or a State Participant of the Fund.</w:t>
      </w:r>
    </w:p>
    <w:p w14:paraId="73D5678C" w14:textId="77777777" w:rsidR="00084AA7" w:rsidRPr="00D5087F" w:rsidRDefault="00084AA7" w:rsidP="00084AA7">
      <w:pPr>
        <w:pStyle w:val="ListTwo"/>
        <w:tabs>
          <w:tab w:val="clear" w:pos="1080"/>
          <w:tab w:val="left" w:pos="990"/>
        </w:tabs>
        <w:ind w:left="990" w:hanging="450"/>
        <w:rPr>
          <w:rFonts w:ascii="Segoe UI Symbol" w:hAnsi="Segoe UI Symbol"/>
          <w:lang w:val="en-US"/>
        </w:rPr>
      </w:pPr>
      <w:r w:rsidRPr="00D5087F">
        <w:rPr>
          <w:rFonts w:ascii="Segoe UI Symbol" w:hAnsi="Segoe UI Symbol"/>
          <w:lang w:val="en-US"/>
        </w:rPr>
        <w:t>(b)</w:t>
      </w:r>
      <w:r w:rsidRPr="00D5087F">
        <w:rPr>
          <w:rFonts w:ascii="Segoe UI Symbol" w:hAnsi="Segoe UI Symbol"/>
          <w:lang w:val="en-US"/>
        </w:rPr>
        <w:tab/>
      </w:r>
      <w:r w:rsidRPr="00D5087F">
        <w:rPr>
          <w:rFonts w:ascii="Segoe UI Symbol" w:hAnsi="Segoe UI Symbol"/>
          <w:u w:val="single"/>
          <w:lang w:val="en-US"/>
        </w:rPr>
        <w:t>Corporations</w:t>
      </w:r>
      <w:r w:rsidRPr="00D5087F">
        <w:rPr>
          <w:rFonts w:ascii="Segoe UI Symbol" w:hAnsi="Segoe UI Symbol"/>
          <w:lang w:val="en-US"/>
        </w:rPr>
        <w:t>:</w:t>
      </w:r>
      <w:r w:rsidRPr="00D5087F">
        <w:rPr>
          <w:rFonts w:ascii="Segoe UI Symbol" w:hAnsi="Segoe UI Symbol"/>
          <w:b/>
          <w:bCs/>
          <w:lang w:val="en-US"/>
        </w:rPr>
        <w:t xml:space="preserve"> </w:t>
      </w:r>
      <w:r w:rsidRPr="00D5087F">
        <w:rPr>
          <w:rFonts w:ascii="Segoe UI Symbol" w:hAnsi="Segoe UI Symbol"/>
          <w:lang w:val="en-US"/>
        </w:rPr>
        <w:t>A corporation is eligible if it satisfies the following criteria:</w:t>
      </w:r>
    </w:p>
    <w:p w14:paraId="5CF26BC1" w14:textId="2E4977A3" w:rsidR="00084AA7" w:rsidRPr="00D5087F" w:rsidRDefault="00504CA4" w:rsidP="00654016">
      <w:pPr>
        <w:pStyle w:val="ListNumber3"/>
        <w:numPr>
          <w:ilvl w:val="0"/>
          <w:numId w:val="0"/>
        </w:numPr>
        <w:spacing w:after="120"/>
        <w:ind w:left="1560" w:right="0" w:hanging="426"/>
        <w:contextualSpacing w:val="0"/>
        <w:rPr>
          <w:rFonts w:ascii="Segoe UI Symbol" w:hAnsi="Segoe UI Symbol"/>
        </w:rPr>
      </w:pPr>
      <w:r w:rsidRPr="00D5087F">
        <w:rPr>
          <w:rFonts w:ascii="Segoe UI Symbol" w:hAnsi="Segoe UI Symbol"/>
        </w:rPr>
        <w:t>1</w:t>
      </w:r>
      <w:proofErr w:type="gramStart"/>
      <w:r w:rsidRPr="00D5087F">
        <w:rPr>
          <w:rFonts w:ascii="Segoe UI Symbol" w:hAnsi="Segoe UI Symbol"/>
        </w:rPr>
        <w:t xml:space="preserve">.  </w:t>
      </w:r>
      <w:r w:rsidR="00084AA7" w:rsidRPr="00D5087F">
        <w:rPr>
          <w:rFonts w:ascii="Segoe UI Symbol" w:hAnsi="Segoe UI Symbol"/>
        </w:rPr>
        <w:t>it</w:t>
      </w:r>
      <w:proofErr w:type="gramEnd"/>
      <w:r w:rsidR="00084AA7" w:rsidRPr="00D5087F">
        <w:rPr>
          <w:rFonts w:ascii="Segoe UI Symbol" w:hAnsi="Segoe UI Symbol"/>
        </w:rPr>
        <w:t xml:space="preserve"> is incorporated in a country that is a Member of the Bank, or State Participant of the </w:t>
      </w:r>
      <w:proofErr w:type="gramStart"/>
      <w:r w:rsidR="00084AA7" w:rsidRPr="00D5087F">
        <w:rPr>
          <w:rFonts w:ascii="Segoe UI Symbol" w:hAnsi="Segoe UI Symbol"/>
        </w:rPr>
        <w:t>Fund;</w:t>
      </w:r>
      <w:proofErr w:type="gramEnd"/>
    </w:p>
    <w:p w14:paraId="5B1CBBBB" w14:textId="78DFDF24" w:rsidR="00084AA7" w:rsidRPr="00D5087F" w:rsidRDefault="00504CA4" w:rsidP="00654016">
      <w:pPr>
        <w:pStyle w:val="ListNumber3"/>
        <w:numPr>
          <w:ilvl w:val="0"/>
          <w:numId w:val="0"/>
        </w:numPr>
        <w:spacing w:after="120"/>
        <w:ind w:left="1560" w:right="0" w:hanging="426"/>
        <w:contextualSpacing w:val="0"/>
        <w:rPr>
          <w:rFonts w:ascii="Segoe UI Symbol" w:hAnsi="Segoe UI Symbol"/>
        </w:rPr>
      </w:pPr>
      <w:r w:rsidRPr="00D5087F">
        <w:rPr>
          <w:rFonts w:ascii="Segoe UI Symbol" w:hAnsi="Segoe UI Symbol"/>
        </w:rPr>
        <w:t>2</w:t>
      </w:r>
      <w:proofErr w:type="gramStart"/>
      <w:r w:rsidRPr="00D5087F">
        <w:rPr>
          <w:rFonts w:ascii="Segoe UI Symbol" w:hAnsi="Segoe UI Symbol"/>
        </w:rPr>
        <w:t xml:space="preserve">.  </w:t>
      </w:r>
      <w:r w:rsidR="00084AA7" w:rsidRPr="00D5087F">
        <w:rPr>
          <w:rFonts w:ascii="Segoe UI Symbol" w:hAnsi="Segoe UI Symbol"/>
        </w:rPr>
        <w:t>it</w:t>
      </w:r>
      <w:proofErr w:type="gramEnd"/>
      <w:r w:rsidR="00084AA7" w:rsidRPr="00D5087F">
        <w:rPr>
          <w:rFonts w:ascii="Segoe UI Symbol" w:hAnsi="Segoe UI Symbol"/>
        </w:rPr>
        <w:t xml:space="preserve"> is </w:t>
      </w:r>
      <w:proofErr w:type="gramStart"/>
      <w:r w:rsidR="00084AA7" w:rsidRPr="00D5087F">
        <w:rPr>
          <w:rFonts w:ascii="Segoe UI Symbol" w:hAnsi="Segoe UI Symbol"/>
        </w:rPr>
        <w:t>a national</w:t>
      </w:r>
      <w:proofErr w:type="gramEnd"/>
      <w:r w:rsidR="00084AA7" w:rsidRPr="00D5087F">
        <w:rPr>
          <w:rFonts w:ascii="Segoe UI Symbol" w:hAnsi="Segoe UI Symbol"/>
        </w:rPr>
        <w:t xml:space="preserve"> of a country that is a Member of the Bank, or State Participant of the Fund, as determined by the law of its place of </w:t>
      </w:r>
      <w:proofErr w:type="gramStart"/>
      <w:r w:rsidR="00084AA7" w:rsidRPr="00D5087F">
        <w:rPr>
          <w:rFonts w:ascii="Segoe UI Symbol" w:hAnsi="Segoe UI Symbol"/>
        </w:rPr>
        <w:t>incorporation;</w:t>
      </w:r>
      <w:proofErr w:type="gramEnd"/>
    </w:p>
    <w:p w14:paraId="785ACEFF" w14:textId="26B596B6" w:rsidR="00084AA7" w:rsidRPr="00D5087F" w:rsidRDefault="00504CA4" w:rsidP="00654016">
      <w:pPr>
        <w:pStyle w:val="ListNumber3"/>
        <w:numPr>
          <w:ilvl w:val="0"/>
          <w:numId w:val="0"/>
        </w:numPr>
        <w:spacing w:after="120"/>
        <w:ind w:left="1560" w:right="0" w:hanging="426"/>
        <w:contextualSpacing w:val="0"/>
        <w:rPr>
          <w:rFonts w:ascii="Segoe UI Symbol" w:hAnsi="Segoe UI Symbol"/>
        </w:rPr>
      </w:pPr>
      <w:r w:rsidRPr="00D5087F">
        <w:rPr>
          <w:rFonts w:ascii="Segoe UI Symbol" w:hAnsi="Segoe UI Symbol"/>
        </w:rPr>
        <w:t>3</w:t>
      </w:r>
      <w:proofErr w:type="gramStart"/>
      <w:r w:rsidRPr="00D5087F">
        <w:rPr>
          <w:rFonts w:ascii="Segoe UI Symbol" w:hAnsi="Segoe UI Symbol"/>
        </w:rPr>
        <w:t xml:space="preserve">.  </w:t>
      </w:r>
      <w:r w:rsidR="00084AA7" w:rsidRPr="00D5087F">
        <w:rPr>
          <w:rFonts w:ascii="Segoe UI Symbol" w:hAnsi="Segoe UI Symbol"/>
        </w:rPr>
        <w:t>it</w:t>
      </w:r>
      <w:proofErr w:type="gramEnd"/>
      <w:r w:rsidR="00084AA7" w:rsidRPr="00D5087F">
        <w:rPr>
          <w:rFonts w:ascii="Segoe UI Symbol" w:hAnsi="Segoe UI Symbol"/>
        </w:rPr>
        <w:t xml:space="preserve"> has its principal place of business in a </w:t>
      </w:r>
      <w:proofErr w:type="gramStart"/>
      <w:r w:rsidR="00084AA7" w:rsidRPr="00D5087F">
        <w:rPr>
          <w:rFonts w:ascii="Segoe UI Symbol" w:hAnsi="Segoe UI Symbol"/>
        </w:rPr>
        <w:t>country</w:t>
      </w:r>
      <w:proofErr w:type="gramEnd"/>
      <w:r w:rsidR="00084AA7" w:rsidRPr="00D5087F">
        <w:rPr>
          <w:rFonts w:ascii="Segoe UI Symbol" w:hAnsi="Segoe UI Symbol"/>
        </w:rPr>
        <w:t xml:space="preserve"> that is a Member of the Bank, or State Participant of the Fund.</w:t>
      </w:r>
    </w:p>
    <w:p w14:paraId="4EC3F337" w14:textId="61B1B202" w:rsidR="00084AA7" w:rsidRPr="00D5087F" w:rsidRDefault="00084AA7" w:rsidP="00084AA7">
      <w:pPr>
        <w:pStyle w:val="ListTwo"/>
        <w:tabs>
          <w:tab w:val="clear" w:pos="1080"/>
          <w:tab w:val="left" w:pos="990"/>
        </w:tabs>
        <w:ind w:left="990" w:hanging="450"/>
        <w:rPr>
          <w:rFonts w:ascii="Segoe UI Symbol" w:hAnsi="Segoe UI Symbol"/>
          <w:lang w:val="en-US"/>
        </w:rPr>
      </w:pPr>
      <w:r w:rsidRPr="00D5087F">
        <w:rPr>
          <w:rFonts w:ascii="Segoe UI Symbol" w:hAnsi="Segoe UI Symbol"/>
          <w:lang w:val="en-US"/>
        </w:rPr>
        <w:t>(c)</w:t>
      </w:r>
      <w:r w:rsidRPr="00D5087F">
        <w:rPr>
          <w:rFonts w:ascii="Segoe UI Symbol" w:hAnsi="Segoe UI Symbol"/>
          <w:lang w:val="en-US"/>
        </w:rPr>
        <w:tab/>
      </w:r>
      <w:r w:rsidRPr="00D5087F">
        <w:rPr>
          <w:rFonts w:ascii="Segoe UI Symbol" w:hAnsi="Segoe UI Symbol"/>
          <w:u w:val="single"/>
          <w:lang w:val="en-US"/>
        </w:rPr>
        <w:t>Joint Ventures and Associations</w:t>
      </w:r>
      <w:r w:rsidRPr="00D5087F">
        <w:rPr>
          <w:rFonts w:ascii="Segoe UI Symbol" w:hAnsi="Segoe UI Symbol"/>
          <w:lang w:val="en-US"/>
        </w:rPr>
        <w:t xml:space="preserve">: </w:t>
      </w:r>
      <w:r w:rsidR="0035760F" w:rsidRPr="00D5087F">
        <w:rPr>
          <w:rFonts w:ascii="Segoe UI Symbol" w:hAnsi="Segoe UI Symbol"/>
        </w:rPr>
        <w:t>An unincorporated joint venture, partnership, or association, shall be eligible if more than 50% of the value of its works and/or services is executed by its members satisfying the eligibility requirements for individuals or corporations.</w:t>
      </w:r>
    </w:p>
    <w:p w14:paraId="47DB5DC7" w14:textId="77777777" w:rsidR="00504CA4" w:rsidRPr="00D5087F" w:rsidRDefault="00504CA4" w:rsidP="00084AA7">
      <w:pPr>
        <w:pStyle w:val="Head20"/>
        <w:ind w:firstLine="540"/>
        <w:rPr>
          <w:rFonts w:ascii="Segoe UI Symbol" w:hAnsi="Segoe UI Symbol"/>
        </w:rPr>
      </w:pPr>
    </w:p>
    <w:p w14:paraId="4E565215" w14:textId="1F638468" w:rsidR="00084AA7" w:rsidRPr="00D5087F" w:rsidRDefault="00084AA7" w:rsidP="00654016">
      <w:pPr>
        <w:pStyle w:val="Head20"/>
        <w:rPr>
          <w:rFonts w:ascii="Segoe UI Symbol" w:hAnsi="Segoe UI Symbol"/>
        </w:rPr>
      </w:pPr>
      <w:r w:rsidRPr="00D5087F">
        <w:rPr>
          <w:rFonts w:ascii="Segoe UI Symbol" w:hAnsi="Segoe UI Symbol"/>
        </w:rPr>
        <w:t xml:space="preserve">Eligibility of </w:t>
      </w:r>
      <w:proofErr w:type="gramStart"/>
      <w:r w:rsidRPr="00D5087F">
        <w:rPr>
          <w:rFonts w:ascii="Segoe UI Symbol" w:hAnsi="Segoe UI Symbol"/>
        </w:rPr>
        <w:t>the Goods</w:t>
      </w:r>
      <w:proofErr w:type="gramEnd"/>
      <w:r w:rsidRPr="00D5087F">
        <w:rPr>
          <w:rFonts w:ascii="Segoe UI Symbol" w:hAnsi="Segoe UI Symbol"/>
        </w:rPr>
        <w:t>, Works and Related Services</w:t>
      </w:r>
    </w:p>
    <w:p w14:paraId="6097C5F2" w14:textId="2F6B5FDC" w:rsidR="00084AA7" w:rsidRPr="00D5087F" w:rsidRDefault="00084AA7" w:rsidP="00654016">
      <w:pPr>
        <w:pStyle w:val="CM33"/>
        <w:ind w:left="426" w:hanging="426"/>
        <w:rPr>
          <w:rFonts w:ascii="Segoe UI Symbol" w:hAnsi="Segoe UI Symbol"/>
          <w:lang w:val="en-US"/>
        </w:rPr>
      </w:pPr>
      <w:r w:rsidRPr="00D5087F">
        <w:rPr>
          <w:rFonts w:ascii="Segoe UI Symbol" w:hAnsi="Segoe UI Symbol"/>
          <w:lang w:val="en-US"/>
        </w:rPr>
        <w:t>3.</w:t>
      </w:r>
      <w:r w:rsidRPr="00D5087F">
        <w:rPr>
          <w:rFonts w:ascii="Segoe UI Symbol" w:hAnsi="Segoe UI Symbol"/>
          <w:lang w:val="en-US"/>
        </w:rPr>
        <w:tab/>
      </w:r>
      <w:proofErr w:type="gramStart"/>
      <w:r w:rsidRPr="00D5087F">
        <w:rPr>
          <w:rFonts w:ascii="Segoe UI Symbol" w:hAnsi="Segoe UI Symbol"/>
          <w:lang w:val="en-US"/>
        </w:rPr>
        <w:t>In order to</w:t>
      </w:r>
      <w:proofErr w:type="gramEnd"/>
      <w:r w:rsidRPr="00D5087F">
        <w:rPr>
          <w:rFonts w:ascii="Segoe UI Symbol" w:hAnsi="Segoe UI Symbol"/>
          <w:lang w:val="en-US"/>
        </w:rPr>
        <w:t xml:space="preserve"> be eligible, the goods to be procured must have been mined, grown, or produced, in the form in which they are purchased, in an Eligible Member Country.</w:t>
      </w:r>
    </w:p>
    <w:p w14:paraId="3991B858" w14:textId="45495729" w:rsidR="00084AA7" w:rsidRPr="00D5087F" w:rsidRDefault="00084AA7" w:rsidP="00654016">
      <w:pPr>
        <w:pStyle w:val="CM33"/>
        <w:ind w:left="426" w:hanging="426"/>
        <w:rPr>
          <w:rFonts w:ascii="Segoe UI Symbol" w:hAnsi="Segoe UI Symbol"/>
          <w:lang w:val="en-US"/>
        </w:rPr>
      </w:pPr>
      <w:r w:rsidRPr="00D5087F">
        <w:rPr>
          <w:rFonts w:ascii="Segoe UI Symbol" w:hAnsi="Segoe UI Symbol"/>
          <w:lang w:val="en-US"/>
        </w:rPr>
        <w:t>4.</w:t>
      </w:r>
      <w:r w:rsidRPr="00D5087F">
        <w:rPr>
          <w:rFonts w:ascii="Segoe UI Symbol" w:hAnsi="Segoe UI Symbol"/>
          <w:lang w:val="en-US"/>
        </w:rPr>
        <w:tab/>
        <w:t xml:space="preserve">For works contracts, which may include civil works, plant construction, or turnkey contracts, the contractor must satisfy the </w:t>
      </w:r>
      <w:proofErr w:type="gramStart"/>
      <w:r w:rsidRPr="00D5087F">
        <w:rPr>
          <w:rFonts w:ascii="Segoe UI Symbol" w:hAnsi="Segoe UI Symbol"/>
          <w:lang w:val="en-US"/>
        </w:rPr>
        <w:t>nationality</w:t>
      </w:r>
      <w:proofErr w:type="gramEnd"/>
      <w:r w:rsidRPr="00D5087F">
        <w:rPr>
          <w:rFonts w:ascii="Segoe UI Symbol" w:hAnsi="Segoe UI Symbol"/>
          <w:lang w:val="en-US"/>
        </w:rPr>
        <w:t xml:space="preserve"> criteria of eligibility, either as a natural person, or corporation, or joint venture and association. </w:t>
      </w:r>
      <w:proofErr w:type="spellStart"/>
      <w:r w:rsidRPr="00D5087F">
        <w:rPr>
          <w:rFonts w:ascii="Segoe UI Symbol" w:hAnsi="Segoe UI Symbol"/>
          <w:lang w:val="en-US"/>
        </w:rPr>
        <w:t>Labour</w:t>
      </w:r>
      <w:proofErr w:type="spellEnd"/>
      <w:r w:rsidRPr="00D5087F">
        <w:rPr>
          <w:rFonts w:ascii="Segoe UI Symbol" w:hAnsi="Segoe UI Symbol"/>
          <w:lang w:val="en-US"/>
        </w:rPr>
        <w:t xml:space="preserve">, equipment, and materials needed for carrying out the works </w:t>
      </w:r>
      <w:proofErr w:type="gramStart"/>
      <w:r w:rsidRPr="00D5087F">
        <w:rPr>
          <w:rFonts w:ascii="Segoe UI Symbol" w:hAnsi="Segoe UI Symbol"/>
          <w:lang w:val="en-US"/>
        </w:rPr>
        <w:t>contract,</w:t>
      </w:r>
      <w:proofErr w:type="gramEnd"/>
      <w:r w:rsidRPr="00D5087F">
        <w:rPr>
          <w:rFonts w:ascii="Segoe UI Symbol" w:hAnsi="Segoe UI Symbol"/>
          <w:lang w:val="en-US"/>
        </w:rPr>
        <w:t xml:space="preserve"> shall be supplied from Eligible Member Countries.</w:t>
      </w:r>
    </w:p>
    <w:p w14:paraId="2659E33C" w14:textId="77777777" w:rsidR="00084AA7" w:rsidRPr="00D5087F" w:rsidRDefault="00084AA7" w:rsidP="00654016">
      <w:pPr>
        <w:ind w:left="426" w:hanging="426"/>
        <w:rPr>
          <w:rFonts w:ascii="Segoe UI Symbol" w:hAnsi="Segoe UI Symbol"/>
        </w:rPr>
      </w:pPr>
      <w:r w:rsidRPr="00D5087F">
        <w:rPr>
          <w:rFonts w:ascii="Segoe UI Symbol" w:hAnsi="Segoe UI Symbol"/>
        </w:rPr>
        <w:t>5.</w:t>
      </w:r>
      <w:r w:rsidRPr="00D5087F">
        <w:rPr>
          <w:rFonts w:ascii="Segoe UI Symbol" w:hAnsi="Segoe UI Symbol"/>
        </w:rPr>
        <w:tab/>
        <w:t xml:space="preserve">For contracts, which have been awarded </w:t>
      </w:r>
      <w:proofErr w:type="gramStart"/>
      <w:r w:rsidRPr="00D5087F">
        <w:rPr>
          <w:rFonts w:ascii="Segoe UI Symbol" w:hAnsi="Segoe UI Symbol"/>
        </w:rPr>
        <w:t>on the basis of</w:t>
      </w:r>
      <w:proofErr w:type="gramEnd"/>
      <w:r w:rsidRPr="00D5087F">
        <w:rPr>
          <w:rFonts w:ascii="Segoe UI Symbol" w:hAnsi="Segoe UI Symbol"/>
        </w:rPr>
        <w:t xml:space="preserve"> Cost, Insurance and Freight (CIF), or Carriage and Insurance Paid (CIP), bidders shall be free to arrange for ocean and other transportation, and the related insurance, from any Eligible Member Country. On the other hand, where goods are shipped on </w:t>
      </w:r>
      <w:proofErr w:type="gramStart"/>
      <w:r w:rsidRPr="00D5087F">
        <w:rPr>
          <w:rFonts w:ascii="Segoe UI Symbol" w:hAnsi="Segoe UI Symbol"/>
        </w:rPr>
        <w:t>FOB</w:t>
      </w:r>
      <w:proofErr w:type="gramEnd"/>
      <w:r w:rsidRPr="00D5087F">
        <w:rPr>
          <w:rFonts w:ascii="Segoe UI Symbol" w:hAnsi="Segoe UI Symbol"/>
        </w:rPr>
        <w:t xml:space="preserve"> basis, and the Bank has agreed to finance transportation and insurance separately, which are arranged by the purchaser, under a separate contract, the Bank shall be satisfied that the services are supplied from Eligible Member Countries.</w:t>
      </w:r>
    </w:p>
    <w:p w14:paraId="6CAA842B" w14:textId="77777777" w:rsidR="002200C6" w:rsidRDefault="002200C6" w:rsidP="004A5D58">
      <w:pPr>
        <w:spacing w:after="0"/>
        <w:ind w:left="539" w:right="-11"/>
        <w:rPr>
          <w:rFonts w:ascii="Segoe UI Symbol" w:hAnsi="Segoe UI Symbol"/>
          <w:b/>
        </w:rPr>
      </w:pPr>
    </w:p>
    <w:p w14:paraId="5E9F507E" w14:textId="3216F5E4" w:rsidR="00084AA7" w:rsidRPr="00D5087F" w:rsidRDefault="00084AA7" w:rsidP="00654016">
      <w:pPr>
        <w:rPr>
          <w:rFonts w:ascii="Segoe UI Symbol" w:hAnsi="Segoe UI Symbol"/>
          <w:b/>
        </w:rPr>
      </w:pPr>
      <w:r w:rsidRPr="00D5087F">
        <w:rPr>
          <w:rFonts w:ascii="Segoe UI Symbol" w:hAnsi="Segoe UI Symbol"/>
          <w:b/>
        </w:rPr>
        <w:t>List of Eligible Countries</w:t>
      </w:r>
    </w:p>
    <w:p w14:paraId="20DFEDB6" w14:textId="77777777" w:rsidR="00084AA7" w:rsidRPr="00D5087F" w:rsidRDefault="00084AA7" w:rsidP="00654016">
      <w:pPr>
        <w:ind w:left="426" w:hanging="426"/>
        <w:rPr>
          <w:rFonts w:ascii="Segoe UI Symbol" w:hAnsi="Segoe UI Symbol"/>
          <w:i/>
          <w:szCs w:val="24"/>
        </w:rPr>
      </w:pPr>
      <w:r w:rsidRPr="00D5087F">
        <w:rPr>
          <w:rFonts w:ascii="Segoe UI Symbol" w:hAnsi="Segoe UI Symbol"/>
        </w:rPr>
        <w:t>6.</w:t>
      </w:r>
      <w:r w:rsidRPr="00D5087F">
        <w:rPr>
          <w:rFonts w:ascii="Segoe UI Symbol" w:hAnsi="Segoe UI Symbol"/>
        </w:rPr>
        <w:tab/>
        <w:t xml:space="preserve">List of Eligible countries can be found in African Development Bank’s website: </w:t>
      </w:r>
      <w:hyperlink r:id="rId88" w:tgtFrame="_blank" w:history="1">
        <w:r w:rsidRPr="00D5087F">
          <w:rPr>
            <w:rFonts w:ascii="Segoe UI Symbol" w:hAnsi="Segoe UI Symbol"/>
            <w:i/>
            <w:color w:val="0000FF"/>
            <w:szCs w:val="24"/>
            <w:u w:val="single"/>
          </w:rPr>
          <w:t>https://www.afdb.org/en/about-us/corporate-information/members/</w:t>
        </w:r>
      </w:hyperlink>
    </w:p>
    <w:p w14:paraId="49AF13DE" w14:textId="77777777" w:rsidR="00084AA7" w:rsidRPr="00D5087F" w:rsidRDefault="00084AA7" w:rsidP="004A5D58">
      <w:pPr>
        <w:pStyle w:val="BodyTextIndent2"/>
        <w:spacing w:after="0"/>
        <w:ind w:left="0" w:right="-11" w:firstLine="539"/>
        <w:rPr>
          <w:rFonts w:ascii="Segoe UI Symbol" w:hAnsi="Segoe UI Symbol"/>
          <w:b/>
        </w:rPr>
      </w:pPr>
    </w:p>
    <w:p w14:paraId="5C9A00B1" w14:textId="77777777" w:rsidR="00084AA7" w:rsidRPr="00D5087F" w:rsidRDefault="00084AA7" w:rsidP="00654016">
      <w:pPr>
        <w:pStyle w:val="BodyTextIndent2"/>
        <w:ind w:left="0" w:firstLine="0"/>
        <w:rPr>
          <w:rFonts w:ascii="Segoe UI Symbol" w:hAnsi="Segoe UI Symbol"/>
          <w:b/>
        </w:rPr>
      </w:pPr>
      <w:r w:rsidRPr="00D5087F">
        <w:rPr>
          <w:rFonts w:ascii="Segoe UI Symbol" w:hAnsi="Segoe UI Symbol"/>
          <w:b/>
        </w:rPr>
        <w:t>Ineligible Countries in reference to ITB 4.8 and ITB 5.1</w:t>
      </w:r>
    </w:p>
    <w:p w14:paraId="1B19665D" w14:textId="77777777" w:rsidR="00084AA7" w:rsidRPr="00D5087F" w:rsidRDefault="00084AA7" w:rsidP="004A5D58">
      <w:pPr>
        <w:pStyle w:val="BodyTextIndent2"/>
        <w:spacing w:after="0"/>
        <w:ind w:left="357" w:right="-11" w:firstLine="539"/>
        <w:rPr>
          <w:rFonts w:ascii="Segoe UI Symbol" w:hAnsi="Segoe UI Symbol"/>
        </w:rPr>
      </w:pPr>
    </w:p>
    <w:p w14:paraId="3878AC04" w14:textId="77777777" w:rsidR="00084AA7" w:rsidRPr="00D5087F" w:rsidRDefault="00084AA7" w:rsidP="00654016">
      <w:pPr>
        <w:pStyle w:val="BodyTextIndent2"/>
        <w:ind w:left="426" w:hanging="426"/>
        <w:rPr>
          <w:rFonts w:ascii="Segoe UI Symbol" w:hAnsi="Segoe UI Symbol"/>
        </w:rPr>
      </w:pPr>
      <w:r w:rsidRPr="00D5087F">
        <w:rPr>
          <w:rFonts w:ascii="Segoe UI Symbol" w:hAnsi="Segoe UI Symbol"/>
        </w:rPr>
        <w:t>7.</w:t>
      </w:r>
      <w:r w:rsidRPr="00D5087F">
        <w:rPr>
          <w:rFonts w:ascii="Segoe UI Symbol" w:hAnsi="Segoe UI Symbol"/>
        </w:rPr>
        <w:tab/>
        <w:t>In reference to ITB 4.8 and ITB 5.1, for the information of the Bidders, at the present time firms, goods and services from the following countries are excluded from this Bidding process:</w:t>
      </w:r>
    </w:p>
    <w:p w14:paraId="086BF211" w14:textId="77777777" w:rsidR="00084AA7" w:rsidRPr="00D5087F" w:rsidRDefault="00084AA7" w:rsidP="00654016">
      <w:pPr>
        <w:pStyle w:val="BodyTextIndent2"/>
        <w:ind w:left="426"/>
        <w:rPr>
          <w:rFonts w:ascii="Segoe UI Symbol" w:hAnsi="Segoe UI Symbol"/>
        </w:rPr>
      </w:pPr>
    </w:p>
    <w:p w14:paraId="296CF882" w14:textId="4F05D33B" w:rsidR="00501335" w:rsidRPr="00D67E04" w:rsidRDefault="00084AA7" w:rsidP="00654016">
      <w:pPr>
        <w:ind w:left="426"/>
        <w:rPr>
          <w:rFonts w:ascii="Segoe UI Symbol" w:hAnsi="Segoe UI Symbol"/>
          <w:i/>
          <w:iCs/>
          <w:spacing w:val="-4"/>
          <w:highlight w:val="yellow"/>
        </w:rPr>
      </w:pPr>
      <w:r w:rsidRPr="00D5087F">
        <w:rPr>
          <w:rFonts w:ascii="Segoe UI Symbol" w:hAnsi="Segoe UI Symbol"/>
          <w:spacing w:val="-2"/>
        </w:rPr>
        <w:t>Under ITB 4.8(a) and ITB 5.1:</w:t>
      </w:r>
      <w:r w:rsidRPr="00D5087F">
        <w:rPr>
          <w:rFonts w:ascii="Segoe UI Symbol" w:hAnsi="Segoe UI Symbol"/>
          <w:i/>
          <w:iCs/>
          <w:spacing w:val="-4"/>
        </w:rPr>
        <w:t xml:space="preserve"> </w:t>
      </w:r>
      <w:r w:rsidR="00593153">
        <w:rPr>
          <w:rFonts w:ascii="Segoe UI Symbol" w:hAnsi="Segoe UI Symbol"/>
          <w:i/>
          <w:iCs/>
          <w:color w:val="0070C0"/>
          <w:spacing w:val="-4"/>
        </w:rPr>
        <w:t>None</w:t>
      </w:r>
      <w:r w:rsidRPr="00D67E04">
        <w:rPr>
          <w:rFonts w:ascii="Segoe UI Symbol" w:hAnsi="Segoe UI Symbol"/>
          <w:i/>
          <w:iCs/>
          <w:color w:val="0070C0"/>
          <w:spacing w:val="-4"/>
          <w:highlight w:val="yellow"/>
        </w:rPr>
        <w:t xml:space="preserve"> </w:t>
      </w:r>
    </w:p>
    <w:p w14:paraId="0C141792" w14:textId="43DEF9BB" w:rsidR="00084AA7" w:rsidRPr="00D5087F" w:rsidRDefault="00084AA7" w:rsidP="00654016">
      <w:pPr>
        <w:ind w:left="426"/>
        <w:rPr>
          <w:rFonts w:ascii="Segoe UI Symbol" w:hAnsi="Segoe UI Symbol"/>
          <w:i/>
          <w:iCs/>
          <w:spacing w:val="-4"/>
        </w:rPr>
      </w:pPr>
      <w:r w:rsidRPr="00E7545B">
        <w:rPr>
          <w:rFonts w:ascii="Segoe UI Symbol" w:hAnsi="Segoe UI Symbol"/>
          <w:spacing w:val="-7"/>
        </w:rPr>
        <w:t xml:space="preserve">Under ITB 4.8(b) and ITB 5.1: </w:t>
      </w:r>
      <w:r w:rsidR="00593153">
        <w:rPr>
          <w:rFonts w:ascii="Segoe UI Symbol" w:hAnsi="Segoe UI Symbol"/>
          <w:i/>
          <w:iCs/>
          <w:color w:val="0070C0"/>
          <w:spacing w:val="-4"/>
        </w:rPr>
        <w:t>None</w:t>
      </w:r>
    </w:p>
    <w:bookmarkEnd w:id="984"/>
    <w:p w14:paraId="0A07E57F" w14:textId="77777777" w:rsidR="00084AA7" w:rsidRPr="00D5087F" w:rsidRDefault="00084AA7" w:rsidP="00654016">
      <w:pPr>
        <w:ind w:left="426"/>
        <w:jc w:val="center"/>
        <w:rPr>
          <w:rFonts w:ascii="Segoe UI Symbol" w:hAnsi="Segoe UI Symbol"/>
        </w:rPr>
      </w:pPr>
    </w:p>
    <w:p w14:paraId="7A46FDDB" w14:textId="4DBBA3BE" w:rsidR="003F6426" w:rsidRPr="00D5087F" w:rsidRDefault="003F6426" w:rsidP="00654016">
      <w:pPr>
        <w:ind w:left="426"/>
        <w:rPr>
          <w:rFonts w:ascii="Segoe UI Symbol" w:hAnsi="Segoe UI Symbol"/>
        </w:rPr>
        <w:sectPr w:rsidR="003F6426" w:rsidRPr="00D5087F" w:rsidSect="002A2E66">
          <w:headerReference w:type="even" r:id="rId89"/>
          <w:headerReference w:type="default" r:id="rId90"/>
          <w:footerReference w:type="even" r:id="rId91"/>
          <w:footerReference w:type="default" r:id="rId92"/>
          <w:headerReference w:type="first" r:id="rId93"/>
          <w:footerReference w:type="first" r:id="rId94"/>
          <w:footnotePr>
            <w:numRestart w:val="eachSect"/>
          </w:footnotePr>
          <w:type w:val="oddPage"/>
          <w:pgSz w:w="12240" w:h="15840" w:code="1"/>
          <w:pgMar w:top="1440" w:right="1440" w:bottom="1440" w:left="1800" w:header="720" w:footer="720" w:gutter="0"/>
          <w:cols w:space="720"/>
          <w:titlePg/>
        </w:sectPr>
      </w:pPr>
    </w:p>
    <w:p w14:paraId="1085B572" w14:textId="4CF8C067" w:rsidR="005B4A5F" w:rsidRPr="00D5087F" w:rsidRDefault="005B4A5F" w:rsidP="00D5087F">
      <w:pPr>
        <w:tabs>
          <w:tab w:val="right" w:leader="underscore" w:pos="9360"/>
        </w:tabs>
        <w:spacing w:before="240" w:after="240"/>
        <w:ind w:right="-421"/>
        <w:jc w:val="center"/>
        <w:outlineLvl w:val="0"/>
        <w:rPr>
          <w:rFonts w:ascii="Segoe UI Symbol" w:hAnsi="Segoe UI Symbol"/>
        </w:rPr>
      </w:pPr>
      <w:bookmarkStart w:id="1135" w:name="_Hlt126646327"/>
      <w:bookmarkStart w:id="1136" w:name="_Hlt126646359"/>
      <w:bookmarkStart w:id="1137" w:name="_Hlt158620845"/>
      <w:bookmarkStart w:id="1138" w:name="_Toc37643993"/>
      <w:bookmarkStart w:id="1139" w:name="_Toc125954074"/>
      <w:bookmarkStart w:id="1140" w:name="_Toc197840929"/>
      <w:bookmarkStart w:id="1141" w:name="_Toc433184872"/>
      <w:bookmarkStart w:id="1142" w:name="_Toc59197246"/>
      <w:bookmarkEnd w:id="1135"/>
      <w:bookmarkEnd w:id="1136"/>
      <w:bookmarkEnd w:id="1137"/>
      <w:r w:rsidRPr="00D5087F">
        <w:rPr>
          <w:rFonts w:ascii="Segoe UI Symbol" w:hAnsi="Segoe UI Symbol"/>
          <w:b/>
          <w:sz w:val="44"/>
          <w:szCs w:val="44"/>
        </w:rPr>
        <w:lastRenderedPageBreak/>
        <w:t>Section</w:t>
      </w:r>
      <w:r w:rsidR="007E703B" w:rsidRPr="00D5087F">
        <w:rPr>
          <w:rFonts w:ascii="Segoe UI Symbol" w:hAnsi="Segoe UI Symbol"/>
          <w:b/>
          <w:sz w:val="44"/>
          <w:szCs w:val="44"/>
        </w:rPr>
        <w:t xml:space="preserve"> </w:t>
      </w:r>
      <w:r w:rsidRPr="00D5087F">
        <w:rPr>
          <w:rFonts w:ascii="Segoe UI Symbol" w:hAnsi="Segoe UI Symbol"/>
          <w:b/>
          <w:sz w:val="44"/>
          <w:szCs w:val="44"/>
        </w:rPr>
        <w:t>IX</w:t>
      </w:r>
      <w:bookmarkEnd w:id="1138"/>
      <w:bookmarkEnd w:id="1139"/>
      <w:r w:rsidR="007E703B" w:rsidRPr="00D5087F">
        <w:rPr>
          <w:rFonts w:ascii="Segoe UI Symbol" w:hAnsi="Segoe UI Symbol"/>
          <w:b/>
          <w:sz w:val="44"/>
          <w:szCs w:val="44"/>
        </w:rPr>
        <w:t xml:space="preserve"> </w:t>
      </w:r>
      <w:r w:rsidR="00593E62" w:rsidRPr="00D5087F">
        <w:rPr>
          <w:rFonts w:ascii="Segoe UI Symbol" w:hAnsi="Segoe UI Symbol"/>
          <w:b/>
          <w:sz w:val="44"/>
          <w:szCs w:val="44"/>
        </w:rPr>
        <w:t>-</w:t>
      </w:r>
      <w:r w:rsidR="007E703B" w:rsidRPr="00D5087F">
        <w:rPr>
          <w:rFonts w:ascii="Segoe UI Symbol" w:hAnsi="Segoe UI Symbol"/>
          <w:b/>
          <w:sz w:val="44"/>
          <w:szCs w:val="44"/>
        </w:rPr>
        <w:t xml:space="preserve"> </w:t>
      </w:r>
      <w:r w:rsidRPr="00D5087F">
        <w:rPr>
          <w:rFonts w:ascii="Segoe UI Symbol" w:hAnsi="Segoe UI Symbol"/>
          <w:b/>
          <w:sz w:val="44"/>
          <w:szCs w:val="44"/>
        </w:rPr>
        <w:t>Parti</w:t>
      </w:r>
      <w:bookmarkStart w:id="1143" w:name="_Hlt139095622"/>
      <w:bookmarkEnd w:id="1143"/>
      <w:r w:rsidRPr="00D5087F">
        <w:rPr>
          <w:rFonts w:ascii="Segoe UI Symbol" w:hAnsi="Segoe UI Symbol"/>
          <w:b/>
          <w:sz w:val="44"/>
          <w:szCs w:val="44"/>
        </w:rPr>
        <w:t>c</w:t>
      </w:r>
      <w:bookmarkStart w:id="1144" w:name="_Hlt139095588"/>
      <w:bookmarkEnd w:id="1144"/>
      <w:r w:rsidRPr="00D5087F">
        <w:rPr>
          <w:rFonts w:ascii="Segoe UI Symbol" w:hAnsi="Segoe UI Symbol"/>
          <w:b/>
          <w:sz w:val="44"/>
          <w:szCs w:val="44"/>
        </w:rPr>
        <w:t>ular</w:t>
      </w:r>
      <w:r w:rsidR="007E703B" w:rsidRPr="00D5087F">
        <w:rPr>
          <w:rFonts w:ascii="Segoe UI Symbol" w:hAnsi="Segoe UI Symbol"/>
          <w:b/>
          <w:sz w:val="44"/>
          <w:szCs w:val="44"/>
        </w:rPr>
        <w:t xml:space="preserve"> </w:t>
      </w:r>
      <w:r w:rsidRPr="00D5087F">
        <w:rPr>
          <w:rFonts w:ascii="Segoe UI Symbol" w:hAnsi="Segoe UI Symbol"/>
          <w:b/>
          <w:sz w:val="44"/>
          <w:szCs w:val="44"/>
        </w:rPr>
        <w:t>Conditions</w:t>
      </w:r>
      <w:bookmarkEnd w:id="1140"/>
      <w:r w:rsidR="007E703B" w:rsidRPr="00D5087F">
        <w:rPr>
          <w:rFonts w:ascii="Segoe UI Symbol" w:hAnsi="Segoe UI Symbol"/>
          <w:b/>
          <w:sz w:val="44"/>
          <w:szCs w:val="44"/>
        </w:rPr>
        <w:t xml:space="preserve"> </w:t>
      </w:r>
      <w:r w:rsidRPr="00D5087F">
        <w:rPr>
          <w:rFonts w:ascii="Segoe UI Symbol" w:hAnsi="Segoe UI Symbol"/>
          <w:b/>
          <w:sz w:val="44"/>
          <w:szCs w:val="44"/>
        </w:rPr>
        <w:t>of</w:t>
      </w:r>
      <w:r w:rsidR="007E703B" w:rsidRPr="00D5087F">
        <w:rPr>
          <w:rFonts w:ascii="Segoe UI Symbol" w:hAnsi="Segoe UI Symbol"/>
          <w:b/>
          <w:sz w:val="44"/>
          <w:szCs w:val="44"/>
        </w:rPr>
        <w:t xml:space="preserve"> </w:t>
      </w:r>
      <w:bookmarkEnd w:id="1141"/>
      <w:r w:rsidR="00AE2D39" w:rsidRPr="00D5087F">
        <w:rPr>
          <w:rFonts w:ascii="Segoe UI Symbol" w:hAnsi="Segoe UI Symbol"/>
          <w:b/>
          <w:sz w:val="44"/>
          <w:szCs w:val="44"/>
        </w:rPr>
        <w:t>Contract</w:t>
      </w:r>
      <w:bookmarkEnd w:id="1142"/>
    </w:p>
    <w:p w14:paraId="748E85B1" w14:textId="77777777" w:rsidR="005B4A5F" w:rsidRPr="00D5087F" w:rsidRDefault="005B4A5F" w:rsidP="001D5093">
      <w:pPr>
        <w:rPr>
          <w:rFonts w:ascii="Segoe UI Symbol" w:hAnsi="Segoe UI Symbol"/>
        </w:rPr>
      </w:pPr>
    </w:p>
    <w:tbl>
      <w:tblPr>
        <w:tblW w:w="0" w:type="auto"/>
        <w:tblInd w:w="115" w:type="dxa"/>
        <w:tblLayout w:type="fixed"/>
        <w:tblLook w:val="0000" w:firstRow="0" w:lastRow="0" w:firstColumn="0" w:lastColumn="0" w:noHBand="0" w:noVBand="0"/>
      </w:tblPr>
      <w:tblGrid>
        <w:gridCol w:w="9000"/>
      </w:tblGrid>
      <w:tr w:rsidR="005B4A5F" w:rsidRPr="00143E6E" w14:paraId="4B40FB29" w14:textId="77777777" w:rsidTr="00F35BE0">
        <w:tc>
          <w:tcPr>
            <w:tcW w:w="9000" w:type="dxa"/>
            <w:tcBorders>
              <w:top w:val="single" w:sz="6" w:space="0" w:color="auto"/>
              <w:left w:val="single" w:sz="6" w:space="0" w:color="auto"/>
              <w:bottom w:val="single" w:sz="6" w:space="0" w:color="auto"/>
              <w:right w:val="single" w:sz="6" w:space="0" w:color="auto"/>
            </w:tcBorders>
          </w:tcPr>
          <w:p w14:paraId="1AABC8BF" w14:textId="77777777" w:rsidR="005B4A5F" w:rsidRPr="00D5087F" w:rsidRDefault="005B4A5F" w:rsidP="001D5093">
            <w:pPr>
              <w:spacing w:before="120" w:after="12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Particular</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supplement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r w:rsidR="00F2501F"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VII</w:t>
            </w:r>
            <w:r w:rsidR="006B4878" w:rsidRPr="00D5087F">
              <w:rPr>
                <w:rFonts w:ascii="Segoe UI Symbol" w:hAnsi="Segoe UI Symbol"/>
              </w:rPr>
              <w:t>I</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Whenever</w:t>
            </w:r>
            <w:r w:rsidR="007E703B" w:rsidRPr="00D5087F">
              <w:rPr>
                <w:rFonts w:ascii="Segoe UI Symbol" w:hAnsi="Segoe UI Symbol"/>
              </w:rPr>
              <w:t xml:space="preserve"> </w:t>
            </w:r>
            <w:r w:rsidRPr="00D5087F">
              <w:rPr>
                <w:rFonts w:ascii="Segoe UI Symbol" w:hAnsi="Segoe UI Symbol"/>
              </w:rPr>
              <w:t>there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conflict,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prevail</w:t>
            </w:r>
            <w:r w:rsidR="007E703B" w:rsidRPr="00D5087F">
              <w:rPr>
                <w:rFonts w:ascii="Segoe UI Symbol" w:hAnsi="Segoe UI Symbol"/>
              </w:rPr>
              <w:t xml:space="preserve"> </w:t>
            </w:r>
            <w:r w:rsidRPr="00D5087F">
              <w:rPr>
                <w:rFonts w:ascii="Segoe UI Symbol" w:hAnsi="Segoe UI Symbol"/>
              </w:rPr>
              <w:t>over</w:t>
            </w:r>
            <w:r w:rsidR="007E703B" w:rsidRPr="00D5087F">
              <w:rPr>
                <w:rFonts w:ascii="Segoe UI Symbol" w:hAnsi="Segoe UI Symbol"/>
              </w:rPr>
              <w:t xml:space="preserve"> </w:t>
            </w:r>
            <w:r w:rsidRPr="00D5087F">
              <w:rPr>
                <w:rFonts w:ascii="Segoe UI Symbol" w:hAnsi="Segoe UI Symbol"/>
              </w:rPr>
              <w:t>those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p>
        </w:tc>
      </w:tr>
    </w:tbl>
    <w:p w14:paraId="16F04171" w14:textId="77777777" w:rsidR="005B4A5F" w:rsidRPr="00D5087F" w:rsidRDefault="005B4A5F" w:rsidP="001D5093">
      <w:pPr>
        <w:rPr>
          <w:rFonts w:ascii="Segoe UI Symbol" w:hAnsi="Segoe UI Symbol"/>
        </w:rPr>
      </w:pPr>
    </w:p>
    <w:p w14:paraId="1A0B54F5" w14:textId="77777777" w:rsidR="005B4A5F" w:rsidRPr="00D5087F" w:rsidRDefault="005B4A5F" w:rsidP="001D5093">
      <w:pPr>
        <w:pStyle w:val="Heading2"/>
        <w:rPr>
          <w:rFonts w:ascii="Segoe UI Symbol" w:hAnsi="Segoe UI Symbol"/>
        </w:rPr>
      </w:pPr>
      <w:r w:rsidRPr="00D5087F">
        <w:rPr>
          <w:rFonts w:ascii="Segoe UI Symbol" w:hAnsi="Segoe UI Symbol"/>
        </w:rPr>
        <w:br w:type="page"/>
      </w:r>
    </w:p>
    <w:p w14:paraId="5C2684B2" w14:textId="77777777" w:rsidR="00A56E78" w:rsidRDefault="00A56E78" w:rsidP="001D5093">
      <w:pPr>
        <w:jc w:val="center"/>
        <w:rPr>
          <w:rFonts w:ascii="Segoe UI Symbol" w:hAnsi="Segoe UI Symbol"/>
          <w:b/>
          <w:sz w:val="28"/>
        </w:rPr>
        <w:sectPr w:rsidR="00A56E78" w:rsidSect="002A2E66">
          <w:headerReference w:type="even" r:id="rId95"/>
          <w:headerReference w:type="default" r:id="rId96"/>
          <w:footerReference w:type="even" r:id="rId97"/>
          <w:footerReference w:type="default" r:id="rId98"/>
          <w:headerReference w:type="first" r:id="rId99"/>
          <w:footerReference w:type="first" r:id="rId100"/>
          <w:footnotePr>
            <w:numRestart w:val="eachSect"/>
          </w:footnotePr>
          <w:type w:val="oddPage"/>
          <w:pgSz w:w="12240" w:h="15840" w:code="1"/>
          <w:pgMar w:top="1440" w:right="1440" w:bottom="1440" w:left="1800" w:header="720" w:footer="864" w:gutter="0"/>
          <w:cols w:space="720"/>
          <w:titlePg/>
          <w:docGrid w:linePitch="326"/>
        </w:sectPr>
      </w:pPr>
    </w:p>
    <w:p w14:paraId="3FC70ABA" w14:textId="5682348A" w:rsidR="005B4A5F" w:rsidRPr="00D5087F" w:rsidRDefault="005B4A5F" w:rsidP="001D5093">
      <w:pPr>
        <w:jc w:val="center"/>
        <w:rPr>
          <w:rFonts w:ascii="Segoe UI Symbol" w:hAnsi="Segoe UI Symbol"/>
          <w:sz w:val="28"/>
        </w:rPr>
      </w:pPr>
      <w:proofErr w:type="gramStart"/>
      <w:r w:rsidRPr="00D5087F">
        <w:rPr>
          <w:rFonts w:ascii="Segoe UI Symbol" w:hAnsi="Segoe UI Symbol"/>
          <w:b/>
          <w:sz w:val="28"/>
        </w:rPr>
        <w:lastRenderedPageBreak/>
        <w:t>Particular</w:t>
      </w:r>
      <w:r w:rsidR="007E703B" w:rsidRPr="00D5087F">
        <w:rPr>
          <w:rFonts w:ascii="Segoe UI Symbol" w:hAnsi="Segoe UI Symbol"/>
          <w:b/>
          <w:sz w:val="28"/>
        </w:rPr>
        <w:t xml:space="preserve"> </w:t>
      </w:r>
      <w:r w:rsidRPr="00D5087F">
        <w:rPr>
          <w:rFonts w:ascii="Segoe UI Symbol" w:hAnsi="Segoe UI Symbol"/>
          <w:b/>
          <w:sz w:val="28"/>
        </w:rPr>
        <w:t>Conditions</w:t>
      </w:r>
      <w:proofErr w:type="gramEnd"/>
      <w:r w:rsidR="007E703B" w:rsidRPr="00D5087F">
        <w:rPr>
          <w:rFonts w:ascii="Segoe UI Symbol" w:hAnsi="Segoe UI Symbol"/>
          <w:b/>
          <w:sz w:val="28"/>
        </w:rPr>
        <w:t xml:space="preserve"> </w:t>
      </w:r>
      <w:r w:rsidR="00726716" w:rsidRPr="00D5087F">
        <w:rPr>
          <w:rFonts w:ascii="Segoe UI Symbol" w:hAnsi="Segoe UI Symbol"/>
          <w:b/>
          <w:sz w:val="28"/>
        </w:rPr>
        <w:t>of</w:t>
      </w:r>
      <w:r w:rsidR="007E703B" w:rsidRPr="00D5087F">
        <w:rPr>
          <w:rFonts w:ascii="Segoe UI Symbol" w:hAnsi="Segoe UI Symbol"/>
          <w:b/>
          <w:sz w:val="28"/>
        </w:rPr>
        <w:t xml:space="preserve"> </w:t>
      </w:r>
      <w:r w:rsidR="00726716" w:rsidRPr="00D5087F">
        <w:rPr>
          <w:rFonts w:ascii="Segoe UI Symbol" w:hAnsi="Segoe UI Symbol"/>
          <w:b/>
          <w:sz w:val="28"/>
        </w:rPr>
        <w:t>Contract</w:t>
      </w:r>
      <w:r w:rsidR="007E703B" w:rsidRPr="00D5087F">
        <w:rPr>
          <w:rFonts w:ascii="Segoe UI Symbol" w:hAnsi="Segoe UI Symbol"/>
          <w:b/>
          <w:sz w:val="28"/>
        </w:rPr>
        <w:t xml:space="preserve"> </w:t>
      </w:r>
      <w:r w:rsidR="00726716" w:rsidRPr="00D5087F">
        <w:rPr>
          <w:rFonts w:ascii="Segoe UI Symbol" w:hAnsi="Segoe UI Symbol"/>
          <w:b/>
          <w:sz w:val="28"/>
        </w:rPr>
        <w:t>(PCC)</w:t>
      </w:r>
    </w:p>
    <w:p w14:paraId="51F36599" w14:textId="77777777" w:rsidR="005B4A5F" w:rsidRPr="00D5087F" w:rsidRDefault="005B4A5F" w:rsidP="001D5093">
      <w:pPr>
        <w:spacing w:after="20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Particular</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(PCC)</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supplement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Whenever</w:t>
      </w:r>
      <w:r w:rsidR="007E703B" w:rsidRPr="00D5087F">
        <w:rPr>
          <w:rFonts w:ascii="Segoe UI Symbol" w:hAnsi="Segoe UI Symbol"/>
        </w:rPr>
        <w:t xml:space="preserve"> </w:t>
      </w:r>
      <w:r w:rsidRPr="00D5087F">
        <w:rPr>
          <w:rFonts w:ascii="Segoe UI Symbol" w:hAnsi="Segoe UI Symbol"/>
        </w:rPr>
        <w:t>there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conflict,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prevail</w:t>
      </w:r>
      <w:r w:rsidR="007E703B" w:rsidRPr="00D5087F">
        <w:rPr>
          <w:rFonts w:ascii="Segoe UI Symbol" w:hAnsi="Segoe UI Symbol"/>
        </w:rPr>
        <w:t xml:space="preserve"> </w:t>
      </w:r>
      <w:r w:rsidRPr="00D5087F">
        <w:rPr>
          <w:rFonts w:ascii="Segoe UI Symbol" w:hAnsi="Segoe UI Symbol"/>
        </w:rPr>
        <w:t>over</w:t>
      </w:r>
      <w:r w:rsidR="007E703B" w:rsidRPr="00D5087F">
        <w:rPr>
          <w:rFonts w:ascii="Segoe UI Symbol" w:hAnsi="Segoe UI Symbol"/>
        </w:rPr>
        <w:t xml:space="preserve"> </w:t>
      </w:r>
      <w:r w:rsidRPr="00D5087F">
        <w:rPr>
          <w:rFonts w:ascii="Segoe UI Symbol" w:hAnsi="Segoe UI Symbol"/>
        </w:rPr>
        <w:t>those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PCC</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corresponding</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GCC.</w:t>
      </w:r>
    </w:p>
    <w:tbl>
      <w:tblPr>
        <w:tblStyle w:val="TableGrid"/>
        <w:tblW w:w="0" w:type="auto"/>
        <w:tblLayout w:type="fixed"/>
        <w:tblLook w:val="04A0" w:firstRow="1" w:lastRow="0" w:firstColumn="1" w:lastColumn="0" w:noHBand="0" w:noVBand="1"/>
      </w:tblPr>
      <w:tblGrid>
        <w:gridCol w:w="2065"/>
        <w:gridCol w:w="6925"/>
      </w:tblGrid>
      <w:tr w:rsidR="00F2501F" w:rsidRPr="00143E6E" w14:paraId="12A7D8C3" w14:textId="77777777" w:rsidTr="006143CF">
        <w:tc>
          <w:tcPr>
            <w:tcW w:w="2065" w:type="dxa"/>
          </w:tcPr>
          <w:p w14:paraId="018D8B3B" w14:textId="77777777" w:rsidR="00F2501F" w:rsidRPr="00D5087F" w:rsidRDefault="00F2501F" w:rsidP="001D5093">
            <w:pPr>
              <w:spacing w:after="200"/>
              <w:jc w:val="left"/>
              <w:rPr>
                <w:rFonts w:ascii="Segoe UI Symbol" w:hAnsi="Segoe UI Symbol"/>
                <w:b/>
              </w:rPr>
            </w:pPr>
            <w:r w:rsidRPr="00D5087F">
              <w:rPr>
                <w:rFonts w:ascii="Segoe UI Symbol" w:hAnsi="Segoe UI Symbol"/>
                <w:b/>
              </w:rPr>
              <w:t>PCC</w:t>
            </w:r>
            <w:r w:rsidR="006143CF" w:rsidRPr="00D5087F">
              <w:rPr>
                <w:rFonts w:ascii="Segoe UI Symbol" w:hAnsi="Segoe UI Symbol"/>
                <w:b/>
              </w:rPr>
              <w:t xml:space="preserve"> </w:t>
            </w:r>
            <w:r w:rsidRPr="00D5087F">
              <w:rPr>
                <w:rFonts w:ascii="Segoe UI Symbol" w:hAnsi="Segoe UI Symbol"/>
                <w:b/>
              </w:rPr>
              <w:t>1. Definitions</w:t>
            </w:r>
          </w:p>
        </w:tc>
        <w:tc>
          <w:tcPr>
            <w:tcW w:w="6925" w:type="dxa"/>
          </w:tcPr>
          <w:p w14:paraId="2E231872" w14:textId="3320249F" w:rsidR="00F2501F" w:rsidRPr="000E2BE1" w:rsidRDefault="00F2501F" w:rsidP="001D5093">
            <w:pPr>
              <w:spacing w:after="120"/>
              <w:rPr>
                <w:rFonts w:ascii="Segoe UI Symbol" w:hAnsi="Segoe UI Symbol"/>
                <w:color w:val="2E74B5" w:themeColor="accent1" w:themeShade="BF"/>
                <w:szCs w:val="24"/>
              </w:rPr>
            </w:pPr>
            <w:r w:rsidRPr="00D5087F">
              <w:rPr>
                <w:rFonts w:ascii="Segoe UI Symbol" w:hAnsi="Segoe UI Symbol"/>
              </w:rPr>
              <w:t xml:space="preserve">The Employer is:  </w:t>
            </w:r>
            <w:r w:rsidR="00273466" w:rsidRPr="009B1DF6">
              <w:rPr>
                <w:rFonts w:ascii="Segoe UI Symbol" w:hAnsi="Segoe UI Symbol"/>
                <w:b/>
                <w:bCs/>
                <w:i/>
                <w:iCs/>
                <w:color w:val="2E74B5" w:themeColor="accent1" w:themeShade="BF"/>
              </w:rPr>
              <w:t>Kenya Electricity Transmission Company Limited (KETRACO)</w:t>
            </w:r>
          </w:p>
          <w:p w14:paraId="136DA83B" w14:textId="40823038" w:rsidR="00F2501F" w:rsidRPr="00D5087F" w:rsidRDefault="00F2501F" w:rsidP="001D5093">
            <w:pPr>
              <w:spacing w:after="120"/>
              <w:rPr>
                <w:rFonts w:ascii="Segoe UI Symbol" w:hAnsi="Segoe UI Symbol"/>
              </w:rPr>
            </w:pPr>
            <w:r w:rsidRPr="00D5087F">
              <w:rPr>
                <w:rFonts w:ascii="Segoe UI Symbol" w:hAnsi="Segoe UI Symbol"/>
              </w:rPr>
              <w:t xml:space="preserve">The Project Manager </w:t>
            </w:r>
            <w:proofErr w:type="gramStart"/>
            <w:r w:rsidRPr="00D5087F">
              <w:rPr>
                <w:rFonts w:ascii="Segoe UI Symbol" w:hAnsi="Segoe UI Symbol"/>
              </w:rPr>
              <w:t>is:</w:t>
            </w:r>
            <w:proofErr w:type="gramEnd"/>
            <w:r w:rsidRPr="00D5087F">
              <w:rPr>
                <w:rFonts w:ascii="Segoe UI Symbol" w:hAnsi="Segoe UI Symbol"/>
              </w:rPr>
              <w:t xml:space="preserve">  </w:t>
            </w:r>
            <w:r w:rsidR="00C33B00" w:rsidRPr="009B1DF6">
              <w:rPr>
                <w:rFonts w:ascii="Segoe UI Symbol" w:hAnsi="Segoe UI Symbol"/>
                <w:b/>
                <w:bCs/>
                <w:i/>
                <w:iCs/>
                <w:color w:val="2E74B5" w:themeColor="accent1" w:themeShade="BF"/>
              </w:rPr>
              <w:t>Eng. Ruth</w:t>
            </w:r>
            <w:r w:rsidR="00CD685C">
              <w:rPr>
                <w:rFonts w:ascii="Segoe UI Symbol" w:hAnsi="Segoe UI Symbol"/>
                <w:b/>
                <w:bCs/>
                <w:i/>
                <w:iCs/>
                <w:color w:val="2E74B5" w:themeColor="accent1" w:themeShade="BF"/>
              </w:rPr>
              <w:t xml:space="preserve"> Kabiri</w:t>
            </w:r>
            <w:r w:rsidR="00C33B00" w:rsidRPr="009B1DF6">
              <w:rPr>
                <w:rFonts w:ascii="Segoe UI Symbol" w:hAnsi="Segoe UI Symbol"/>
                <w:b/>
                <w:bCs/>
                <w:i/>
                <w:iCs/>
                <w:color w:val="2E74B5" w:themeColor="accent1" w:themeShade="BF"/>
              </w:rPr>
              <w:t xml:space="preserve"> Mburu</w:t>
            </w:r>
          </w:p>
          <w:p w14:paraId="70DBA41A" w14:textId="2141DE4B" w:rsidR="00F2501F" w:rsidRPr="00D5087F" w:rsidRDefault="00F2501F" w:rsidP="001D5093">
            <w:pPr>
              <w:spacing w:after="120"/>
              <w:rPr>
                <w:rFonts w:ascii="Segoe UI Symbol" w:hAnsi="Segoe UI Symbol"/>
                <w:i/>
              </w:rPr>
            </w:pPr>
            <w:r w:rsidRPr="00D5087F">
              <w:rPr>
                <w:rFonts w:ascii="Segoe UI Symbol" w:hAnsi="Segoe UI Symbol"/>
              </w:rPr>
              <w:t xml:space="preserve">The Bank is: </w:t>
            </w:r>
            <w:r w:rsidR="00770D62" w:rsidRPr="009B1DF6">
              <w:rPr>
                <w:rFonts w:ascii="Segoe UI Symbol" w:hAnsi="Segoe UI Symbol"/>
                <w:b/>
                <w:bCs/>
                <w:i/>
                <w:iCs/>
                <w:color w:val="2E74B5" w:themeColor="accent1" w:themeShade="BF"/>
              </w:rPr>
              <w:t>African Development Bank (</w:t>
            </w:r>
            <w:r w:rsidR="00593153" w:rsidRPr="009B1DF6">
              <w:rPr>
                <w:rFonts w:ascii="Segoe UI Symbol" w:hAnsi="Segoe UI Symbol"/>
                <w:b/>
                <w:bCs/>
                <w:i/>
                <w:iCs/>
                <w:color w:val="2E74B5" w:themeColor="accent1" w:themeShade="BF"/>
              </w:rPr>
              <w:t>A</w:t>
            </w:r>
            <w:r w:rsidR="00593153">
              <w:rPr>
                <w:rFonts w:ascii="Segoe UI Symbol" w:hAnsi="Segoe UI Symbol"/>
                <w:b/>
                <w:bCs/>
                <w:i/>
                <w:iCs/>
                <w:color w:val="2E74B5" w:themeColor="accent1" w:themeShade="BF"/>
              </w:rPr>
              <w:t>f</w:t>
            </w:r>
            <w:r w:rsidR="00593153" w:rsidRPr="009B1DF6">
              <w:rPr>
                <w:rFonts w:ascii="Segoe UI Symbol" w:hAnsi="Segoe UI Symbol"/>
                <w:b/>
                <w:bCs/>
                <w:i/>
                <w:iCs/>
                <w:color w:val="2E74B5" w:themeColor="accent1" w:themeShade="BF"/>
              </w:rPr>
              <w:t>DB</w:t>
            </w:r>
            <w:r w:rsidR="00770D62" w:rsidRPr="009B1DF6">
              <w:rPr>
                <w:rFonts w:ascii="Segoe UI Symbol" w:hAnsi="Segoe UI Symbol"/>
                <w:b/>
                <w:bCs/>
                <w:i/>
                <w:iCs/>
                <w:color w:val="2E74B5" w:themeColor="accent1" w:themeShade="BF"/>
              </w:rPr>
              <w:t>)</w:t>
            </w:r>
          </w:p>
          <w:p w14:paraId="353378A3" w14:textId="77777777" w:rsidR="00F2501F" w:rsidRPr="00D5087F" w:rsidRDefault="00F2501F" w:rsidP="001D5093">
            <w:pPr>
              <w:spacing w:after="120"/>
              <w:rPr>
                <w:rFonts w:ascii="Segoe UI Symbol" w:hAnsi="Segoe UI Symbol"/>
              </w:rPr>
            </w:pPr>
            <w:r w:rsidRPr="00D5087F">
              <w:rPr>
                <w:rFonts w:ascii="Segoe UI Symbol" w:hAnsi="Segoe UI Symbol"/>
              </w:rPr>
              <w:t>Country of Origin</w:t>
            </w:r>
            <w:proofErr w:type="gramStart"/>
            <w:r w:rsidRPr="00D5087F">
              <w:rPr>
                <w:rFonts w:ascii="Segoe UI Symbol" w:hAnsi="Segoe UI Symbol"/>
              </w:rPr>
              <w:t>:  all</w:t>
            </w:r>
            <w:proofErr w:type="gramEnd"/>
            <w:r w:rsidRPr="00D5087F">
              <w:rPr>
                <w:rFonts w:ascii="Segoe UI Symbol" w:hAnsi="Segoe UI Symbol"/>
              </w:rPr>
              <w:t xml:space="preserve"> countries and territories as indicated in Section V of the </w:t>
            </w:r>
            <w:r w:rsidR="00D71DAF" w:rsidRPr="00D5087F">
              <w:rPr>
                <w:rFonts w:ascii="Segoe UI Symbol" w:hAnsi="Segoe UI Symbol"/>
              </w:rPr>
              <w:t>bidding document</w:t>
            </w:r>
            <w:r w:rsidRPr="00D5087F">
              <w:rPr>
                <w:rFonts w:ascii="Segoe UI Symbol" w:hAnsi="Segoe UI Symbol"/>
              </w:rPr>
              <w:t>, Eligible Countries.</w:t>
            </w:r>
          </w:p>
        </w:tc>
      </w:tr>
      <w:tr w:rsidR="00F2501F" w:rsidRPr="00143E6E" w14:paraId="5289C8D3" w14:textId="77777777" w:rsidTr="006143CF">
        <w:tc>
          <w:tcPr>
            <w:tcW w:w="2065" w:type="dxa"/>
          </w:tcPr>
          <w:p w14:paraId="4C33789F" w14:textId="77777777" w:rsidR="00F2501F" w:rsidRPr="00D5087F" w:rsidRDefault="00F2501F" w:rsidP="001D5093">
            <w:pPr>
              <w:pStyle w:val="S8Header1"/>
              <w:jc w:val="left"/>
              <w:rPr>
                <w:rFonts w:ascii="Segoe UI Symbol" w:hAnsi="Segoe UI Symbol"/>
              </w:rPr>
            </w:pPr>
            <w:bookmarkStart w:id="1145" w:name="_Toc347825052"/>
            <w:bookmarkStart w:id="1146" w:name="_Toc125951185"/>
            <w:bookmarkStart w:id="1147" w:name="_Toc442083722"/>
            <w:r w:rsidRPr="00D5087F">
              <w:rPr>
                <w:rFonts w:ascii="Segoe UI Symbol" w:hAnsi="Segoe UI Symbol"/>
              </w:rPr>
              <w:t>PCC</w:t>
            </w:r>
            <w:r w:rsidR="006143CF" w:rsidRPr="00D5087F">
              <w:rPr>
                <w:rFonts w:ascii="Segoe UI Symbol" w:hAnsi="Segoe UI Symbol"/>
              </w:rPr>
              <w:t xml:space="preserve"> </w:t>
            </w:r>
            <w:r w:rsidRPr="00D5087F">
              <w:rPr>
                <w:rFonts w:ascii="Segoe UI Symbol" w:hAnsi="Segoe UI Symbol"/>
              </w:rPr>
              <w:t>5.</w:t>
            </w:r>
            <w:r w:rsidR="006143CF" w:rsidRPr="00D5087F">
              <w:rPr>
                <w:rFonts w:ascii="Segoe UI Symbol" w:hAnsi="Segoe UI Symbol"/>
              </w:rPr>
              <w:t xml:space="preserve"> </w:t>
            </w:r>
            <w:r w:rsidRPr="00D5087F">
              <w:rPr>
                <w:rFonts w:ascii="Segoe UI Symbol" w:hAnsi="Segoe UI Symbol"/>
              </w:rPr>
              <w:t>Law and Language</w:t>
            </w:r>
            <w:bookmarkEnd w:id="1145"/>
            <w:bookmarkEnd w:id="1146"/>
            <w:bookmarkEnd w:id="1147"/>
          </w:p>
        </w:tc>
        <w:tc>
          <w:tcPr>
            <w:tcW w:w="6925" w:type="dxa"/>
          </w:tcPr>
          <w:p w14:paraId="6DA7460C" w14:textId="16267C88" w:rsidR="006143CF" w:rsidRPr="00D5087F" w:rsidRDefault="006143CF" w:rsidP="001D5093">
            <w:pPr>
              <w:spacing w:after="120"/>
              <w:ind w:left="893" w:hanging="893"/>
              <w:jc w:val="left"/>
              <w:rPr>
                <w:rFonts w:ascii="Segoe UI Symbol" w:hAnsi="Segoe UI Symbol"/>
              </w:rPr>
            </w:pPr>
            <w:r w:rsidRPr="00D5087F">
              <w:rPr>
                <w:rFonts w:ascii="Segoe UI Symbol" w:hAnsi="Segoe UI Symbol"/>
              </w:rPr>
              <w:t xml:space="preserve">PCC 5.1 </w:t>
            </w:r>
            <w:r w:rsidRPr="00D5087F">
              <w:rPr>
                <w:rFonts w:ascii="Segoe UI Symbol" w:hAnsi="Segoe UI Symbol"/>
              </w:rPr>
              <w:tab/>
              <w:t xml:space="preserve">The Contract shall be interpreted in accordance with the laws of: </w:t>
            </w:r>
            <w:r w:rsidR="000E2BE1" w:rsidRPr="009B1DF6">
              <w:rPr>
                <w:rFonts w:ascii="Segoe UI Symbol" w:hAnsi="Segoe UI Symbol"/>
                <w:b/>
                <w:bCs/>
                <w:i/>
                <w:iCs/>
                <w:color w:val="2E74B5" w:themeColor="accent1" w:themeShade="BF"/>
              </w:rPr>
              <w:t>Kenya</w:t>
            </w:r>
          </w:p>
          <w:p w14:paraId="453735D7" w14:textId="2FCBFCD6" w:rsidR="006143CF" w:rsidRPr="00D5087F" w:rsidRDefault="006143CF" w:rsidP="001D5093">
            <w:pPr>
              <w:spacing w:after="120"/>
              <w:ind w:left="893" w:hanging="893"/>
              <w:jc w:val="left"/>
              <w:rPr>
                <w:rFonts w:ascii="Segoe UI Symbol" w:hAnsi="Segoe UI Symbol"/>
                <w:i/>
              </w:rPr>
            </w:pPr>
            <w:r w:rsidRPr="00D5087F">
              <w:rPr>
                <w:rFonts w:ascii="Segoe UI Symbol" w:hAnsi="Segoe UI Symbol"/>
              </w:rPr>
              <w:t>PCC 5.2</w:t>
            </w:r>
            <w:r w:rsidRPr="00D5087F">
              <w:rPr>
                <w:rFonts w:ascii="Segoe UI Symbol" w:hAnsi="Segoe UI Symbol"/>
              </w:rPr>
              <w:tab/>
              <w:t xml:space="preserve">The ruling language is: </w:t>
            </w:r>
            <w:r w:rsidR="000E2BE1" w:rsidRPr="009B1DF6">
              <w:rPr>
                <w:rFonts w:ascii="Segoe UI Symbol" w:hAnsi="Segoe UI Symbol"/>
                <w:b/>
                <w:bCs/>
                <w:i/>
                <w:iCs/>
                <w:color w:val="2E74B5" w:themeColor="accent1" w:themeShade="BF"/>
              </w:rPr>
              <w:t>English</w:t>
            </w:r>
          </w:p>
          <w:p w14:paraId="72196021" w14:textId="2417F8AF" w:rsidR="00F2501F" w:rsidRPr="00D5087F" w:rsidRDefault="006143CF" w:rsidP="001D5093">
            <w:pPr>
              <w:spacing w:after="120"/>
              <w:ind w:left="893" w:hanging="893"/>
              <w:jc w:val="left"/>
              <w:rPr>
                <w:rFonts w:ascii="Segoe UI Symbol" w:hAnsi="Segoe UI Symbol"/>
              </w:rPr>
            </w:pPr>
            <w:r w:rsidRPr="00D5087F">
              <w:rPr>
                <w:rFonts w:ascii="Segoe UI Symbol" w:hAnsi="Segoe UI Symbol"/>
              </w:rPr>
              <w:t>PCC 5.3</w:t>
            </w:r>
            <w:r w:rsidRPr="00D5087F">
              <w:rPr>
                <w:rFonts w:ascii="Segoe UI Symbol" w:hAnsi="Segoe UI Symbol"/>
              </w:rPr>
              <w:tab/>
              <w:t xml:space="preserve">The language for communications is: </w:t>
            </w:r>
            <w:r w:rsidR="0039353E" w:rsidRPr="009B1DF6">
              <w:rPr>
                <w:rFonts w:ascii="Segoe UI Symbol" w:hAnsi="Segoe UI Symbol"/>
                <w:b/>
                <w:bCs/>
                <w:i/>
                <w:iCs/>
                <w:color w:val="2E74B5" w:themeColor="accent1" w:themeShade="BF"/>
              </w:rPr>
              <w:t>English</w:t>
            </w:r>
          </w:p>
        </w:tc>
      </w:tr>
      <w:tr w:rsidR="00F2501F" w:rsidRPr="00143E6E" w14:paraId="7EF08BCC" w14:textId="77777777" w:rsidTr="006143CF">
        <w:tc>
          <w:tcPr>
            <w:tcW w:w="2065" w:type="dxa"/>
          </w:tcPr>
          <w:p w14:paraId="0AEA23CB" w14:textId="77777777" w:rsidR="00F2501F" w:rsidRPr="00D5087F" w:rsidRDefault="006143CF" w:rsidP="001D5093">
            <w:pPr>
              <w:pStyle w:val="S8Header1"/>
              <w:jc w:val="left"/>
              <w:rPr>
                <w:rFonts w:ascii="Segoe UI Symbol" w:hAnsi="Segoe UI Symbol"/>
              </w:rPr>
            </w:pPr>
            <w:bookmarkStart w:id="1148" w:name="_Toc347825054"/>
            <w:bookmarkStart w:id="1149" w:name="_Toc125951186"/>
            <w:bookmarkStart w:id="1150" w:name="_Toc442083723"/>
            <w:r w:rsidRPr="00D5087F">
              <w:rPr>
                <w:rFonts w:ascii="Segoe UI Symbol" w:hAnsi="Segoe UI Symbol"/>
              </w:rPr>
              <w:t>PCC 7. Scope of Facilities [Spare Parts] (GCC Clause 7)</w:t>
            </w:r>
            <w:bookmarkEnd w:id="1148"/>
            <w:bookmarkEnd w:id="1149"/>
            <w:bookmarkEnd w:id="1150"/>
          </w:p>
        </w:tc>
        <w:tc>
          <w:tcPr>
            <w:tcW w:w="6925" w:type="dxa"/>
          </w:tcPr>
          <w:p w14:paraId="536BCDC1" w14:textId="5EA07246" w:rsidR="006143CF" w:rsidRPr="00D5087F" w:rsidRDefault="006143CF" w:rsidP="001D5093">
            <w:pPr>
              <w:spacing w:after="120"/>
              <w:ind w:left="900" w:hanging="900"/>
              <w:rPr>
                <w:rFonts w:ascii="Segoe UI Symbol" w:hAnsi="Segoe UI Symbol"/>
              </w:rPr>
            </w:pPr>
            <w:r w:rsidRPr="00D5087F">
              <w:rPr>
                <w:rFonts w:ascii="Segoe UI Symbol" w:hAnsi="Segoe UI Symbol"/>
              </w:rPr>
              <w:t>PCC 7.3</w:t>
            </w:r>
            <w:r w:rsidRPr="00D5087F">
              <w:rPr>
                <w:rFonts w:ascii="Segoe UI Symbol" w:hAnsi="Segoe UI Symbol"/>
              </w:rPr>
              <w:tab/>
              <w:t>The Contractor agrees to supply spare parts for a period of years</w:t>
            </w:r>
            <w:proofErr w:type="gramStart"/>
            <w:r w:rsidRPr="00D5087F">
              <w:rPr>
                <w:rFonts w:ascii="Segoe UI Symbol" w:hAnsi="Segoe UI Symbol"/>
              </w:rPr>
              <w:t xml:space="preserve">:  </w:t>
            </w:r>
            <w:r w:rsidR="009B1DF6" w:rsidRPr="009B1DF6">
              <w:rPr>
                <w:rFonts w:ascii="Segoe UI Symbol" w:hAnsi="Segoe UI Symbol"/>
                <w:b/>
                <w:bCs/>
                <w:i/>
                <w:iCs/>
                <w:color w:val="2E74B5" w:themeColor="accent1" w:themeShade="BF"/>
              </w:rPr>
              <w:t>5</w:t>
            </w:r>
            <w:proofErr w:type="gramEnd"/>
            <w:r w:rsidR="009B1DF6" w:rsidRPr="009B1DF6">
              <w:rPr>
                <w:rFonts w:ascii="Segoe UI Symbol" w:hAnsi="Segoe UI Symbol"/>
                <w:b/>
                <w:bCs/>
                <w:i/>
                <w:iCs/>
                <w:color w:val="2E74B5" w:themeColor="accent1" w:themeShade="BF"/>
              </w:rPr>
              <w:t xml:space="preserve"> years</w:t>
            </w:r>
          </w:p>
          <w:p w14:paraId="69C148FE" w14:textId="77777777" w:rsidR="006143CF" w:rsidRPr="00D5087F" w:rsidRDefault="006143CF" w:rsidP="001D5093">
            <w:pPr>
              <w:spacing w:after="120"/>
              <w:ind w:left="7"/>
              <w:rPr>
                <w:rFonts w:ascii="Segoe UI Symbol" w:hAnsi="Segoe UI Symbol"/>
              </w:rPr>
            </w:pPr>
            <w:r w:rsidRPr="00D5087F">
              <w:rPr>
                <w:rFonts w:ascii="Segoe UI Symbol" w:hAnsi="Segoe UI Symbol"/>
                <w:b/>
              </w:rPr>
              <w:t xml:space="preserve">Sample Addition to </w:t>
            </w:r>
            <w:r w:rsidRPr="00D5087F">
              <w:rPr>
                <w:rFonts w:ascii="Segoe UI Symbol" w:hAnsi="Segoe UI Symbol"/>
              </w:rPr>
              <w:t>PCC</w:t>
            </w:r>
            <w:r w:rsidRPr="00D5087F">
              <w:rPr>
                <w:rFonts w:ascii="Segoe UI Symbol" w:hAnsi="Segoe UI Symbol"/>
                <w:b/>
              </w:rPr>
              <w:t xml:space="preserve"> 7.3</w:t>
            </w:r>
          </w:p>
          <w:p w14:paraId="371A16FC" w14:textId="77777777" w:rsidR="00F2501F" w:rsidRPr="00D5087F" w:rsidRDefault="006143CF" w:rsidP="001D5093">
            <w:pPr>
              <w:spacing w:after="120"/>
              <w:ind w:left="7"/>
              <w:rPr>
                <w:rFonts w:ascii="Segoe UI Symbol" w:hAnsi="Segoe UI Symbol"/>
              </w:rPr>
            </w:pPr>
            <w:r w:rsidRPr="00D5087F">
              <w:rPr>
                <w:rFonts w:ascii="Segoe UI Symbol" w:hAnsi="Segoe UI Symbol"/>
              </w:rPr>
              <w:t>The Contractor shall carry sufficient inventories to ensure an ex-stock supply of consumable spares for the Plant.  Other spare parts and components shall be supplied as promptly as possible, but at the most within six (6) months of placing the order and opening the letter of credit.  In addition, in the event of termination of the production of spare parts, advance notification will be made to the Employer of the pending termination, with sufficient time to permit the Employer to procure the needed requirement.  Following such termination, the Contractor will furnish to the extent possible and at no cost to the Employer the blueprints, drawings and specifications of the spare parts, if requested.</w:t>
            </w:r>
          </w:p>
        </w:tc>
      </w:tr>
      <w:tr w:rsidR="00F2501F" w:rsidRPr="00143E6E" w14:paraId="7108B66C" w14:textId="77777777" w:rsidTr="006143CF">
        <w:tc>
          <w:tcPr>
            <w:tcW w:w="2065" w:type="dxa"/>
          </w:tcPr>
          <w:p w14:paraId="6D301189" w14:textId="77777777" w:rsidR="00F2501F" w:rsidRPr="00D5087F" w:rsidRDefault="006143CF" w:rsidP="001D5093">
            <w:pPr>
              <w:pStyle w:val="S8Header1"/>
              <w:jc w:val="left"/>
              <w:rPr>
                <w:rFonts w:ascii="Segoe UI Symbol" w:hAnsi="Segoe UI Symbol"/>
              </w:rPr>
            </w:pPr>
            <w:bookmarkStart w:id="1151" w:name="_Toc125951187"/>
            <w:bookmarkStart w:id="1152" w:name="_Toc347825055"/>
            <w:bookmarkStart w:id="1153" w:name="_Toc442083724"/>
            <w:r w:rsidRPr="00D5087F">
              <w:rPr>
                <w:rFonts w:ascii="Segoe UI Symbol" w:hAnsi="Segoe UI Symbol"/>
              </w:rPr>
              <w:lastRenderedPageBreak/>
              <w:t>PCC 8. Time for Commencement and Completion</w:t>
            </w:r>
            <w:bookmarkEnd w:id="1151"/>
            <w:bookmarkEnd w:id="1152"/>
            <w:bookmarkEnd w:id="1153"/>
          </w:p>
        </w:tc>
        <w:tc>
          <w:tcPr>
            <w:tcW w:w="6925" w:type="dxa"/>
          </w:tcPr>
          <w:p w14:paraId="681D9B7E" w14:textId="6E565595" w:rsidR="006143CF" w:rsidRPr="00D5087F" w:rsidRDefault="006143CF" w:rsidP="001D5093">
            <w:pPr>
              <w:spacing w:after="120"/>
              <w:ind w:left="893" w:hanging="893"/>
              <w:rPr>
                <w:rFonts w:ascii="Segoe UI Symbol" w:hAnsi="Segoe UI Symbol"/>
              </w:rPr>
            </w:pPr>
            <w:r w:rsidRPr="00D5087F">
              <w:rPr>
                <w:rFonts w:ascii="Segoe UI Symbol" w:hAnsi="Segoe UI Symbol"/>
              </w:rPr>
              <w:t>PCC 8.1</w:t>
            </w:r>
            <w:r w:rsidRPr="00D5087F">
              <w:rPr>
                <w:rFonts w:ascii="Segoe UI Symbol" w:hAnsi="Segoe UI Symbol"/>
              </w:rPr>
              <w:tab/>
              <w:t xml:space="preserve">The Contractor shall commence work on the Facilities within </w:t>
            </w:r>
            <w:r w:rsidR="005D5D50">
              <w:rPr>
                <w:rFonts w:ascii="Segoe UI Symbol" w:hAnsi="Segoe UI Symbol"/>
                <w:b/>
                <w:bCs/>
                <w:i/>
                <w:iCs/>
                <w:color w:val="2E74B5" w:themeColor="accent1" w:themeShade="BF"/>
              </w:rPr>
              <w:t>twenty-eight (28) days</w:t>
            </w:r>
            <w:r w:rsidRPr="00D5087F">
              <w:rPr>
                <w:rFonts w:ascii="Segoe UI Symbol" w:hAnsi="Segoe UI Symbol"/>
              </w:rPr>
              <w:t xml:space="preserve"> from the Effective Date for determining Time for Completion as specified in the Contract Agreement.</w:t>
            </w:r>
          </w:p>
          <w:p w14:paraId="52E3322C" w14:textId="11D7A8ED" w:rsidR="00F2501F" w:rsidRPr="00D5087F" w:rsidRDefault="006143CF" w:rsidP="001D5093">
            <w:pPr>
              <w:spacing w:after="120"/>
              <w:ind w:left="893" w:hanging="893"/>
              <w:rPr>
                <w:rFonts w:ascii="Segoe UI Symbol" w:hAnsi="Segoe UI Symbol"/>
                <w:i/>
              </w:rPr>
            </w:pPr>
            <w:r w:rsidRPr="00D5087F">
              <w:rPr>
                <w:rFonts w:ascii="Segoe UI Symbol" w:hAnsi="Segoe UI Symbol"/>
              </w:rPr>
              <w:t>PCC 8.2</w:t>
            </w:r>
            <w:r w:rsidRPr="00D5087F">
              <w:rPr>
                <w:rFonts w:ascii="Segoe UI Symbol" w:hAnsi="Segoe UI Symbol"/>
              </w:rPr>
              <w:tab/>
              <w:t xml:space="preserve">The Time for Completion of the whole of the Facilities shall be </w:t>
            </w:r>
            <w:r w:rsidR="006C4092">
              <w:rPr>
                <w:rFonts w:ascii="Segoe UI Symbol" w:hAnsi="Segoe UI Symbol"/>
              </w:rPr>
              <w:t>twenty-four (</w:t>
            </w:r>
            <w:r w:rsidR="0003229D" w:rsidRPr="0003229D">
              <w:rPr>
                <w:rFonts w:ascii="Segoe UI Symbol" w:hAnsi="Segoe UI Symbol"/>
                <w:b/>
                <w:bCs/>
                <w:i/>
                <w:iCs/>
                <w:color w:val="2E74B5" w:themeColor="accent1" w:themeShade="BF"/>
              </w:rPr>
              <w:t>24</w:t>
            </w:r>
            <w:r w:rsidR="006C4092">
              <w:rPr>
                <w:rFonts w:ascii="Segoe UI Symbol" w:hAnsi="Segoe UI Symbol"/>
                <w:b/>
                <w:bCs/>
                <w:i/>
                <w:iCs/>
                <w:color w:val="2E74B5" w:themeColor="accent1" w:themeShade="BF"/>
              </w:rPr>
              <w:t>)</w:t>
            </w:r>
            <w:r w:rsidR="0003229D" w:rsidRPr="0003229D">
              <w:rPr>
                <w:rFonts w:ascii="Segoe UI Symbol" w:hAnsi="Segoe UI Symbol"/>
                <w:b/>
                <w:bCs/>
                <w:i/>
                <w:iCs/>
                <w:color w:val="2E74B5" w:themeColor="accent1" w:themeShade="BF"/>
              </w:rPr>
              <w:t xml:space="preserve"> months</w:t>
            </w:r>
            <w:r w:rsidR="0003229D">
              <w:rPr>
                <w:rFonts w:ascii="Segoe UI Symbol" w:hAnsi="Segoe UI Symbol"/>
                <w:b/>
                <w:bCs/>
                <w:i/>
                <w:iCs/>
                <w:color w:val="2E74B5" w:themeColor="accent1" w:themeShade="BF"/>
              </w:rPr>
              <w:t xml:space="preserve"> </w:t>
            </w:r>
            <w:r w:rsidR="0003229D" w:rsidRPr="0003229D">
              <w:rPr>
                <w:rFonts w:ascii="Segoe UI Symbol" w:hAnsi="Segoe UI Symbol"/>
              </w:rPr>
              <w:t>from</w:t>
            </w:r>
            <w:r w:rsidRPr="00D5087F">
              <w:rPr>
                <w:rFonts w:ascii="Segoe UI Symbol" w:hAnsi="Segoe UI Symbol"/>
              </w:rPr>
              <w:t xml:space="preserve"> the Effective Date as described in the Contract Agreement</w:t>
            </w:r>
            <w:r w:rsidRPr="00D5087F">
              <w:rPr>
                <w:rFonts w:ascii="Segoe UI Symbol" w:hAnsi="Segoe UI Symbol"/>
                <w:i/>
              </w:rPr>
              <w:t>.</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6925"/>
      </w:tblGrid>
      <w:tr w:rsidR="008C6E86" w:rsidRPr="00143E6E" w14:paraId="479CD3B9" w14:textId="77777777" w:rsidTr="006143CF">
        <w:tc>
          <w:tcPr>
            <w:tcW w:w="2065" w:type="dxa"/>
          </w:tcPr>
          <w:p w14:paraId="59B4A022" w14:textId="2F2325CC" w:rsidR="008C6E86" w:rsidRPr="00D5087F" w:rsidRDefault="008C6E86" w:rsidP="001D5093">
            <w:pPr>
              <w:pStyle w:val="S8Header1"/>
              <w:jc w:val="left"/>
              <w:rPr>
                <w:rFonts w:ascii="Segoe UI Symbol" w:hAnsi="Segoe UI Symbol"/>
              </w:rPr>
            </w:pPr>
            <w:bookmarkStart w:id="1154" w:name="_Hlk42511272"/>
            <w:r w:rsidRPr="00D5087F">
              <w:rPr>
                <w:rFonts w:ascii="Segoe UI Symbol" w:hAnsi="Segoe UI Symbol"/>
              </w:rPr>
              <w:t>PCC 9.  Contractor’s Responsibilities</w:t>
            </w:r>
          </w:p>
        </w:tc>
        <w:tc>
          <w:tcPr>
            <w:tcW w:w="6925" w:type="dxa"/>
          </w:tcPr>
          <w:p w14:paraId="3F26E2F0" w14:textId="77777777" w:rsidR="008C6E86" w:rsidRPr="00D5087F" w:rsidRDefault="008C6E86" w:rsidP="001D5093">
            <w:pPr>
              <w:spacing w:after="120"/>
              <w:ind w:left="893" w:hanging="893"/>
              <w:rPr>
                <w:rFonts w:ascii="Segoe UI Symbol" w:hAnsi="Segoe UI Symbol"/>
              </w:rPr>
            </w:pPr>
            <w:r w:rsidRPr="00D5087F">
              <w:rPr>
                <w:rFonts w:ascii="Segoe UI Symbol" w:hAnsi="Segoe UI Symbol"/>
              </w:rPr>
              <w:t xml:space="preserve">PCC 9.6 (d) </w:t>
            </w:r>
            <w:bookmarkStart w:id="1155" w:name="_Hlk42512960"/>
            <w:r w:rsidRPr="00D5087F">
              <w:rPr>
                <w:rFonts w:ascii="Segoe UI Symbol" w:hAnsi="Segoe UI Symbol"/>
              </w:rPr>
              <w:t>Maximum number of members in the JV: Modify as below:</w:t>
            </w:r>
          </w:p>
          <w:p w14:paraId="01702DE1" w14:textId="2B28006F" w:rsidR="008C6E86" w:rsidRPr="00D5087F" w:rsidRDefault="008C6E86" w:rsidP="001D5093">
            <w:pPr>
              <w:spacing w:after="120"/>
              <w:ind w:left="893" w:hanging="893"/>
              <w:rPr>
                <w:rFonts w:ascii="Segoe UI Symbol" w:hAnsi="Segoe UI Symbol"/>
              </w:rPr>
            </w:pPr>
            <w:r w:rsidRPr="00D5087F">
              <w:rPr>
                <w:rFonts w:ascii="Segoe UI Symbol" w:hAnsi="Segoe UI Symbol"/>
              </w:rPr>
              <w:t xml:space="preserve">               </w:t>
            </w:r>
            <w:proofErr w:type="gramStart"/>
            <w:r w:rsidRPr="00D5087F">
              <w:rPr>
                <w:rFonts w:ascii="Segoe UI Symbol" w:hAnsi="Segoe UI Symbol"/>
              </w:rPr>
              <w:t>Maximum</w:t>
            </w:r>
            <w:proofErr w:type="gramEnd"/>
            <w:r w:rsidRPr="00D5087F">
              <w:rPr>
                <w:rFonts w:ascii="Segoe UI Symbol" w:hAnsi="Segoe UI Symbol"/>
              </w:rPr>
              <w:t xml:space="preserve"> number of members in the Joint Venture, Consortium or Association (JV) </w:t>
            </w:r>
            <w:proofErr w:type="gramStart"/>
            <w:r w:rsidRPr="00D5087F">
              <w:rPr>
                <w:rFonts w:ascii="Segoe UI Symbol" w:hAnsi="Segoe UI Symbol"/>
              </w:rPr>
              <w:t>shall</w:t>
            </w:r>
            <w:proofErr w:type="gramEnd"/>
            <w:r w:rsidRPr="00D5087F">
              <w:rPr>
                <w:rFonts w:ascii="Segoe UI Symbol" w:hAnsi="Segoe UI Symbol"/>
              </w:rPr>
              <w:t xml:space="preserve"> not exceed</w:t>
            </w:r>
            <w:r w:rsidR="0035700A">
              <w:rPr>
                <w:rFonts w:ascii="Segoe UI Symbol" w:hAnsi="Segoe UI Symbol"/>
              </w:rPr>
              <w:t xml:space="preserve"> </w:t>
            </w:r>
            <w:r w:rsidR="0035700A" w:rsidRPr="0035700A">
              <w:rPr>
                <w:rFonts w:ascii="Segoe UI Symbol" w:hAnsi="Segoe UI Symbol"/>
                <w:b/>
                <w:bCs/>
                <w:i/>
                <w:iCs/>
                <w:color w:val="2E74B5" w:themeColor="accent1" w:themeShade="BF"/>
              </w:rPr>
              <w:t>three (3)</w:t>
            </w:r>
            <w:bookmarkEnd w:id="1155"/>
            <w:r w:rsidR="0035700A">
              <w:rPr>
                <w:rFonts w:ascii="Segoe UI Symbol" w:hAnsi="Segoe UI Symbol"/>
                <w:b/>
                <w:bCs/>
                <w:i/>
                <w:iCs/>
                <w:color w:val="2E74B5" w:themeColor="accent1" w:themeShade="BF"/>
              </w:rPr>
              <w:t>.</w:t>
            </w:r>
          </w:p>
        </w:tc>
      </w:tr>
      <w:tr w:rsidR="008B2F19" w:rsidRPr="00143E6E" w14:paraId="0F69487F" w14:textId="77777777" w:rsidTr="00522924">
        <w:tc>
          <w:tcPr>
            <w:tcW w:w="2065" w:type="dxa"/>
          </w:tcPr>
          <w:p w14:paraId="65BFDB66" w14:textId="3287E506" w:rsidR="008B2F19" w:rsidRPr="00D5087F" w:rsidRDefault="008B2F19" w:rsidP="008B2F19">
            <w:pPr>
              <w:pStyle w:val="S8Header1"/>
              <w:jc w:val="left"/>
              <w:rPr>
                <w:rFonts w:ascii="Segoe UI Symbol" w:hAnsi="Segoe UI Symbol"/>
              </w:rPr>
            </w:pPr>
            <w:r w:rsidRPr="00D5087F">
              <w:rPr>
                <w:rFonts w:ascii="Segoe UI Symbol" w:hAnsi="Segoe UI Symbol"/>
              </w:rPr>
              <w:t>PCC 9.  Contractor’s Responsibilities</w:t>
            </w:r>
          </w:p>
        </w:tc>
        <w:tc>
          <w:tcPr>
            <w:tcW w:w="6925" w:type="dxa"/>
            <w:vAlign w:val="center"/>
          </w:tcPr>
          <w:p w14:paraId="3FD6406A" w14:textId="0B02906D" w:rsidR="008B2F19" w:rsidRPr="00D5087F" w:rsidRDefault="008B2F19" w:rsidP="008B2F19">
            <w:pPr>
              <w:spacing w:after="0"/>
              <w:rPr>
                <w:rFonts w:ascii="Segoe UI Symbol" w:hAnsi="Segoe UI Symbol"/>
                <w:i/>
              </w:rPr>
            </w:pPr>
            <w:r w:rsidRPr="00D5087F">
              <w:rPr>
                <w:rFonts w:ascii="Segoe UI Symbol" w:hAnsi="Segoe UI Symbol"/>
                <w:iCs/>
              </w:rPr>
              <w:t xml:space="preserve">PCC 9.6 (e) </w:t>
            </w:r>
            <w:bookmarkStart w:id="1156" w:name="_Hlk42513160"/>
            <w:r w:rsidRPr="00D5087F">
              <w:rPr>
                <w:rFonts w:ascii="Segoe UI Symbol" w:hAnsi="Segoe UI Symbol"/>
                <w:i/>
              </w:rPr>
              <w:t>[Add the following text]</w:t>
            </w:r>
          </w:p>
          <w:p w14:paraId="0C50B62B" w14:textId="2FD6301E" w:rsidR="008B2F19" w:rsidRPr="00D5087F" w:rsidRDefault="008B2F19" w:rsidP="008B2F19">
            <w:pPr>
              <w:spacing w:after="120"/>
              <w:ind w:left="893" w:hanging="893"/>
              <w:rPr>
                <w:rFonts w:ascii="Segoe UI Symbol" w:hAnsi="Segoe UI Symbol"/>
              </w:rPr>
            </w:pPr>
            <w:r w:rsidRPr="00D5087F">
              <w:rPr>
                <w:rFonts w:ascii="Segoe UI Symbol" w:hAnsi="Segoe UI Symbol"/>
                <w:iCs/>
              </w:rPr>
              <w:t xml:space="preserve">              </w:t>
            </w:r>
            <w:proofErr w:type="gramStart"/>
            <w:r w:rsidRPr="00D5087F">
              <w:rPr>
                <w:rFonts w:ascii="Segoe UI Symbol" w:hAnsi="Segoe UI Symbol"/>
                <w:iCs/>
              </w:rPr>
              <w:t>Minimum</w:t>
            </w:r>
            <w:proofErr w:type="gramEnd"/>
            <w:r w:rsidRPr="00D5087F">
              <w:rPr>
                <w:rFonts w:ascii="Segoe UI Symbol" w:hAnsi="Segoe UI Symbol"/>
                <w:iCs/>
              </w:rPr>
              <w:t xml:space="preserve"> share of a member of </w:t>
            </w:r>
            <w:proofErr w:type="gramStart"/>
            <w:r w:rsidRPr="00D5087F">
              <w:rPr>
                <w:rFonts w:ascii="Segoe UI Symbol" w:hAnsi="Segoe UI Symbol"/>
                <w:iCs/>
              </w:rPr>
              <w:t>Joint</w:t>
            </w:r>
            <w:proofErr w:type="gramEnd"/>
            <w:r w:rsidRPr="00D5087F">
              <w:rPr>
                <w:rFonts w:ascii="Segoe UI Symbol" w:hAnsi="Segoe UI Symbol"/>
                <w:iCs/>
              </w:rPr>
              <w:t xml:space="preserve"> Venture, Consortium or Association (JV) in the contract shall not be less than</w:t>
            </w:r>
            <w:r w:rsidR="00304798">
              <w:rPr>
                <w:rFonts w:ascii="Segoe UI Symbol" w:hAnsi="Segoe UI Symbol"/>
                <w:iCs/>
              </w:rPr>
              <w:t xml:space="preserve"> </w:t>
            </w:r>
            <w:r w:rsidR="00304798" w:rsidRPr="00304798">
              <w:rPr>
                <w:rFonts w:ascii="Segoe UI Symbol" w:hAnsi="Segoe UI Symbol"/>
                <w:b/>
                <w:bCs/>
                <w:i/>
                <w:iCs/>
                <w:color w:val="2E74B5" w:themeColor="accent1" w:themeShade="BF"/>
              </w:rPr>
              <w:t>25</w:t>
            </w:r>
            <w:r w:rsidRPr="00304798">
              <w:rPr>
                <w:rFonts w:ascii="Segoe UI Symbol" w:hAnsi="Segoe UI Symbol"/>
                <w:b/>
                <w:bCs/>
                <w:i/>
                <w:iCs/>
                <w:color w:val="2E74B5" w:themeColor="accent1" w:themeShade="BF"/>
              </w:rPr>
              <w:t>%</w:t>
            </w:r>
            <w:r w:rsidRPr="00D5087F">
              <w:rPr>
                <w:rFonts w:ascii="Segoe UI Symbol" w:hAnsi="Segoe UI Symbol"/>
                <w:iCs/>
              </w:rPr>
              <w:t xml:space="preserve"> percent of the total value of the contract. </w:t>
            </w:r>
            <w:bookmarkEnd w:id="1156"/>
          </w:p>
        </w:tc>
      </w:tr>
      <w:tr w:rsidR="008B2F19" w:rsidRPr="00143E6E" w14:paraId="61FEF8B1" w14:textId="77777777" w:rsidTr="006143CF">
        <w:tc>
          <w:tcPr>
            <w:tcW w:w="2065" w:type="dxa"/>
          </w:tcPr>
          <w:p w14:paraId="288EAD3A" w14:textId="77777777" w:rsidR="008B2F19" w:rsidRPr="00D5087F" w:rsidRDefault="008B2F19" w:rsidP="008B2F19">
            <w:pPr>
              <w:pStyle w:val="S8Header1"/>
              <w:jc w:val="left"/>
              <w:rPr>
                <w:rFonts w:ascii="Segoe UI Symbol" w:hAnsi="Segoe UI Symbol"/>
              </w:rPr>
            </w:pPr>
            <w:bookmarkStart w:id="1157" w:name="_Toc125951188"/>
            <w:bookmarkStart w:id="1158" w:name="_Toc347825056"/>
            <w:bookmarkStart w:id="1159" w:name="_Toc442083726"/>
            <w:bookmarkEnd w:id="1154"/>
            <w:r w:rsidRPr="00D5087F">
              <w:rPr>
                <w:rFonts w:ascii="Segoe UI Symbol" w:hAnsi="Segoe UI Symbol"/>
              </w:rPr>
              <w:t>PCC 11. Contract Price</w:t>
            </w:r>
            <w:bookmarkEnd w:id="1157"/>
            <w:bookmarkEnd w:id="1158"/>
            <w:bookmarkEnd w:id="1159"/>
          </w:p>
        </w:tc>
        <w:tc>
          <w:tcPr>
            <w:tcW w:w="6925" w:type="dxa"/>
          </w:tcPr>
          <w:p w14:paraId="04984E42" w14:textId="7C65C5B1" w:rsidR="008B2F19" w:rsidRPr="00D5087F" w:rsidRDefault="008B2F19" w:rsidP="00A56E78">
            <w:pPr>
              <w:spacing w:after="120"/>
              <w:ind w:left="945" w:hanging="945"/>
              <w:rPr>
                <w:rFonts w:ascii="Segoe UI Symbol" w:hAnsi="Segoe UI Symbol"/>
              </w:rPr>
            </w:pPr>
            <w:r w:rsidRPr="00D5087F">
              <w:rPr>
                <w:rFonts w:ascii="Segoe UI Symbol" w:hAnsi="Segoe UI Symbol"/>
              </w:rPr>
              <w:t>PCC 11.2</w:t>
            </w:r>
            <w:r w:rsidRPr="00D5087F">
              <w:rPr>
                <w:rFonts w:ascii="Segoe UI Symbol" w:hAnsi="Segoe UI Symbol"/>
              </w:rPr>
              <w:tab/>
              <w:t xml:space="preserve">The Contract Price shall </w:t>
            </w:r>
            <w:r w:rsidR="00DE2EF4">
              <w:rPr>
                <w:rFonts w:ascii="Segoe UI Symbol" w:hAnsi="Segoe UI Symbol"/>
              </w:rPr>
              <w:t>not be adjustable.</w:t>
            </w:r>
          </w:p>
        </w:tc>
      </w:tr>
      <w:tr w:rsidR="008B2F19" w:rsidRPr="00143E6E" w14:paraId="4A15EF9D" w14:textId="77777777" w:rsidTr="006143CF">
        <w:tc>
          <w:tcPr>
            <w:tcW w:w="2065" w:type="dxa"/>
          </w:tcPr>
          <w:p w14:paraId="0D97796B" w14:textId="77777777" w:rsidR="008B2F19" w:rsidRPr="00D5087F" w:rsidRDefault="008B2F19" w:rsidP="008B2F19">
            <w:pPr>
              <w:pStyle w:val="S8Header1"/>
              <w:jc w:val="left"/>
              <w:rPr>
                <w:rFonts w:ascii="Segoe UI Symbol" w:hAnsi="Segoe UI Symbol"/>
              </w:rPr>
            </w:pPr>
            <w:bookmarkStart w:id="1160" w:name="_Toc125951189"/>
            <w:bookmarkStart w:id="1161" w:name="_Toc347825057"/>
            <w:bookmarkStart w:id="1162" w:name="_Toc442083727"/>
            <w:r w:rsidRPr="00D5087F">
              <w:rPr>
                <w:rFonts w:ascii="Segoe UI Symbol" w:hAnsi="Segoe UI Symbol"/>
              </w:rPr>
              <w:t>PCC 13. Securities</w:t>
            </w:r>
            <w:bookmarkEnd w:id="1160"/>
            <w:bookmarkEnd w:id="1161"/>
            <w:bookmarkEnd w:id="1162"/>
          </w:p>
        </w:tc>
        <w:tc>
          <w:tcPr>
            <w:tcW w:w="6925" w:type="dxa"/>
          </w:tcPr>
          <w:p w14:paraId="0719AC8E" w14:textId="0A44A2D6" w:rsidR="008B2F19" w:rsidRPr="00D5087F" w:rsidRDefault="008B2F19" w:rsidP="008B2F19">
            <w:pPr>
              <w:spacing w:after="120"/>
              <w:ind w:left="1073" w:hanging="1073"/>
              <w:rPr>
                <w:rFonts w:ascii="Segoe UI Symbol" w:hAnsi="Segoe UI Symbol"/>
              </w:rPr>
            </w:pPr>
            <w:r w:rsidRPr="00D5087F">
              <w:rPr>
                <w:rFonts w:ascii="Segoe UI Symbol" w:hAnsi="Segoe UI Symbol"/>
              </w:rPr>
              <w:t>PCC 13.3.1</w:t>
            </w:r>
            <w:r w:rsidRPr="00D5087F">
              <w:rPr>
                <w:rFonts w:ascii="Segoe UI Symbol" w:hAnsi="Segoe UI Symbol"/>
              </w:rPr>
              <w:tab/>
              <w:t xml:space="preserve">The amount of Performance Security, as a percentage of the Contract Price for the Facility or for the part of the Facility for which a separate Time for Completion is provided, shall </w:t>
            </w:r>
            <w:proofErr w:type="gramStart"/>
            <w:r w:rsidRPr="00D5087F">
              <w:rPr>
                <w:rFonts w:ascii="Segoe UI Symbol" w:hAnsi="Segoe UI Symbol"/>
              </w:rPr>
              <w:t>be:</w:t>
            </w:r>
            <w:proofErr w:type="gramEnd"/>
            <w:r w:rsidRPr="00D5087F">
              <w:rPr>
                <w:rFonts w:ascii="Segoe UI Symbol" w:hAnsi="Segoe UI Symbol"/>
              </w:rPr>
              <w:t xml:space="preserve">  </w:t>
            </w:r>
            <w:r w:rsidR="00F06D2C" w:rsidRPr="00F06D2C">
              <w:rPr>
                <w:rFonts w:ascii="Segoe UI Symbol" w:hAnsi="Segoe UI Symbol"/>
                <w:b/>
                <w:bCs/>
                <w:i/>
                <w:iCs/>
                <w:color w:val="2E74B5" w:themeColor="accent1" w:themeShade="BF"/>
              </w:rPr>
              <w:t>Ten percent (10 %)</w:t>
            </w:r>
          </w:p>
          <w:p w14:paraId="7EFD7D47" w14:textId="5290DCF5" w:rsidR="008B2F19" w:rsidRPr="00D5087F" w:rsidRDefault="008B2F19" w:rsidP="008B2F19">
            <w:pPr>
              <w:spacing w:after="120"/>
              <w:ind w:left="1073" w:hanging="1073"/>
              <w:rPr>
                <w:rFonts w:ascii="Segoe UI Symbol" w:hAnsi="Segoe UI Symbol"/>
              </w:rPr>
            </w:pPr>
            <w:r w:rsidRPr="00D5087F">
              <w:rPr>
                <w:rFonts w:ascii="Segoe UI Symbol" w:hAnsi="Segoe UI Symbol"/>
              </w:rPr>
              <w:t>PCC 13.3.2</w:t>
            </w:r>
            <w:r w:rsidRPr="00D5087F">
              <w:rPr>
                <w:rFonts w:ascii="Segoe UI Symbol" w:hAnsi="Segoe UI Symbol"/>
              </w:rPr>
              <w:tab/>
              <w:t xml:space="preserve">The Performance Security shall be in the form of the </w:t>
            </w:r>
            <w:r w:rsidR="0013323D" w:rsidRPr="0081577D">
              <w:rPr>
                <w:rFonts w:ascii="Segoe UI Symbol" w:hAnsi="Segoe UI Symbol"/>
              </w:rPr>
              <w:t>Bank Guarantee</w:t>
            </w:r>
            <w:r w:rsidR="009D49F2" w:rsidRPr="0081577D">
              <w:rPr>
                <w:bCs/>
                <w:szCs w:val="24"/>
                <w:lang w:val="en-GB"/>
              </w:rPr>
              <w:t xml:space="preserve"> </w:t>
            </w:r>
            <w:r w:rsidRPr="00D5087F">
              <w:rPr>
                <w:rFonts w:ascii="Segoe UI Symbol" w:hAnsi="Segoe UI Symbol"/>
              </w:rPr>
              <w:t>attached hereto in Section X, Contract Forms.</w:t>
            </w:r>
          </w:p>
          <w:p w14:paraId="5DBC07C0" w14:textId="77777777" w:rsidR="008B2F19" w:rsidRPr="00D5087F" w:rsidRDefault="008B2F19" w:rsidP="008B2F19">
            <w:pPr>
              <w:spacing w:after="120"/>
              <w:ind w:left="1073" w:hanging="1073"/>
              <w:rPr>
                <w:rFonts w:ascii="Segoe UI Symbol" w:hAnsi="Segoe UI Symbol"/>
              </w:rPr>
            </w:pPr>
            <w:r w:rsidRPr="00D5087F">
              <w:rPr>
                <w:rFonts w:ascii="Segoe UI Symbol" w:hAnsi="Segoe UI Symbol"/>
              </w:rPr>
              <w:t>PCC 13.3.3</w:t>
            </w:r>
            <w:r w:rsidRPr="00D5087F">
              <w:rPr>
                <w:rFonts w:ascii="Segoe UI Symbol" w:hAnsi="Segoe UI Symbol"/>
              </w:rPr>
              <w:tab/>
              <w:t>The Performance Security shall not be reduced on the date of the Operational Acceptance.</w:t>
            </w:r>
          </w:p>
          <w:p w14:paraId="6C434E3F" w14:textId="77777777" w:rsidR="008B2F19" w:rsidRDefault="008B2F19" w:rsidP="008B2F19">
            <w:pPr>
              <w:spacing w:after="120"/>
              <w:ind w:left="1080" w:hanging="1080"/>
              <w:rPr>
                <w:rFonts w:ascii="Segoe UI Symbol" w:hAnsi="Segoe UI Symbol"/>
              </w:rPr>
            </w:pPr>
            <w:r w:rsidRPr="00D5087F">
              <w:rPr>
                <w:rFonts w:ascii="Segoe UI Symbol" w:hAnsi="Segoe UI Symbol"/>
              </w:rPr>
              <w:t>PCC 13.3.3</w:t>
            </w:r>
            <w:r w:rsidRPr="00D5087F">
              <w:rPr>
                <w:rFonts w:ascii="Segoe UI Symbol" w:hAnsi="Segoe UI Symbol"/>
              </w:rPr>
              <w:tab/>
              <w:t xml:space="preserve">The Performance Security shall be reduced to ten percent (10%) of the value of the component covered by the extended defect liability to cover the Contractor’s extended defect liability in accordance with the provision in the PCC, pursuant to GCC Sub-Clause 27.10.  </w:t>
            </w:r>
          </w:p>
          <w:p w14:paraId="11822D71" w14:textId="4F5EEFC2" w:rsidR="0081577D" w:rsidRPr="00D5087F" w:rsidRDefault="00D2390E" w:rsidP="00D2390E">
            <w:pPr>
              <w:spacing w:after="120"/>
              <w:ind w:left="520" w:hanging="520"/>
              <w:rPr>
                <w:rFonts w:ascii="Segoe UI Symbol" w:hAnsi="Segoe UI Symbol"/>
                <w:i/>
                <w:sz w:val="20"/>
              </w:rPr>
            </w:pPr>
            <w:r w:rsidRPr="00D2390E">
              <w:rPr>
                <w:rFonts w:ascii="Segoe UI Symbol" w:hAnsi="Segoe UI Symbol"/>
                <w:b/>
                <w:bCs/>
              </w:rPr>
              <w:lastRenderedPageBreak/>
              <w:t>NB:</w:t>
            </w:r>
            <w:r>
              <w:rPr>
                <w:rFonts w:ascii="Segoe UI Symbol" w:hAnsi="Segoe UI Symbol"/>
              </w:rPr>
              <w:t xml:space="preserve">  All the securities including but not limited to Advance Bank Guarantee and Performance Security shall have to be issued by a large peer group bank as categorized and licensed by the Central Bank of Kenya.</w:t>
            </w:r>
          </w:p>
        </w:tc>
      </w:tr>
      <w:tr w:rsidR="00FD7C6E" w:rsidRPr="00143E6E" w14:paraId="08527D63" w14:textId="77777777" w:rsidTr="006143CF">
        <w:tc>
          <w:tcPr>
            <w:tcW w:w="2065" w:type="dxa"/>
          </w:tcPr>
          <w:p w14:paraId="0C2AE881" w14:textId="0408A940" w:rsidR="00FD7C6E" w:rsidRPr="003F0BB3" w:rsidRDefault="00FD7C6E" w:rsidP="00FD7C6E">
            <w:pPr>
              <w:pStyle w:val="S8Header1"/>
              <w:jc w:val="left"/>
              <w:rPr>
                <w:rFonts w:ascii="Segoe UI Symbol" w:hAnsi="Segoe UI Symbol"/>
                <w:color w:val="5B9BD5" w:themeColor="accent1"/>
              </w:rPr>
            </w:pPr>
            <w:r w:rsidRPr="003F0BB3">
              <w:rPr>
                <w:rFonts w:ascii="Segoe UI Symbol" w:hAnsi="Segoe UI Symbol"/>
                <w:color w:val="5B9BD5" w:themeColor="accent1"/>
              </w:rPr>
              <w:lastRenderedPageBreak/>
              <w:t>PCC 14. Taxes and Duties</w:t>
            </w:r>
          </w:p>
        </w:tc>
        <w:tc>
          <w:tcPr>
            <w:tcW w:w="6925" w:type="dxa"/>
          </w:tcPr>
          <w:p w14:paraId="5B51A8C2" w14:textId="77777777" w:rsidR="00FD7C6E" w:rsidRPr="003F0BB3" w:rsidRDefault="00FD7C6E" w:rsidP="00FD7C6E">
            <w:pPr>
              <w:spacing w:after="0"/>
              <w:ind w:right="0"/>
              <w:rPr>
                <w:rFonts w:ascii="Segoe UI" w:hAnsi="Segoe UI" w:cs="Segoe UI"/>
                <w:b/>
                <w:bCs/>
                <w:color w:val="5B9BD5" w:themeColor="accent1"/>
                <w:szCs w:val="24"/>
                <w:lang w:val="en-GB" w:eastAsia="en-GB"/>
              </w:rPr>
            </w:pPr>
            <w:r w:rsidRPr="003F0BB3">
              <w:rPr>
                <w:rFonts w:ascii="Segoe UI" w:hAnsi="Segoe UI" w:cs="Segoe UI"/>
                <w:b/>
                <w:bCs/>
                <w:color w:val="5B9BD5" w:themeColor="accent1"/>
                <w:szCs w:val="24"/>
                <w:lang w:val="en-GB" w:eastAsia="en-GB"/>
              </w:rPr>
              <w:t xml:space="preserve">PCC 14.3 </w:t>
            </w:r>
          </w:p>
          <w:p w14:paraId="66C3F044" w14:textId="77777777" w:rsidR="00FD7C6E" w:rsidRPr="003F0BB3" w:rsidRDefault="00FD7C6E" w:rsidP="002D6580">
            <w:pPr>
              <w:pStyle w:val="ListParagraph"/>
              <w:numPr>
                <w:ilvl w:val="0"/>
                <w:numId w:val="152"/>
              </w:numPr>
              <w:autoSpaceDE w:val="0"/>
              <w:autoSpaceDN w:val="0"/>
              <w:rPr>
                <w:rFonts w:ascii="Segoe UI" w:hAnsi="Segoe UI" w:cs="Segoe UI"/>
                <w:b/>
                <w:bCs/>
                <w:color w:val="5B9BD5" w:themeColor="accent1"/>
                <w:szCs w:val="24"/>
                <w:lang w:eastAsia="en-GB"/>
              </w:rPr>
            </w:pPr>
            <w:r w:rsidRPr="003F0BB3">
              <w:rPr>
                <w:rFonts w:ascii="Segoe UI" w:hAnsi="Segoe UI" w:cs="Segoe UI"/>
                <w:b/>
                <w:bCs/>
                <w:color w:val="5B9BD5" w:themeColor="accent1"/>
                <w:szCs w:val="24"/>
                <w:lang w:eastAsia="en-GB"/>
              </w:rPr>
              <w:t xml:space="preserve">Taxes, Levies and Duties in Kenya  </w:t>
            </w:r>
          </w:p>
          <w:p w14:paraId="05E56016" w14:textId="77777777"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 xml:space="preserve">Tax exemptions will be applicable on all taxable goods and services imported or purchased locally for the exclusive and direct use in execution of </w:t>
            </w:r>
            <w:proofErr w:type="gramStart"/>
            <w:r w:rsidRPr="003F0BB3">
              <w:rPr>
                <w:rFonts w:ascii="Segoe UI" w:hAnsi="Segoe UI" w:cs="Segoe UI"/>
                <w:color w:val="5B9BD5" w:themeColor="accent1"/>
                <w:szCs w:val="24"/>
                <w:lang w:eastAsia="en-GB"/>
              </w:rPr>
              <w:t>project</w:t>
            </w:r>
            <w:proofErr w:type="gramEnd"/>
            <w:r w:rsidRPr="003F0BB3">
              <w:rPr>
                <w:rFonts w:ascii="Segoe UI" w:hAnsi="Segoe UI" w:cs="Segoe UI"/>
                <w:color w:val="5B9BD5" w:themeColor="accent1"/>
                <w:szCs w:val="24"/>
                <w:lang w:eastAsia="en-GB"/>
              </w:rPr>
              <w:t xml:space="preserve">. In this regard, exemptions shall be applicable per the tax laws of the Republic of Kenya. </w:t>
            </w:r>
          </w:p>
          <w:p w14:paraId="4BA3D760" w14:textId="6936D13F"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Exemptions are applicable for VAT as provided for under the First Schedule to the VAT Act. Others include exemptions from Railway Development Levy (RDL), Import Duty, Excise Duty, and Import Declaration Form (IDF) Fees.</w:t>
            </w:r>
          </w:p>
          <w:p w14:paraId="678A5E3B" w14:textId="77777777"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The employer will facilitate the exemption based on the application and Master List provided by the Contractor and reviewed by the Employer / Employer’s representative.</w:t>
            </w:r>
          </w:p>
          <w:p w14:paraId="424DEDE7" w14:textId="77777777" w:rsidR="00FD7C6E" w:rsidRPr="003F0BB3" w:rsidRDefault="00FD7C6E" w:rsidP="002D6580">
            <w:pPr>
              <w:pStyle w:val="ListParagraph"/>
              <w:numPr>
                <w:ilvl w:val="0"/>
                <w:numId w:val="152"/>
              </w:numPr>
              <w:autoSpaceDE w:val="0"/>
              <w:autoSpaceDN w:val="0"/>
              <w:rPr>
                <w:rFonts w:ascii="Segoe UI" w:hAnsi="Segoe UI" w:cs="Segoe UI"/>
                <w:b/>
                <w:bCs/>
                <w:color w:val="5B9BD5" w:themeColor="accent1"/>
                <w:szCs w:val="24"/>
                <w:lang w:eastAsia="en-GB"/>
              </w:rPr>
            </w:pPr>
            <w:r w:rsidRPr="003F0BB3">
              <w:rPr>
                <w:rFonts w:ascii="Segoe UI" w:hAnsi="Segoe UI" w:cs="Segoe UI"/>
                <w:b/>
                <w:bCs/>
                <w:color w:val="5B9BD5" w:themeColor="accent1"/>
                <w:szCs w:val="24"/>
                <w:lang w:eastAsia="en-GB"/>
              </w:rPr>
              <w:t>Withholding Tax</w:t>
            </w:r>
          </w:p>
          <w:p w14:paraId="42AC830C" w14:textId="1D1E6469" w:rsidR="00FD7C6E" w:rsidRPr="003F0BB3" w:rsidRDefault="00FD7C6E" w:rsidP="00FD7C6E">
            <w:pPr>
              <w:autoSpaceDE w:val="0"/>
              <w:autoSpaceDN w:val="0"/>
              <w:rPr>
                <w:rFonts w:ascii="Segoe UI" w:hAnsi="Segoe UI" w:cs="Segoe UI"/>
                <w:color w:val="5B9BD5" w:themeColor="accent1"/>
                <w:lang w:eastAsia="en-GB"/>
              </w:rPr>
            </w:pPr>
            <w:r w:rsidRPr="003F0BB3">
              <w:rPr>
                <w:rFonts w:ascii="Segoe UI" w:hAnsi="Segoe UI" w:cs="Segoe UI"/>
                <w:color w:val="5B9BD5" w:themeColor="accent1"/>
                <w:lang w:eastAsia="en-GB"/>
              </w:rPr>
              <w:t>The Contractor and their subcontractors (if any) shall be liable for payment of withholding tax as applicable in Kenya. Nothing in this clause shall prevent the Employer from withholding any taxes that the Employer is required under the laws of the Republic of Kenya to withhold. Where payments for the contract price are made directly to the Contractor, the Contractor shall make the necessary arrangements with the Employer to ensure that withholding tax is remitted to the Kenya Revenue Authority in accordance with Treasury Circular No.15/2019 dated 11th December,2019.</w:t>
            </w:r>
          </w:p>
          <w:p w14:paraId="6F2C2BD0" w14:textId="77777777" w:rsidR="00FD7C6E" w:rsidRPr="003F0BB3" w:rsidRDefault="00FD7C6E" w:rsidP="002D6580">
            <w:pPr>
              <w:pStyle w:val="ListParagraph"/>
              <w:numPr>
                <w:ilvl w:val="0"/>
                <w:numId w:val="152"/>
              </w:numPr>
              <w:autoSpaceDE w:val="0"/>
              <w:autoSpaceDN w:val="0"/>
              <w:rPr>
                <w:rFonts w:ascii="Segoe UI" w:hAnsi="Segoe UI" w:cs="Segoe UI"/>
                <w:b/>
                <w:bCs/>
                <w:color w:val="5B9BD5" w:themeColor="accent1"/>
                <w:szCs w:val="24"/>
                <w:lang w:eastAsia="en-GB"/>
              </w:rPr>
            </w:pPr>
            <w:r w:rsidRPr="003F0BB3">
              <w:rPr>
                <w:rFonts w:ascii="Segoe UI" w:hAnsi="Segoe UI" w:cs="Segoe UI"/>
                <w:b/>
                <w:bCs/>
                <w:color w:val="5B9BD5" w:themeColor="accent1"/>
                <w:szCs w:val="24"/>
                <w:lang w:eastAsia="en-GB"/>
              </w:rPr>
              <w:t>Other Income Taxes</w:t>
            </w:r>
          </w:p>
          <w:p w14:paraId="0C99BD35" w14:textId="77777777" w:rsidR="00FD7C6E" w:rsidRPr="003F0BB3" w:rsidRDefault="00FD7C6E" w:rsidP="00FD7C6E">
            <w:pPr>
              <w:autoSpaceDE w:val="0"/>
              <w:autoSpaceDN w:val="0"/>
              <w:rPr>
                <w:rFonts w:ascii="Segoe UI" w:hAnsi="Segoe UI" w:cs="Segoe UI"/>
                <w:color w:val="5B9BD5" w:themeColor="accent1"/>
                <w:lang w:eastAsia="en-GB"/>
              </w:rPr>
            </w:pPr>
            <w:r w:rsidRPr="003F0BB3">
              <w:rPr>
                <w:rFonts w:ascii="Segoe UI" w:hAnsi="Segoe UI" w:cs="Segoe UI"/>
                <w:color w:val="5B9BD5" w:themeColor="accent1"/>
                <w:lang w:eastAsia="en-GB"/>
              </w:rPr>
              <w:t>All income received by the Contractor or their experts or other third party engaged by the contractor in connection with the Project and derived from the proceeds of the Loan, shall be subject to income tax in accordance with the applicable tax laws of the Republic of Kenya.</w:t>
            </w:r>
          </w:p>
          <w:p w14:paraId="00FC4A70" w14:textId="77777777"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 xml:space="preserve">The Contractor’s employees shall be liable to pay such tax (es) that may be chargeable and applicable therein under the laws of </w:t>
            </w:r>
            <w:r w:rsidRPr="003F0BB3">
              <w:rPr>
                <w:rFonts w:ascii="Segoe UI" w:hAnsi="Segoe UI" w:cs="Segoe UI"/>
                <w:color w:val="5B9BD5" w:themeColor="accent1"/>
                <w:szCs w:val="24"/>
                <w:lang w:eastAsia="en-GB"/>
              </w:rPr>
              <w:lastRenderedPageBreak/>
              <w:t>Kenya and that may, for the time being, be in force in Kenya and the Contractor shall perform such duties.</w:t>
            </w:r>
          </w:p>
          <w:p w14:paraId="69C0564B" w14:textId="77777777" w:rsidR="00FD7C6E" w:rsidRPr="003F0BB3" w:rsidRDefault="00FD7C6E" w:rsidP="002D6580">
            <w:pPr>
              <w:pStyle w:val="ListParagraph"/>
              <w:numPr>
                <w:ilvl w:val="0"/>
                <w:numId w:val="152"/>
              </w:numPr>
              <w:autoSpaceDE w:val="0"/>
              <w:autoSpaceDN w:val="0"/>
              <w:rPr>
                <w:rFonts w:ascii="Segoe UI" w:hAnsi="Segoe UI" w:cs="Segoe UI"/>
                <w:b/>
                <w:bCs/>
                <w:color w:val="5B9BD5" w:themeColor="accent1"/>
                <w:szCs w:val="24"/>
                <w:lang w:eastAsia="en-GB"/>
              </w:rPr>
            </w:pPr>
            <w:r w:rsidRPr="003F0BB3">
              <w:rPr>
                <w:rFonts w:ascii="Segoe UI" w:hAnsi="Segoe UI" w:cs="Segoe UI"/>
                <w:b/>
                <w:bCs/>
                <w:color w:val="5B9BD5" w:themeColor="accent1"/>
                <w:szCs w:val="24"/>
                <w:lang w:eastAsia="en-GB"/>
              </w:rPr>
              <w:t>Import Duties and Taxes for Contractor’s Equipment and Machinery</w:t>
            </w:r>
          </w:p>
          <w:p w14:paraId="12BB7083" w14:textId="77777777"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For Contractor’s equipment and machinery imported on temporary basis for the execution of the contract, the contractor is liable for payment of duties/taxes on importation, however the Contractor in collaboration with the Employer will request temporary importation approval from Kenya Revenue Authority whereby the duties/taxes will not be paid if the imported materials are re-exported within the granted allowed period.</w:t>
            </w:r>
          </w:p>
          <w:p w14:paraId="3BD81ACC" w14:textId="77777777"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The Contractor will be liable for payment of taxes for consumable items and spare parts of its own machinery.</w:t>
            </w:r>
          </w:p>
          <w:p w14:paraId="6C88C957" w14:textId="77777777" w:rsidR="00FD7C6E" w:rsidRPr="003F0BB3" w:rsidRDefault="00FD7C6E" w:rsidP="00FD7C6E">
            <w:pPr>
              <w:autoSpaceDE w:val="0"/>
              <w:autoSpaceDN w:val="0"/>
              <w:rPr>
                <w:rFonts w:ascii="Segoe UI" w:hAnsi="Segoe UI" w:cs="Segoe UI"/>
                <w:color w:val="5B9BD5" w:themeColor="accent1"/>
                <w:szCs w:val="24"/>
                <w:lang w:eastAsia="en-GB"/>
              </w:rPr>
            </w:pPr>
            <w:r w:rsidRPr="003F0BB3">
              <w:rPr>
                <w:rFonts w:ascii="Segoe UI" w:hAnsi="Segoe UI" w:cs="Segoe UI"/>
                <w:color w:val="5B9BD5" w:themeColor="accent1"/>
                <w:szCs w:val="24"/>
                <w:lang w:eastAsia="en-GB"/>
              </w:rPr>
              <w:t>On completion of the project, if the Contractor decides to dispose materials imported under the temporary regime, the buyer will be required to settle the tax dues for the disposed materials.</w:t>
            </w:r>
          </w:p>
          <w:p w14:paraId="652645D9" w14:textId="56A10883" w:rsidR="00FD7C6E" w:rsidRPr="003F0BB3" w:rsidRDefault="00FD7C6E" w:rsidP="008B59B8">
            <w:pPr>
              <w:autoSpaceDE w:val="0"/>
              <w:autoSpaceDN w:val="0"/>
              <w:rPr>
                <w:rFonts w:ascii="Segoe UI Symbol" w:hAnsi="Segoe UI Symbol"/>
                <w:color w:val="5B9BD5" w:themeColor="accent1"/>
              </w:rPr>
            </w:pPr>
            <w:r w:rsidRPr="003F0BB3">
              <w:rPr>
                <w:rFonts w:ascii="Segoe UI" w:hAnsi="Segoe UI" w:cs="Segoe UI"/>
                <w:color w:val="5B9BD5" w:themeColor="accent1"/>
                <w:szCs w:val="24"/>
                <w:lang w:eastAsia="en-GB"/>
              </w:rPr>
              <w:t>The Contractor/Subcontractor shall indemnify and hold Employer free from any liability on account of all taxes such as payroll taxes and corporate tax in connection with the provision of goods and services during execution of the project.</w:t>
            </w:r>
          </w:p>
        </w:tc>
      </w:tr>
      <w:tr w:rsidR="00FD7C6E" w:rsidRPr="00143E6E" w14:paraId="5DAB66DC" w14:textId="77777777" w:rsidTr="006143CF">
        <w:tc>
          <w:tcPr>
            <w:tcW w:w="2065" w:type="dxa"/>
          </w:tcPr>
          <w:p w14:paraId="46963047" w14:textId="77777777" w:rsidR="00FD7C6E" w:rsidRPr="00D5087F" w:rsidRDefault="00FD7C6E" w:rsidP="00FD7C6E">
            <w:pPr>
              <w:pStyle w:val="S8Header1"/>
              <w:jc w:val="left"/>
              <w:rPr>
                <w:rFonts w:ascii="Segoe UI Symbol" w:hAnsi="Segoe UI Symbol"/>
              </w:rPr>
            </w:pPr>
            <w:bookmarkStart w:id="1163" w:name="_Toc125951190"/>
            <w:bookmarkStart w:id="1164" w:name="_Toc442083728"/>
            <w:r w:rsidRPr="00D5087F">
              <w:rPr>
                <w:rFonts w:ascii="Segoe UI Symbol" w:hAnsi="Segoe UI Symbol"/>
              </w:rPr>
              <w:lastRenderedPageBreak/>
              <w:t>PCC 22 Installation</w:t>
            </w:r>
            <w:bookmarkEnd w:id="1163"/>
            <w:bookmarkEnd w:id="1164"/>
          </w:p>
        </w:tc>
        <w:tc>
          <w:tcPr>
            <w:tcW w:w="6925" w:type="dxa"/>
          </w:tcPr>
          <w:p w14:paraId="0AC6F042" w14:textId="77777777" w:rsidR="00FD7C6E" w:rsidRPr="00D5087F" w:rsidRDefault="00FD7C6E" w:rsidP="00FD7C6E">
            <w:pPr>
              <w:spacing w:after="120"/>
              <w:ind w:left="1080" w:hanging="1080"/>
              <w:rPr>
                <w:rFonts w:ascii="Segoe UI Symbol" w:hAnsi="Segoe UI Symbol"/>
              </w:rPr>
            </w:pPr>
            <w:r w:rsidRPr="00D5087F">
              <w:rPr>
                <w:rFonts w:ascii="Segoe UI Symbol" w:hAnsi="Segoe UI Symbol"/>
              </w:rPr>
              <w:t xml:space="preserve">PCC22.2.5 </w:t>
            </w:r>
            <w:r w:rsidRPr="00D5087F">
              <w:rPr>
                <w:rFonts w:ascii="Segoe UI Symbol" w:hAnsi="Segoe UI Symbol"/>
              </w:rPr>
              <w:tab/>
              <w:t>Working Hours</w:t>
            </w:r>
          </w:p>
          <w:p w14:paraId="32F4353E" w14:textId="7CAE55CD" w:rsidR="00FD7C6E" w:rsidRPr="00D5087F" w:rsidRDefault="00FD7C6E" w:rsidP="00FD7C6E">
            <w:pPr>
              <w:spacing w:after="120"/>
              <w:jc w:val="left"/>
              <w:rPr>
                <w:rFonts w:ascii="Segoe UI Symbol" w:hAnsi="Segoe UI Symbol"/>
              </w:rPr>
            </w:pPr>
            <w:r w:rsidRPr="00D5087F">
              <w:rPr>
                <w:rFonts w:ascii="Segoe UI Symbol" w:hAnsi="Segoe UI Symbol"/>
              </w:rPr>
              <w:t>Normal working hours are:</w:t>
            </w:r>
            <w:r>
              <w:rPr>
                <w:rFonts w:ascii="Segoe UI Symbol" w:hAnsi="Segoe UI Symbol"/>
              </w:rPr>
              <w:t xml:space="preserve"> </w:t>
            </w:r>
            <w:r w:rsidRPr="00B825DF">
              <w:rPr>
                <w:rFonts w:ascii="Segoe UI Symbol" w:hAnsi="Segoe UI Symbol"/>
                <w:b/>
                <w:bCs/>
                <w:color w:val="2E74B5" w:themeColor="accent1" w:themeShade="BF"/>
              </w:rPr>
              <w:t>8:00am – 5:00pm</w:t>
            </w:r>
          </w:p>
        </w:tc>
      </w:tr>
      <w:tr w:rsidR="00FD7C6E" w:rsidRPr="00143E6E" w14:paraId="3B542279" w14:textId="77777777" w:rsidTr="006143CF">
        <w:tc>
          <w:tcPr>
            <w:tcW w:w="2065" w:type="dxa"/>
          </w:tcPr>
          <w:p w14:paraId="1395EFE0" w14:textId="77777777" w:rsidR="00FD7C6E" w:rsidRPr="00D5087F" w:rsidRDefault="00FD7C6E" w:rsidP="00FD7C6E">
            <w:pPr>
              <w:pStyle w:val="S8Header1"/>
              <w:jc w:val="left"/>
              <w:rPr>
                <w:rFonts w:ascii="Segoe UI Symbol" w:hAnsi="Segoe UI Symbol"/>
              </w:rPr>
            </w:pPr>
            <w:bookmarkStart w:id="1165" w:name="_Toc125951191"/>
            <w:bookmarkStart w:id="1166" w:name="_Toc347825059"/>
            <w:bookmarkStart w:id="1167" w:name="_Toc442083729"/>
            <w:r w:rsidRPr="00D5087F">
              <w:rPr>
                <w:rFonts w:ascii="Segoe UI Symbol" w:hAnsi="Segoe UI Symbol"/>
              </w:rPr>
              <w:t>PCC 25. Commissioning and Operational Acceptance</w:t>
            </w:r>
            <w:bookmarkEnd w:id="1165"/>
            <w:bookmarkEnd w:id="1166"/>
            <w:bookmarkEnd w:id="1167"/>
          </w:p>
        </w:tc>
        <w:tc>
          <w:tcPr>
            <w:tcW w:w="6925" w:type="dxa"/>
          </w:tcPr>
          <w:p w14:paraId="7A2011B4" w14:textId="3A61AA64" w:rsidR="00FD7C6E" w:rsidRPr="00D5087F" w:rsidRDefault="00FD7C6E" w:rsidP="00FD7C6E">
            <w:pPr>
              <w:spacing w:after="120"/>
              <w:ind w:left="1080" w:hanging="1080"/>
              <w:rPr>
                <w:rFonts w:ascii="Segoe UI Symbol" w:hAnsi="Segoe UI Symbol"/>
              </w:rPr>
            </w:pPr>
            <w:r w:rsidRPr="00D5087F">
              <w:rPr>
                <w:rFonts w:ascii="Segoe UI Symbol" w:hAnsi="Segoe UI Symbol"/>
              </w:rPr>
              <w:t>PCC 25.2.2</w:t>
            </w:r>
            <w:r w:rsidRPr="00D5087F">
              <w:rPr>
                <w:rFonts w:ascii="Segoe UI Symbol" w:hAnsi="Segoe UI Symbol"/>
              </w:rPr>
              <w:tab/>
              <w:t xml:space="preserve">The Guarantee Test of the Facilities </w:t>
            </w:r>
            <w:proofErr w:type="gramStart"/>
            <w:r w:rsidRPr="00D5087F">
              <w:rPr>
                <w:rFonts w:ascii="Segoe UI Symbol" w:hAnsi="Segoe UI Symbol"/>
              </w:rPr>
              <w:t>shall</w:t>
            </w:r>
            <w:proofErr w:type="gramEnd"/>
            <w:r w:rsidRPr="00D5087F">
              <w:rPr>
                <w:rFonts w:ascii="Segoe UI Symbol" w:hAnsi="Segoe UI Symbol"/>
              </w:rPr>
              <w:t xml:space="preserve"> be successfully completed within </w:t>
            </w:r>
            <w:r w:rsidR="00CD685C" w:rsidRPr="00CD685C">
              <w:rPr>
                <w:rFonts w:ascii="Segoe UI Symbol" w:hAnsi="Segoe UI Symbol"/>
              </w:rPr>
              <w:t>one</w:t>
            </w:r>
            <w:r w:rsidRPr="00CD685C">
              <w:rPr>
                <w:rFonts w:ascii="Segoe UI Symbol" w:hAnsi="Segoe UI Symbol"/>
              </w:rPr>
              <w:t xml:space="preserve"> (</w:t>
            </w:r>
            <w:r w:rsidR="00CD685C" w:rsidRPr="00CD685C">
              <w:rPr>
                <w:rFonts w:ascii="Segoe UI Symbol" w:hAnsi="Segoe UI Symbol"/>
              </w:rPr>
              <w:t>1</w:t>
            </w:r>
            <w:r w:rsidRPr="00CD685C">
              <w:rPr>
                <w:rFonts w:ascii="Segoe UI Symbol" w:hAnsi="Segoe UI Symbol"/>
              </w:rPr>
              <w:t>) month</w:t>
            </w:r>
            <w:r>
              <w:rPr>
                <w:rFonts w:ascii="Segoe UI Symbol" w:hAnsi="Segoe UI Symbol"/>
              </w:rPr>
              <w:t xml:space="preserve"> </w:t>
            </w:r>
            <w:r w:rsidRPr="00D5087F">
              <w:rPr>
                <w:rFonts w:ascii="Segoe UI Symbol" w:hAnsi="Segoe UI Symbol"/>
              </w:rPr>
              <w:t xml:space="preserve">from the date of Completion. </w:t>
            </w:r>
          </w:p>
        </w:tc>
      </w:tr>
      <w:tr w:rsidR="00FD7C6E" w:rsidRPr="00143E6E" w14:paraId="5B6E7EBF" w14:textId="77777777" w:rsidTr="006143CF">
        <w:tc>
          <w:tcPr>
            <w:tcW w:w="2065" w:type="dxa"/>
          </w:tcPr>
          <w:p w14:paraId="25BB4E01" w14:textId="77777777" w:rsidR="00FD7C6E" w:rsidRPr="00D5087F" w:rsidRDefault="00FD7C6E" w:rsidP="00FD7C6E">
            <w:pPr>
              <w:pStyle w:val="S8Header1"/>
              <w:jc w:val="left"/>
              <w:rPr>
                <w:rFonts w:ascii="Segoe UI Symbol" w:hAnsi="Segoe UI Symbol"/>
              </w:rPr>
            </w:pPr>
            <w:bookmarkStart w:id="1168" w:name="_Toc125951192"/>
            <w:bookmarkStart w:id="1169" w:name="_Toc347825060"/>
            <w:bookmarkStart w:id="1170" w:name="_Toc442083730"/>
            <w:r w:rsidRPr="00D5087F">
              <w:rPr>
                <w:rFonts w:ascii="Segoe UI Symbol" w:hAnsi="Segoe UI Symbol"/>
              </w:rPr>
              <w:t>PCC 26. Completion Time Guarantee</w:t>
            </w:r>
            <w:bookmarkEnd w:id="1168"/>
            <w:bookmarkEnd w:id="1169"/>
            <w:bookmarkEnd w:id="1170"/>
          </w:p>
        </w:tc>
        <w:tc>
          <w:tcPr>
            <w:tcW w:w="6925" w:type="dxa"/>
          </w:tcPr>
          <w:p w14:paraId="1DAC523C" w14:textId="77777777" w:rsidR="00FD7C6E" w:rsidRPr="00D5087F" w:rsidRDefault="00FD7C6E" w:rsidP="00FD7C6E">
            <w:pPr>
              <w:spacing w:after="120"/>
              <w:rPr>
                <w:rFonts w:ascii="Segoe UI Symbol" w:hAnsi="Segoe UI Symbol"/>
              </w:rPr>
            </w:pPr>
            <w:r w:rsidRPr="00D5087F">
              <w:rPr>
                <w:rFonts w:ascii="Segoe UI Symbol" w:hAnsi="Segoe UI Symbol"/>
              </w:rPr>
              <w:t>PCC 26.2</w:t>
            </w:r>
          </w:p>
          <w:p w14:paraId="614DAFDE" w14:textId="2959E279" w:rsidR="00FD7C6E" w:rsidRPr="00ED1DEB" w:rsidRDefault="00FD7C6E" w:rsidP="00FD7C6E">
            <w:pPr>
              <w:spacing w:after="200"/>
              <w:rPr>
                <w:rFonts w:ascii="Segoe UI Symbol" w:hAnsi="Segoe UI Symbol"/>
                <w:b/>
                <w:bCs/>
                <w:i/>
                <w:iCs/>
                <w:color w:val="2E74B5" w:themeColor="accent1" w:themeShade="BF"/>
              </w:rPr>
            </w:pPr>
            <w:r w:rsidRPr="00D5087F">
              <w:rPr>
                <w:rFonts w:ascii="Segoe UI Symbol" w:hAnsi="Segoe UI Symbol"/>
              </w:rPr>
              <w:t>Applicable rate for liquidated damages:</w:t>
            </w:r>
            <w:r w:rsidRPr="002330A9">
              <w:rPr>
                <w:b/>
                <w:szCs w:val="24"/>
                <w:lang w:val="en-GB"/>
              </w:rPr>
              <w:t xml:space="preserve"> </w:t>
            </w:r>
            <w:r w:rsidRPr="00ED1DEB">
              <w:rPr>
                <w:rFonts w:ascii="Segoe UI Symbol" w:hAnsi="Segoe UI Symbol"/>
                <w:b/>
                <w:bCs/>
                <w:i/>
                <w:iCs/>
                <w:color w:val="2E74B5" w:themeColor="accent1" w:themeShade="BF"/>
              </w:rPr>
              <w:t xml:space="preserve">one-half percent (0.5%) of the Contract Price per week </w:t>
            </w:r>
          </w:p>
          <w:p w14:paraId="5E00B37F" w14:textId="77777777" w:rsidR="00FD7C6E" w:rsidRPr="00D5087F" w:rsidRDefault="00FD7C6E" w:rsidP="00FD7C6E">
            <w:pPr>
              <w:keepNext/>
              <w:keepLines/>
              <w:spacing w:after="120"/>
              <w:ind w:left="7"/>
              <w:rPr>
                <w:rFonts w:ascii="Segoe UI Symbol" w:hAnsi="Segoe UI Symbol"/>
              </w:rPr>
            </w:pPr>
            <w:r w:rsidRPr="00D5087F">
              <w:rPr>
                <w:rFonts w:ascii="Segoe UI Symbol" w:hAnsi="Segoe UI Symbol"/>
              </w:rPr>
              <w:lastRenderedPageBreak/>
              <w:t xml:space="preserve">The above rate applies to the price of the part of the Facilities, as quoted in the Price Schedule, for that part for which the Contractor fails to achieve Completion within the </w:t>
            </w:r>
            <w:proofErr w:type="gramStart"/>
            <w:r w:rsidRPr="00D5087F">
              <w:rPr>
                <w:rFonts w:ascii="Segoe UI Symbol" w:hAnsi="Segoe UI Symbol"/>
              </w:rPr>
              <w:t>particular Time</w:t>
            </w:r>
            <w:proofErr w:type="gramEnd"/>
            <w:r w:rsidRPr="00D5087F">
              <w:rPr>
                <w:rFonts w:ascii="Segoe UI Symbol" w:hAnsi="Segoe UI Symbol"/>
              </w:rPr>
              <w:t xml:space="preserve"> for Completion.  </w:t>
            </w:r>
          </w:p>
          <w:p w14:paraId="5BF2EFDE" w14:textId="4A27B3A5" w:rsidR="00FD7C6E" w:rsidRPr="00A36D7E" w:rsidRDefault="00FD7C6E" w:rsidP="00FD7C6E">
            <w:pPr>
              <w:spacing w:after="120"/>
              <w:rPr>
                <w:rFonts w:ascii="Segoe UI Symbol" w:hAnsi="Segoe UI Symbol"/>
                <w:b/>
                <w:bCs/>
                <w:i/>
                <w:iCs/>
                <w:color w:val="2E74B5" w:themeColor="accent1" w:themeShade="BF"/>
              </w:rPr>
            </w:pPr>
            <w:r w:rsidRPr="00D5087F">
              <w:rPr>
                <w:rFonts w:ascii="Segoe UI Symbol" w:hAnsi="Segoe UI Symbol"/>
              </w:rPr>
              <w:t xml:space="preserve">Maximum deduction for liquidated damages:  </w:t>
            </w:r>
            <w:r w:rsidRPr="00A36D7E">
              <w:rPr>
                <w:rFonts w:ascii="Segoe UI Symbol" w:hAnsi="Segoe UI Symbol"/>
                <w:b/>
                <w:bCs/>
                <w:i/>
                <w:iCs/>
                <w:color w:val="2E74B5" w:themeColor="accent1" w:themeShade="BF"/>
              </w:rPr>
              <w:t xml:space="preserve">Ten percent (10%) of the Contract Price </w:t>
            </w:r>
          </w:p>
          <w:p w14:paraId="5569EB23" w14:textId="77777777" w:rsidR="00FD7C6E" w:rsidRPr="00D5087F" w:rsidRDefault="00FD7C6E" w:rsidP="00FD7C6E">
            <w:pPr>
              <w:spacing w:after="120"/>
              <w:ind w:left="1080" w:hanging="1080"/>
              <w:rPr>
                <w:rFonts w:ascii="Segoe UI Symbol" w:hAnsi="Segoe UI Symbol"/>
              </w:rPr>
            </w:pPr>
            <w:r w:rsidRPr="00D5087F">
              <w:rPr>
                <w:rFonts w:ascii="Segoe UI Symbol" w:hAnsi="Segoe UI Symbol"/>
              </w:rPr>
              <w:t>PCC 26.3</w:t>
            </w:r>
            <w:r w:rsidRPr="00D5087F">
              <w:rPr>
                <w:rFonts w:ascii="Segoe UI Symbol" w:hAnsi="Segoe UI Symbol"/>
              </w:rPr>
              <w:tab/>
              <w:t>No bonus will be given for earlier Completion of the Facilities or part thereof.</w:t>
            </w:r>
          </w:p>
        </w:tc>
      </w:tr>
      <w:tr w:rsidR="00FD7C6E" w:rsidRPr="00143E6E" w14:paraId="5B6494D6" w14:textId="77777777" w:rsidTr="006143CF">
        <w:tc>
          <w:tcPr>
            <w:tcW w:w="2065" w:type="dxa"/>
          </w:tcPr>
          <w:p w14:paraId="390147D8" w14:textId="77777777" w:rsidR="00FD7C6E" w:rsidRPr="00D5087F" w:rsidRDefault="00FD7C6E" w:rsidP="00FD7C6E">
            <w:pPr>
              <w:pStyle w:val="S8Header1"/>
              <w:jc w:val="left"/>
              <w:rPr>
                <w:rFonts w:ascii="Segoe UI Symbol" w:hAnsi="Segoe UI Symbol"/>
              </w:rPr>
            </w:pPr>
            <w:bookmarkStart w:id="1171" w:name="_Toc125951193"/>
            <w:bookmarkStart w:id="1172" w:name="_Toc347825061"/>
            <w:bookmarkStart w:id="1173" w:name="_Toc442083731"/>
            <w:r w:rsidRPr="00D5087F">
              <w:rPr>
                <w:rFonts w:ascii="Segoe UI Symbol" w:hAnsi="Segoe UI Symbol"/>
              </w:rPr>
              <w:lastRenderedPageBreak/>
              <w:t>PCC 27. Defect Liability</w:t>
            </w:r>
            <w:bookmarkEnd w:id="1171"/>
            <w:bookmarkEnd w:id="1172"/>
            <w:bookmarkEnd w:id="1173"/>
          </w:p>
        </w:tc>
        <w:tc>
          <w:tcPr>
            <w:tcW w:w="6925" w:type="dxa"/>
          </w:tcPr>
          <w:p w14:paraId="012DF6E0" w14:textId="5E32AF23" w:rsidR="00FD7C6E" w:rsidRPr="00D5087F" w:rsidRDefault="00FD7C6E" w:rsidP="00FD7C6E">
            <w:pPr>
              <w:spacing w:after="120"/>
              <w:ind w:left="1175" w:hanging="1175"/>
              <w:rPr>
                <w:rFonts w:ascii="Segoe UI Symbol" w:hAnsi="Segoe UI Symbol"/>
              </w:rPr>
            </w:pPr>
            <w:r w:rsidRPr="00D5087F">
              <w:rPr>
                <w:rFonts w:ascii="Segoe UI Symbol" w:hAnsi="Segoe UI Symbol"/>
              </w:rPr>
              <w:t>PCC 27.10</w:t>
            </w:r>
            <w:r w:rsidRPr="00D5087F">
              <w:rPr>
                <w:rFonts w:ascii="Segoe UI Symbol" w:hAnsi="Segoe UI Symbol"/>
              </w:rPr>
              <w:tab/>
              <w:t xml:space="preserve">The critical components covered under the extended defect liability are </w:t>
            </w:r>
            <w:r w:rsidRPr="00A32114">
              <w:rPr>
                <w:rFonts w:ascii="Segoe UI Symbol" w:hAnsi="Segoe UI Symbol"/>
                <w:b/>
                <w:bCs/>
                <w:i/>
                <w:iCs/>
                <w:color w:val="2E74B5" w:themeColor="accent1" w:themeShade="BF"/>
              </w:rPr>
              <w:t>Power Transformers (main and auxiliary</w:t>
            </w:r>
            <w:proofErr w:type="gramStart"/>
            <w:r w:rsidRPr="00A32114">
              <w:rPr>
                <w:rFonts w:ascii="Segoe UI Symbol" w:hAnsi="Segoe UI Symbol"/>
                <w:b/>
                <w:bCs/>
                <w:i/>
                <w:iCs/>
                <w:color w:val="2E74B5" w:themeColor="accent1" w:themeShade="BF"/>
              </w:rPr>
              <w:t>),  Instrument</w:t>
            </w:r>
            <w:proofErr w:type="gramEnd"/>
            <w:r w:rsidRPr="00A32114">
              <w:rPr>
                <w:rFonts w:ascii="Segoe UI Symbol" w:hAnsi="Segoe UI Symbol"/>
                <w:b/>
                <w:bCs/>
                <w:i/>
                <w:iCs/>
                <w:color w:val="2E74B5" w:themeColor="accent1" w:themeShade="BF"/>
              </w:rPr>
              <w:t xml:space="preserve"> Transformers, Circuit Breakers, Disconnectors, equipment for control and protection, automation and communication</w:t>
            </w:r>
            <w:r w:rsidRPr="00D5087F">
              <w:rPr>
                <w:rFonts w:ascii="Segoe UI Symbol" w:hAnsi="Segoe UI Symbol"/>
              </w:rPr>
              <w:t xml:space="preserve"> and the period shall be </w:t>
            </w:r>
            <w:r w:rsidRPr="005E6462">
              <w:rPr>
                <w:rFonts w:ascii="Segoe UI Symbol" w:hAnsi="Segoe UI Symbol"/>
                <w:b/>
                <w:bCs/>
                <w:i/>
                <w:iCs/>
                <w:color w:val="2E74B5" w:themeColor="accent1" w:themeShade="BF"/>
              </w:rPr>
              <w:t>one</w:t>
            </w:r>
            <w:r>
              <w:rPr>
                <w:rFonts w:ascii="Segoe UI Symbol" w:hAnsi="Segoe UI Symbol"/>
                <w:b/>
                <w:bCs/>
                <w:i/>
                <w:iCs/>
                <w:color w:val="2E74B5" w:themeColor="accent1" w:themeShade="BF"/>
              </w:rPr>
              <w:t xml:space="preserve"> </w:t>
            </w:r>
            <w:r w:rsidRPr="005E6462">
              <w:rPr>
                <w:rFonts w:ascii="Segoe UI Symbol" w:hAnsi="Segoe UI Symbol"/>
                <w:b/>
                <w:bCs/>
                <w:i/>
                <w:iCs/>
                <w:color w:val="2E74B5" w:themeColor="accent1" w:themeShade="BF"/>
              </w:rPr>
              <w:t xml:space="preserve">(1) </w:t>
            </w:r>
            <w:proofErr w:type="gramStart"/>
            <w:r w:rsidRPr="005E6462">
              <w:rPr>
                <w:rFonts w:ascii="Segoe UI Symbol" w:hAnsi="Segoe UI Symbol"/>
                <w:b/>
                <w:bCs/>
                <w:i/>
                <w:iCs/>
                <w:color w:val="2E74B5" w:themeColor="accent1" w:themeShade="BF"/>
              </w:rPr>
              <w:t>year</w:t>
            </w:r>
            <w:r>
              <w:rPr>
                <w:rFonts w:ascii="Segoe UI Symbol" w:hAnsi="Segoe UI Symbol"/>
                <w:i/>
                <w:sz w:val="20"/>
              </w:rPr>
              <w:t xml:space="preserve"> </w:t>
            </w:r>
            <w:r>
              <w:rPr>
                <w:rFonts w:ascii="Segoe UI Symbol" w:hAnsi="Segoe UI Symbol"/>
                <w:i/>
              </w:rPr>
              <w:t>.</w:t>
            </w:r>
            <w:proofErr w:type="gramEnd"/>
          </w:p>
        </w:tc>
      </w:tr>
      <w:tr w:rsidR="00FD7C6E" w:rsidRPr="00143E6E" w14:paraId="03DAEFF3" w14:textId="77777777" w:rsidTr="006143CF">
        <w:tc>
          <w:tcPr>
            <w:tcW w:w="2065" w:type="dxa"/>
          </w:tcPr>
          <w:p w14:paraId="3CAECF0E" w14:textId="77777777" w:rsidR="00FD7C6E" w:rsidRPr="00D5087F" w:rsidRDefault="00FD7C6E" w:rsidP="00FD7C6E">
            <w:pPr>
              <w:pStyle w:val="S8Header1"/>
              <w:jc w:val="left"/>
              <w:rPr>
                <w:rFonts w:ascii="Segoe UI Symbol" w:hAnsi="Segoe UI Symbol"/>
              </w:rPr>
            </w:pPr>
            <w:bookmarkStart w:id="1174" w:name="_Toc125951194"/>
            <w:bookmarkStart w:id="1175" w:name="_Toc442083732"/>
            <w:r w:rsidRPr="00D5087F">
              <w:rPr>
                <w:rFonts w:ascii="Segoe UI Symbol" w:hAnsi="Segoe UI Symbol"/>
              </w:rPr>
              <w:t>PCC 30. Limitation of Liability</w:t>
            </w:r>
            <w:bookmarkEnd w:id="1174"/>
            <w:bookmarkEnd w:id="1175"/>
          </w:p>
        </w:tc>
        <w:tc>
          <w:tcPr>
            <w:tcW w:w="6925" w:type="dxa"/>
          </w:tcPr>
          <w:p w14:paraId="194A0DF3" w14:textId="77777777" w:rsidR="00FD7C6E" w:rsidRPr="00D5087F" w:rsidRDefault="00FD7C6E" w:rsidP="00FD7C6E">
            <w:pPr>
              <w:spacing w:after="120"/>
              <w:rPr>
                <w:rFonts w:ascii="Segoe UI Symbol" w:hAnsi="Segoe UI Symbol"/>
              </w:rPr>
            </w:pPr>
            <w:r w:rsidRPr="00D5087F">
              <w:rPr>
                <w:rFonts w:ascii="Segoe UI Symbol" w:hAnsi="Segoe UI Symbol"/>
                <w:b/>
              </w:rPr>
              <w:t>Sample Clause</w:t>
            </w:r>
          </w:p>
          <w:p w14:paraId="4905F027" w14:textId="650781E6" w:rsidR="00FD7C6E" w:rsidRPr="00D5087F" w:rsidRDefault="00FD7C6E" w:rsidP="00FD7C6E">
            <w:pPr>
              <w:spacing w:after="120"/>
              <w:jc w:val="left"/>
              <w:rPr>
                <w:rFonts w:ascii="Segoe UI Symbol" w:hAnsi="Segoe UI Symbol"/>
                <w:i/>
              </w:rPr>
            </w:pPr>
            <w:r w:rsidRPr="00D5087F">
              <w:rPr>
                <w:rFonts w:ascii="Segoe UI Symbol" w:hAnsi="Segoe UI Symbol"/>
              </w:rPr>
              <w:t xml:space="preserve">PCC 30.1 (b) The multiplier of the Contract Price is: </w:t>
            </w:r>
            <w:r w:rsidR="00CD685C">
              <w:rPr>
                <w:rFonts w:ascii="Segoe UI Symbol" w:hAnsi="Segoe UI Symbol"/>
              </w:rPr>
              <w:t>one (</w:t>
            </w:r>
            <w:r w:rsidR="00CD685C" w:rsidRPr="00CD685C">
              <w:rPr>
                <w:rFonts w:ascii="Segoe UI Symbol" w:hAnsi="Segoe UI Symbol"/>
                <w:i/>
                <w:iCs/>
              </w:rPr>
              <w:t>1</w:t>
            </w:r>
            <w:r w:rsidRPr="00CD685C">
              <w:rPr>
                <w:rFonts w:ascii="Segoe UI Symbol" w:hAnsi="Segoe UI Symbol"/>
                <w:b/>
                <w:bCs/>
                <w:i/>
                <w:iCs/>
                <w:color w:val="2E74B5" w:themeColor="accent1" w:themeShade="BF"/>
              </w:rPr>
              <w:t>.</w:t>
            </w:r>
            <w:r w:rsidR="00CD685C" w:rsidRPr="00CD685C">
              <w:rPr>
                <w:rFonts w:ascii="Segoe UI Symbol" w:hAnsi="Segoe UI Symbol"/>
                <w:b/>
                <w:bCs/>
                <w:i/>
                <w:iCs/>
                <w:color w:val="2E74B5" w:themeColor="accent1" w:themeShade="BF"/>
              </w:rPr>
              <w:t>00</w:t>
            </w:r>
            <w:r w:rsidR="00CD685C">
              <w:rPr>
                <w:rFonts w:ascii="Segoe UI Symbol" w:hAnsi="Segoe UI Symbol"/>
                <w:b/>
                <w:bCs/>
                <w:i/>
                <w:iCs/>
                <w:color w:val="2E74B5" w:themeColor="accent1" w:themeShade="BF"/>
              </w:rPr>
              <w:t>)</w:t>
            </w:r>
          </w:p>
        </w:tc>
      </w:tr>
      <w:tr w:rsidR="00FD7C6E" w:rsidRPr="00143E6E" w14:paraId="2F1D7B5B" w14:textId="77777777" w:rsidTr="006143CF">
        <w:tc>
          <w:tcPr>
            <w:tcW w:w="2065" w:type="dxa"/>
          </w:tcPr>
          <w:p w14:paraId="0133E059" w14:textId="77777777" w:rsidR="00FD7C6E" w:rsidRPr="00D5087F" w:rsidRDefault="00FD7C6E" w:rsidP="00FD7C6E">
            <w:pPr>
              <w:pStyle w:val="S8Header1"/>
              <w:jc w:val="left"/>
              <w:rPr>
                <w:rFonts w:ascii="Segoe UI Symbol" w:hAnsi="Segoe UI Symbol"/>
              </w:rPr>
            </w:pPr>
            <w:bookmarkStart w:id="1176" w:name="_Toc442083733"/>
            <w:r w:rsidRPr="00D5087F">
              <w:rPr>
                <w:rFonts w:ascii="Segoe UI Symbol" w:hAnsi="Segoe UI Symbol"/>
              </w:rPr>
              <w:t>PCC 39. Value Engineering</w:t>
            </w:r>
            <w:bookmarkEnd w:id="1176"/>
          </w:p>
        </w:tc>
        <w:tc>
          <w:tcPr>
            <w:tcW w:w="6925" w:type="dxa"/>
          </w:tcPr>
          <w:p w14:paraId="3E326A1C" w14:textId="6C0F520F" w:rsidR="00FD7C6E" w:rsidRPr="007D27EF" w:rsidRDefault="00FD7C6E" w:rsidP="00FD7C6E">
            <w:pPr>
              <w:spacing w:after="120"/>
              <w:rPr>
                <w:rFonts w:ascii="Segoe UI Symbol" w:hAnsi="Segoe UI Symbol"/>
              </w:rPr>
            </w:pPr>
            <w:r w:rsidRPr="007D27EF">
              <w:rPr>
                <w:rFonts w:ascii="Segoe UI Symbol" w:hAnsi="Segoe UI Symbol"/>
              </w:rPr>
              <w:t xml:space="preserve">PCC 39.1.2 </w:t>
            </w:r>
            <w:r w:rsidRPr="007D27EF">
              <w:rPr>
                <w:rFonts w:ascii="Segoe UI Symbol" w:hAnsi="Segoe UI Symbol"/>
                <w:color w:val="000000"/>
                <w:szCs w:val="24"/>
              </w:rPr>
              <w:t>If the value engineering proposal is approved by the Employer the amount to be paid to the Contractor shall be 0% of the reduction in the Contract Price</w:t>
            </w:r>
          </w:p>
        </w:tc>
      </w:tr>
      <w:tr w:rsidR="00FD7C6E" w:rsidRPr="00143E6E" w14:paraId="701F3928" w14:textId="77777777" w:rsidTr="006143CF">
        <w:tc>
          <w:tcPr>
            <w:tcW w:w="2065" w:type="dxa"/>
          </w:tcPr>
          <w:p w14:paraId="1912266E" w14:textId="77777777" w:rsidR="00FD7C6E" w:rsidRPr="00D5087F" w:rsidRDefault="00FD7C6E" w:rsidP="00FD7C6E">
            <w:pPr>
              <w:pStyle w:val="S8Header1"/>
              <w:jc w:val="left"/>
              <w:rPr>
                <w:rFonts w:ascii="Segoe UI Symbol" w:hAnsi="Segoe UI Symbol"/>
              </w:rPr>
            </w:pPr>
            <w:bookmarkStart w:id="1177" w:name="_Toc442083734"/>
            <w:r w:rsidRPr="00D5087F">
              <w:rPr>
                <w:rFonts w:ascii="Segoe UI Symbol" w:hAnsi="Segoe UI Symbol"/>
              </w:rPr>
              <w:t>PCC46. Disputes and Arbitration</w:t>
            </w:r>
            <w:bookmarkEnd w:id="1177"/>
          </w:p>
        </w:tc>
        <w:tc>
          <w:tcPr>
            <w:tcW w:w="6925" w:type="dxa"/>
          </w:tcPr>
          <w:p w14:paraId="69A46123" w14:textId="77777777" w:rsidR="00FD7C6E" w:rsidRPr="001F382F" w:rsidRDefault="00FD7C6E" w:rsidP="00FD7C6E">
            <w:pPr>
              <w:spacing w:after="120"/>
              <w:ind w:left="1150" w:hanging="1150"/>
              <w:rPr>
                <w:rFonts w:ascii="Segoe UI Symbol" w:hAnsi="Segoe UI Symbol"/>
                <w:color w:val="5B9BD5" w:themeColor="accent1"/>
              </w:rPr>
            </w:pPr>
            <w:r w:rsidRPr="00D5087F">
              <w:rPr>
                <w:rFonts w:ascii="Segoe UI Symbol" w:hAnsi="Segoe UI Symbol"/>
              </w:rPr>
              <w:t>CC 46.1</w:t>
            </w:r>
            <w:r w:rsidRPr="00D5087F">
              <w:rPr>
                <w:rFonts w:ascii="Segoe UI Symbol" w:hAnsi="Segoe UI Symbol"/>
              </w:rPr>
              <w:tab/>
            </w:r>
            <w:r w:rsidRPr="001F382F">
              <w:rPr>
                <w:rFonts w:ascii="Segoe UI Symbol" w:hAnsi="Segoe UI Symbol"/>
                <w:b/>
                <w:bCs/>
                <w:color w:val="5B9BD5" w:themeColor="accent1"/>
              </w:rPr>
              <w:t>The DB shall be appointed within 30 days after the declaration of a dispute.</w:t>
            </w:r>
          </w:p>
          <w:p w14:paraId="622F7BFE" w14:textId="51C1EF23" w:rsidR="00FD7C6E" w:rsidRPr="001F382F" w:rsidRDefault="00FD7C6E" w:rsidP="00FD7C6E">
            <w:pPr>
              <w:spacing w:after="120"/>
              <w:ind w:left="2146" w:hanging="1073"/>
              <w:rPr>
                <w:rFonts w:ascii="Segoe UI Symbol" w:hAnsi="Segoe UI Symbol"/>
                <w:i/>
                <w:color w:val="5B9BD5" w:themeColor="accent1"/>
              </w:rPr>
            </w:pPr>
            <w:r w:rsidRPr="001F382F">
              <w:rPr>
                <w:rFonts w:ascii="Segoe UI Symbol" w:hAnsi="Segoe UI Symbol"/>
                <w:color w:val="5B9BD5" w:themeColor="accent1"/>
              </w:rPr>
              <w:t xml:space="preserve">The DB shall be: </w:t>
            </w:r>
            <w:r w:rsidRPr="001F382F">
              <w:rPr>
                <w:rFonts w:ascii="Segoe UI Symbol" w:hAnsi="Segoe UI Symbol"/>
                <w:b/>
                <w:bCs/>
                <w:iCs/>
                <w:color w:val="5B9BD5" w:themeColor="accent1"/>
              </w:rPr>
              <w:t>three (3) members.</w:t>
            </w:r>
          </w:p>
          <w:p w14:paraId="5279C3BD" w14:textId="77777777" w:rsidR="00FD7C6E" w:rsidRPr="001F382F" w:rsidRDefault="00FD7C6E" w:rsidP="003F0BB3">
            <w:pPr>
              <w:spacing w:after="120"/>
              <w:rPr>
                <w:rFonts w:ascii="Segoe UI Symbol" w:hAnsi="Segoe UI Symbol"/>
                <w:color w:val="5B9BD5" w:themeColor="accent1"/>
              </w:rPr>
            </w:pPr>
            <w:r w:rsidRPr="00E7545B">
              <w:rPr>
                <w:rFonts w:ascii="Segoe UI Symbol" w:hAnsi="Segoe UI Symbol"/>
                <w:color w:val="5B9BD5" w:themeColor="accent1"/>
              </w:rPr>
              <w:t>PCC 46.1</w:t>
            </w:r>
            <w:r w:rsidRPr="00E7545B">
              <w:rPr>
                <w:rFonts w:ascii="Segoe UI Symbol" w:hAnsi="Segoe UI Symbol"/>
                <w:color w:val="5B9BD5" w:themeColor="accent1"/>
              </w:rPr>
              <w:tab/>
            </w:r>
            <w:bookmarkStart w:id="1178" w:name="_Hlk27231068"/>
            <w:r w:rsidRPr="001F382F">
              <w:rPr>
                <w:rFonts w:ascii="Segoe UI Symbol" w:hAnsi="Segoe UI Symbol"/>
                <w:color w:val="5B9BD5" w:themeColor="accent1"/>
              </w:rPr>
              <w:t xml:space="preserve">DB members: </w:t>
            </w:r>
          </w:p>
          <w:p w14:paraId="4BEA78EE" w14:textId="6647462C" w:rsidR="00FD7C6E" w:rsidRPr="001F382F" w:rsidRDefault="00FD7C6E" w:rsidP="00FD7C6E">
            <w:pPr>
              <w:ind w:left="1150"/>
              <w:rPr>
                <w:rFonts w:ascii="Segoe UI Symbol" w:hAnsi="Segoe UI Symbol"/>
                <w:i/>
                <w:iCs/>
                <w:color w:val="5B9BD5" w:themeColor="accent1"/>
              </w:rPr>
            </w:pPr>
            <w:r w:rsidRPr="001F382F">
              <w:rPr>
                <w:rFonts w:ascii="Segoe UI Symbol" w:hAnsi="Segoe UI Symbol"/>
                <w:b/>
                <w:bCs/>
                <w:noProof/>
                <w:color w:val="5B9BD5" w:themeColor="accent1"/>
              </w:rPr>
              <w:t>Each Party shall nominate one member for the approval of the other Party. The first two members shall recommend and the Parties shall agree upon the third member, who shall act as chairman</w:t>
            </w:r>
            <w:r w:rsidRPr="001F382F">
              <w:rPr>
                <w:rFonts w:ascii="Segoe UI Symbol" w:hAnsi="Segoe UI Symbol"/>
                <w:b/>
                <w:bCs/>
                <w:iCs/>
                <w:color w:val="5B9BD5" w:themeColor="accent1"/>
              </w:rPr>
              <w:t>.</w:t>
            </w:r>
            <w:bookmarkStart w:id="1179" w:name="_Hlk27231192"/>
            <w:bookmarkStart w:id="1180" w:name="_Hlk27231034"/>
            <w:bookmarkEnd w:id="1178"/>
          </w:p>
          <w:bookmarkEnd w:id="1179"/>
          <w:bookmarkEnd w:id="1180"/>
          <w:p w14:paraId="71E982F6" w14:textId="77777777" w:rsidR="00544DB0" w:rsidRPr="00544DB0" w:rsidRDefault="00544DB0" w:rsidP="00544DB0">
            <w:pPr>
              <w:spacing w:after="120"/>
              <w:ind w:left="1150" w:hanging="1150"/>
              <w:rPr>
                <w:rFonts w:ascii="Segoe UI Symbol" w:hAnsi="Segoe UI Symbol"/>
              </w:rPr>
            </w:pPr>
            <w:r w:rsidRPr="00544DB0">
              <w:rPr>
                <w:rFonts w:ascii="Segoe UI Symbol" w:hAnsi="Segoe UI Symbol"/>
              </w:rPr>
              <w:t>PCC 46.2           Appointment (if not agreed) to be made by: </w:t>
            </w:r>
            <w:bookmarkStart w:id="1181" w:name="x__Hlk27231225"/>
            <w:r w:rsidRPr="00544DB0">
              <w:rPr>
                <w:rFonts w:ascii="Segoe UI Symbol" w:hAnsi="Segoe UI Symbol"/>
                <w:i/>
                <w:iCs/>
                <w:lang w:val="en-GB"/>
              </w:rPr>
              <w:t xml:space="preserve">Nairobi Centre for </w:t>
            </w:r>
            <w:proofErr w:type="spellStart"/>
            <w:r w:rsidRPr="00544DB0">
              <w:rPr>
                <w:rFonts w:ascii="Segoe UI Symbol" w:hAnsi="Segoe UI Symbol"/>
                <w:i/>
                <w:iCs/>
                <w:lang w:val="en-GB"/>
              </w:rPr>
              <w:t>lnternational</w:t>
            </w:r>
            <w:proofErr w:type="spellEnd"/>
            <w:r w:rsidRPr="00544DB0">
              <w:rPr>
                <w:rFonts w:ascii="Segoe UI Symbol" w:hAnsi="Segoe UI Symbol"/>
                <w:i/>
                <w:iCs/>
                <w:lang w:val="en-GB"/>
              </w:rPr>
              <w:t xml:space="preserve"> Arbitration.</w:t>
            </w:r>
            <w:bookmarkEnd w:id="1181"/>
          </w:p>
          <w:p w14:paraId="26521C38" w14:textId="77777777" w:rsidR="00544DB0" w:rsidRPr="00544DB0" w:rsidRDefault="00544DB0" w:rsidP="00544DB0">
            <w:pPr>
              <w:spacing w:after="120"/>
              <w:ind w:left="1150" w:hanging="1150"/>
              <w:rPr>
                <w:rFonts w:ascii="Segoe UI Symbol" w:hAnsi="Segoe UI Symbol"/>
              </w:rPr>
            </w:pPr>
            <w:r w:rsidRPr="00544DB0">
              <w:rPr>
                <w:rFonts w:ascii="Segoe UI Symbol" w:hAnsi="Segoe UI Symbol"/>
                <w:b/>
                <w:bCs/>
              </w:rPr>
              <w:t>Rules of arbitration</w:t>
            </w:r>
          </w:p>
          <w:p w14:paraId="371145C5" w14:textId="77777777" w:rsidR="00544DB0" w:rsidRPr="00544DB0" w:rsidRDefault="00544DB0" w:rsidP="00544DB0">
            <w:pPr>
              <w:spacing w:after="120"/>
              <w:ind w:left="1150" w:hanging="1150"/>
              <w:rPr>
                <w:rFonts w:ascii="Segoe UI Symbol" w:hAnsi="Segoe UI Symbol"/>
              </w:rPr>
            </w:pPr>
            <w:bookmarkStart w:id="1182" w:name="x__Hlk13586730"/>
            <w:bookmarkStart w:id="1183" w:name="x__Hlk27231278"/>
            <w:bookmarkEnd w:id="1182"/>
            <w:r w:rsidRPr="00544DB0">
              <w:rPr>
                <w:rFonts w:ascii="Segoe UI Symbol" w:hAnsi="Segoe UI Symbol"/>
              </w:rPr>
              <w:t>GCC Sub-Clause 46.5(a)</w:t>
            </w:r>
            <w:r w:rsidRPr="00544DB0">
              <w:rPr>
                <w:rFonts w:ascii="Segoe UI Symbol" w:hAnsi="Segoe UI Symbol"/>
                <w:i/>
                <w:iCs/>
              </w:rPr>
              <w:t>shall </w:t>
            </w:r>
            <w:r w:rsidRPr="00544DB0">
              <w:rPr>
                <w:rFonts w:ascii="Segoe UI Symbol" w:hAnsi="Segoe UI Symbol"/>
              </w:rPr>
              <w:t>apply.</w:t>
            </w:r>
            <w:bookmarkEnd w:id="1183"/>
          </w:p>
          <w:p w14:paraId="3ADB6297" w14:textId="77777777" w:rsidR="00544DB0" w:rsidRDefault="00544DB0" w:rsidP="00544DB0">
            <w:pPr>
              <w:spacing w:after="120"/>
              <w:ind w:left="1150" w:hanging="1150"/>
              <w:rPr>
                <w:rFonts w:ascii="Segoe UI Symbol" w:hAnsi="Segoe UI Symbol"/>
                <w:i/>
                <w:iCs/>
              </w:rPr>
            </w:pPr>
            <w:r w:rsidRPr="00544DB0">
              <w:rPr>
                <w:rFonts w:ascii="Segoe UI Symbol" w:hAnsi="Segoe UI Symbol"/>
                <w:i/>
                <w:iCs/>
              </w:rPr>
              <w:t xml:space="preserve">The rules of arbitration shall be those of the United Nations Commission on </w:t>
            </w:r>
            <w:proofErr w:type="spellStart"/>
            <w:r w:rsidRPr="00544DB0">
              <w:rPr>
                <w:rFonts w:ascii="Segoe UI Symbol" w:hAnsi="Segoe UI Symbol"/>
                <w:i/>
                <w:iCs/>
              </w:rPr>
              <w:t>lnternational</w:t>
            </w:r>
            <w:proofErr w:type="spellEnd"/>
            <w:r w:rsidRPr="00544DB0">
              <w:rPr>
                <w:rFonts w:ascii="Segoe UI Symbol" w:hAnsi="Segoe UI Symbol"/>
                <w:i/>
                <w:iCs/>
              </w:rPr>
              <w:t xml:space="preserve"> Trade Law (UNICITRAL</w:t>
            </w:r>
            <w:proofErr w:type="gramStart"/>
            <w:r w:rsidRPr="00544DB0">
              <w:rPr>
                <w:rFonts w:ascii="Segoe UI Symbol" w:hAnsi="Segoe UI Symbol"/>
                <w:i/>
                <w:iCs/>
              </w:rPr>
              <w:t>)</w:t>
            </w:r>
            <w:proofErr w:type="gramEnd"/>
            <w:r w:rsidRPr="00544DB0">
              <w:rPr>
                <w:rFonts w:ascii="Segoe UI Symbol" w:hAnsi="Segoe UI Symbol"/>
                <w:i/>
                <w:iCs/>
              </w:rPr>
              <w:t xml:space="preserve"> </w:t>
            </w:r>
            <w:r w:rsidRPr="00544DB0">
              <w:rPr>
                <w:rFonts w:ascii="Segoe UI Symbol" w:hAnsi="Segoe UI Symbol"/>
                <w:i/>
                <w:iCs/>
              </w:rPr>
              <w:lastRenderedPageBreak/>
              <w:t>and the place and seat of arbitration shall be Nairobi, Kenya. </w:t>
            </w:r>
          </w:p>
          <w:p w14:paraId="2CAE5D9A" w14:textId="6722BDE2" w:rsidR="00544DB0" w:rsidRPr="00544DB0" w:rsidRDefault="00544DB0" w:rsidP="00544DB0">
            <w:pPr>
              <w:spacing w:after="120"/>
              <w:ind w:left="1150" w:hanging="1150"/>
              <w:rPr>
                <w:rFonts w:ascii="Segoe UI Symbol" w:hAnsi="Segoe UI Symbol"/>
              </w:rPr>
            </w:pPr>
            <w:r w:rsidRPr="00544DB0">
              <w:rPr>
                <w:rFonts w:ascii="Segoe UI Symbol" w:hAnsi="Segoe UI Symbol"/>
              </w:rPr>
              <w:t>GCC Sub-Clause 46.5 (b): </w:t>
            </w:r>
            <w:r w:rsidRPr="00544DB0">
              <w:rPr>
                <w:rFonts w:ascii="Segoe UI Symbol" w:hAnsi="Segoe UI Symbol"/>
                <w:i/>
                <w:iCs/>
              </w:rPr>
              <w:t>[shall not apply.</w:t>
            </w:r>
          </w:p>
          <w:p w14:paraId="05357D94" w14:textId="1726FE53" w:rsidR="00FD7C6E" w:rsidRPr="00D5087F" w:rsidRDefault="00FD7C6E" w:rsidP="00FD7C6E">
            <w:pPr>
              <w:spacing w:after="120"/>
              <w:rPr>
                <w:rFonts w:ascii="Segoe UI Symbol" w:hAnsi="Segoe UI Symbol"/>
              </w:rPr>
            </w:pPr>
          </w:p>
        </w:tc>
      </w:tr>
    </w:tbl>
    <w:p w14:paraId="78E09BAE" w14:textId="77777777" w:rsidR="00F07D31" w:rsidRPr="00D5087F" w:rsidRDefault="00F07D31" w:rsidP="001D5093">
      <w:pPr>
        <w:spacing w:after="200"/>
        <w:rPr>
          <w:rFonts w:ascii="Segoe UI Symbol" w:hAnsi="Segoe UI Symbol"/>
          <w:color w:val="000000"/>
          <w:szCs w:val="24"/>
        </w:rPr>
      </w:pPr>
      <w:bookmarkStart w:id="1184" w:name="_Toc125951195"/>
    </w:p>
    <w:p w14:paraId="7AFB1D92" w14:textId="77777777" w:rsidR="00E90CA3" w:rsidRDefault="00E90CA3" w:rsidP="00D5087F">
      <w:pPr>
        <w:tabs>
          <w:tab w:val="right" w:leader="underscore" w:pos="9360"/>
        </w:tabs>
        <w:spacing w:before="240" w:after="240"/>
        <w:ind w:right="-421"/>
        <w:jc w:val="center"/>
        <w:outlineLvl w:val="0"/>
        <w:rPr>
          <w:rFonts w:ascii="Segoe UI Symbol" w:hAnsi="Segoe UI Symbol"/>
          <w:b/>
          <w:sz w:val="40"/>
          <w:szCs w:val="40"/>
        </w:rPr>
        <w:sectPr w:rsidR="00E90CA3" w:rsidSect="002A2E66">
          <w:footerReference w:type="even" r:id="rId101"/>
          <w:footerReference w:type="default" r:id="rId102"/>
          <w:footerReference w:type="first" r:id="rId103"/>
          <w:footnotePr>
            <w:numRestart w:val="eachSect"/>
          </w:footnotePr>
          <w:pgSz w:w="12240" w:h="15840" w:code="1"/>
          <w:pgMar w:top="1440" w:right="1440" w:bottom="1440" w:left="1800" w:header="720" w:footer="864" w:gutter="0"/>
          <w:cols w:space="720"/>
          <w:titlePg/>
          <w:docGrid w:linePitch="326"/>
        </w:sectPr>
      </w:pPr>
      <w:bookmarkStart w:id="1185" w:name="_Hlt125777494"/>
      <w:bookmarkStart w:id="1186" w:name="_Hlt158620851"/>
      <w:bookmarkStart w:id="1187" w:name="_Hlt197841016"/>
      <w:bookmarkStart w:id="1188" w:name="_Toc59197247"/>
      <w:bookmarkEnd w:id="962"/>
      <w:bookmarkEnd w:id="963"/>
      <w:bookmarkEnd w:id="964"/>
      <w:bookmarkEnd w:id="1184"/>
      <w:bookmarkEnd w:id="1185"/>
      <w:bookmarkEnd w:id="1186"/>
      <w:bookmarkEnd w:id="1187"/>
    </w:p>
    <w:p w14:paraId="61AD1ED0" w14:textId="6EFD0022" w:rsidR="002200C6" w:rsidRPr="00D5087F" w:rsidRDefault="002200C6" w:rsidP="00D5087F">
      <w:pPr>
        <w:tabs>
          <w:tab w:val="right" w:leader="underscore" w:pos="9360"/>
        </w:tabs>
        <w:spacing w:before="240" w:after="240"/>
        <w:ind w:right="-421"/>
        <w:jc w:val="center"/>
        <w:outlineLvl w:val="0"/>
        <w:rPr>
          <w:rFonts w:ascii="Segoe UI Symbol" w:hAnsi="Segoe UI Symbol"/>
          <w:b/>
          <w:sz w:val="40"/>
          <w:szCs w:val="40"/>
        </w:rPr>
      </w:pPr>
      <w:r w:rsidRPr="00D5087F">
        <w:rPr>
          <w:rFonts w:ascii="Segoe UI Symbol" w:hAnsi="Segoe UI Symbol"/>
          <w:b/>
          <w:sz w:val="40"/>
          <w:szCs w:val="40"/>
        </w:rPr>
        <w:lastRenderedPageBreak/>
        <w:t>Section X - Contract Forms</w:t>
      </w:r>
      <w:bookmarkEnd w:id="1188"/>
    </w:p>
    <w:p w14:paraId="777C8419" w14:textId="77777777" w:rsidR="005C1A7B" w:rsidRPr="00D5087F" w:rsidRDefault="005C1A7B" w:rsidP="001D5093">
      <w:pPr>
        <w:tabs>
          <w:tab w:val="right" w:leader="underscore" w:pos="9504"/>
        </w:tabs>
        <w:spacing w:before="120" w:after="120"/>
        <w:ind w:right="0"/>
        <w:jc w:val="center"/>
        <w:outlineLvl w:val="1"/>
        <w:rPr>
          <w:rFonts w:ascii="Segoe UI Symbol" w:hAnsi="Segoe UI Symbol"/>
          <w:b/>
          <w:sz w:val="32"/>
        </w:rPr>
      </w:pPr>
      <w:bookmarkStart w:id="1189" w:name="_Toc59197248"/>
      <w:r w:rsidRPr="00D5087F">
        <w:rPr>
          <w:rFonts w:ascii="Segoe UI Symbol" w:hAnsi="Segoe UI Symbol"/>
          <w:b/>
          <w:sz w:val="32"/>
        </w:rPr>
        <w:t>Table</w:t>
      </w:r>
      <w:r w:rsidR="007E703B" w:rsidRPr="00D5087F">
        <w:rPr>
          <w:rFonts w:ascii="Segoe UI Symbol" w:hAnsi="Segoe UI Symbol"/>
          <w:b/>
          <w:sz w:val="32"/>
        </w:rPr>
        <w:t xml:space="preserve"> </w:t>
      </w:r>
      <w:r w:rsidRPr="00D5087F">
        <w:rPr>
          <w:rFonts w:ascii="Segoe UI Symbol" w:hAnsi="Segoe UI Symbol"/>
          <w:b/>
          <w:sz w:val="32"/>
        </w:rPr>
        <w:t>of</w:t>
      </w:r>
      <w:r w:rsidR="007E703B" w:rsidRPr="00D5087F">
        <w:rPr>
          <w:rFonts w:ascii="Segoe UI Symbol" w:hAnsi="Segoe UI Symbol"/>
          <w:b/>
          <w:sz w:val="32"/>
        </w:rPr>
        <w:t xml:space="preserve"> </w:t>
      </w:r>
      <w:r w:rsidRPr="00D5087F">
        <w:rPr>
          <w:rFonts w:ascii="Segoe UI Symbol" w:hAnsi="Segoe UI Symbol"/>
          <w:b/>
          <w:sz w:val="32"/>
        </w:rPr>
        <w:t>Forms</w:t>
      </w:r>
      <w:bookmarkEnd w:id="1189"/>
    </w:p>
    <w:p w14:paraId="2F95B120" w14:textId="55018362" w:rsidR="009F6AC5" w:rsidRPr="00284021" w:rsidRDefault="002200C6" w:rsidP="00475EEA">
      <w:pPr>
        <w:pStyle w:val="TOC1"/>
        <w:rPr>
          <w:rFonts w:asciiTheme="minorHAnsi" w:eastAsiaTheme="minorEastAsia" w:hAnsiTheme="minorHAnsi" w:cstheme="minorBidi"/>
          <w:sz w:val="22"/>
          <w:szCs w:val="22"/>
          <w:lang w:val="en-US"/>
        </w:rPr>
      </w:pPr>
      <w:r>
        <w:rPr>
          <w:b/>
        </w:rPr>
        <w:fldChar w:fldCharType="begin"/>
      </w:r>
      <w:r>
        <w:instrText xml:space="preserve"> TOC \b SectionX \* MERGEFORMAT </w:instrText>
      </w:r>
      <w:r>
        <w:rPr>
          <w:b/>
        </w:rPr>
        <w:fldChar w:fldCharType="separate"/>
      </w:r>
      <w:r w:rsidR="009F6AC5">
        <w:t>Notification of Intention to Award</w:t>
      </w:r>
      <w:r w:rsidR="009F6AC5">
        <w:tab/>
      </w:r>
      <w:r w:rsidR="009F6AC5">
        <w:fldChar w:fldCharType="begin"/>
      </w:r>
      <w:r w:rsidR="009F6AC5">
        <w:instrText xml:space="preserve"> PAGEREF _Toc59196864 \h </w:instrText>
      </w:r>
      <w:r w:rsidR="009F6AC5">
        <w:fldChar w:fldCharType="separate"/>
      </w:r>
      <w:r w:rsidR="00490F68">
        <w:t>349</w:t>
      </w:r>
      <w:r w:rsidR="009F6AC5">
        <w:fldChar w:fldCharType="end"/>
      </w:r>
    </w:p>
    <w:p w14:paraId="1CB8E415" w14:textId="23CE5B8D" w:rsidR="009F6AC5" w:rsidRPr="00284021" w:rsidRDefault="009F6AC5" w:rsidP="00475EEA">
      <w:pPr>
        <w:pStyle w:val="TOC1"/>
        <w:rPr>
          <w:rFonts w:asciiTheme="minorHAnsi" w:eastAsiaTheme="minorEastAsia" w:hAnsiTheme="minorHAnsi" w:cstheme="minorBidi"/>
          <w:sz w:val="22"/>
          <w:szCs w:val="22"/>
          <w:lang w:val="en-US"/>
        </w:rPr>
      </w:pPr>
      <w:r>
        <w:t>Beneficial Ownership Disclosure Form</w:t>
      </w:r>
      <w:r>
        <w:tab/>
      </w:r>
      <w:r>
        <w:fldChar w:fldCharType="begin"/>
      </w:r>
      <w:r>
        <w:instrText xml:space="preserve"> PAGEREF _Toc59196865 \h </w:instrText>
      </w:r>
      <w:r>
        <w:fldChar w:fldCharType="separate"/>
      </w:r>
      <w:r w:rsidR="00490F68">
        <w:t>353</w:t>
      </w:r>
      <w:r>
        <w:fldChar w:fldCharType="end"/>
      </w:r>
    </w:p>
    <w:p w14:paraId="7C12A9BB" w14:textId="5B17ADEB" w:rsidR="009F6AC5" w:rsidRPr="00284021" w:rsidRDefault="009F6AC5" w:rsidP="00475EEA">
      <w:pPr>
        <w:pStyle w:val="TOC1"/>
        <w:rPr>
          <w:rFonts w:asciiTheme="minorHAnsi" w:eastAsiaTheme="minorEastAsia" w:hAnsiTheme="minorHAnsi" w:cstheme="minorBidi"/>
          <w:sz w:val="22"/>
          <w:szCs w:val="22"/>
          <w:lang w:val="en-US"/>
        </w:rPr>
      </w:pPr>
      <w:r>
        <w:t>Letter of Acceptance</w:t>
      </w:r>
      <w:r>
        <w:tab/>
      </w:r>
      <w:r>
        <w:fldChar w:fldCharType="begin"/>
      </w:r>
      <w:r>
        <w:instrText xml:space="preserve"> PAGEREF _Toc59196866 \h </w:instrText>
      </w:r>
      <w:r>
        <w:fldChar w:fldCharType="separate"/>
      </w:r>
      <w:r w:rsidR="00490F68">
        <w:t>356</w:t>
      </w:r>
      <w:r>
        <w:fldChar w:fldCharType="end"/>
      </w:r>
    </w:p>
    <w:p w14:paraId="73065C4C" w14:textId="31276DE0" w:rsidR="009F6AC5" w:rsidRPr="00284021" w:rsidRDefault="009F6AC5" w:rsidP="00475EEA">
      <w:pPr>
        <w:pStyle w:val="TOC1"/>
        <w:rPr>
          <w:rFonts w:asciiTheme="minorHAnsi" w:eastAsiaTheme="minorEastAsia" w:hAnsiTheme="minorHAnsi" w:cstheme="minorBidi"/>
          <w:sz w:val="22"/>
          <w:szCs w:val="22"/>
          <w:lang w:val="en-US"/>
        </w:rPr>
      </w:pPr>
      <w:r>
        <w:t>Contract Agreement</w:t>
      </w:r>
      <w:r>
        <w:tab/>
      </w:r>
      <w:r>
        <w:fldChar w:fldCharType="begin"/>
      </w:r>
      <w:r>
        <w:instrText xml:space="preserve"> PAGEREF _Toc59196867 \h </w:instrText>
      </w:r>
      <w:r>
        <w:fldChar w:fldCharType="separate"/>
      </w:r>
      <w:r w:rsidR="00490F68">
        <w:t>357</w:t>
      </w:r>
      <w:r>
        <w:fldChar w:fldCharType="end"/>
      </w:r>
    </w:p>
    <w:p w14:paraId="560FC911" w14:textId="660ABA99" w:rsidR="009F6AC5" w:rsidRPr="00284021" w:rsidRDefault="009F6AC5" w:rsidP="00E90CA3">
      <w:pPr>
        <w:pStyle w:val="TOC2"/>
        <w:ind w:left="0"/>
        <w:rPr>
          <w:rFonts w:asciiTheme="minorHAnsi" w:eastAsiaTheme="minorEastAsia" w:hAnsiTheme="minorHAnsi" w:cstheme="minorBidi"/>
          <w:sz w:val="22"/>
          <w:lang w:eastAsia="fr-FR"/>
        </w:rPr>
      </w:pPr>
      <w:r w:rsidRPr="002632A5">
        <w:t>Appendix 1.  Terms and Procedures of Payment</w:t>
      </w:r>
      <w:r>
        <w:tab/>
      </w:r>
      <w:r>
        <w:fldChar w:fldCharType="begin"/>
      </w:r>
      <w:r>
        <w:instrText xml:space="preserve"> PAGEREF _Toc59196868 \h </w:instrText>
      </w:r>
      <w:r>
        <w:fldChar w:fldCharType="separate"/>
      </w:r>
      <w:r w:rsidR="00490F68">
        <w:t>362</w:t>
      </w:r>
      <w:r>
        <w:fldChar w:fldCharType="end"/>
      </w:r>
    </w:p>
    <w:p w14:paraId="36A17BF3" w14:textId="191636DF" w:rsidR="009F6AC5" w:rsidRPr="00284021" w:rsidRDefault="009F6AC5" w:rsidP="00E90CA3">
      <w:pPr>
        <w:pStyle w:val="TOC2"/>
        <w:ind w:left="0"/>
        <w:rPr>
          <w:rFonts w:asciiTheme="minorHAnsi" w:eastAsiaTheme="minorEastAsia" w:hAnsiTheme="minorHAnsi" w:cstheme="minorBidi"/>
          <w:sz w:val="22"/>
          <w:lang w:eastAsia="fr-FR"/>
        </w:rPr>
      </w:pPr>
      <w:r w:rsidRPr="002632A5">
        <w:t>Appendix 2.  Price Adjustment</w:t>
      </w:r>
      <w:r>
        <w:tab/>
      </w:r>
      <w:r>
        <w:fldChar w:fldCharType="begin"/>
      </w:r>
      <w:r>
        <w:instrText xml:space="preserve"> PAGEREF _Toc59196869 \h </w:instrText>
      </w:r>
      <w:r>
        <w:fldChar w:fldCharType="separate"/>
      </w:r>
      <w:r w:rsidR="00490F68">
        <w:t>368</w:t>
      </w:r>
      <w:r>
        <w:fldChar w:fldCharType="end"/>
      </w:r>
    </w:p>
    <w:p w14:paraId="6C1CECE5" w14:textId="36D38B60" w:rsidR="009F6AC5" w:rsidRPr="00284021" w:rsidRDefault="009F6AC5" w:rsidP="00E90CA3">
      <w:pPr>
        <w:pStyle w:val="TOC2"/>
        <w:ind w:left="0"/>
        <w:rPr>
          <w:rFonts w:asciiTheme="minorHAnsi" w:eastAsiaTheme="minorEastAsia" w:hAnsiTheme="minorHAnsi" w:cstheme="minorBidi"/>
          <w:sz w:val="22"/>
          <w:lang w:eastAsia="fr-FR"/>
        </w:rPr>
      </w:pPr>
      <w:r w:rsidRPr="002632A5">
        <w:t>Appendix 3.  Insurance Requirements</w:t>
      </w:r>
      <w:r>
        <w:tab/>
      </w:r>
      <w:r>
        <w:fldChar w:fldCharType="begin"/>
      </w:r>
      <w:r>
        <w:instrText xml:space="preserve"> PAGEREF _Toc59196870 \h </w:instrText>
      </w:r>
      <w:r>
        <w:fldChar w:fldCharType="separate"/>
      </w:r>
      <w:r w:rsidR="00490F68">
        <w:t>371</w:t>
      </w:r>
      <w:r>
        <w:fldChar w:fldCharType="end"/>
      </w:r>
    </w:p>
    <w:p w14:paraId="2CB9024E" w14:textId="6B61C788" w:rsidR="009F6AC5" w:rsidRPr="00284021" w:rsidRDefault="009F6AC5" w:rsidP="00E90CA3">
      <w:pPr>
        <w:pStyle w:val="TOC2"/>
        <w:ind w:left="0"/>
        <w:rPr>
          <w:rFonts w:asciiTheme="minorHAnsi" w:eastAsiaTheme="minorEastAsia" w:hAnsiTheme="minorHAnsi" w:cstheme="minorBidi"/>
          <w:sz w:val="22"/>
          <w:lang w:eastAsia="fr-FR"/>
        </w:rPr>
      </w:pPr>
      <w:r w:rsidRPr="002632A5">
        <w:t>Appendix 4.  Time Schedule</w:t>
      </w:r>
      <w:r>
        <w:tab/>
      </w:r>
      <w:r>
        <w:fldChar w:fldCharType="begin"/>
      </w:r>
      <w:r>
        <w:instrText xml:space="preserve"> PAGEREF _Toc59196871 \h </w:instrText>
      </w:r>
      <w:r>
        <w:fldChar w:fldCharType="separate"/>
      </w:r>
      <w:r w:rsidR="00490F68">
        <w:t>375</w:t>
      </w:r>
      <w:r>
        <w:fldChar w:fldCharType="end"/>
      </w:r>
    </w:p>
    <w:p w14:paraId="509A4094" w14:textId="62D0B4A0" w:rsidR="009F6AC5" w:rsidRPr="00284021" w:rsidRDefault="009F6AC5" w:rsidP="00E90CA3">
      <w:pPr>
        <w:pStyle w:val="TOC2"/>
        <w:ind w:left="0"/>
        <w:rPr>
          <w:rFonts w:asciiTheme="minorHAnsi" w:eastAsiaTheme="minorEastAsia" w:hAnsiTheme="minorHAnsi" w:cstheme="minorBidi"/>
          <w:sz w:val="22"/>
          <w:lang w:eastAsia="fr-FR"/>
        </w:rPr>
      </w:pPr>
      <w:r w:rsidRPr="002632A5">
        <w:t>Appendix 5.  List of Major Items of Plant and Installation Services</w:t>
      </w:r>
      <w:r>
        <w:tab/>
      </w:r>
      <w:r>
        <w:fldChar w:fldCharType="begin"/>
      </w:r>
      <w:r>
        <w:instrText xml:space="preserve"> PAGEREF _Toc59196872 \h </w:instrText>
      </w:r>
      <w:r>
        <w:fldChar w:fldCharType="separate"/>
      </w:r>
      <w:r w:rsidR="00490F68">
        <w:t>376</w:t>
      </w:r>
      <w:r>
        <w:fldChar w:fldCharType="end"/>
      </w:r>
    </w:p>
    <w:p w14:paraId="48AC4A3A" w14:textId="6785DACE" w:rsidR="009F6AC5" w:rsidRPr="00284021" w:rsidRDefault="009F6AC5" w:rsidP="00E90CA3">
      <w:pPr>
        <w:pStyle w:val="TOC2"/>
        <w:ind w:left="0"/>
        <w:rPr>
          <w:rFonts w:asciiTheme="minorHAnsi" w:eastAsiaTheme="minorEastAsia" w:hAnsiTheme="minorHAnsi" w:cstheme="minorBidi"/>
          <w:sz w:val="22"/>
          <w:lang w:eastAsia="fr-FR"/>
        </w:rPr>
      </w:pPr>
      <w:r w:rsidRPr="002632A5">
        <w:t>Appendix 6.  Scope of Works and Supply by the Employer</w:t>
      </w:r>
      <w:r>
        <w:tab/>
      </w:r>
      <w:r>
        <w:fldChar w:fldCharType="begin"/>
      </w:r>
      <w:r>
        <w:instrText xml:space="preserve"> PAGEREF _Toc59196873 \h </w:instrText>
      </w:r>
      <w:r>
        <w:fldChar w:fldCharType="separate"/>
      </w:r>
      <w:r w:rsidR="00490F68">
        <w:t>377</w:t>
      </w:r>
      <w:r>
        <w:fldChar w:fldCharType="end"/>
      </w:r>
    </w:p>
    <w:p w14:paraId="14A87275" w14:textId="37AD7D28" w:rsidR="009F6AC5" w:rsidRPr="00284021" w:rsidRDefault="009F6AC5" w:rsidP="00E90CA3">
      <w:pPr>
        <w:pStyle w:val="TOC2"/>
        <w:ind w:left="0"/>
        <w:rPr>
          <w:rFonts w:asciiTheme="minorHAnsi" w:eastAsiaTheme="minorEastAsia" w:hAnsiTheme="minorHAnsi" w:cstheme="minorBidi"/>
          <w:sz w:val="22"/>
          <w:lang w:eastAsia="fr-FR"/>
        </w:rPr>
      </w:pPr>
      <w:r w:rsidRPr="002632A5">
        <w:t>Appendix 7.  List of Documents for Approval or Review</w:t>
      </w:r>
      <w:r>
        <w:tab/>
      </w:r>
      <w:r>
        <w:fldChar w:fldCharType="begin"/>
      </w:r>
      <w:r>
        <w:instrText xml:space="preserve"> PAGEREF _Toc59196874 \h </w:instrText>
      </w:r>
      <w:r>
        <w:fldChar w:fldCharType="separate"/>
      </w:r>
      <w:r w:rsidR="00490F68">
        <w:t>378</w:t>
      </w:r>
      <w:r>
        <w:fldChar w:fldCharType="end"/>
      </w:r>
    </w:p>
    <w:p w14:paraId="1D3BAEC0" w14:textId="4DA31E40" w:rsidR="009F6AC5" w:rsidRPr="00284021" w:rsidRDefault="009F6AC5" w:rsidP="00E90CA3">
      <w:pPr>
        <w:pStyle w:val="TOC2"/>
        <w:ind w:left="0"/>
        <w:rPr>
          <w:rFonts w:asciiTheme="minorHAnsi" w:eastAsiaTheme="minorEastAsia" w:hAnsiTheme="minorHAnsi" w:cstheme="minorBidi"/>
          <w:sz w:val="22"/>
          <w:lang w:eastAsia="fr-FR"/>
        </w:rPr>
      </w:pPr>
      <w:r w:rsidRPr="002632A5">
        <w:t>Appendix 8.  Functional Guarantees</w:t>
      </w:r>
      <w:r>
        <w:tab/>
      </w:r>
      <w:r>
        <w:fldChar w:fldCharType="begin"/>
      </w:r>
      <w:r>
        <w:instrText xml:space="preserve"> PAGEREF _Toc59196875 \h </w:instrText>
      </w:r>
      <w:r>
        <w:fldChar w:fldCharType="separate"/>
      </w:r>
      <w:r w:rsidR="00490F68">
        <w:t>379</w:t>
      </w:r>
      <w:r>
        <w:fldChar w:fldCharType="end"/>
      </w:r>
    </w:p>
    <w:p w14:paraId="15ABB0BA" w14:textId="0CA00EBC" w:rsidR="009F6AC5" w:rsidRPr="00284021" w:rsidRDefault="009F6AC5" w:rsidP="00475EEA">
      <w:pPr>
        <w:pStyle w:val="TOC1"/>
        <w:rPr>
          <w:rFonts w:asciiTheme="minorHAnsi" w:eastAsiaTheme="minorEastAsia" w:hAnsiTheme="minorHAnsi" w:cstheme="minorBidi"/>
          <w:sz w:val="22"/>
          <w:szCs w:val="22"/>
          <w:lang w:val="en-US"/>
        </w:rPr>
      </w:pPr>
      <w:r>
        <w:t>Performance Security Form– Bank Guarantee</w:t>
      </w:r>
      <w:r>
        <w:tab/>
      </w:r>
      <w:r>
        <w:fldChar w:fldCharType="begin"/>
      </w:r>
      <w:r>
        <w:instrText xml:space="preserve"> PAGEREF _Toc59196876 \h </w:instrText>
      </w:r>
      <w:r>
        <w:fldChar w:fldCharType="separate"/>
      </w:r>
      <w:r w:rsidR="00490F68">
        <w:t>382</w:t>
      </w:r>
      <w:r>
        <w:fldChar w:fldCharType="end"/>
      </w:r>
    </w:p>
    <w:p w14:paraId="76A79327" w14:textId="12B9609A" w:rsidR="009F6AC5" w:rsidRPr="00284021" w:rsidRDefault="009F6AC5" w:rsidP="00475EEA">
      <w:pPr>
        <w:pStyle w:val="TOC1"/>
        <w:rPr>
          <w:rFonts w:asciiTheme="minorHAnsi" w:eastAsiaTheme="minorEastAsia" w:hAnsiTheme="minorHAnsi" w:cstheme="minorBidi"/>
          <w:sz w:val="22"/>
          <w:szCs w:val="22"/>
          <w:lang w:val="en-US"/>
        </w:rPr>
      </w:pPr>
      <w:r>
        <w:t>Performance Security Form- Conditional Bank Guarantee</w:t>
      </w:r>
      <w:r>
        <w:tab/>
      </w:r>
      <w:r>
        <w:fldChar w:fldCharType="begin"/>
      </w:r>
      <w:r>
        <w:instrText xml:space="preserve"> PAGEREF _Toc59196877 \h </w:instrText>
      </w:r>
      <w:r>
        <w:fldChar w:fldCharType="separate"/>
      </w:r>
      <w:r w:rsidR="00490F68">
        <w:t>385</w:t>
      </w:r>
      <w:r>
        <w:fldChar w:fldCharType="end"/>
      </w:r>
    </w:p>
    <w:p w14:paraId="15C5393B" w14:textId="767A273F" w:rsidR="009F6AC5" w:rsidRPr="009F6AC5" w:rsidRDefault="009F6AC5" w:rsidP="00475EEA">
      <w:pPr>
        <w:pStyle w:val="TOC1"/>
        <w:rPr>
          <w:rFonts w:asciiTheme="minorHAnsi" w:eastAsiaTheme="minorEastAsia" w:hAnsiTheme="minorHAnsi" w:cstheme="minorBidi"/>
          <w:sz w:val="22"/>
          <w:szCs w:val="22"/>
        </w:rPr>
      </w:pPr>
      <w:r>
        <w:t>Advance Payment Security-Demand Guarantee</w:t>
      </w:r>
      <w:r>
        <w:tab/>
      </w:r>
      <w:r>
        <w:fldChar w:fldCharType="begin"/>
      </w:r>
      <w:r>
        <w:instrText xml:space="preserve"> PAGEREF _Toc59196878 \h </w:instrText>
      </w:r>
      <w:r>
        <w:fldChar w:fldCharType="separate"/>
      </w:r>
      <w:r w:rsidR="00490F68">
        <w:t>388</w:t>
      </w:r>
      <w:r>
        <w:fldChar w:fldCharType="end"/>
      </w:r>
    </w:p>
    <w:p w14:paraId="3026E660" w14:textId="5DD2664C" w:rsidR="002200C6" w:rsidRDefault="002200C6" w:rsidP="001D5093">
      <w:pPr>
        <w:widowControl w:val="0"/>
        <w:rPr>
          <w:rFonts w:ascii="Segoe UI Symbol" w:hAnsi="Segoe UI Symbol"/>
          <w:sz w:val="28"/>
          <w:u w:val="single"/>
        </w:rPr>
      </w:pPr>
      <w:r>
        <w:rPr>
          <w:bCs/>
          <w:iCs/>
        </w:rPr>
        <w:fldChar w:fldCharType="end"/>
      </w:r>
      <w:bookmarkStart w:id="1190" w:name="_Toc437692907"/>
    </w:p>
    <w:p w14:paraId="6735D190" w14:textId="3475B2CB" w:rsidR="0064418A" w:rsidRDefault="008B286C" w:rsidP="001D5093">
      <w:pPr>
        <w:widowControl w:val="0"/>
        <w:rPr>
          <w:rFonts w:ascii="Segoe UI Symbol" w:hAnsi="Segoe UI Symbol"/>
          <w:sz w:val="28"/>
          <w:u w:val="single"/>
        </w:rPr>
      </w:pPr>
      <w:r w:rsidRPr="00D5087F">
        <w:rPr>
          <w:rFonts w:ascii="Segoe UI Symbol" w:hAnsi="Segoe UI Symbol"/>
          <w:sz w:val="28"/>
          <w:u w:val="single"/>
        </w:rPr>
        <w:br w:type="page"/>
      </w:r>
    </w:p>
    <w:p w14:paraId="16B55C94" w14:textId="77777777" w:rsidR="00C83D5B" w:rsidRPr="009F6AC5" w:rsidRDefault="00C83D5B" w:rsidP="00A629B9">
      <w:pPr>
        <w:pStyle w:val="Heading1"/>
      </w:pPr>
      <w:bookmarkStart w:id="1191" w:name="_Toc454873451"/>
      <w:bookmarkStart w:id="1192" w:name="_Toc473797916"/>
      <w:bookmarkStart w:id="1193" w:name="_Toc59196864"/>
      <w:bookmarkStart w:id="1194" w:name="_Toc59197249"/>
      <w:bookmarkStart w:id="1195" w:name="_Toc41971555"/>
      <w:bookmarkStart w:id="1196" w:name="_Toc125873872"/>
      <w:bookmarkStart w:id="1197" w:name="_Toc125952755"/>
      <w:bookmarkStart w:id="1198" w:name="SectionX"/>
      <w:r w:rsidRPr="009F6AC5">
        <w:lastRenderedPageBreak/>
        <w:t>Notification of Intention to Award</w:t>
      </w:r>
      <w:bookmarkEnd w:id="1191"/>
      <w:bookmarkEnd w:id="1192"/>
      <w:bookmarkEnd w:id="1193"/>
      <w:bookmarkEnd w:id="1194"/>
    </w:p>
    <w:p w14:paraId="02D7C56C" w14:textId="77777777" w:rsidR="00C83D5B" w:rsidRPr="00DF3A81" w:rsidRDefault="00C83D5B" w:rsidP="00C83D5B">
      <w:pPr>
        <w:spacing w:before="240"/>
        <w:rPr>
          <w:rFonts w:ascii="Segoe UI Symbol" w:hAnsi="Segoe UI Symbol"/>
          <w:b/>
          <w:color w:val="0070C0"/>
        </w:rPr>
      </w:pPr>
      <w:r w:rsidRPr="00DF3A81">
        <w:rPr>
          <w:rFonts w:ascii="Segoe UI Symbol" w:hAnsi="Segoe UI Symbol"/>
          <w:b/>
          <w:color w:val="0070C0"/>
        </w:rPr>
        <w:t>[</w:t>
      </w:r>
      <w:r w:rsidRPr="00DF3A81">
        <w:rPr>
          <w:rFonts w:ascii="Segoe UI Symbol" w:hAnsi="Segoe UI Symbol"/>
          <w:b/>
          <w:i/>
          <w:color w:val="0070C0"/>
        </w:rPr>
        <w:t>This Notification of Intention to Award shall be sent to each Bidder that submitted a Bid.</w:t>
      </w:r>
      <w:r w:rsidRPr="00DF3A81">
        <w:rPr>
          <w:rFonts w:ascii="Segoe UI Symbol" w:hAnsi="Segoe UI Symbol"/>
          <w:b/>
          <w:color w:val="0070C0"/>
        </w:rPr>
        <w:t>]</w:t>
      </w:r>
    </w:p>
    <w:p w14:paraId="2ABD6F37" w14:textId="77777777" w:rsidR="00C83D5B" w:rsidRPr="00DF3A81" w:rsidRDefault="00C83D5B" w:rsidP="00C83D5B">
      <w:pPr>
        <w:spacing w:before="240"/>
        <w:rPr>
          <w:rFonts w:ascii="Segoe UI Symbol" w:hAnsi="Segoe UI Symbol"/>
          <w:b/>
          <w:color w:val="0070C0"/>
        </w:rPr>
      </w:pPr>
      <w:r w:rsidRPr="00DF3A81">
        <w:rPr>
          <w:rFonts w:ascii="Segoe UI Symbol" w:hAnsi="Segoe UI Symbol"/>
          <w:b/>
          <w:color w:val="0070C0"/>
        </w:rPr>
        <w:t>[</w:t>
      </w:r>
      <w:r w:rsidRPr="00DF3A81">
        <w:rPr>
          <w:rFonts w:ascii="Segoe UI Symbol" w:hAnsi="Segoe UI Symbol"/>
          <w:b/>
          <w:i/>
          <w:color w:val="0070C0"/>
        </w:rPr>
        <w:t>Send this Notification to the Bidder’s Authorized Representative named in the Bidder Information Form</w:t>
      </w:r>
      <w:r w:rsidRPr="00DF3A81">
        <w:rPr>
          <w:rFonts w:ascii="Segoe UI Symbol" w:hAnsi="Segoe UI Symbol"/>
          <w:b/>
          <w:color w:val="0070C0"/>
        </w:rPr>
        <w:t>]</w:t>
      </w:r>
    </w:p>
    <w:p w14:paraId="4060668D" w14:textId="77777777" w:rsidR="00C83D5B" w:rsidRPr="00D5087F" w:rsidRDefault="00C83D5B" w:rsidP="00C83D5B">
      <w:pPr>
        <w:pStyle w:val="Outline"/>
        <w:suppressAutoHyphens/>
        <w:spacing w:before="60" w:after="60"/>
        <w:rPr>
          <w:rFonts w:ascii="Segoe UI Symbol" w:hAnsi="Segoe UI Symbol"/>
          <w:spacing w:val="-2"/>
          <w:kern w:val="0"/>
        </w:rPr>
      </w:pPr>
      <w:r w:rsidRPr="00D5087F">
        <w:rPr>
          <w:rFonts w:ascii="Segoe UI Symbol" w:hAnsi="Segoe UI Symbol"/>
        </w:rPr>
        <w:t xml:space="preserve">For the attention of </w:t>
      </w:r>
      <w:r w:rsidRPr="00D5087F">
        <w:rPr>
          <w:rFonts w:ascii="Segoe UI Symbol" w:hAnsi="Segoe UI Symbol"/>
          <w:spacing w:val="-2"/>
          <w:kern w:val="0"/>
        </w:rPr>
        <w:t xml:space="preserve">Bidder’s Authorized Representative </w:t>
      </w:r>
    </w:p>
    <w:p w14:paraId="4D4B0A56" w14:textId="77777777" w:rsidR="00C83D5B" w:rsidRPr="00D5087F" w:rsidRDefault="00C83D5B" w:rsidP="00C83D5B">
      <w:pPr>
        <w:pStyle w:val="Outline"/>
        <w:suppressAutoHyphens/>
        <w:spacing w:before="60" w:after="60"/>
        <w:rPr>
          <w:rFonts w:ascii="Segoe UI Symbol" w:hAnsi="Segoe UI Symbol"/>
          <w:spacing w:val="-2"/>
          <w:kern w:val="0"/>
        </w:rPr>
      </w:pPr>
      <w:r w:rsidRPr="00D5087F">
        <w:rPr>
          <w:rFonts w:ascii="Segoe UI Symbol" w:hAnsi="Segoe UI Symbol"/>
          <w:spacing w:val="-2"/>
          <w:kern w:val="0"/>
        </w:rPr>
        <w:t xml:space="preserve">Name: </w:t>
      </w:r>
      <w:r w:rsidRPr="00DF3A81">
        <w:rPr>
          <w:rFonts w:ascii="Segoe UI Symbol" w:hAnsi="Segoe UI Symbol"/>
          <w:i/>
          <w:color w:val="0070C0"/>
          <w:spacing w:val="-2"/>
          <w:kern w:val="0"/>
        </w:rPr>
        <w:t>[insert Authorized Representative’s name]</w:t>
      </w:r>
    </w:p>
    <w:p w14:paraId="52D85A49" w14:textId="77777777" w:rsidR="00C83D5B" w:rsidRPr="00D5087F" w:rsidRDefault="00C83D5B" w:rsidP="00C83D5B">
      <w:pPr>
        <w:suppressAutoHyphens/>
        <w:spacing w:before="60" w:after="60"/>
        <w:rPr>
          <w:rFonts w:ascii="Segoe UI Symbol" w:hAnsi="Segoe UI Symbol"/>
          <w:b/>
          <w:spacing w:val="-2"/>
        </w:rPr>
      </w:pPr>
      <w:r w:rsidRPr="00D5087F">
        <w:rPr>
          <w:rFonts w:ascii="Segoe UI Symbol" w:hAnsi="Segoe UI Symbol"/>
          <w:spacing w:val="-2"/>
        </w:rPr>
        <w:t xml:space="preserve">Address: </w:t>
      </w:r>
      <w:r w:rsidRPr="00DF3A81">
        <w:rPr>
          <w:rFonts w:ascii="Segoe UI Symbol" w:hAnsi="Segoe UI Symbol"/>
          <w:i/>
          <w:color w:val="0070C0"/>
          <w:spacing w:val="-2"/>
        </w:rPr>
        <w:t>[insert Authorized Representative’s Address]</w:t>
      </w:r>
    </w:p>
    <w:p w14:paraId="510C8294" w14:textId="77777777" w:rsidR="00C83D5B" w:rsidRPr="00D5087F" w:rsidRDefault="00C83D5B" w:rsidP="00C83D5B">
      <w:pPr>
        <w:suppressAutoHyphens/>
        <w:spacing w:before="60" w:after="60"/>
        <w:rPr>
          <w:rFonts w:ascii="Segoe UI Symbol" w:hAnsi="Segoe UI Symbol"/>
          <w:b/>
          <w:spacing w:val="-2"/>
        </w:rPr>
      </w:pPr>
      <w:r w:rsidRPr="00D5087F">
        <w:rPr>
          <w:rFonts w:ascii="Segoe UI Symbol" w:hAnsi="Segoe UI Symbol"/>
          <w:spacing w:val="-2"/>
        </w:rPr>
        <w:t xml:space="preserve">Telephone/Fax numbers: </w:t>
      </w:r>
      <w:r w:rsidRPr="00DF3A81">
        <w:rPr>
          <w:rFonts w:ascii="Segoe UI Symbol" w:hAnsi="Segoe UI Symbol"/>
          <w:i/>
          <w:color w:val="0070C0"/>
          <w:spacing w:val="-2"/>
        </w:rPr>
        <w:t>[insert Authorized Representative’s telephone/fax numbers]</w:t>
      </w:r>
    </w:p>
    <w:p w14:paraId="67FA3C5C" w14:textId="77777777" w:rsidR="00C83D5B" w:rsidRPr="00D5087F" w:rsidRDefault="00C83D5B" w:rsidP="00C83D5B">
      <w:pPr>
        <w:rPr>
          <w:rFonts w:ascii="Segoe UI Symbol" w:hAnsi="Segoe UI Symbol"/>
        </w:rPr>
      </w:pPr>
      <w:r w:rsidRPr="00D5087F">
        <w:rPr>
          <w:rFonts w:ascii="Segoe UI Symbol" w:hAnsi="Segoe UI Symbol"/>
          <w:spacing w:val="-2"/>
        </w:rPr>
        <w:t xml:space="preserve">Email Address: </w:t>
      </w:r>
      <w:r w:rsidRPr="00DF3A81">
        <w:rPr>
          <w:rFonts w:ascii="Segoe UI Symbol" w:hAnsi="Segoe UI Symbol"/>
          <w:i/>
          <w:color w:val="0070C0"/>
          <w:spacing w:val="-2"/>
        </w:rPr>
        <w:t>[insert Authorized Representative’s email address]</w:t>
      </w:r>
    </w:p>
    <w:p w14:paraId="05EA720A" w14:textId="77777777" w:rsidR="00C83D5B" w:rsidRPr="00DF3A81" w:rsidRDefault="00C83D5B" w:rsidP="00C83D5B">
      <w:pPr>
        <w:spacing w:before="240"/>
        <w:rPr>
          <w:rFonts w:ascii="Segoe UI Symbol" w:hAnsi="Segoe UI Symbol"/>
          <w:b/>
          <w:i/>
          <w:color w:val="0070C0"/>
        </w:rPr>
      </w:pPr>
      <w:r w:rsidRPr="00DF3A81">
        <w:rPr>
          <w:rFonts w:ascii="Segoe UI Symbol" w:hAnsi="Segoe UI Symbol"/>
          <w:b/>
          <w:i/>
          <w:color w:val="0070C0"/>
        </w:rPr>
        <w:t xml:space="preserve">[IMPORTANT: insert the date that this Notification is transmitted to Bidders. The Notification must be sent to all Bidders simultaneously. This means on the same date and as close to the same time as possible.]  </w:t>
      </w:r>
    </w:p>
    <w:p w14:paraId="0E258A3B" w14:textId="77777777" w:rsidR="00C83D5B" w:rsidRPr="00D5087F" w:rsidRDefault="00C83D5B" w:rsidP="00C83D5B">
      <w:pPr>
        <w:spacing w:after="240"/>
        <w:rPr>
          <w:rFonts w:ascii="Segoe UI Symbol" w:hAnsi="Segoe UI Symbol"/>
        </w:rPr>
      </w:pPr>
      <w:r w:rsidRPr="00D5087F">
        <w:rPr>
          <w:rFonts w:ascii="Segoe UI Symbol" w:hAnsi="Segoe UI Symbol"/>
          <w:b/>
        </w:rPr>
        <w:t>DATE OF TRANSMISSION</w:t>
      </w:r>
      <w:r w:rsidRPr="00D5087F">
        <w:rPr>
          <w:rFonts w:ascii="Segoe UI Symbol" w:hAnsi="Segoe UI Symbol"/>
        </w:rPr>
        <w:t xml:space="preserve">: This Notification is sent by: </w:t>
      </w:r>
      <w:r w:rsidRPr="00DF3A81">
        <w:rPr>
          <w:rFonts w:ascii="Segoe UI Symbol" w:hAnsi="Segoe UI Symbol"/>
          <w:color w:val="0070C0"/>
        </w:rPr>
        <w:t>[</w:t>
      </w:r>
      <w:r w:rsidRPr="00DF3A81">
        <w:rPr>
          <w:rFonts w:ascii="Segoe UI Symbol" w:hAnsi="Segoe UI Symbol"/>
          <w:i/>
          <w:color w:val="0070C0"/>
        </w:rPr>
        <w:t>email/fax</w:t>
      </w:r>
      <w:r w:rsidRPr="00DF3A81">
        <w:rPr>
          <w:rFonts w:ascii="Segoe UI Symbol" w:hAnsi="Segoe UI Symbol"/>
          <w:color w:val="0070C0"/>
        </w:rPr>
        <w:t xml:space="preserve">] </w:t>
      </w:r>
      <w:r w:rsidRPr="00D5087F">
        <w:rPr>
          <w:rFonts w:ascii="Segoe UI Symbol" w:hAnsi="Segoe UI Symbol"/>
        </w:rPr>
        <w:t xml:space="preserve">on </w:t>
      </w:r>
      <w:r w:rsidRPr="00DF3A81">
        <w:rPr>
          <w:rFonts w:ascii="Segoe UI Symbol" w:hAnsi="Segoe UI Symbol"/>
          <w:color w:val="0070C0"/>
        </w:rPr>
        <w:t>[</w:t>
      </w:r>
      <w:r w:rsidRPr="00DF3A81">
        <w:rPr>
          <w:rFonts w:ascii="Segoe UI Symbol" w:hAnsi="Segoe UI Symbol"/>
          <w:i/>
          <w:color w:val="0070C0"/>
        </w:rPr>
        <w:t>date</w:t>
      </w:r>
      <w:r w:rsidRPr="00DF3A81">
        <w:rPr>
          <w:rFonts w:ascii="Segoe UI Symbol" w:hAnsi="Segoe UI Symbol"/>
          <w:color w:val="0070C0"/>
        </w:rPr>
        <w:t xml:space="preserve">] </w:t>
      </w:r>
      <w:r w:rsidRPr="00D5087F">
        <w:rPr>
          <w:rFonts w:ascii="Segoe UI Symbol" w:hAnsi="Segoe UI Symbol"/>
        </w:rPr>
        <w:t xml:space="preserve">(local time) </w:t>
      </w:r>
    </w:p>
    <w:p w14:paraId="5134AD6F" w14:textId="77777777" w:rsidR="00C83D5B" w:rsidRPr="00D5087F" w:rsidRDefault="00C83D5B" w:rsidP="00C83D5B">
      <w:pPr>
        <w:ind w:right="289"/>
        <w:rPr>
          <w:rFonts w:ascii="Segoe UI Symbol" w:hAnsi="Segoe UI Symbol"/>
          <w:b/>
          <w:bCs/>
          <w:sz w:val="48"/>
          <w:szCs w:val="48"/>
        </w:rPr>
      </w:pPr>
      <w:r w:rsidRPr="00D5087F">
        <w:rPr>
          <w:rFonts w:ascii="Segoe UI Symbol" w:hAnsi="Segoe UI Symbol"/>
          <w:b/>
          <w:bCs/>
          <w:sz w:val="48"/>
          <w:szCs w:val="48"/>
        </w:rPr>
        <w:t>Notification of Intention to Award</w:t>
      </w:r>
    </w:p>
    <w:p w14:paraId="6CEE5769" w14:textId="4D75FE90" w:rsidR="00C83D5B" w:rsidRPr="00931684" w:rsidRDefault="00C83D5B" w:rsidP="3BEF314B">
      <w:pPr>
        <w:rPr>
          <w:rFonts w:ascii="Segoe UI Symbol" w:hAnsi="Segoe UI Symbol"/>
          <w:i/>
          <w:iCs/>
          <w:color w:val="0070C0"/>
        </w:rPr>
      </w:pPr>
      <w:r w:rsidRPr="3BEF314B">
        <w:rPr>
          <w:rFonts w:ascii="Segoe UI Symbol" w:hAnsi="Segoe UI Symbol"/>
          <w:b/>
          <w:bCs/>
          <w:color w:val="000000" w:themeColor="text1"/>
        </w:rPr>
        <w:t xml:space="preserve">Employer: </w:t>
      </w:r>
      <w:r w:rsidR="00931684" w:rsidRPr="3BEF314B">
        <w:rPr>
          <w:rFonts w:ascii="Segoe UI Symbol" w:hAnsi="Segoe UI Symbol"/>
          <w:i/>
          <w:iCs/>
          <w:color w:val="0070C0"/>
        </w:rPr>
        <w:t>Kenya Electricity Transmission Co. Ltd</w:t>
      </w:r>
    </w:p>
    <w:p w14:paraId="7853334B" w14:textId="2244EFEE" w:rsidR="00C83D5B" w:rsidRDefault="00C83D5B" w:rsidP="3BEF314B">
      <w:pPr>
        <w:spacing w:before="60" w:after="60"/>
        <w:rPr>
          <w:rFonts w:ascii="Segoe UI Symbol" w:hAnsi="Segoe UI Symbol"/>
          <w:i/>
          <w:iCs/>
          <w:color w:val="000000" w:themeColor="text1"/>
        </w:rPr>
      </w:pPr>
      <w:r w:rsidRPr="3BEF314B">
        <w:rPr>
          <w:rFonts w:ascii="Segoe UI Symbol" w:hAnsi="Segoe UI Symbol"/>
          <w:b/>
          <w:bCs/>
          <w:color w:val="000000" w:themeColor="text1"/>
        </w:rPr>
        <w:t>Project:</w:t>
      </w:r>
      <w:r w:rsidRPr="3BEF314B">
        <w:rPr>
          <w:rFonts w:ascii="Segoe UI Symbol" w:hAnsi="Segoe UI Symbol"/>
          <w:b/>
          <w:bCs/>
          <w:i/>
          <w:iCs/>
          <w:color w:val="000000" w:themeColor="text1"/>
        </w:rPr>
        <w:t xml:space="preserve"> </w:t>
      </w:r>
      <w:r w:rsidR="5BC87CE9" w:rsidRPr="3BEF314B">
        <w:rPr>
          <w:rFonts w:ascii="Segoe UI Symbol" w:hAnsi="Segoe UI Symbol"/>
          <w:i/>
          <w:iCs/>
          <w:color w:val="0070C0"/>
        </w:rPr>
        <w:t>Kenya Transmission Network Improvement Project</w:t>
      </w:r>
    </w:p>
    <w:p w14:paraId="1A6BD593" w14:textId="580A533E" w:rsidR="00C83D5B" w:rsidRPr="00931684" w:rsidRDefault="00C83D5B" w:rsidP="3BEF314B">
      <w:pPr>
        <w:rPr>
          <w:rFonts w:ascii="Segoe UI Symbol" w:hAnsi="Segoe UI Symbol"/>
          <w:b/>
          <w:bCs/>
          <w:i/>
          <w:iCs/>
          <w:color w:val="000000" w:themeColor="text1"/>
        </w:rPr>
      </w:pPr>
      <w:r w:rsidRPr="3BEF314B">
        <w:rPr>
          <w:rFonts w:ascii="Segoe UI Symbol" w:hAnsi="Segoe UI Symbol"/>
          <w:b/>
          <w:bCs/>
          <w:color w:val="000000" w:themeColor="text1"/>
        </w:rPr>
        <w:t xml:space="preserve">Contract title: </w:t>
      </w:r>
      <w:r w:rsidR="0115E012" w:rsidRPr="3BEF314B">
        <w:rPr>
          <w:rFonts w:ascii="Segoe UI Symbol" w:hAnsi="Segoe UI Symbol"/>
          <w:i/>
          <w:iCs/>
          <w:color w:val="0070C0"/>
        </w:rPr>
        <w:t>Procurement for: Design, Supply, and Installation Services for Extension of Existing 132/33 kV Kabarnet and Rumuruti Substations</w:t>
      </w:r>
    </w:p>
    <w:p w14:paraId="35ED1B81" w14:textId="34FF493E" w:rsidR="00C83D5B" w:rsidRPr="00931684" w:rsidRDefault="00C83D5B" w:rsidP="3BEF314B">
      <w:pPr>
        <w:ind w:right="-540"/>
        <w:rPr>
          <w:rFonts w:ascii="Segoe UI Symbol" w:hAnsi="Segoe UI Symbol"/>
          <w:b/>
          <w:bCs/>
          <w:color w:val="000000" w:themeColor="text1"/>
        </w:rPr>
      </w:pPr>
      <w:r w:rsidRPr="3BEF314B">
        <w:rPr>
          <w:rFonts w:ascii="Segoe UI Symbol" w:hAnsi="Segoe UI Symbol"/>
          <w:b/>
          <w:bCs/>
          <w:color w:val="000000" w:themeColor="text1"/>
        </w:rPr>
        <w:t xml:space="preserve">Country: </w:t>
      </w:r>
      <w:r w:rsidR="792938C6" w:rsidRPr="3BEF314B">
        <w:rPr>
          <w:rFonts w:ascii="Segoe UI Symbol" w:hAnsi="Segoe UI Symbol"/>
          <w:i/>
          <w:iCs/>
          <w:color w:val="0070C0"/>
          <w:szCs w:val="24"/>
        </w:rPr>
        <w:t>Kenya</w:t>
      </w:r>
    </w:p>
    <w:p w14:paraId="6444F90E" w14:textId="5F6DDC90" w:rsidR="00C83D5B" w:rsidRPr="00931684" w:rsidRDefault="00C83D5B" w:rsidP="3BEF314B">
      <w:pPr>
        <w:rPr>
          <w:rFonts w:ascii="Segoe UI Symbol" w:hAnsi="Segoe UI Symbol"/>
          <w:i/>
          <w:iCs/>
          <w:color w:val="000000" w:themeColor="text1"/>
        </w:rPr>
      </w:pPr>
      <w:r w:rsidRPr="3BEF314B">
        <w:rPr>
          <w:rFonts w:ascii="Segoe UI Symbol" w:hAnsi="Segoe UI Symbol"/>
          <w:b/>
          <w:bCs/>
          <w:color w:val="000000" w:themeColor="text1"/>
        </w:rPr>
        <w:t>Loan No. /Credit No. / Grant No.:</w:t>
      </w:r>
      <w:r w:rsidRPr="3BEF314B">
        <w:rPr>
          <w:rFonts w:ascii="Segoe UI Symbol" w:hAnsi="Segoe UI Symbol"/>
          <w:i/>
          <w:iCs/>
          <w:color w:val="000000" w:themeColor="text1"/>
        </w:rPr>
        <w:t xml:space="preserve"> </w:t>
      </w:r>
      <w:r w:rsidR="00BC2358" w:rsidRPr="008125F0">
        <w:rPr>
          <w:rFonts w:ascii="Segoe UI Symbol" w:hAnsi="Segoe UI Symbol"/>
          <w:i/>
          <w:color w:val="0070C0"/>
          <w:szCs w:val="24"/>
        </w:rPr>
        <w:t>P-KE-FA0-022, 2000200006058 and 5180130000051</w:t>
      </w:r>
    </w:p>
    <w:p w14:paraId="45137C15" w14:textId="34D83E96" w:rsidR="00C83D5B" w:rsidRPr="00D5087F" w:rsidRDefault="00A00327" w:rsidP="3BEF314B">
      <w:pPr>
        <w:rPr>
          <w:rFonts w:ascii="Segoe UI Symbol" w:hAnsi="Segoe UI Symbol"/>
          <w:b/>
          <w:bCs/>
          <w:color w:val="000000" w:themeColor="text1"/>
        </w:rPr>
      </w:pPr>
      <w:r w:rsidRPr="3BEF314B">
        <w:rPr>
          <w:rFonts w:ascii="Segoe UI Symbol" w:hAnsi="Segoe UI Symbol"/>
          <w:b/>
          <w:bCs/>
          <w:color w:val="000000" w:themeColor="text1"/>
        </w:rPr>
        <w:t>OCBI</w:t>
      </w:r>
      <w:r w:rsidR="00C83D5B" w:rsidRPr="3BEF314B">
        <w:rPr>
          <w:rFonts w:ascii="Segoe UI Symbol" w:hAnsi="Segoe UI Symbol"/>
          <w:b/>
          <w:bCs/>
          <w:color w:val="000000" w:themeColor="text1"/>
        </w:rPr>
        <w:t xml:space="preserve"> No: </w:t>
      </w:r>
      <w:r w:rsidR="30476990" w:rsidRPr="3BEF314B">
        <w:rPr>
          <w:rFonts w:ascii="Segoe UI Symbol" w:hAnsi="Segoe UI Symbol"/>
          <w:i/>
          <w:iCs/>
          <w:color w:val="0070C0"/>
        </w:rPr>
        <w:t>KETRACO/PT/001/2024-Lot 5</w:t>
      </w:r>
    </w:p>
    <w:p w14:paraId="178BFDFC" w14:textId="77777777" w:rsidR="00C83D5B" w:rsidRPr="00D5087F" w:rsidRDefault="00C83D5B" w:rsidP="00C83D5B">
      <w:pPr>
        <w:pStyle w:val="BodyTextIndent"/>
        <w:spacing w:before="240" w:after="240"/>
        <w:ind w:left="0" w:right="288"/>
        <w:rPr>
          <w:rFonts w:ascii="Segoe UI Symbol" w:hAnsi="Segoe UI Symbol"/>
          <w:iCs/>
        </w:rPr>
      </w:pPr>
      <w:r w:rsidRPr="00D5087F">
        <w:rPr>
          <w:rFonts w:ascii="Segoe UI Symbol" w:hAnsi="Segoe UI Symbol"/>
          <w:iCs/>
        </w:rPr>
        <w:t>This Notification of Intention to Award (Notification) notifies you of our decision to award the above contract. The transmission of this Notification begins the Standstill Period. During the Standstill Period</w:t>
      </w:r>
      <w:r w:rsidR="00CD695C" w:rsidRPr="00D5087F">
        <w:rPr>
          <w:rFonts w:ascii="Segoe UI Symbol" w:hAnsi="Segoe UI Symbol"/>
          <w:iCs/>
        </w:rPr>
        <w:t xml:space="preserve">, </w:t>
      </w:r>
      <w:r w:rsidRPr="00D5087F">
        <w:rPr>
          <w:rFonts w:ascii="Segoe UI Symbol" w:hAnsi="Segoe UI Symbol"/>
          <w:iCs/>
        </w:rPr>
        <w:t>you may:</w:t>
      </w:r>
    </w:p>
    <w:p w14:paraId="709B638B" w14:textId="77777777" w:rsidR="00C83D5B" w:rsidRPr="00D5087F" w:rsidRDefault="00C83D5B" w:rsidP="00565B8F">
      <w:pPr>
        <w:pStyle w:val="BodyTextIndent"/>
        <w:numPr>
          <w:ilvl w:val="0"/>
          <w:numId w:val="93"/>
        </w:numPr>
        <w:spacing w:before="240" w:after="240"/>
        <w:ind w:right="288"/>
        <w:rPr>
          <w:rFonts w:ascii="Segoe UI Symbol" w:hAnsi="Segoe UI Symbol"/>
          <w:iCs/>
        </w:rPr>
      </w:pPr>
      <w:r w:rsidRPr="00D5087F">
        <w:rPr>
          <w:rFonts w:ascii="Segoe UI Symbol" w:hAnsi="Segoe UI Symbol"/>
          <w:iCs/>
        </w:rPr>
        <w:t>request a debriefing in relation to the evaluation of your Bid, and/or</w:t>
      </w:r>
    </w:p>
    <w:p w14:paraId="1446B1C7" w14:textId="28E0C4CF" w:rsidR="00C83D5B" w:rsidRDefault="00C83D5B" w:rsidP="00565B8F">
      <w:pPr>
        <w:pStyle w:val="BodyTextIndent"/>
        <w:numPr>
          <w:ilvl w:val="0"/>
          <w:numId w:val="93"/>
        </w:numPr>
        <w:spacing w:before="240" w:after="240"/>
        <w:ind w:right="288"/>
        <w:rPr>
          <w:rFonts w:ascii="Segoe UI Symbol" w:hAnsi="Segoe UI Symbol"/>
          <w:iCs/>
        </w:rPr>
      </w:pPr>
      <w:r w:rsidRPr="00D5087F">
        <w:rPr>
          <w:rFonts w:ascii="Segoe UI Symbol" w:hAnsi="Segoe UI Symbol"/>
          <w:iCs/>
        </w:rPr>
        <w:t>submit a Procurement-related Complaint in relation to the decision to award the contract.</w:t>
      </w:r>
    </w:p>
    <w:p w14:paraId="51EAF5AA" w14:textId="77777777" w:rsidR="00480E52" w:rsidRPr="00D5087F" w:rsidRDefault="00480E52" w:rsidP="00480E52">
      <w:pPr>
        <w:pStyle w:val="BodyTextIndent"/>
        <w:spacing w:before="240" w:after="240"/>
        <w:ind w:right="288"/>
        <w:rPr>
          <w:rFonts w:ascii="Segoe UI Symbol" w:hAnsi="Segoe UI Symbol"/>
          <w:iCs/>
        </w:rPr>
      </w:pPr>
    </w:p>
    <w:p w14:paraId="771ED085" w14:textId="77777777" w:rsidR="00C83D5B" w:rsidRPr="00D5087F" w:rsidRDefault="00C83D5B" w:rsidP="00565B8F">
      <w:pPr>
        <w:pStyle w:val="BodyTextIndent"/>
        <w:numPr>
          <w:ilvl w:val="0"/>
          <w:numId w:val="91"/>
        </w:numPr>
        <w:spacing w:before="240" w:after="120"/>
        <w:ind w:left="284" w:right="289" w:hanging="284"/>
        <w:rPr>
          <w:rFonts w:ascii="Segoe UI Symbol" w:hAnsi="Segoe UI Symbol"/>
          <w:b/>
          <w:iCs/>
        </w:rPr>
      </w:pPr>
      <w:r w:rsidRPr="00D5087F">
        <w:rPr>
          <w:rFonts w:ascii="Segoe UI Symbol" w:hAnsi="Segoe UI Symbol"/>
          <w:b/>
          <w:iCs/>
        </w:rPr>
        <w:t>The successful Bidder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6945"/>
      </w:tblGrid>
      <w:tr w:rsidR="00C83D5B" w:rsidRPr="00143E6E" w14:paraId="4FDEDB70" w14:textId="77777777" w:rsidTr="001146CD">
        <w:tc>
          <w:tcPr>
            <w:tcW w:w="2122" w:type="dxa"/>
            <w:shd w:val="clear" w:color="auto" w:fill="D5DCE4" w:themeFill="text2" w:themeFillTint="33"/>
          </w:tcPr>
          <w:p w14:paraId="7432651D" w14:textId="77777777" w:rsidR="00C83D5B" w:rsidRPr="00D5087F" w:rsidRDefault="00C83D5B" w:rsidP="001146CD">
            <w:pPr>
              <w:pStyle w:val="BodyTextIndent"/>
              <w:spacing w:before="120" w:after="120"/>
              <w:ind w:left="0"/>
              <w:jc w:val="left"/>
              <w:rPr>
                <w:rFonts w:ascii="Segoe UI Symbol" w:hAnsi="Segoe UI Symbol"/>
                <w:b/>
                <w:iCs/>
              </w:rPr>
            </w:pPr>
            <w:r w:rsidRPr="00D5087F">
              <w:rPr>
                <w:rFonts w:ascii="Segoe UI Symbol" w:hAnsi="Segoe UI Symbol"/>
                <w:b/>
                <w:iCs/>
              </w:rPr>
              <w:t>Name:</w:t>
            </w:r>
          </w:p>
        </w:tc>
        <w:tc>
          <w:tcPr>
            <w:tcW w:w="6945" w:type="dxa"/>
            <w:vAlign w:val="center"/>
          </w:tcPr>
          <w:p w14:paraId="4C5E11D4" w14:textId="77777777" w:rsidR="00C83D5B" w:rsidRPr="00DF3A81" w:rsidRDefault="00C83D5B" w:rsidP="001146CD">
            <w:pPr>
              <w:pStyle w:val="BodyTextIndent"/>
              <w:spacing w:before="120" w:after="120"/>
              <w:ind w:left="0"/>
              <w:jc w:val="left"/>
              <w:rPr>
                <w:rFonts w:ascii="Segoe UI Symbol" w:hAnsi="Segoe UI Symbol"/>
                <w:iCs/>
                <w:color w:val="0070C0"/>
              </w:rPr>
            </w:pPr>
            <w:r w:rsidRPr="00DF3A81">
              <w:rPr>
                <w:rFonts w:ascii="Segoe UI Symbol" w:hAnsi="Segoe UI Symbol"/>
                <w:iCs/>
                <w:color w:val="0070C0"/>
              </w:rPr>
              <w:t>[</w:t>
            </w:r>
            <w:r w:rsidRPr="00DF3A81">
              <w:rPr>
                <w:rFonts w:ascii="Segoe UI Symbol" w:hAnsi="Segoe UI Symbol"/>
                <w:i/>
                <w:iCs/>
                <w:color w:val="0070C0"/>
              </w:rPr>
              <w:t>insert name</w:t>
            </w:r>
            <w:r w:rsidRPr="00DF3A81">
              <w:rPr>
                <w:rFonts w:ascii="Segoe UI Symbol" w:hAnsi="Segoe UI Symbol"/>
                <w:color w:val="0070C0"/>
              </w:rPr>
              <w:t xml:space="preserve"> </w:t>
            </w:r>
            <w:r w:rsidRPr="00DF3A81">
              <w:rPr>
                <w:rFonts w:ascii="Segoe UI Symbol" w:hAnsi="Segoe UI Symbol"/>
                <w:i/>
                <w:iCs/>
                <w:color w:val="0070C0"/>
              </w:rPr>
              <w:t>of successful Bidder</w:t>
            </w:r>
            <w:r w:rsidRPr="00DF3A81">
              <w:rPr>
                <w:rFonts w:ascii="Segoe UI Symbol" w:hAnsi="Segoe UI Symbol"/>
                <w:iCs/>
                <w:color w:val="0070C0"/>
              </w:rPr>
              <w:t>]</w:t>
            </w:r>
          </w:p>
        </w:tc>
      </w:tr>
      <w:tr w:rsidR="00C83D5B" w:rsidRPr="00143E6E" w14:paraId="6C4C790D" w14:textId="77777777" w:rsidTr="001146CD">
        <w:tc>
          <w:tcPr>
            <w:tcW w:w="2122" w:type="dxa"/>
            <w:shd w:val="clear" w:color="auto" w:fill="D5DCE4" w:themeFill="text2" w:themeFillTint="33"/>
          </w:tcPr>
          <w:p w14:paraId="33954755" w14:textId="77777777" w:rsidR="00C83D5B" w:rsidRPr="00D5087F" w:rsidRDefault="00C83D5B" w:rsidP="001146CD">
            <w:pPr>
              <w:pStyle w:val="BodyTextIndent"/>
              <w:spacing w:before="120" w:after="120"/>
              <w:ind w:left="0"/>
              <w:jc w:val="left"/>
              <w:rPr>
                <w:rFonts w:ascii="Segoe UI Symbol" w:hAnsi="Segoe UI Symbol"/>
                <w:b/>
                <w:iCs/>
              </w:rPr>
            </w:pPr>
            <w:r w:rsidRPr="00D5087F">
              <w:rPr>
                <w:rFonts w:ascii="Segoe UI Symbol" w:hAnsi="Segoe UI Symbol"/>
                <w:b/>
                <w:iCs/>
              </w:rPr>
              <w:t>Address:</w:t>
            </w:r>
          </w:p>
        </w:tc>
        <w:tc>
          <w:tcPr>
            <w:tcW w:w="6945" w:type="dxa"/>
            <w:vAlign w:val="center"/>
          </w:tcPr>
          <w:p w14:paraId="00DE5416" w14:textId="77777777" w:rsidR="00C83D5B" w:rsidRPr="00DF3A81" w:rsidRDefault="00C83D5B" w:rsidP="001146CD">
            <w:pPr>
              <w:pStyle w:val="BodyTextIndent"/>
              <w:spacing w:before="120" w:after="120"/>
              <w:ind w:left="0"/>
              <w:jc w:val="left"/>
              <w:rPr>
                <w:rFonts w:ascii="Segoe UI Symbol" w:hAnsi="Segoe UI Symbol"/>
                <w:iCs/>
                <w:color w:val="0070C0"/>
              </w:rPr>
            </w:pPr>
            <w:r w:rsidRPr="00DF3A81">
              <w:rPr>
                <w:rFonts w:ascii="Segoe UI Symbol" w:hAnsi="Segoe UI Symbol"/>
                <w:iCs/>
                <w:color w:val="0070C0"/>
              </w:rPr>
              <w:t>[</w:t>
            </w:r>
            <w:r w:rsidRPr="00DF3A81">
              <w:rPr>
                <w:rFonts w:ascii="Segoe UI Symbol" w:hAnsi="Segoe UI Symbol"/>
                <w:i/>
                <w:iCs/>
                <w:color w:val="0070C0"/>
              </w:rPr>
              <w:t>insert address</w:t>
            </w:r>
            <w:r w:rsidRPr="00DF3A81">
              <w:rPr>
                <w:rFonts w:ascii="Segoe UI Symbol" w:hAnsi="Segoe UI Symbol"/>
                <w:color w:val="0070C0"/>
              </w:rPr>
              <w:t xml:space="preserve"> </w:t>
            </w:r>
            <w:r w:rsidRPr="00DF3A81">
              <w:rPr>
                <w:rFonts w:ascii="Segoe UI Symbol" w:hAnsi="Segoe UI Symbol"/>
                <w:i/>
                <w:iCs/>
                <w:color w:val="0070C0"/>
              </w:rPr>
              <w:t>of the successful Bidder</w:t>
            </w:r>
            <w:r w:rsidRPr="00DF3A81">
              <w:rPr>
                <w:rFonts w:ascii="Segoe UI Symbol" w:hAnsi="Segoe UI Symbol"/>
                <w:iCs/>
                <w:color w:val="0070C0"/>
              </w:rPr>
              <w:t>]</w:t>
            </w:r>
          </w:p>
        </w:tc>
      </w:tr>
      <w:tr w:rsidR="00C83D5B" w:rsidRPr="00143E6E" w14:paraId="6D978CB6" w14:textId="77777777" w:rsidTr="001146CD">
        <w:tc>
          <w:tcPr>
            <w:tcW w:w="2122" w:type="dxa"/>
            <w:shd w:val="clear" w:color="auto" w:fill="D5DCE4" w:themeFill="text2" w:themeFillTint="33"/>
          </w:tcPr>
          <w:p w14:paraId="4CCCD63E" w14:textId="77777777" w:rsidR="00C83D5B" w:rsidRPr="00D5087F" w:rsidRDefault="00C83D5B" w:rsidP="001146CD">
            <w:pPr>
              <w:pStyle w:val="BodyTextIndent"/>
              <w:spacing w:before="120" w:after="120"/>
              <w:ind w:left="0"/>
              <w:jc w:val="left"/>
              <w:rPr>
                <w:rFonts w:ascii="Segoe UI Symbol" w:hAnsi="Segoe UI Symbol"/>
                <w:b/>
                <w:iCs/>
              </w:rPr>
            </w:pPr>
            <w:r w:rsidRPr="00D5087F">
              <w:rPr>
                <w:rFonts w:ascii="Segoe UI Symbol" w:hAnsi="Segoe UI Symbol"/>
                <w:b/>
                <w:iCs/>
              </w:rPr>
              <w:t>Contract price:</w:t>
            </w:r>
          </w:p>
        </w:tc>
        <w:tc>
          <w:tcPr>
            <w:tcW w:w="6945" w:type="dxa"/>
            <w:vAlign w:val="center"/>
          </w:tcPr>
          <w:p w14:paraId="6943EAE7" w14:textId="77777777" w:rsidR="00C83D5B" w:rsidRPr="00DF3A81" w:rsidRDefault="00C83D5B" w:rsidP="001146CD">
            <w:pPr>
              <w:pStyle w:val="BodyTextIndent"/>
              <w:spacing w:before="120" w:after="120"/>
              <w:ind w:left="0"/>
              <w:jc w:val="left"/>
              <w:rPr>
                <w:rFonts w:ascii="Segoe UI Symbol" w:hAnsi="Segoe UI Symbol"/>
                <w:iCs/>
                <w:color w:val="0070C0"/>
              </w:rPr>
            </w:pPr>
            <w:r w:rsidRPr="00DF3A81">
              <w:rPr>
                <w:rFonts w:ascii="Segoe UI Symbol" w:hAnsi="Segoe UI Symbol"/>
                <w:iCs/>
                <w:color w:val="0070C0"/>
              </w:rPr>
              <w:t>[</w:t>
            </w:r>
            <w:r w:rsidRPr="00DF3A81">
              <w:rPr>
                <w:rFonts w:ascii="Segoe UI Symbol" w:hAnsi="Segoe UI Symbol"/>
                <w:i/>
                <w:iCs/>
                <w:color w:val="0070C0"/>
              </w:rPr>
              <w:t>insert contract price</w:t>
            </w:r>
            <w:r w:rsidRPr="00DF3A81">
              <w:rPr>
                <w:rFonts w:ascii="Segoe UI Symbol" w:hAnsi="Segoe UI Symbol"/>
                <w:color w:val="0070C0"/>
              </w:rPr>
              <w:t xml:space="preserve"> </w:t>
            </w:r>
            <w:r w:rsidRPr="00DF3A81">
              <w:rPr>
                <w:rFonts w:ascii="Segoe UI Symbol" w:hAnsi="Segoe UI Symbol"/>
                <w:i/>
                <w:iCs/>
                <w:color w:val="0070C0"/>
              </w:rPr>
              <w:t>of the successful Bid</w:t>
            </w:r>
            <w:r w:rsidRPr="00DF3A81">
              <w:rPr>
                <w:rFonts w:ascii="Segoe UI Symbol" w:hAnsi="Segoe UI Symbol"/>
                <w:iCs/>
                <w:color w:val="0070C0"/>
              </w:rPr>
              <w:t>]</w:t>
            </w:r>
          </w:p>
        </w:tc>
      </w:tr>
    </w:tbl>
    <w:p w14:paraId="69FE186D" w14:textId="77777777" w:rsidR="00C83D5B" w:rsidRPr="00D5087F" w:rsidRDefault="00C83D5B" w:rsidP="00565B8F">
      <w:pPr>
        <w:pStyle w:val="BodyTextIndent"/>
        <w:numPr>
          <w:ilvl w:val="0"/>
          <w:numId w:val="91"/>
        </w:numPr>
        <w:spacing w:before="240" w:after="120"/>
        <w:ind w:left="284" w:right="289" w:hanging="284"/>
        <w:rPr>
          <w:rFonts w:ascii="Segoe UI Symbol" w:hAnsi="Segoe UI Symbol"/>
          <w:b/>
          <w:i/>
          <w:iCs/>
        </w:rPr>
      </w:pPr>
      <w:r w:rsidRPr="00D5087F">
        <w:rPr>
          <w:rFonts w:ascii="Segoe UI Symbol" w:hAnsi="Segoe UI Symbol"/>
          <w:b/>
          <w:iCs/>
        </w:rPr>
        <w:t xml:space="preserve">Other Bidders </w:t>
      </w:r>
      <w:r w:rsidRPr="00DF3A81">
        <w:rPr>
          <w:rFonts w:ascii="Segoe UI Symbol" w:hAnsi="Segoe UI Symbol"/>
          <w:b/>
          <w:i/>
          <w:iCs/>
          <w:color w:val="0070C0"/>
        </w:rPr>
        <w:t>[INSTRUCTIONS: insert names of all Bidders that submitted a Bid. If the Bid’s price was evaluated include the evaluated price as well as the Bid price as read out.]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126"/>
        <w:gridCol w:w="2551"/>
      </w:tblGrid>
      <w:tr w:rsidR="00C83D5B" w:rsidRPr="00143E6E" w14:paraId="243A9524" w14:textId="77777777" w:rsidTr="001146CD">
        <w:tc>
          <w:tcPr>
            <w:tcW w:w="4390" w:type="dxa"/>
            <w:shd w:val="clear" w:color="auto" w:fill="D5DCE4" w:themeFill="text2" w:themeFillTint="33"/>
            <w:vAlign w:val="center"/>
          </w:tcPr>
          <w:p w14:paraId="53FC069B" w14:textId="77777777" w:rsidR="00C83D5B" w:rsidRPr="00D5087F" w:rsidRDefault="00C83D5B" w:rsidP="001146CD">
            <w:pPr>
              <w:pStyle w:val="BodyTextIndent"/>
              <w:spacing w:before="60" w:after="60"/>
              <w:ind w:left="0" w:right="33"/>
              <w:jc w:val="center"/>
              <w:rPr>
                <w:rFonts w:ascii="Segoe UI Symbol" w:hAnsi="Segoe UI Symbol"/>
                <w:b/>
                <w:iCs/>
              </w:rPr>
            </w:pPr>
            <w:r w:rsidRPr="00D5087F">
              <w:rPr>
                <w:rFonts w:ascii="Segoe UI Symbol" w:hAnsi="Segoe UI Symbol"/>
                <w:b/>
                <w:iCs/>
              </w:rPr>
              <w:t>Name of Bidder</w:t>
            </w:r>
          </w:p>
        </w:tc>
        <w:tc>
          <w:tcPr>
            <w:tcW w:w="2126" w:type="dxa"/>
            <w:shd w:val="clear" w:color="auto" w:fill="D5DCE4" w:themeFill="text2" w:themeFillTint="33"/>
            <w:vAlign w:val="center"/>
          </w:tcPr>
          <w:p w14:paraId="06964F90" w14:textId="77777777" w:rsidR="00C83D5B" w:rsidRPr="00D5087F" w:rsidRDefault="00C83D5B" w:rsidP="001146CD">
            <w:pPr>
              <w:pStyle w:val="BodyTextIndent"/>
              <w:ind w:left="0" w:right="29"/>
              <w:jc w:val="center"/>
              <w:rPr>
                <w:rFonts w:ascii="Segoe UI Symbol" w:hAnsi="Segoe UI Symbol"/>
                <w:b/>
                <w:iCs/>
              </w:rPr>
            </w:pPr>
            <w:r w:rsidRPr="00D5087F">
              <w:rPr>
                <w:rFonts w:ascii="Segoe UI Symbol" w:hAnsi="Segoe UI Symbol"/>
                <w:b/>
                <w:iCs/>
              </w:rPr>
              <w:t>Bid price</w:t>
            </w:r>
          </w:p>
        </w:tc>
        <w:tc>
          <w:tcPr>
            <w:tcW w:w="2551" w:type="dxa"/>
            <w:shd w:val="clear" w:color="auto" w:fill="D5DCE4" w:themeFill="text2" w:themeFillTint="33"/>
            <w:vAlign w:val="center"/>
          </w:tcPr>
          <w:p w14:paraId="4F770654" w14:textId="77777777" w:rsidR="00C83D5B" w:rsidRPr="00D5087F" w:rsidRDefault="00C83D5B">
            <w:pPr>
              <w:pStyle w:val="BodyTextIndent"/>
              <w:ind w:left="0"/>
              <w:jc w:val="center"/>
              <w:rPr>
                <w:rFonts w:ascii="Segoe UI Symbol" w:hAnsi="Segoe UI Symbol"/>
                <w:b/>
                <w:iCs/>
              </w:rPr>
            </w:pPr>
            <w:r w:rsidRPr="00D5087F">
              <w:rPr>
                <w:rFonts w:ascii="Segoe UI Symbol" w:hAnsi="Segoe UI Symbol"/>
                <w:b/>
                <w:iCs/>
              </w:rPr>
              <w:t xml:space="preserve">Evaluated Bid </w:t>
            </w:r>
            <w:r w:rsidR="00255D00" w:rsidRPr="00D5087F">
              <w:rPr>
                <w:rFonts w:ascii="Segoe UI Symbol" w:hAnsi="Segoe UI Symbol"/>
                <w:b/>
                <w:iCs/>
              </w:rPr>
              <w:t>Cost</w:t>
            </w:r>
            <w:r w:rsidRPr="00D5087F">
              <w:rPr>
                <w:rFonts w:ascii="Segoe UI Symbol" w:hAnsi="Segoe UI Symbol"/>
                <w:b/>
                <w:iCs/>
              </w:rPr>
              <w:t xml:space="preserve"> </w:t>
            </w:r>
          </w:p>
        </w:tc>
      </w:tr>
      <w:tr w:rsidR="00C83D5B" w:rsidRPr="00143E6E" w14:paraId="1B84796C" w14:textId="77777777" w:rsidTr="001146CD">
        <w:tc>
          <w:tcPr>
            <w:tcW w:w="4390" w:type="dxa"/>
            <w:vAlign w:val="center"/>
          </w:tcPr>
          <w:p w14:paraId="76784AA2" w14:textId="77777777" w:rsidR="00C83D5B" w:rsidRPr="00DF3A81" w:rsidRDefault="00C83D5B" w:rsidP="001146CD">
            <w:pPr>
              <w:rPr>
                <w:rFonts w:ascii="Segoe UI Symbol" w:hAnsi="Segoe UI Symbol"/>
                <w:i/>
                <w:color w:val="0070C0"/>
              </w:rPr>
            </w:pPr>
            <w:r w:rsidRPr="00DF3A81">
              <w:rPr>
                <w:rFonts w:ascii="Segoe UI Symbol" w:hAnsi="Segoe UI Symbol"/>
                <w:i/>
                <w:color w:val="0070C0"/>
              </w:rPr>
              <w:t>[insert name]</w:t>
            </w:r>
          </w:p>
        </w:tc>
        <w:tc>
          <w:tcPr>
            <w:tcW w:w="2126" w:type="dxa"/>
            <w:vAlign w:val="center"/>
          </w:tcPr>
          <w:p w14:paraId="7FD430C5" w14:textId="77777777" w:rsidR="00C83D5B" w:rsidRPr="00DF3A81" w:rsidRDefault="00C83D5B" w:rsidP="001146CD">
            <w:pPr>
              <w:pStyle w:val="BodyTextIndent"/>
              <w:spacing w:before="120" w:after="120"/>
              <w:ind w:left="0" w:right="33"/>
              <w:jc w:val="center"/>
              <w:rPr>
                <w:rFonts w:ascii="Segoe UI Symbol" w:hAnsi="Segoe UI Symbol"/>
                <w:i/>
                <w:color w:val="0070C0"/>
              </w:rPr>
            </w:pPr>
            <w:r w:rsidRPr="00DF3A81">
              <w:rPr>
                <w:rFonts w:ascii="Segoe UI Symbol" w:hAnsi="Segoe UI Symbol"/>
                <w:i/>
                <w:color w:val="0070C0"/>
              </w:rPr>
              <w:t>[insert Bid price]</w:t>
            </w:r>
          </w:p>
        </w:tc>
        <w:tc>
          <w:tcPr>
            <w:tcW w:w="2551" w:type="dxa"/>
            <w:vAlign w:val="center"/>
          </w:tcPr>
          <w:p w14:paraId="0A5FE297" w14:textId="77777777" w:rsidR="00C83D5B" w:rsidRPr="00DF3A81" w:rsidRDefault="00C83D5B">
            <w:pPr>
              <w:pStyle w:val="BodyTextIndent"/>
              <w:spacing w:before="120" w:after="120"/>
              <w:ind w:left="0"/>
              <w:jc w:val="center"/>
              <w:rPr>
                <w:rFonts w:ascii="Segoe UI Symbol" w:hAnsi="Segoe UI Symbol"/>
                <w:i/>
                <w:color w:val="0070C0"/>
              </w:rPr>
            </w:pPr>
            <w:r w:rsidRPr="00DF3A81">
              <w:rPr>
                <w:rFonts w:ascii="Segoe UI Symbol" w:hAnsi="Segoe UI Symbol"/>
                <w:i/>
                <w:color w:val="0070C0"/>
              </w:rPr>
              <w:t xml:space="preserve">[insert evaluated </w:t>
            </w:r>
            <w:r w:rsidR="00255D00" w:rsidRPr="00DF3A81">
              <w:rPr>
                <w:rFonts w:ascii="Segoe UI Symbol" w:hAnsi="Segoe UI Symbol"/>
                <w:i/>
                <w:color w:val="0070C0"/>
              </w:rPr>
              <w:t>cost</w:t>
            </w:r>
            <w:r w:rsidRPr="00DF3A81">
              <w:rPr>
                <w:rFonts w:ascii="Segoe UI Symbol" w:hAnsi="Segoe UI Symbol"/>
                <w:i/>
                <w:color w:val="0070C0"/>
              </w:rPr>
              <w:t>]</w:t>
            </w:r>
          </w:p>
        </w:tc>
      </w:tr>
      <w:tr w:rsidR="00C83D5B" w:rsidRPr="00143E6E" w14:paraId="21F317B5" w14:textId="77777777" w:rsidTr="001146CD">
        <w:tc>
          <w:tcPr>
            <w:tcW w:w="4390" w:type="dxa"/>
            <w:vAlign w:val="center"/>
          </w:tcPr>
          <w:p w14:paraId="4432F169" w14:textId="77777777" w:rsidR="00C83D5B" w:rsidRPr="00DF3A81" w:rsidRDefault="00C83D5B" w:rsidP="001146CD">
            <w:pPr>
              <w:rPr>
                <w:rFonts w:ascii="Segoe UI Symbol" w:hAnsi="Segoe UI Symbol"/>
                <w:i/>
                <w:color w:val="0070C0"/>
              </w:rPr>
            </w:pPr>
            <w:r w:rsidRPr="00DF3A81">
              <w:rPr>
                <w:rFonts w:ascii="Segoe UI Symbol" w:hAnsi="Segoe UI Symbol"/>
                <w:i/>
                <w:color w:val="0070C0"/>
              </w:rPr>
              <w:t>[insert name]</w:t>
            </w:r>
          </w:p>
        </w:tc>
        <w:tc>
          <w:tcPr>
            <w:tcW w:w="2126" w:type="dxa"/>
            <w:vAlign w:val="center"/>
          </w:tcPr>
          <w:p w14:paraId="7164266D" w14:textId="77777777" w:rsidR="00C83D5B" w:rsidRPr="00DF3A81" w:rsidRDefault="00C83D5B" w:rsidP="001146CD">
            <w:pPr>
              <w:jc w:val="center"/>
              <w:rPr>
                <w:rFonts w:ascii="Segoe UI Symbol" w:hAnsi="Segoe UI Symbol"/>
                <w:i/>
                <w:color w:val="0070C0"/>
              </w:rPr>
            </w:pPr>
            <w:r w:rsidRPr="00DF3A81">
              <w:rPr>
                <w:rFonts w:ascii="Segoe UI Symbol" w:hAnsi="Segoe UI Symbol"/>
                <w:i/>
                <w:color w:val="0070C0"/>
              </w:rPr>
              <w:t>[insert Bid price]</w:t>
            </w:r>
          </w:p>
        </w:tc>
        <w:tc>
          <w:tcPr>
            <w:tcW w:w="2551" w:type="dxa"/>
            <w:vAlign w:val="center"/>
          </w:tcPr>
          <w:p w14:paraId="2A232945" w14:textId="77777777" w:rsidR="00C83D5B" w:rsidRPr="00DF3A81" w:rsidRDefault="00C83D5B" w:rsidP="001146CD">
            <w:pPr>
              <w:pStyle w:val="BodyTextIndent"/>
              <w:spacing w:before="120" w:after="120"/>
              <w:ind w:left="0"/>
              <w:jc w:val="center"/>
              <w:rPr>
                <w:rFonts w:ascii="Segoe UI Symbol" w:hAnsi="Segoe UI Symbol"/>
                <w:i/>
                <w:color w:val="0070C0"/>
              </w:rPr>
            </w:pPr>
            <w:r w:rsidRPr="00DF3A81">
              <w:rPr>
                <w:rFonts w:ascii="Segoe UI Symbol" w:hAnsi="Segoe UI Symbol"/>
                <w:i/>
                <w:color w:val="0070C0"/>
              </w:rPr>
              <w:t xml:space="preserve">[insert evaluated </w:t>
            </w:r>
            <w:r w:rsidR="00255D00" w:rsidRPr="00DF3A81">
              <w:rPr>
                <w:rFonts w:ascii="Segoe UI Symbol" w:hAnsi="Segoe UI Symbol"/>
                <w:i/>
                <w:color w:val="0070C0"/>
              </w:rPr>
              <w:t>cost</w:t>
            </w:r>
            <w:r w:rsidRPr="00DF3A81">
              <w:rPr>
                <w:rFonts w:ascii="Segoe UI Symbol" w:hAnsi="Segoe UI Symbol"/>
                <w:i/>
                <w:color w:val="0070C0"/>
              </w:rPr>
              <w:t>]</w:t>
            </w:r>
          </w:p>
        </w:tc>
      </w:tr>
      <w:tr w:rsidR="00C83D5B" w:rsidRPr="00143E6E" w14:paraId="35ADB9F6" w14:textId="77777777" w:rsidTr="001146CD">
        <w:tc>
          <w:tcPr>
            <w:tcW w:w="4390" w:type="dxa"/>
            <w:vAlign w:val="center"/>
          </w:tcPr>
          <w:p w14:paraId="05E133DA" w14:textId="77777777" w:rsidR="00C83D5B" w:rsidRPr="00DF3A81" w:rsidRDefault="00C83D5B" w:rsidP="001146CD">
            <w:pPr>
              <w:rPr>
                <w:rFonts w:ascii="Segoe UI Symbol" w:hAnsi="Segoe UI Symbol"/>
                <w:i/>
                <w:color w:val="0070C0"/>
              </w:rPr>
            </w:pPr>
            <w:r w:rsidRPr="00DF3A81">
              <w:rPr>
                <w:rFonts w:ascii="Segoe UI Symbol" w:hAnsi="Segoe UI Symbol"/>
                <w:i/>
                <w:color w:val="0070C0"/>
              </w:rPr>
              <w:t>[insert name]</w:t>
            </w:r>
          </w:p>
        </w:tc>
        <w:tc>
          <w:tcPr>
            <w:tcW w:w="2126" w:type="dxa"/>
            <w:vAlign w:val="center"/>
          </w:tcPr>
          <w:p w14:paraId="2B8EF568" w14:textId="77777777" w:rsidR="00C83D5B" w:rsidRPr="00DF3A81" w:rsidRDefault="00C83D5B" w:rsidP="001146CD">
            <w:pPr>
              <w:jc w:val="center"/>
              <w:rPr>
                <w:rFonts w:ascii="Segoe UI Symbol" w:hAnsi="Segoe UI Symbol"/>
                <w:i/>
                <w:color w:val="0070C0"/>
              </w:rPr>
            </w:pPr>
            <w:r w:rsidRPr="00DF3A81">
              <w:rPr>
                <w:rFonts w:ascii="Segoe UI Symbol" w:hAnsi="Segoe UI Symbol"/>
                <w:i/>
                <w:color w:val="0070C0"/>
              </w:rPr>
              <w:t>[insert Bid price]</w:t>
            </w:r>
          </w:p>
        </w:tc>
        <w:tc>
          <w:tcPr>
            <w:tcW w:w="2551" w:type="dxa"/>
            <w:vAlign w:val="center"/>
          </w:tcPr>
          <w:p w14:paraId="26696E00" w14:textId="77777777" w:rsidR="00C83D5B" w:rsidRPr="00DF3A81" w:rsidRDefault="00C83D5B" w:rsidP="001146CD">
            <w:pPr>
              <w:pStyle w:val="BodyTextIndent"/>
              <w:spacing w:before="120" w:after="120"/>
              <w:ind w:left="0"/>
              <w:jc w:val="center"/>
              <w:rPr>
                <w:rFonts w:ascii="Segoe UI Symbol" w:hAnsi="Segoe UI Symbol"/>
                <w:i/>
                <w:color w:val="0070C0"/>
              </w:rPr>
            </w:pPr>
            <w:r w:rsidRPr="00DF3A81">
              <w:rPr>
                <w:rFonts w:ascii="Segoe UI Symbol" w:hAnsi="Segoe UI Symbol"/>
                <w:i/>
                <w:color w:val="0070C0"/>
              </w:rPr>
              <w:t xml:space="preserve">[insert evaluated </w:t>
            </w:r>
            <w:r w:rsidR="00255D00" w:rsidRPr="00DF3A81">
              <w:rPr>
                <w:rFonts w:ascii="Segoe UI Symbol" w:hAnsi="Segoe UI Symbol"/>
                <w:i/>
                <w:color w:val="0070C0"/>
              </w:rPr>
              <w:t>cost</w:t>
            </w:r>
            <w:r w:rsidRPr="00DF3A81">
              <w:rPr>
                <w:rFonts w:ascii="Segoe UI Symbol" w:hAnsi="Segoe UI Symbol"/>
                <w:i/>
                <w:color w:val="0070C0"/>
              </w:rPr>
              <w:t>]</w:t>
            </w:r>
          </w:p>
        </w:tc>
      </w:tr>
      <w:tr w:rsidR="00C83D5B" w:rsidRPr="00143E6E" w14:paraId="60C4D67A" w14:textId="77777777" w:rsidTr="001146CD">
        <w:tc>
          <w:tcPr>
            <w:tcW w:w="4390" w:type="dxa"/>
            <w:vAlign w:val="center"/>
          </w:tcPr>
          <w:p w14:paraId="64C3E28A" w14:textId="77777777" w:rsidR="00C83D5B" w:rsidRPr="00DF3A81" w:rsidRDefault="00C83D5B" w:rsidP="001146CD">
            <w:pPr>
              <w:rPr>
                <w:rFonts w:ascii="Segoe UI Symbol" w:hAnsi="Segoe UI Symbol"/>
                <w:i/>
                <w:color w:val="0070C0"/>
              </w:rPr>
            </w:pPr>
            <w:r w:rsidRPr="00DF3A81">
              <w:rPr>
                <w:rFonts w:ascii="Segoe UI Symbol" w:hAnsi="Segoe UI Symbol"/>
                <w:i/>
                <w:color w:val="0070C0"/>
              </w:rPr>
              <w:t>[insert name]</w:t>
            </w:r>
          </w:p>
        </w:tc>
        <w:tc>
          <w:tcPr>
            <w:tcW w:w="2126" w:type="dxa"/>
            <w:vAlign w:val="center"/>
          </w:tcPr>
          <w:p w14:paraId="49D6AF9C" w14:textId="77777777" w:rsidR="00C83D5B" w:rsidRPr="00DF3A81" w:rsidRDefault="00C83D5B" w:rsidP="001146CD">
            <w:pPr>
              <w:jc w:val="center"/>
              <w:rPr>
                <w:rFonts w:ascii="Segoe UI Symbol" w:hAnsi="Segoe UI Symbol"/>
                <w:i/>
                <w:color w:val="0070C0"/>
              </w:rPr>
            </w:pPr>
            <w:r w:rsidRPr="00DF3A81">
              <w:rPr>
                <w:rFonts w:ascii="Segoe UI Symbol" w:hAnsi="Segoe UI Symbol"/>
                <w:i/>
                <w:color w:val="0070C0"/>
              </w:rPr>
              <w:t>[insert Bid price]</w:t>
            </w:r>
          </w:p>
        </w:tc>
        <w:tc>
          <w:tcPr>
            <w:tcW w:w="2551" w:type="dxa"/>
            <w:vAlign w:val="center"/>
          </w:tcPr>
          <w:p w14:paraId="4C1BC797" w14:textId="77777777" w:rsidR="00C83D5B" w:rsidRPr="00DF3A81" w:rsidRDefault="00C83D5B" w:rsidP="001146CD">
            <w:pPr>
              <w:pStyle w:val="BodyTextIndent"/>
              <w:spacing w:before="120" w:after="120"/>
              <w:ind w:left="0"/>
              <w:jc w:val="center"/>
              <w:rPr>
                <w:rFonts w:ascii="Segoe UI Symbol" w:hAnsi="Segoe UI Symbol"/>
                <w:i/>
                <w:color w:val="0070C0"/>
              </w:rPr>
            </w:pPr>
            <w:r w:rsidRPr="00DF3A81">
              <w:rPr>
                <w:rFonts w:ascii="Segoe UI Symbol" w:hAnsi="Segoe UI Symbol"/>
                <w:i/>
                <w:color w:val="0070C0"/>
              </w:rPr>
              <w:t xml:space="preserve">[insert evaluated </w:t>
            </w:r>
            <w:r w:rsidR="00255D00" w:rsidRPr="00DF3A81">
              <w:rPr>
                <w:rFonts w:ascii="Segoe UI Symbol" w:hAnsi="Segoe UI Symbol"/>
                <w:i/>
                <w:color w:val="0070C0"/>
              </w:rPr>
              <w:t>cost</w:t>
            </w:r>
            <w:r w:rsidRPr="00DF3A81">
              <w:rPr>
                <w:rFonts w:ascii="Segoe UI Symbol" w:hAnsi="Segoe UI Symbol"/>
                <w:i/>
                <w:color w:val="0070C0"/>
              </w:rPr>
              <w:t>]</w:t>
            </w:r>
          </w:p>
        </w:tc>
      </w:tr>
      <w:tr w:rsidR="00C83D5B" w:rsidRPr="00143E6E" w14:paraId="5883A58B" w14:textId="77777777" w:rsidTr="001146CD">
        <w:tc>
          <w:tcPr>
            <w:tcW w:w="4390" w:type="dxa"/>
            <w:vAlign w:val="center"/>
          </w:tcPr>
          <w:p w14:paraId="7A64F25D" w14:textId="77777777" w:rsidR="00C83D5B" w:rsidRPr="00DF3A81" w:rsidRDefault="00C83D5B" w:rsidP="001146CD">
            <w:pPr>
              <w:rPr>
                <w:rFonts w:ascii="Segoe UI Symbol" w:hAnsi="Segoe UI Symbol"/>
                <w:i/>
                <w:color w:val="0070C0"/>
              </w:rPr>
            </w:pPr>
            <w:r w:rsidRPr="00DF3A81">
              <w:rPr>
                <w:rFonts w:ascii="Segoe UI Symbol" w:hAnsi="Segoe UI Symbol"/>
                <w:i/>
                <w:color w:val="0070C0"/>
              </w:rPr>
              <w:t>[insert name]</w:t>
            </w:r>
          </w:p>
        </w:tc>
        <w:tc>
          <w:tcPr>
            <w:tcW w:w="2126" w:type="dxa"/>
            <w:vAlign w:val="center"/>
          </w:tcPr>
          <w:p w14:paraId="0DB2D725" w14:textId="77777777" w:rsidR="00C83D5B" w:rsidRPr="00DF3A81" w:rsidRDefault="00C83D5B" w:rsidP="001146CD">
            <w:pPr>
              <w:jc w:val="center"/>
              <w:rPr>
                <w:rFonts w:ascii="Segoe UI Symbol" w:hAnsi="Segoe UI Symbol"/>
                <w:i/>
                <w:color w:val="0070C0"/>
              </w:rPr>
            </w:pPr>
            <w:r w:rsidRPr="00DF3A81">
              <w:rPr>
                <w:rFonts w:ascii="Segoe UI Symbol" w:hAnsi="Segoe UI Symbol"/>
                <w:i/>
                <w:color w:val="0070C0"/>
              </w:rPr>
              <w:t>[insert Bid price]</w:t>
            </w:r>
          </w:p>
        </w:tc>
        <w:tc>
          <w:tcPr>
            <w:tcW w:w="2551" w:type="dxa"/>
            <w:vAlign w:val="center"/>
          </w:tcPr>
          <w:p w14:paraId="20F45593" w14:textId="77777777" w:rsidR="00C83D5B" w:rsidRPr="00DF3A81" w:rsidRDefault="00C83D5B" w:rsidP="001146CD">
            <w:pPr>
              <w:pStyle w:val="BodyTextIndent"/>
              <w:spacing w:before="120" w:after="120"/>
              <w:ind w:left="0"/>
              <w:jc w:val="center"/>
              <w:rPr>
                <w:rFonts w:ascii="Segoe UI Symbol" w:hAnsi="Segoe UI Symbol"/>
                <w:i/>
                <w:color w:val="0070C0"/>
              </w:rPr>
            </w:pPr>
            <w:r w:rsidRPr="00DF3A81">
              <w:rPr>
                <w:rFonts w:ascii="Segoe UI Symbol" w:hAnsi="Segoe UI Symbol"/>
                <w:i/>
                <w:color w:val="0070C0"/>
              </w:rPr>
              <w:t xml:space="preserve">[insert evaluated </w:t>
            </w:r>
            <w:r w:rsidR="00255D00" w:rsidRPr="00DF3A81">
              <w:rPr>
                <w:rFonts w:ascii="Segoe UI Symbol" w:hAnsi="Segoe UI Symbol"/>
                <w:i/>
                <w:color w:val="0070C0"/>
              </w:rPr>
              <w:t>cost</w:t>
            </w:r>
            <w:r w:rsidRPr="00DF3A81">
              <w:rPr>
                <w:rFonts w:ascii="Segoe UI Symbol" w:hAnsi="Segoe UI Symbol"/>
                <w:i/>
                <w:color w:val="0070C0"/>
              </w:rPr>
              <w:t>]</w:t>
            </w:r>
          </w:p>
        </w:tc>
      </w:tr>
    </w:tbl>
    <w:p w14:paraId="4D72A7BA" w14:textId="77777777" w:rsidR="00C83D5B" w:rsidRPr="00D5087F" w:rsidRDefault="00C83D5B" w:rsidP="00565B8F">
      <w:pPr>
        <w:pStyle w:val="BodyTextIndent"/>
        <w:numPr>
          <w:ilvl w:val="0"/>
          <w:numId w:val="91"/>
        </w:numPr>
        <w:spacing w:before="240" w:after="120"/>
        <w:ind w:left="284" w:right="289" w:hanging="284"/>
        <w:rPr>
          <w:rFonts w:ascii="Segoe UI Symbol" w:hAnsi="Segoe UI Symbol"/>
          <w:b/>
          <w:iCs/>
        </w:rPr>
      </w:pPr>
      <w:r w:rsidRPr="00D5087F">
        <w:rPr>
          <w:rFonts w:ascii="Segoe UI Symbol" w:hAnsi="Segoe UI Symbol"/>
          <w:b/>
          <w:iCs/>
        </w:rPr>
        <w:t>Reason/s why your Bid was unsuccessful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C83D5B" w:rsidRPr="00143E6E" w14:paraId="126E7928" w14:textId="77777777" w:rsidTr="001146CD">
        <w:tc>
          <w:tcPr>
            <w:tcW w:w="9016" w:type="dxa"/>
          </w:tcPr>
          <w:p w14:paraId="4299696E" w14:textId="77777777" w:rsidR="00C83D5B" w:rsidRPr="00D5087F" w:rsidRDefault="00C83D5B" w:rsidP="001146CD">
            <w:pPr>
              <w:pStyle w:val="BodyTextIndent"/>
              <w:spacing w:before="120" w:after="120"/>
              <w:ind w:left="0" w:right="289"/>
              <w:rPr>
                <w:rFonts w:ascii="Segoe UI Symbol" w:hAnsi="Segoe UI Symbol"/>
                <w:b/>
                <w:i/>
                <w:iCs/>
              </w:rPr>
            </w:pPr>
            <w:r w:rsidRPr="00DF3A81">
              <w:rPr>
                <w:rFonts w:ascii="Segoe UI Symbol" w:hAnsi="Segoe UI Symbol"/>
                <w:b/>
                <w:i/>
                <w:iCs/>
                <w:color w:val="0070C0"/>
              </w:rPr>
              <w:t xml:space="preserve">[INSTRUCTIONS: State the reason/s why </w:t>
            </w:r>
            <w:r w:rsidRPr="00DF3A81">
              <w:rPr>
                <w:rFonts w:ascii="Segoe UI Symbol" w:hAnsi="Segoe UI Symbol"/>
                <w:b/>
                <w:i/>
                <w:iCs/>
                <w:color w:val="0070C0"/>
                <w:u w:val="single"/>
              </w:rPr>
              <w:t>this</w:t>
            </w:r>
            <w:r w:rsidRPr="00DF3A81">
              <w:rPr>
                <w:rFonts w:ascii="Segoe UI Symbol" w:hAnsi="Segoe UI Symbol"/>
                <w:b/>
                <w:i/>
                <w:iCs/>
                <w:color w:val="0070C0"/>
              </w:rPr>
              <w:t xml:space="preserve"> Bidder’s Bid was unsuccessful. Do NOT include: (a) a </w:t>
            </w:r>
            <w:proofErr w:type="gramStart"/>
            <w:r w:rsidRPr="00DF3A81">
              <w:rPr>
                <w:rFonts w:ascii="Segoe UI Symbol" w:hAnsi="Segoe UI Symbol"/>
                <w:b/>
                <w:i/>
                <w:iCs/>
                <w:color w:val="0070C0"/>
              </w:rPr>
              <w:t>point by point</w:t>
            </w:r>
            <w:proofErr w:type="gramEnd"/>
            <w:r w:rsidRPr="00DF3A81">
              <w:rPr>
                <w:rFonts w:ascii="Segoe UI Symbol" w:hAnsi="Segoe UI Symbol"/>
                <w:b/>
                <w:i/>
                <w:iCs/>
                <w:color w:val="0070C0"/>
              </w:rPr>
              <w:t xml:space="preserve"> comparison with another Bidder’s Bid or (b) information that is marked confidential by the Bidder in its Bid.]</w:t>
            </w:r>
          </w:p>
        </w:tc>
      </w:tr>
    </w:tbl>
    <w:p w14:paraId="332A9EFE" w14:textId="77777777" w:rsidR="00C83D5B" w:rsidRPr="00D5087F" w:rsidRDefault="00C83D5B" w:rsidP="00565B8F">
      <w:pPr>
        <w:pStyle w:val="BodyTextIndent"/>
        <w:numPr>
          <w:ilvl w:val="0"/>
          <w:numId w:val="91"/>
        </w:numPr>
        <w:spacing w:before="240" w:after="120"/>
        <w:ind w:left="284" w:right="289" w:hanging="284"/>
        <w:rPr>
          <w:rFonts w:ascii="Segoe UI Symbol" w:hAnsi="Segoe UI Symbol"/>
          <w:b/>
          <w:iCs/>
        </w:rPr>
      </w:pPr>
      <w:r w:rsidRPr="00D5087F">
        <w:rPr>
          <w:rFonts w:ascii="Segoe UI Symbol" w:hAnsi="Segoe UI Symbol"/>
          <w:b/>
          <w:iCs/>
        </w:rPr>
        <w:t>How to request a debriefing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C83D5B" w:rsidRPr="00143E6E" w14:paraId="77324935" w14:textId="77777777" w:rsidTr="001146CD">
        <w:tc>
          <w:tcPr>
            <w:tcW w:w="9558" w:type="dxa"/>
          </w:tcPr>
          <w:p w14:paraId="0522373D" w14:textId="77777777" w:rsidR="00C83D5B" w:rsidRPr="00D5087F" w:rsidRDefault="00C83D5B" w:rsidP="001146CD">
            <w:pPr>
              <w:pStyle w:val="BodyTextIndent"/>
              <w:spacing w:before="120" w:after="120"/>
              <w:ind w:left="34" w:right="289" w:hanging="34"/>
              <w:rPr>
                <w:rFonts w:ascii="Segoe UI Symbol" w:hAnsi="Segoe UI Symbol"/>
                <w:b/>
                <w:iCs/>
              </w:rPr>
            </w:pPr>
            <w:r w:rsidRPr="00D5087F">
              <w:rPr>
                <w:rFonts w:ascii="Segoe UI Symbol" w:hAnsi="Segoe UI Symbol"/>
                <w:b/>
                <w:iCs/>
              </w:rPr>
              <w:t xml:space="preserve">DEADLINE: The deadline to request a debriefing expires at midnight on </w:t>
            </w:r>
            <w:r w:rsidRPr="00DF3A81">
              <w:rPr>
                <w:rFonts w:ascii="Segoe UI Symbol" w:hAnsi="Segoe UI Symbol"/>
                <w:b/>
                <w:iCs/>
                <w:color w:val="0070C0"/>
              </w:rPr>
              <w:t>[</w:t>
            </w:r>
            <w:r w:rsidRPr="00DF3A81">
              <w:rPr>
                <w:rFonts w:ascii="Segoe UI Symbol" w:hAnsi="Segoe UI Symbol"/>
                <w:b/>
                <w:i/>
                <w:iCs/>
                <w:color w:val="0070C0"/>
              </w:rPr>
              <w:t>insert date</w:t>
            </w:r>
            <w:r w:rsidRPr="00DF3A81">
              <w:rPr>
                <w:rFonts w:ascii="Segoe UI Symbol" w:hAnsi="Segoe UI Symbol"/>
                <w:b/>
                <w:iCs/>
                <w:color w:val="0070C0"/>
              </w:rPr>
              <w:t xml:space="preserve">] </w:t>
            </w:r>
            <w:r w:rsidRPr="00D5087F">
              <w:rPr>
                <w:rFonts w:ascii="Segoe UI Symbol" w:hAnsi="Segoe UI Symbol"/>
                <w:b/>
                <w:iCs/>
              </w:rPr>
              <w:t>(local time).</w:t>
            </w:r>
          </w:p>
          <w:p w14:paraId="0CADE526" w14:textId="77777777" w:rsidR="00C83D5B" w:rsidRPr="00D5087F" w:rsidRDefault="00C83D5B" w:rsidP="001146CD">
            <w:pPr>
              <w:pStyle w:val="BodyTextIndent"/>
              <w:spacing w:before="120" w:after="120"/>
              <w:ind w:left="34" w:right="289" w:hanging="34"/>
              <w:rPr>
                <w:rFonts w:ascii="Segoe UI Symbol" w:hAnsi="Segoe UI Symbol"/>
                <w:iCs/>
              </w:rPr>
            </w:pPr>
            <w:r w:rsidRPr="00D5087F">
              <w:rPr>
                <w:rFonts w:ascii="Segoe UI Symbol" w:hAnsi="Segoe UI Symbol"/>
                <w:iCs/>
              </w:rPr>
              <w:t>You may request a debriefing in relation to the results of the evaluation of your Bid. If you decide to request a debriefing</w:t>
            </w:r>
            <w:r w:rsidR="00CD695C" w:rsidRPr="00D5087F">
              <w:rPr>
                <w:rFonts w:ascii="Segoe UI Symbol" w:hAnsi="Segoe UI Symbol"/>
                <w:iCs/>
              </w:rPr>
              <w:t xml:space="preserve">, </w:t>
            </w:r>
            <w:r w:rsidRPr="00D5087F">
              <w:rPr>
                <w:rFonts w:ascii="Segoe UI Symbol" w:hAnsi="Segoe UI Symbol"/>
                <w:iCs/>
              </w:rPr>
              <w:t xml:space="preserve">your written request must be made within three (3) Business Days of receipt of this Notification of Intention to Award. </w:t>
            </w:r>
          </w:p>
          <w:p w14:paraId="063C88F2" w14:textId="77777777" w:rsidR="00C83D5B" w:rsidRPr="00D5087F" w:rsidRDefault="00C83D5B" w:rsidP="001146CD">
            <w:pPr>
              <w:spacing w:before="120" w:after="120"/>
              <w:rPr>
                <w:rFonts w:ascii="Segoe UI Symbol" w:hAnsi="Segoe UI Symbol"/>
                <w:color w:val="000000" w:themeColor="text1"/>
              </w:rPr>
            </w:pPr>
            <w:r w:rsidRPr="00D5087F">
              <w:rPr>
                <w:rFonts w:ascii="Segoe UI Symbol" w:hAnsi="Segoe UI Symbol"/>
                <w:color w:val="000000" w:themeColor="text1"/>
              </w:rPr>
              <w:t>Provide the contract name, reference number, name of the Bidder, contact details; and address the request for debriefing as follows:</w:t>
            </w:r>
          </w:p>
          <w:p w14:paraId="5B5E70D9" w14:textId="0B3B2471"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lastRenderedPageBreak/>
              <w:t>Attention</w:t>
            </w:r>
            <w:r w:rsidRPr="00D5087F">
              <w:rPr>
                <w:rFonts w:ascii="Segoe UI Symbol" w:hAnsi="Segoe UI Symbol"/>
                <w:color w:val="000000" w:themeColor="text1"/>
              </w:rPr>
              <w:t xml:space="preserve">: </w:t>
            </w:r>
            <w:r w:rsidR="007D644B">
              <w:rPr>
                <w:rFonts w:ascii="Segoe UI Symbol" w:hAnsi="Segoe UI Symbol"/>
                <w:i/>
                <w:color w:val="0070C0"/>
              </w:rPr>
              <w:t>Mr. Peter Njehia</w:t>
            </w:r>
          </w:p>
          <w:p w14:paraId="511C12DE" w14:textId="40E42715"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t>Title/position</w:t>
            </w:r>
            <w:r w:rsidRPr="00D5087F">
              <w:rPr>
                <w:rFonts w:ascii="Segoe UI Symbol" w:hAnsi="Segoe UI Symbol"/>
                <w:color w:val="000000" w:themeColor="text1"/>
              </w:rPr>
              <w:t xml:space="preserve">: </w:t>
            </w:r>
            <w:r w:rsidR="007D644B" w:rsidRPr="007D644B">
              <w:rPr>
                <w:rFonts w:ascii="Segoe UI Symbol" w:hAnsi="Segoe UI Symbol"/>
                <w:i/>
                <w:iCs/>
                <w:color w:val="0070C0"/>
              </w:rPr>
              <w:t xml:space="preserve">Senior </w:t>
            </w:r>
            <w:proofErr w:type="gramStart"/>
            <w:r w:rsidR="007D644B" w:rsidRPr="007D644B">
              <w:rPr>
                <w:rFonts w:ascii="Segoe UI Symbol" w:hAnsi="Segoe UI Symbol"/>
                <w:i/>
                <w:iCs/>
                <w:color w:val="0070C0"/>
              </w:rPr>
              <w:t>Manager</w:t>
            </w:r>
            <w:r w:rsidR="007D644B">
              <w:rPr>
                <w:rFonts w:ascii="Segoe UI Symbol" w:hAnsi="Segoe UI Symbol"/>
                <w:color w:val="0070C0"/>
              </w:rPr>
              <w:t xml:space="preserve"> ,</w:t>
            </w:r>
            <w:proofErr w:type="gramEnd"/>
            <w:r w:rsidR="007D644B">
              <w:rPr>
                <w:rFonts w:ascii="Segoe UI Symbol" w:hAnsi="Segoe UI Symbol"/>
                <w:color w:val="0070C0"/>
              </w:rPr>
              <w:t xml:space="preserve"> Supply Chain</w:t>
            </w:r>
          </w:p>
          <w:p w14:paraId="3D0CA6EA" w14:textId="7D3659F6"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t>Agency</w:t>
            </w:r>
            <w:r w:rsidRPr="00D5087F">
              <w:rPr>
                <w:rFonts w:ascii="Segoe UI Symbol" w:hAnsi="Segoe UI Symbol"/>
                <w:color w:val="000000" w:themeColor="text1"/>
              </w:rPr>
              <w:t xml:space="preserve">: </w:t>
            </w:r>
            <w:r w:rsidR="007D644B" w:rsidRPr="007D644B">
              <w:rPr>
                <w:rFonts w:ascii="Segoe UI Symbol" w:hAnsi="Segoe UI Symbol"/>
                <w:i/>
                <w:iCs/>
                <w:color w:val="0070C0"/>
              </w:rPr>
              <w:t>Kenya Electricity Transmission Co. Ltd</w:t>
            </w:r>
          </w:p>
          <w:p w14:paraId="296C37CD" w14:textId="60F05068"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t>Email address</w:t>
            </w:r>
            <w:r w:rsidRPr="00D5087F">
              <w:rPr>
                <w:rFonts w:ascii="Segoe UI Symbol" w:hAnsi="Segoe UI Symbol"/>
                <w:color w:val="000000" w:themeColor="text1"/>
              </w:rPr>
              <w:t xml:space="preserve">: </w:t>
            </w:r>
            <w:hyperlink r:id="rId104" w:history="1">
              <w:r w:rsidR="007D644B" w:rsidRPr="0082750B">
                <w:rPr>
                  <w:rStyle w:val="Hyperlink"/>
                  <w:rFonts w:ascii="Segoe UI Symbol" w:hAnsi="Segoe UI Symbol"/>
                  <w:i/>
                  <w:spacing w:val="-2"/>
                  <w:szCs w:val="24"/>
                </w:rPr>
                <w:t>ktrnip@ketraco.co.ke</w:t>
              </w:r>
            </w:hyperlink>
          </w:p>
          <w:p w14:paraId="60D299C8" w14:textId="77777777" w:rsidR="00C83D5B" w:rsidRPr="00D5087F" w:rsidRDefault="00C83D5B" w:rsidP="001146CD">
            <w:pPr>
              <w:pStyle w:val="BodyTextIndent"/>
              <w:spacing w:before="120" w:after="120"/>
              <w:ind w:left="34" w:right="289" w:hanging="34"/>
              <w:rPr>
                <w:rFonts w:ascii="Segoe UI Symbol" w:hAnsi="Segoe UI Symbol"/>
                <w:iCs/>
              </w:rPr>
            </w:pPr>
            <w:r w:rsidRPr="00D5087F">
              <w:rPr>
                <w:rFonts w:ascii="Segoe UI Symbol" w:hAnsi="Segoe UI Symbol"/>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0A627D01" w14:textId="77777777" w:rsidR="00C83D5B" w:rsidRPr="00D5087F" w:rsidRDefault="00C83D5B" w:rsidP="001146CD">
            <w:pPr>
              <w:pStyle w:val="BodyTextIndent"/>
              <w:spacing w:before="120" w:after="120"/>
              <w:ind w:left="34" w:right="289" w:hanging="34"/>
              <w:rPr>
                <w:rFonts w:ascii="Segoe UI Symbol" w:hAnsi="Segoe UI Symbol"/>
                <w:iCs/>
              </w:rPr>
            </w:pPr>
            <w:r w:rsidRPr="00D5087F">
              <w:rPr>
                <w:rFonts w:ascii="Segoe UI Symbol" w:hAnsi="Segoe UI Symbol"/>
                <w:iCs/>
              </w:rPr>
              <w:t>The debriefing may be in writing, by phone, video conference call or in person. We shall promptly advise you in writing how the debriefing will take place and confirm the date and time.</w:t>
            </w:r>
          </w:p>
          <w:p w14:paraId="7F623FB0" w14:textId="77777777" w:rsidR="00C83D5B" w:rsidRPr="00D5087F" w:rsidRDefault="00C83D5B" w:rsidP="001146CD">
            <w:pPr>
              <w:pStyle w:val="BodyTextIndent"/>
              <w:spacing w:before="120" w:after="120"/>
              <w:ind w:left="34" w:right="289" w:hanging="34"/>
              <w:rPr>
                <w:rFonts w:ascii="Segoe UI Symbol" w:hAnsi="Segoe UI Symbol"/>
                <w:iCs/>
              </w:rPr>
            </w:pPr>
            <w:r w:rsidRPr="00D5087F">
              <w:rPr>
                <w:rFonts w:ascii="Segoe UI Symbol" w:hAnsi="Segoe UI Symbol"/>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5F2F6346" w14:textId="77777777" w:rsidR="00C83D5B" w:rsidRPr="00D5087F" w:rsidRDefault="00C83D5B" w:rsidP="00565B8F">
      <w:pPr>
        <w:pStyle w:val="BodyTextIndent"/>
        <w:numPr>
          <w:ilvl w:val="0"/>
          <w:numId w:val="91"/>
        </w:numPr>
        <w:spacing w:before="240" w:after="120"/>
        <w:ind w:left="284" w:right="289" w:hanging="284"/>
        <w:rPr>
          <w:rFonts w:ascii="Segoe UI Symbol" w:hAnsi="Segoe UI Symbol"/>
          <w:b/>
          <w:iCs/>
        </w:rPr>
      </w:pPr>
      <w:r w:rsidRPr="00D5087F">
        <w:rPr>
          <w:rFonts w:ascii="Segoe UI Symbol" w:hAnsi="Segoe UI Symbol"/>
          <w:b/>
          <w:iCs/>
        </w:rPr>
        <w:lastRenderedPageBreak/>
        <w:t xml:space="preserve">How to make a complaint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C83D5B" w:rsidRPr="00143E6E" w14:paraId="4F06C0E3" w14:textId="77777777" w:rsidTr="3BEF314B">
        <w:tc>
          <w:tcPr>
            <w:tcW w:w="9016" w:type="dxa"/>
          </w:tcPr>
          <w:p w14:paraId="3800595C" w14:textId="77777777" w:rsidR="00C83D5B" w:rsidRPr="00D5087F" w:rsidRDefault="00C83D5B" w:rsidP="001146CD">
            <w:pPr>
              <w:pStyle w:val="BodyTextIndent"/>
              <w:spacing w:before="120" w:after="120"/>
              <w:ind w:left="0" w:right="289"/>
              <w:rPr>
                <w:rFonts w:ascii="Segoe UI Symbol" w:hAnsi="Segoe UI Symbol"/>
                <w:b/>
                <w:iCs/>
                <w:color w:val="FF0000"/>
              </w:rPr>
            </w:pPr>
            <w:r w:rsidRPr="00D5087F">
              <w:rPr>
                <w:rFonts w:ascii="Segoe UI Symbol" w:hAnsi="Segoe UI Symbol"/>
                <w:b/>
                <w:iCs/>
              </w:rPr>
              <w:t>Period</w:t>
            </w:r>
            <w:proofErr w:type="gramStart"/>
            <w:r w:rsidRPr="00D5087F">
              <w:rPr>
                <w:rFonts w:ascii="Segoe UI Symbol" w:hAnsi="Segoe UI Symbol"/>
                <w:b/>
                <w:iCs/>
              </w:rPr>
              <w:t>:  Procurement</w:t>
            </w:r>
            <w:proofErr w:type="gramEnd"/>
            <w:r w:rsidRPr="00D5087F">
              <w:rPr>
                <w:rFonts w:ascii="Segoe UI Symbol" w:hAnsi="Segoe UI Symbol"/>
                <w:b/>
                <w:iCs/>
              </w:rPr>
              <w:t>-related Complaint challenging the decision to award shall be submitted by midnight, [</w:t>
            </w:r>
            <w:r w:rsidRPr="00D5087F">
              <w:rPr>
                <w:rFonts w:ascii="Segoe UI Symbol" w:hAnsi="Segoe UI Symbol"/>
                <w:b/>
                <w:i/>
                <w:iCs/>
              </w:rPr>
              <w:t>insert date</w:t>
            </w:r>
            <w:r w:rsidRPr="00D5087F">
              <w:rPr>
                <w:rFonts w:ascii="Segoe UI Symbol" w:hAnsi="Segoe UI Symbol"/>
                <w:b/>
                <w:iCs/>
              </w:rPr>
              <w:t xml:space="preserve">] (local time). </w:t>
            </w:r>
          </w:p>
          <w:p w14:paraId="0070EB9A" w14:textId="77777777" w:rsidR="00C83D5B" w:rsidRPr="00D5087F" w:rsidRDefault="00C83D5B" w:rsidP="001146CD">
            <w:pPr>
              <w:spacing w:before="120" w:after="120"/>
              <w:rPr>
                <w:rFonts w:ascii="Segoe UI Symbol" w:hAnsi="Segoe UI Symbol"/>
                <w:color w:val="000000" w:themeColor="text1"/>
              </w:rPr>
            </w:pPr>
            <w:r w:rsidRPr="00D5087F">
              <w:rPr>
                <w:rFonts w:ascii="Segoe UI Symbol" w:hAnsi="Segoe UI Symbol"/>
                <w:color w:val="000000" w:themeColor="text1"/>
              </w:rPr>
              <w:t>Provide the contract name, reference number, name of the Bidder, contact details; and address the Procurement-related Complaint as follows:</w:t>
            </w:r>
          </w:p>
          <w:p w14:paraId="070B29DF" w14:textId="0F2A6441" w:rsidR="00C83D5B" w:rsidRPr="00D5087F" w:rsidRDefault="00C83D5B" w:rsidP="001146CD">
            <w:pPr>
              <w:spacing w:before="120" w:after="120"/>
              <w:ind w:left="341"/>
              <w:rPr>
                <w:rFonts w:ascii="Segoe UI Symbol" w:hAnsi="Segoe UI Symbol"/>
                <w:color w:val="000000" w:themeColor="text1"/>
              </w:rPr>
            </w:pPr>
            <w:r w:rsidRPr="3BEF314B">
              <w:rPr>
                <w:rFonts w:ascii="Segoe UI Symbol" w:hAnsi="Segoe UI Symbol"/>
                <w:b/>
                <w:bCs/>
                <w:color w:val="000000" w:themeColor="text1"/>
              </w:rPr>
              <w:t>Attention</w:t>
            </w:r>
            <w:r w:rsidRPr="3BEF314B">
              <w:rPr>
                <w:rFonts w:ascii="Segoe UI Symbol" w:hAnsi="Segoe UI Symbol"/>
                <w:color w:val="000000" w:themeColor="text1"/>
              </w:rPr>
              <w:t xml:space="preserve">: </w:t>
            </w:r>
            <w:r w:rsidR="00931684" w:rsidRPr="3BEF314B">
              <w:rPr>
                <w:rFonts w:ascii="Segoe UI Symbol" w:hAnsi="Segoe UI Symbol"/>
                <w:i/>
                <w:iCs/>
                <w:color w:val="0070C0"/>
              </w:rPr>
              <w:t xml:space="preserve">Mr. </w:t>
            </w:r>
            <w:proofErr w:type="spellStart"/>
            <w:r w:rsidR="2FBF7ABB" w:rsidRPr="3BEF314B">
              <w:rPr>
                <w:rFonts w:ascii="Segoe UI Symbol" w:hAnsi="Segoe UI Symbol"/>
                <w:i/>
                <w:iCs/>
                <w:color w:val="0070C0"/>
              </w:rPr>
              <w:t>xxxxxxxxxxxxxxx</w:t>
            </w:r>
            <w:proofErr w:type="spellEnd"/>
          </w:p>
          <w:p w14:paraId="525208F5" w14:textId="77777777"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t>Title/position</w:t>
            </w:r>
            <w:r w:rsidRPr="00D5087F">
              <w:rPr>
                <w:rFonts w:ascii="Segoe UI Symbol" w:hAnsi="Segoe UI Symbol"/>
                <w:color w:val="000000" w:themeColor="text1"/>
              </w:rPr>
              <w:t xml:space="preserve">: </w:t>
            </w:r>
            <w:r w:rsidRPr="00DF3A81">
              <w:rPr>
                <w:rFonts w:ascii="Segoe UI Symbol" w:hAnsi="Segoe UI Symbol"/>
                <w:color w:val="0070C0"/>
              </w:rPr>
              <w:t>[</w:t>
            </w:r>
            <w:r w:rsidRPr="00DF3A81">
              <w:rPr>
                <w:rFonts w:ascii="Segoe UI Symbol" w:hAnsi="Segoe UI Symbol"/>
                <w:i/>
                <w:color w:val="0070C0"/>
              </w:rPr>
              <w:t>insert title/position</w:t>
            </w:r>
            <w:r w:rsidRPr="00DF3A81">
              <w:rPr>
                <w:rFonts w:ascii="Segoe UI Symbol" w:hAnsi="Segoe UI Symbol"/>
                <w:color w:val="0070C0"/>
              </w:rPr>
              <w:t>]</w:t>
            </w:r>
          </w:p>
          <w:p w14:paraId="302E8625" w14:textId="77777777"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t>Agency</w:t>
            </w:r>
            <w:r w:rsidRPr="00D5087F">
              <w:rPr>
                <w:rFonts w:ascii="Segoe UI Symbol" w:hAnsi="Segoe UI Symbol"/>
                <w:color w:val="000000" w:themeColor="text1"/>
              </w:rPr>
              <w:t xml:space="preserve">: </w:t>
            </w:r>
            <w:r w:rsidRPr="00DF3A81">
              <w:rPr>
                <w:rFonts w:ascii="Segoe UI Symbol" w:hAnsi="Segoe UI Symbol"/>
                <w:color w:val="0070C0"/>
              </w:rPr>
              <w:t>[</w:t>
            </w:r>
            <w:r w:rsidRPr="00DF3A81">
              <w:rPr>
                <w:rFonts w:ascii="Segoe UI Symbol" w:hAnsi="Segoe UI Symbol"/>
                <w:i/>
                <w:color w:val="0070C0"/>
              </w:rPr>
              <w:t>insert name of Employer</w:t>
            </w:r>
            <w:r w:rsidRPr="00DF3A81">
              <w:rPr>
                <w:rFonts w:ascii="Segoe UI Symbol" w:hAnsi="Segoe UI Symbol"/>
                <w:color w:val="0070C0"/>
              </w:rPr>
              <w:t>]</w:t>
            </w:r>
          </w:p>
          <w:p w14:paraId="03DD013A" w14:textId="77777777" w:rsidR="00C83D5B" w:rsidRPr="00D5087F" w:rsidRDefault="00C83D5B" w:rsidP="001146CD">
            <w:pPr>
              <w:spacing w:before="120" w:after="120"/>
              <w:ind w:left="341"/>
              <w:rPr>
                <w:rFonts w:ascii="Segoe UI Symbol" w:hAnsi="Segoe UI Symbol"/>
                <w:color w:val="000000" w:themeColor="text1"/>
              </w:rPr>
            </w:pPr>
            <w:r w:rsidRPr="00D5087F">
              <w:rPr>
                <w:rFonts w:ascii="Segoe UI Symbol" w:hAnsi="Segoe UI Symbol"/>
                <w:b/>
                <w:color w:val="000000" w:themeColor="text1"/>
              </w:rPr>
              <w:t>Email address</w:t>
            </w:r>
            <w:r w:rsidRPr="00D5087F">
              <w:rPr>
                <w:rFonts w:ascii="Segoe UI Symbol" w:hAnsi="Segoe UI Symbol"/>
                <w:color w:val="000000" w:themeColor="text1"/>
              </w:rPr>
              <w:t>:</w:t>
            </w:r>
            <w:r w:rsidRPr="00DF3A81">
              <w:rPr>
                <w:rFonts w:ascii="Segoe UI Symbol" w:hAnsi="Segoe UI Symbol"/>
                <w:color w:val="0070C0"/>
              </w:rPr>
              <w:t xml:space="preserve"> [</w:t>
            </w:r>
            <w:r w:rsidRPr="00DF3A81">
              <w:rPr>
                <w:rFonts w:ascii="Segoe UI Symbol" w:hAnsi="Segoe UI Symbol"/>
                <w:i/>
                <w:color w:val="0070C0"/>
              </w:rPr>
              <w:t>insert email address</w:t>
            </w:r>
            <w:r w:rsidRPr="00DF3A81">
              <w:rPr>
                <w:rFonts w:ascii="Segoe UI Symbol" w:hAnsi="Segoe UI Symbol"/>
                <w:color w:val="0070C0"/>
              </w:rPr>
              <w:t>]</w:t>
            </w:r>
          </w:p>
          <w:p w14:paraId="101328C2" w14:textId="77777777" w:rsidR="00C83D5B" w:rsidRPr="00D5087F" w:rsidRDefault="00C83D5B" w:rsidP="001146CD">
            <w:pPr>
              <w:pStyle w:val="BodyTextIndent"/>
              <w:spacing w:before="120" w:after="120"/>
              <w:ind w:left="0" w:right="289"/>
              <w:rPr>
                <w:rFonts w:ascii="Segoe UI Symbol" w:hAnsi="Segoe UI Symbol"/>
                <w:iCs/>
              </w:rPr>
            </w:pPr>
            <w:r w:rsidRPr="00D5087F">
              <w:rPr>
                <w:rFonts w:ascii="Segoe UI Symbol" w:hAnsi="Segoe UI Symbol"/>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4A0F5B24" w14:textId="77777777" w:rsidR="00C83D5B" w:rsidRPr="00D5087F" w:rsidRDefault="00C83D5B" w:rsidP="001146CD">
            <w:pPr>
              <w:pStyle w:val="BodyTextIndent"/>
              <w:spacing w:before="120" w:after="120"/>
              <w:ind w:left="0" w:right="289"/>
              <w:rPr>
                <w:rFonts w:ascii="Segoe UI Symbol" w:hAnsi="Segoe UI Symbol"/>
                <w:iCs/>
              </w:rPr>
            </w:pPr>
            <w:r w:rsidRPr="00D5087F">
              <w:rPr>
                <w:rFonts w:ascii="Segoe UI Symbol" w:hAnsi="Segoe UI Symbol"/>
                <w:iCs/>
                <w:u w:val="single"/>
              </w:rPr>
              <w:lastRenderedPageBreak/>
              <w:t>Further information</w:t>
            </w:r>
            <w:r w:rsidRPr="00D5087F">
              <w:rPr>
                <w:rFonts w:ascii="Segoe UI Symbol" w:hAnsi="Segoe UI Symbol"/>
                <w:iCs/>
              </w:rPr>
              <w:t>:</w:t>
            </w:r>
          </w:p>
          <w:p w14:paraId="35D6FCD7" w14:textId="728DD4F3" w:rsidR="00827653" w:rsidRPr="00D5087F" w:rsidRDefault="00827653" w:rsidP="00827653">
            <w:pPr>
              <w:pStyle w:val="BodyTextIndent"/>
              <w:tabs>
                <w:tab w:val="left" w:pos="723"/>
              </w:tabs>
              <w:spacing w:before="80" w:after="80"/>
              <w:ind w:left="0" w:right="193"/>
              <w:rPr>
                <w:rFonts w:ascii="Segoe UI Symbol" w:hAnsi="Segoe UI Symbol"/>
                <w:iCs/>
                <w:szCs w:val="24"/>
              </w:rPr>
            </w:pPr>
            <w:r w:rsidRPr="00D5087F">
              <w:rPr>
                <w:rFonts w:ascii="Segoe UI Symbol" w:hAnsi="Segoe UI Symbol"/>
                <w:iCs/>
                <w:szCs w:val="24"/>
              </w:rPr>
              <w:t xml:space="preserve">For more information see Part B of the Operations Procurement Manual. </w:t>
            </w:r>
          </w:p>
          <w:p w14:paraId="4A28448D" w14:textId="1F0EEB6E" w:rsidR="00C83D5B" w:rsidRPr="00D5087F" w:rsidRDefault="00A00327" w:rsidP="001146CD">
            <w:pPr>
              <w:pStyle w:val="BodyTextIndent"/>
              <w:spacing w:before="120" w:after="120"/>
              <w:ind w:left="0" w:right="289"/>
              <w:rPr>
                <w:rFonts w:ascii="Segoe UI Symbol" w:hAnsi="Segoe UI Symbol"/>
                <w:iCs/>
              </w:rPr>
            </w:pPr>
            <w:r w:rsidRPr="00D5087F">
              <w:rPr>
                <w:rFonts w:ascii="Segoe UI Symbol" w:hAnsi="Segoe UI Symbol"/>
              </w:rPr>
              <w:t>Framework</w:t>
            </w:r>
            <w:r w:rsidR="00C83D5B" w:rsidRPr="00D5087F">
              <w:rPr>
                <w:rStyle w:val="Hyperlink"/>
                <w:rFonts w:ascii="Segoe UI Symbol" w:hAnsi="Segoe UI Symbol"/>
              </w:rPr>
              <w:t xml:space="preserve"> </w:t>
            </w:r>
          </w:p>
          <w:p w14:paraId="05DAB236" w14:textId="77777777" w:rsidR="00C83D5B" w:rsidRPr="00D5087F" w:rsidRDefault="00C83D5B" w:rsidP="001146CD">
            <w:pPr>
              <w:pStyle w:val="BodyTextIndent"/>
              <w:spacing w:before="120" w:after="120"/>
              <w:ind w:left="0" w:right="289"/>
              <w:rPr>
                <w:rFonts w:ascii="Segoe UI Symbol" w:hAnsi="Segoe UI Symbol"/>
                <w:iCs/>
              </w:rPr>
            </w:pPr>
            <w:r w:rsidRPr="00D5087F">
              <w:rPr>
                <w:rFonts w:ascii="Segoe UI Symbol" w:hAnsi="Segoe UI Symbol"/>
                <w:iCs/>
              </w:rPr>
              <w:t>In summary, there are four essential requirements:</w:t>
            </w:r>
          </w:p>
          <w:p w14:paraId="31F3850E" w14:textId="77777777" w:rsidR="00C83D5B" w:rsidRPr="00D5087F" w:rsidRDefault="00C83D5B" w:rsidP="00565B8F">
            <w:pPr>
              <w:pStyle w:val="BodyTextIndent"/>
              <w:numPr>
                <w:ilvl w:val="0"/>
                <w:numId w:val="92"/>
              </w:numPr>
              <w:spacing w:before="120" w:after="120"/>
              <w:ind w:right="289"/>
              <w:rPr>
                <w:rFonts w:ascii="Segoe UI Symbol" w:hAnsi="Segoe UI Symbol"/>
                <w:iCs/>
              </w:rPr>
            </w:pPr>
            <w:r w:rsidRPr="00D5087F">
              <w:rPr>
                <w:rFonts w:ascii="Segoe UI Symbol" w:hAnsi="Segoe UI Symbol"/>
                <w:iCs/>
              </w:rPr>
              <w:t xml:space="preserve">You must be an ‘interested party’. In this case, that means a Bidder who submitted a Bid in this bidding </w:t>
            </w:r>
            <w:proofErr w:type="gramStart"/>
            <w:r w:rsidRPr="00D5087F">
              <w:rPr>
                <w:rFonts w:ascii="Segoe UI Symbol" w:hAnsi="Segoe UI Symbol"/>
                <w:iCs/>
              </w:rPr>
              <w:t>process, and</w:t>
            </w:r>
            <w:proofErr w:type="gramEnd"/>
            <w:r w:rsidRPr="00D5087F">
              <w:rPr>
                <w:rFonts w:ascii="Segoe UI Symbol" w:hAnsi="Segoe UI Symbol"/>
                <w:iCs/>
              </w:rPr>
              <w:t xml:space="preserve"> is the recipient of a Notification of Intention to Award.</w:t>
            </w:r>
          </w:p>
          <w:p w14:paraId="66442FD8" w14:textId="77777777" w:rsidR="00C83D5B" w:rsidRPr="00D5087F" w:rsidRDefault="00C83D5B" w:rsidP="00565B8F">
            <w:pPr>
              <w:pStyle w:val="BodyTextIndent"/>
              <w:numPr>
                <w:ilvl w:val="0"/>
                <w:numId w:val="92"/>
              </w:numPr>
              <w:spacing w:before="120" w:after="120"/>
              <w:ind w:right="289"/>
              <w:rPr>
                <w:rFonts w:ascii="Segoe UI Symbol" w:hAnsi="Segoe UI Symbol"/>
                <w:iCs/>
              </w:rPr>
            </w:pPr>
            <w:r w:rsidRPr="00D5087F">
              <w:rPr>
                <w:rFonts w:ascii="Segoe UI Symbol" w:hAnsi="Segoe UI Symbol"/>
                <w:iCs/>
              </w:rPr>
              <w:t xml:space="preserve">The complaint can only challenge the decision to </w:t>
            </w:r>
            <w:proofErr w:type="gramStart"/>
            <w:r w:rsidRPr="00D5087F">
              <w:rPr>
                <w:rFonts w:ascii="Segoe UI Symbol" w:hAnsi="Segoe UI Symbol"/>
                <w:iCs/>
              </w:rPr>
              <w:t>award</w:t>
            </w:r>
            <w:proofErr w:type="gramEnd"/>
            <w:r w:rsidRPr="00D5087F">
              <w:rPr>
                <w:rFonts w:ascii="Segoe UI Symbol" w:hAnsi="Segoe UI Symbol"/>
                <w:iCs/>
              </w:rPr>
              <w:t xml:space="preserve"> the contract. </w:t>
            </w:r>
          </w:p>
          <w:p w14:paraId="60EC4F6D" w14:textId="77777777" w:rsidR="00C83D5B" w:rsidRPr="00D5087F" w:rsidRDefault="00C83D5B" w:rsidP="00565B8F">
            <w:pPr>
              <w:pStyle w:val="BodyTextIndent"/>
              <w:numPr>
                <w:ilvl w:val="0"/>
                <w:numId w:val="92"/>
              </w:numPr>
              <w:spacing w:before="120" w:after="120"/>
              <w:ind w:right="289"/>
              <w:rPr>
                <w:rFonts w:ascii="Segoe UI Symbol" w:hAnsi="Segoe UI Symbol"/>
                <w:iCs/>
              </w:rPr>
            </w:pPr>
            <w:r w:rsidRPr="00D5087F">
              <w:rPr>
                <w:rFonts w:ascii="Segoe UI Symbol" w:hAnsi="Segoe UI Symbol"/>
                <w:iCs/>
              </w:rPr>
              <w:t>You must submit the complaint within the period stated above.</w:t>
            </w:r>
          </w:p>
          <w:p w14:paraId="64B00042" w14:textId="0078F1CE" w:rsidR="00C83D5B" w:rsidRPr="00D5087F" w:rsidRDefault="00C83D5B" w:rsidP="00565B8F">
            <w:pPr>
              <w:pStyle w:val="BodyTextIndent"/>
              <w:numPr>
                <w:ilvl w:val="0"/>
                <w:numId w:val="92"/>
              </w:numPr>
              <w:spacing w:before="120" w:after="120"/>
              <w:ind w:right="289"/>
              <w:rPr>
                <w:rFonts w:ascii="Segoe UI Symbol" w:hAnsi="Segoe UI Symbol"/>
                <w:iCs/>
              </w:rPr>
            </w:pPr>
            <w:r w:rsidRPr="00D5087F">
              <w:rPr>
                <w:rFonts w:ascii="Segoe UI Symbol" w:hAnsi="Segoe UI Symbol"/>
                <w:iCs/>
              </w:rPr>
              <w:t xml:space="preserve">You must </w:t>
            </w:r>
            <w:proofErr w:type="gramStart"/>
            <w:r w:rsidRPr="00D5087F">
              <w:rPr>
                <w:rFonts w:ascii="Segoe UI Symbol" w:hAnsi="Segoe UI Symbol"/>
                <w:iCs/>
              </w:rPr>
              <w:t>include,</w:t>
            </w:r>
            <w:proofErr w:type="gramEnd"/>
            <w:r w:rsidRPr="00D5087F">
              <w:rPr>
                <w:rFonts w:ascii="Segoe UI Symbol" w:hAnsi="Segoe UI Symbol"/>
                <w:iCs/>
              </w:rPr>
              <w:t xml:space="preserve"> in your </w:t>
            </w:r>
            <w:proofErr w:type="gramStart"/>
            <w:r w:rsidRPr="00D5087F">
              <w:rPr>
                <w:rFonts w:ascii="Segoe UI Symbol" w:hAnsi="Segoe UI Symbol"/>
                <w:iCs/>
              </w:rPr>
              <w:t>complaint,</w:t>
            </w:r>
            <w:proofErr w:type="gramEnd"/>
            <w:r w:rsidRPr="00D5087F">
              <w:rPr>
                <w:rFonts w:ascii="Segoe UI Symbol" w:hAnsi="Segoe UI Symbol"/>
                <w:iCs/>
              </w:rPr>
              <w:t xml:space="preserve"> all </w:t>
            </w:r>
            <w:r w:rsidR="007E454D" w:rsidRPr="00D5087F">
              <w:rPr>
                <w:rFonts w:ascii="Segoe UI Symbol" w:hAnsi="Segoe UI Symbol"/>
                <w:iCs/>
              </w:rPr>
              <w:t>necessary information</w:t>
            </w:r>
            <w:r w:rsidRPr="00D5087F">
              <w:rPr>
                <w:rFonts w:ascii="Segoe UI Symbol" w:hAnsi="Segoe UI Symbol"/>
                <w:iCs/>
              </w:rPr>
              <w:t>.</w:t>
            </w:r>
          </w:p>
        </w:tc>
      </w:tr>
    </w:tbl>
    <w:p w14:paraId="5122A74B" w14:textId="77777777" w:rsidR="00C83D5B" w:rsidRPr="00D5087F" w:rsidRDefault="00C83D5B" w:rsidP="00565B8F">
      <w:pPr>
        <w:pStyle w:val="BodyTextIndent"/>
        <w:numPr>
          <w:ilvl w:val="0"/>
          <w:numId w:val="91"/>
        </w:numPr>
        <w:spacing w:before="240" w:after="120"/>
        <w:ind w:left="284" w:right="289" w:hanging="284"/>
        <w:rPr>
          <w:rFonts w:ascii="Segoe UI Symbol" w:hAnsi="Segoe UI Symbol"/>
          <w:b/>
          <w:iCs/>
        </w:rPr>
      </w:pPr>
      <w:r w:rsidRPr="00D5087F">
        <w:rPr>
          <w:rFonts w:ascii="Segoe UI Symbol" w:hAnsi="Segoe UI Symbol"/>
          <w:b/>
          <w:iCs/>
        </w:rPr>
        <w:lastRenderedPageBreak/>
        <w:t xml:space="preserve">Standstill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C83D5B" w:rsidRPr="00143E6E" w14:paraId="276DE2A9" w14:textId="77777777" w:rsidTr="001146CD">
        <w:tc>
          <w:tcPr>
            <w:tcW w:w="9016" w:type="dxa"/>
          </w:tcPr>
          <w:p w14:paraId="3978D87D" w14:textId="77777777" w:rsidR="00C83D5B" w:rsidRPr="00D5087F" w:rsidRDefault="00C83D5B" w:rsidP="001146CD">
            <w:pPr>
              <w:pStyle w:val="BodyTextIndent"/>
              <w:spacing w:before="120" w:after="120"/>
              <w:ind w:left="34" w:right="289" w:hanging="34"/>
              <w:rPr>
                <w:rFonts w:ascii="Segoe UI Symbol" w:hAnsi="Segoe UI Symbol"/>
                <w:b/>
                <w:iCs/>
              </w:rPr>
            </w:pPr>
            <w:r w:rsidRPr="00D5087F">
              <w:rPr>
                <w:rFonts w:ascii="Segoe UI Symbol" w:hAnsi="Segoe UI Symbol"/>
                <w:b/>
                <w:iCs/>
              </w:rPr>
              <w:t>DEADLINE: The Standstill Period is due to end at midnight on [</w:t>
            </w:r>
            <w:r w:rsidRPr="00D5087F">
              <w:rPr>
                <w:rFonts w:ascii="Segoe UI Symbol" w:hAnsi="Segoe UI Symbol"/>
                <w:b/>
                <w:i/>
                <w:iCs/>
              </w:rPr>
              <w:t>insert date</w:t>
            </w:r>
            <w:r w:rsidRPr="00D5087F">
              <w:rPr>
                <w:rFonts w:ascii="Segoe UI Symbol" w:hAnsi="Segoe UI Symbol"/>
                <w:b/>
                <w:iCs/>
              </w:rPr>
              <w:t>] (local time).</w:t>
            </w:r>
          </w:p>
          <w:p w14:paraId="6C1610FE" w14:textId="77777777" w:rsidR="00C83D5B" w:rsidRPr="00D5087F" w:rsidRDefault="00C83D5B" w:rsidP="001146CD">
            <w:pPr>
              <w:pStyle w:val="BodyTextIndent"/>
              <w:spacing w:before="120" w:after="120"/>
              <w:ind w:left="34" w:right="289" w:hanging="34"/>
              <w:rPr>
                <w:rFonts w:ascii="Segoe UI Symbol" w:hAnsi="Segoe UI Symbol"/>
                <w:iCs/>
              </w:rPr>
            </w:pPr>
            <w:r w:rsidRPr="00D5087F">
              <w:rPr>
                <w:rFonts w:ascii="Segoe UI Symbol" w:hAnsi="Segoe UI Symbol"/>
                <w:iCs/>
              </w:rPr>
              <w:t xml:space="preserve">The Standstill Period lasts ten (10) Business Days after the date of transmission of this Notification of Intention to Award. </w:t>
            </w:r>
          </w:p>
          <w:p w14:paraId="2596DB75" w14:textId="77777777" w:rsidR="00C83D5B" w:rsidRPr="00D5087F" w:rsidRDefault="00C83D5B" w:rsidP="001146CD">
            <w:pPr>
              <w:pStyle w:val="BodyTextIndent"/>
              <w:spacing w:before="120" w:after="120"/>
              <w:ind w:left="34" w:right="289" w:hanging="34"/>
              <w:rPr>
                <w:rFonts w:ascii="Segoe UI Symbol" w:hAnsi="Segoe UI Symbol"/>
                <w:iCs/>
              </w:rPr>
            </w:pPr>
            <w:r w:rsidRPr="00D5087F">
              <w:rPr>
                <w:rFonts w:ascii="Segoe UI Symbol" w:hAnsi="Segoe UI Symbol"/>
                <w:iCs/>
              </w:rPr>
              <w:t xml:space="preserve">The Standstill Period may be extended as stated in Section 4 above. </w:t>
            </w:r>
          </w:p>
        </w:tc>
      </w:tr>
    </w:tbl>
    <w:p w14:paraId="3D9D27FD" w14:textId="77777777" w:rsidR="00C83D5B" w:rsidRPr="00D5087F" w:rsidRDefault="00C83D5B" w:rsidP="00C83D5B">
      <w:pPr>
        <w:pStyle w:val="BodyTextIndent"/>
        <w:spacing w:before="240" w:after="240"/>
        <w:ind w:left="0" w:right="288"/>
        <w:rPr>
          <w:rFonts w:ascii="Segoe UI Symbol" w:hAnsi="Segoe UI Symbol"/>
          <w:iCs/>
        </w:rPr>
      </w:pPr>
      <w:r w:rsidRPr="00D5087F">
        <w:rPr>
          <w:rFonts w:ascii="Segoe UI Symbol" w:hAnsi="Segoe UI Symbol"/>
          <w:iCs/>
        </w:rPr>
        <w:t xml:space="preserve">If you have any questions regarding this </w:t>
      </w:r>
      <w:proofErr w:type="gramStart"/>
      <w:r w:rsidRPr="00D5087F">
        <w:rPr>
          <w:rFonts w:ascii="Segoe UI Symbol" w:hAnsi="Segoe UI Symbol"/>
          <w:iCs/>
        </w:rPr>
        <w:t>Notification</w:t>
      </w:r>
      <w:proofErr w:type="gramEnd"/>
      <w:r w:rsidRPr="00D5087F">
        <w:rPr>
          <w:rFonts w:ascii="Segoe UI Symbol" w:hAnsi="Segoe UI Symbol"/>
          <w:iCs/>
        </w:rPr>
        <w:t xml:space="preserve"> please do not hesitate to contact us.</w:t>
      </w:r>
    </w:p>
    <w:p w14:paraId="5113F066" w14:textId="77777777" w:rsidR="00C83D5B" w:rsidRPr="00D5087F" w:rsidRDefault="00C83D5B" w:rsidP="00C83D5B">
      <w:pPr>
        <w:pStyle w:val="BodyTextIndent"/>
        <w:spacing w:before="240" w:after="240"/>
        <w:ind w:left="0" w:right="288"/>
        <w:rPr>
          <w:rFonts w:ascii="Segoe UI Symbol" w:hAnsi="Segoe UI Symbol"/>
          <w:iCs/>
        </w:rPr>
      </w:pPr>
      <w:r w:rsidRPr="00D5087F">
        <w:rPr>
          <w:rFonts w:ascii="Segoe UI Symbol" w:hAnsi="Segoe UI Symbol"/>
          <w:iCs/>
        </w:rPr>
        <w:t>On behalf of the Employer:</w:t>
      </w:r>
    </w:p>
    <w:p w14:paraId="04FA4A95" w14:textId="77777777" w:rsidR="00C83D5B" w:rsidRPr="00D5087F" w:rsidRDefault="00C83D5B" w:rsidP="00C83D5B">
      <w:pPr>
        <w:tabs>
          <w:tab w:val="left" w:pos="9000"/>
        </w:tabs>
        <w:spacing w:before="240" w:after="240"/>
        <w:ind w:left="1560" w:hanging="1560"/>
        <w:rPr>
          <w:rFonts w:ascii="Segoe UI Symbol" w:hAnsi="Segoe UI Symbol"/>
        </w:rPr>
      </w:pPr>
      <w:r w:rsidRPr="00D5087F">
        <w:rPr>
          <w:rFonts w:ascii="Segoe UI Symbol" w:hAnsi="Segoe UI Symbol"/>
          <w:b/>
        </w:rPr>
        <w:t>Signature:</w:t>
      </w:r>
      <w:r w:rsidRPr="00D5087F">
        <w:rPr>
          <w:rFonts w:ascii="Segoe UI Symbol" w:hAnsi="Segoe UI Symbol"/>
        </w:rPr>
        <w:t xml:space="preserve"> </w:t>
      </w:r>
      <w:r w:rsidR="00CC1F52" w:rsidRPr="00D5087F">
        <w:rPr>
          <w:rFonts w:ascii="Segoe UI Symbol" w:hAnsi="Segoe UI Symbol"/>
        </w:rPr>
        <w:tab/>
      </w:r>
      <w:r w:rsidRPr="00D5087F">
        <w:rPr>
          <w:rFonts w:ascii="Segoe UI Symbol" w:hAnsi="Segoe UI Symbol"/>
        </w:rPr>
        <w:t>______________________________________________</w:t>
      </w:r>
    </w:p>
    <w:p w14:paraId="110BDB39" w14:textId="77777777" w:rsidR="00C83D5B" w:rsidRPr="00D5087F" w:rsidRDefault="00C83D5B" w:rsidP="00C83D5B">
      <w:pPr>
        <w:tabs>
          <w:tab w:val="left" w:pos="9000"/>
        </w:tabs>
        <w:spacing w:before="240" w:after="240"/>
        <w:ind w:left="1560" w:hanging="1560"/>
        <w:rPr>
          <w:rFonts w:ascii="Segoe UI Symbol" w:hAnsi="Segoe UI Symbol"/>
        </w:rPr>
      </w:pPr>
      <w:r w:rsidRPr="00D5087F">
        <w:rPr>
          <w:rFonts w:ascii="Segoe UI Symbol" w:hAnsi="Segoe UI Symbol"/>
          <w:b/>
        </w:rPr>
        <w:t>Name:</w:t>
      </w:r>
      <w:r w:rsidRPr="00D5087F">
        <w:rPr>
          <w:rFonts w:ascii="Segoe UI Symbol" w:hAnsi="Segoe UI Symbol"/>
        </w:rPr>
        <w:tab/>
        <w:t>______________________________________________</w:t>
      </w:r>
    </w:p>
    <w:p w14:paraId="0EE5C9D0" w14:textId="77777777" w:rsidR="00C83D5B" w:rsidRPr="00D5087F" w:rsidRDefault="00C83D5B" w:rsidP="00C83D5B">
      <w:pPr>
        <w:tabs>
          <w:tab w:val="left" w:pos="9000"/>
        </w:tabs>
        <w:spacing w:before="240" w:after="240"/>
        <w:ind w:left="1560" w:hanging="1560"/>
        <w:rPr>
          <w:rFonts w:ascii="Segoe UI Symbol" w:hAnsi="Segoe UI Symbol"/>
        </w:rPr>
      </w:pPr>
      <w:r w:rsidRPr="00D5087F">
        <w:rPr>
          <w:rFonts w:ascii="Segoe UI Symbol" w:hAnsi="Segoe UI Symbol"/>
          <w:b/>
        </w:rPr>
        <w:t>Title/position:</w:t>
      </w:r>
      <w:r w:rsidRPr="00D5087F">
        <w:rPr>
          <w:rFonts w:ascii="Segoe UI Symbol" w:hAnsi="Segoe UI Symbol"/>
        </w:rPr>
        <w:tab/>
        <w:t>______________________________________________</w:t>
      </w:r>
    </w:p>
    <w:p w14:paraId="207BFB91" w14:textId="77777777" w:rsidR="00C83D5B" w:rsidRPr="00D5087F" w:rsidRDefault="00C83D5B" w:rsidP="00C83D5B">
      <w:pPr>
        <w:tabs>
          <w:tab w:val="left" w:pos="9000"/>
        </w:tabs>
        <w:spacing w:before="240" w:after="240"/>
        <w:ind w:left="1560" w:hanging="1560"/>
        <w:rPr>
          <w:rFonts w:ascii="Segoe UI Symbol" w:hAnsi="Segoe UI Symbol"/>
        </w:rPr>
      </w:pPr>
      <w:r w:rsidRPr="00D5087F">
        <w:rPr>
          <w:rFonts w:ascii="Segoe UI Symbol" w:hAnsi="Segoe UI Symbol"/>
          <w:b/>
        </w:rPr>
        <w:t>Telephone:</w:t>
      </w:r>
      <w:r w:rsidRPr="00D5087F">
        <w:rPr>
          <w:rFonts w:ascii="Segoe UI Symbol" w:hAnsi="Segoe UI Symbol"/>
        </w:rPr>
        <w:tab/>
        <w:t>______________________________________________</w:t>
      </w:r>
    </w:p>
    <w:p w14:paraId="3A98DF77" w14:textId="66989A9B" w:rsidR="00C83D5B" w:rsidRPr="00D5087F" w:rsidRDefault="00C83D5B" w:rsidP="00C83D5B">
      <w:pPr>
        <w:jc w:val="left"/>
        <w:rPr>
          <w:rFonts w:ascii="Segoe UI Symbol" w:hAnsi="Segoe UI Symbol"/>
          <w:b/>
          <w:noProof/>
          <w:sz w:val="36"/>
        </w:rPr>
      </w:pPr>
      <w:r w:rsidRPr="00D5087F">
        <w:rPr>
          <w:rFonts w:ascii="Segoe UI Symbol" w:hAnsi="Segoe UI Symbol"/>
          <w:b/>
        </w:rPr>
        <w:t>Email:</w:t>
      </w:r>
      <w:r w:rsidRPr="00D5087F">
        <w:rPr>
          <w:rFonts w:ascii="Segoe UI Symbol" w:hAnsi="Segoe UI Symbol"/>
        </w:rPr>
        <w:tab/>
        <w:t>______________________________________________</w:t>
      </w:r>
      <w:r w:rsidRPr="00D5087F">
        <w:rPr>
          <w:rFonts w:ascii="Segoe UI Symbol" w:hAnsi="Segoe UI Symbol"/>
          <w:b/>
          <w:noProof/>
          <w:sz w:val="36"/>
        </w:rPr>
        <w:br w:type="page"/>
      </w:r>
    </w:p>
    <w:p w14:paraId="15C1AABB" w14:textId="77777777" w:rsidR="00CC1F52" w:rsidRPr="00D5087F" w:rsidRDefault="00CC1F52" w:rsidP="00A629B9">
      <w:pPr>
        <w:pStyle w:val="Heading1"/>
      </w:pPr>
      <w:bookmarkStart w:id="1199" w:name="_Toc494182759"/>
      <w:bookmarkStart w:id="1200" w:name="_Toc59196865"/>
      <w:bookmarkStart w:id="1201" w:name="_Toc59197250"/>
      <w:bookmarkStart w:id="1202" w:name="_Toc493757277"/>
      <w:r w:rsidRPr="00D5087F">
        <w:rPr>
          <w:noProof/>
          <w:lang w:val="fr-FR" w:eastAsia="fr-FR"/>
        </w:rPr>
        <w:lastRenderedPageBreak/>
        <mc:AlternateContent>
          <mc:Choice Requires="wps">
            <w:drawing>
              <wp:anchor distT="0" distB="0" distL="114300" distR="114300" simplePos="0" relativeHeight="251658240" behindDoc="0" locked="0" layoutInCell="1" allowOverlap="1" wp14:anchorId="0F0AF50E" wp14:editId="7B52D90D">
                <wp:simplePos x="0" y="0"/>
                <wp:positionH relativeFrom="column">
                  <wp:posOffset>-50800</wp:posOffset>
                </wp:positionH>
                <wp:positionV relativeFrom="paragraph">
                  <wp:posOffset>508000</wp:posOffset>
                </wp:positionV>
                <wp:extent cx="5749290" cy="3162300"/>
                <wp:effectExtent l="0" t="0" r="22860" b="19050"/>
                <wp:wrapTopAndBottom/>
                <wp:docPr id="4" name="Text Box 4"/>
                <wp:cNvGraphicFramePr/>
                <a:graphic xmlns:a="http://schemas.openxmlformats.org/drawingml/2006/main">
                  <a:graphicData uri="http://schemas.microsoft.com/office/word/2010/wordprocessingShape">
                    <wps:wsp>
                      <wps:cNvSpPr txBox="1"/>
                      <wps:spPr>
                        <a:xfrm>
                          <a:off x="0" y="0"/>
                          <a:ext cx="5749290" cy="3162300"/>
                        </a:xfrm>
                        <a:prstGeom prst="rect">
                          <a:avLst/>
                        </a:prstGeom>
                        <a:solidFill>
                          <a:schemeClr val="lt1"/>
                        </a:solidFill>
                        <a:ln w="6350">
                          <a:solidFill>
                            <a:prstClr val="black"/>
                          </a:solidFill>
                        </a:ln>
                      </wps:spPr>
                      <wps:txbx>
                        <w:txbxContent>
                          <w:p w14:paraId="75D55DFB" w14:textId="77777777" w:rsidR="004971D4" w:rsidRPr="004A2C5F" w:rsidRDefault="004971D4" w:rsidP="00CC1F52">
                            <w:pPr>
                              <w:spacing w:before="120"/>
                              <w:rPr>
                                <w:i/>
                              </w:rPr>
                            </w:pPr>
                            <w:r w:rsidRPr="004A2C5F">
                              <w:rPr>
                                <w:i/>
                              </w:rPr>
                              <w:t xml:space="preserve">INSTRUCTIONS TO BIDDERS: DELETE THIS BOX ONCE YOU HAVE COMPLETED THE </w:t>
                            </w:r>
                            <w:r>
                              <w:rPr>
                                <w:i/>
                              </w:rPr>
                              <w:t>FORM</w:t>
                            </w:r>
                          </w:p>
                          <w:p w14:paraId="15836EC8" w14:textId="77777777" w:rsidR="004971D4" w:rsidRDefault="004971D4" w:rsidP="00CC1F52">
                            <w:pPr>
                              <w:rPr>
                                <w:i/>
                              </w:rPr>
                            </w:pPr>
                          </w:p>
                          <w:p w14:paraId="6E3DA73A" w14:textId="77777777" w:rsidR="004971D4" w:rsidRPr="007511D5" w:rsidRDefault="004971D4" w:rsidP="00CC1F52">
                            <w:pPr>
                              <w:rPr>
                                <w:i/>
                              </w:rPr>
                            </w:pPr>
                            <w:r w:rsidRPr="007511D5">
                              <w:rPr>
                                <w:i/>
                              </w:rPr>
                              <w:t xml:space="preserve">This Beneficial Ownership Disclosure Form (“Form”) is to be completed by the successful Bidder.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4E453B3B" w14:textId="77777777" w:rsidR="004971D4" w:rsidRPr="007511D5" w:rsidRDefault="004971D4" w:rsidP="00CC1F52">
                            <w:pPr>
                              <w:rPr>
                                <w:i/>
                              </w:rPr>
                            </w:pPr>
                          </w:p>
                          <w:p w14:paraId="50FE1449" w14:textId="77777777" w:rsidR="004971D4" w:rsidRPr="007511D5" w:rsidRDefault="004971D4" w:rsidP="00CC1F52">
                            <w:pPr>
                              <w:rPr>
                                <w:i/>
                              </w:rPr>
                            </w:pPr>
                            <w:r w:rsidRPr="007511D5">
                              <w:rPr>
                                <w:i/>
                              </w:rPr>
                              <w:t>For the purposes of this Form, a Beneficial Owner of a Bidder is any natural person who ultimately owns or controls the Bidder by meeting one or more of the following conditions:</w:t>
                            </w:r>
                          </w:p>
                          <w:p w14:paraId="3E5D03CB" w14:textId="77777777" w:rsidR="004971D4" w:rsidRPr="007511D5" w:rsidRDefault="004971D4" w:rsidP="00565B8F">
                            <w:pPr>
                              <w:pStyle w:val="ListParagraph"/>
                              <w:numPr>
                                <w:ilvl w:val="0"/>
                                <w:numId w:val="101"/>
                              </w:numPr>
                              <w:spacing w:after="0"/>
                              <w:ind w:right="0"/>
                              <w:rPr>
                                <w:i/>
                              </w:rPr>
                            </w:pPr>
                            <w:r w:rsidRPr="007511D5">
                              <w:rPr>
                                <w:i/>
                              </w:rPr>
                              <w:t>directly or indirectly holding 25% or more of the shares</w:t>
                            </w:r>
                          </w:p>
                          <w:p w14:paraId="11676355" w14:textId="77777777" w:rsidR="004971D4" w:rsidRPr="007511D5" w:rsidRDefault="004971D4" w:rsidP="00565B8F">
                            <w:pPr>
                              <w:pStyle w:val="ListParagraph"/>
                              <w:numPr>
                                <w:ilvl w:val="0"/>
                                <w:numId w:val="101"/>
                              </w:numPr>
                              <w:spacing w:after="0"/>
                              <w:ind w:right="0"/>
                              <w:rPr>
                                <w:i/>
                              </w:rPr>
                            </w:pPr>
                            <w:r w:rsidRPr="007511D5">
                              <w:rPr>
                                <w:i/>
                              </w:rPr>
                              <w:t>directly or indirectly holding 25% or more of the voting rights</w:t>
                            </w:r>
                          </w:p>
                          <w:p w14:paraId="465A6C86" w14:textId="77777777" w:rsidR="004971D4" w:rsidRPr="007511D5" w:rsidRDefault="004971D4" w:rsidP="00565B8F">
                            <w:pPr>
                              <w:pStyle w:val="ListParagraph"/>
                              <w:numPr>
                                <w:ilvl w:val="0"/>
                                <w:numId w:val="101"/>
                              </w:numPr>
                              <w:spacing w:after="0"/>
                              <w:ind w:right="0"/>
                              <w:rPr>
                                <w:i/>
                              </w:rPr>
                            </w:pPr>
                            <w:r w:rsidRPr="007511D5">
                              <w:rPr>
                                <w:i/>
                              </w:rPr>
                              <w:t>directly or indirectly having the right to appoint a majority of the board of directors or equivalent governing body of the Bidder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0AF50E" id="Text Box 4" o:spid="_x0000_s1027" type="#_x0000_t202" style="position:absolute;margin-left:-4pt;margin-top:40pt;width:452.7pt;height:249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" fillcolor="white [3201]" strokeweight=".5pt">
                <v:textbox>
                  <w:txbxContent>
                    <w:p w14:paraId="75D55DFB" w14:textId="77777777" w:rsidR="004971D4" w:rsidRPr="004A2C5F" w:rsidRDefault="004971D4" w:rsidP="00CC1F52">
                      <w:pPr>
                        <w:spacing w:before="120"/>
                        <w:rPr>
                          <w:i/>
                        </w:rPr>
                      </w:pPr>
                      <w:r w:rsidRPr="004A2C5F">
                        <w:rPr>
                          <w:i/>
                        </w:rPr>
                        <w:t xml:space="preserve">INSTRUCTIONS TO BIDDERS: DELETE THIS BOX ONCE YOU HAVE COMPLETED THE </w:t>
                      </w:r>
                      <w:r>
                        <w:rPr>
                          <w:i/>
                        </w:rPr>
                        <w:t>FORM</w:t>
                      </w:r>
                    </w:p>
                    <w:p w14:paraId="15836EC8" w14:textId="77777777" w:rsidR="004971D4" w:rsidRDefault="004971D4" w:rsidP="00CC1F52">
                      <w:pPr>
                        <w:rPr>
                          <w:i/>
                        </w:rPr>
                      </w:pPr>
                    </w:p>
                    <w:p w14:paraId="6E3DA73A" w14:textId="77777777" w:rsidR="004971D4" w:rsidRPr="007511D5" w:rsidRDefault="004971D4" w:rsidP="00CC1F52">
                      <w:pPr>
                        <w:rPr>
                          <w:i/>
                        </w:rPr>
                      </w:pPr>
                      <w:r w:rsidRPr="007511D5">
                        <w:rPr>
                          <w:i/>
                        </w:rPr>
                        <w:t xml:space="preserve">This Beneficial Ownership Disclosure Form (“Form”) is to be completed by the successful Bidder.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4E453B3B" w14:textId="77777777" w:rsidR="004971D4" w:rsidRPr="007511D5" w:rsidRDefault="004971D4" w:rsidP="00CC1F52">
                      <w:pPr>
                        <w:rPr>
                          <w:i/>
                        </w:rPr>
                      </w:pPr>
                    </w:p>
                    <w:p w14:paraId="50FE1449" w14:textId="77777777" w:rsidR="004971D4" w:rsidRPr="007511D5" w:rsidRDefault="004971D4" w:rsidP="00CC1F52">
                      <w:pPr>
                        <w:rPr>
                          <w:i/>
                        </w:rPr>
                      </w:pPr>
                      <w:r w:rsidRPr="007511D5">
                        <w:rPr>
                          <w:i/>
                        </w:rPr>
                        <w:t>For the purposes of this Form, a Beneficial Owner of a Bidder is any natural person who ultimately owns or controls the Bidder by meeting one or more of the following conditions:</w:t>
                      </w:r>
                    </w:p>
                    <w:p w14:paraId="3E5D03CB" w14:textId="77777777" w:rsidR="004971D4" w:rsidRPr="007511D5" w:rsidRDefault="004971D4" w:rsidP="00565B8F">
                      <w:pPr>
                        <w:pStyle w:val="ListParagraph"/>
                        <w:numPr>
                          <w:ilvl w:val="0"/>
                          <w:numId w:val="101"/>
                        </w:numPr>
                        <w:spacing w:after="0"/>
                        <w:ind w:right="0"/>
                        <w:rPr>
                          <w:i/>
                        </w:rPr>
                      </w:pPr>
                      <w:r w:rsidRPr="007511D5">
                        <w:rPr>
                          <w:i/>
                        </w:rPr>
                        <w:t>directly or indirectly holding 25% or more of the shares</w:t>
                      </w:r>
                    </w:p>
                    <w:p w14:paraId="11676355" w14:textId="77777777" w:rsidR="004971D4" w:rsidRPr="007511D5" w:rsidRDefault="004971D4" w:rsidP="00565B8F">
                      <w:pPr>
                        <w:pStyle w:val="ListParagraph"/>
                        <w:numPr>
                          <w:ilvl w:val="0"/>
                          <w:numId w:val="101"/>
                        </w:numPr>
                        <w:spacing w:after="0"/>
                        <w:ind w:right="0"/>
                        <w:rPr>
                          <w:i/>
                        </w:rPr>
                      </w:pPr>
                      <w:r w:rsidRPr="007511D5">
                        <w:rPr>
                          <w:i/>
                        </w:rPr>
                        <w:t>directly or indirectly holding 25% or more of the voting rights</w:t>
                      </w:r>
                    </w:p>
                    <w:p w14:paraId="465A6C86" w14:textId="77777777" w:rsidR="004971D4" w:rsidRPr="007511D5" w:rsidRDefault="004971D4" w:rsidP="00565B8F">
                      <w:pPr>
                        <w:pStyle w:val="ListParagraph"/>
                        <w:numPr>
                          <w:ilvl w:val="0"/>
                          <w:numId w:val="101"/>
                        </w:numPr>
                        <w:spacing w:after="0"/>
                        <w:ind w:right="0"/>
                        <w:rPr>
                          <w:i/>
                        </w:rPr>
                      </w:pPr>
                      <w:r w:rsidRPr="007511D5">
                        <w:rPr>
                          <w:i/>
                        </w:rPr>
                        <w:t>directly or indirectly having the right to appoint a majority of the board of directors or equivalent governing body of the Bidder</w:t>
                      </w:r>
                    </w:p>
                  </w:txbxContent>
                </v:textbox>
                <w10:wrap type="topAndBottom"/>
              </v:shape>
            </w:pict>
          </mc:Fallback>
        </mc:AlternateContent>
      </w:r>
      <w:r w:rsidRPr="00D5087F">
        <w:t>Beneficial Ownership Disclosure Form</w:t>
      </w:r>
      <w:bookmarkEnd w:id="1199"/>
      <w:bookmarkEnd w:id="1200"/>
      <w:bookmarkEnd w:id="1201"/>
      <w:r w:rsidRPr="00D5087F">
        <w:t xml:space="preserve"> </w:t>
      </w:r>
    </w:p>
    <w:p w14:paraId="41BF7AE3" w14:textId="77777777" w:rsidR="00CC1F52" w:rsidRPr="00D5087F" w:rsidRDefault="00CC1F52" w:rsidP="00CC1F52">
      <w:pPr>
        <w:tabs>
          <w:tab w:val="right" w:pos="9000"/>
        </w:tabs>
        <w:rPr>
          <w:rFonts w:ascii="Segoe UI Symbol" w:hAnsi="Segoe UI Symbol"/>
          <w:b/>
        </w:rPr>
      </w:pPr>
    </w:p>
    <w:p w14:paraId="69DA1DB8" w14:textId="1BDD8738" w:rsidR="00CC1F52" w:rsidRPr="00D5087F" w:rsidRDefault="00827653" w:rsidP="00CC1F52">
      <w:pPr>
        <w:tabs>
          <w:tab w:val="right" w:pos="9000"/>
        </w:tabs>
        <w:rPr>
          <w:rFonts w:ascii="Segoe UI Symbol" w:hAnsi="Segoe UI Symbol"/>
        </w:rPr>
      </w:pPr>
      <w:r w:rsidRPr="00D5087F">
        <w:rPr>
          <w:rFonts w:ascii="Segoe UI Symbol" w:hAnsi="Segoe UI Symbol"/>
          <w:b/>
        </w:rPr>
        <w:t>OCBI</w:t>
      </w:r>
      <w:r w:rsidR="00CC1F52" w:rsidRPr="00D5087F">
        <w:rPr>
          <w:rFonts w:ascii="Segoe UI Symbol" w:hAnsi="Segoe UI Symbol"/>
          <w:b/>
        </w:rPr>
        <w:t xml:space="preserve"> No.:</w:t>
      </w:r>
      <w:r w:rsidR="00CC1F52" w:rsidRPr="00D5087F">
        <w:rPr>
          <w:rFonts w:ascii="Segoe UI Symbol" w:hAnsi="Segoe UI Symbol"/>
        </w:rPr>
        <w:t xml:space="preserve"> </w:t>
      </w:r>
      <w:r w:rsidR="00CC1F52" w:rsidRPr="00D5087F">
        <w:rPr>
          <w:rFonts w:ascii="Segoe UI Symbol" w:hAnsi="Segoe UI Symbol"/>
          <w:color w:val="0070C0"/>
        </w:rPr>
        <w:t>[</w:t>
      </w:r>
      <w:r w:rsidR="00CC1F52" w:rsidRPr="00D5087F">
        <w:rPr>
          <w:rFonts w:ascii="Segoe UI Symbol" w:hAnsi="Segoe UI Symbol"/>
          <w:i/>
          <w:color w:val="0070C0"/>
        </w:rPr>
        <w:t xml:space="preserve">insert number of </w:t>
      </w:r>
      <w:r w:rsidRPr="00D5087F">
        <w:rPr>
          <w:rFonts w:ascii="Segoe UI Symbol" w:hAnsi="Segoe UI Symbol"/>
          <w:i/>
          <w:color w:val="0070C0"/>
        </w:rPr>
        <w:t xml:space="preserve">OCBI </w:t>
      </w:r>
      <w:r w:rsidR="0051516E" w:rsidRPr="00D5087F">
        <w:rPr>
          <w:rFonts w:ascii="Segoe UI Symbol" w:hAnsi="Segoe UI Symbol"/>
          <w:i/>
          <w:color w:val="0070C0"/>
        </w:rPr>
        <w:t xml:space="preserve">number </w:t>
      </w:r>
      <w:r w:rsidRPr="00D5087F">
        <w:rPr>
          <w:rFonts w:ascii="Segoe UI Symbol" w:hAnsi="Segoe UI Symbol"/>
          <w:i/>
          <w:color w:val="0070C0"/>
        </w:rPr>
        <w:t>as per procurement plan</w:t>
      </w:r>
      <w:r w:rsidR="00CC1F52" w:rsidRPr="00D5087F">
        <w:rPr>
          <w:rFonts w:ascii="Segoe UI Symbol" w:hAnsi="Segoe UI Symbol"/>
          <w:color w:val="0070C0"/>
        </w:rPr>
        <w:t>]</w:t>
      </w:r>
    </w:p>
    <w:p w14:paraId="6FB31214" w14:textId="1C991F73" w:rsidR="00CC1F52" w:rsidRPr="00D5087F" w:rsidRDefault="00BC22EF" w:rsidP="00CC1F52">
      <w:pPr>
        <w:tabs>
          <w:tab w:val="right" w:pos="9000"/>
        </w:tabs>
        <w:rPr>
          <w:rFonts w:ascii="Segoe UI Symbol" w:hAnsi="Segoe UI Symbol"/>
        </w:rPr>
      </w:pPr>
      <w:r w:rsidRPr="00D5087F">
        <w:rPr>
          <w:rFonts w:ascii="Segoe UI Symbol" w:hAnsi="Segoe UI Symbol"/>
          <w:b/>
        </w:rPr>
        <w:t>Invitation</w:t>
      </w:r>
      <w:r w:rsidR="00CC1F52" w:rsidRPr="00D5087F">
        <w:rPr>
          <w:rFonts w:ascii="Segoe UI Symbol" w:hAnsi="Segoe UI Symbol"/>
          <w:b/>
        </w:rPr>
        <w:t xml:space="preserve"> for Bid No</w:t>
      </w:r>
      <w:r w:rsidR="00CC1F52" w:rsidRPr="00D5087F">
        <w:rPr>
          <w:rFonts w:ascii="Segoe UI Symbol" w:hAnsi="Segoe UI Symbol"/>
        </w:rPr>
        <w:t xml:space="preserve">.: </w:t>
      </w:r>
      <w:r w:rsidR="00CC1F52" w:rsidRPr="00D5087F">
        <w:rPr>
          <w:rFonts w:ascii="Segoe UI Symbol" w:hAnsi="Segoe UI Symbol"/>
          <w:color w:val="0070C0"/>
        </w:rPr>
        <w:t>[</w:t>
      </w:r>
      <w:r w:rsidR="00CC1F52" w:rsidRPr="00D5087F">
        <w:rPr>
          <w:rFonts w:ascii="Segoe UI Symbol" w:hAnsi="Segoe UI Symbol"/>
          <w:i/>
          <w:color w:val="0070C0"/>
        </w:rPr>
        <w:t>insert identification</w:t>
      </w:r>
      <w:r w:rsidR="00CC1F52" w:rsidRPr="00D5087F">
        <w:rPr>
          <w:rFonts w:ascii="Segoe UI Symbol" w:hAnsi="Segoe UI Symbol"/>
          <w:color w:val="0070C0"/>
        </w:rPr>
        <w:t>]</w:t>
      </w:r>
    </w:p>
    <w:p w14:paraId="43C97B3B" w14:textId="77777777" w:rsidR="00CC1F52" w:rsidRPr="00D5087F" w:rsidRDefault="00CC1F52" w:rsidP="00CC1F52">
      <w:pPr>
        <w:tabs>
          <w:tab w:val="right" w:pos="9000"/>
        </w:tabs>
        <w:rPr>
          <w:rFonts w:ascii="Segoe UI Symbol" w:hAnsi="Segoe UI Symbol"/>
        </w:rPr>
      </w:pPr>
    </w:p>
    <w:p w14:paraId="23896AEA" w14:textId="77777777" w:rsidR="00CC1F52" w:rsidRPr="00D5087F" w:rsidRDefault="00CC1F52" w:rsidP="00CC1F52">
      <w:pPr>
        <w:rPr>
          <w:rFonts w:ascii="Segoe UI Symbol" w:hAnsi="Segoe UI Symbol"/>
          <w:b/>
        </w:rPr>
      </w:pPr>
      <w:r w:rsidRPr="00D5087F">
        <w:rPr>
          <w:rFonts w:ascii="Segoe UI Symbol" w:hAnsi="Segoe UI Symbol"/>
        </w:rPr>
        <w:t xml:space="preserve">To: </w:t>
      </w:r>
      <w:r w:rsidRPr="00D5087F">
        <w:rPr>
          <w:rFonts w:ascii="Segoe UI Symbol" w:hAnsi="Segoe UI Symbol"/>
          <w:b/>
        </w:rPr>
        <w:t>[</w:t>
      </w:r>
      <w:r w:rsidRPr="00D5087F">
        <w:rPr>
          <w:rFonts w:ascii="Segoe UI Symbol" w:hAnsi="Segoe UI Symbol"/>
          <w:b/>
          <w:i/>
        </w:rPr>
        <w:t>insert complete name of Employer</w:t>
      </w:r>
      <w:r w:rsidRPr="00D5087F">
        <w:rPr>
          <w:rFonts w:ascii="Segoe UI Symbol" w:hAnsi="Segoe UI Symbol"/>
          <w:b/>
        </w:rPr>
        <w:t>]</w:t>
      </w:r>
    </w:p>
    <w:p w14:paraId="69D75CBC" w14:textId="77777777" w:rsidR="00CC1F52" w:rsidRPr="00D5087F" w:rsidRDefault="00CC1F52" w:rsidP="00CC1F52">
      <w:pPr>
        <w:tabs>
          <w:tab w:val="right" w:pos="9000"/>
        </w:tabs>
        <w:rPr>
          <w:rFonts w:ascii="Segoe UI Symbol" w:hAnsi="Segoe UI Symbol"/>
        </w:rPr>
      </w:pPr>
    </w:p>
    <w:p w14:paraId="060D8E50" w14:textId="77777777" w:rsidR="00CC1F52" w:rsidRPr="00D5087F" w:rsidRDefault="00CC1F52" w:rsidP="00CC1F52">
      <w:pPr>
        <w:tabs>
          <w:tab w:val="right" w:pos="9000"/>
        </w:tabs>
        <w:rPr>
          <w:rFonts w:ascii="Segoe UI Symbol" w:hAnsi="Segoe UI Symbol"/>
          <w:i/>
        </w:rPr>
      </w:pPr>
      <w:r w:rsidRPr="00D5087F">
        <w:rPr>
          <w:rFonts w:ascii="Segoe UI Symbol" w:hAnsi="Segoe UI Symbol"/>
        </w:rPr>
        <w:t xml:space="preserve">In response to your request in the Letter of Acceptance dated </w:t>
      </w:r>
      <w:r w:rsidRPr="00D5087F">
        <w:rPr>
          <w:rFonts w:ascii="Segoe UI Symbol" w:hAnsi="Segoe UI Symbol"/>
          <w:i/>
          <w:color w:val="0070C0"/>
        </w:rPr>
        <w:t>[insert date of letter of Acceptance]</w:t>
      </w:r>
      <w:r w:rsidRPr="00D5087F">
        <w:rPr>
          <w:rFonts w:ascii="Segoe UI Symbol" w:hAnsi="Segoe UI Symbol"/>
          <w:color w:val="0070C0"/>
        </w:rPr>
        <w:t xml:space="preserve"> </w:t>
      </w:r>
      <w:r w:rsidRPr="00D5087F">
        <w:rPr>
          <w:rFonts w:ascii="Segoe UI Symbol" w:hAnsi="Segoe UI Symbol"/>
        </w:rPr>
        <w:t xml:space="preserve">to furnish additional information on beneficial ownership: </w:t>
      </w:r>
      <w:r w:rsidRPr="00D5087F">
        <w:rPr>
          <w:rFonts w:ascii="Segoe UI Symbol" w:hAnsi="Segoe UI Symbol"/>
          <w:i/>
          <w:color w:val="0070C0"/>
        </w:rPr>
        <w:t xml:space="preserve">[select one option as applicable and delete the options that are not applicable] </w:t>
      </w:r>
    </w:p>
    <w:p w14:paraId="511949C2" w14:textId="77777777" w:rsidR="00CC1F52" w:rsidRPr="00D5087F" w:rsidRDefault="00CC1F52" w:rsidP="00CC1F52">
      <w:pPr>
        <w:tabs>
          <w:tab w:val="right" w:pos="9000"/>
        </w:tabs>
        <w:rPr>
          <w:rFonts w:ascii="Segoe UI Symbol" w:hAnsi="Segoe UI Symbol"/>
          <w:i/>
        </w:rPr>
      </w:pPr>
    </w:p>
    <w:p w14:paraId="522F883E" w14:textId="77777777" w:rsidR="00CC1F52" w:rsidRPr="00D5087F" w:rsidRDefault="00CC1F52" w:rsidP="00CC1F52">
      <w:pPr>
        <w:tabs>
          <w:tab w:val="right" w:pos="9000"/>
        </w:tabs>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 xml:space="preserve">) we hereby provide the following beneficial ownership information.  </w:t>
      </w:r>
    </w:p>
    <w:p w14:paraId="048A9A87" w14:textId="77777777" w:rsidR="00CC1F52" w:rsidRPr="00D5087F" w:rsidRDefault="00CC1F52" w:rsidP="00CC1F52">
      <w:pPr>
        <w:rPr>
          <w:rFonts w:ascii="Segoe UI Symbol" w:hAnsi="Segoe UI Symbol"/>
        </w:rPr>
      </w:pPr>
    </w:p>
    <w:p w14:paraId="5456E503" w14:textId="77777777" w:rsidR="00CC1F52" w:rsidRPr="00D5087F" w:rsidRDefault="00CC1F52" w:rsidP="00CC1F52">
      <w:pPr>
        <w:rPr>
          <w:rFonts w:ascii="Segoe UI Symbol" w:hAnsi="Segoe UI Symbol"/>
          <w:b/>
        </w:rPr>
      </w:pPr>
      <w:r w:rsidRPr="00D5087F">
        <w:rPr>
          <w:rFonts w:ascii="Segoe UI Symbol" w:hAnsi="Segoe UI Symbol"/>
          <w:b/>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127"/>
        <w:gridCol w:w="2374"/>
        <w:gridCol w:w="2252"/>
      </w:tblGrid>
      <w:tr w:rsidR="00CC1F52" w:rsidRPr="00143E6E" w14:paraId="1173F4F8" w14:textId="77777777" w:rsidTr="00CC1F52">
        <w:trPr>
          <w:trHeight w:val="415"/>
        </w:trPr>
        <w:tc>
          <w:tcPr>
            <w:tcW w:w="2251" w:type="dxa"/>
            <w:shd w:val="clear" w:color="auto" w:fill="auto"/>
          </w:tcPr>
          <w:p w14:paraId="249C983B"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t>Identity of Beneficial Owner</w:t>
            </w:r>
          </w:p>
          <w:p w14:paraId="2688D7BE" w14:textId="77777777" w:rsidR="00CC1F52" w:rsidRPr="00D5087F" w:rsidRDefault="00CC1F52" w:rsidP="00CC1F52">
            <w:pPr>
              <w:pStyle w:val="BodyText"/>
              <w:spacing w:before="40" w:after="160"/>
              <w:jc w:val="center"/>
              <w:rPr>
                <w:rFonts w:ascii="Segoe UI Symbol" w:hAnsi="Segoe UI Symbol"/>
                <w:i/>
              </w:rPr>
            </w:pPr>
          </w:p>
        </w:tc>
        <w:tc>
          <w:tcPr>
            <w:tcW w:w="2127" w:type="dxa"/>
            <w:shd w:val="clear" w:color="auto" w:fill="auto"/>
          </w:tcPr>
          <w:p w14:paraId="6AC9525D"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lastRenderedPageBreak/>
              <w:t xml:space="preserve">Directly or indirectly holding </w:t>
            </w:r>
            <w:r w:rsidRPr="00D5087F">
              <w:rPr>
                <w:rFonts w:ascii="Segoe UI Symbol" w:hAnsi="Segoe UI Symbol"/>
              </w:rPr>
              <w:lastRenderedPageBreak/>
              <w:t>25% or more of the shares</w:t>
            </w:r>
          </w:p>
          <w:p w14:paraId="4869986B"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t>(Yes / No)</w:t>
            </w:r>
          </w:p>
          <w:p w14:paraId="16092A99" w14:textId="77777777" w:rsidR="00CC1F52" w:rsidRPr="00D5087F" w:rsidRDefault="00CC1F52" w:rsidP="00CC1F52">
            <w:pPr>
              <w:pStyle w:val="BodyText"/>
              <w:spacing w:before="40" w:after="160"/>
              <w:jc w:val="center"/>
              <w:rPr>
                <w:rFonts w:ascii="Segoe UI Symbol" w:hAnsi="Segoe UI Symbol"/>
                <w:i/>
              </w:rPr>
            </w:pPr>
          </w:p>
        </w:tc>
        <w:tc>
          <w:tcPr>
            <w:tcW w:w="2374" w:type="dxa"/>
            <w:shd w:val="clear" w:color="auto" w:fill="auto"/>
          </w:tcPr>
          <w:p w14:paraId="78B3EE5E"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lastRenderedPageBreak/>
              <w:t xml:space="preserve">Directly or indirectly holding 25 % or </w:t>
            </w:r>
            <w:r w:rsidRPr="00D5087F">
              <w:rPr>
                <w:rFonts w:ascii="Segoe UI Symbol" w:hAnsi="Segoe UI Symbol"/>
              </w:rPr>
              <w:lastRenderedPageBreak/>
              <w:t>more of the Voting Rights</w:t>
            </w:r>
          </w:p>
          <w:p w14:paraId="29CC9498"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t>(Yes / No)</w:t>
            </w:r>
          </w:p>
          <w:p w14:paraId="286D5C38" w14:textId="77777777" w:rsidR="00CC1F52" w:rsidRPr="00D5087F" w:rsidRDefault="00CC1F52" w:rsidP="00CC1F52">
            <w:pPr>
              <w:pStyle w:val="BodyText"/>
              <w:spacing w:before="40" w:after="160"/>
              <w:jc w:val="center"/>
              <w:rPr>
                <w:rFonts w:ascii="Segoe UI Symbol" w:hAnsi="Segoe UI Symbol"/>
              </w:rPr>
            </w:pPr>
          </w:p>
        </w:tc>
        <w:tc>
          <w:tcPr>
            <w:tcW w:w="2252" w:type="dxa"/>
            <w:shd w:val="clear" w:color="auto" w:fill="auto"/>
          </w:tcPr>
          <w:p w14:paraId="06779163"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lastRenderedPageBreak/>
              <w:t xml:space="preserve">Directly or indirectly having the right to </w:t>
            </w:r>
            <w:r w:rsidRPr="00D5087F">
              <w:rPr>
                <w:rFonts w:ascii="Segoe UI Symbol" w:hAnsi="Segoe UI Symbol"/>
              </w:rPr>
              <w:lastRenderedPageBreak/>
              <w:t xml:space="preserve">appoint </w:t>
            </w:r>
            <w:proofErr w:type="gramStart"/>
            <w:r w:rsidRPr="00D5087F">
              <w:rPr>
                <w:rFonts w:ascii="Segoe UI Symbol" w:hAnsi="Segoe UI Symbol"/>
              </w:rPr>
              <w:t>a majority of</w:t>
            </w:r>
            <w:proofErr w:type="gramEnd"/>
            <w:r w:rsidRPr="00D5087F">
              <w:rPr>
                <w:rFonts w:ascii="Segoe UI Symbol" w:hAnsi="Segoe UI Symbol"/>
              </w:rPr>
              <w:t xml:space="preserve"> the board of </w:t>
            </w:r>
            <w:proofErr w:type="gramStart"/>
            <w:r w:rsidRPr="00D5087F">
              <w:rPr>
                <w:rFonts w:ascii="Segoe UI Symbol" w:hAnsi="Segoe UI Symbol"/>
              </w:rPr>
              <w:t>the directors</w:t>
            </w:r>
            <w:proofErr w:type="gramEnd"/>
            <w:r w:rsidRPr="00D5087F">
              <w:rPr>
                <w:rFonts w:ascii="Segoe UI Symbol" w:hAnsi="Segoe UI Symbol"/>
              </w:rPr>
              <w:t xml:space="preserve"> or an equivalent governing body of the Bidder</w:t>
            </w:r>
          </w:p>
          <w:p w14:paraId="3411298E" w14:textId="77777777" w:rsidR="00CC1F52" w:rsidRPr="00D5087F" w:rsidRDefault="00CC1F52" w:rsidP="00CC1F52">
            <w:pPr>
              <w:pStyle w:val="BodyText"/>
              <w:spacing w:before="40" w:after="160"/>
              <w:jc w:val="center"/>
              <w:rPr>
                <w:rFonts w:ascii="Segoe UI Symbol" w:hAnsi="Segoe UI Symbol"/>
              </w:rPr>
            </w:pPr>
            <w:r w:rsidRPr="00D5087F">
              <w:rPr>
                <w:rFonts w:ascii="Segoe UI Symbol" w:hAnsi="Segoe UI Symbol"/>
              </w:rPr>
              <w:t>(Yes / No)</w:t>
            </w:r>
          </w:p>
        </w:tc>
      </w:tr>
      <w:tr w:rsidR="00CC1F52" w:rsidRPr="00143E6E" w14:paraId="60810EB6" w14:textId="77777777" w:rsidTr="00CC1F52">
        <w:trPr>
          <w:trHeight w:val="415"/>
        </w:trPr>
        <w:tc>
          <w:tcPr>
            <w:tcW w:w="2251" w:type="dxa"/>
            <w:shd w:val="clear" w:color="auto" w:fill="auto"/>
          </w:tcPr>
          <w:p w14:paraId="28899367" w14:textId="77777777" w:rsidR="00CC1F52" w:rsidRPr="00D5087F" w:rsidRDefault="00CC1F52" w:rsidP="00CC1F52">
            <w:pPr>
              <w:pStyle w:val="BodyText"/>
              <w:spacing w:before="40" w:after="160"/>
              <w:rPr>
                <w:rFonts w:ascii="Segoe UI Symbol" w:hAnsi="Segoe UI Symbol"/>
              </w:rPr>
            </w:pPr>
            <w:r w:rsidRPr="00D5087F">
              <w:rPr>
                <w:rFonts w:ascii="Segoe UI Symbol" w:hAnsi="Segoe UI Symbol"/>
                <w:i/>
                <w:color w:val="0070C0"/>
              </w:rPr>
              <w:lastRenderedPageBreak/>
              <w:t>[include full name (last, middle, first), nationality, country of residence]</w:t>
            </w:r>
          </w:p>
        </w:tc>
        <w:tc>
          <w:tcPr>
            <w:tcW w:w="2127" w:type="dxa"/>
            <w:shd w:val="clear" w:color="auto" w:fill="auto"/>
          </w:tcPr>
          <w:p w14:paraId="40E8B0EE" w14:textId="77777777" w:rsidR="00CC1F52" w:rsidRPr="00D5087F" w:rsidRDefault="00CC1F52" w:rsidP="00CC1F52">
            <w:pPr>
              <w:pStyle w:val="BodyText"/>
              <w:spacing w:before="40" w:after="160"/>
              <w:jc w:val="center"/>
              <w:rPr>
                <w:rFonts w:ascii="Segoe UI Symbol" w:hAnsi="Segoe UI Symbol"/>
                <w:sz w:val="52"/>
                <w:szCs w:val="52"/>
              </w:rPr>
            </w:pPr>
          </w:p>
        </w:tc>
        <w:tc>
          <w:tcPr>
            <w:tcW w:w="2374" w:type="dxa"/>
            <w:shd w:val="clear" w:color="auto" w:fill="auto"/>
          </w:tcPr>
          <w:p w14:paraId="39D8847C" w14:textId="77777777" w:rsidR="00CC1F52" w:rsidRPr="00D5087F" w:rsidRDefault="00CC1F52" w:rsidP="00CC1F52">
            <w:pPr>
              <w:pStyle w:val="BodyText"/>
              <w:spacing w:before="40" w:after="160"/>
              <w:rPr>
                <w:rFonts w:ascii="Segoe UI Symbol" w:hAnsi="Segoe UI Symbol"/>
              </w:rPr>
            </w:pPr>
          </w:p>
        </w:tc>
        <w:tc>
          <w:tcPr>
            <w:tcW w:w="2252" w:type="dxa"/>
            <w:shd w:val="clear" w:color="auto" w:fill="auto"/>
          </w:tcPr>
          <w:p w14:paraId="425F63B6" w14:textId="77777777" w:rsidR="00CC1F52" w:rsidRPr="00D5087F" w:rsidRDefault="00CC1F52" w:rsidP="00CC1F52">
            <w:pPr>
              <w:pStyle w:val="BodyText"/>
              <w:spacing w:before="40" w:after="160"/>
              <w:rPr>
                <w:rFonts w:ascii="Segoe UI Symbol" w:hAnsi="Segoe UI Symbol"/>
              </w:rPr>
            </w:pPr>
          </w:p>
        </w:tc>
      </w:tr>
    </w:tbl>
    <w:p w14:paraId="521E54E7" w14:textId="77777777" w:rsidR="00CC1F52" w:rsidRPr="00D5087F" w:rsidRDefault="00CC1F52" w:rsidP="00CC1F52">
      <w:pPr>
        <w:rPr>
          <w:rFonts w:ascii="Segoe UI Symbol" w:hAnsi="Segoe UI Symbol"/>
        </w:rPr>
      </w:pPr>
    </w:p>
    <w:p w14:paraId="70ABF443" w14:textId="77777777" w:rsidR="00CC1F52" w:rsidRPr="00D5087F" w:rsidRDefault="00CC1F52" w:rsidP="00CC1F52">
      <w:pPr>
        <w:rPr>
          <w:rFonts w:ascii="Segoe UI Symbol" w:hAnsi="Segoe UI Symbol"/>
          <w:b/>
          <w:i/>
        </w:rPr>
      </w:pPr>
      <w:r w:rsidRPr="00D5087F">
        <w:rPr>
          <w:rFonts w:ascii="Segoe UI Symbol" w:hAnsi="Segoe UI Symbol"/>
          <w:b/>
          <w:i/>
        </w:rPr>
        <w:t>OR</w:t>
      </w:r>
    </w:p>
    <w:p w14:paraId="0FC6A016" w14:textId="77777777" w:rsidR="00CC1F52" w:rsidRPr="00D5087F" w:rsidRDefault="00CC1F52" w:rsidP="00CC1F52">
      <w:pPr>
        <w:rPr>
          <w:rFonts w:ascii="Segoe UI Symbol" w:hAnsi="Segoe UI Symbol"/>
          <w:i/>
        </w:rPr>
      </w:pPr>
    </w:p>
    <w:p w14:paraId="51F81547" w14:textId="77777777" w:rsidR="00CC1F52" w:rsidRPr="00D5087F" w:rsidRDefault="00CC1F52" w:rsidP="00CC1F52">
      <w:pPr>
        <w:rPr>
          <w:rFonts w:ascii="Segoe UI Symbol" w:hAnsi="Segoe UI Symbol"/>
          <w:i/>
        </w:rPr>
      </w:pPr>
      <w:r w:rsidRPr="00D5087F">
        <w:rPr>
          <w:rFonts w:ascii="Segoe UI Symbol" w:hAnsi="Segoe UI Symbol"/>
        </w:rPr>
        <w:t>(ii) We declare that there is no Beneficial Owner meeting one or more of the following conditions:</w:t>
      </w:r>
      <w:r w:rsidRPr="00D5087F">
        <w:rPr>
          <w:rFonts w:ascii="Segoe UI Symbol" w:hAnsi="Segoe UI Symbol"/>
          <w:i/>
        </w:rPr>
        <w:t xml:space="preserve"> </w:t>
      </w:r>
    </w:p>
    <w:p w14:paraId="355521DB" w14:textId="77777777" w:rsidR="00CC1F52" w:rsidRPr="00D5087F" w:rsidRDefault="00CC1F52" w:rsidP="00565B8F">
      <w:pPr>
        <w:pStyle w:val="ListParagraph"/>
        <w:numPr>
          <w:ilvl w:val="0"/>
          <w:numId w:val="101"/>
        </w:numPr>
        <w:spacing w:after="0"/>
        <w:ind w:right="0"/>
        <w:rPr>
          <w:rFonts w:ascii="Segoe UI Symbol" w:hAnsi="Segoe UI Symbol"/>
        </w:rPr>
      </w:pPr>
      <w:r w:rsidRPr="00D5087F">
        <w:rPr>
          <w:rFonts w:ascii="Segoe UI Symbol" w:hAnsi="Segoe UI Symbol"/>
        </w:rPr>
        <w:t>directly or indirectly holding 25% or more of the shares</w:t>
      </w:r>
    </w:p>
    <w:p w14:paraId="1E0098F7" w14:textId="77777777" w:rsidR="00CC1F52" w:rsidRPr="00D5087F" w:rsidRDefault="00CC1F52" w:rsidP="00565B8F">
      <w:pPr>
        <w:pStyle w:val="ListParagraph"/>
        <w:numPr>
          <w:ilvl w:val="0"/>
          <w:numId w:val="101"/>
        </w:numPr>
        <w:spacing w:after="0"/>
        <w:ind w:right="0"/>
        <w:rPr>
          <w:rFonts w:ascii="Segoe UI Symbol" w:hAnsi="Segoe UI Symbol"/>
        </w:rPr>
      </w:pPr>
      <w:r w:rsidRPr="00D5087F">
        <w:rPr>
          <w:rFonts w:ascii="Segoe UI Symbol" w:hAnsi="Segoe UI Symbol"/>
        </w:rPr>
        <w:t>directly or indirectly holding 25% or more of the voting rights</w:t>
      </w:r>
    </w:p>
    <w:p w14:paraId="17F8FD5F" w14:textId="77777777" w:rsidR="00CC1F52" w:rsidRPr="00D5087F" w:rsidRDefault="00CC1F52" w:rsidP="00565B8F">
      <w:pPr>
        <w:pStyle w:val="ListParagraph"/>
        <w:numPr>
          <w:ilvl w:val="0"/>
          <w:numId w:val="101"/>
        </w:numPr>
        <w:spacing w:after="0"/>
        <w:ind w:right="0"/>
        <w:rPr>
          <w:rFonts w:ascii="Segoe UI Symbol" w:hAnsi="Segoe UI Symbol"/>
        </w:rPr>
      </w:pPr>
      <w:r w:rsidRPr="00D5087F">
        <w:rPr>
          <w:rFonts w:ascii="Segoe UI Symbol" w:hAnsi="Segoe UI Symbol"/>
        </w:rPr>
        <w:t xml:space="preserve">directly or indirectly having the right to appoint </w:t>
      </w:r>
      <w:proofErr w:type="gramStart"/>
      <w:r w:rsidRPr="00D5087F">
        <w:rPr>
          <w:rFonts w:ascii="Segoe UI Symbol" w:hAnsi="Segoe UI Symbol"/>
        </w:rPr>
        <w:t>a majority of</w:t>
      </w:r>
      <w:proofErr w:type="gramEnd"/>
      <w:r w:rsidRPr="00D5087F">
        <w:rPr>
          <w:rFonts w:ascii="Segoe UI Symbol" w:hAnsi="Segoe UI Symbol"/>
        </w:rPr>
        <w:t xml:space="preserve"> the board of directors or equivalent governing body of the Bidder</w:t>
      </w:r>
    </w:p>
    <w:p w14:paraId="461CDD7C" w14:textId="77777777" w:rsidR="00CC1F52" w:rsidRPr="00D5087F" w:rsidRDefault="00CC1F52" w:rsidP="00CC1F52">
      <w:pPr>
        <w:rPr>
          <w:rFonts w:ascii="Segoe UI Symbol" w:hAnsi="Segoe UI Symbol"/>
          <w:i/>
        </w:rPr>
      </w:pPr>
    </w:p>
    <w:p w14:paraId="5C69ABD2" w14:textId="77777777" w:rsidR="00CC1F52" w:rsidRPr="00D5087F" w:rsidRDefault="00CC1F52" w:rsidP="00CC1F52">
      <w:pPr>
        <w:rPr>
          <w:rFonts w:ascii="Segoe UI Symbol" w:hAnsi="Segoe UI Symbol"/>
          <w:b/>
        </w:rPr>
      </w:pPr>
      <w:r w:rsidRPr="00D5087F">
        <w:rPr>
          <w:rFonts w:ascii="Segoe UI Symbol" w:hAnsi="Segoe UI Symbol"/>
          <w:b/>
        </w:rPr>
        <w:t xml:space="preserve">OR </w:t>
      </w:r>
    </w:p>
    <w:p w14:paraId="5CF185F5" w14:textId="77777777" w:rsidR="00CC1F52" w:rsidRPr="00D5087F" w:rsidRDefault="00CC1F52" w:rsidP="00CC1F52">
      <w:pPr>
        <w:rPr>
          <w:rFonts w:ascii="Segoe UI Symbol" w:hAnsi="Segoe UI Symbol"/>
        </w:rPr>
      </w:pPr>
    </w:p>
    <w:p w14:paraId="38ACECB5" w14:textId="77777777" w:rsidR="00CC1F52" w:rsidRPr="00D5087F" w:rsidRDefault="00CC1F52" w:rsidP="00CC1F52">
      <w:pPr>
        <w:rPr>
          <w:rFonts w:ascii="Segoe UI Symbol" w:hAnsi="Segoe UI Symbol"/>
          <w:i/>
        </w:rPr>
      </w:pPr>
      <w:r w:rsidRPr="00D5087F">
        <w:rPr>
          <w:rFonts w:ascii="Segoe UI Symbol" w:hAnsi="Segoe UI Symbol"/>
          <w:i/>
        </w:rPr>
        <w:t xml:space="preserve">(iii) </w:t>
      </w:r>
      <w:r w:rsidRPr="00D5087F">
        <w:rPr>
          <w:rFonts w:ascii="Segoe UI Symbol" w:hAnsi="Segoe UI Symbol"/>
        </w:rPr>
        <w:t xml:space="preserve">We declare that we are unable to identify any Beneficial Owner meeting one or more of the following conditions. </w:t>
      </w:r>
      <w:r w:rsidRPr="00D5087F">
        <w:rPr>
          <w:rFonts w:ascii="Segoe UI Symbol" w:hAnsi="Segoe UI Symbol"/>
          <w:color w:val="0070C0"/>
        </w:rPr>
        <w:t>[</w:t>
      </w:r>
      <w:r w:rsidRPr="00D5087F">
        <w:rPr>
          <w:rFonts w:ascii="Segoe UI Symbol" w:hAnsi="Segoe UI Symbol"/>
          <w:i/>
          <w:color w:val="0070C0"/>
        </w:rPr>
        <w:t>If this option is selected, the Bidder shall provide explanation on why it is unable to identify any Beneficial Owner]</w:t>
      </w:r>
    </w:p>
    <w:p w14:paraId="5D01BA63" w14:textId="77777777" w:rsidR="00CC1F52" w:rsidRPr="00D5087F" w:rsidRDefault="00CC1F52" w:rsidP="00565B8F">
      <w:pPr>
        <w:pStyle w:val="ListParagraph"/>
        <w:numPr>
          <w:ilvl w:val="0"/>
          <w:numId w:val="101"/>
        </w:numPr>
        <w:spacing w:after="0"/>
        <w:ind w:right="0"/>
        <w:rPr>
          <w:rFonts w:ascii="Segoe UI Symbol" w:hAnsi="Segoe UI Symbol"/>
        </w:rPr>
      </w:pPr>
      <w:r w:rsidRPr="00D5087F">
        <w:rPr>
          <w:rFonts w:ascii="Segoe UI Symbol" w:hAnsi="Segoe UI Symbol"/>
        </w:rPr>
        <w:t>directly or indirectly holding 25% or more of the shares</w:t>
      </w:r>
    </w:p>
    <w:p w14:paraId="2658519E" w14:textId="77777777" w:rsidR="00CC1F52" w:rsidRPr="00D5087F" w:rsidRDefault="00CC1F52" w:rsidP="00565B8F">
      <w:pPr>
        <w:pStyle w:val="ListParagraph"/>
        <w:numPr>
          <w:ilvl w:val="0"/>
          <w:numId w:val="101"/>
        </w:numPr>
        <w:spacing w:after="0"/>
        <w:ind w:right="0"/>
        <w:rPr>
          <w:rFonts w:ascii="Segoe UI Symbol" w:hAnsi="Segoe UI Symbol"/>
        </w:rPr>
      </w:pPr>
      <w:r w:rsidRPr="00D5087F">
        <w:rPr>
          <w:rFonts w:ascii="Segoe UI Symbol" w:hAnsi="Segoe UI Symbol"/>
        </w:rPr>
        <w:t>directly or indirectly holding 25% or more of the voting rights</w:t>
      </w:r>
    </w:p>
    <w:p w14:paraId="253FD239" w14:textId="77777777" w:rsidR="00CC1F52" w:rsidRPr="00D5087F" w:rsidRDefault="00CC1F52" w:rsidP="00565B8F">
      <w:pPr>
        <w:pStyle w:val="ListParagraph"/>
        <w:numPr>
          <w:ilvl w:val="0"/>
          <w:numId w:val="101"/>
        </w:numPr>
        <w:spacing w:after="0"/>
        <w:ind w:right="0"/>
        <w:rPr>
          <w:rFonts w:ascii="Segoe UI Symbol" w:hAnsi="Segoe UI Symbol"/>
        </w:rPr>
      </w:pPr>
      <w:r w:rsidRPr="00D5087F">
        <w:rPr>
          <w:rFonts w:ascii="Segoe UI Symbol" w:hAnsi="Segoe UI Symbol"/>
        </w:rPr>
        <w:t xml:space="preserve">directly or indirectly having the right to appoint </w:t>
      </w:r>
      <w:proofErr w:type="gramStart"/>
      <w:r w:rsidRPr="00D5087F">
        <w:rPr>
          <w:rFonts w:ascii="Segoe UI Symbol" w:hAnsi="Segoe UI Symbol"/>
        </w:rPr>
        <w:t>a majority of</w:t>
      </w:r>
      <w:proofErr w:type="gramEnd"/>
      <w:r w:rsidRPr="00D5087F">
        <w:rPr>
          <w:rFonts w:ascii="Segoe UI Symbol" w:hAnsi="Segoe UI Symbol"/>
        </w:rPr>
        <w:t xml:space="preserve"> the board of directors or equivalent governing body of the Bidder]”</w:t>
      </w:r>
    </w:p>
    <w:p w14:paraId="1C70948C" w14:textId="77777777" w:rsidR="00CC1F52" w:rsidRPr="00D5087F" w:rsidRDefault="00CC1F52" w:rsidP="00CC1F52">
      <w:pPr>
        <w:pStyle w:val="ListParagraph"/>
        <w:rPr>
          <w:rFonts w:ascii="Segoe UI Symbol" w:hAnsi="Segoe UI Symbol"/>
        </w:rPr>
      </w:pPr>
    </w:p>
    <w:p w14:paraId="25FF8F69" w14:textId="77777777" w:rsidR="00CC1F52" w:rsidRPr="00D5087F" w:rsidRDefault="00CC1F52" w:rsidP="00CC1F52">
      <w:pPr>
        <w:rPr>
          <w:rFonts w:ascii="Segoe UI Symbol" w:hAnsi="Segoe UI Symbol"/>
          <w:u w:val="single"/>
        </w:rPr>
      </w:pPr>
      <w:r w:rsidRPr="00D5087F">
        <w:rPr>
          <w:rFonts w:ascii="Segoe UI Symbol" w:hAnsi="Segoe UI Symbol"/>
          <w:b/>
        </w:rPr>
        <w:t>Name of the Bidder</w:t>
      </w:r>
      <w:r w:rsidRPr="00D5087F">
        <w:rPr>
          <w:rFonts w:ascii="Segoe UI Symbol" w:hAnsi="Segoe UI Symbol"/>
        </w:rPr>
        <w:t>:</w:t>
      </w:r>
      <w:r w:rsidRPr="00D5087F">
        <w:rPr>
          <w:rFonts w:ascii="Segoe UI Symbol" w:hAnsi="Segoe UI Symbol"/>
          <w:bCs/>
          <w:iCs/>
        </w:rPr>
        <w:t xml:space="preserve"> *</w:t>
      </w:r>
      <w:r w:rsidRPr="00D5087F">
        <w:rPr>
          <w:rFonts w:ascii="Segoe UI Symbol" w:hAnsi="Segoe UI Symbol"/>
          <w:color w:val="0070C0"/>
        </w:rPr>
        <w:t>[</w:t>
      </w:r>
      <w:r w:rsidRPr="00D5087F">
        <w:rPr>
          <w:rFonts w:ascii="Segoe UI Symbol" w:hAnsi="Segoe UI Symbol"/>
          <w:i/>
          <w:color w:val="0070C0"/>
        </w:rPr>
        <w:t xml:space="preserve">insert complete name of the </w:t>
      </w:r>
      <w:proofErr w:type="gramStart"/>
      <w:r w:rsidRPr="00D5087F">
        <w:rPr>
          <w:rFonts w:ascii="Segoe UI Symbol" w:hAnsi="Segoe UI Symbol"/>
          <w:i/>
          <w:color w:val="0070C0"/>
        </w:rPr>
        <w:t>Bidder</w:t>
      </w:r>
      <w:r w:rsidRPr="00D5087F">
        <w:rPr>
          <w:rFonts w:ascii="Segoe UI Symbol" w:hAnsi="Segoe UI Symbol"/>
          <w:color w:val="0070C0"/>
        </w:rPr>
        <w:t>]</w:t>
      </w:r>
      <w:r w:rsidRPr="00D5087F">
        <w:rPr>
          <w:rFonts w:ascii="Segoe UI Symbol" w:hAnsi="Segoe UI Symbol"/>
        </w:rPr>
        <w:t>_</w:t>
      </w:r>
      <w:proofErr w:type="gramEnd"/>
      <w:r w:rsidRPr="00D5087F">
        <w:rPr>
          <w:rFonts w:ascii="Segoe UI Symbol" w:hAnsi="Segoe UI Symbol"/>
        </w:rPr>
        <w:t>________</w:t>
      </w:r>
    </w:p>
    <w:p w14:paraId="582D6CBC" w14:textId="77777777" w:rsidR="00CC1F52" w:rsidRPr="00D5087F" w:rsidRDefault="00CC1F52" w:rsidP="00CC1F52">
      <w:pPr>
        <w:rPr>
          <w:rFonts w:ascii="Segoe UI Symbol" w:hAnsi="Segoe UI Symbol"/>
        </w:rPr>
      </w:pPr>
    </w:p>
    <w:p w14:paraId="61B14DF9" w14:textId="77777777" w:rsidR="00CC1F52" w:rsidRPr="00D5087F" w:rsidRDefault="00CC1F52" w:rsidP="00CC1F52">
      <w:pPr>
        <w:rPr>
          <w:rFonts w:ascii="Segoe UI Symbol" w:hAnsi="Segoe UI Symbol"/>
          <w:u w:val="single"/>
        </w:rPr>
      </w:pPr>
      <w:r w:rsidRPr="00D5087F">
        <w:rPr>
          <w:rFonts w:ascii="Segoe UI Symbol" w:hAnsi="Segoe UI Symbol"/>
          <w:b/>
        </w:rPr>
        <w:lastRenderedPageBreak/>
        <w:t>Name of the person duly authorized to sign the Bid on behalf of the Bidder</w:t>
      </w:r>
      <w:r w:rsidRPr="00D5087F">
        <w:rPr>
          <w:rFonts w:ascii="Segoe UI Symbol" w:hAnsi="Segoe UI Symbol"/>
        </w:rPr>
        <w:t>:</w:t>
      </w:r>
      <w:r w:rsidRPr="00D5087F">
        <w:rPr>
          <w:rFonts w:ascii="Segoe UI Symbol" w:hAnsi="Segoe UI Symbol"/>
          <w:bCs/>
          <w:iCs/>
        </w:rPr>
        <w:t xml:space="preserve"> **</w:t>
      </w:r>
      <w:r w:rsidRPr="00D5087F">
        <w:rPr>
          <w:rFonts w:ascii="Segoe UI Symbol" w:hAnsi="Segoe UI Symbol"/>
          <w:bCs/>
          <w:iCs/>
          <w:color w:val="0070C0"/>
        </w:rPr>
        <w:t>[</w:t>
      </w:r>
      <w:r w:rsidRPr="00D5087F">
        <w:rPr>
          <w:rFonts w:ascii="Segoe UI Symbol" w:hAnsi="Segoe UI Symbol"/>
          <w:bCs/>
          <w:i/>
          <w:iCs/>
          <w:color w:val="0070C0"/>
        </w:rPr>
        <w:t xml:space="preserve">insert complete name of person duly authorized to sign the </w:t>
      </w:r>
      <w:proofErr w:type="gramStart"/>
      <w:r w:rsidRPr="00D5087F">
        <w:rPr>
          <w:rFonts w:ascii="Segoe UI Symbol" w:hAnsi="Segoe UI Symbol"/>
          <w:bCs/>
          <w:i/>
          <w:iCs/>
          <w:color w:val="0070C0"/>
        </w:rPr>
        <w:t>Bid</w:t>
      </w:r>
      <w:r w:rsidRPr="00D5087F">
        <w:rPr>
          <w:rFonts w:ascii="Segoe UI Symbol" w:hAnsi="Segoe UI Symbol"/>
          <w:bCs/>
          <w:iCs/>
          <w:color w:val="0070C0"/>
        </w:rPr>
        <w:t>]</w:t>
      </w:r>
      <w:r w:rsidRPr="00D5087F">
        <w:rPr>
          <w:rFonts w:ascii="Segoe UI Symbol" w:hAnsi="Segoe UI Symbol"/>
          <w:bCs/>
          <w:iCs/>
        </w:rPr>
        <w:t>_</w:t>
      </w:r>
      <w:proofErr w:type="gramEnd"/>
      <w:r w:rsidRPr="00D5087F">
        <w:rPr>
          <w:rFonts w:ascii="Segoe UI Symbol" w:hAnsi="Segoe UI Symbol"/>
          <w:bCs/>
          <w:iCs/>
        </w:rPr>
        <w:t>__________</w:t>
      </w:r>
    </w:p>
    <w:p w14:paraId="6A0935F3" w14:textId="77777777" w:rsidR="00CC1F52" w:rsidRPr="00D5087F" w:rsidRDefault="00CC1F52" w:rsidP="00CC1F52">
      <w:pPr>
        <w:rPr>
          <w:rFonts w:ascii="Segoe UI Symbol" w:hAnsi="Segoe UI Symbol"/>
        </w:rPr>
      </w:pPr>
    </w:p>
    <w:p w14:paraId="7E67AC13" w14:textId="77777777" w:rsidR="00CC1F52" w:rsidRPr="00D5087F" w:rsidRDefault="00CC1F52" w:rsidP="00CC1F52">
      <w:pPr>
        <w:rPr>
          <w:rFonts w:ascii="Segoe UI Symbol" w:hAnsi="Segoe UI Symbol"/>
        </w:rPr>
      </w:pPr>
      <w:r w:rsidRPr="00D5087F">
        <w:rPr>
          <w:rFonts w:ascii="Segoe UI Symbol" w:hAnsi="Segoe UI Symbol"/>
          <w:b/>
        </w:rPr>
        <w:t>Title of the person signing the Bid</w:t>
      </w:r>
      <w:r w:rsidRPr="00D5087F">
        <w:rPr>
          <w:rFonts w:ascii="Segoe UI Symbol" w:hAnsi="Segoe UI Symbol"/>
        </w:rPr>
        <w:t xml:space="preserve">: </w:t>
      </w:r>
      <w:r w:rsidRPr="00D5087F">
        <w:rPr>
          <w:rFonts w:ascii="Segoe UI Symbol" w:hAnsi="Segoe UI Symbol"/>
          <w:color w:val="0070C0"/>
        </w:rPr>
        <w:t>[</w:t>
      </w:r>
      <w:r w:rsidRPr="00D5087F">
        <w:rPr>
          <w:rFonts w:ascii="Segoe UI Symbol" w:hAnsi="Segoe UI Symbol"/>
          <w:i/>
          <w:color w:val="0070C0"/>
        </w:rPr>
        <w:t xml:space="preserve">insert complete title of the person signing the </w:t>
      </w:r>
      <w:proofErr w:type="gramStart"/>
      <w:r w:rsidRPr="00D5087F">
        <w:rPr>
          <w:rFonts w:ascii="Segoe UI Symbol" w:hAnsi="Segoe UI Symbol"/>
          <w:i/>
          <w:color w:val="0070C0"/>
        </w:rPr>
        <w:t>Bid</w:t>
      </w:r>
      <w:r w:rsidRPr="00D5087F">
        <w:rPr>
          <w:rFonts w:ascii="Segoe UI Symbol" w:hAnsi="Segoe UI Symbol"/>
          <w:color w:val="0070C0"/>
        </w:rPr>
        <w:t>]</w:t>
      </w:r>
      <w:r w:rsidRPr="00D5087F">
        <w:rPr>
          <w:rFonts w:ascii="Segoe UI Symbol" w:hAnsi="Segoe UI Symbol"/>
        </w:rPr>
        <w:t>_</w:t>
      </w:r>
      <w:proofErr w:type="gramEnd"/>
      <w:r w:rsidRPr="00D5087F">
        <w:rPr>
          <w:rFonts w:ascii="Segoe UI Symbol" w:hAnsi="Segoe UI Symbol"/>
        </w:rPr>
        <w:t>_____</w:t>
      </w:r>
    </w:p>
    <w:p w14:paraId="6A415E52" w14:textId="77777777" w:rsidR="00CC1F52" w:rsidRPr="00D5087F" w:rsidRDefault="00CC1F52" w:rsidP="00CC1F52">
      <w:pPr>
        <w:rPr>
          <w:rFonts w:ascii="Segoe UI Symbol" w:hAnsi="Segoe UI Symbol"/>
        </w:rPr>
      </w:pPr>
    </w:p>
    <w:p w14:paraId="68CC4EB9" w14:textId="77777777" w:rsidR="00CC1F52" w:rsidRPr="00D5087F" w:rsidRDefault="00CC1F52" w:rsidP="00CC1F52">
      <w:pPr>
        <w:rPr>
          <w:rFonts w:ascii="Segoe UI Symbol" w:hAnsi="Segoe UI Symbol"/>
          <w:color w:val="0070C0"/>
        </w:rPr>
      </w:pPr>
      <w:r w:rsidRPr="00D5087F">
        <w:rPr>
          <w:rFonts w:ascii="Segoe UI Symbol" w:hAnsi="Segoe UI Symbol"/>
          <w:b/>
        </w:rPr>
        <w:t>Signature of the person named above</w:t>
      </w:r>
      <w:r w:rsidRPr="00D5087F">
        <w:rPr>
          <w:rFonts w:ascii="Segoe UI Symbol" w:hAnsi="Segoe UI Symbol"/>
        </w:rPr>
        <w:t xml:space="preserve">: </w:t>
      </w:r>
      <w:r w:rsidRPr="00D5087F">
        <w:rPr>
          <w:rFonts w:ascii="Segoe UI Symbol" w:hAnsi="Segoe UI Symbol"/>
          <w:color w:val="0070C0"/>
        </w:rPr>
        <w:t>[</w:t>
      </w:r>
      <w:r w:rsidRPr="00D5087F">
        <w:rPr>
          <w:rFonts w:ascii="Segoe UI Symbol" w:hAnsi="Segoe UI Symbol"/>
          <w:i/>
          <w:color w:val="0070C0"/>
        </w:rPr>
        <w:t xml:space="preserve">insert signature of person whose name and capacity are shown </w:t>
      </w:r>
      <w:proofErr w:type="gramStart"/>
      <w:r w:rsidRPr="00D5087F">
        <w:rPr>
          <w:rFonts w:ascii="Segoe UI Symbol" w:hAnsi="Segoe UI Symbol"/>
          <w:i/>
          <w:color w:val="0070C0"/>
        </w:rPr>
        <w:t>above</w:t>
      </w:r>
      <w:r w:rsidRPr="00D5087F">
        <w:rPr>
          <w:rFonts w:ascii="Segoe UI Symbol" w:hAnsi="Segoe UI Symbol"/>
          <w:color w:val="0070C0"/>
        </w:rPr>
        <w:t>]</w:t>
      </w:r>
      <w:r w:rsidRPr="00D5087F">
        <w:rPr>
          <w:rFonts w:ascii="Segoe UI Symbol" w:hAnsi="Segoe UI Symbol"/>
        </w:rPr>
        <w:t>_</w:t>
      </w:r>
      <w:proofErr w:type="gramEnd"/>
      <w:r w:rsidRPr="00D5087F">
        <w:rPr>
          <w:rFonts w:ascii="Segoe UI Symbol" w:hAnsi="Segoe UI Symbol"/>
        </w:rPr>
        <w:t>____</w:t>
      </w:r>
    </w:p>
    <w:p w14:paraId="00F4EE5F" w14:textId="77777777" w:rsidR="00CC1F52" w:rsidRPr="00D5087F" w:rsidRDefault="00CC1F52" w:rsidP="00CC1F52">
      <w:pPr>
        <w:rPr>
          <w:rFonts w:ascii="Segoe UI Symbol" w:hAnsi="Segoe UI Symbol"/>
        </w:rPr>
      </w:pPr>
    </w:p>
    <w:p w14:paraId="4F6959D9" w14:textId="77777777" w:rsidR="00CC1F52" w:rsidRPr="00D5087F" w:rsidRDefault="00CC1F52" w:rsidP="00CC1F52">
      <w:pPr>
        <w:rPr>
          <w:rFonts w:ascii="Segoe UI Symbol" w:hAnsi="Segoe UI Symbol"/>
        </w:rPr>
      </w:pPr>
      <w:r w:rsidRPr="00D5087F">
        <w:rPr>
          <w:rFonts w:ascii="Segoe UI Symbol" w:hAnsi="Segoe UI Symbol"/>
          <w:b/>
        </w:rPr>
        <w:t>Date signed</w:t>
      </w:r>
      <w:r w:rsidRPr="00D5087F">
        <w:rPr>
          <w:rFonts w:ascii="Segoe UI Symbol" w:hAnsi="Segoe UI Symbol"/>
        </w:rPr>
        <w:t xml:space="preserve"> </w:t>
      </w:r>
      <w:r w:rsidRPr="00D5087F">
        <w:rPr>
          <w:rFonts w:ascii="Segoe UI Symbol" w:hAnsi="Segoe UI Symbol"/>
          <w:color w:val="0070C0"/>
        </w:rPr>
        <w:t>[</w:t>
      </w:r>
      <w:r w:rsidRPr="00D5087F">
        <w:rPr>
          <w:rFonts w:ascii="Segoe UI Symbol" w:hAnsi="Segoe UI Symbol"/>
          <w:i/>
          <w:color w:val="0070C0"/>
        </w:rPr>
        <w:t>insert date of signing</w:t>
      </w:r>
      <w:r w:rsidRPr="00D5087F">
        <w:rPr>
          <w:rFonts w:ascii="Segoe UI Symbol" w:hAnsi="Segoe UI Symbol"/>
          <w:color w:val="0070C0"/>
        </w:rPr>
        <w:t xml:space="preserve">] </w:t>
      </w:r>
      <w:r w:rsidRPr="00D5087F">
        <w:rPr>
          <w:rFonts w:ascii="Segoe UI Symbol" w:hAnsi="Segoe UI Symbol"/>
          <w:b/>
        </w:rPr>
        <w:t>day of</w:t>
      </w:r>
      <w:r w:rsidRPr="00D5087F">
        <w:rPr>
          <w:rFonts w:ascii="Segoe UI Symbol" w:hAnsi="Segoe UI Symbol"/>
        </w:rPr>
        <w:t xml:space="preserve"> </w:t>
      </w:r>
      <w:r w:rsidRPr="00D5087F">
        <w:rPr>
          <w:rFonts w:ascii="Segoe UI Symbol" w:hAnsi="Segoe UI Symbol"/>
          <w:color w:val="0070C0"/>
        </w:rPr>
        <w:t>[</w:t>
      </w:r>
      <w:r w:rsidRPr="00D5087F">
        <w:rPr>
          <w:rFonts w:ascii="Segoe UI Symbol" w:hAnsi="Segoe UI Symbol"/>
          <w:i/>
          <w:color w:val="0070C0"/>
        </w:rPr>
        <w:t>insert month</w:t>
      </w:r>
      <w:r w:rsidRPr="00D5087F">
        <w:rPr>
          <w:rFonts w:ascii="Segoe UI Symbol" w:hAnsi="Segoe UI Symbol"/>
          <w:color w:val="0070C0"/>
        </w:rPr>
        <w:t>], [</w:t>
      </w:r>
      <w:r w:rsidRPr="00D5087F">
        <w:rPr>
          <w:rFonts w:ascii="Segoe UI Symbol" w:hAnsi="Segoe UI Symbol"/>
          <w:i/>
          <w:color w:val="0070C0"/>
        </w:rPr>
        <w:t xml:space="preserve">insert </w:t>
      </w:r>
      <w:proofErr w:type="gramStart"/>
      <w:r w:rsidRPr="00D5087F">
        <w:rPr>
          <w:rFonts w:ascii="Segoe UI Symbol" w:hAnsi="Segoe UI Symbol"/>
          <w:i/>
          <w:color w:val="0070C0"/>
        </w:rPr>
        <w:t>year</w:t>
      </w:r>
      <w:r w:rsidRPr="00D5087F">
        <w:rPr>
          <w:rFonts w:ascii="Segoe UI Symbol" w:hAnsi="Segoe UI Symbol"/>
          <w:color w:val="0070C0"/>
        </w:rPr>
        <w:t>]</w:t>
      </w:r>
      <w:r w:rsidRPr="00D5087F">
        <w:rPr>
          <w:rFonts w:ascii="Segoe UI Symbol" w:hAnsi="Segoe UI Symbol"/>
        </w:rPr>
        <w:t>_</w:t>
      </w:r>
      <w:proofErr w:type="gramEnd"/>
      <w:r w:rsidRPr="00D5087F">
        <w:rPr>
          <w:rFonts w:ascii="Segoe UI Symbol" w:hAnsi="Segoe UI Symbol"/>
        </w:rPr>
        <w:t>____</w:t>
      </w:r>
    </w:p>
    <w:p w14:paraId="17A8C189" w14:textId="77777777" w:rsidR="00CC1F52" w:rsidRPr="00D5087F" w:rsidRDefault="00CC1F52" w:rsidP="00CC1F52">
      <w:pPr>
        <w:rPr>
          <w:rFonts w:ascii="Segoe UI Symbol" w:hAnsi="Segoe UI Symbol"/>
        </w:rPr>
      </w:pPr>
    </w:p>
    <w:p w14:paraId="401572B2" w14:textId="77777777" w:rsidR="00CC1F52" w:rsidRPr="00D5087F" w:rsidRDefault="00CC1F52" w:rsidP="00CC1F52">
      <w:pPr>
        <w:rPr>
          <w:rFonts w:ascii="Segoe UI Symbol" w:hAnsi="Segoe UI Symbol"/>
        </w:rPr>
      </w:pPr>
    </w:p>
    <w:p w14:paraId="11DDECE9" w14:textId="77777777" w:rsidR="00CC1F52" w:rsidRPr="00D5087F" w:rsidRDefault="00CC1F52" w:rsidP="00CC1F52">
      <w:pPr>
        <w:rPr>
          <w:rFonts w:ascii="Segoe UI Symbol" w:hAnsi="Segoe UI Symbol"/>
          <w:b/>
        </w:rPr>
      </w:pPr>
    </w:p>
    <w:p w14:paraId="09D65CBF" w14:textId="77777777" w:rsidR="00CC1F52" w:rsidRPr="00D5087F" w:rsidRDefault="00CC1F52" w:rsidP="00CC1F52">
      <w:pPr>
        <w:rPr>
          <w:rFonts w:ascii="Segoe UI Symbol" w:hAnsi="Segoe UI Symbol"/>
          <w:b/>
        </w:rPr>
      </w:pPr>
    </w:p>
    <w:p w14:paraId="7FB0C467" w14:textId="77777777" w:rsidR="00CC1F52" w:rsidRPr="00D5087F" w:rsidRDefault="00CC1F52" w:rsidP="00CC1F52">
      <w:pPr>
        <w:rPr>
          <w:rFonts w:ascii="Segoe UI Symbol" w:hAnsi="Segoe UI Symbol"/>
          <w:sz w:val="20"/>
        </w:rPr>
      </w:pPr>
      <w:r w:rsidRPr="00D5087F">
        <w:rPr>
          <w:rStyle w:val="FootnoteReference"/>
          <w:rFonts w:ascii="Segoe UI Symbol" w:hAnsi="Segoe UI Symbol"/>
          <w:sz w:val="20"/>
        </w:rPr>
        <w:t>*</w:t>
      </w:r>
      <w:r w:rsidRPr="00D5087F">
        <w:rPr>
          <w:rFonts w:ascii="Segoe UI Symbol" w:hAnsi="Segoe UI Symbol"/>
          <w:sz w:val="20"/>
        </w:rPr>
        <w:t xml:space="preserve"> In the case of the Bid submitted by a Joint Venture specify the name of the Joint Venture as Bidder. </w:t>
      </w:r>
      <w:proofErr w:type="gramStart"/>
      <w:r w:rsidRPr="00D5087F">
        <w:rPr>
          <w:rFonts w:ascii="Segoe UI Symbol" w:hAnsi="Segoe UI Symbol"/>
          <w:sz w:val="20"/>
        </w:rPr>
        <w:t>In the event that</w:t>
      </w:r>
      <w:proofErr w:type="gramEnd"/>
      <w:r w:rsidRPr="00D5087F">
        <w:rPr>
          <w:rFonts w:ascii="Segoe UI Symbol" w:hAnsi="Segoe UI Symbol"/>
          <w:sz w:val="20"/>
        </w:rPr>
        <w:t xml:space="preserve"> the Bidder is a joint venture, each reference to “Bidder” in the Beneficial Ownership Disclosure Form (including this Introduction thereto) shall be read to refer to the joint venture member. </w:t>
      </w:r>
    </w:p>
    <w:p w14:paraId="3B6BAC63" w14:textId="77777777" w:rsidR="00CC1F52" w:rsidRPr="00D5087F" w:rsidRDefault="00CC1F52" w:rsidP="00CC1F52">
      <w:pPr>
        <w:rPr>
          <w:rFonts w:ascii="Segoe UI Symbol" w:hAnsi="Segoe UI Symbol"/>
          <w:sz w:val="20"/>
        </w:rPr>
      </w:pPr>
      <w:r w:rsidRPr="00D5087F">
        <w:rPr>
          <w:rStyle w:val="FootnoteReference"/>
          <w:rFonts w:ascii="Segoe UI Symbol" w:hAnsi="Segoe UI Symbol"/>
          <w:sz w:val="20"/>
        </w:rPr>
        <w:t>**</w:t>
      </w:r>
      <w:r w:rsidRPr="00D5087F">
        <w:rPr>
          <w:rFonts w:ascii="Segoe UI Symbol" w:hAnsi="Segoe UI Symbol"/>
          <w:sz w:val="20"/>
        </w:rPr>
        <w:t xml:space="preserve"> </w:t>
      </w:r>
      <w:proofErr w:type="gramStart"/>
      <w:r w:rsidRPr="00D5087F">
        <w:rPr>
          <w:rFonts w:ascii="Segoe UI Symbol" w:hAnsi="Segoe UI Symbol"/>
          <w:sz w:val="20"/>
        </w:rPr>
        <w:t>Person</w:t>
      </w:r>
      <w:proofErr w:type="gramEnd"/>
      <w:r w:rsidRPr="00D5087F">
        <w:rPr>
          <w:rFonts w:ascii="Segoe UI Symbol" w:hAnsi="Segoe UI Symbol"/>
          <w:sz w:val="20"/>
        </w:rPr>
        <w:t xml:space="preserve"> signing the Bid shall have the power of attorney given by the Bidder. The power of attorney shall be attached </w:t>
      </w:r>
      <w:proofErr w:type="gramStart"/>
      <w:r w:rsidRPr="00D5087F">
        <w:rPr>
          <w:rFonts w:ascii="Segoe UI Symbol" w:hAnsi="Segoe UI Symbol"/>
          <w:sz w:val="20"/>
        </w:rPr>
        <w:t>with</w:t>
      </w:r>
      <w:proofErr w:type="gramEnd"/>
      <w:r w:rsidRPr="00D5087F">
        <w:rPr>
          <w:rFonts w:ascii="Segoe UI Symbol" w:hAnsi="Segoe UI Symbol"/>
          <w:sz w:val="20"/>
        </w:rPr>
        <w:t xml:space="preserve"> the Bid Schedules. </w:t>
      </w:r>
    </w:p>
    <w:bookmarkEnd w:id="1202"/>
    <w:p w14:paraId="2CC12D4E" w14:textId="77777777" w:rsidR="00CA0739" w:rsidRPr="00D5087F" w:rsidRDefault="00CA0739" w:rsidP="00CA0739">
      <w:pPr>
        <w:jc w:val="left"/>
        <w:rPr>
          <w:rFonts w:ascii="Segoe UI Symbol" w:hAnsi="Segoe UI Symbol"/>
          <w:b/>
          <w:noProof/>
          <w:sz w:val="36"/>
        </w:rPr>
      </w:pPr>
      <w:r w:rsidRPr="00D5087F">
        <w:rPr>
          <w:rFonts w:ascii="Segoe UI Symbol" w:hAnsi="Segoe UI Symbol"/>
          <w:b/>
          <w:noProof/>
          <w:sz w:val="36"/>
        </w:rPr>
        <w:br w:type="page"/>
      </w:r>
    </w:p>
    <w:p w14:paraId="24EC4AAE" w14:textId="77777777" w:rsidR="005B4A5F" w:rsidRPr="00D5087F" w:rsidRDefault="005B4A5F" w:rsidP="00A629B9">
      <w:pPr>
        <w:pStyle w:val="Heading1"/>
      </w:pPr>
      <w:bookmarkStart w:id="1203" w:name="_Toc59196866"/>
      <w:bookmarkStart w:id="1204" w:name="_Toc59197251"/>
      <w:bookmarkEnd w:id="1195"/>
      <w:bookmarkEnd w:id="1196"/>
      <w:r w:rsidRPr="00D5087F">
        <w:lastRenderedPageBreak/>
        <w:t>Letter</w:t>
      </w:r>
      <w:r w:rsidR="007E703B" w:rsidRPr="00D5087F">
        <w:t xml:space="preserve"> </w:t>
      </w:r>
      <w:r w:rsidRPr="00D5087F">
        <w:t>of</w:t>
      </w:r>
      <w:r w:rsidR="007E703B" w:rsidRPr="00D5087F">
        <w:t xml:space="preserve"> </w:t>
      </w:r>
      <w:r w:rsidRPr="00D5087F">
        <w:t>Ac</w:t>
      </w:r>
      <w:bookmarkStart w:id="1205" w:name="_Hlt125874239"/>
      <w:bookmarkEnd w:id="1205"/>
      <w:r w:rsidRPr="00D5087F">
        <w:t>ceptance</w:t>
      </w:r>
      <w:bookmarkEnd w:id="1190"/>
      <w:bookmarkEnd w:id="1197"/>
      <w:bookmarkEnd w:id="1203"/>
      <w:bookmarkEnd w:id="1204"/>
    </w:p>
    <w:p w14:paraId="17F9C743" w14:textId="77777777" w:rsidR="005B4A5F" w:rsidRPr="00D5087F" w:rsidRDefault="005B4A5F" w:rsidP="001D5093">
      <w:pPr>
        <w:jc w:val="right"/>
        <w:rPr>
          <w:rFonts w:ascii="Segoe UI Symbol" w:hAnsi="Segoe UI Symbol"/>
        </w:rPr>
      </w:pPr>
      <w:r w:rsidRPr="00D5087F">
        <w:rPr>
          <w:rFonts w:ascii="Segoe UI Symbol" w:hAnsi="Segoe UI Symbol"/>
          <w:i/>
          <w:sz w:val="20"/>
        </w:rPr>
        <w:t>______________________</w:t>
      </w:r>
    </w:p>
    <w:p w14:paraId="645E04D8" w14:textId="77777777" w:rsidR="005B4A5F" w:rsidRPr="00D5087F" w:rsidRDefault="006A7A5A" w:rsidP="001D5093">
      <w:pPr>
        <w:rPr>
          <w:rFonts w:ascii="Segoe UI Symbol" w:hAnsi="Segoe UI Symbol"/>
        </w:rPr>
      </w:pPr>
      <w:r w:rsidRPr="00D5087F">
        <w:rPr>
          <w:rFonts w:ascii="Segoe UI Symbol" w:hAnsi="Segoe UI Symbol"/>
        </w:rPr>
        <w:fldChar w:fldCharType="begin"/>
      </w:r>
      <w:r w:rsidR="005B4A5F" w:rsidRPr="00D5087F">
        <w:rPr>
          <w:rFonts w:ascii="Segoe UI Symbol" w:hAnsi="Segoe UI Symbol"/>
        </w:rPr>
        <w:instrText>ADVANCE \D 4.80</w:instrText>
      </w:r>
      <w:r w:rsidRPr="00D5087F">
        <w:rPr>
          <w:rFonts w:ascii="Segoe UI Symbol" w:hAnsi="Segoe UI Symbol"/>
        </w:rPr>
        <w:fldChar w:fldCharType="end"/>
      </w:r>
      <w:r w:rsidR="005B4A5F"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i/>
          <w:sz w:val="20"/>
        </w:rPr>
        <w:fldChar w:fldCharType="begin"/>
      </w:r>
      <w:r w:rsidR="005B4A5F" w:rsidRPr="00D5087F">
        <w:rPr>
          <w:rFonts w:ascii="Segoe UI Symbol" w:hAnsi="Segoe UI Symbol"/>
          <w:i/>
          <w:sz w:val="20"/>
        </w:rPr>
        <w:instrText>ADVANCE \D 1.90</w:instrText>
      </w:r>
      <w:r w:rsidRPr="00D5087F">
        <w:rPr>
          <w:rFonts w:ascii="Segoe UI Symbol" w:hAnsi="Segoe UI Symbol"/>
          <w:i/>
          <w:sz w:val="20"/>
        </w:rPr>
        <w:fldChar w:fldCharType="end"/>
      </w:r>
      <w:r w:rsidR="005B4A5F" w:rsidRPr="00D5087F">
        <w:rPr>
          <w:rFonts w:ascii="Segoe UI Symbol" w:hAnsi="Segoe UI Symbol"/>
          <w:i/>
          <w:sz w:val="20"/>
        </w:rPr>
        <w:t>____________________________</w:t>
      </w:r>
    </w:p>
    <w:p w14:paraId="05ECB275" w14:textId="77777777" w:rsidR="005B4A5F" w:rsidRPr="00D5087F" w:rsidRDefault="005B4A5F" w:rsidP="001D5093">
      <w:pPr>
        <w:rPr>
          <w:rFonts w:ascii="Segoe UI Symbol" w:hAnsi="Segoe UI Symbol"/>
        </w:rPr>
      </w:pPr>
    </w:p>
    <w:p w14:paraId="6486D9C4" w14:textId="77777777" w:rsidR="005B4A5F" w:rsidRPr="00D5087F" w:rsidRDefault="005B4A5F" w:rsidP="001D5093">
      <w:pPr>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i/>
          <w:sz w:val="20"/>
        </w:rPr>
        <w:t>____________</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execution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i/>
          <w:sz w:val="20"/>
        </w:rPr>
        <w:t>_________________</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aggregate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proofErr w:type="gramStart"/>
      <w:r w:rsidRPr="00D5087F">
        <w:rPr>
          <w:rFonts w:ascii="Segoe UI Symbol" w:hAnsi="Segoe UI Symbol"/>
          <w:i/>
          <w:sz w:val="20"/>
        </w:rPr>
        <w:t>_____________________</w:t>
      </w:r>
      <w:r w:rsidR="007E703B" w:rsidRPr="00D5087F">
        <w:rPr>
          <w:rFonts w:ascii="Segoe UI Symbol" w:hAnsi="Segoe UI Symbol"/>
          <w:i/>
          <w:sz w:val="20"/>
        </w:rPr>
        <w:t xml:space="preserve"> </w:t>
      </w:r>
      <w:proofErr w:type="gramEnd"/>
      <w:r w:rsidRPr="00D5087F">
        <w:rPr>
          <w:rFonts w:ascii="Segoe UI Symbol" w:hAnsi="Segoe UI Symbol"/>
          <w:i/>
          <w:sz w:val="20"/>
        </w:rPr>
        <w:t>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corrected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modified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Instructions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Bidders</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Agency.</w:t>
      </w:r>
    </w:p>
    <w:p w14:paraId="245D14F0" w14:textId="77777777" w:rsidR="005B4A5F" w:rsidRPr="00D5087F" w:rsidRDefault="005B4A5F" w:rsidP="001D5093">
      <w:pPr>
        <w:rPr>
          <w:rFonts w:ascii="Segoe UI Symbol" w:hAnsi="Segoe UI Symbol"/>
        </w:rPr>
      </w:pPr>
    </w:p>
    <w:p w14:paraId="21F901C6" w14:textId="395849C8" w:rsidR="005B4A5F" w:rsidRPr="00D5087F" w:rsidRDefault="005B4A5F" w:rsidP="001D5093">
      <w:pPr>
        <w:rPr>
          <w:rFonts w:ascii="Segoe UI Symbol" w:hAnsi="Segoe UI Symbol"/>
        </w:rPr>
      </w:pP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furnish</w:t>
      </w:r>
      <w:r w:rsidR="007E703B" w:rsidRPr="00D5087F">
        <w:rPr>
          <w:rFonts w:ascii="Segoe UI Symbol" w:hAnsi="Segoe UI Symbol"/>
        </w:rPr>
        <w:t xml:space="preserve"> </w:t>
      </w:r>
      <w:r w:rsidR="00CA0739" w:rsidRPr="00D5087F">
        <w:rPr>
          <w:rFonts w:ascii="Segoe UI Symbol" w:hAnsi="Segoe UI Symbol"/>
        </w:rPr>
        <w:t>(</w:t>
      </w:r>
      <w:proofErr w:type="spellStart"/>
      <w:r w:rsidR="00CA0739" w:rsidRPr="00D5087F">
        <w:rPr>
          <w:rFonts w:ascii="Segoe UI Symbol" w:hAnsi="Segoe UI Symbol"/>
        </w:rPr>
        <w:t>i</w:t>
      </w:r>
      <w:proofErr w:type="spellEnd"/>
      <w:r w:rsidR="00CA0739"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Security</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rPr>
        <w:t>28</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using</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purpose</w:t>
      </w:r>
      <w:r w:rsidR="007E703B" w:rsidRPr="00D5087F">
        <w:rPr>
          <w:rFonts w:ascii="Segoe UI Symbol" w:hAnsi="Segoe UI Symbol"/>
        </w:rPr>
        <w:t xml:space="preserve"> </w:t>
      </w:r>
      <w:r w:rsidRPr="00D5087F">
        <w:rPr>
          <w:rFonts w:ascii="Segoe UI Symbol" w:hAnsi="Segoe UI Symbol"/>
          <w:iCs/>
        </w:rPr>
        <w:t>one</w:t>
      </w:r>
      <w:r w:rsidR="007E703B" w:rsidRPr="00D5087F">
        <w:rPr>
          <w:rFonts w:ascii="Segoe UI Symbol" w:hAnsi="Segoe UI Symbol"/>
          <w:iCs/>
        </w:rPr>
        <w:t xml:space="preserve"> </w:t>
      </w:r>
      <w:r w:rsidRPr="00D5087F">
        <w:rPr>
          <w:rFonts w:ascii="Segoe UI Symbol" w:hAnsi="Segoe UI Symbol"/>
          <w:iCs/>
        </w:rPr>
        <w:t>of</w:t>
      </w:r>
      <w:r w:rsidR="000148FF" w:rsidRPr="00D5087F">
        <w:rPr>
          <w:rFonts w:ascii="Segoe UI Symbol" w:hAnsi="Segoe UI Symbol"/>
          <w:iCs/>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Security</w:t>
      </w:r>
      <w:r w:rsidR="007E703B" w:rsidRPr="00D5087F">
        <w:rPr>
          <w:rFonts w:ascii="Segoe UI Symbol" w:hAnsi="Segoe UI Symbol"/>
        </w:rPr>
        <w:t xml:space="preserve"> </w:t>
      </w:r>
      <w:r w:rsidRPr="00D5087F">
        <w:rPr>
          <w:rFonts w:ascii="Segoe UI Symbol" w:hAnsi="Segoe UI Symbol"/>
        </w:rPr>
        <w:t>Form</w:t>
      </w:r>
      <w:r w:rsidRPr="00D5087F">
        <w:rPr>
          <w:rFonts w:ascii="Segoe UI Symbol" w:hAnsi="Segoe UI Symbol"/>
          <w:i/>
          <w:iCs/>
        </w:rPr>
        <w:t>s</w:t>
      </w:r>
      <w:r w:rsidR="007E703B" w:rsidRPr="00D5087F">
        <w:rPr>
          <w:rFonts w:ascii="Segoe UI Symbol" w:hAnsi="Segoe UI Symbol"/>
        </w:rPr>
        <w:t xml:space="preserve"> </w:t>
      </w:r>
      <w:r w:rsidR="00CA0739" w:rsidRPr="00D5087F">
        <w:rPr>
          <w:rFonts w:ascii="Segoe UI Symbol" w:hAnsi="Segoe UI Symbol"/>
        </w:rPr>
        <w:t>and (ii) the additional information on beneficial ownership in accordance with BDS ITB 4</w:t>
      </w:r>
      <w:r w:rsidR="0009231D" w:rsidRPr="00D5087F">
        <w:rPr>
          <w:rFonts w:ascii="Segoe UI Symbol" w:hAnsi="Segoe UI Symbol"/>
        </w:rPr>
        <w:t>7</w:t>
      </w:r>
      <w:r w:rsidR="00CA0739" w:rsidRPr="00D5087F">
        <w:rPr>
          <w:rFonts w:ascii="Segoe UI Symbol" w:hAnsi="Segoe UI Symbol"/>
        </w:rPr>
        <w:t xml:space="preserve">.1, within eight (8) Business days using the Beneficial Ownership Disclosure Form, </w:t>
      </w:r>
      <w:r w:rsidRPr="00D5087F">
        <w:rPr>
          <w:rFonts w:ascii="Segoe UI Symbol" w:hAnsi="Segoe UI Symbol"/>
        </w:rPr>
        <w:t>included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Section</w:t>
      </w:r>
      <w:r w:rsidR="007E703B" w:rsidRPr="00D5087F">
        <w:rPr>
          <w:rFonts w:ascii="Segoe UI Symbol" w:hAnsi="Segoe UI Symbol"/>
        </w:rPr>
        <w:t xml:space="preserve"> </w:t>
      </w:r>
      <w:r w:rsidRPr="00D5087F">
        <w:rPr>
          <w:rFonts w:ascii="Segoe UI Symbol" w:hAnsi="Segoe UI Symbol"/>
        </w:rPr>
        <w:t>X,</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Forms,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D71DAF" w:rsidRPr="00D5087F">
        <w:rPr>
          <w:rFonts w:ascii="Segoe UI Symbol" w:hAnsi="Segoe UI Symbol"/>
        </w:rPr>
        <w:t>bidding document</w:t>
      </w:r>
      <w:r w:rsidR="00C63CB2" w:rsidRPr="00D5087F">
        <w:rPr>
          <w:rFonts w:ascii="Segoe UI Symbol" w:hAnsi="Segoe UI Symbol"/>
        </w:rPr>
        <w:t>.</w:t>
      </w:r>
    </w:p>
    <w:p w14:paraId="68C5C073" w14:textId="77777777" w:rsidR="005B4A5F" w:rsidRPr="00D5087F" w:rsidRDefault="005B4A5F" w:rsidP="001D5093">
      <w:pPr>
        <w:rPr>
          <w:rFonts w:ascii="Segoe UI Symbol" w:hAnsi="Segoe UI Symbol"/>
        </w:rPr>
      </w:pPr>
    </w:p>
    <w:p w14:paraId="0574EC79" w14:textId="77777777" w:rsidR="005B4A5F" w:rsidRPr="00D5087F" w:rsidRDefault="005B4A5F" w:rsidP="001D5093">
      <w:pPr>
        <w:rPr>
          <w:rFonts w:ascii="Segoe UI Symbol" w:hAnsi="Segoe UI Symbol"/>
        </w:rPr>
      </w:pPr>
    </w:p>
    <w:p w14:paraId="71A098A0" w14:textId="77777777" w:rsidR="005B4A5F" w:rsidRPr="00D5087F" w:rsidRDefault="005B4A5F" w:rsidP="001D5093">
      <w:pPr>
        <w:rPr>
          <w:rFonts w:ascii="Segoe UI Symbol" w:hAnsi="Segoe UI Symbol"/>
        </w:rPr>
      </w:pPr>
    </w:p>
    <w:p w14:paraId="390C1495" w14:textId="77777777" w:rsidR="005B4A5F" w:rsidRPr="00D5087F" w:rsidRDefault="005B4A5F" w:rsidP="001D5093">
      <w:pPr>
        <w:tabs>
          <w:tab w:val="left" w:pos="9000"/>
        </w:tabs>
        <w:rPr>
          <w:rFonts w:ascii="Segoe UI Symbol" w:hAnsi="Segoe UI Symbol"/>
        </w:rPr>
      </w:pP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Signature:</w:t>
      </w:r>
      <w:r w:rsidR="007E703B" w:rsidRPr="00D5087F">
        <w:rPr>
          <w:rFonts w:ascii="Segoe UI Symbol" w:hAnsi="Segoe UI Symbol"/>
        </w:rPr>
        <w:t xml:space="preserve">  </w:t>
      </w:r>
      <w:r w:rsidRPr="00D5087F">
        <w:rPr>
          <w:rFonts w:ascii="Segoe UI Symbol" w:hAnsi="Segoe UI Symbol"/>
          <w:u w:val="single"/>
        </w:rPr>
        <w:tab/>
      </w:r>
    </w:p>
    <w:p w14:paraId="1F7E65AF" w14:textId="77777777" w:rsidR="005B4A5F" w:rsidRPr="00D5087F" w:rsidRDefault="005B4A5F" w:rsidP="001D5093">
      <w:pPr>
        <w:tabs>
          <w:tab w:val="left" w:pos="9000"/>
        </w:tabs>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Title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Signatory:</w:t>
      </w:r>
      <w:r w:rsidR="007E703B" w:rsidRPr="00D5087F">
        <w:rPr>
          <w:rFonts w:ascii="Segoe UI Symbol" w:hAnsi="Segoe UI Symbol"/>
        </w:rPr>
        <w:t xml:space="preserve">  </w:t>
      </w:r>
      <w:r w:rsidRPr="00D5087F">
        <w:rPr>
          <w:rFonts w:ascii="Segoe UI Symbol" w:hAnsi="Segoe UI Symbol"/>
          <w:u w:val="single"/>
        </w:rPr>
        <w:tab/>
      </w:r>
    </w:p>
    <w:p w14:paraId="4F0F9DF9" w14:textId="77777777" w:rsidR="005B4A5F" w:rsidRPr="00D5087F" w:rsidRDefault="005B4A5F" w:rsidP="001D5093">
      <w:pPr>
        <w:tabs>
          <w:tab w:val="left" w:pos="9000"/>
        </w:tabs>
        <w:rPr>
          <w:rFonts w:ascii="Segoe UI Symbol" w:hAnsi="Segoe UI Symbol"/>
        </w:rPr>
      </w:pPr>
      <w:r w:rsidRPr="00D5087F">
        <w:rPr>
          <w:rFonts w:ascii="Segoe UI Symbol" w:hAnsi="Segoe UI Symbol"/>
        </w:rPr>
        <w:t>Name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Agency:</w:t>
      </w:r>
      <w:r w:rsidR="007E703B" w:rsidRPr="00D5087F">
        <w:rPr>
          <w:rFonts w:ascii="Segoe UI Symbol" w:hAnsi="Segoe UI Symbol"/>
        </w:rPr>
        <w:t xml:space="preserve">  </w:t>
      </w:r>
      <w:r w:rsidRPr="00D5087F">
        <w:rPr>
          <w:rFonts w:ascii="Segoe UI Symbol" w:hAnsi="Segoe UI Symbol"/>
          <w:u w:val="single"/>
        </w:rPr>
        <w:tab/>
      </w:r>
    </w:p>
    <w:p w14:paraId="252C4A87" w14:textId="77777777" w:rsidR="005B4A5F" w:rsidRPr="00D5087F" w:rsidRDefault="005B4A5F" w:rsidP="001D5093">
      <w:pPr>
        <w:rPr>
          <w:rFonts w:ascii="Segoe UI Symbol" w:hAnsi="Segoe UI Symbol"/>
        </w:rPr>
      </w:pPr>
    </w:p>
    <w:p w14:paraId="2F33D431" w14:textId="77777777" w:rsidR="005B4A5F" w:rsidRPr="00D5087F" w:rsidRDefault="005B4A5F" w:rsidP="001D5093">
      <w:pPr>
        <w:rPr>
          <w:rFonts w:ascii="Segoe UI Symbol" w:hAnsi="Segoe UI Symbol"/>
          <w:bCs/>
          <w:szCs w:val="24"/>
        </w:rPr>
      </w:pPr>
      <w:r w:rsidRPr="00D5087F">
        <w:rPr>
          <w:rFonts w:ascii="Segoe UI Symbol" w:hAnsi="Segoe UI Symbol"/>
          <w:bCs/>
          <w:szCs w:val="24"/>
        </w:rPr>
        <w:t>Attachment</w:t>
      </w:r>
      <w:proofErr w:type="gramStart"/>
      <w:r w:rsidRPr="00D5087F">
        <w:rPr>
          <w:rFonts w:ascii="Segoe UI Symbol" w:hAnsi="Segoe UI Symbol"/>
          <w:bCs/>
          <w:szCs w:val="24"/>
        </w:rPr>
        <w:t>:</w:t>
      </w:r>
      <w:r w:rsidR="007E703B" w:rsidRPr="00D5087F">
        <w:rPr>
          <w:rFonts w:ascii="Segoe UI Symbol" w:hAnsi="Segoe UI Symbol"/>
          <w:bCs/>
          <w:szCs w:val="24"/>
        </w:rPr>
        <w:t xml:space="preserve">  </w:t>
      </w:r>
      <w:r w:rsidRPr="00D5087F">
        <w:rPr>
          <w:rFonts w:ascii="Segoe UI Symbol" w:hAnsi="Segoe UI Symbol"/>
          <w:bCs/>
          <w:szCs w:val="24"/>
        </w:rPr>
        <w:t>Contract</w:t>
      </w:r>
      <w:proofErr w:type="gramEnd"/>
      <w:r w:rsidR="007E703B" w:rsidRPr="00D5087F">
        <w:rPr>
          <w:rFonts w:ascii="Segoe UI Symbol" w:hAnsi="Segoe UI Symbol"/>
          <w:bCs/>
          <w:szCs w:val="24"/>
        </w:rPr>
        <w:t xml:space="preserve"> </w:t>
      </w:r>
      <w:r w:rsidRPr="00D5087F">
        <w:rPr>
          <w:rFonts w:ascii="Segoe UI Symbol" w:hAnsi="Segoe UI Symbol"/>
          <w:bCs/>
          <w:szCs w:val="24"/>
        </w:rPr>
        <w:t>Agreement</w:t>
      </w:r>
    </w:p>
    <w:p w14:paraId="726029A6" w14:textId="77777777" w:rsidR="005B4A5F" w:rsidRPr="00D5087F" w:rsidRDefault="005B4A5F" w:rsidP="001D5093">
      <w:pPr>
        <w:rPr>
          <w:rFonts w:ascii="Segoe UI Symbol" w:hAnsi="Segoe UI Symbol"/>
        </w:rPr>
      </w:pPr>
      <w:r w:rsidRPr="00D5087F">
        <w:rPr>
          <w:rFonts w:ascii="Segoe UI Symbol" w:hAnsi="Segoe UI Symbol"/>
          <w:b/>
          <w:bCs/>
          <w:sz w:val="32"/>
        </w:rPr>
        <w:br w:type="page"/>
      </w:r>
      <w:bookmarkStart w:id="1206" w:name="_Toc438734410"/>
      <w:bookmarkStart w:id="1207" w:name="_Toc438907197"/>
      <w:bookmarkStart w:id="1208" w:name="_Toc438907297"/>
    </w:p>
    <w:p w14:paraId="0D2D68AB" w14:textId="0A838B3F" w:rsidR="002200C6" w:rsidRDefault="002200C6" w:rsidP="00A629B9">
      <w:pPr>
        <w:pStyle w:val="Heading1"/>
      </w:pPr>
      <w:bookmarkStart w:id="1209" w:name="_Toc59196867"/>
      <w:bookmarkStart w:id="1210" w:name="_Toc59197252"/>
      <w:bookmarkEnd w:id="1206"/>
      <w:bookmarkEnd w:id="1207"/>
      <w:bookmarkEnd w:id="1208"/>
      <w:r w:rsidRPr="002200C6">
        <w:lastRenderedPageBreak/>
        <w:t>Contract Agreement</w:t>
      </w:r>
      <w:bookmarkEnd w:id="1209"/>
      <w:bookmarkEnd w:id="1210"/>
    </w:p>
    <w:p w14:paraId="22153154" w14:textId="77777777" w:rsidR="002200C6" w:rsidRDefault="002200C6" w:rsidP="001D5093">
      <w:pPr>
        <w:spacing w:after="160"/>
        <w:rPr>
          <w:rFonts w:ascii="Segoe UI Symbol" w:hAnsi="Segoe UI Symbol"/>
        </w:rPr>
      </w:pPr>
    </w:p>
    <w:p w14:paraId="1276072E" w14:textId="77777777" w:rsidR="005B4A5F" w:rsidRPr="00D5087F" w:rsidRDefault="005B4A5F" w:rsidP="001D5093">
      <w:pPr>
        <w:spacing w:after="160"/>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________</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________________________,</w:t>
      </w:r>
      <w:r w:rsidR="007E703B" w:rsidRPr="00D5087F">
        <w:rPr>
          <w:rFonts w:ascii="Segoe UI Symbol" w:hAnsi="Segoe UI Symbol"/>
        </w:rPr>
        <w:t xml:space="preserve"> </w:t>
      </w:r>
      <w:proofErr w:type="gramEnd"/>
      <w:r w:rsidRPr="00D5087F">
        <w:rPr>
          <w:rFonts w:ascii="Segoe UI Symbol" w:hAnsi="Segoe UI Symbol"/>
        </w:rPr>
        <w:t>_____,</w:t>
      </w:r>
      <w:r w:rsidR="007E703B" w:rsidRPr="00D5087F">
        <w:rPr>
          <w:rFonts w:ascii="Segoe UI Symbol" w:hAnsi="Segoe UI Symbol"/>
        </w:rPr>
        <w:t xml:space="preserve"> </w:t>
      </w:r>
    </w:p>
    <w:p w14:paraId="54FE2E46" w14:textId="77777777" w:rsidR="005B4A5F" w:rsidRPr="00D5087F" w:rsidRDefault="005B4A5F" w:rsidP="001D5093">
      <w:pPr>
        <w:rPr>
          <w:rFonts w:ascii="Segoe UI Symbol" w:hAnsi="Segoe UI Symbol"/>
        </w:rPr>
      </w:pPr>
      <w:r w:rsidRPr="00D5087F">
        <w:rPr>
          <w:rFonts w:ascii="Segoe UI Symbol" w:hAnsi="Segoe UI Symbol"/>
        </w:rPr>
        <w:t>BETWEEN</w:t>
      </w:r>
    </w:p>
    <w:p w14:paraId="364226F8" w14:textId="77777777" w:rsidR="005B4A5F" w:rsidRPr="00D5087F" w:rsidRDefault="005B4A5F" w:rsidP="001D5093">
      <w:pPr>
        <w:rPr>
          <w:rFonts w:ascii="Segoe UI Symbol" w:hAnsi="Segoe UI Symbol"/>
        </w:rPr>
      </w:pPr>
    </w:p>
    <w:p w14:paraId="22DDD562" w14:textId="77777777" w:rsidR="005B4A5F" w:rsidRPr="00D5087F" w:rsidRDefault="005B4A5F" w:rsidP="001D5093">
      <w:pPr>
        <w:rPr>
          <w:rFonts w:ascii="Segoe UI Symbol" w:hAnsi="Segoe UI Symbol"/>
        </w:rPr>
      </w:pPr>
      <w:r w:rsidRPr="00D5087F">
        <w:rPr>
          <w:rFonts w:ascii="Segoe UI Symbol" w:hAnsi="Segoe UI Symbol"/>
        </w:rPr>
        <w:t>(1)</w:t>
      </w:r>
      <w:r w:rsidR="007E703B" w:rsidRPr="00D5087F">
        <w:rPr>
          <w:rFonts w:ascii="Segoe UI Symbol" w:hAnsi="Segoe UI Symbol"/>
        </w:rPr>
        <w:t xml:space="preserve"> </w:t>
      </w:r>
      <w:r w:rsidRPr="00D5087F">
        <w:rPr>
          <w:rFonts w:ascii="Segoe UI Symbol" w:hAnsi="Segoe UI Symbol"/>
          <w:i/>
          <w:sz w:val="20"/>
        </w:rPr>
        <w:t>______________________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corporation</w:t>
      </w:r>
      <w:r w:rsidR="007E703B" w:rsidRPr="00D5087F">
        <w:rPr>
          <w:rFonts w:ascii="Segoe UI Symbol" w:hAnsi="Segoe UI Symbol"/>
        </w:rPr>
        <w:t xml:space="preserve"> </w:t>
      </w:r>
      <w:r w:rsidRPr="00D5087F">
        <w:rPr>
          <w:rFonts w:ascii="Segoe UI Symbol" w:hAnsi="Segoe UI Symbol"/>
        </w:rPr>
        <w:t>incorporated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laws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sz w:val="20"/>
        </w:rPr>
        <w:t>___________</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having</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place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business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i/>
          <w:sz w:val="20"/>
        </w:rPr>
        <w:t>___________________</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(2)</w:t>
      </w:r>
      <w:r w:rsidR="007E703B" w:rsidRPr="00D5087F">
        <w:rPr>
          <w:rFonts w:ascii="Segoe UI Symbol" w:hAnsi="Segoe UI Symbol"/>
        </w:rPr>
        <w:t xml:space="preserve"> </w:t>
      </w:r>
      <w:r w:rsidRPr="00D5087F">
        <w:rPr>
          <w:rFonts w:ascii="Segoe UI Symbol" w:hAnsi="Segoe UI Symbol"/>
          <w:i/>
          <w:sz w:val="20"/>
        </w:rPr>
        <w:t>______________________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corporation</w:t>
      </w:r>
      <w:r w:rsidR="007E703B" w:rsidRPr="00D5087F">
        <w:rPr>
          <w:rFonts w:ascii="Segoe UI Symbol" w:hAnsi="Segoe UI Symbol"/>
        </w:rPr>
        <w:t xml:space="preserve"> </w:t>
      </w:r>
      <w:r w:rsidRPr="00D5087F">
        <w:rPr>
          <w:rFonts w:ascii="Segoe UI Symbol" w:hAnsi="Segoe UI Symbol"/>
        </w:rPr>
        <w:t>incorporated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laws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sz w:val="20"/>
        </w:rPr>
        <w:t>________________________</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having</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principal</w:t>
      </w:r>
      <w:r w:rsidR="007E703B" w:rsidRPr="00D5087F">
        <w:rPr>
          <w:rFonts w:ascii="Segoe UI Symbol" w:hAnsi="Segoe UI Symbol"/>
        </w:rPr>
        <w:t xml:space="preserve"> </w:t>
      </w:r>
      <w:r w:rsidRPr="00D5087F">
        <w:rPr>
          <w:rFonts w:ascii="Segoe UI Symbol" w:hAnsi="Segoe UI Symbol"/>
        </w:rPr>
        <w:t>place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business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i/>
          <w:sz w:val="20"/>
        </w:rPr>
        <w:t>________________________</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334FC98C" w14:textId="77777777" w:rsidR="005B4A5F" w:rsidRPr="00D5087F" w:rsidRDefault="005B4A5F" w:rsidP="001D5093">
      <w:pPr>
        <w:rPr>
          <w:rFonts w:ascii="Segoe UI Symbol" w:hAnsi="Segoe UI Symbol"/>
        </w:rPr>
      </w:pPr>
    </w:p>
    <w:p w14:paraId="16F3DB80" w14:textId="77777777" w:rsidR="005B4A5F" w:rsidRPr="00D5087F" w:rsidRDefault="005B4A5F" w:rsidP="001D5093">
      <w:pPr>
        <w:rPr>
          <w:rFonts w:ascii="Segoe UI Symbol" w:hAnsi="Segoe UI Symbol"/>
        </w:rPr>
      </w:pPr>
      <w:r w:rsidRPr="00D5087F">
        <w:rPr>
          <w:rFonts w:ascii="Segoe UI Symbol" w:hAnsi="Segoe UI Symbol"/>
        </w:rPr>
        <w:t>WHEREAS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desires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engage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design,</w:t>
      </w:r>
      <w:r w:rsidR="007E703B" w:rsidRPr="00D5087F">
        <w:rPr>
          <w:rFonts w:ascii="Segoe UI Symbol" w:hAnsi="Segoe UI Symbol"/>
        </w:rPr>
        <w:t xml:space="preserve"> </w:t>
      </w:r>
      <w:r w:rsidRPr="00D5087F">
        <w:rPr>
          <w:rFonts w:ascii="Segoe UI Symbol" w:hAnsi="Segoe UI Symbol"/>
        </w:rPr>
        <w:t>manufacture,</w:t>
      </w:r>
      <w:r w:rsidR="007E703B" w:rsidRPr="00D5087F">
        <w:rPr>
          <w:rFonts w:ascii="Segoe UI Symbol" w:hAnsi="Segoe UI Symbol"/>
        </w:rPr>
        <w:t xml:space="preserve"> </w:t>
      </w:r>
      <w:r w:rsidRPr="00D5087F">
        <w:rPr>
          <w:rFonts w:ascii="Segoe UI Symbol" w:hAnsi="Segoe UI Symbol"/>
        </w:rPr>
        <w:t>test,</w:t>
      </w:r>
      <w:r w:rsidR="007E703B" w:rsidRPr="00D5087F">
        <w:rPr>
          <w:rFonts w:ascii="Segoe UI Symbol" w:hAnsi="Segoe UI Symbol"/>
        </w:rPr>
        <w:t xml:space="preserve"> </w:t>
      </w:r>
      <w:r w:rsidRPr="00D5087F">
        <w:rPr>
          <w:rFonts w:ascii="Segoe UI Symbol" w:hAnsi="Segoe UI Symbol"/>
        </w:rPr>
        <w:t>deliver,</w:t>
      </w:r>
      <w:r w:rsidR="007E703B" w:rsidRPr="00D5087F">
        <w:rPr>
          <w:rFonts w:ascii="Segoe UI Symbol" w:hAnsi="Segoe UI Symbol"/>
        </w:rPr>
        <w:t xml:space="preserve"> </w:t>
      </w:r>
      <w:r w:rsidRPr="00D5087F">
        <w:rPr>
          <w:rFonts w:ascii="Segoe UI Symbol" w:hAnsi="Segoe UI Symbol"/>
        </w:rPr>
        <w:t>install,</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commission</w:t>
      </w:r>
      <w:r w:rsidR="007E703B" w:rsidRPr="00D5087F">
        <w:rPr>
          <w:rFonts w:ascii="Segoe UI Symbol" w:hAnsi="Segoe UI Symbol"/>
        </w:rPr>
        <w:t xml:space="preserve"> </w:t>
      </w:r>
      <w:r w:rsidRPr="00D5087F">
        <w:rPr>
          <w:rFonts w:ascii="Segoe UI Symbol" w:hAnsi="Segoe UI Symbol"/>
        </w:rPr>
        <w:t>certain</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viz.</w:t>
      </w:r>
      <w:r w:rsidR="007E703B" w:rsidRPr="00D5087F">
        <w:rPr>
          <w:rFonts w:ascii="Segoe UI Symbol" w:hAnsi="Segoe UI Symbol"/>
        </w:rPr>
        <w:t xml:space="preserve"> </w:t>
      </w:r>
      <w:r w:rsidRPr="00D5087F">
        <w:rPr>
          <w:rFonts w:ascii="Segoe UI Symbol" w:hAnsi="Segoe UI Symbol"/>
          <w:i/>
          <w:sz w:val="20"/>
        </w:rPr>
        <w:t>_________________</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agreed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engagement</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appearing.</w:t>
      </w:r>
    </w:p>
    <w:p w14:paraId="24387699" w14:textId="77777777" w:rsidR="005B4A5F" w:rsidRPr="00D5087F" w:rsidRDefault="005B4A5F" w:rsidP="001D5093">
      <w:pPr>
        <w:rPr>
          <w:rFonts w:ascii="Segoe UI Symbol" w:hAnsi="Segoe UI Symbol"/>
        </w:rPr>
      </w:pPr>
    </w:p>
    <w:p w14:paraId="252A8ECB" w14:textId="77777777" w:rsidR="005B4A5F" w:rsidRPr="00D5087F" w:rsidRDefault="005B4A5F" w:rsidP="001D5093">
      <w:pPr>
        <w:rPr>
          <w:rFonts w:ascii="Segoe UI Symbol" w:hAnsi="Segoe UI Symbol"/>
        </w:rPr>
      </w:pPr>
      <w:r w:rsidRPr="00D5087F">
        <w:rPr>
          <w:rFonts w:ascii="Segoe UI Symbol" w:hAnsi="Segoe UI Symbol"/>
        </w:rPr>
        <w:t>NOW</w:t>
      </w:r>
      <w:r w:rsidR="007E703B" w:rsidRPr="00D5087F">
        <w:rPr>
          <w:rFonts w:ascii="Segoe UI Symbol" w:hAnsi="Segoe UI Symbol"/>
        </w:rPr>
        <w:t xml:space="preserve"> </w:t>
      </w:r>
      <w:proofErr w:type="gramStart"/>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IS</w:t>
      </w:r>
      <w:proofErr w:type="gramEnd"/>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AGREED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follows:</w:t>
      </w:r>
    </w:p>
    <w:p w14:paraId="6CB4D8F6" w14:textId="77777777" w:rsidR="005B4A5F" w:rsidRPr="00D5087F" w:rsidRDefault="005B4A5F" w:rsidP="001D5093">
      <w:pPr>
        <w:rPr>
          <w:rFonts w:ascii="Segoe UI Symbol" w:hAnsi="Segoe UI Symbol"/>
        </w:rPr>
      </w:pPr>
    </w:p>
    <w:tbl>
      <w:tblPr>
        <w:tblW w:w="9394" w:type="dxa"/>
        <w:tblLayout w:type="fixed"/>
        <w:tblLook w:val="0000" w:firstRow="0" w:lastRow="0" w:firstColumn="0" w:lastColumn="0" w:noHBand="0" w:noVBand="0"/>
      </w:tblPr>
      <w:tblGrid>
        <w:gridCol w:w="2410"/>
        <w:gridCol w:w="6984"/>
      </w:tblGrid>
      <w:tr w:rsidR="005B4A5F" w:rsidRPr="00143E6E" w14:paraId="1230E43D" w14:textId="77777777" w:rsidTr="00F35BE0">
        <w:tc>
          <w:tcPr>
            <w:tcW w:w="2410" w:type="dxa"/>
          </w:tcPr>
          <w:p w14:paraId="70F43FB0" w14:textId="77777777" w:rsidR="005B4A5F" w:rsidRPr="00D5087F" w:rsidRDefault="005B4A5F" w:rsidP="007A0B60">
            <w:pPr>
              <w:jc w:val="left"/>
              <w:rPr>
                <w:rFonts w:ascii="Segoe UI Symbol" w:hAnsi="Segoe UI Symbol"/>
              </w:rPr>
            </w:pPr>
            <w:r w:rsidRPr="00D5087F">
              <w:rPr>
                <w:rFonts w:ascii="Segoe UI Symbol" w:hAnsi="Segoe UI Symbol"/>
                <w:b/>
              </w:rPr>
              <w:t>Article</w:t>
            </w:r>
            <w:r w:rsidR="007E703B" w:rsidRPr="00D5087F">
              <w:rPr>
                <w:rFonts w:ascii="Segoe UI Symbol" w:hAnsi="Segoe UI Symbol"/>
                <w:b/>
              </w:rPr>
              <w:t xml:space="preserve"> </w:t>
            </w:r>
            <w:r w:rsidRPr="00D5087F">
              <w:rPr>
                <w:rFonts w:ascii="Segoe UI Symbol" w:hAnsi="Segoe UI Symbol"/>
                <w:b/>
              </w:rPr>
              <w:t>1.</w:t>
            </w:r>
            <w:r w:rsidR="007E703B" w:rsidRPr="00D5087F">
              <w:rPr>
                <w:rFonts w:ascii="Segoe UI Symbol" w:hAnsi="Segoe UI Symbol"/>
                <w:b/>
              </w:rPr>
              <w:t xml:space="preserve">  </w:t>
            </w:r>
            <w:r w:rsidRPr="00D5087F">
              <w:rPr>
                <w:rFonts w:ascii="Segoe UI Symbol" w:hAnsi="Segoe UI Symbol"/>
                <w:b/>
              </w:rPr>
              <w:t>Contract</w:t>
            </w:r>
            <w:r w:rsidR="007E703B" w:rsidRPr="00D5087F">
              <w:rPr>
                <w:rFonts w:ascii="Segoe UI Symbol" w:hAnsi="Segoe UI Symbol"/>
                <w:b/>
              </w:rPr>
              <w:t xml:space="preserve"> </w:t>
            </w:r>
            <w:r w:rsidRPr="00D5087F">
              <w:rPr>
                <w:rFonts w:ascii="Segoe UI Symbol" w:hAnsi="Segoe UI Symbol"/>
                <w:b/>
              </w:rPr>
              <w:t>Documents</w:t>
            </w:r>
          </w:p>
        </w:tc>
        <w:tc>
          <w:tcPr>
            <w:tcW w:w="6984" w:type="dxa"/>
          </w:tcPr>
          <w:p w14:paraId="653C398C"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1.1</w:t>
            </w:r>
            <w:r w:rsidRPr="00D5087F">
              <w:rPr>
                <w:rFonts w:ascii="Segoe UI Symbol" w:hAnsi="Segoe UI Symbol"/>
              </w:rPr>
              <w:tab/>
            </w:r>
            <w:r w:rsidRPr="00D5087F">
              <w:rPr>
                <w:rFonts w:ascii="Segoe UI Symbol" w:hAnsi="Segoe UI Symbol"/>
                <w:u w:val="single"/>
              </w:rPr>
              <w:t>Contract</w:t>
            </w:r>
            <w:r w:rsidR="007E703B" w:rsidRPr="00D5087F">
              <w:rPr>
                <w:rFonts w:ascii="Segoe UI Symbol" w:hAnsi="Segoe UI Symbol"/>
                <w:u w:val="single"/>
              </w:rPr>
              <w:t xml:space="preserve"> </w:t>
            </w:r>
            <w:r w:rsidRPr="00D5087F">
              <w:rPr>
                <w:rFonts w:ascii="Segoe UI Symbol" w:hAnsi="Segoe UI Symbol"/>
                <w:u w:val="single"/>
              </w:rPr>
              <w:t>Documents</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2)</w:t>
            </w:r>
          </w:p>
          <w:p w14:paraId="52789E61"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constitute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read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construed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integral</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7860C601"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(a)</w:t>
            </w:r>
            <w:r w:rsidRPr="00D5087F">
              <w:rPr>
                <w:rFonts w:ascii="Segoe UI Symbol" w:hAnsi="Segoe UI Symbol"/>
              </w:rPr>
              <w:tab/>
              <w:t>This</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Appendices</w:t>
            </w:r>
            <w:r w:rsidR="007E703B" w:rsidRPr="00D5087F">
              <w:rPr>
                <w:rFonts w:ascii="Segoe UI Symbol" w:hAnsi="Segoe UI Symbol"/>
              </w:rPr>
              <w:t xml:space="preserve"> </w:t>
            </w:r>
            <w:r w:rsidRPr="00D5087F">
              <w:rPr>
                <w:rFonts w:ascii="Segoe UI Symbol" w:hAnsi="Segoe UI Symbol"/>
              </w:rPr>
              <w:t>hereto</w:t>
            </w:r>
          </w:p>
          <w:p w14:paraId="3398FB3E"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(b)</w:t>
            </w:r>
            <w:r w:rsidRPr="00D5087F">
              <w:rPr>
                <w:rFonts w:ascii="Segoe UI Symbol" w:hAnsi="Segoe UI Symbol"/>
              </w:rPr>
              <w:tab/>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Schedules</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0EEB3C23"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(c)</w:t>
            </w:r>
            <w:r w:rsidRPr="00D5087F">
              <w:rPr>
                <w:rFonts w:ascii="Segoe UI Symbol" w:hAnsi="Segoe UI Symbol"/>
              </w:rPr>
              <w:tab/>
              <w:t>Particular</w:t>
            </w:r>
            <w:r w:rsidR="007E703B" w:rsidRPr="00D5087F">
              <w:rPr>
                <w:rFonts w:ascii="Segoe UI Symbol" w:hAnsi="Segoe UI Symbol"/>
              </w:rPr>
              <w:t xml:space="preserve"> </w:t>
            </w:r>
            <w:r w:rsidRPr="00D5087F">
              <w:rPr>
                <w:rFonts w:ascii="Segoe UI Symbol" w:hAnsi="Segoe UI Symbol"/>
              </w:rPr>
              <w:t>Conditions</w:t>
            </w:r>
          </w:p>
          <w:p w14:paraId="716ED08C"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(d)</w:t>
            </w:r>
            <w:r w:rsidRPr="00D5087F">
              <w:rPr>
                <w:rFonts w:ascii="Segoe UI Symbol" w:hAnsi="Segoe UI Symbol"/>
              </w:rPr>
              <w:tab/>
              <w:t>General</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p>
          <w:p w14:paraId="43436FCA"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(e)</w:t>
            </w:r>
            <w:r w:rsidRPr="00D5087F">
              <w:rPr>
                <w:rFonts w:ascii="Segoe UI Symbol" w:hAnsi="Segoe UI Symbol"/>
              </w:rPr>
              <w:tab/>
              <w:t>Specification</w:t>
            </w:r>
          </w:p>
          <w:p w14:paraId="0D2465A3"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(f)</w:t>
            </w:r>
            <w:r w:rsidRPr="00D5087F">
              <w:rPr>
                <w:rFonts w:ascii="Segoe UI Symbol" w:hAnsi="Segoe UI Symbol"/>
              </w:rPr>
              <w:tab/>
              <w:t>Drawings</w:t>
            </w:r>
          </w:p>
          <w:p w14:paraId="485BDC1B"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(g)</w:t>
            </w:r>
            <w:r w:rsidRPr="00D5087F">
              <w:rPr>
                <w:rFonts w:ascii="Segoe UI Symbol" w:hAnsi="Segoe UI Symbol"/>
              </w:rPr>
              <w:tab/>
              <w:t>Other</w:t>
            </w:r>
            <w:r w:rsidR="007E703B" w:rsidRPr="00D5087F">
              <w:rPr>
                <w:rFonts w:ascii="Segoe UI Symbol" w:hAnsi="Segoe UI Symbol"/>
              </w:rPr>
              <w:t xml:space="preserve"> </w:t>
            </w:r>
            <w:r w:rsidRPr="00D5087F">
              <w:rPr>
                <w:rFonts w:ascii="Segoe UI Symbol" w:hAnsi="Segoe UI Symbol"/>
              </w:rPr>
              <w:t>completed</w:t>
            </w:r>
            <w:r w:rsidR="007E703B" w:rsidRPr="00D5087F">
              <w:rPr>
                <w:rFonts w:ascii="Segoe UI Symbol" w:hAnsi="Segoe UI Symbol"/>
              </w:rPr>
              <w:t xml:space="preserve"> </w:t>
            </w:r>
            <w:r w:rsidR="00C63CB2" w:rsidRPr="00D5087F">
              <w:rPr>
                <w:rFonts w:ascii="Segoe UI Symbol" w:hAnsi="Segoe UI Symbol"/>
              </w:rPr>
              <w:t>Bidding</w:t>
            </w:r>
            <w:r w:rsidR="007E703B" w:rsidRPr="00D5087F">
              <w:rPr>
                <w:rFonts w:ascii="Segoe UI Symbol" w:hAnsi="Segoe UI Symbol"/>
              </w:rPr>
              <w:t xml:space="preserve"> </w:t>
            </w:r>
            <w:r w:rsidRPr="00D5087F">
              <w:rPr>
                <w:rFonts w:ascii="Segoe UI Symbol" w:hAnsi="Segoe UI Symbol"/>
              </w:rPr>
              <w:t>forms</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w:t>
            </w:r>
          </w:p>
          <w:p w14:paraId="0717D300"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lastRenderedPageBreak/>
              <w:t>(h)</w:t>
            </w:r>
            <w:r w:rsidRPr="00D5087F">
              <w:rPr>
                <w:rFonts w:ascii="Segoe UI Symbol" w:hAnsi="Segoe UI Symbol"/>
              </w:rPr>
              <w:tab/>
              <w:t>Any</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forming</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Requirements</w:t>
            </w:r>
          </w:p>
          <w:p w14:paraId="3FD1DB2C" w14:textId="66BD139D" w:rsidR="0051516E" w:rsidRPr="00D5087F" w:rsidRDefault="0051516E" w:rsidP="0051516E">
            <w:pPr>
              <w:spacing w:after="120"/>
              <w:ind w:left="630" w:right="-72" w:hanging="540"/>
              <w:rPr>
                <w:rFonts w:ascii="Segoe UI Symbol" w:hAnsi="Segoe UI Symbol"/>
              </w:rPr>
            </w:pPr>
            <w:r w:rsidRPr="00D5087F">
              <w:rPr>
                <w:rFonts w:ascii="Segoe UI Symbol" w:hAnsi="Segoe UI Symbol"/>
              </w:rPr>
              <w:t xml:space="preserve">       </w:t>
            </w:r>
            <w:r w:rsidR="005B4A5F" w:rsidRPr="00D5087F">
              <w:rPr>
                <w:rFonts w:ascii="Segoe UI Symbol" w:hAnsi="Segoe UI Symbol"/>
              </w:rPr>
              <w:t>(</w:t>
            </w:r>
            <w:proofErr w:type="spellStart"/>
            <w:r w:rsidR="005B4A5F" w:rsidRPr="00D5087F">
              <w:rPr>
                <w:rFonts w:ascii="Segoe UI Symbol" w:hAnsi="Segoe UI Symbol"/>
              </w:rPr>
              <w:t>i</w:t>
            </w:r>
            <w:proofErr w:type="spellEnd"/>
            <w:r w:rsidR="005B4A5F" w:rsidRPr="00D5087F">
              <w:rPr>
                <w:rFonts w:ascii="Segoe UI Symbol" w:hAnsi="Segoe UI Symbol"/>
              </w:rPr>
              <w:t>)</w:t>
            </w:r>
            <w:r w:rsidR="005B4A5F" w:rsidRPr="00D5087F">
              <w:rPr>
                <w:rFonts w:ascii="Segoe UI Symbol" w:hAnsi="Segoe UI Symbol"/>
              </w:rPr>
              <w:tab/>
            </w:r>
            <w:r w:rsidRPr="00D5087F">
              <w:rPr>
                <w:rFonts w:ascii="Segoe UI Symbol" w:hAnsi="Segoe UI Symbol"/>
              </w:rPr>
              <w:t xml:space="preserve">Any other documents forming part of the </w:t>
            </w:r>
            <w:proofErr w:type="gramStart"/>
            <w:r w:rsidRPr="00D5087F">
              <w:rPr>
                <w:rFonts w:ascii="Segoe UI Symbol" w:hAnsi="Segoe UI Symbol"/>
              </w:rPr>
              <w:t>contract,  including</w:t>
            </w:r>
            <w:proofErr w:type="gramEnd"/>
            <w:r w:rsidRPr="00D5087F">
              <w:rPr>
                <w:rFonts w:ascii="Segoe UI Symbol" w:hAnsi="Segoe UI Symbol"/>
              </w:rPr>
              <w:t>, but not limited to:</w:t>
            </w:r>
          </w:p>
          <w:p w14:paraId="70D200D2" w14:textId="77777777" w:rsidR="0051516E" w:rsidRPr="00D5087F" w:rsidRDefault="0051516E" w:rsidP="00565B8F">
            <w:pPr>
              <w:numPr>
                <w:ilvl w:val="2"/>
                <w:numId w:val="84"/>
              </w:numPr>
              <w:spacing w:before="240" w:after="120"/>
              <w:ind w:right="0"/>
              <w:rPr>
                <w:rFonts w:ascii="Segoe UI Symbol" w:hAnsi="Segoe UI Symbol"/>
              </w:rPr>
            </w:pPr>
            <w:r w:rsidRPr="00D5087F">
              <w:rPr>
                <w:rFonts w:ascii="Segoe UI Symbol" w:hAnsi="Segoe UI Symbol"/>
              </w:rPr>
              <w:t>the ES Management Strategies and Implementation Plans; and</w:t>
            </w:r>
          </w:p>
          <w:p w14:paraId="31BFF9B1" w14:textId="1EF4851C" w:rsidR="0051516E" w:rsidRPr="00D5087F" w:rsidRDefault="0051516E" w:rsidP="00522924">
            <w:pPr>
              <w:spacing w:before="240" w:after="120"/>
              <w:ind w:left="1620"/>
              <w:rPr>
                <w:rFonts w:ascii="Segoe UI Symbol" w:hAnsi="Segoe UI Symbol"/>
                <w:b/>
                <w:color w:val="000000" w:themeColor="text1"/>
              </w:rPr>
            </w:pPr>
            <w:r w:rsidRPr="00D5087F">
              <w:rPr>
                <w:rFonts w:ascii="Segoe UI Symbol" w:hAnsi="Segoe UI Symbol"/>
              </w:rPr>
              <w:t>ii. Code of Conduct for Contractor’s Personnel (ES).</w:t>
            </w:r>
          </w:p>
          <w:p w14:paraId="38065CA6" w14:textId="0527755E" w:rsidR="005B4A5F" w:rsidRPr="00D5087F" w:rsidRDefault="0051516E" w:rsidP="001D5093">
            <w:pPr>
              <w:spacing w:after="120"/>
              <w:ind w:left="1080" w:right="-72" w:hanging="540"/>
              <w:rPr>
                <w:rFonts w:ascii="Segoe UI Symbol" w:hAnsi="Segoe UI Symbol"/>
                <w:i/>
                <w:iCs/>
              </w:rPr>
            </w:pPr>
            <w:r w:rsidRPr="00D5087F">
              <w:rPr>
                <w:rFonts w:ascii="Segoe UI Symbol" w:hAnsi="Segoe UI Symbol"/>
                <w:i/>
                <w:iCs/>
              </w:rPr>
              <w:t>[</w:t>
            </w:r>
            <w:r w:rsidR="005B4A5F" w:rsidRPr="00D5087F">
              <w:rPr>
                <w:rFonts w:ascii="Segoe UI Symbol" w:hAnsi="Segoe UI Symbol"/>
                <w:i/>
                <w:iCs/>
              </w:rPr>
              <w:t>Any</w:t>
            </w:r>
            <w:r w:rsidR="007E703B" w:rsidRPr="00D5087F">
              <w:rPr>
                <w:rFonts w:ascii="Segoe UI Symbol" w:hAnsi="Segoe UI Symbol"/>
                <w:i/>
                <w:iCs/>
              </w:rPr>
              <w:t xml:space="preserve"> </w:t>
            </w:r>
            <w:r w:rsidR="005B4A5F" w:rsidRPr="00D5087F">
              <w:rPr>
                <w:rFonts w:ascii="Segoe UI Symbol" w:hAnsi="Segoe UI Symbol"/>
                <w:i/>
                <w:iCs/>
              </w:rPr>
              <w:t>other</w:t>
            </w:r>
            <w:r w:rsidR="007E703B" w:rsidRPr="00D5087F">
              <w:rPr>
                <w:rFonts w:ascii="Segoe UI Symbol" w:hAnsi="Segoe UI Symbol"/>
                <w:i/>
                <w:iCs/>
              </w:rPr>
              <w:t xml:space="preserve"> </w:t>
            </w:r>
            <w:r w:rsidR="005B4A5F" w:rsidRPr="00D5087F">
              <w:rPr>
                <w:rFonts w:ascii="Segoe UI Symbol" w:hAnsi="Segoe UI Symbol"/>
                <w:i/>
                <w:iCs/>
              </w:rPr>
              <w:t>documents</w:t>
            </w:r>
            <w:r w:rsidR="007E703B" w:rsidRPr="00D5087F">
              <w:rPr>
                <w:rFonts w:ascii="Segoe UI Symbol" w:hAnsi="Segoe UI Symbol"/>
                <w:i/>
                <w:iCs/>
              </w:rPr>
              <w:t xml:space="preserve"> </w:t>
            </w:r>
            <w:r w:rsidR="005B4A5F" w:rsidRPr="00D5087F">
              <w:rPr>
                <w:rFonts w:ascii="Segoe UI Symbol" w:hAnsi="Segoe UI Symbol"/>
                <w:i/>
                <w:iCs/>
              </w:rPr>
              <w:t>shall</w:t>
            </w:r>
            <w:r w:rsidR="007E703B" w:rsidRPr="00D5087F">
              <w:rPr>
                <w:rFonts w:ascii="Segoe UI Symbol" w:hAnsi="Segoe UI Symbol"/>
                <w:i/>
                <w:iCs/>
              </w:rPr>
              <w:t xml:space="preserve"> </w:t>
            </w:r>
            <w:r w:rsidR="005B4A5F" w:rsidRPr="00D5087F">
              <w:rPr>
                <w:rFonts w:ascii="Segoe UI Symbol" w:hAnsi="Segoe UI Symbol"/>
                <w:i/>
                <w:iCs/>
              </w:rPr>
              <w:t>be</w:t>
            </w:r>
            <w:r w:rsidR="007E703B" w:rsidRPr="00D5087F">
              <w:rPr>
                <w:rFonts w:ascii="Segoe UI Symbol" w:hAnsi="Segoe UI Symbol"/>
                <w:i/>
                <w:iCs/>
              </w:rPr>
              <w:t xml:space="preserve"> </w:t>
            </w:r>
            <w:r w:rsidR="005B4A5F" w:rsidRPr="00D5087F">
              <w:rPr>
                <w:rFonts w:ascii="Segoe UI Symbol" w:hAnsi="Segoe UI Symbol"/>
                <w:i/>
                <w:iCs/>
              </w:rPr>
              <w:t>added</w:t>
            </w:r>
            <w:r w:rsidR="007E703B" w:rsidRPr="00D5087F">
              <w:rPr>
                <w:rFonts w:ascii="Segoe UI Symbol" w:hAnsi="Segoe UI Symbol"/>
                <w:i/>
                <w:iCs/>
              </w:rPr>
              <w:t xml:space="preserve"> </w:t>
            </w:r>
            <w:r w:rsidR="005B4A5F" w:rsidRPr="00D5087F">
              <w:rPr>
                <w:rFonts w:ascii="Segoe UI Symbol" w:hAnsi="Segoe UI Symbol"/>
                <w:i/>
                <w:iCs/>
              </w:rPr>
              <w:t>here</w:t>
            </w:r>
            <w:r w:rsidRPr="00D5087F">
              <w:rPr>
                <w:rFonts w:ascii="Segoe UI Symbol" w:hAnsi="Segoe UI Symbol"/>
                <w:i/>
                <w:iCs/>
              </w:rPr>
              <w:t>]</w:t>
            </w:r>
          </w:p>
          <w:p w14:paraId="671D283D"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1.2</w:t>
            </w:r>
            <w:r w:rsidRPr="00D5087F">
              <w:rPr>
                <w:rFonts w:ascii="Segoe UI Symbol" w:hAnsi="Segoe UI Symbol"/>
              </w:rPr>
              <w:tab/>
            </w:r>
            <w:r w:rsidRPr="00D5087F">
              <w:rPr>
                <w:rFonts w:ascii="Segoe UI Symbol" w:hAnsi="Segoe UI Symbol"/>
                <w:u w:val="single"/>
              </w:rPr>
              <w:t>Order</w:t>
            </w:r>
            <w:r w:rsidR="007E703B" w:rsidRPr="00D5087F">
              <w:rPr>
                <w:rFonts w:ascii="Segoe UI Symbol" w:hAnsi="Segoe UI Symbol"/>
                <w:u w:val="single"/>
              </w:rPr>
              <w:t xml:space="preserve"> </w:t>
            </w:r>
            <w:r w:rsidRPr="00D5087F">
              <w:rPr>
                <w:rFonts w:ascii="Segoe UI Symbol" w:hAnsi="Segoe UI Symbol"/>
                <w:u w:val="single"/>
              </w:rPr>
              <w:t>of</w:t>
            </w:r>
            <w:r w:rsidR="007E703B" w:rsidRPr="00D5087F">
              <w:rPr>
                <w:rFonts w:ascii="Segoe UI Symbol" w:hAnsi="Segoe UI Symbol"/>
                <w:u w:val="single"/>
              </w:rPr>
              <w:t xml:space="preserve"> </w:t>
            </w:r>
            <w:r w:rsidRPr="00D5087F">
              <w:rPr>
                <w:rFonts w:ascii="Segoe UI Symbol" w:hAnsi="Segoe UI Symbol"/>
                <w:u w:val="single"/>
              </w:rPr>
              <w:t>Precedence</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2)</w:t>
            </w:r>
          </w:p>
          <w:p w14:paraId="649DA77D"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event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ambiguity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conflict</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precedence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order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Article</w:t>
            </w:r>
            <w:r w:rsidR="007E703B" w:rsidRPr="00D5087F">
              <w:rPr>
                <w:rFonts w:ascii="Segoe UI Symbol" w:hAnsi="Segoe UI Symbol"/>
              </w:rPr>
              <w:t xml:space="preserve"> </w:t>
            </w:r>
            <w:r w:rsidRPr="00D5087F">
              <w:rPr>
                <w:rFonts w:ascii="Segoe UI Symbol" w:hAnsi="Segoe UI Symbol"/>
              </w:rPr>
              <w:t>1.1</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above.</w:t>
            </w:r>
          </w:p>
          <w:p w14:paraId="0F2F65DE"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1.3</w:t>
            </w:r>
            <w:r w:rsidRPr="00D5087F">
              <w:rPr>
                <w:rFonts w:ascii="Segoe UI Symbol" w:hAnsi="Segoe UI Symbol"/>
              </w:rPr>
              <w:tab/>
            </w:r>
            <w:r w:rsidRPr="00D5087F">
              <w:rPr>
                <w:rFonts w:ascii="Segoe UI Symbol" w:hAnsi="Segoe UI Symbol"/>
                <w:u w:val="single"/>
              </w:rPr>
              <w:t>Definitions</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1)</w:t>
            </w:r>
          </w:p>
          <w:p w14:paraId="2863A801"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Capitalized</w:t>
            </w:r>
            <w:r w:rsidR="007E703B" w:rsidRPr="00D5087F">
              <w:rPr>
                <w:rFonts w:ascii="Segoe UI Symbol" w:hAnsi="Segoe UI Symbol"/>
              </w:rPr>
              <w:t xml:space="preserve"> </w:t>
            </w:r>
            <w:r w:rsidRPr="00D5087F">
              <w:rPr>
                <w:rFonts w:ascii="Segoe UI Symbol" w:hAnsi="Segoe UI Symbol"/>
              </w:rPr>
              <w:t>words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phrases</w:t>
            </w:r>
            <w:r w:rsidR="007E703B" w:rsidRPr="00D5087F">
              <w:rPr>
                <w:rFonts w:ascii="Segoe UI Symbol" w:hAnsi="Segoe UI Symbol"/>
              </w:rPr>
              <w:t xml:space="preserve"> </w:t>
            </w:r>
            <w:r w:rsidRPr="00D5087F">
              <w:rPr>
                <w:rFonts w:ascii="Segoe UI Symbol" w:hAnsi="Segoe UI Symbol"/>
              </w:rPr>
              <w:t>used</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same</w:t>
            </w:r>
            <w:r w:rsidR="007E703B" w:rsidRPr="00D5087F">
              <w:rPr>
                <w:rFonts w:ascii="Segoe UI Symbol" w:hAnsi="Segoe UI Symbol"/>
              </w:rPr>
              <w:t xml:space="preserve"> </w:t>
            </w:r>
            <w:r w:rsidRPr="00D5087F">
              <w:rPr>
                <w:rFonts w:ascii="Segoe UI Symbol" w:hAnsi="Segoe UI Symbol"/>
              </w:rPr>
              <w:t>meanings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ascribed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Conditions.</w:t>
            </w:r>
          </w:p>
        </w:tc>
      </w:tr>
      <w:tr w:rsidR="005B4A5F" w:rsidRPr="00143E6E" w14:paraId="75A3C045" w14:textId="77777777" w:rsidTr="00F35BE0">
        <w:tc>
          <w:tcPr>
            <w:tcW w:w="2410" w:type="dxa"/>
          </w:tcPr>
          <w:p w14:paraId="78B0C2A3" w14:textId="77777777" w:rsidR="005B4A5F" w:rsidRPr="00D5087F" w:rsidRDefault="005B4A5F" w:rsidP="007A0B60">
            <w:pPr>
              <w:ind w:left="37"/>
              <w:jc w:val="left"/>
              <w:rPr>
                <w:rFonts w:ascii="Segoe UI Symbol" w:hAnsi="Segoe UI Symbol"/>
                <w:b/>
              </w:rPr>
            </w:pPr>
            <w:r w:rsidRPr="00D5087F">
              <w:rPr>
                <w:rFonts w:ascii="Segoe UI Symbol" w:hAnsi="Segoe UI Symbol"/>
                <w:b/>
              </w:rPr>
              <w:lastRenderedPageBreak/>
              <w:t>Article</w:t>
            </w:r>
            <w:r w:rsidR="007E703B" w:rsidRPr="00D5087F">
              <w:rPr>
                <w:rFonts w:ascii="Segoe UI Symbol" w:hAnsi="Segoe UI Symbol"/>
                <w:b/>
              </w:rPr>
              <w:t xml:space="preserve"> </w:t>
            </w:r>
            <w:r w:rsidRPr="00D5087F">
              <w:rPr>
                <w:rFonts w:ascii="Segoe UI Symbol" w:hAnsi="Segoe UI Symbol"/>
                <w:b/>
              </w:rPr>
              <w:t>2.</w:t>
            </w:r>
            <w:r w:rsidR="007E703B" w:rsidRPr="00D5087F">
              <w:rPr>
                <w:rFonts w:ascii="Segoe UI Symbol" w:hAnsi="Segoe UI Symbol"/>
                <w:b/>
              </w:rPr>
              <w:t xml:space="preserve">  </w:t>
            </w:r>
            <w:r w:rsidRPr="00D5087F">
              <w:rPr>
                <w:rFonts w:ascii="Segoe UI Symbol" w:hAnsi="Segoe UI Symbol"/>
                <w:b/>
              </w:rPr>
              <w:t>Contract</w:t>
            </w:r>
            <w:r w:rsidR="007E703B" w:rsidRPr="00D5087F">
              <w:rPr>
                <w:rFonts w:ascii="Segoe UI Symbol" w:hAnsi="Segoe UI Symbol"/>
                <w:b/>
              </w:rPr>
              <w:t xml:space="preserve"> </w:t>
            </w:r>
            <w:r w:rsidRPr="00D5087F">
              <w:rPr>
                <w:rFonts w:ascii="Segoe UI Symbol" w:hAnsi="Segoe UI Symbol"/>
                <w:b/>
              </w:rPr>
              <w:t>Price</w:t>
            </w:r>
            <w:r w:rsidR="007E703B" w:rsidRPr="00D5087F">
              <w:rPr>
                <w:rFonts w:ascii="Segoe UI Symbol" w:hAnsi="Segoe UI Symbol"/>
                <w:b/>
              </w:rPr>
              <w:t xml:space="preserve"> </w:t>
            </w:r>
            <w:r w:rsidRPr="00D5087F">
              <w:rPr>
                <w:rFonts w:ascii="Segoe UI Symbol" w:hAnsi="Segoe UI Symbol"/>
                <w:b/>
              </w:rPr>
              <w:t>and</w:t>
            </w:r>
            <w:r w:rsidR="007E703B" w:rsidRPr="00D5087F">
              <w:rPr>
                <w:rFonts w:ascii="Segoe UI Symbol" w:hAnsi="Segoe UI Symbol"/>
                <w:b/>
              </w:rPr>
              <w:t xml:space="preserve"> </w:t>
            </w:r>
            <w:r w:rsidRPr="00D5087F">
              <w:rPr>
                <w:rFonts w:ascii="Segoe UI Symbol" w:hAnsi="Segoe UI Symbol"/>
                <w:b/>
              </w:rPr>
              <w:t>Terms</w:t>
            </w:r>
            <w:r w:rsidR="007E703B" w:rsidRPr="00D5087F">
              <w:rPr>
                <w:rFonts w:ascii="Segoe UI Symbol" w:hAnsi="Segoe UI Symbol"/>
                <w:b/>
              </w:rPr>
              <w:t xml:space="preserve"> </w:t>
            </w:r>
            <w:r w:rsidRPr="00D5087F">
              <w:rPr>
                <w:rFonts w:ascii="Segoe UI Symbol" w:hAnsi="Segoe UI Symbol"/>
                <w:b/>
              </w:rPr>
              <w:t>of</w:t>
            </w:r>
            <w:r w:rsidR="007E703B" w:rsidRPr="00D5087F">
              <w:rPr>
                <w:rFonts w:ascii="Segoe UI Symbol" w:hAnsi="Segoe UI Symbol"/>
                <w:b/>
              </w:rPr>
              <w:t xml:space="preserve"> </w:t>
            </w:r>
            <w:r w:rsidRPr="00D5087F">
              <w:rPr>
                <w:rFonts w:ascii="Segoe UI Symbol" w:hAnsi="Segoe UI Symbol"/>
                <w:b/>
              </w:rPr>
              <w:t>Payment</w:t>
            </w:r>
          </w:p>
        </w:tc>
        <w:tc>
          <w:tcPr>
            <w:tcW w:w="6984" w:type="dxa"/>
          </w:tcPr>
          <w:p w14:paraId="3027D62F"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2.1</w:t>
            </w:r>
            <w:r w:rsidRPr="00D5087F">
              <w:rPr>
                <w:rFonts w:ascii="Segoe UI Symbol" w:hAnsi="Segoe UI Symbol"/>
              </w:rPr>
              <w:tab/>
            </w:r>
            <w:r w:rsidRPr="00D5087F">
              <w:rPr>
                <w:rFonts w:ascii="Segoe UI Symbol" w:hAnsi="Segoe UI Symbol"/>
                <w:u w:val="single"/>
              </w:rPr>
              <w:t>Contract</w:t>
            </w:r>
            <w:r w:rsidR="007E703B" w:rsidRPr="00D5087F">
              <w:rPr>
                <w:rFonts w:ascii="Segoe UI Symbol" w:hAnsi="Segoe UI Symbol"/>
                <w:u w:val="single"/>
              </w:rPr>
              <w:t xml:space="preserve"> </w:t>
            </w:r>
            <w:r w:rsidRPr="00D5087F">
              <w:rPr>
                <w:rFonts w:ascii="Segoe UI Symbol" w:hAnsi="Segoe UI Symbol"/>
                <w:u w:val="single"/>
              </w:rPr>
              <w:t>Price</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11)</w:t>
            </w:r>
          </w:p>
          <w:p w14:paraId="0350A35E"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agrees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consideration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aggregate</w:t>
            </w:r>
            <w:r w:rsidR="007E703B" w:rsidRPr="00D5087F">
              <w:rPr>
                <w:rFonts w:ascii="Segoe UI Symbol" w:hAnsi="Segoe UI Symbol"/>
              </w:rPr>
              <w:t xml:space="preserve"> </w:t>
            </w:r>
            <w:r w:rsidRPr="00D5087F">
              <w:rPr>
                <w:rFonts w:ascii="Segoe UI Symbol" w:hAnsi="Segoe UI Symbol"/>
              </w:rPr>
              <w:t>of:</w:t>
            </w:r>
            <w:proofErr w:type="gramStart"/>
            <w:r w:rsidR="007E703B" w:rsidRPr="00D5087F">
              <w:rPr>
                <w:rFonts w:ascii="Segoe UI Symbol" w:hAnsi="Segoe UI Symbol"/>
              </w:rPr>
              <w:t xml:space="preserve">  </w:t>
            </w:r>
            <w:r w:rsidRPr="00D5087F">
              <w:rPr>
                <w:rFonts w:ascii="Segoe UI Symbol" w:hAnsi="Segoe UI Symbol"/>
                <w:i/>
                <w:sz w:val="20"/>
              </w:rPr>
              <w:t>__________________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Schedule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5</w:t>
            </w:r>
            <w:r w:rsidR="007E703B" w:rsidRPr="00D5087F">
              <w:rPr>
                <w:rFonts w:ascii="Segoe UI Symbol" w:hAnsi="Segoe UI Symbol"/>
              </w:rPr>
              <w:t xml:space="preserve"> </w:t>
            </w:r>
            <w:r w:rsidRPr="00D5087F">
              <w:rPr>
                <w:rFonts w:ascii="Segoe UI Symbol" w:hAnsi="Segoe UI Symbol"/>
              </w:rPr>
              <w:t>(Grand</w:t>
            </w:r>
            <w:r w:rsidR="007E703B" w:rsidRPr="00D5087F">
              <w:rPr>
                <w:rFonts w:ascii="Segoe UI Symbol" w:hAnsi="Segoe UI Symbol"/>
              </w:rPr>
              <w:t xml:space="preserve"> </w:t>
            </w:r>
            <w:r w:rsidRPr="00D5087F">
              <w:rPr>
                <w:rFonts w:ascii="Segoe UI Symbol" w:hAnsi="Segoe UI Symbol"/>
              </w:rPr>
              <w:t>Summary),</w:t>
            </w:r>
            <w:r w:rsidR="007E703B" w:rsidRPr="00D5087F">
              <w:rPr>
                <w:rFonts w:ascii="Segoe UI Symbol" w:hAnsi="Segoe UI Symbol"/>
              </w:rPr>
              <w:t xml:space="preserve"> </w:t>
            </w:r>
            <w:r w:rsidRPr="00D5087F">
              <w:rPr>
                <w:rFonts w:ascii="Segoe UI Symbol" w:hAnsi="Segoe UI Symbol"/>
              </w:rPr>
              <w:t>and</w:t>
            </w:r>
            <w:r w:rsidRPr="00D5087F">
              <w:rPr>
                <w:rFonts w:ascii="Segoe UI Symbol" w:hAnsi="Segoe UI Symbol"/>
                <w:i/>
                <w:sz w:val="20"/>
              </w:rPr>
              <w:t>______________</w:t>
            </w:r>
            <w:proofErr w:type="gramStart"/>
            <w:r w:rsidRPr="00D5087F">
              <w:rPr>
                <w:rFonts w:ascii="Segoe UI Symbol" w:hAnsi="Segoe UI Symbol"/>
                <w:i/>
                <w:sz w:val="20"/>
              </w:rPr>
              <w:t>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sz w:val="20"/>
              </w:rPr>
              <w:t>_</w:t>
            </w:r>
            <w:proofErr w:type="gramEnd"/>
            <w:r w:rsidRPr="00D5087F">
              <w:rPr>
                <w:rFonts w:ascii="Segoe UI Symbol" w:hAnsi="Segoe UI Symbol"/>
                <w:i/>
                <w:sz w:val="20"/>
              </w:rPr>
              <w:t>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determined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4797FBE7"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2.2</w:t>
            </w:r>
            <w:r w:rsidRPr="00D5087F">
              <w:rPr>
                <w:rFonts w:ascii="Segoe UI Symbol" w:hAnsi="Segoe UI Symbol"/>
              </w:rPr>
              <w:tab/>
            </w:r>
            <w:r w:rsidRPr="00D5087F">
              <w:rPr>
                <w:rFonts w:ascii="Segoe UI Symbol" w:hAnsi="Segoe UI Symbol"/>
                <w:u w:val="single"/>
              </w:rPr>
              <w:t>Terms</w:t>
            </w:r>
            <w:r w:rsidR="007E703B" w:rsidRPr="00D5087F">
              <w:rPr>
                <w:rFonts w:ascii="Segoe UI Symbol" w:hAnsi="Segoe UI Symbol"/>
                <w:u w:val="single"/>
              </w:rPr>
              <w:t xml:space="preserve"> </w:t>
            </w:r>
            <w:r w:rsidRPr="00D5087F">
              <w:rPr>
                <w:rFonts w:ascii="Segoe UI Symbol" w:hAnsi="Segoe UI Symbol"/>
                <w:u w:val="single"/>
              </w:rPr>
              <w:t>of</w:t>
            </w:r>
            <w:r w:rsidR="007E703B" w:rsidRPr="00D5087F">
              <w:rPr>
                <w:rFonts w:ascii="Segoe UI Symbol" w:hAnsi="Segoe UI Symbol"/>
                <w:u w:val="single"/>
              </w:rPr>
              <w:t xml:space="preserve"> </w:t>
            </w:r>
            <w:r w:rsidRPr="00D5087F">
              <w:rPr>
                <w:rFonts w:ascii="Segoe UI Symbol" w:hAnsi="Segoe UI Symbol"/>
                <w:u w:val="single"/>
              </w:rPr>
              <w:t>Payment</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12)</w:t>
            </w:r>
          </w:p>
          <w:p w14:paraId="2CA7B3F3"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procedures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according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reimburse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given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Appendix</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Procedures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hereto.</w:t>
            </w:r>
          </w:p>
          <w:p w14:paraId="38AF3264"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0148FF"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instruct</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bank</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issue</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irrevocable</w:t>
            </w:r>
            <w:r w:rsidR="007E703B" w:rsidRPr="00D5087F">
              <w:rPr>
                <w:rFonts w:ascii="Segoe UI Symbol" w:hAnsi="Segoe UI Symbol"/>
              </w:rPr>
              <w:t xml:space="preserve"> </w:t>
            </w:r>
            <w:r w:rsidRPr="00D5087F">
              <w:rPr>
                <w:rFonts w:ascii="Segoe UI Symbol" w:hAnsi="Segoe UI Symbol"/>
              </w:rPr>
              <w:t>confirmed</w:t>
            </w:r>
            <w:r w:rsidR="007E703B" w:rsidRPr="00D5087F">
              <w:rPr>
                <w:rFonts w:ascii="Segoe UI Symbol" w:hAnsi="Segoe UI Symbol"/>
              </w:rPr>
              <w:t xml:space="preserve"> </w:t>
            </w:r>
            <w:r w:rsidRPr="00D5087F">
              <w:rPr>
                <w:rFonts w:ascii="Segoe UI Symbol" w:hAnsi="Segoe UI Symbol"/>
              </w:rPr>
              <w:t>documentary</w:t>
            </w:r>
            <w:r w:rsidR="007E703B" w:rsidRPr="00D5087F">
              <w:rPr>
                <w:rFonts w:ascii="Segoe UI Symbol" w:hAnsi="Segoe UI Symbol"/>
              </w:rPr>
              <w:t xml:space="preserve"> </w:t>
            </w:r>
            <w:r w:rsidRPr="00D5087F">
              <w:rPr>
                <w:rFonts w:ascii="Segoe UI Symbol" w:hAnsi="Segoe UI Symbol"/>
              </w:rPr>
              <w:t>credit</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available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bank</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lastRenderedPageBreak/>
              <w:t>credit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sz w:val="20"/>
              </w:rPr>
              <w:t>________________________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Uniform</w:t>
            </w:r>
            <w:r w:rsidR="007E703B" w:rsidRPr="00D5087F">
              <w:rPr>
                <w:rFonts w:ascii="Segoe UI Symbol" w:hAnsi="Segoe UI Symbol"/>
              </w:rPr>
              <w:t xml:space="preserve"> </w:t>
            </w:r>
            <w:r w:rsidRPr="00D5087F">
              <w:rPr>
                <w:rFonts w:ascii="Segoe UI Symbol" w:hAnsi="Segoe UI Symbol"/>
              </w:rPr>
              <w:t>Customs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Practice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Documentary</w:t>
            </w:r>
            <w:r w:rsidR="007E703B" w:rsidRPr="00D5087F">
              <w:rPr>
                <w:rFonts w:ascii="Segoe UI Symbol" w:hAnsi="Segoe UI Symbol"/>
              </w:rPr>
              <w:t xml:space="preserve"> </w:t>
            </w:r>
            <w:r w:rsidRPr="00D5087F">
              <w:rPr>
                <w:rFonts w:ascii="Segoe UI Symbol" w:hAnsi="Segoe UI Symbol"/>
              </w:rPr>
              <w:t>Credits</w:t>
            </w:r>
            <w:r w:rsidR="007E703B" w:rsidRPr="00D5087F">
              <w:rPr>
                <w:rFonts w:ascii="Segoe UI Symbol" w:hAnsi="Segoe UI Symbol"/>
              </w:rPr>
              <w:t xml:space="preserve"> </w:t>
            </w:r>
            <w:r w:rsidR="00F604EF" w:rsidRPr="00D5087F">
              <w:rPr>
                <w:rFonts w:ascii="Segoe UI Symbol" w:hAnsi="Segoe UI Symbol"/>
              </w:rPr>
              <w:t xml:space="preserve">2007 </w:t>
            </w:r>
            <w:r w:rsidRPr="00D5087F">
              <w:rPr>
                <w:rFonts w:ascii="Segoe UI Symbol" w:hAnsi="Segoe UI Symbol"/>
              </w:rPr>
              <w:t>Revision,</w:t>
            </w:r>
            <w:r w:rsidR="007E703B" w:rsidRPr="00D5087F">
              <w:rPr>
                <w:rFonts w:ascii="Segoe UI Symbol" w:hAnsi="Segoe UI Symbol"/>
              </w:rPr>
              <w:t xml:space="preserve"> </w:t>
            </w:r>
            <w:r w:rsidRPr="00D5087F">
              <w:rPr>
                <w:rFonts w:ascii="Segoe UI Symbol" w:hAnsi="Segoe UI Symbol"/>
              </w:rPr>
              <w:t>ICC</w:t>
            </w:r>
            <w:r w:rsidR="007E703B" w:rsidRPr="00D5087F">
              <w:rPr>
                <w:rFonts w:ascii="Segoe UI Symbol" w:hAnsi="Segoe UI Symbol"/>
              </w:rPr>
              <w:t xml:space="preserve"> </w:t>
            </w:r>
            <w:r w:rsidRPr="00D5087F">
              <w:rPr>
                <w:rFonts w:ascii="Segoe UI Symbol" w:hAnsi="Segoe UI Symbol"/>
              </w:rPr>
              <w:t>Publication</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600.</w:t>
            </w:r>
          </w:p>
          <w:p w14:paraId="342CFA40" w14:textId="77777777" w:rsidR="005B4A5F" w:rsidRPr="00D5087F" w:rsidRDefault="005B4A5F" w:rsidP="001D5093">
            <w:pPr>
              <w:spacing w:after="120"/>
              <w:ind w:left="540" w:right="-72"/>
              <w:rPr>
                <w:rFonts w:ascii="Segoe UI Symbol" w:hAnsi="Segoe UI Symbol"/>
              </w:rPr>
            </w:pPr>
            <w:proofErr w:type="gramStart"/>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event</w:t>
            </w:r>
            <w:r w:rsidR="007E703B" w:rsidRPr="00D5087F">
              <w:rPr>
                <w:rFonts w:ascii="Segoe UI Symbol" w:hAnsi="Segoe UI Symbol"/>
              </w:rPr>
              <w:t xml:space="preserve"> </w:t>
            </w:r>
            <w:r w:rsidRPr="00D5087F">
              <w:rPr>
                <w:rFonts w:ascii="Segoe UI Symbol" w:hAnsi="Segoe UI Symbol"/>
              </w:rPr>
              <w:t>that</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Schedule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1</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adjusted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11.2</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arrange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documentary</w:t>
            </w:r>
            <w:r w:rsidR="007E703B" w:rsidRPr="00D5087F">
              <w:rPr>
                <w:rFonts w:ascii="Segoe UI Symbol" w:hAnsi="Segoe UI Symbol"/>
              </w:rPr>
              <w:t xml:space="preserve"> </w:t>
            </w:r>
            <w:r w:rsidRPr="00D5087F">
              <w:rPr>
                <w:rFonts w:ascii="Segoe UI Symbol" w:hAnsi="Segoe UI Symbol"/>
              </w:rPr>
              <w:t>credit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amended</w:t>
            </w:r>
            <w:r w:rsidR="007E703B" w:rsidRPr="00D5087F">
              <w:rPr>
                <w:rFonts w:ascii="Segoe UI Symbol" w:hAnsi="Segoe UI Symbol"/>
              </w:rPr>
              <w:t xml:space="preserve"> </w:t>
            </w:r>
            <w:r w:rsidRPr="00D5087F">
              <w:rPr>
                <w:rFonts w:ascii="Segoe UI Symbol" w:hAnsi="Segoe UI Symbol"/>
              </w:rPr>
              <w:t>accordingly.</w:t>
            </w:r>
          </w:p>
          <w:p w14:paraId="3C892D83" w14:textId="77777777" w:rsidR="005B4A5F" w:rsidRPr="00D5087F" w:rsidRDefault="005B4A5F" w:rsidP="001D5093">
            <w:pPr>
              <w:spacing w:after="120"/>
              <w:ind w:left="540" w:right="-72"/>
              <w:rPr>
                <w:rFonts w:ascii="Segoe UI Symbol" w:hAnsi="Segoe UI Symbol"/>
              </w:rPr>
            </w:pPr>
          </w:p>
        </w:tc>
      </w:tr>
      <w:tr w:rsidR="005B4A5F" w:rsidRPr="00143E6E" w14:paraId="4A323519" w14:textId="77777777" w:rsidTr="00F35BE0">
        <w:tc>
          <w:tcPr>
            <w:tcW w:w="2410" w:type="dxa"/>
          </w:tcPr>
          <w:p w14:paraId="2614146C" w14:textId="5CAF8C1D" w:rsidR="005B4A5F" w:rsidRPr="00D5087F" w:rsidRDefault="005B4A5F" w:rsidP="007A0B60">
            <w:pPr>
              <w:ind w:firstLine="37"/>
              <w:jc w:val="left"/>
              <w:rPr>
                <w:rFonts w:ascii="Segoe UI Symbol" w:hAnsi="Segoe UI Symbol"/>
                <w:b/>
              </w:rPr>
            </w:pPr>
            <w:r w:rsidRPr="00D5087F">
              <w:rPr>
                <w:rFonts w:ascii="Segoe UI Symbol" w:hAnsi="Segoe UI Symbol"/>
                <w:b/>
              </w:rPr>
              <w:lastRenderedPageBreak/>
              <w:t>Article</w:t>
            </w:r>
            <w:r w:rsidR="007E703B" w:rsidRPr="00D5087F">
              <w:rPr>
                <w:rFonts w:ascii="Segoe UI Symbol" w:hAnsi="Segoe UI Symbol"/>
                <w:b/>
              </w:rPr>
              <w:t xml:space="preserve"> </w:t>
            </w:r>
            <w:r w:rsidRPr="00D5087F">
              <w:rPr>
                <w:rFonts w:ascii="Segoe UI Symbol" w:hAnsi="Segoe UI Symbol"/>
                <w:b/>
              </w:rPr>
              <w:t>3.</w:t>
            </w:r>
            <w:r w:rsidR="007E703B" w:rsidRPr="00D5087F">
              <w:rPr>
                <w:rFonts w:ascii="Segoe UI Symbol" w:hAnsi="Segoe UI Symbol"/>
                <w:b/>
              </w:rPr>
              <w:t xml:space="preserve">  </w:t>
            </w:r>
            <w:r w:rsidRPr="00D5087F">
              <w:rPr>
                <w:rFonts w:ascii="Segoe UI Symbol" w:hAnsi="Segoe UI Symbol"/>
                <w:b/>
              </w:rPr>
              <w:t>Effective</w:t>
            </w:r>
            <w:r w:rsidR="007E703B" w:rsidRPr="00D5087F">
              <w:rPr>
                <w:rFonts w:ascii="Segoe UI Symbol" w:hAnsi="Segoe UI Symbol"/>
                <w:b/>
              </w:rPr>
              <w:t xml:space="preserve"> </w:t>
            </w:r>
            <w:r w:rsidRPr="00D5087F">
              <w:rPr>
                <w:rFonts w:ascii="Segoe UI Symbol" w:hAnsi="Segoe UI Symbol"/>
                <w:b/>
              </w:rPr>
              <w:t>Date</w:t>
            </w:r>
          </w:p>
        </w:tc>
        <w:tc>
          <w:tcPr>
            <w:tcW w:w="6984" w:type="dxa"/>
          </w:tcPr>
          <w:p w14:paraId="6B6048BA"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3.1</w:t>
            </w:r>
            <w:r w:rsidRPr="00D5087F">
              <w:rPr>
                <w:rFonts w:ascii="Segoe UI Symbol" w:hAnsi="Segoe UI Symbol"/>
              </w:rPr>
              <w:tab/>
            </w:r>
            <w:r w:rsidRPr="00D5087F">
              <w:rPr>
                <w:rFonts w:ascii="Segoe UI Symbol" w:hAnsi="Segoe UI Symbol"/>
                <w:u w:val="single"/>
              </w:rPr>
              <w:t>Effective</w:t>
            </w:r>
            <w:r w:rsidR="007E703B" w:rsidRPr="00D5087F">
              <w:rPr>
                <w:rFonts w:ascii="Segoe UI Symbol" w:hAnsi="Segoe UI Symbol"/>
                <w:u w:val="single"/>
              </w:rPr>
              <w:t xml:space="preserve"> </w:t>
            </w:r>
            <w:r w:rsidRPr="00D5087F">
              <w:rPr>
                <w:rFonts w:ascii="Segoe UI Symbol" w:hAnsi="Segoe UI Symbol"/>
                <w:u w:val="single"/>
              </w:rPr>
              <w:t>Date</w:t>
            </w:r>
            <w:r w:rsidR="007E703B" w:rsidRPr="00D5087F">
              <w:rPr>
                <w:rFonts w:ascii="Segoe UI Symbol" w:hAnsi="Segoe UI Symbol"/>
              </w:rPr>
              <w:t xml:space="preserve"> </w:t>
            </w: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1)</w:t>
            </w:r>
          </w:p>
          <w:p w14:paraId="67D2EB13"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Effective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counted</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when</w:t>
            </w:r>
            <w:r w:rsidR="007E703B" w:rsidRPr="00D5087F">
              <w:rPr>
                <w:rFonts w:ascii="Segoe UI Symbol" w:hAnsi="Segoe UI Symbol"/>
              </w:rPr>
              <w:t xml:space="preserve"> </w:t>
            </w:r>
            <w:proofErr w:type="gramStart"/>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of</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fulfilled:</w:t>
            </w:r>
          </w:p>
          <w:p w14:paraId="21911A23"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(a)</w:t>
            </w:r>
            <w:r w:rsidRPr="00D5087F">
              <w:rPr>
                <w:rFonts w:ascii="Segoe UI Symbol" w:hAnsi="Segoe UI Symbol"/>
              </w:rPr>
              <w:tab/>
              <w:t>This</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executed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behalf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Contractor;</w:t>
            </w:r>
            <w:proofErr w:type="gramEnd"/>
          </w:p>
          <w:p w14:paraId="56A46936" w14:textId="77777777" w:rsidR="005B4A5F" w:rsidRPr="00D5087F" w:rsidRDefault="005B4A5F" w:rsidP="001D5093">
            <w:pPr>
              <w:spacing w:after="120"/>
              <w:ind w:left="1080" w:right="-72" w:hanging="540"/>
              <w:rPr>
                <w:rFonts w:ascii="Segoe UI Symbol" w:hAnsi="Segoe UI Symbol"/>
                <w:i/>
              </w:rPr>
            </w:pPr>
            <w:r w:rsidRPr="00D5087F">
              <w:rPr>
                <w:rFonts w:ascii="Segoe UI Symbol" w:hAnsi="Segoe UI Symbol"/>
              </w:rPr>
              <w:t>(b)</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submitted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Security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advance</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proofErr w:type="gramStart"/>
            <w:r w:rsidRPr="00D5087F">
              <w:rPr>
                <w:rFonts w:ascii="Segoe UI Symbol" w:hAnsi="Segoe UI Symbol"/>
              </w:rPr>
              <w:t>guarantee;</w:t>
            </w:r>
            <w:proofErr w:type="gramEnd"/>
          </w:p>
          <w:p w14:paraId="7C6514CE" w14:textId="77777777" w:rsidR="005B4A5F" w:rsidRPr="00D5087F" w:rsidRDefault="005B4A5F" w:rsidP="001D5093">
            <w:pPr>
              <w:spacing w:after="120"/>
              <w:ind w:left="1080" w:right="-72" w:hanging="540"/>
              <w:rPr>
                <w:rFonts w:ascii="Segoe UI Symbol" w:hAnsi="Segoe UI Symbol"/>
              </w:rPr>
            </w:pPr>
            <w:r w:rsidRPr="00D5087F">
              <w:rPr>
                <w:rFonts w:ascii="Segoe UI Symbol" w:hAnsi="Segoe UI Symbol"/>
              </w:rPr>
              <w:t>(c)</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advance</w:t>
            </w:r>
            <w:r w:rsidR="007E703B" w:rsidRPr="00D5087F">
              <w:rPr>
                <w:rFonts w:ascii="Segoe UI Symbol" w:hAnsi="Segoe UI Symbol"/>
              </w:rPr>
              <w:t xml:space="preserve"> </w:t>
            </w:r>
            <w:r w:rsidRPr="00D5087F">
              <w:rPr>
                <w:rFonts w:ascii="Segoe UI Symbol" w:hAnsi="Segoe UI Symbol"/>
              </w:rPr>
              <w:t>payment</w:t>
            </w:r>
          </w:p>
          <w:p w14:paraId="4CDC1B05" w14:textId="77777777" w:rsidR="005B4A5F" w:rsidRPr="00D5087F" w:rsidRDefault="005B4A5F" w:rsidP="001D5093">
            <w:pPr>
              <w:spacing w:after="120"/>
              <w:ind w:left="1080" w:hanging="540"/>
              <w:rPr>
                <w:rFonts w:ascii="Segoe UI Symbol" w:hAnsi="Segoe UI Symbol"/>
              </w:rPr>
            </w:pPr>
            <w:r w:rsidRPr="00D5087F">
              <w:rPr>
                <w:rFonts w:ascii="Segoe UI Symbol" w:hAnsi="Segoe UI Symbol"/>
              </w:rPr>
              <w:t>(d)</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advised</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documentary</w:t>
            </w:r>
            <w:r w:rsidR="007E703B" w:rsidRPr="00D5087F">
              <w:rPr>
                <w:rFonts w:ascii="Segoe UI Symbol" w:hAnsi="Segoe UI Symbol"/>
              </w:rPr>
              <w:t xml:space="preserve"> </w:t>
            </w:r>
            <w:r w:rsidRPr="00D5087F">
              <w:rPr>
                <w:rFonts w:ascii="Segoe UI Symbol" w:hAnsi="Segoe UI Symbol"/>
              </w:rPr>
              <w:t>credit</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Article</w:t>
            </w:r>
            <w:r w:rsidR="007E703B" w:rsidRPr="00D5087F">
              <w:rPr>
                <w:rFonts w:ascii="Segoe UI Symbol" w:hAnsi="Segoe UI Symbol"/>
              </w:rPr>
              <w:t xml:space="preserve"> </w:t>
            </w:r>
            <w:r w:rsidRPr="00D5087F">
              <w:rPr>
                <w:rFonts w:ascii="Segoe UI Symbol" w:hAnsi="Segoe UI Symbol"/>
              </w:rPr>
              <w:t>2.2</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issued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favor.</w:t>
            </w:r>
          </w:p>
          <w:p w14:paraId="33057625" w14:textId="77777777" w:rsidR="005B4A5F" w:rsidRPr="00D5087F" w:rsidRDefault="005B4A5F" w:rsidP="001D5093">
            <w:pPr>
              <w:spacing w:after="120"/>
              <w:ind w:left="540" w:right="-72"/>
              <w:rPr>
                <w:rFonts w:ascii="Segoe UI Symbol" w:hAnsi="Segoe UI Symbol"/>
              </w:rPr>
            </w:pP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use</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best</w:t>
            </w:r>
            <w:r w:rsidR="007E703B" w:rsidRPr="00D5087F">
              <w:rPr>
                <w:rFonts w:ascii="Segoe UI Symbol" w:hAnsi="Segoe UI Symbol"/>
              </w:rPr>
              <w:t xml:space="preserve"> </w:t>
            </w:r>
            <w:r w:rsidRPr="00D5087F">
              <w:rPr>
                <w:rFonts w:ascii="Segoe UI Symbol" w:hAnsi="Segoe UI Symbol"/>
              </w:rPr>
              <w:t>efforts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fulfill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responsible</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soon</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practicable.</w:t>
            </w:r>
          </w:p>
          <w:p w14:paraId="73922F6C" w14:textId="77777777" w:rsidR="005B4A5F" w:rsidRPr="00D5087F" w:rsidRDefault="005B4A5F" w:rsidP="001D5093">
            <w:pPr>
              <w:spacing w:after="120"/>
              <w:ind w:left="540" w:right="-72" w:hanging="540"/>
              <w:rPr>
                <w:rFonts w:ascii="Segoe UI Symbol" w:hAnsi="Segoe UI Symbol"/>
              </w:rPr>
            </w:pPr>
            <w:r w:rsidRPr="00D5087F">
              <w:rPr>
                <w:rFonts w:ascii="Segoe UI Symbol" w:hAnsi="Segoe UI Symbol"/>
              </w:rPr>
              <w:t>3.2</w:t>
            </w:r>
            <w:r w:rsidRPr="00D5087F">
              <w:rPr>
                <w:rFonts w:ascii="Segoe UI Symbol" w:hAnsi="Segoe UI Symbol"/>
              </w:rPr>
              <w:tab/>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3.1</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fulfilled</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rPr>
              <w:t>two</w:t>
            </w:r>
            <w:r w:rsidR="007E703B" w:rsidRPr="00D5087F">
              <w:rPr>
                <w:rFonts w:ascii="Segoe UI Symbol" w:hAnsi="Segoe UI Symbol"/>
              </w:rPr>
              <w:t xml:space="preserve"> </w:t>
            </w:r>
            <w:r w:rsidRPr="00D5087F">
              <w:rPr>
                <w:rFonts w:ascii="Segoe UI Symbol" w:hAnsi="Segoe UI Symbol"/>
              </w:rPr>
              <w:t>(2)</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notification</w:t>
            </w:r>
            <w:r w:rsidR="007E703B" w:rsidRPr="00D5087F">
              <w:rPr>
                <w:rFonts w:ascii="Segoe UI Symbol" w:hAnsi="Segoe UI Symbol"/>
              </w:rPr>
              <w:t xml:space="preserve"> </w:t>
            </w:r>
            <w:r w:rsidRPr="00D5087F">
              <w:rPr>
                <w:rFonts w:ascii="Segoe UI Symbol" w:hAnsi="Segoe UI Symbol"/>
              </w:rPr>
              <w:t>because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reasons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attributable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Parties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discuss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agree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equitable</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relevant</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tc>
      </w:tr>
      <w:tr w:rsidR="005B4A5F" w:rsidRPr="00143E6E" w14:paraId="598E43A9" w14:textId="77777777" w:rsidTr="00F35BE0">
        <w:tc>
          <w:tcPr>
            <w:tcW w:w="2410" w:type="dxa"/>
          </w:tcPr>
          <w:p w14:paraId="032BEB75" w14:textId="77777777" w:rsidR="005B4A5F" w:rsidRPr="00D5087F" w:rsidRDefault="005B4A5F" w:rsidP="007A0B60">
            <w:pPr>
              <w:jc w:val="left"/>
              <w:rPr>
                <w:rFonts w:ascii="Segoe UI Symbol" w:hAnsi="Segoe UI Symbol"/>
                <w:b/>
              </w:rPr>
            </w:pPr>
            <w:r w:rsidRPr="00D5087F">
              <w:rPr>
                <w:rFonts w:ascii="Segoe UI Symbol" w:hAnsi="Segoe UI Symbol"/>
                <w:b/>
              </w:rPr>
              <w:t>Article</w:t>
            </w:r>
            <w:r w:rsidR="007E703B" w:rsidRPr="00D5087F">
              <w:rPr>
                <w:rFonts w:ascii="Segoe UI Symbol" w:hAnsi="Segoe UI Symbol"/>
                <w:b/>
              </w:rPr>
              <w:t xml:space="preserve"> </w:t>
            </w:r>
            <w:r w:rsidRPr="00D5087F">
              <w:rPr>
                <w:rFonts w:ascii="Segoe UI Symbol" w:hAnsi="Segoe UI Symbol"/>
                <w:b/>
              </w:rPr>
              <w:t>4.</w:t>
            </w:r>
            <w:r w:rsidR="007E703B" w:rsidRPr="00D5087F">
              <w:rPr>
                <w:rFonts w:ascii="Segoe UI Symbol" w:hAnsi="Segoe UI Symbol"/>
                <w:b/>
              </w:rPr>
              <w:t xml:space="preserve">  </w:t>
            </w:r>
            <w:r w:rsidRPr="00D5087F">
              <w:rPr>
                <w:rFonts w:ascii="Segoe UI Symbol" w:hAnsi="Segoe UI Symbol"/>
                <w:b/>
              </w:rPr>
              <w:t>Communications</w:t>
            </w:r>
          </w:p>
        </w:tc>
        <w:tc>
          <w:tcPr>
            <w:tcW w:w="6984" w:type="dxa"/>
          </w:tcPr>
          <w:p w14:paraId="46F4A625" w14:textId="77777777" w:rsidR="005B4A5F" w:rsidRPr="00D5087F" w:rsidRDefault="005B4A5F" w:rsidP="001D5093">
            <w:pPr>
              <w:spacing w:after="120"/>
              <w:ind w:left="542" w:right="-72" w:hanging="542"/>
              <w:rPr>
                <w:rFonts w:ascii="Segoe UI Symbol" w:hAnsi="Segoe UI Symbol"/>
              </w:rPr>
            </w:pPr>
            <w:r w:rsidRPr="00D5087F">
              <w:rPr>
                <w:rFonts w:ascii="Segoe UI Symbol" w:hAnsi="Segoe UI Symbol"/>
              </w:rPr>
              <w:t>4.1</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address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purposes,</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4.1</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i/>
                <w:sz w:val="22"/>
                <w:szCs w:val="22"/>
              </w:rPr>
              <w:t>______________________</w:t>
            </w:r>
            <w:r w:rsidRPr="00D5087F">
              <w:rPr>
                <w:rFonts w:ascii="Segoe UI Symbol" w:hAnsi="Segoe UI Symbol"/>
              </w:rPr>
              <w:t>.</w:t>
            </w:r>
          </w:p>
          <w:p w14:paraId="3296AD97" w14:textId="77777777" w:rsidR="005B4A5F" w:rsidRPr="00D5087F" w:rsidRDefault="005B4A5F" w:rsidP="00C75C86">
            <w:pPr>
              <w:numPr>
                <w:ilvl w:val="1"/>
                <w:numId w:val="7"/>
              </w:numPr>
              <w:tabs>
                <w:tab w:val="clear" w:pos="360"/>
              </w:tabs>
              <w:spacing w:after="120"/>
              <w:ind w:left="542" w:right="-72" w:hanging="542"/>
              <w:rPr>
                <w:rFonts w:ascii="Segoe UI Symbol" w:hAnsi="Segoe UI Symbol"/>
              </w:rPr>
            </w:pPr>
            <w:r w:rsidRPr="00D5087F">
              <w:rPr>
                <w:rFonts w:ascii="Segoe UI Symbol" w:hAnsi="Segoe UI Symbol"/>
              </w:rPr>
              <w:lastRenderedPageBreak/>
              <w:t>The</w:t>
            </w:r>
            <w:r w:rsidR="007E703B" w:rsidRPr="00D5087F">
              <w:rPr>
                <w:rFonts w:ascii="Segoe UI Symbol" w:hAnsi="Segoe UI Symbol"/>
              </w:rPr>
              <w:t xml:space="preserve"> </w:t>
            </w:r>
            <w:r w:rsidRPr="00D5087F">
              <w:rPr>
                <w:rFonts w:ascii="Segoe UI Symbol" w:hAnsi="Segoe UI Symbol"/>
              </w:rPr>
              <w:t>address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purposes,</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4.1</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i/>
                <w:sz w:val="22"/>
                <w:szCs w:val="22"/>
              </w:rPr>
              <w:t>________________________.</w:t>
            </w:r>
          </w:p>
        </w:tc>
      </w:tr>
      <w:tr w:rsidR="005B4A5F" w:rsidRPr="00143E6E" w14:paraId="75FF3833" w14:textId="77777777" w:rsidTr="00F35BE0">
        <w:tc>
          <w:tcPr>
            <w:tcW w:w="2410" w:type="dxa"/>
          </w:tcPr>
          <w:p w14:paraId="41C68103" w14:textId="77777777" w:rsidR="005B4A5F" w:rsidRPr="00D5087F" w:rsidRDefault="005B4A5F" w:rsidP="007A0B60">
            <w:pPr>
              <w:jc w:val="left"/>
              <w:rPr>
                <w:rFonts w:ascii="Segoe UI Symbol" w:hAnsi="Segoe UI Symbol"/>
                <w:b/>
              </w:rPr>
            </w:pPr>
            <w:r w:rsidRPr="00D5087F">
              <w:rPr>
                <w:rFonts w:ascii="Segoe UI Symbol" w:hAnsi="Segoe UI Symbol"/>
                <w:b/>
              </w:rPr>
              <w:lastRenderedPageBreak/>
              <w:t>Article</w:t>
            </w:r>
            <w:r w:rsidR="007E703B" w:rsidRPr="00D5087F">
              <w:rPr>
                <w:rFonts w:ascii="Segoe UI Symbol" w:hAnsi="Segoe UI Symbol"/>
                <w:b/>
              </w:rPr>
              <w:t xml:space="preserve"> </w:t>
            </w:r>
            <w:r w:rsidRPr="00D5087F">
              <w:rPr>
                <w:rFonts w:ascii="Segoe UI Symbol" w:hAnsi="Segoe UI Symbol"/>
                <w:b/>
              </w:rPr>
              <w:t>5.</w:t>
            </w:r>
            <w:r w:rsidR="007E703B" w:rsidRPr="00D5087F">
              <w:rPr>
                <w:rFonts w:ascii="Segoe UI Symbol" w:hAnsi="Segoe UI Symbol"/>
                <w:b/>
              </w:rPr>
              <w:t xml:space="preserve">  </w:t>
            </w:r>
            <w:r w:rsidRPr="00D5087F">
              <w:rPr>
                <w:rFonts w:ascii="Segoe UI Symbol" w:hAnsi="Segoe UI Symbol"/>
                <w:b/>
              </w:rPr>
              <w:t>Appendices</w:t>
            </w:r>
          </w:p>
        </w:tc>
        <w:tc>
          <w:tcPr>
            <w:tcW w:w="6984" w:type="dxa"/>
          </w:tcPr>
          <w:p w14:paraId="77502907" w14:textId="77777777" w:rsidR="005B4A5F" w:rsidRPr="00D5087F" w:rsidRDefault="005B4A5F" w:rsidP="001D5093">
            <w:pPr>
              <w:spacing w:after="120"/>
              <w:ind w:left="542" w:right="-72" w:hanging="542"/>
              <w:rPr>
                <w:rFonts w:ascii="Segoe UI Symbol" w:hAnsi="Segoe UI Symbol"/>
              </w:rPr>
            </w:pPr>
            <w:r w:rsidRPr="00D5087F">
              <w:rPr>
                <w:rFonts w:ascii="Segoe UI Symbol" w:hAnsi="Segoe UI Symbol"/>
              </w:rPr>
              <w:t>5.1</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Appendices</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attached</w:t>
            </w:r>
            <w:r w:rsidR="007E703B" w:rsidRPr="00D5087F">
              <w:rPr>
                <w:rFonts w:ascii="Segoe UI Symbol" w:hAnsi="Segoe UI Symbol"/>
              </w:rPr>
              <w:t xml:space="preserve"> </w:t>
            </w:r>
            <w:r w:rsidRPr="00D5087F">
              <w:rPr>
                <w:rFonts w:ascii="Segoe UI Symbol" w:hAnsi="Segoe UI Symbol"/>
              </w:rPr>
              <w:t>List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Appendices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deemed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integral</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Agreement.</w:t>
            </w:r>
          </w:p>
          <w:p w14:paraId="5942E2AF" w14:textId="77777777" w:rsidR="005B4A5F" w:rsidRPr="00D5087F" w:rsidRDefault="005B4A5F" w:rsidP="00C75C86">
            <w:pPr>
              <w:numPr>
                <w:ilvl w:val="1"/>
                <w:numId w:val="8"/>
              </w:numPr>
              <w:tabs>
                <w:tab w:val="clear" w:pos="360"/>
              </w:tabs>
              <w:spacing w:after="120"/>
              <w:ind w:left="542" w:right="-72" w:hanging="542"/>
              <w:rPr>
                <w:rFonts w:ascii="Segoe UI Symbol" w:hAnsi="Segoe UI Symbol"/>
              </w:rPr>
            </w:pPr>
            <w:r w:rsidRPr="00D5087F">
              <w:rPr>
                <w:rFonts w:ascii="Segoe UI Symbol" w:hAnsi="Segoe UI Symbol"/>
              </w:rPr>
              <w:t>Reference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Appendix</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mean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Appendices</w:t>
            </w:r>
            <w:r w:rsidR="007E703B" w:rsidRPr="00D5087F">
              <w:rPr>
                <w:rFonts w:ascii="Segoe UI Symbol" w:hAnsi="Segoe UI Symbol"/>
              </w:rPr>
              <w:t xml:space="preserve"> </w:t>
            </w:r>
            <w:r w:rsidRPr="00D5087F">
              <w:rPr>
                <w:rFonts w:ascii="Segoe UI Symbol" w:hAnsi="Segoe UI Symbol"/>
              </w:rPr>
              <w:t>attached</w:t>
            </w:r>
            <w:r w:rsidR="007E703B" w:rsidRPr="00D5087F">
              <w:rPr>
                <w:rFonts w:ascii="Segoe UI Symbol" w:hAnsi="Segoe UI Symbol"/>
              </w:rPr>
              <w:t xml:space="preserve"> </w:t>
            </w:r>
            <w:r w:rsidRPr="00D5087F">
              <w:rPr>
                <w:rFonts w:ascii="Segoe UI Symbol" w:hAnsi="Segoe UI Symbol"/>
              </w:rPr>
              <w:t>hereto,</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read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construed</w:t>
            </w:r>
            <w:r w:rsidR="007E703B" w:rsidRPr="00D5087F">
              <w:rPr>
                <w:rFonts w:ascii="Segoe UI Symbol" w:hAnsi="Segoe UI Symbol"/>
              </w:rPr>
              <w:t xml:space="preserve"> </w:t>
            </w:r>
            <w:r w:rsidRPr="00D5087F">
              <w:rPr>
                <w:rFonts w:ascii="Segoe UI Symbol" w:hAnsi="Segoe UI Symbol"/>
              </w:rPr>
              <w:t>accordingly.</w:t>
            </w:r>
          </w:p>
        </w:tc>
      </w:tr>
    </w:tbl>
    <w:p w14:paraId="5B1BFA8E" w14:textId="77777777" w:rsidR="005B4A5F" w:rsidRPr="00D5087F" w:rsidRDefault="005B4A5F" w:rsidP="001D5093">
      <w:pPr>
        <w:rPr>
          <w:rFonts w:ascii="Segoe UI Symbol" w:hAnsi="Segoe UI Symbol"/>
        </w:rPr>
      </w:pPr>
    </w:p>
    <w:p w14:paraId="5B680781" w14:textId="77777777" w:rsidR="005B4A5F" w:rsidRPr="00D5087F" w:rsidRDefault="005B4A5F" w:rsidP="001D5093">
      <w:pPr>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WITNESS</w:t>
      </w:r>
      <w:r w:rsidR="007E703B" w:rsidRPr="00D5087F">
        <w:rPr>
          <w:rFonts w:ascii="Segoe UI Symbol" w:hAnsi="Segoe UI Symbol"/>
        </w:rPr>
        <w:t xml:space="preserve"> </w:t>
      </w:r>
      <w:r w:rsidRPr="00D5087F">
        <w:rPr>
          <w:rFonts w:ascii="Segoe UI Symbol" w:hAnsi="Segoe UI Symbol"/>
        </w:rPr>
        <w:t>WHEREOF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caused</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executed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representatives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year</w:t>
      </w:r>
      <w:r w:rsidR="007E703B" w:rsidRPr="00D5087F">
        <w:rPr>
          <w:rFonts w:ascii="Segoe UI Symbol" w:hAnsi="Segoe UI Symbol"/>
        </w:rPr>
        <w:t xml:space="preserve"> </w:t>
      </w:r>
      <w:r w:rsidRPr="00D5087F">
        <w:rPr>
          <w:rFonts w:ascii="Segoe UI Symbol" w:hAnsi="Segoe UI Symbol"/>
        </w:rPr>
        <w:t>first</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written.</w:t>
      </w:r>
    </w:p>
    <w:p w14:paraId="40F4CB9C" w14:textId="77777777" w:rsidR="005B4A5F" w:rsidRPr="00D5087F" w:rsidRDefault="005B4A5F" w:rsidP="001D5093">
      <w:pPr>
        <w:rPr>
          <w:rFonts w:ascii="Segoe UI Symbol" w:hAnsi="Segoe UI Symbol"/>
        </w:rPr>
      </w:pPr>
    </w:p>
    <w:p w14:paraId="0A340128" w14:textId="77777777" w:rsidR="005B4A5F" w:rsidRPr="00D5087F" w:rsidRDefault="005B4A5F" w:rsidP="001D5093">
      <w:pPr>
        <w:rPr>
          <w:rFonts w:ascii="Segoe UI Symbol" w:hAnsi="Segoe UI Symbol"/>
        </w:rPr>
      </w:pP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behalf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p>
    <w:p w14:paraId="081D1B13" w14:textId="77777777" w:rsidR="005B4A5F" w:rsidRPr="00D5087F" w:rsidRDefault="005B4A5F" w:rsidP="001D5093">
      <w:pPr>
        <w:rPr>
          <w:rFonts w:ascii="Segoe UI Symbol" w:hAnsi="Segoe UI Symbol"/>
        </w:rPr>
      </w:pPr>
    </w:p>
    <w:p w14:paraId="5FA45C93" w14:textId="77777777" w:rsidR="005B4A5F" w:rsidRPr="00D5087F" w:rsidRDefault="005B4A5F" w:rsidP="001D5093">
      <w:pPr>
        <w:rPr>
          <w:rFonts w:ascii="Segoe UI Symbol" w:hAnsi="Segoe UI Symbol"/>
        </w:rPr>
      </w:pPr>
    </w:p>
    <w:p w14:paraId="3F8067D7"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3C1C8749" w14:textId="77777777" w:rsidR="005B4A5F" w:rsidRPr="00DF3A81" w:rsidRDefault="005B4A5F" w:rsidP="001D5093">
      <w:pPr>
        <w:rPr>
          <w:rFonts w:ascii="Segoe UI Symbol" w:hAnsi="Segoe UI Symbol"/>
          <w:color w:val="0070C0"/>
        </w:rPr>
      </w:pPr>
      <w:r w:rsidRPr="00DF3A81">
        <w:rPr>
          <w:rFonts w:ascii="Segoe UI Symbol" w:hAnsi="Segoe UI Symbol"/>
          <w:i/>
          <w:color w:val="0070C0"/>
          <w:sz w:val="20"/>
        </w:rPr>
        <w:t>[Signature]</w:t>
      </w:r>
    </w:p>
    <w:p w14:paraId="2D7ECFBE" w14:textId="77777777" w:rsidR="005B4A5F" w:rsidRPr="00D5087F" w:rsidRDefault="005B4A5F" w:rsidP="001D5093">
      <w:pPr>
        <w:rPr>
          <w:rFonts w:ascii="Segoe UI Symbol" w:hAnsi="Segoe UI Symbol"/>
        </w:rPr>
      </w:pPr>
    </w:p>
    <w:p w14:paraId="74F465CA"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5EF1F84F" w14:textId="77777777" w:rsidR="005B4A5F" w:rsidRPr="00D5087F" w:rsidRDefault="005B4A5F" w:rsidP="001D5093">
      <w:pPr>
        <w:rPr>
          <w:rFonts w:ascii="Segoe UI Symbol" w:hAnsi="Segoe UI Symbol"/>
        </w:rPr>
      </w:pPr>
      <w:r w:rsidRPr="00D5087F">
        <w:rPr>
          <w:rFonts w:ascii="Segoe UI Symbol" w:hAnsi="Segoe UI Symbol"/>
          <w:i/>
          <w:sz w:val="20"/>
        </w:rPr>
        <w:t>[Title]</w:t>
      </w:r>
    </w:p>
    <w:p w14:paraId="03CFC758" w14:textId="77777777" w:rsidR="005B4A5F" w:rsidRPr="00D5087F" w:rsidRDefault="005B4A5F" w:rsidP="001D5093">
      <w:pPr>
        <w:rPr>
          <w:rFonts w:ascii="Segoe UI Symbol" w:hAnsi="Segoe UI Symbol"/>
        </w:rPr>
      </w:pPr>
    </w:p>
    <w:p w14:paraId="551F29DF"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presence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u w:val="single"/>
        </w:rPr>
        <w:tab/>
      </w:r>
    </w:p>
    <w:p w14:paraId="279644FA" w14:textId="77777777" w:rsidR="005B4A5F" w:rsidRPr="00D5087F" w:rsidRDefault="005B4A5F" w:rsidP="001D5093">
      <w:pPr>
        <w:rPr>
          <w:rFonts w:ascii="Segoe UI Symbol" w:hAnsi="Segoe UI Symbol"/>
        </w:rPr>
      </w:pPr>
    </w:p>
    <w:p w14:paraId="4AE0F30D" w14:textId="77777777" w:rsidR="005B4A5F" w:rsidRPr="00D5087F" w:rsidRDefault="005B4A5F" w:rsidP="001D5093">
      <w:pPr>
        <w:rPr>
          <w:rFonts w:ascii="Segoe UI Symbol" w:hAnsi="Segoe UI Symbol"/>
        </w:rPr>
      </w:pPr>
    </w:p>
    <w:p w14:paraId="32D91776" w14:textId="77777777" w:rsidR="005B4A5F" w:rsidRPr="00D5087F" w:rsidRDefault="005B4A5F" w:rsidP="001D5093">
      <w:pPr>
        <w:rPr>
          <w:rFonts w:ascii="Segoe UI Symbol" w:hAnsi="Segoe UI Symbol"/>
        </w:rPr>
      </w:pP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behalf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4D65C642" w14:textId="77777777" w:rsidR="005B4A5F" w:rsidRPr="00D5087F" w:rsidRDefault="005B4A5F" w:rsidP="001D5093">
      <w:pPr>
        <w:rPr>
          <w:rFonts w:ascii="Segoe UI Symbol" w:hAnsi="Segoe UI Symbol"/>
        </w:rPr>
      </w:pPr>
    </w:p>
    <w:p w14:paraId="5473BB40" w14:textId="77777777" w:rsidR="005B4A5F" w:rsidRPr="00D5087F" w:rsidRDefault="005B4A5F" w:rsidP="001D5093">
      <w:pPr>
        <w:rPr>
          <w:rFonts w:ascii="Segoe UI Symbol" w:hAnsi="Segoe UI Symbol"/>
        </w:rPr>
      </w:pPr>
    </w:p>
    <w:p w14:paraId="76E367F4"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0D17F674" w14:textId="77777777" w:rsidR="005B4A5F" w:rsidRPr="00DF3A81" w:rsidRDefault="005B4A5F" w:rsidP="001D5093">
      <w:pPr>
        <w:rPr>
          <w:rFonts w:ascii="Segoe UI Symbol" w:hAnsi="Segoe UI Symbol"/>
          <w:color w:val="0070C0"/>
        </w:rPr>
      </w:pPr>
      <w:r w:rsidRPr="00DF3A81">
        <w:rPr>
          <w:rFonts w:ascii="Segoe UI Symbol" w:hAnsi="Segoe UI Symbol"/>
          <w:i/>
          <w:color w:val="0070C0"/>
          <w:sz w:val="20"/>
        </w:rPr>
        <w:t>[Signature]</w:t>
      </w:r>
    </w:p>
    <w:p w14:paraId="6B566886" w14:textId="77777777" w:rsidR="005B4A5F" w:rsidRPr="00D5087F" w:rsidRDefault="005B4A5F" w:rsidP="001D5093">
      <w:pPr>
        <w:rPr>
          <w:rFonts w:ascii="Segoe UI Symbol" w:hAnsi="Segoe UI Symbol"/>
        </w:rPr>
      </w:pPr>
    </w:p>
    <w:p w14:paraId="6CF4D935"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lastRenderedPageBreak/>
        <w:tab/>
      </w:r>
    </w:p>
    <w:p w14:paraId="083DC244" w14:textId="77777777" w:rsidR="005B4A5F" w:rsidRPr="00DF3A81" w:rsidRDefault="005B4A5F" w:rsidP="001D5093">
      <w:pPr>
        <w:rPr>
          <w:rFonts w:ascii="Segoe UI Symbol" w:hAnsi="Segoe UI Symbol"/>
          <w:color w:val="0070C0"/>
        </w:rPr>
      </w:pPr>
      <w:r w:rsidRPr="00DF3A81">
        <w:rPr>
          <w:rFonts w:ascii="Segoe UI Symbol" w:hAnsi="Segoe UI Symbol"/>
          <w:i/>
          <w:color w:val="0070C0"/>
          <w:sz w:val="20"/>
        </w:rPr>
        <w:t>[Title]</w:t>
      </w:r>
    </w:p>
    <w:p w14:paraId="44524F7E" w14:textId="77777777" w:rsidR="005B4A5F" w:rsidRPr="00D5087F" w:rsidRDefault="005B4A5F" w:rsidP="001D5093">
      <w:pPr>
        <w:rPr>
          <w:rFonts w:ascii="Segoe UI Symbol" w:hAnsi="Segoe UI Symbol"/>
        </w:rPr>
      </w:pPr>
    </w:p>
    <w:p w14:paraId="24C075BC"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presence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u w:val="single"/>
        </w:rPr>
        <w:tab/>
      </w:r>
    </w:p>
    <w:p w14:paraId="0671626D" w14:textId="77777777" w:rsidR="005B4A5F" w:rsidRPr="00D5087F" w:rsidRDefault="005B4A5F" w:rsidP="001D5093">
      <w:pPr>
        <w:rPr>
          <w:rFonts w:ascii="Segoe UI Symbol" w:hAnsi="Segoe UI Symbol"/>
        </w:rPr>
      </w:pPr>
    </w:p>
    <w:p w14:paraId="46D99AC2" w14:textId="77777777" w:rsidR="005B4A5F" w:rsidRPr="00D5087F" w:rsidRDefault="005B4A5F" w:rsidP="001D5093">
      <w:pPr>
        <w:rPr>
          <w:rFonts w:ascii="Segoe UI Symbol" w:hAnsi="Segoe UI Symbol"/>
        </w:rPr>
      </w:pPr>
    </w:p>
    <w:p w14:paraId="2512CFEE" w14:textId="77777777" w:rsidR="005B4A5F" w:rsidRPr="00D5087F" w:rsidRDefault="005B4A5F" w:rsidP="001D5093">
      <w:pPr>
        <w:rPr>
          <w:rFonts w:ascii="Segoe UI Symbol" w:hAnsi="Segoe UI Symbol"/>
        </w:rPr>
      </w:pPr>
    </w:p>
    <w:p w14:paraId="5DBFB3ED" w14:textId="77777777" w:rsidR="005B4A5F" w:rsidRPr="00D5087F" w:rsidRDefault="005B4A5F" w:rsidP="001D5093">
      <w:pPr>
        <w:rPr>
          <w:rFonts w:ascii="Segoe UI Symbol" w:hAnsi="Segoe UI Symbol"/>
        </w:rPr>
      </w:pPr>
    </w:p>
    <w:p w14:paraId="1E667C77" w14:textId="77777777" w:rsidR="005B4A5F" w:rsidRPr="00D5087F" w:rsidRDefault="005B4A5F" w:rsidP="001D5093">
      <w:pPr>
        <w:rPr>
          <w:rFonts w:ascii="Segoe UI Symbol" w:hAnsi="Segoe UI Symbol"/>
        </w:rPr>
      </w:pPr>
    </w:p>
    <w:p w14:paraId="5CC1B440" w14:textId="77777777" w:rsidR="005B4A5F" w:rsidRPr="00D5087F" w:rsidRDefault="005B4A5F" w:rsidP="001D5093">
      <w:pPr>
        <w:rPr>
          <w:rFonts w:ascii="Segoe UI Symbol" w:hAnsi="Segoe UI Symbol"/>
        </w:rPr>
      </w:pPr>
    </w:p>
    <w:p w14:paraId="0E2CDEFC" w14:textId="77777777" w:rsidR="005B4A5F" w:rsidRPr="00D5087F" w:rsidRDefault="005B4A5F" w:rsidP="001D5093">
      <w:pPr>
        <w:rPr>
          <w:rFonts w:ascii="Segoe UI Symbol" w:hAnsi="Segoe UI Symbol"/>
        </w:rPr>
      </w:pPr>
      <w:r w:rsidRPr="00D5087F">
        <w:rPr>
          <w:rFonts w:ascii="Segoe UI Symbol" w:hAnsi="Segoe UI Symbol"/>
        </w:rPr>
        <w:t>APPENDICES</w:t>
      </w:r>
    </w:p>
    <w:p w14:paraId="6A7313F4" w14:textId="77777777" w:rsidR="005B4A5F" w:rsidRPr="00D5087F" w:rsidRDefault="005B4A5F" w:rsidP="001D5093">
      <w:pPr>
        <w:rPr>
          <w:rFonts w:ascii="Segoe UI Symbol" w:hAnsi="Segoe UI Symbol"/>
        </w:rPr>
      </w:pPr>
    </w:p>
    <w:p w14:paraId="5BD17080" w14:textId="77777777" w:rsidR="005B4A5F" w:rsidRPr="00D5087F" w:rsidRDefault="005B4A5F" w:rsidP="001D5093">
      <w:pPr>
        <w:rPr>
          <w:rFonts w:ascii="Segoe UI Symbol" w:hAnsi="Segoe UI Symbol"/>
        </w:rPr>
      </w:pPr>
    </w:p>
    <w:p w14:paraId="54BC01E2"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1        Minutes of Contract Negotiations</w:t>
      </w:r>
    </w:p>
    <w:p w14:paraId="4BA12DD1"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2    Terms and Procedures of Payment</w:t>
      </w:r>
    </w:p>
    <w:p w14:paraId="0167884A"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3        Price Adjustment</w:t>
      </w:r>
    </w:p>
    <w:p w14:paraId="7BE43ECB"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4        Insurance Requirements</w:t>
      </w:r>
    </w:p>
    <w:p w14:paraId="7E49EFA0"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5        Time Schedule</w:t>
      </w:r>
    </w:p>
    <w:p w14:paraId="757AB87F"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6        List of Major Items of Plant and Installation Services and List of Approved Subcontractors</w:t>
      </w:r>
    </w:p>
    <w:p w14:paraId="0004C538"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7        Scope of Works and Supply by the Employer</w:t>
      </w:r>
    </w:p>
    <w:p w14:paraId="520EAA2B"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8        List of Documents for Approval or Review</w:t>
      </w:r>
    </w:p>
    <w:p w14:paraId="17A30FA3" w14:textId="77777777" w:rsidR="00C830D5" w:rsidRPr="00C830D5" w:rsidRDefault="00C830D5" w:rsidP="00C830D5">
      <w:pPr>
        <w:shd w:val="clear" w:color="auto" w:fill="FFFFFF"/>
        <w:spacing w:after="0"/>
        <w:ind w:right="0"/>
        <w:jc w:val="left"/>
        <w:rPr>
          <w:rFonts w:ascii="Aptos" w:hAnsi="Aptos"/>
          <w:color w:val="242424"/>
          <w:sz w:val="22"/>
          <w:szCs w:val="22"/>
        </w:rPr>
      </w:pPr>
      <w:r w:rsidRPr="00C830D5">
        <w:rPr>
          <w:rFonts w:ascii="Aptos" w:hAnsi="Aptos"/>
          <w:color w:val="242424"/>
          <w:sz w:val="22"/>
          <w:szCs w:val="22"/>
          <w:bdr w:val="none" w:sz="0" w:space="0" w:color="auto" w:frame="1"/>
        </w:rPr>
        <w:t>Appendix 9        Functional Guarantees</w:t>
      </w:r>
    </w:p>
    <w:p w14:paraId="601CB883" w14:textId="77777777" w:rsidR="005B4A5F" w:rsidRPr="00D5087F" w:rsidRDefault="005B4A5F" w:rsidP="001D5093">
      <w:pPr>
        <w:rPr>
          <w:rFonts w:ascii="Segoe UI Symbol" w:hAnsi="Segoe UI Symbol"/>
        </w:rPr>
      </w:pPr>
    </w:p>
    <w:p w14:paraId="3D6E4572" w14:textId="77777777" w:rsidR="00C830D5" w:rsidRDefault="005B4A5F" w:rsidP="00C830D5">
      <w:pPr>
        <w:pStyle w:val="UG-SectionIX-Heading1"/>
        <w:rPr>
          <w:rFonts w:ascii="Segoe UI Symbol" w:hAnsi="Segoe UI Symbol"/>
        </w:rPr>
      </w:pPr>
      <w:r w:rsidRPr="00D5087F">
        <w:rPr>
          <w:rFonts w:ascii="Segoe UI Symbol" w:hAnsi="Segoe UI Symbol"/>
        </w:rPr>
        <w:br w:type="page"/>
      </w:r>
      <w:bookmarkStart w:id="1211" w:name="_Toc437692909"/>
      <w:bookmarkStart w:id="1212" w:name="_Toc125952757"/>
      <w:bookmarkStart w:id="1213" w:name="_Toc59196868"/>
      <w:bookmarkStart w:id="1214" w:name="_Toc59197253"/>
    </w:p>
    <w:p w14:paraId="0EFF1771" w14:textId="77777777" w:rsidR="00C830D5" w:rsidRDefault="00C830D5" w:rsidP="00C830D5">
      <w:pPr>
        <w:pStyle w:val="UG-SectionIX-Heading1"/>
        <w:rPr>
          <w:rFonts w:ascii="Segoe UI Symbol" w:hAnsi="Segoe UI Symbol"/>
          <w:sz w:val="28"/>
        </w:rPr>
      </w:pPr>
    </w:p>
    <w:p w14:paraId="1CF8C3F1" w14:textId="77777777" w:rsidR="00C830D5" w:rsidRDefault="00C830D5" w:rsidP="00C830D5">
      <w:pPr>
        <w:pStyle w:val="UG-SectionIX-Heading1"/>
        <w:rPr>
          <w:rFonts w:ascii="Segoe UI Symbol" w:hAnsi="Segoe UI Symbol"/>
          <w:sz w:val="28"/>
        </w:rPr>
      </w:pPr>
    </w:p>
    <w:p w14:paraId="23B830EF" w14:textId="77777777" w:rsidR="00C830D5" w:rsidRDefault="00C830D5" w:rsidP="00C830D5">
      <w:pPr>
        <w:pStyle w:val="UG-SectionIX-Heading1"/>
        <w:rPr>
          <w:rFonts w:ascii="Segoe UI Symbol" w:hAnsi="Segoe UI Symbol"/>
          <w:sz w:val="28"/>
        </w:rPr>
      </w:pPr>
    </w:p>
    <w:p w14:paraId="0A910F48" w14:textId="77777777" w:rsidR="00C830D5" w:rsidRDefault="00C830D5" w:rsidP="00C830D5">
      <w:pPr>
        <w:pStyle w:val="UG-SectionIX-Heading1"/>
        <w:rPr>
          <w:rFonts w:ascii="Segoe UI Symbol" w:hAnsi="Segoe UI Symbol"/>
          <w:sz w:val="28"/>
        </w:rPr>
      </w:pPr>
    </w:p>
    <w:p w14:paraId="031F54F1" w14:textId="77777777" w:rsidR="00C830D5" w:rsidRDefault="00C830D5" w:rsidP="00C830D5">
      <w:pPr>
        <w:pStyle w:val="UG-SectionIX-Heading1"/>
        <w:rPr>
          <w:rFonts w:ascii="Segoe UI Symbol" w:hAnsi="Segoe UI Symbol"/>
          <w:sz w:val="28"/>
        </w:rPr>
      </w:pPr>
    </w:p>
    <w:p w14:paraId="24AD62D0" w14:textId="1F3FF14D" w:rsidR="00C830D5" w:rsidRPr="00C830D5" w:rsidRDefault="00C830D5" w:rsidP="00C830D5">
      <w:pPr>
        <w:shd w:val="clear" w:color="auto" w:fill="FFFFFF"/>
        <w:spacing w:after="0"/>
        <w:ind w:right="0"/>
        <w:jc w:val="left"/>
        <w:rPr>
          <w:rFonts w:ascii="Aptos" w:hAnsi="Aptos"/>
          <w:color w:val="242424"/>
          <w:sz w:val="22"/>
          <w:szCs w:val="22"/>
        </w:rPr>
      </w:pPr>
      <w:r>
        <w:rPr>
          <w:rFonts w:ascii="Segoe UI Symbol" w:hAnsi="Segoe UI Symbol"/>
          <w:sz w:val="28"/>
        </w:rPr>
        <w:t xml:space="preserve">          </w:t>
      </w:r>
      <w:r w:rsidRPr="00D5087F">
        <w:rPr>
          <w:rFonts w:ascii="Segoe UI Symbol" w:hAnsi="Segoe UI Symbol"/>
          <w:sz w:val="28"/>
        </w:rPr>
        <w:t>Appendix 1.</w:t>
      </w:r>
      <w:r w:rsidRPr="00C830D5">
        <w:rPr>
          <w:rFonts w:ascii="Aptos" w:hAnsi="Aptos"/>
          <w:color w:val="242424"/>
          <w:sz w:val="22"/>
          <w:szCs w:val="22"/>
          <w:bdr w:val="none" w:sz="0" w:space="0" w:color="auto" w:frame="1"/>
        </w:rPr>
        <w:t xml:space="preserve"> </w:t>
      </w:r>
      <w:r>
        <w:rPr>
          <w:rFonts w:ascii="Aptos" w:hAnsi="Aptos"/>
          <w:color w:val="242424"/>
          <w:sz w:val="22"/>
          <w:szCs w:val="22"/>
          <w:bdr w:val="none" w:sz="0" w:space="0" w:color="auto" w:frame="1"/>
        </w:rPr>
        <w:t xml:space="preserve"> </w:t>
      </w:r>
      <w:r w:rsidRPr="00C830D5">
        <w:rPr>
          <w:rFonts w:ascii="Segoe UI Symbol" w:hAnsi="Segoe UI Symbol"/>
          <w:sz w:val="28"/>
        </w:rPr>
        <w:t>Minutes of Contract Negotiations</w:t>
      </w:r>
    </w:p>
    <w:p w14:paraId="063A8C2F" w14:textId="2AB490A4" w:rsidR="00C830D5" w:rsidRDefault="00C830D5" w:rsidP="00C830D5">
      <w:pPr>
        <w:pStyle w:val="UG-SectionIX-Heading1"/>
        <w:rPr>
          <w:rFonts w:ascii="Segoe UI Symbol" w:hAnsi="Segoe UI Symbol"/>
          <w:sz w:val="28"/>
        </w:rPr>
      </w:pPr>
    </w:p>
    <w:p w14:paraId="5834C22B" w14:textId="77777777" w:rsidR="00C830D5" w:rsidRDefault="00C830D5" w:rsidP="00C830D5">
      <w:pPr>
        <w:pStyle w:val="UG-SectionIX-Heading1"/>
        <w:rPr>
          <w:rFonts w:ascii="Segoe UI Symbol" w:hAnsi="Segoe UI Symbol"/>
          <w:sz w:val="28"/>
        </w:rPr>
      </w:pPr>
    </w:p>
    <w:p w14:paraId="4527A0A7" w14:textId="77777777" w:rsidR="00C830D5" w:rsidRDefault="00C830D5" w:rsidP="00C830D5">
      <w:pPr>
        <w:pStyle w:val="UG-SectionIX-Heading1"/>
        <w:rPr>
          <w:rFonts w:ascii="Segoe UI Symbol" w:hAnsi="Segoe UI Symbol"/>
          <w:sz w:val="28"/>
        </w:rPr>
      </w:pPr>
    </w:p>
    <w:p w14:paraId="0692B38E" w14:textId="77777777" w:rsidR="00C830D5" w:rsidRDefault="00C830D5" w:rsidP="00C830D5">
      <w:pPr>
        <w:pStyle w:val="UG-SectionIX-Heading1"/>
        <w:rPr>
          <w:rFonts w:ascii="Segoe UI Symbol" w:hAnsi="Segoe UI Symbol"/>
          <w:sz w:val="28"/>
        </w:rPr>
      </w:pPr>
    </w:p>
    <w:p w14:paraId="059D35E3" w14:textId="77777777" w:rsidR="00C830D5" w:rsidRDefault="00C830D5" w:rsidP="00C830D5">
      <w:pPr>
        <w:pStyle w:val="UG-SectionIX-Heading1"/>
        <w:rPr>
          <w:rFonts w:ascii="Segoe UI Symbol" w:hAnsi="Segoe UI Symbol"/>
          <w:sz w:val="28"/>
        </w:rPr>
      </w:pPr>
    </w:p>
    <w:p w14:paraId="6BD21F04" w14:textId="77777777" w:rsidR="00C830D5" w:rsidRDefault="00C830D5" w:rsidP="00C830D5">
      <w:pPr>
        <w:pStyle w:val="UG-SectionIX-Heading1"/>
        <w:rPr>
          <w:rFonts w:ascii="Segoe UI Symbol" w:hAnsi="Segoe UI Symbol"/>
          <w:sz w:val="28"/>
        </w:rPr>
      </w:pPr>
    </w:p>
    <w:p w14:paraId="5C457AD0" w14:textId="77777777" w:rsidR="00C830D5" w:rsidRDefault="00C830D5" w:rsidP="00C830D5">
      <w:pPr>
        <w:pStyle w:val="UG-SectionIX-Heading1"/>
        <w:rPr>
          <w:rFonts w:ascii="Segoe UI Symbol" w:hAnsi="Segoe UI Symbol"/>
          <w:sz w:val="28"/>
        </w:rPr>
      </w:pPr>
    </w:p>
    <w:p w14:paraId="494B3B80" w14:textId="77777777" w:rsidR="00C830D5" w:rsidRDefault="00C830D5" w:rsidP="00C830D5">
      <w:pPr>
        <w:pStyle w:val="UG-SectionIX-Heading1"/>
        <w:rPr>
          <w:rFonts w:ascii="Segoe UI Symbol" w:hAnsi="Segoe UI Symbol"/>
          <w:sz w:val="28"/>
        </w:rPr>
      </w:pPr>
    </w:p>
    <w:p w14:paraId="521A1B73" w14:textId="77777777" w:rsidR="00C830D5" w:rsidRDefault="00C830D5" w:rsidP="00C830D5">
      <w:pPr>
        <w:pStyle w:val="UG-SectionIX-Heading1"/>
        <w:rPr>
          <w:rFonts w:ascii="Segoe UI Symbol" w:hAnsi="Segoe UI Symbol"/>
          <w:sz w:val="28"/>
        </w:rPr>
      </w:pPr>
    </w:p>
    <w:p w14:paraId="4F420030" w14:textId="77777777" w:rsidR="00C830D5" w:rsidRDefault="00C830D5" w:rsidP="00C830D5">
      <w:pPr>
        <w:pStyle w:val="UG-SectionIX-Heading1"/>
        <w:rPr>
          <w:rFonts w:ascii="Segoe UI Symbol" w:hAnsi="Segoe UI Symbol"/>
          <w:sz w:val="28"/>
        </w:rPr>
      </w:pPr>
    </w:p>
    <w:p w14:paraId="6193E04A" w14:textId="77777777" w:rsidR="00C830D5" w:rsidRDefault="00C830D5" w:rsidP="00C830D5">
      <w:pPr>
        <w:pStyle w:val="UG-SectionIX-Heading1"/>
        <w:rPr>
          <w:rFonts w:ascii="Segoe UI Symbol" w:hAnsi="Segoe UI Symbol"/>
          <w:sz w:val="28"/>
        </w:rPr>
      </w:pPr>
    </w:p>
    <w:p w14:paraId="6B48CB9E" w14:textId="77777777" w:rsidR="00C830D5" w:rsidRDefault="00C830D5" w:rsidP="00C830D5">
      <w:pPr>
        <w:pStyle w:val="UG-SectionIX-Heading1"/>
        <w:rPr>
          <w:rFonts w:ascii="Segoe UI Symbol" w:hAnsi="Segoe UI Symbol"/>
          <w:sz w:val="28"/>
        </w:rPr>
      </w:pPr>
    </w:p>
    <w:p w14:paraId="54375AC1" w14:textId="77777777" w:rsidR="00C830D5" w:rsidRDefault="00C830D5" w:rsidP="00C830D5">
      <w:pPr>
        <w:pStyle w:val="UG-SectionIX-Heading1"/>
        <w:rPr>
          <w:rFonts w:ascii="Segoe UI Symbol" w:hAnsi="Segoe UI Symbol"/>
          <w:sz w:val="28"/>
        </w:rPr>
      </w:pPr>
    </w:p>
    <w:p w14:paraId="4F418049" w14:textId="77777777" w:rsidR="00C830D5" w:rsidRDefault="00C830D5" w:rsidP="00C830D5">
      <w:pPr>
        <w:pStyle w:val="UG-SectionIX-Heading1"/>
        <w:rPr>
          <w:rFonts w:ascii="Segoe UI Symbol" w:hAnsi="Segoe UI Symbol"/>
          <w:sz w:val="28"/>
        </w:rPr>
      </w:pPr>
    </w:p>
    <w:p w14:paraId="134BFEB5" w14:textId="77777777" w:rsidR="00C830D5" w:rsidRDefault="00C830D5" w:rsidP="00C830D5">
      <w:pPr>
        <w:pStyle w:val="UG-SectionIX-Heading1"/>
        <w:rPr>
          <w:rFonts w:ascii="Segoe UI Symbol" w:hAnsi="Segoe UI Symbol"/>
          <w:sz w:val="28"/>
        </w:rPr>
      </w:pPr>
    </w:p>
    <w:p w14:paraId="23972F0D" w14:textId="77777777" w:rsidR="00C830D5" w:rsidRDefault="00C830D5" w:rsidP="00C830D5">
      <w:pPr>
        <w:pStyle w:val="UG-SectionIX-Heading1"/>
        <w:rPr>
          <w:rFonts w:ascii="Segoe UI Symbol" w:hAnsi="Segoe UI Symbol"/>
          <w:sz w:val="28"/>
        </w:rPr>
      </w:pPr>
    </w:p>
    <w:p w14:paraId="08F81BD9" w14:textId="77777777" w:rsidR="00C830D5" w:rsidRDefault="00C830D5" w:rsidP="00EC2887">
      <w:pPr>
        <w:suppressAutoHyphens/>
        <w:rPr>
          <w:rFonts w:ascii="Segoe UI Symbol" w:hAnsi="Segoe UI Symbol"/>
        </w:rPr>
      </w:pPr>
    </w:p>
    <w:bookmarkEnd w:id="1211"/>
    <w:bookmarkEnd w:id="1212"/>
    <w:bookmarkEnd w:id="1213"/>
    <w:bookmarkEnd w:id="1214"/>
    <w:p w14:paraId="380942BD" w14:textId="77777777" w:rsidR="00EC2887" w:rsidRPr="00EC2887" w:rsidRDefault="00EC2887" w:rsidP="00EC2887">
      <w:pPr>
        <w:suppressAutoHyphens/>
        <w:rPr>
          <w:rFonts w:ascii="Segoe UI Symbol" w:hAnsi="Segoe UI Symbol"/>
          <w:b/>
          <w:bCs/>
        </w:rPr>
      </w:pPr>
      <w:r w:rsidRPr="00EC2887">
        <w:rPr>
          <w:rFonts w:ascii="Segoe UI Symbol" w:hAnsi="Segoe UI Symbol"/>
          <w:b/>
          <w:bCs/>
        </w:rPr>
        <w:lastRenderedPageBreak/>
        <w:t>Appendix 2.  Terms and Procedures of Payment</w:t>
      </w:r>
    </w:p>
    <w:p w14:paraId="565219AF" w14:textId="77777777" w:rsidR="00EC2887" w:rsidRPr="00EC2887" w:rsidRDefault="00EC2887" w:rsidP="00EC2887">
      <w:pPr>
        <w:suppressAutoHyphens/>
        <w:rPr>
          <w:rFonts w:ascii="Segoe UI Symbol" w:hAnsi="Segoe UI Symbol"/>
        </w:rPr>
      </w:pPr>
      <w:r w:rsidRPr="00EC2887">
        <w:rPr>
          <w:rFonts w:ascii="Segoe UI Symbol" w:hAnsi="Segoe UI Symbol"/>
        </w:rPr>
        <w:t xml:space="preserve">In accordance with the provisions of GCC Clause 12 (Terms of Payment), the Employer </w:t>
      </w:r>
      <w:proofErr w:type="gramStart"/>
      <w:r w:rsidRPr="00EC2887">
        <w:rPr>
          <w:rFonts w:ascii="Segoe UI Symbol" w:hAnsi="Segoe UI Symbol"/>
        </w:rPr>
        <w:t>shall</w:t>
      </w:r>
      <w:proofErr w:type="gramEnd"/>
      <w:r w:rsidRPr="00EC2887">
        <w:rPr>
          <w:rFonts w:ascii="Segoe UI Symbol" w:hAnsi="Segoe UI Symbol"/>
        </w:rPr>
        <w:t xml:space="preserve"> pay the Contractor in the following manner and at the following times, </w:t>
      </w:r>
      <w:proofErr w:type="gramStart"/>
      <w:r w:rsidRPr="00EC2887">
        <w:rPr>
          <w:rFonts w:ascii="Segoe UI Symbol" w:hAnsi="Segoe UI Symbol"/>
        </w:rPr>
        <w:t>on the basis of</w:t>
      </w:r>
      <w:proofErr w:type="gramEnd"/>
      <w:r w:rsidRPr="00EC2887">
        <w:rPr>
          <w:rFonts w:ascii="Segoe UI Symbol" w:hAnsi="Segoe UI Symbol"/>
        </w:rPr>
        <w:t xml:space="preserve">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6B0444A"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53388C12" w14:textId="77777777" w:rsidR="00EC2887" w:rsidRPr="00EC2887" w:rsidRDefault="00EC2887" w:rsidP="00EC2887">
      <w:pPr>
        <w:suppressAutoHyphens/>
        <w:rPr>
          <w:rFonts w:ascii="Segoe UI Symbol" w:hAnsi="Segoe UI Symbol"/>
          <w:b/>
          <w:bCs/>
        </w:rPr>
      </w:pPr>
      <w:r w:rsidRPr="00EC2887">
        <w:rPr>
          <w:rFonts w:ascii="Segoe UI Symbol" w:hAnsi="Segoe UI Symbol"/>
          <w:b/>
          <w:bCs/>
        </w:rPr>
        <w:t>TERMS OF PAYMENT</w:t>
      </w:r>
    </w:p>
    <w:p w14:paraId="3B62696D"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49736119" w14:textId="77777777" w:rsidR="00EC2887" w:rsidRPr="00EC2887" w:rsidRDefault="00EC2887" w:rsidP="00EC2887">
      <w:pPr>
        <w:suppressAutoHyphens/>
        <w:rPr>
          <w:rFonts w:ascii="Segoe UI Symbol" w:hAnsi="Segoe UI Symbol"/>
        </w:rPr>
      </w:pPr>
      <w:r w:rsidRPr="00EC2887">
        <w:rPr>
          <w:rFonts w:ascii="Segoe UI Symbol" w:hAnsi="Segoe UI Symbol"/>
          <w:b/>
          <w:bCs/>
          <w:u w:val="single"/>
        </w:rPr>
        <w:t>Schedule No. 1.</w:t>
      </w:r>
      <w:r w:rsidRPr="00EC2887">
        <w:rPr>
          <w:rFonts w:ascii="Segoe UI Symbol" w:hAnsi="Segoe UI Symbol"/>
        </w:rPr>
        <w:t>  Plant and Equipment Supplied from Abroad</w:t>
      </w:r>
    </w:p>
    <w:p w14:paraId="6A60E880"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22C47056" w14:textId="77777777" w:rsidR="00EC2887" w:rsidRPr="00EC2887" w:rsidRDefault="00EC2887" w:rsidP="00EC2887">
      <w:pPr>
        <w:suppressAutoHyphens/>
        <w:rPr>
          <w:rFonts w:ascii="Segoe UI Symbol" w:hAnsi="Segoe UI Symbol"/>
        </w:rPr>
      </w:pPr>
      <w:r w:rsidRPr="00EC2887">
        <w:rPr>
          <w:rFonts w:ascii="Segoe UI Symbol" w:hAnsi="Segoe UI Symbol"/>
        </w:rPr>
        <w:t>In respect of plant and equipment supplied from abroad, the following payments shall be made:</w:t>
      </w:r>
    </w:p>
    <w:p w14:paraId="6516540E"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24A37B7F" w14:textId="77777777" w:rsidR="00EC2887" w:rsidRPr="00EC2887" w:rsidRDefault="00EC2887" w:rsidP="00EC2887">
      <w:pPr>
        <w:suppressAutoHyphens/>
        <w:rPr>
          <w:rFonts w:ascii="Segoe UI Symbol" w:hAnsi="Segoe UI Symbol"/>
        </w:rPr>
      </w:pPr>
      <w:r w:rsidRPr="00EC2887">
        <w:rPr>
          <w:rFonts w:ascii="Segoe UI Symbol" w:hAnsi="Segoe UI Symbol"/>
        </w:rPr>
        <w:t>Ten percent (10%) of the total CIP amount as an advance payment against receipt of invoice and an irrevocable advance payment security for the equivalent amount made out in favor of the Employer.  The advance payment security may be reduced in proportion to the value of the plant and equipment delivered to the site, as evidenced by shipping and delivery documents.</w:t>
      </w:r>
    </w:p>
    <w:p w14:paraId="2EC58BE2"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6B942149" w14:textId="77777777" w:rsidR="00EC2887" w:rsidRPr="00EC2887" w:rsidRDefault="00EC2887" w:rsidP="00EC2887">
      <w:pPr>
        <w:suppressAutoHyphens/>
        <w:rPr>
          <w:rFonts w:ascii="Segoe UI Symbol" w:hAnsi="Segoe UI Symbol"/>
        </w:rPr>
      </w:pPr>
      <w:r w:rsidRPr="00EC2887">
        <w:rPr>
          <w:rFonts w:ascii="Segoe UI Symbol" w:hAnsi="Segoe UI Symbol"/>
        </w:rPr>
        <w:t>Sixty percent (60%) of the total or pro rata CIP amount upon Incoterm “CIP”, upon delivery to the carrier within ninety (90) days after receipt of the following documents.</w:t>
      </w:r>
    </w:p>
    <w:p w14:paraId="2CCDD299"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a signed commercial invoice</w:t>
      </w:r>
    </w:p>
    <w:p w14:paraId="6F1512C4"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cargo insurance certificate</w:t>
      </w:r>
    </w:p>
    <w:p w14:paraId="167DEB95"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a clean non-negotiable transport document (i.e. On-Board Ocean Bill of Lading or Waybills)</w:t>
      </w:r>
    </w:p>
    <w:p w14:paraId="77C368B3"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Certificate of Origin issued by the Chamber of Commerce of the manufacturer’s country</w:t>
      </w:r>
    </w:p>
    <w:p w14:paraId="1E94965D" w14:textId="77777777" w:rsidR="00EC2887" w:rsidRPr="00807884" w:rsidRDefault="00EC2887" w:rsidP="002D6580">
      <w:pPr>
        <w:pStyle w:val="ListParagraph"/>
        <w:numPr>
          <w:ilvl w:val="0"/>
          <w:numId w:val="154"/>
        </w:numPr>
        <w:tabs>
          <w:tab w:val="num" w:pos="720"/>
        </w:tabs>
        <w:suppressAutoHyphens/>
        <w:rPr>
          <w:rFonts w:ascii="Segoe UI Symbol" w:hAnsi="Segoe UI Symbol"/>
        </w:rPr>
      </w:pPr>
      <w:r w:rsidRPr="00807884">
        <w:rPr>
          <w:rFonts w:ascii="Segoe UI Symbol" w:hAnsi="Segoe UI Symbol"/>
        </w:rPr>
        <w:t>Detailed packing list</w:t>
      </w:r>
    </w:p>
    <w:p w14:paraId="455920A9"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Certificate of Conformity</w:t>
      </w:r>
    </w:p>
    <w:p w14:paraId="0746DA0D"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Factory Acceptance Test Report</w:t>
      </w:r>
    </w:p>
    <w:p w14:paraId="4427D25B"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46BDB849" w14:textId="77777777" w:rsidR="00EC2887" w:rsidRPr="00EC2887" w:rsidRDefault="00EC2887" w:rsidP="00EC2887">
      <w:pPr>
        <w:suppressAutoHyphens/>
        <w:rPr>
          <w:rFonts w:ascii="Segoe UI Symbol" w:hAnsi="Segoe UI Symbol"/>
        </w:rPr>
      </w:pPr>
      <w:r w:rsidRPr="00EC2887">
        <w:rPr>
          <w:rFonts w:ascii="Segoe UI Symbol" w:hAnsi="Segoe UI Symbol"/>
        </w:rPr>
        <w:lastRenderedPageBreak/>
        <w:t>Twenty percent (20%) of the total or pro rata CIP amount upon Incoterm “CIP”, upon erection and installation, within ninety (90) days after receipt of invoice and the following documents:</w:t>
      </w:r>
    </w:p>
    <w:p w14:paraId="7753B071" w14:textId="77777777" w:rsidR="00EC2887" w:rsidRPr="00EC2887" w:rsidRDefault="00EC2887" w:rsidP="00EC2887">
      <w:pPr>
        <w:suppressAutoHyphens/>
        <w:rPr>
          <w:rFonts w:ascii="Segoe UI Symbol" w:hAnsi="Segoe UI Symbol"/>
        </w:rPr>
      </w:pPr>
      <w:r w:rsidRPr="00EC2887">
        <w:rPr>
          <w:rFonts w:ascii="Segoe UI Symbol" w:hAnsi="Segoe UI Symbol"/>
        </w:rPr>
        <w:t>Confirmation by the Employer or his authorized representative that the erection and installation of the relevant material has been successfully completed.</w:t>
      </w:r>
    </w:p>
    <w:p w14:paraId="60A4DCC7"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2FB6B6B4" w14:textId="77777777" w:rsidR="00EC2887" w:rsidRPr="00EC2887" w:rsidRDefault="00EC2887" w:rsidP="00EC2887">
      <w:pPr>
        <w:suppressAutoHyphens/>
        <w:rPr>
          <w:rFonts w:ascii="Segoe UI Symbol" w:hAnsi="Segoe UI Symbol"/>
        </w:rPr>
      </w:pPr>
      <w:r w:rsidRPr="00EC2887">
        <w:rPr>
          <w:rFonts w:ascii="Segoe UI Symbol" w:hAnsi="Segoe UI Symbol"/>
        </w:rPr>
        <w:t>Five percent (5%) of the total or pro rata CIP amount upon issue of the Completion Certificate, within ninety (90) days after receipt of invoice.</w:t>
      </w:r>
    </w:p>
    <w:p w14:paraId="0F8BED43"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0619DCF7" w14:textId="77777777" w:rsidR="00EC2887" w:rsidRPr="00EC2887" w:rsidRDefault="00EC2887" w:rsidP="00EC2887">
      <w:pPr>
        <w:suppressAutoHyphens/>
        <w:rPr>
          <w:rFonts w:ascii="Segoe UI Symbol" w:hAnsi="Segoe UI Symbol"/>
        </w:rPr>
      </w:pPr>
      <w:r w:rsidRPr="00EC2887">
        <w:rPr>
          <w:rFonts w:ascii="Segoe UI Symbol" w:hAnsi="Segoe UI Symbol"/>
        </w:rPr>
        <w:t>Five percent (5%) of the total or pro rata CIP amount upon issue of the Operational Acceptance Certificate, within ninety (90) days after receipt of invoice.</w:t>
      </w:r>
    </w:p>
    <w:p w14:paraId="293E96FF"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61336F01" w14:textId="77777777" w:rsidR="00EC2887" w:rsidRPr="00EC2887" w:rsidRDefault="00EC2887" w:rsidP="00EC2887">
      <w:pPr>
        <w:suppressAutoHyphens/>
        <w:rPr>
          <w:rFonts w:ascii="Segoe UI Symbol" w:hAnsi="Segoe UI Symbol"/>
        </w:rPr>
      </w:pPr>
      <w:r w:rsidRPr="00EC2887">
        <w:rPr>
          <w:rFonts w:ascii="Segoe UI Symbol" w:hAnsi="Segoe UI Symbol"/>
          <w:b/>
          <w:bCs/>
          <w:u w:val="single"/>
        </w:rPr>
        <w:t>Schedule No. 2.</w:t>
      </w:r>
      <w:r w:rsidRPr="00EC2887">
        <w:rPr>
          <w:rFonts w:ascii="Segoe UI Symbol" w:hAnsi="Segoe UI Symbol"/>
        </w:rPr>
        <w:t>  Plant and Equipment Supplied from within the Employer’s Country</w:t>
      </w:r>
    </w:p>
    <w:p w14:paraId="0D366650"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7AFFC295" w14:textId="77777777" w:rsidR="00EC2887" w:rsidRPr="00EC2887" w:rsidRDefault="00EC2887" w:rsidP="00EC2887">
      <w:pPr>
        <w:suppressAutoHyphens/>
        <w:rPr>
          <w:rFonts w:ascii="Segoe UI Symbol" w:hAnsi="Segoe UI Symbol"/>
        </w:rPr>
      </w:pPr>
      <w:r w:rsidRPr="00EC2887">
        <w:rPr>
          <w:rFonts w:ascii="Segoe UI Symbol" w:hAnsi="Segoe UI Symbol"/>
        </w:rPr>
        <w:t>In respect of plant and equipment supplied from within the Employer’s Country, the following payments shall be made:</w:t>
      </w:r>
    </w:p>
    <w:p w14:paraId="40D8BED2"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561D5F52" w14:textId="77777777" w:rsidR="00EC2887" w:rsidRPr="00EC2887" w:rsidRDefault="00EC2887" w:rsidP="00EC2887">
      <w:pPr>
        <w:suppressAutoHyphens/>
        <w:rPr>
          <w:rFonts w:ascii="Segoe UI Symbol" w:hAnsi="Segoe UI Symbol"/>
        </w:rPr>
      </w:pPr>
      <w:r w:rsidRPr="00EC2887">
        <w:rPr>
          <w:rFonts w:ascii="Segoe UI Symbol" w:hAnsi="Segoe UI Symbol"/>
        </w:rPr>
        <w:t>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equipment delivered to the site, as evidenced by shipping and delivery documents.</w:t>
      </w:r>
    </w:p>
    <w:p w14:paraId="3FDEAF3F"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5CF5D149" w14:textId="77777777" w:rsidR="00EC2887" w:rsidRPr="00EC2887" w:rsidRDefault="00EC2887" w:rsidP="00EC2887">
      <w:pPr>
        <w:suppressAutoHyphens/>
        <w:rPr>
          <w:rFonts w:ascii="Segoe UI Symbol" w:hAnsi="Segoe UI Symbol"/>
        </w:rPr>
      </w:pPr>
      <w:r w:rsidRPr="00EC2887">
        <w:rPr>
          <w:rFonts w:ascii="Segoe UI Symbol" w:hAnsi="Segoe UI Symbol"/>
        </w:rPr>
        <w:t>Eighty percent (80%) of the total or pro rata EXW amount upon Incoterm “Ex-Works,” upon delivery to the carrier within ninety (90) days after receipt of invoice and the following documents.</w:t>
      </w:r>
    </w:p>
    <w:p w14:paraId="5D6ACFB5"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a signed commercial invoice</w:t>
      </w:r>
    </w:p>
    <w:p w14:paraId="65AF4C10"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Quality Assurance Certificate</w:t>
      </w:r>
    </w:p>
    <w:p w14:paraId="1105DE94"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Factory Acceptance Test Report where applicable</w:t>
      </w:r>
    </w:p>
    <w:p w14:paraId="2938824C" w14:textId="77777777" w:rsidR="00EC2887" w:rsidRPr="00EC2887" w:rsidRDefault="00EC2887" w:rsidP="002D6580">
      <w:pPr>
        <w:pStyle w:val="ListParagraph"/>
        <w:numPr>
          <w:ilvl w:val="0"/>
          <w:numId w:val="154"/>
        </w:numPr>
        <w:tabs>
          <w:tab w:val="num" w:pos="720"/>
        </w:tabs>
        <w:suppressAutoHyphens/>
        <w:rPr>
          <w:rFonts w:ascii="Segoe UI Symbol" w:hAnsi="Segoe UI Symbol"/>
        </w:rPr>
      </w:pPr>
      <w:r w:rsidRPr="00EC2887">
        <w:rPr>
          <w:rFonts w:ascii="Segoe UI Symbol" w:hAnsi="Segoe UI Symbol"/>
        </w:rPr>
        <w:t>Copy of inspection certificate approved by the Procuring Entity</w:t>
      </w:r>
    </w:p>
    <w:p w14:paraId="77EB6FBA"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1E2A35C6"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545DA281" w14:textId="77777777" w:rsidR="00EC2887" w:rsidRPr="00EC2887" w:rsidRDefault="00EC2887" w:rsidP="00EC2887">
      <w:pPr>
        <w:suppressAutoHyphens/>
        <w:rPr>
          <w:rFonts w:ascii="Segoe UI Symbol" w:hAnsi="Segoe UI Symbol"/>
        </w:rPr>
      </w:pPr>
      <w:r w:rsidRPr="00EC2887">
        <w:rPr>
          <w:rFonts w:ascii="Segoe UI Symbol" w:hAnsi="Segoe UI Symbol"/>
        </w:rPr>
        <w:lastRenderedPageBreak/>
        <w:t>Five percent (5%) of the total or pro rata EXW amount upon issue of the Completion Certificate, within ninety (90) days after receipt of invoice.</w:t>
      </w:r>
    </w:p>
    <w:p w14:paraId="273003D5"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780FDB77" w14:textId="77777777" w:rsidR="00EC2887" w:rsidRPr="00EC2887" w:rsidRDefault="00EC2887" w:rsidP="00EC2887">
      <w:pPr>
        <w:suppressAutoHyphens/>
        <w:rPr>
          <w:rFonts w:ascii="Segoe UI Symbol" w:hAnsi="Segoe UI Symbol"/>
        </w:rPr>
      </w:pPr>
      <w:r w:rsidRPr="00EC2887">
        <w:rPr>
          <w:rFonts w:ascii="Segoe UI Symbol" w:hAnsi="Segoe UI Symbol"/>
        </w:rPr>
        <w:t>Five percent (5%) of the total or pro rata EXW amount upon issue of the Operational Acceptance Certificate, within ninety (90) days after receipt of invoice.</w:t>
      </w:r>
    </w:p>
    <w:p w14:paraId="13636350"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66E5A9EF" w14:textId="77777777" w:rsidR="00EC2887" w:rsidRPr="00EC2887" w:rsidRDefault="00EC2887" w:rsidP="00EC2887">
      <w:pPr>
        <w:suppressAutoHyphens/>
        <w:rPr>
          <w:rFonts w:ascii="Segoe UI Symbol" w:hAnsi="Segoe UI Symbol"/>
          <w:b/>
          <w:bCs/>
          <w:u w:val="single"/>
        </w:rPr>
      </w:pPr>
      <w:r w:rsidRPr="00EC2887">
        <w:rPr>
          <w:rFonts w:ascii="Segoe UI Symbol" w:hAnsi="Segoe UI Symbol"/>
          <w:b/>
          <w:bCs/>
          <w:u w:val="single"/>
        </w:rPr>
        <w:t>Schedule No. 3.  Design Services</w:t>
      </w:r>
    </w:p>
    <w:p w14:paraId="13B526AB"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279936BA" w14:textId="77777777" w:rsidR="00EC2887" w:rsidRPr="00EC2887" w:rsidRDefault="00EC2887" w:rsidP="00EC2887">
      <w:pPr>
        <w:suppressAutoHyphens/>
        <w:rPr>
          <w:rFonts w:ascii="Segoe UI Symbol" w:hAnsi="Segoe UI Symbol"/>
        </w:rPr>
      </w:pPr>
      <w:r w:rsidRPr="00EC2887">
        <w:rPr>
          <w:rFonts w:ascii="Segoe UI Symbol" w:hAnsi="Segoe UI Symbol"/>
        </w:rPr>
        <w:t>In respect of design services for both the foreign currency and the local currency portions, the following payments shall be made:</w:t>
      </w:r>
    </w:p>
    <w:p w14:paraId="3BD557C9"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0295882C" w14:textId="77777777" w:rsidR="00EC2887" w:rsidRPr="00EC2887" w:rsidRDefault="00EC2887" w:rsidP="00EC2887">
      <w:pPr>
        <w:suppressAutoHyphens/>
        <w:rPr>
          <w:rFonts w:ascii="Segoe UI Symbol" w:hAnsi="Segoe UI Symbol"/>
        </w:rPr>
      </w:pPr>
      <w:r w:rsidRPr="00EC2887">
        <w:rPr>
          <w:rFonts w:ascii="Segoe UI Symbol" w:hAnsi="Segoe UI Symbol"/>
        </w:rPr>
        <w:t>Ten percent (10%) of the total design services amount as an advance payment against receipt of invoice, and an irrevocable advance payment security for the equivalent amount made out in favor of the Employer. </w:t>
      </w:r>
    </w:p>
    <w:p w14:paraId="3D95C4C5"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35AA89AB" w14:textId="77777777" w:rsidR="00EC2887" w:rsidRPr="00EC2887" w:rsidRDefault="00EC2887" w:rsidP="00EC2887">
      <w:pPr>
        <w:suppressAutoHyphens/>
        <w:rPr>
          <w:rFonts w:ascii="Segoe UI Symbol" w:hAnsi="Segoe UI Symbol"/>
        </w:rPr>
      </w:pPr>
      <w:r w:rsidRPr="00EC2887">
        <w:rPr>
          <w:rFonts w:ascii="Segoe UI Symbol" w:hAnsi="Segoe UI Symbol"/>
        </w:rPr>
        <w:t>Ninety percent (90%) of the total or pro rata design services amount upon acceptance of design in accordance with GCC Clause 20 by the Project Manager within ninety (90) days after receipt of invoice.</w:t>
      </w:r>
    </w:p>
    <w:p w14:paraId="6A703644"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6DDEC40A" w14:textId="77777777" w:rsidR="00EC2887" w:rsidRPr="00EC2887" w:rsidRDefault="00EC2887" w:rsidP="00EC2887">
      <w:pPr>
        <w:suppressAutoHyphens/>
        <w:rPr>
          <w:rFonts w:ascii="Segoe UI Symbol" w:hAnsi="Segoe UI Symbol"/>
          <w:b/>
          <w:bCs/>
          <w:u w:val="single"/>
        </w:rPr>
      </w:pPr>
      <w:r w:rsidRPr="00EC2887">
        <w:rPr>
          <w:rFonts w:ascii="Segoe UI Symbol" w:hAnsi="Segoe UI Symbol"/>
          <w:b/>
          <w:bCs/>
          <w:u w:val="single"/>
        </w:rPr>
        <w:t>Schedule No. 4.  Installation Services</w:t>
      </w:r>
    </w:p>
    <w:p w14:paraId="16139EB5"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09BC4EF6" w14:textId="77777777" w:rsidR="00EC2887" w:rsidRPr="00EC2887" w:rsidRDefault="00EC2887" w:rsidP="00EC2887">
      <w:pPr>
        <w:suppressAutoHyphens/>
        <w:rPr>
          <w:rFonts w:ascii="Segoe UI Symbol" w:hAnsi="Segoe UI Symbol"/>
        </w:rPr>
      </w:pPr>
      <w:r w:rsidRPr="00EC2887">
        <w:rPr>
          <w:rFonts w:ascii="Segoe UI Symbol" w:hAnsi="Segoe UI Symbol"/>
        </w:rPr>
        <w:t>In respect of installation services for both the foreign and local currency portions, the following payments shall be made:</w:t>
      </w:r>
    </w:p>
    <w:p w14:paraId="182DF89B"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36A6FF7E" w14:textId="77777777" w:rsidR="00EC2887" w:rsidRPr="00EC2887" w:rsidRDefault="00EC2887" w:rsidP="00EC2887">
      <w:pPr>
        <w:suppressAutoHyphens/>
        <w:rPr>
          <w:rFonts w:ascii="Segoe UI Symbol" w:hAnsi="Segoe UI Symbol"/>
        </w:rPr>
      </w:pPr>
      <w:r w:rsidRPr="00EC2887">
        <w:rPr>
          <w:rFonts w:ascii="Segoe UI Symbol" w:hAnsi="Segoe UI Symbol"/>
        </w:rPr>
        <w:t>Ten percent (10%) of the total installation services amount as an advance payment against receipt of invoice,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3FA44C8E"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1D19BDE1" w14:textId="77777777" w:rsidR="00EC2887" w:rsidRPr="00EC2887" w:rsidRDefault="00EC2887" w:rsidP="00EC2887">
      <w:pPr>
        <w:suppressAutoHyphens/>
        <w:rPr>
          <w:rFonts w:ascii="Segoe UI Symbol" w:hAnsi="Segoe UI Symbol"/>
        </w:rPr>
      </w:pPr>
      <w:r w:rsidRPr="00EC2887">
        <w:rPr>
          <w:rFonts w:ascii="Segoe UI Symbol" w:hAnsi="Segoe UI Symbol"/>
        </w:rPr>
        <w:lastRenderedPageBreak/>
        <w:t>Eighty percent (80%) of the measured value of work performed by the Contractor, as identified in the said Program of Performance, during the preceding month, as evidenced by the Employer’s authorization of the Contractor’s application, will be made monthly within ninety (90) days after receipt of invoice.</w:t>
      </w:r>
    </w:p>
    <w:p w14:paraId="7F960F7D"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3ADD3BCD" w14:textId="77777777" w:rsidR="00EC2887" w:rsidRPr="00EC2887" w:rsidRDefault="00EC2887" w:rsidP="00EC2887">
      <w:pPr>
        <w:suppressAutoHyphens/>
        <w:rPr>
          <w:rFonts w:ascii="Segoe UI Symbol" w:hAnsi="Segoe UI Symbol"/>
        </w:rPr>
      </w:pPr>
      <w:r w:rsidRPr="00EC2887">
        <w:rPr>
          <w:rFonts w:ascii="Segoe UI Symbol" w:hAnsi="Segoe UI Symbol"/>
        </w:rPr>
        <w:t>Five percent (5%) of the total or pro rata value of installation services performed by the Contractor as evidenced by the Employer’s authorization of the Contractor’s monthly applications, upon issue of the Completion Certificate, within ninety (90) days after receipt of invoice.</w:t>
      </w:r>
    </w:p>
    <w:p w14:paraId="544BF805"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0176BBC6" w14:textId="77777777" w:rsidR="00EC2887" w:rsidRPr="00EC2887" w:rsidRDefault="00EC2887" w:rsidP="00EC2887">
      <w:pPr>
        <w:suppressAutoHyphens/>
        <w:rPr>
          <w:rFonts w:ascii="Segoe UI Symbol" w:hAnsi="Segoe UI Symbol"/>
        </w:rPr>
      </w:pPr>
      <w:r w:rsidRPr="00EC2887">
        <w:rPr>
          <w:rFonts w:ascii="Segoe UI Symbol" w:hAnsi="Segoe UI Symbol"/>
        </w:rPr>
        <w:t>Five percent (5%) of the total or pro rata value of installation services performed by the Contractor as evidenced by the Employer’s authorization of the Contractor’s monthly applications, upon issue of the Operational Acceptance Certificate, within ninety (90) days after receipt of invoice.</w:t>
      </w:r>
    </w:p>
    <w:p w14:paraId="430E5A3F"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18A8E906" w14:textId="77777777" w:rsidR="00EC2887" w:rsidRPr="00EC2887" w:rsidRDefault="00EC2887" w:rsidP="00EC2887">
      <w:pPr>
        <w:suppressAutoHyphens/>
        <w:rPr>
          <w:rFonts w:ascii="Segoe UI Symbol" w:hAnsi="Segoe UI Symbol"/>
        </w:rPr>
      </w:pPr>
      <w:proofErr w:type="gramStart"/>
      <w:r w:rsidRPr="00EC2887">
        <w:rPr>
          <w:rFonts w:ascii="Segoe UI Symbol" w:hAnsi="Segoe UI Symbol"/>
        </w:rPr>
        <w:t>In the event that</w:t>
      </w:r>
      <w:proofErr w:type="gramEnd"/>
      <w:r w:rsidRPr="00EC2887">
        <w:rPr>
          <w:rFonts w:ascii="Segoe UI Symbol" w:hAnsi="Segoe UI Symbol"/>
        </w:rPr>
        <w:t xml:space="preserve"> the Employer fails to make any payment on its respective due date, the Employer shall pay to the Contractor interest on the amount of such delayed payment at the rate of one-half percent (0.5%) per annum for </w:t>
      </w:r>
      <w:proofErr w:type="gramStart"/>
      <w:r w:rsidRPr="00EC2887">
        <w:rPr>
          <w:rFonts w:ascii="Segoe UI Symbol" w:hAnsi="Segoe UI Symbol"/>
        </w:rPr>
        <w:t>period</w:t>
      </w:r>
      <w:proofErr w:type="gramEnd"/>
      <w:r w:rsidRPr="00EC2887">
        <w:rPr>
          <w:rFonts w:ascii="Segoe UI Symbol" w:hAnsi="Segoe UI Symbol"/>
        </w:rPr>
        <w:t xml:space="preserve"> of delay until payment has been made in full.</w:t>
      </w:r>
    </w:p>
    <w:p w14:paraId="23004AB9"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5D3F4FE1" w14:textId="77777777" w:rsidR="00EC2887" w:rsidRPr="00EC2887" w:rsidRDefault="00EC2887" w:rsidP="00EC2887">
      <w:pPr>
        <w:suppressAutoHyphens/>
        <w:rPr>
          <w:rFonts w:ascii="Segoe UI Symbol" w:hAnsi="Segoe UI Symbol"/>
          <w:b/>
          <w:bCs/>
        </w:rPr>
      </w:pPr>
      <w:r w:rsidRPr="00EC2887">
        <w:rPr>
          <w:rFonts w:ascii="Segoe UI Symbol" w:hAnsi="Segoe UI Symbol"/>
          <w:b/>
          <w:bCs/>
        </w:rPr>
        <w:t>PAYMENT PROCEDURES</w:t>
      </w:r>
    </w:p>
    <w:p w14:paraId="60E85F2D" w14:textId="77777777" w:rsidR="00EC2887" w:rsidRPr="00EC2887" w:rsidRDefault="00EC2887" w:rsidP="00EC2887">
      <w:pPr>
        <w:suppressAutoHyphens/>
        <w:rPr>
          <w:rFonts w:ascii="Segoe UI Symbol" w:hAnsi="Segoe UI Symbol"/>
        </w:rPr>
      </w:pPr>
      <w:r w:rsidRPr="00EC2887">
        <w:rPr>
          <w:rFonts w:ascii="Segoe UI Symbol" w:hAnsi="Segoe UI Symbol"/>
        </w:rPr>
        <w:t> </w:t>
      </w:r>
    </w:p>
    <w:p w14:paraId="4D982587" w14:textId="77777777" w:rsidR="00EC2887" w:rsidRPr="00EC2887" w:rsidRDefault="00EC2887" w:rsidP="00EC2887">
      <w:pPr>
        <w:suppressAutoHyphens/>
        <w:rPr>
          <w:rFonts w:ascii="Segoe UI Symbol" w:hAnsi="Segoe UI Symbol"/>
        </w:rPr>
      </w:pPr>
      <w:r w:rsidRPr="00EC2887">
        <w:rPr>
          <w:rFonts w:ascii="Segoe UI Symbol" w:hAnsi="Segoe UI Symbol"/>
        </w:rPr>
        <w:t>The procedures to be followed in applying for certification and making payments shall be as follows:</w:t>
      </w:r>
    </w:p>
    <w:p w14:paraId="60E48043" w14:textId="77777777" w:rsidR="00EC2887" w:rsidRPr="00EC2887" w:rsidRDefault="00EC2887" w:rsidP="00EC2887">
      <w:pPr>
        <w:suppressAutoHyphens/>
        <w:rPr>
          <w:rFonts w:ascii="Segoe UI Symbol" w:hAnsi="Segoe UI Symbol"/>
        </w:rPr>
      </w:pPr>
      <w:r w:rsidRPr="00EC2887">
        <w:rPr>
          <w:rFonts w:ascii="Segoe UI Symbol" w:hAnsi="Segoe UI Symbol"/>
        </w:rPr>
        <w:t>All payments shall be processed and paid upon submission of a payment request to the Project Manager. The submission date will be the date upon which the Contractor sends to the Employer a scanned copy of the cover letter received and stamped by the Project Manager.</w:t>
      </w:r>
    </w:p>
    <w:p w14:paraId="39196A79" w14:textId="77777777" w:rsidR="00EC2887" w:rsidRPr="00EC2887" w:rsidRDefault="00EC2887" w:rsidP="00EC2887">
      <w:pPr>
        <w:suppressAutoHyphens/>
        <w:rPr>
          <w:rFonts w:ascii="Segoe UI Symbol" w:hAnsi="Segoe UI Symbol"/>
        </w:rPr>
      </w:pPr>
      <w:r w:rsidRPr="00EC2887">
        <w:rPr>
          <w:rFonts w:ascii="Segoe UI Symbol" w:hAnsi="Segoe UI Symbol"/>
        </w:rPr>
        <w:t xml:space="preserve">The Project Manager shall issue the payment certificate to the Employer with a copy to the contractor. The Project Manager shall issue the payment certificate within seven </w:t>
      </w:r>
      <w:proofErr w:type="gramStart"/>
      <w:r w:rsidRPr="00EC2887">
        <w:rPr>
          <w:rFonts w:ascii="Segoe UI Symbol" w:hAnsi="Segoe UI Symbol"/>
        </w:rPr>
        <w:t>days’</w:t>
      </w:r>
      <w:proofErr w:type="gramEnd"/>
      <w:r w:rsidRPr="00EC2887">
        <w:rPr>
          <w:rFonts w:ascii="Segoe UI Symbol" w:hAnsi="Segoe UI Symbol"/>
        </w:rPr>
        <w:t xml:space="preserve"> of receipt of the correct/corrected invoice with the relevant supporting documents as per the contract.</w:t>
      </w:r>
    </w:p>
    <w:p w14:paraId="1F167F86" w14:textId="77777777" w:rsidR="00EC2887" w:rsidRPr="00EC2887" w:rsidRDefault="00EC2887" w:rsidP="00EC2887">
      <w:pPr>
        <w:suppressAutoHyphens/>
        <w:rPr>
          <w:rFonts w:ascii="Segoe UI Symbol" w:hAnsi="Segoe UI Symbol"/>
        </w:rPr>
      </w:pPr>
      <w:proofErr w:type="gramStart"/>
      <w:r w:rsidRPr="00EC2887">
        <w:rPr>
          <w:rFonts w:ascii="Segoe UI Symbol" w:hAnsi="Segoe UI Symbol"/>
        </w:rPr>
        <w:t>In the event that</w:t>
      </w:r>
      <w:proofErr w:type="gramEnd"/>
      <w:r w:rsidRPr="00EC2887">
        <w:rPr>
          <w:rFonts w:ascii="Segoe UI Symbol" w:hAnsi="Segoe UI Symbol"/>
        </w:rPr>
        <w:t xml:space="preserve"> the Project Manager requires the contractor’s invoice/payment request to be corrected, the contractor shall correct the invoice/payment request and resubmit the invoice to the Project Manager.</w:t>
      </w:r>
    </w:p>
    <w:p w14:paraId="3D26E9CF" w14:textId="77777777" w:rsidR="00EC2887" w:rsidRPr="00EC2887" w:rsidRDefault="00EC2887" w:rsidP="00EC2887">
      <w:pPr>
        <w:suppressAutoHyphens/>
        <w:rPr>
          <w:rFonts w:ascii="Segoe UI Symbol" w:hAnsi="Segoe UI Symbol"/>
        </w:rPr>
      </w:pPr>
      <w:r w:rsidRPr="00EC2887">
        <w:rPr>
          <w:rFonts w:ascii="Segoe UI Symbol" w:hAnsi="Segoe UI Symbol"/>
        </w:rPr>
        <w:lastRenderedPageBreak/>
        <w:t>Note: Any submitted incomplete and/or incorrect invoice/payment request without the relevant supporting documents shall be rejected. The ninety (90) days shall start running upon its proper resubmission.</w:t>
      </w:r>
    </w:p>
    <w:p w14:paraId="18E47189" w14:textId="77777777" w:rsidR="00EC2887" w:rsidRPr="00EC2887" w:rsidRDefault="00EC2887" w:rsidP="00EC2887">
      <w:pPr>
        <w:suppressAutoHyphens/>
        <w:rPr>
          <w:rFonts w:ascii="Segoe UI Symbol" w:hAnsi="Segoe UI Symbol"/>
        </w:rPr>
      </w:pPr>
      <w:r w:rsidRPr="00EC2887">
        <w:rPr>
          <w:rFonts w:ascii="Segoe UI Symbol" w:hAnsi="Segoe UI Symbol"/>
        </w:rPr>
        <w:t>The Contractor will additionally be required to raise an invoice directly into KETRACO’s SAP System. The Contractor will be expected to have their personnel availed for training by KETRACO for the same prior to raising their invoice. Any delay caused by the Contractor in undertaking the processes required in the KETRACO SAP system shall be on account of the Contractor and shall cause the due date to be moved by a time equal to the delay caused by the Contractor.</w:t>
      </w:r>
    </w:p>
    <w:p w14:paraId="3154FC6E" w14:textId="77777777" w:rsidR="005B4A5F" w:rsidRPr="00EC2887" w:rsidRDefault="005B4A5F" w:rsidP="001D5093">
      <w:pPr>
        <w:rPr>
          <w:rFonts w:ascii="Segoe UI Symbol" w:hAnsi="Segoe UI Symbol"/>
        </w:rPr>
      </w:pPr>
    </w:p>
    <w:p w14:paraId="2464DF2E" w14:textId="77777777" w:rsidR="005B4A5F" w:rsidRPr="00D5087F" w:rsidRDefault="005B4A5F" w:rsidP="001D5093">
      <w:pPr>
        <w:rPr>
          <w:rFonts w:ascii="Segoe UI Symbol" w:hAnsi="Segoe UI Symbol"/>
          <w:i/>
        </w:rPr>
      </w:pPr>
      <w:r w:rsidRPr="00D5087F">
        <w:rPr>
          <w:rFonts w:ascii="Segoe UI Symbol" w:hAnsi="Segoe UI Symbol"/>
          <w:i/>
        </w:rPr>
        <w:t>______________________________________________________________________________</w:t>
      </w:r>
    </w:p>
    <w:p w14:paraId="4CD2ABAC" w14:textId="77777777" w:rsidR="005B4A5F" w:rsidRPr="00D5087F" w:rsidRDefault="005B4A5F" w:rsidP="001D5093">
      <w:pPr>
        <w:rPr>
          <w:rFonts w:ascii="Segoe UI Symbol" w:hAnsi="Segoe UI Symbol"/>
        </w:rPr>
      </w:pPr>
    </w:p>
    <w:p w14:paraId="110875F1" w14:textId="77777777" w:rsidR="00807884" w:rsidRPr="00807884" w:rsidRDefault="00807884" w:rsidP="00807884"/>
    <w:p w14:paraId="3312B128" w14:textId="77777777" w:rsidR="00807884" w:rsidRDefault="00807884" w:rsidP="00807884">
      <w:pPr>
        <w:pStyle w:val="UG-SectionIX-Heading1"/>
        <w:tabs>
          <w:tab w:val="left" w:pos="1606"/>
        </w:tabs>
        <w:jc w:val="both"/>
        <w:rPr>
          <w:rFonts w:ascii="Segoe UI Symbol" w:hAnsi="Segoe UI Symbol"/>
        </w:rPr>
      </w:pPr>
      <w:r>
        <w:rPr>
          <w:rFonts w:ascii="Segoe UI Symbol" w:hAnsi="Segoe UI Symbol"/>
        </w:rPr>
        <w:tab/>
      </w:r>
      <w:r>
        <w:rPr>
          <w:rFonts w:ascii="Segoe UI Symbol" w:hAnsi="Segoe UI Symbol"/>
        </w:rPr>
        <w:tab/>
      </w:r>
      <w:bookmarkStart w:id="1215" w:name="_Toc125952758"/>
      <w:bookmarkStart w:id="1216" w:name="_Toc437692910"/>
      <w:bookmarkStart w:id="1217" w:name="_Toc59196869"/>
      <w:bookmarkStart w:id="1218" w:name="_Toc59197254"/>
    </w:p>
    <w:p w14:paraId="4E44ED7D" w14:textId="77777777" w:rsidR="00807884" w:rsidRDefault="00807884" w:rsidP="00807884">
      <w:pPr>
        <w:pStyle w:val="UG-SectionIX-Heading1"/>
        <w:tabs>
          <w:tab w:val="left" w:pos="1606"/>
        </w:tabs>
        <w:jc w:val="both"/>
        <w:rPr>
          <w:rFonts w:ascii="Segoe UI Symbol" w:hAnsi="Segoe UI Symbol"/>
        </w:rPr>
      </w:pPr>
    </w:p>
    <w:p w14:paraId="4F9C60BB" w14:textId="77777777" w:rsidR="00807884" w:rsidRDefault="00807884" w:rsidP="00807884">
      <w:pPr>
        <w:pStyle w:val="UG-SectionIX-Heading1"/>
        <w:tabs>
          <w:tab w:val="left" w:pos="1606"/>
        </w:tabs>
        <w:jc w:val="both"/>
        <w:rPr>
          <w:rFonts w:ascii="Segoe UI Symbol" w:hAnsi="Segoe UI Symbol"/>
        </w:rPr>
      </w:pPr>
    </w:p>
    <w:p w14:paraId="21994003" w14:textId="77777777" w:rsidR="00807884" w:rsidRDefault="00807884" w:rsidP="00807884">
      <w:pPr>
        <w:pStyle w:val="UG-SectionIX-Heading1"/>
        <w:tabs>
          <w:tab w:val="left" w:pos="1606"/>
        </w:tabs>
        <w:jc w:val="both"/>
        <w:rPr>
          <w:rFonts w:ascii="Segoe UI Symbol" w:hAnsi="Segoe UI Symbol"/>
        </w:rPr>
      </w:pPr>
    </w:p>
    <w:p w14:paraId="2D679D91" w14:textId="77777777" w:rsidR="00807884" w:rsidRDefault="00807884" w:rsidP="00807884">
      <w:pPr>
        <w:pStyle w:val="UG-SectionIX-Heading1"/>
        <w:tabs>
          <w:tab w:val="left" w:pos="1606"/>
        </w:tabs>
        <w:jc w:val="both"/>
        <w:rPr>
          <w:rFonts w:ascii="Segoe UI Symbol" w:hAnsi="Segoe UI Symbol"/>
        </w:rPr>
      </w:pPr>
    </w:p>
    <w:p w14:paraId="5E0BC3BB" w14:textId="77777777" w:rsidR="00807884" w:rsidRDefault="00807884" w:rsidP="00807884">
      <w:pPr>
        <w:pStyle w:val="UG-SectionIX-Heading1"/>
        <w:tabs>
          <w:tab w:val="left" w:pos="1606"/>
        </w:tabs>
        <w:jc w:val="both"/>
        <w:rPr>
          <w:rFonts w:ascii="Segoe UI Symbol" w:hAnsi="Segoe UI Symbol"/>
        </w:rPr>
      </w:pPr>
    </w:p>
    <w:p w14:paraId="1024FB04" w14:textId="77777777" w:rsidR="00807884" w:rsidRDefault="00807884" w:rsidP="00807884">
      <w:pPr>
        <w:pStyle w:val="UG-SectionIX-Heading1"/>
        <w:tabs>
          <w:tab w:val="left" w:pos="1606"/>
        </w:tabs>
        <w:jc w:val="both"/>
        <w:rPr>
          <w:rFonts w:ascii="Segoe UI Symbol" w:hAnsi="Segoe UI Symbol"/>
        </w:rPr>
      </w:pPr>
    </w:p>
    <w:p w14:paraId="272C7091" w14:textId="77777777" w:rsidR="00807884" w:rsidRDefault="00807884" w:rsidP="00807884">
      <w:pPr>
        <w:pStyle w:val="UG-SectionIX-Heading1"/>
        <w:tabs>
          <w:tab w:val="left" w:pos="1606"/>
        </w:tabs>
        <w:jc w:val="both"/>
        <w:rPr>
          <w:rFonts w:ascii="Segoe UI Symbol" w:hAnsi="Segoe UI Symbol"/>
        </w:rPr>
      </w:pPr>
    </w:p>
    <w:p w14:paraId="365C6EBC" w14:textId="77777777" w:rsidR="00807884" w:rsidRDefault="00807884" w:rsidP="00807884">
      <w:pPr>
        <w:pStyle w:val="UG-SectionIX-Heading1"/>
        <w:tabs>
          <w:tab w:val="left" w:pos="1606"/>
        </w:tabs>
        <w:jc w:val="both"/>
        <w:rPr>
          <w:rFonts w:ascii="Segoe UI Symbol" w:hAnsi="Segoe UI Symbol"/>
        </w:rPr>
      </w:pPr>
    </w:p>
    <w:p w14:paraId="0ABA3E04" w14:textId="77777777" w:rsidR="00807884" w:rsidRDefault="00807884" w:rsidP="00807884">
      <w:pPr>
        <w:pStyle w:val="UG-SectionIX-Heading1"/>
        <w:tabs>
          <w:tab w:val="left" w:pos="1606"/>
        </w:tabs>
        <w:jc w:val="both"/>
        <w:rPr>
          <w:rFonts w:ascii="Segoe UI Symbol" w:hAnsi="Segoe UI Symbol"/>
        </w:rPr>
      </w:pPr>
    </w:p>
    <w:p w14:paraId="15D50B91" w14:textId="77777777" w:rsidR="00807884" w:rsidRDefault="00807884" w:rsidP="00807884">
      <w:pPr>
        <w:pStyle w:val="UG-SectionIX-Heading1"/>
        <w:tabs>
          <w:tab w:val="left" w:pos="1606"/>
        </w:tabs>
        <w:jc w:val="both"/>
        <w:rPr>
          <w:rFonts w:ascii="Segoe UI Symbol" w:hAnsi="Segoe UI Symbol"/>
        </w:rPr>
      </w:pPr>
    </w:p>
    <w:p w14:paraId="382D21BC" w14:textId="77777777" w:rsidR="00807884" w:rsidRDefault="00807884" w:rsidP="00807884">
      <w:pPr>
        <w:pStyle w:val="UG-SectionIX-Heading1"/>
        <w:tabs>
          <w:tab w:val="left" w:pos="1606"/>
        </w:tabs>
        <w:jc w:val="both"/>
        <w:rPr>
          <w:rFonts w:ascii="Segoe UI Symbol" w:hAnsi="Segoe UI Symbol"/>
        </w:rPr>
      </w:pPr>
    </w:p>
    <w:p w14:paraId="4910B5A8" w14:textId="29298056" w:rsidR="005B4A5F" w:rsidRPr="00D5087F" w:rsidRDefault="005B4A5F" w:rsidP="00807884">
      <w:pPr>
        <w:pStyle w:val="UG-SectionIX-Heading1"/>
        <w:tabs>
          <w:tab w:val="left" w:pos="1606"/>
        </w:tabs>
        <w:jc w:val="both"/>
        <w:rPr>
          <w:rFonts w:ascii="Segoe UI Symbol" w:hAnsi="Segoe UI Symbol"/>
        </w:rPr>
      </w:pPr>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3</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Price</w:t>
      </w:r>
      <w:r w:rsidR="007E703B" w:rsidRPr="00D5087F">
        <w:rPr>
          <w:rFonts w:ascii="Segoe UI Symbol" w:hAnsi="Segoe UI Symbol"/>
          <w:sz w:val="28"/>
        </w:rPr>
        <w:t xml:space="preserve"> </w:t>
      </w:r>
      <w:bookmarkEnd w:id="1215"/>
      <w:r w:rsidRPr="00D5087F">
        <w:rPr>
          <w:rFonts w:ascii="Segoe UI Symbol" w:hAnsi="Segoe UI Symbol"/>
          <w:sz w:val="28"/>
        </w:rPr>
        <w:t>Adjustment</w:t>
      </w:r>
      <w:bookmarkEnd w:id="1216"/>
      <w:bookmarkEnd w:id="1217"/>
      <w:bookmarkEnd w:id="1218"/>
    </w:p>
    <w:tbl>
      <w:tblPr>
        <w:tblW w:w="0" w:type="auto"/>
        <w:tblInd w:w="115" w:type="dxa"/>
        <w:tblLayout w:type="fixed"/>
        <w:tblLook w:val="0000" w:firstRow="0" w:lastRow="0" w:firstColumn="0" w:lastColumn="0" w:noHBand="0" w:noVBand="0"/>
      </w:tblPr>
      <w:tblGrid>
        <w:gridCol w:w="9000"/>
      </w:tblGrid>
      <w:tr w:rsidR="005B4A5F" w:rsidRPr="00143E6E" w14:paraId="6E93536C" w14:textId="77777777" w:rsidTr="00F35BE0">
        <w:tc>
          <w:tcPr>
            <w:tcW w:w="9000" w:type="dxa"/>
            <w:tcBorders>
              <w:top w:val="single" w:sz="6" w:space="0" w:color="auto"/>
              <w:left w:val="single" w:sz="6" w:space="0" w:color="auto"/>
              <w:bottom w:val="single" w:sz="6" w:space="0" w:color="auto"/>
              <w:right w:val="single" w:sz="6" w:space="0" w:color="auto"/>
            </w:tcBorders>
          </w:tcPr>
          <w:p w14:paraId="2115D582" w14:textId="77777777" w:rsidR="005B4A5F" w:rsidRPr="00D5087F" w:rsidRDefault="005B4A5F" w:rsidP="001D5093">
            <w:pPr>
              <w:rPr>
                <w:rFonts w:ascii="Segoe UI Symbol" w:hAnsi="Segoe UI Symbol"/>
              </w:rPr>
            </w:pPr>
          </w:p>
          <w:p w14:paraId="5DACB025" w14:textId="77777777" w:rsidR="005B4A5F" w:rsidRPr="00D5087F" w:rsidRDefault="005B4A5F" w:rsidP="001D5093">
            <w:pPr>
              <w:rPr>
                <w:rFonts w:ascii="Segoe UI Symbol" w:hAnsi="Segoe UI Symbol"/>
              </w:rPr>
            </w:pP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(excluding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Defects</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exceeds</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normal</w:t>
            </w:r>
            <w:r w:rsidR="007E703B" w:rsidRPr="00D5087F">
              <w:rPr>
                <w:rFonts w:ascii="Segoe UI Symbol" w:hAnsi="Segoe UI Symbol"/>
              </w:rPr>
              <w:t xml:space="preserve"> </w:t>
            </w:r>
            <w:r w:rsidRPr="00D5087F">
              <w:rPr>
                <w:rFonts w:ascii="Segoe UI Symbol" w:hAnsi="Segoe UI Symbol"/>
              </w:rPr>
              <w:t>procedure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reflect</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components.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cases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D71DAF" w:rsidRPr="00D5087F">
              <w:rPr>
                <w:rFonts w:ascii="Segoe UI Symbol" w:hAnsi="Segoe UI Symbol"/>
              </w:rPr>
              <w:t>bidding document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include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Appendix</w:t>
            </w:r>
            <w:r w:rsidR="007E703B" w:rsidRPr="00D5087F">
              <w:rPr>
                <w:rFonts w:ascii="Segoe UI Symbol" w:hAnsi="Segoe UI Symbol"/>
              </w:rPr>
              <w:t xml:space="preserve"> </w:t>
            </w:r>
            <w:r w:rsidRPr="00D5087F">
              <w:rPr>
                <w:rFonts w:ascii="Segoe UI Symbol" w:hAnsi="Segoe UI Symbol"/>
              </w:rPr>
              <w:t>2</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formula</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general</w:t>
            </w:r>
            <w:r w:rsidR="007E703B" w:rsidRPr="00D5087F">
              <w:rPr>
                <w:rFonts w:ascii="Segoe UI Symbol" w:hAnsi="Segoe UI Symbol"/>
              </w:rPr>
              <w:t xml:space="preserve"> </w:t>
            </w:r>
            <w:r w:rsidRPr="00D5087F">
              <w:rPr>
                <w:rFonts w:ascii="Segoe UI Symbol" w:hAnsi="Segoe UI Symbol"/>
              </w:rPr>
              <w:t>type,</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11.2.</w:t>
            </w:r>
          </w:p>
          <w:p w14:paraId="44EE6610" w14:textId="77777777" w:rsidR="005B4A5F" w:rsidRPr="00D5087F" w:rsidRDefault="005B4A5F" w:rsidP="001D5093">
            <w:pPr>
              <w:rPr>
                <w:rFonts w:ascii="Segoe UI Symbol" w:hAnsi="Segoe UI Symbol"/>
              </w:rPr>
            </w:pPr>
          </w:p>
          <w:p w14:paraId="08CE5FDD" w14:textId="77777777" w:rsidR="005B4A5F" w:rsidRPr="00D5087F" w:rsidRDefault="005B4A5F" w:rsidP="001D5093">
            <w:pPr>
              <w:rPr>
                <w:rFonts w:ascii="Segoe UI Symbol" w:hAnsi="Segoe UI Symbol"/>
              </w:rPr>
            </w:pP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Contracts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shorter</w:t>
            </w:r>
            <w:r w:rsidR="007E703B" w:rsidRPr="00D5087F">
              <w:rPr>
                <w:rFonts w:ascii="Segoe UI Symbol" w:hAnsi="Segoe UI Symbol"/>
              </w:rPr>
              <w:t xml:space="preserve"> </w:t>
            </w:r>
            <w:r w:rsidRPr="00D5087F">
              <w:rPr>
                <w:rFonts w:ascii="Segoe UI Symbol" w:hAnsi="Segoe UI Symbol"/>
              </w:rPr>
              <w:t>duration</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cases</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there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provision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included.</w:t>
            </w:r>
            <w:r w:rsidR="007E703B" w:rsidRPr="00D5087F">
              <w:rPr>
                <w:rFonts w:ascii="Segoe UI Symbol" w:hAnsi="Segoe UI Symbol"/>
              </w:rPr>
              <w:t xml:space="preserve">  </w:t>
            </w:r>
            <w:r w:rsidRPr="00D5087F">
              <w:rPr>
                <w:rFonts w:ascii="Segoe UI Symbol" w:hAnsi="Segoe UI Symbol"/>
              </w:rPr>
              <w:t>Instead,</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indicated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Appendix</w:t>
            </w:r>
            <w:r w:rsidR="007E703B" w:rsidRPr="00D5087F">
              <w:rPr>
                <w:rFonts w:ascii="Segoe UI Symbol" w:hAnsi="Segoe UI Symbol"/>
              </w:rPr>
              <w:t xml:space="preserve"> </w:t>
            </w:r>
            <w:r w:rsidRPr="00D5087F">
              <w:rPr>
                <w:rFonts w:ascii="Segoe UI Symbol" w:hAnsi="Segoe UI Symbol"/>
              </w:rPr>
              <w:t>2</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remain</w:t>
            </w:r>
            <w:r w:rsidR="007E703B" w:rsidRPr="00D5087F">
              <w:rPr>
                <w:rFonts w:ascii="Segoe UI Symbol" w:hAnsi="Segoe UI Symbol"/>
              </w:rPr>
              <w:t xml:space="preserve"> </w:t>
            </w:r>
            <w:r w:rsidRPr="00D5087F">
              <w:rPr>
                <w:rFonts w:ascii="Segoe UI Symbol" w:hAnsi="Segoe UI Symbol"/>
              </w:rPr>
              <w:t>firm</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fixed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duration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p>
          <w:p w14:paraId="704051E9" w14:textId="77777777" w:rsidR="005B4A5F" w:rsidRPr="00D5087F" w:rsidRDefault="005B4A5F" w:rsidP="001D5093">
            <w:pPr>
              <w:rPr>
                <w:rFonts w:ascii="Segoe UI Symbol" w:hAnsi="Segoe UI Symbol"/>
              </w:rPr>
            </w:pPr>
          </w:p>
        </w:tc>
      </w:tr>
    </w:tbl>
    <w:p w14:paraId="24F45923" w14:textId="77777777" w:rsidR="005B4A5F" w:rsidRPr="00D5087F" w:rsidRDefault="005B4A5F" w:rsidP="001D5093">
      <w:pPr>
        <w:rPr>
          <w:rFonts w:ascii="Segoe UI Symbol" w:hAnsi="Segoe UI Symbol"/>
        </w:rPr>
      </w:pPr>
    </w:p>
    <w:p w14:paraId="4D0C53C7" w14:textId="77777777" w:rsidR="005B4A5F" w:rsidRPr="00D5087F" w:rsidRDefault="005B4A5F" w:rsidP="001D5093">
      <w:pPr>
        <w:jc w:val="left"/>
        <w:rPr>
          <w:rFonts w:ascii="Segoe UI Symbol" w:hAnsi="Segoe UI Symbol"/>
          <w:b/>
        </w:rPr>
      </w:pPr>
      <w:r w:rsidRPr="00D5087F">
        <w:rPr>
          <w:rFonts w:ascii="Segoe UI Symbol" w:hAnsi="Segoe UI Symbol"/>
          <w:b/>
        </w:rPr>
        <w:t>Sample</w:t>
      </w:r>
      <w:r w:rsidR="007E703B" w:rsidRPr="00D5087F">
        <w:rPr>
          <w:rFonts w:ascii="Segoe UI Symbol" w:hAnsi="Segoe UI Symbol"/>
          <w:b/>
        </w:rPr>
        <w:t xml:space="preserve"> </w:t>
      </w:r>
      <w:r w:rsidRPr="00D5087F">
        <w:rPr>
          <w:rFonts w:ascii="Segoe UI Symbol" w:hAnsi="Segoe UI Symbol"/>
          <w:b/>
        </w:rPr>
        <w:t>Price</w:t>
      </w:r>
      <w:r w:rsidR="007E703B" w:rsidRPr="00D5087F">
        <w:rPr>
          <w:rFonts w:ascii="Segoe UI Symbol" w:hAnsi="Segoe UI Symbol"/>
          <w:b/>
        </w:rPr>
        <w:t xml:space="preserve"> </w:t>
      </w:r>
      <w:r w:rsidRPr="00D5087F">
        <w:rPr>
          <w:rFonts w:ascii="Segoe UI Symbol" w:hAnsi="Segoe UI Symbol"/>
          <w:b/>
        </w:rPr>
        <w:t>Adjustment</w:t>
      </w:r>
      <w:r w:rsidR="007E703B" w:rsidRPr="00D5087F">
        <w:rPr>
          <w:rFonts w:ascii="Segoe UI Symbol" w:hAnsi="Segoe UI Symbol"/>
          <w:b/>
        </w:rPr>
        <w:t xml:space="preserve"> </w:t>
      </w:r>
      <w:r w:rsidRPr="00D5087F">
        <w:rPr>
          <w:rFonts w:ascii="Segoe UI Symbol" w:hAnsi="Segoe UI Symbol"/>
          <w:b/>
        </w:rPr>
        <w:t>Formula</w:t>
      </w:r>
    </w:p>
    <w:p w14:paraId="6CF6DEBE" w14:textId="77777777" w:rsidR="005B4A5F" w:rsidRPr="00D5087F" w:rsidRDefault="005B4A5F" w:rsidP="001D5093">
      <w:pPr>
        <w:rPr>
          <w:rFonts w:ascii="Segoe UI Symbol" w:hAnsi="Segoe UI Symbol"/>
        </w:rPr>
      </w:pPr>
    </w:p>
    <w:p w14:paraId="55CC1CFA" w14:textId="77777777" w:rsidR="005B4A5F" w:rsidRPr="00D5087F" w:rsidRDefault="005B4A5F" w:rsidP="001D5093">
      <w:pPr>
        <w:suppressAutoHyphens/>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11.2,</w:t>
      </w:r>
      <w:r w:rsidR="007E703B" w:rsidRPr="00D5087F">
        <w:rPr>
          <w:rFonts w:ascii="Segoe UI Symbol" w:hAnsi="Segoe UI Symbol"/>
        </w:rPr>
        <w:t xml:space="preserve"> </w:t>
      </w: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adjustable,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method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used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calculate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adjustment:</w:t>
      </w:r>
    </w:p>
    <w:p w14:paraId="128089B3" w14:textId="77777777" w:rsidR="005B4A5F" w:rsidRPr="00D5087F" w:rsidRDefault="005B4A5F" w:rsidP="001D5093">
      <w:pPr>
        <w:rPr>
          <w:rFonts w:ascii="Segoe UI Symbol" w:hAnsi="Segoe UI Symbol"/>
        </w:rPr>
      </w:pPr>
      <w:r w:rsidRPr="00D5087F">
        <w:rPr>
          <w:rFonts w:ascii="Segoe UI Symbol" w:hAnsi="Segoe UI Symbol"/>
        </w:rPr>
        <w:t>Prices</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reflect</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components,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formula:</w:t>
      </w:r>
    </w:p>
    <w:p w14:paraId="682F5A90" w14:textId="77777777" w:rsidR="005B4A5F" w:rsidRPr="00D5087F" w:rsidRDefault="005B4A5F" w:rsidP="001D5093">
      <w:pPr>
        <w:rPr>
          <w:rFonts w:ascii="Segoe UI Symbol" w:hAnsi="Segoe UI Symbol"/>
        </w:rPr>
      </w:pPr>
    </w:p>
    <w:p w14:paraId="7BB22B8A" w14:textId="4707F799" w:rsidR="005B4A5F" w:rsidRPr="004A5D58" w:rsidRDefault="002200C6" w:rsidP="001D5093">
      <w:pPr>
        <w:ind w:left="540"/>
        <w:rPr>
          <w:rFonts w:ascii="Segoe UI Symbol" w:hAnsi="Segoe UI Symbol"/>
          <w:sz w:val="22"/>
          <w:szCs w:val="22"/>
        </w:rPr>
      </w:pPr>
      <w:r w:rsidRPr="004A5D58">
        <w:rPr>
          <w:rFonts w:ascii="Segoe UI Symbol" w:hAnsi="Segoe UI Symbol"/>
          <w:position w:val="-24"/>
          <w:sz w:val="22"/>
          <w:szCs w:val="18"/>
        </w:rPr>
        <w:object w:dxaOrig="1440" w:dyaOrig="1440" w14:anchorId="549ECF77">
          <v:shape id="_x0000_i1028" type="#_x0000_t75" style="width:223pt;height:1in" o:ole="">
            <v:imagedata r:id="rId105" o:title=""/>
          </v:shape>
          <o:OLEObject Type="Embed" ProgID="Equation.2" ShapeID="_x0000_i1028" DrawAspect="Content" ObjectID="_1811583245" r:id="rId106"/>
        </w:object>
      </w:r>
      <w:r w:rsidR="005B4A5F" w:rsidRPr="004A5D58">
        <w:rPr>
          <w:rFonts w:ascii="Segoe UI Symbol" w:hAnsi="Segoe UI Symbol"/>
          <w:position w:val="-8"/>
          <w:sz w:val="22"/>
          <w:szCs w:val="18"/>
        </w:rPr>
        <w:object w:dxaOrig="1440" w:dyaOrig="1440" w14:anchorId="6B89E5D0">
          <v:shape id="_x0000_i1029" type="#_x0000_t75" style="width:1in;height:1in" o:ole="" fillcolor="window">
            <v:imagedata r:id="rId61" o:title=""/>
          </v:shape>
          <o:OLEObject Type="Embed" ProgID="Equation" ShapeID="_x0000_i1029" DrawAspect="Content" ObjectID="_1811583246" r:id="rId107"/>
        </w:object>
      </w:r>
      <w:r w:rsidR="003745CE" w:rsidRPr="004A5D58">
        <w:rPr>
          <w:rFonts w:ascii="Segoe UI Symbol" w:hAnsi="Segoe UI Symbol"/>
          <w:noProof/>
          <w:position w:val="-8"/>
          <w:sz w:val="22"/>
          <w:szCs w:val="18"/>
          <w:lang w:val="fr-FR" w:eastAsia="fr-FR"/>
        </w:rPr>
        <w:drawing>
          <wp:inline distT="0" distB="0" distL="0" distR="0" wp14:anchorId="244257BF" wp14:editId="202D058B">
            <wp:extent cx="100965" cy="175895"/>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3" cstate="screen">
                      <a:extLst>
                        <a:ext uri="{28A0092B-C50C-407E-A947-70E740481C1C}">
                          <a14:useLocalDpi xmlns:a14="http://schemas.microsoft.com/office/drawing/2010/main"/>
                        </a:ext>
                      </a:extLst>
                    </a:blip>
                    <a:srcRect/>
                    <a:stretch>
                      <a:fillRect/>
                    </a:stretch>
                  </pic:blipFill>
                  <pic:spPr bwMode="auto">
                    <a:xfrm>
                      <a:off x="0" y="0"/>
                      <a:ext cx="100965" cy="175895"/>
                    </a:xfrm>
                    <a:prstGeom prst="rect">
                      <a:avLst/>
                    </a:prstGeom>
                    <a:noFill/>
                    <a:ln>
                      <a:noFill/>
                    </a:ln>
                  </pic:spPr>
                </pic:pic>
              </a:graphicData>
            </a:graphic>
          </wp:inline>
        </w:drawing>
      </w:r>
    </w:p>
    <w:p w14:paraId="7D3D362E" w14:textId="77777777" w:rsidR="005B4A5F" w:rsidRPr="00D5087F" w:rsidRDefault="005B4A5F" w:rsidP="001D5093">
      <w:pPr>
        <w:rPr>
          <w:rFonts w:ascii="Segoe UI Symbol" w:hAnsi="Segoe UI Symbol"/>
        </w:rPr>
      </w:pPr>
    </w:p>
    <w:p w14:paraId="30547607" w14:textId="77777777" w:rsidR="005B4A5F" w:rsidRPr="00D5087F" w:rsidRDefault="005B4A5F" w:rsidP="001D5093">
      <w:pPr>
        <w:tabs>
          <w:tab w:val="left" w:pos="1260"/>
          <w:tab w:val="left" w:pos="1620"/>
        </w:tabs>
        <w:ind w:left="54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p>
    <w:p w14:paraId="3340B300" w14:textId="77777777" w:rsidR="005B4A5F" w:rsidRPr="00D5087F" w:rsidRDefault="005B4A5F" w:rsidP="001D5093">
      <w:pPr>
        <w:tabs>
          <w:tab w:val="left" w:pos="900"/>
          <w:tab w:val="left" w:pos="1260"/>
        </w:tabs>
        <w:spacing w:after="200"/>
        <w:ind w:left="540"/>
        <w:rPr>
          <w:rFonts w:ascii="Segoe UI Symbol" w:hAnsi="Segoe UI Symbol"/>
        </w:rPr>
      </w:pPr>
      <w:r w:rsidRPr="00D5087F">
        <w:rPr>
          <w:rFonts w:ascii="Segoe UI Symbol" w:hAnsi="Segoe UI Symbol"/>
          <w:i/>
        </w:rPr>
        <w:t>P</w:t>
      </w:r>
      <w:r w:rsidRPr="00D5087F">
        <w:rPr>
          <w:rFonts w:ascii="Segoe UI Symbol" w:hAnsi="Segoe UI Symbol"/>
          <w:position w:val="-6"/>
          <w:vertAlign w:val="subscript"/>
        </w:rPr>
        <w:t>1</w:t>
      </w:r>
      <w:r w:rsidRPr="00D5087F">
        <w:rPr>
          <w:rFonts w:ascii="Segoe UI Symbol" w:hAnsi="Segoe UI Symbol"/>
        </w:rPr>
        <w:tab/>
        <w:t>=</w:t>
      </w:r>
      <w:r w:rsidRPr="00D5087F">
        <w:rPr>
          <w:rFonts w:ascii="Segoe UI Symbol" w:hAnsi="Segoe UI Symbol"/>
        </w:rPr>
        <w:tab/>
        <w:t>adjustment</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p>
    <w:p w14:paraId="541FD347" w14:textId="77777777" w:rsidR="005B4A5F" w:rsidRPr="00D5087F" w:rsidRDefault="005B4A5F" w:rsidP="001D5093">
      <w:pPr>
        <w:tabs>
          <w:tab w:val="left" w:pos="900"/>
          <w:tab w:val="left" w:pos="1260"/>
        </w:tabs>
        <w:spacing w:after="200"/>
        <w:ind w:left="540"/>
        <w:rPr>
          <w:rFonts w:ascii="Segoe UI Symbol" w:hAnsi="Segoe UI Symbol"/>
        </w:rPr>
      </w:pPr>
      <w:r w:rsidRPr="00D5087F">
        <w:rPr>
          <w:rFonts w:ascii="Segoe UI Symbol" w:hAnsi="Segoe UI Symbol"/>
          <w:i/>
        </w:rPr>
        <w:t>P</w:t>
      </w:r>
      <w:r w:rsidRPr="00D5087F">
        <w:rPr>
          <w:rFonts w:ascii="Segoe UI Symbol" w:hAnsi="Segoe UI Symbol"/>
          <w:position w:val="-6"/>
          <w:vertAlign w:val="subscript"/>
        </w:rPr>
        <w:t>0</w:t>
      </w:r>
      <w:r w:rsidRPr="00D5087F">
        <w:rPr>
          <w:rFonts w:ascii="Segoe UI Symbol" w:hAnsi="Segoe UI Symbol"/>
        </w:rPr>
        <w:tab/>
        <w:t>=</w:t>
      </w:r>
      <w:r w:rsidRPr="00D5087F">
        <w:rPr>
          <w:rFonts w:ascii="Segoe UI Symbol" w:hAnsi="Segoe UI Symbol"/>
        </w:rPr>
        <w:tab/>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price)</w:t>
      </w:r>
    </w:p>
    <w:p w14:paraId="63F9212F" w14:textId="77777777" w:rsidR="005B4A5F" w:rsidRPr="00D5087F" w:rsidRDefault="005B4A5F" w:rsidP="001D5093">
      <w:pPr>
        <w:tabs>
          <w:tab w:val="left" w:pos="900"/>
          <w:tab w:val="left" w:pos="1260"/>
          <w:tab w:val="left" w:pos="8280"/>
        </w:tabs>
        <w:spacing w:after="200"/>
        <w:ind w:left="540"/>
        <w:rPr>
          <w:rFonts w:ascii="Segoe UI Symbol" w:hAnsi="Segoe UI Symbol"/>
        </w:rPr>
      </w:pPr>
      <w:r w:rsidRPr="00D5087F">
        <w:rPr>
          <w:rFonts w:ascii="Segoe UI Symbol" w:hAnsi="Segoe UI Symbol"/>
          <w:i/>
        </w:rPr>
        <w:lastRenderedPageBreak/>
        <w:t>a</w:t>
      </w:r>
      <w:r w:rsidRPr="00D5087F">
        <w:rPr>
          <w:rFonts w:ascii="Segoe UI Symbol" w:hAnsi="Segoe UI Symbol"/>
        </w:rPr>
        <w:tab/>
        <w:t>=</w:t>
      </w:r>
      <w:r w:rsidRPr="00D5087F">
        <w:rPr>
          <w:rFonts w:ascii="Segoe UI Symbol" w:hAnsi="Segoe UI Symbol"/>
        </w:rPr>
        <w:tab/>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fixed</w:t>
      </w:r>
      <w:r w:rsidR="007E703B" w:rsidRPr="00D5087F">
        <w:rPr>
          <w:rFonts w:ascii="Segoe UI Symbol" w:hAnsi="Segoe UI Symbol"/>
        </w:rPr>
        <w:t xml:space="preserve"> </w:t>
      </w:r>
      <w:r w:rsidRPr="00D5087F">
        <w:rPr>
          <w:rFonts w:ascii="Segoe UI Symbol" w:hAnsi="Segoe UI Symbol"/>
        </w:rPr>
        <w:t>element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i/>
        </w:rPr>
        <w:t>a</w:t>
      </w:r>
      <w:r w:rsidR="007E703B" w:rsidRPr="00D5087F">
        <w:rPr>
          <w:rFonts w:ascii="Segoe UI Symbol" w:hAnsi="Segoe UI Symbol"/>
        </w:rPr>
        <w:t xml:space="preserve"> </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proofErr w:type="gramEnd"/>
      <w:r w:rsidRPr="00D5087F">
        <w:rPr>
          <w:rFonts w:ascii="Segoe UI Symbol" w:hAnsi="Segoe UI Symbol"/>
        </w:rPr>
        <w:t>)</w:t>
      </w:r>
    </w:p>
    <w:p w14:paraId="677AF278" w14:textId="77777777" w:rsidR="005B4A5F" w:rsidRPr="00D5087F" w:rsidRDefault="005B4A5F" w:rsidP="001D5093">
      <w:pPr>
        <w:tabs>
          <w:tab w:val="left" w:pos="900"/>
          <w:tab w:val="left" w:pos="1260"/>
          <w:tab w:val="left" w:pos="7470"/>
        </w:tabs>
        <w:spacing w:after="200"/>
        <w:ind w:left="540"/>
        <w:rPr>
          <w:rFonts w:ascii="Segoe UI Symbol" w:hAnsi="Segoe UI Symbol"/>
        </w:rPr>
      </w:pPr>
      <w:r w:rsidRPr="00D5087F">
        <w:rPr>
          <w:rFonts w:ascii="Segoe UI Symbol" w:hAnsi="Segoe UI Symbol"/>
          <w:i/>
        </w:rPr>
        <w:t>b</w:t>
      </w:r>
      <w:r w:rsidRPr="00D5087F">
        <w:rPr>
          <w:rFonts w:ascii="Segoe UI Symbol" w:hAnsi="Segoe UI Symbol"/>
        </w:rPr>
        <w:tab/>
        <w:t>=</w:t>
      </w:r>
      <w:r w:rsidRPr="00D5087F">
        <w:rPr>
          <w:rFonts w:ascii="Segoe UI Symbol" w:hAnsi="Segoe UI Symbol"/>
        </w:rPr>
        <w:tab/>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i/>
        </w:rPr>
        <w:t>b</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p>
    <w:p w14:paraId="72B4E319" w14:textId="77777777" w:rsidR="005B4A5F" w:rsidRPr="00D5087F" w:rsidRDefault="005B4A5F" w:rsidP="001D5093">
      <w:pPr>
        <w:tabs>
          <w:tab w:val="left" w:pos="900"/>
          <w:tab w:val="left" w:pos="1260"/>
        </w:tabs>
        <w:spacing w:after="200"/>
        <w:ind w:left="540"/>
        <w:rPr>
          <w:rFonts w:ascii="Segoe UI Symbol" w:hAnsi="Segoe UI Symbol"/>
        </w:rPr>
      </w:pPr>
      <w:r w:rsidRPr="00D5087F">
        <w:rPr>
          <w:rFonts w:ascii="Segoe UI Symbol" w:hAnsi="Segoe UI Symbol"/>
          <w:i/>
        </w:rPr>
        <w:t>c</w:t>
      </w:r>
      <w:r w:rsidRPr="00D5087F">
        <w:rPr>
          <w:rFonts w:ascii="Segoe UI Symbol" w:hAnsi="Segoe UI Symbol"/>
        </w:rPr>
        <w:tab/>
        <w:t>=</w:t>
      </w:r>
      <w:r w:rsidRPr="00D5087F">
        <w:rPr>
          <w:rFonts w:ascii="Segoe UI Symbol" w:hAnsi="Segoe UI Symbol"/>
        </w:rPr>
        <w:tab/>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material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w:t>
      </w:r>
      <w:r w:rsidRPr="00D5087F">
        <w:rPr>
          <w:rFonts w:ascii="Segoe UI Symbol" w:hAnsi="Segoe UI Symbol"/>
          <w:i/>
        </w:rPr>
        <w:t>c</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t>
      </w:r>
    </w:p>
    <w:p w14:paraId="20791970" w14:textId="77777777" w:rsidR="005B4A5F" w:rsidRPr="00D5087F" w:rsidRDefault="005B4A5F" w:rsidP="001D5093">
      <w:pPr>
        <w:tabs>
          <w:tab w:val="left" w:pos="1260"/>
          <w:tab w:val="left" w:pos="1620"/>
        </w:tabs>
        <w:spacing w:after="200"/>
        <w:ind w:left="1620" w:hanging="1080"/>
        <w:rPr>
          <w:rFonts w:ascii="Segoe UI Symbol" w:hAnsi="Segoe UI Symbol"/>
        </w:rPr>
      </w:pPr>
      <w:r w:rsidRPr="00D5087F">
        <w:rPr>
          <w:rFonts w:ascii="Segoe UI Symbol" w:hAnsi="Segoe UI Symbol"/>
          <w:i/>
        </w:rPr>
        <w:t>L</w:t>
      </w:r>
      <w:r w:rsidRPr="00D5087F">
        <w:rPr>
          <w:rFonts w:ascii="Segoe UI Symbol" w:hAnsi="Segoe UI Symbol"/>
          <w:position w:val="-6"/>
          <w:vertAlign w:val="subscript"/>
        </w:rPr>
        <w:t>0</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rPr>
        <w:t>L</w:t>
      </w:r>
      <w:r w:rsidRPr="00D5087F">
        <w:rPr>
          <w:rFonts w:ascii="Segoe UI Symbol" w:hAnsi="Segoe UI Symbol"/>
          <w:position w:val="-6"/>
          <w:vertAlign w:val="subscript"/>
        </w:rPr>
        <w:t>1</w:t>
      </w:r>
      <w:r w:rsidRPr="00D5087F">
        <w:rPr>
          <w:rFonts w:ascii="Segoe UI Symbol" w:hAnsi="Segoe UI Symbol"/>
          <w:position w:val="-6"/>
        </w:rPr>
        <w:tab/>
      </w:r>
      <w:r w:rsidRPr="00D5087F">
        <w:rPr>
          <w:rFonts w:ascii="Segoe UI Symbol" w:hAnsi="Segoe UI Symbol"/>
        </w:rPr>
        <w:t>=</w:t>
      </w:r>
      <w:r w:rsidRPr="00D5087F">
        <w:rPr>
          <w:rFonts w:ascii="Segoe UI Symbol" w:hAnsi="Segoe UI Symbol"/>
        </w:rPr>
        <w:tab/>
        <w:t>labor</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applicable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appropriate</w:t>
      </w:r>
      <w:r w:rsidR="007E703B" w:rsidRPr="00D5087F">
        <w:rPr>
          <w:rFonts w:ascii="Segoe UI Symbol" w:hAnsi="Segoe UI Symbol"/>
        </w:rPr>
        <w:t xml:space="preserve"> </w:t>
      </w:r>
      <w:r w:rsidRPr="00D5087F">
        <w:rPr>
          <w:rFonts w:ascii="Segoe UI Symbol" w:hAnsi="Segoe UI Symbol"/>
        </w:rPr>
        <w:t>industry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respectively</w:t>
      </w:r>
    </w:p>
    <w:p w14:paraId="60D1B221" w14:textId="77777777" w:rsidR="005B4A5F" w:rsidRPr="00D5087F" w:rsidRDefault="005B4A5F" w:rsidP="001D5093">
      <w:pPr>
        <w:tabs>
          <w:tab w:val="left" w:pos="1260"/>
          <w:tab w:val="left" w:pos="1620"/>
        </w:tabs>
        <w:ind w:left="1620" w:hanging="1080"/>
        <w:rPr>
          <w:rFonts w:ascii="Segoe UI Symbol" w:hAnsi="Segoe UI Symbol"/>
        </w:rPr>
      </w:pPr>
      <w:r w:rsidRPr="00D5087F">
        <w:rPr>
          <w:rFonts w:ascii="Segoe UI Symbol" w:hAnsi="Segoe UI Symbol"/>
          <w:i/>
        </w:rPr>
        <w:t>M</w:t>
      </w:r>
      <w:r w:rsidRPr="00D5087F">
        <w:rPr>
          <w:rFonts w:ascii="Segoe UI Symbol" w:hAnsi="Segoe UI Symbol"/>
          <w:position w:val="-6"/>
          <w:vertAlign w:val="subscript"/>
        </w:rPr>
        <w:t>0</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i/>
        </w:rPr>
        <w:t>M</w:t>
      </w:r>
      <w:r w:rsidRPr="00D5087F">
        <w:rPr>
          <w:rFonts w:ascii="Segoe UI Symbol" w:hAnsi="Segoe UI Symbol"/>
          <w:position w:val="-6"/>
          <w:vertAlign w:val="subscript"/>
        </w:rPr>
        <w:t>1</w:t>
      </w:r>
      <w:r w:rsidRPr="00D5087F">
        <w:rPr>
          <w:rFonts w:ascii="Segoe UI Symbol" w:hAnsi="Segoe UI Symbol"/>
        </w:rPr>
        <w:t>=</w:t>
      </w:r>
      <w:r w:rsidRPr="00D5087F">
        <w:rPr>
          <w:rFonts w:ascii="Segoe UI Symbol" w:hAnsi="Segoe UI Symbol"/>
        </w:rPr>
        <w:tab/>
        <w:t>material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respectively</w:t>
      </w:r>
    </w:p>
    <w:p w14:paraId="67AB9106" w14:textId="77777777" w:rsidR="005B4A5F" w:rsidRPr="00D5087F" w:rsidRDefault="005B4A5F" w:rsidP="001D5093">
      <w:pPr>
        <w:ind w:left="540"/>
        <w:rPr>
          <w:rFonts w:ascii="Segoe UI Symbol" w:hAnsi="Segoe UI Symbol"/>
        </w:rPr>
      </w:pPr>
      <w:r w:rsidRPr="00D5087F">
        <w:rPr>
          <w:rFonts w:ascii="Segoe UI Symbol" w:hAnsi="Segoe UI Symbol"/>
        </w:rPr>
        <w:t>N.B.</w:t>
      </w:r>
      <w:r w:rsidR="007E703B" w:rsidRPr="00D5087F">
        <w:rPr>
          <w:rFonts w:ascii="Segoe UI Symbol" w:hAnsi="Segoe UI Symbol"/>
        </w:rPr>
        <w:t xml:space="preserve">  </w:t>
      </w:r>
      <w:proofErr w:type="spellStart"/>
      <w:r w:rsidRPr="00D5087F">
        <w:rPr>
          <w:rFonts w:ascii="Segoe UI Symbol" w:hAnsi="Segoe UI Symbol"/>
        </w:rPr>
        <w:t>a+b+c</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100%.</w:t>
      </w:r>
    </w:p>
    <w:p w14:paraId="3BE788BE" w14:textId="77777777" w:rsidR="005B4A5F" w:rsidRPr="00D5087F" w:rsidRDefault="005B4A5F" w:rsidP="001D5093">
      <w:pPr>
        <w:rPr>
          <w:rFonts w:ascii="Segoe UI Symbol" w:hAnsi="Segoe UI Symbol"/>
          <w:b/>
        </w:rPr>
      </w:pPr>
      <w:r w:rsidRPr="00D5087F">
        <w:rPr>
          <w:rFonts w:ascii="Segoe UI Symbol" w:hAnsi="Segoe UI Symbol"/>
          <w:b/>
        </w:rPr>
        <w:t>Conditions</w:t>
      </w:r>
      <w:r w:rsidR="007E703B" w:rsidRPr="00D5087F">
        <w:rPr>
          <w:rFonts w:ascii="Segoe UI Symbol" w:hAnsi="Segoe UI Symbol"/>
          <w:b/>
        </w:rPr>
        <w:t xml:space="preserve"> </w:t>
      </w:r>
      <w:r w:rsidRPr="00D5087F">
        <w:rPr>
          <w:rFonts w:ascii="Segoe UI Symbol" w:hAnsi="Segoe UI Symbol"/>
          <w:b/>
        </w:rPr>
        <w:t>Applicable</w:t>
      </w:r>
      <w:r w:rsidR="007E703B" w:rsidRPr="00D5087F">
        <w:rPr>
          <w:rFonts w:ascii="Segoe UI Symbol" w:hAnsi="Segoe UI Symbol"/>
          <w:b/>
        </w:rPr>
        <w:t xml:space="preserve"> </w:t>
      </w:r>
      <w:proofErr w:type="gramStart"/>
      <w:r w:rsidRPr="00D5087F">
        <w:rPr>
          <w:rFonts w:ascii="Segoe UI Symbol" w:hAnsi="Segoe UI Symbol"/>
          <w:b/>
        </w:rPr>
        <w:t>To</w:t>
      </w:r>
      <w:proofErr w:type="gramEnd"/>
      <w:r w:rsidR="007E703B" w:rsidRPr="00D5087F">
        <w:rPr>
          <w:rFonts w:ascii="Segoe UI Symbol" w:hAnsi="Segoe UI Symbol"/>
          <w:b/>
        </w:rPr>
        <w:t xml:space="preserve"> </w:t>
      </w:r>
      <w:r w:rsidRPr="00D5087F">
        <w:rPr>
          <w:rFonts w:ascii="Segoe UI Symbol" w:hAnsi="Segoe UI Symbol"/>
          <w:b/>
        </w:rPr>
        <w:t>Price</w:t>
      </w:r>
      <w:r w:rsidR="007E703B" w:rsidRPr="00D5087F">
        <w:rPr>
          <w:rFonts w:ascii="Segoe UI Symbol" w:hAnsi="Segoe UI Symbol"/>
          <w:b/>
        </w:rPr>
        <w:t xml:space="preserve"> </w:t>
      </w:r>
      <w:r w:rsidRPr="00D5087F">
        <w:rPr>
          <w:rFonts w:ascii="Segoe UI Symbol" w:hAnsi="Segoe UI Symbol"/>
          <w:b/>
        </w:rPr>
        <w:t>Adjustment</w:t>
      </w:r>
    </w:p>
    <w:p w14:paraId="3C75BAA3" w14:textId="77777777" w:rsidR="005B4A5F" w:rsidRPr="00D5087F" w:rsidRDefault="005B4A5F" w:rsidP="001D5093">
      <w:pPr>
        <w:rPr>
          <w:rFonts w:ascii="Segoe UI Symbol" w:hAnsi="Segoe UI Symbol"/>
        </w:rPr>
      </w:pPr>
    </w:p>
    <w:p w14:paraId="0B85E259"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indicate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source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indices</w:t>
      </w:r>
      <w:r w:rsidR="00F8061F" w:rsidRPr="00D5087F">
        <w:rPr>
          <w:rFonts w:ascii="Segoe UI Symbol" w:hAnsi="Segoe UI Symbol"/>
        </w:rPr>
        <w:t>,</w:t>
      </w:r>
      <w:r w:rsidR="007E703B" w:rsidRPr="00D5087F">
        <w:rPr>
          <w:rFonts w:ascii="Segoe UI Symbol" w:hAnsi="Segoe UI Symbol"/>
        </w:rPr>
        <w:t xml:space="preserve"> </w:t>
      </w:r>
      <w:r w:rsidR="00F8061F" w:rsidRPr="00D5087F">
        <w:rPr>
          <w:rFonts w:ascii="Segoe UI Symbol" w:hAnsi="Segoe UI Symbol"/>
        </w:rPr>
        <w:t>source</w:t>
      </w:r>
      <w:r w:rsidR="007E703B" w:rsidRPr="00D5087F">
        <w:rPr>
          <w:rFonts w:ascii="Segoe UI Symbol" w:hAnsi="Segoe UI Symbol"/>
        </w:rPr>
        <w:t xml:space="preserve"> </w:t>
      </w:r>
      <w:r w:rsidR="00F8061F" w:rsidRPr="00D5087F">
        <w:rPr>
          <w:rFonts w:ascii="Segoe UI Symbol" w:hAnsi="Segoe UI Symbol"/>
        </w:rPr>
        <w:t>of</w:t>
      </w:r>
      <w:r w:rsidR="007E703B" w:rsidRPr="00D5087F">
        <w:rPr>
          <w:rFonts w:ascii="Segoe UI Symbol" w:hAnsi="Segoe UI Symbol"/>
        </w:rPr>
        <w:t xml:space="preserve"> </w:t>
      </w:r>
      <w:r w:rsidR="00F8061F" w:rsidRPr="00D5087F">
        <w:rPr>
          <w:rFonts w:ascii="Segoe UI Symbol" w:hAnsi="Segoe UI Symbol"/>
        </w:rPr>
        <w:t>exchange</w:t>
      </w:r>
      <w:r w:rsidR="007E703B" w:rsidRPr="00D5087F">
        <w:rPr>
          <w:rFonts w:ascii="Segoe UI Symbol" w:hAnsi="Segoe UI Symbol"/>
        </w:rPr>
        <w:t xml:space="preserve"> </w:t>
      </w:r>
      <w:r w:rsidR="00F8061F" w:rsidRPr="00D5087F">
        <w:rPr>
          <w:rFonts w:ascii="Segoe UI Symbol" w:hAnsi="Segoe UI Symbol"/>
        </w:rPr>
        <w:t>rates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00C63CB2" w:rsidRPr="00D5087F">
        <w:rPr>
          <w:rFonts w:ascii="Segoe UI Symbol" w:hAnsi="Segoe UI Symbol"/>
        </w:rPr>
        <w:t>B</w:t>
      </w:r>
      <w:r w:rsidRPr="00D5087F">
        <w:rPr>
          <w:rFonts w:ascii="Segoe UI Symbol" w:hAnsi="Segoe UI Symbol"/>
        </w:rPr>
        <w:t>id.</w:t>
      </w:r>
    </w:p>
    <w:p w14:paraId="2A492FB9" w14:textId="77777777" w:rsidR="005B4A5F" w:rsidRPr="00D5087F" w:rsidRDefault="005B4A5F" w:rsidP="001D5093">
      <w:pPr>
        <w:rPr>
          <w:rFonts w:ascii="Segoe UI Symbol" w:hAnsi="Segoe UI Symbol"/>
        </w:rPr>
      </w:pPr>
    </w:p>
    <w:p w14:paraId="54B8994F" w14:textId="77777777" w:rsidR="005B4A5F" w:rsidRPr="00D5087F" w:rsidRDefault="005B4A5F" w:rsidP="001D5093">
      <w:pPr>
        <w:tabs>
          <w:tab w:val="left" w:pos="2880"/>
          <w:tab w:val="left" w:pos="6480"/>
        </w:tabs>
        <w:rPr>
          <w:rFonts w:ascii="Segoe UI Symbol" w:hAnsi="Segoe UI Symbol"/>
          <w:u w:val="single"/>
        </w:rPr>
      </w:pPr>
      <w:r w:rsidRPr="00D5087F">
        <w:rPr>
          <w:rFonts w:ascii="Segoe UI Symbol" w:hAnsi="Segoe UI Symbol"/>
          <w:u w:val="single"/>
        </w:rPr>
        <w:t>Item</w:t>
      </w:r>
      <w:r w:rsidRPr="00D5087F">
        <w:rPr>
          <w:rFonts w:ascii="Segoe UI Symbol" w:hAnsi="Segoe UI Symbol"/>
        </w:rPr>
        <w:tab/>
      </w:r>
      <w:r w:rsidRPr="00D5087F">
        <w:rPr>
          <w:rFonts w:ascii="Segoe UI Symbol" w:hAnsi="Segoe UI Symbol"/>
          <w:u w:val="single"/>
        </w:rPr>
        <w:t>Source</w:t>
      </w:r>
      <w:r w:rsidR="007E703B" w:rsidRPr="00D5087F">
        <w:rPr>
          <w:rFonts w:ascii="Segoe UI Symbol" w:hAnsi="Segoe UI Symbol"/>
          <w:u w:val="single"/>
        </w:rPr>
        <w:t xml:space="preserve"> </w:t>
      </w:r>
      <w:r w:rsidRPr="00D5087F">
        <w:rPr>
          <w:rFonts w:ascii="Segoe UI Symbol" w:hAnsi="Segoe UI Symbol"/>
          <w:u w:val="single"/>
        </w:rPr>
        <w:t>of</w:t>
      </w:r>
      <w:r w:rsidR="007E703B" w:rsidRPr="00D5087F">
        <w:rPr>
          <w:rFonts w:ascii="Segoe UI Symbol" w:hAnsi="Segoe UI Symbol"/>
          <w:u w:val="single"/>
        </w:rPr>
        <w:t xml:space="preserve"> </w:t>
      </w:r>
      <w:r w:rsidRPr="00D5087F">
        <w:rPr>
          <w:rFonts w:ascii="Segoe UI Symbol" w:hAnsi="Segoe UI Symbol"/>
          <w:u w:val="single"/>
        </w:rPr>
        <w:t>Indices</w:t>
      </w:r>
      <w:r w:rsidR="007E703B" w:rsidRPr="00D5087F">
        <w:rPr>
          <w:rFonts w:ascii="Segoe UI Symbol" w:hAnsi="Segoe UI Symbol"/>
          <w:u w:val="single"/>
        </w:rPr>
        <w:t xml:space="preserve"> </w:t>
      </w:r>
      <w:r w:rsidRPr="00D5087F">
        <w:rPr>
          <w:rFonts w:ascii="Segoe UI Symbol" w:hAnsi="Segoe UI Symbol"/>
          <w:u w:val="single"/>
        </w:rPr>
        <w:t>Used</w:t>
      </w:r>
      <w:r w:rsidRPr="00D5087F">
        <w:rPr>
          <w:rFonts w:ascii="Segoe UI Symbol" w:hAnsi="Segoe UI Symbol"/>
        </w:rPr>
        <w:tab/>
      </w:r>
      <w:r w:rsidRPr="00D5087F">
        <w:rPr>
          <w:rFonts w:ascii="Segoe UI Symbol" w:hAnsi="Segoe UI Symbol"/>
          <w:u w:val="single"/>
        </w:rPr>
        <w:t>Base</w:t>
      </w:r>
      <w:r w:rsidR="007E703B" w:rsidRPr="00D5087F">
        <w:rPr>
          <w:rFonts w:ascii="Segoe UI Symbol" w:hAnsi="Segoe UI Symbol"/>
          <w:u w:val="single"/>
        </w:rPr>
        <w:t xml:space="preserve"> </w:t>
      </w:r>
      <w:r w:rsidRPr="00D5087F">
        <w:rPr>
          <w:rFonts w:ascii="Segoe UI Symbol" w:hAnsi="Segoe UI Symbol"/>
          <w:u w:val="single"/>
        </w:rPr>
        <w:t>Date</w:t>
      </w:r>
      <w:r w:rsidR="007E703B" w:rsidRPr="00D5087F">
        <w:rPr>
          <w:rFonts w:ascii="Segoe UI Symbol" w:hAnsi="Segoe UI Symbol"/>
          <w:u w:val="single"/>
        </w:rPr>
        <w:t xml:space="preserve"> </w:t>
      </w:r>
      <w:r w:rsidRPr="00D5087F">
        <w:rPr>
          <w:rFonts w:ascii="Segoe UI Symbol" w:hAnsi="Segoe UI Symbol"/>
          <w:u w:val="single"/>
        </w:rPr>
        <w:t>Indices</w:t>
      </w:r>
    </w:p>
    <w:p w14:paraId="48DE4204" w14:textId="77777777" w:rsidR="005B4A5F" w:rsidRPr="00D5087F" w:rsidRDefault="005B4A5F" w:rsidP="001D5093">
      <w:pPr>
        <w:rPr>
          <w:rFonts w:ascii="Segoe UI Symbol" w:hAnsi="Segoe UI Symbol"/>
        </w:rPr>
      </w:pPr>
    </w:p>
    <w:p w14:paraId="119776E3"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proofErr w:type="gramStart"/>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proofErr w:type="gramEnd"/>
      <w:r w:rsidR="007E703B" w:rsidRPr="00D5087F">
        <w:rPr>
          <w:rFonts w:ascii="Segoe UI Symbol" w:hAnsi="Segoe UI Symbol"/>
        </w:rPr>
        <w:t xml:space="preserve"> </w:t>
      </w:r>
      <w:r w:rsidRPr="00D5087F">
        <w:rPr>
          <w:rFonts w:ascii="Segoe UI Symbol" w:hAnsi="Segoe UI Symbol"/>
        </w:rPr>
        <w:t>twenty-eight</w:t>
      </w:r>
      <w:r w:rsidR="007E703B" w:rsidRPr="00D5087F">
        <w:rPr>
          <w:rFonts w:ascii="Segoe UI Symbol" w:hAnsi="Segoe UI Symbol"/>
        </w:rPr>
        <w:t xml:space="preserve"> </w:t>
      </w:r>
      <w:r w:rsidRPr="00D5087F">
        <w:rPr>
          <w:rFonts w:ascii="Segoe UI Symbol" w:hAnsi="Segoe UI Symbol"/>
        </w:rPr>
        <w:t>(28)</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prior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closing</w:t>
      </w:r>
      <w:r w:rsidR="007E703B" w:rsidRPr="00D5087F">
        <w:rPr>
          <w:rFonts w:ascii="Segoe UI Symbol" w:hAnsi="Segoe UI Symbol"/>
        </w:rPr>
        <w:t xml:space="preserve"> </w:t>
      </w:r>
      <w:r w:rsidRPr="00D5087F">
        <w:rPr>
          <w:rFonts w:ascii="Segoe UI Symbol" w:hAnsi="Segoe UI Symbol"/>
        </w:rPr>
        <w:t>date.</w:t>
      </w:r>
    </w:p>
    <w:p w14:paraId="7AB8975C" w14:textId="77777777" w:rsidR="005B4A5F" w:rsidRPr="00D5087F" w:rsidRDefault="005B4A5F" w:rsidP="001D5093">
      <w:pPr>
        <w:rPr>
          <w:rFonts w:ascii="Segoe UI Symbol" w:hAnsi="Segoe UI Symbol"/>
        </w:rPr>
      </w:pPr>
    </w:p>
    <w:p w14:paraId="1693ADC5"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mid-point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manufacture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installation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component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Plant.</w:t>
      </w:r>
    </w:p>
    <w:p w14:paraId="3A7E1018" w14:textId="77777777" w:rsidR="005B4A5F" w:rsidRPr="00D5087F" w:rsidRDefault="005B4A5F" w:rsidP="001D5093">
      <w:pPr>
        <w:rPr>
          <w:rFonts w:ascii="Segoe UI Symbol" w:hAnsi="Segoe UI Symbol"/>
        </w:rPr>
      </w:pPr>
    </w:p>
    <w:p w14:paraId="113C4509"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apply:</w:t>
      </w:r>
    </w:p>
    <w:p w14:paraId="5031155A" w14:textId="77777777" w:rsidR="005B4A5F" w:rsidRPr="00D5087F" w:rsidRDefault="005B4A5F" w:rsidP="001D5093">
      <w:pPr>
        <w:rPr>
          <w:rFonts w:ascii="Segoe UI Symbol" w:hAnsi="Segoe UI Symbol"/>
        </w:rPr>
      </w:pPr>
    </w:p>
    <w:p w14:paraId="060D088C" w14:textId="77777777" w:rsidR="005B4A5F" w:rsidRPr="00D5087F" w:rsidRDefault="005B4A5F" w:rsidP="00565B8F">
      <w:pPr>
        <w:pStyle w:val="ListParagraph"/>
        <w:numPr>
          <w:ilvl w:val="0"/>
          <w:numId w:val="22"/>
        </w:numPr>
        <w:jc w:val="both"/>
        <w:rPr>
          <w:rFonts w:ascii="Segoe UI Symbol" w:hAnsi="Segoe UI Symbol"/>
        </w:rPr>
      </w:pP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allowed</w:t>
      </w:r>
      <w:r w:rsidR="007E703B" w:rsidRPr="00D5087F">
        <w:rPr>
          <w:rFonts w:ascii="Segoe UI Symbol" w:hAnsi="Segoe UI Symbol"/>
        </w:rPr>
        <w:t xml:space="preserve"> </w:t>
      </w:r>
      <w:r w:rsidRPr="00D5087F">
        <w:rPr>
          <w:rFonts w:ascii="Segoe UI Symbol" w:hAnsi="Segoe UI Symbol"/>
        </w:rPr>
        <w:t>beyond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original</w:t>
      </w:r>
      <w:r w:rsidR="007E703B" w:rsidRPr="00D5087F">
        <w:rPr>
          <w:rFonts w:ascii="Segoe UI Symbol" w:hAnsi="Segoe UI Symbol"/>
        </w:rPr>
        <w:t xml:space="preserve"> </w:t>
      </w:r>
      <w:r w:rsidRPr="00D5087F">
        <w:rPr>
          <w:rFonts w:ascii="Segoe UI Symbol" w:hAnsi="Segoe UI Symbol"/>
        </w:rPr>
        <w:t>delivery</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unless</w:t>
      </w:r>
      <w:r w:rsidR="007E703B" w:rsidRPr="00D5087F">
        <w:rPr>
          <w:rFonts w:ascii="Segoe UI Symbol" w:hAnsi="Segoe UI Symbol"/>
        </w:rPr>
        <w:t xml:space="preserve"> </w:t>
      </w:r>
      <w:r w:rsidRPr="00D5087F">
        <w:rPr>
          <w:rFonts w:ascii="Segoe UI Symbol" w:hAnsi="Segoe UI Symbol"/>
        </w:rPr>
        <w:t>covered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extension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awarded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terms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increase</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allowed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periods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delay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responsible.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however,</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decrease</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periods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delay.</w:t>
      </w:r>
    </w:p>
    <w:p w14:paraId="3D0D9716" w14:textId="77777777" w:rsidR="005B4A5F" w:rsidRPr="00D5087F" w:rsidRDefault="005B4A5F" w:rsidP="001D5093">
      <w:pPr>
        <w:ind w:left="540" w:hanging="540"/>
        <w:rPr>
          <w:rFonts w:ascii="Segoe UI Symbol" w:hAnsi="Segoe UI Symbol"/>
        </w:rPr>
      </w:pPr>
    </w:p>
    <w:p w14:paraId="4D69F19F" w14:textId="77777777" w:rsidR="005B4A5F" w:rsidRPr="00D5087F" w:rsidRDefault="005B4A5F" w:rsidP="00565B8F">
      <w:pPr>
        <w:pStyle w:val="ListParagraph"/>
        <w:numPr>
          <w:ilvl w:val="0"/>
          <w:numId w:val="22"/>
        </w:numPr>
        <w:jc w:val="both"/>
        <w:rPr>
          <w:rFonts w:ascii="Segoe UI Symbol" w:hAnsi="Segoe UI Symbol"/>
        </w:rPr>
      </w:pPr>
      <w:r w:rsidRPr="00D5087F">
        <w:rPr>
          <w:rFonts w:ascii="Segoe UI Symbol" w:hAnsi="Segoe UI Symbol"/>
        </w:rPr>
        <w:lastRenderedPageBreak/>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P0,</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expressed</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different</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labor</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correction</w:t>
      </w:r>
      <w:r w:rsidR="007E703B" w:rsidRPr="00D5087F">
        <w:rPr>
          <w:rFonts w:ascii="Segoe UI Symbol" w:hAnsi="Segoe UI Symbol"/>
        </w:rPr>
        <w:t xml:space="preserve"> </w:t>
      </w:r>
      <w:r w:rsidRPr="00D5087F">
        <w:rPr>
          <w:rFonts w:ascii="Segoe UI Symbol" w:hAnsi="Segoe UI Symbol"/>
        </w:rPr>
        <w:t>factor</w:t>
      </w:r>
      <w:r w:rsidR="007E703B" w:rsidRPr="00D5087F">
        <w:rPr>
          <w:rFonts w:ascii="Segoe UI Symbol" w:hAnsi="Segoe UI Symbol"/>
        </w:rPr>
        <w:t xml:space="preserve"> </w:t>
      </w:r>
      <w:r w:rsidRPr="00D5087F">
        <w:rPr>
          <w:rFonts w:ascii="Segoe UI Symbol" w:hAnsi="Segoe UI Symbol"/>
        </w:rPr>
        <w:t>will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applied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avoid</w:t>
      </w:r>
      <w:r w:rsidR="007E703B" w:rsidRPr="00D5087F">
        <w:rPr>
          <w:rFonts w:ascii="Segoe UI Symbol" w:hAnsi="Segoe UI Symbol"/>
        </w:rPr>
        <w:t xml:space="preserve"> </w:t>
      </w:r>
      <w:r w:rsidRPr="00D5087F">
        <w:rPr>
          <w:rFonts w:ascii="Segoe UI Symbol" w:hAnsi="Segoe UI Symbol"/>
        </w:rPr>
        <w:t>incorrect</w:t>
      </w:r>
      <w:r w:rsidR="007E703B" w:rsidRPr="00D5087F">
        <w:rPr>
          <w:rFonts w:ascii="Segoe UI Symbol" w:hAnsi="Segoe UI Symbol"/>
        </w:rPr>
        <w:t xml:space="preserve"> </w:t>
      </w:r>
      <w:r w:rsidRPr="00D5087F">
        <w:rPr>
          <w:rFonts w:ascii="Segoe UI Symbol" w:hAnsi="Segoe UI Symbol"/>
        </w:rPr>
        <w:t>adjustments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correction</w:t>
      </w:r>
      <w:r w:rsidR="007E703B" w:rsidRPr="00D5087F">
        <w:rPr>
          <w:rFonts w:ascii="Segoe UI Symbol" w:hAnsi="Segoe UI Symbol"/>
        </w:rPr>
        <w:t xml:space="preserve"> </w:t>
      </w:r>
      <w:r w:rsidRPr="00D5087F">
        <w:rPr>
          <w:rFonts w:ascii="Segoe UI Symbol" w:hAnsi="Segoe UI Symbol"/>
        </w:rPr>
        <w:t>factor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Z0</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Z1,</w:t>
      </w:r>
      <w:r w:rsidR="007E703B" w:rsidRPr="00D5087F">
        <w:rPr>
          <w:rFonts w:ascii="Segoe UI Symbol" w:hAnsi="Segoe UI Symbol"/>
        </w:rPr>
        <w:t xml:space="preserve"> </w:t>
      </w:r>
      <w:r w:rsidRPr="00D5087F">
        <w:rPr>
          <w:rFonts w:ascii="Segoe UI Symbol" w:hAnsi="Segoe UI Symbol"/>
        </w:rPr>
        <w:t>where,</w:t>
      </w:r>
    </w:p>
    <w:p w14:paraId="7467374D" w14:textId="77777777" w:rsidR="005B4A5F" w:rsidRPr="00D5087F" w:rsidRDefault="005B4A5F" w:rsidP="001D5093">
      <w:pPr>
        <w:tabs>
          <w:tab w:val="left" w:pos="1080"/>
        </w:tabs>
        <w:suppressAutoHyphens/>
        <w:ind w:left="576"/>
        <w:rPr>
          <w:rFonts w:ascii="Segoe UI Symbol" w:hAnsi="Segoe UI Symbol"/>
        </w:rPr>
      </w:pPr>
    </w:p>
    <w:p w14:paraId="36C17D4F" w14:textId="77777777" w:rsidR="005B4A5F" w:rsidRPr="00D5087F" w:rsidRDefault="005B4A5F" w:rsidP="001D5093">
      <w:pPr>
        <w:suppressAutoHyphens/>
        <w:ind w:left="1701" w:hanging="567"/>
        <w:rPr>
          <w:rFonts w:ascii="Segoe UI Symbol" w:hAnsi="Segoe UI Symbol"/>
        </w:rPr>
      </w:pPr>
      <w:r w:rsidRPr="00D5087F">
        <w:rPr>
          <w:rFonts w:ascii="Segoe UI Symbol" w:hAnsi="Segoe UI Symbol"/>
        </w:rPr>
        <w:t>Z</w:t>
      </w:r>
      <w:proofErr w:type="gramStart"/>
      <w:r w:rsidRPr="00D5087F">
        <w:rPr>
          <w:rFonts w:ascii="Segoe UI Symbol" w:hAnsi="Segoe UI Symbol"/>
          <w:vertAlign w:val="subscript"/>
        </w:rPr>
        <w:t>0</w:t>
      </w:r>
      <w:r w:rsidR="007E703B" w:rsidRPr="00D5087F">
        <w:rPr>
          <w:rFonts w:ascii="Segoe UI Symbol" w:hAnsi="Segoe UI Symbol"/>
          <w:vertAlign w:val="subscript"/>
        </w:rPr>
        <w:t xml:space="preserve"> </w:t>
      </w:r>
      <w:r w:rsidR="007E703B" w:rsidRPr="00D5087F">
        <w:rPr>
          <w:rFonts w:ascii="Segoe UI Symbol" w:hAnsi="Segoe UI Symbol"/>
        </w:rPr>
        <w:t xml:space="preserve"> </w:t>
      </w:r>
      <w:r w:rsidRPr="00D5087F">
        <w:rPr>
          <w:rFonts w:ascii="Segoe UI Symbol" w:hAnsi="Segoe UI Symbol"/>
        </w:rPr>
        <w:t>=</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units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equal</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unit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w:t>
      </w:r>
      <w:r w:rsidRPr="00D5087F">
        <w:rPr>
          <w:rFonts w:ascii="Segoe UI Symbol" w:hAnsi="Segoe UI Symbol"/>
          <w:vertAlign w:val="subscript"/>
        </w:rPr>
        <w:t>0</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Base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and</w:t>
      </w:r>
    </w:p>
    <w:p w14:paraId="37F10EC0" w14:textId="77777777" w:rsidR="005B4A5F" w:rsidRPr="00D5087F" w:rsidRDefault="005B4A5F" w:rsidP="001D5093">
      <w:pPr>
        <w:suppressAutoHyphens/>
        <w:ind w:left="1701" w:hanging="567"/>
        <w:rPr>
          <w:rFonts w:ascii="Segoe UI Symbol" w:hAnsi="Segoe UI Symbol"/>
        </w:rPr>
      </w:pPr>
    </w:p>
    <w:p w14:paraId="35CFA76E" w14:textId="77777777" w:rsidR="005B4A5F" w:rsidRPr="00D5087F" w:rsidRDefault="005B4A5F" w:rsidP="001D5093">
      <w:pPr>
        <w:suppressAutoHyphens/>
        <w:ind w:left="1701" w:hanging="567"/>
        <w:rPr>
          <w:rFonts w:ascii="Segoe UI Symbol" w:hAnsi="Segoe UI Symbol"/>
        </w:rPr>
      </w:pPr>
      <w:r w:rsidRPr="00D5087F">
        <w:rPr>
          <w:rFonts w:ascii="Segoe UI Symbol" w:hAnsi="Segoe UI Symbol"/>
        </w:rPr>
        <w:t>Z</w:t>
      </w:r>
      <w:proofErr w:type="gramStart"/>
      <w:r w:rsidRPr="00D5087F">
        <w:rPr>
          <w:rFonts w:ascii="Segoe UI Symbol" w:hAnsi="Segoe UI Symbol"/>
          <w:vertAlign w:val="subscript"/>
        </w:rPr>
        <w:t>1</w:t>
      </w:r>
      <w:r w:rsidR="007E703B" w:rsidRPr="00D5087F">
        <w:rPr>
          <w:rFonts w:ascii="Segoe UI Symbol" w:hAnsi="Segoe UI Symbol"/>
          <w:vertAlign w:val="subscript"/>
        </w:rPr>
        <w:t xml:space="preserve">  </w:t>
      </w:r>
      <w:r w:rsidRPr="00D5087F">
        <w:rPr>
          <w:rFonts w:ascii="Segoe UI Symbol" w:hAnsi="Segoe UI Symbol"/>
        </w:rPr>
        <w:t>=</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number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units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origin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indices</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equal</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unit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currency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w:t>
      </w:r>
      <w:r w:rsidRPr="00D5087F">
        <w:rPr>
          <w:rFonts w:ascii="Segoe UI Symbol" w:hAnsi="Segoe UI Symbol"/>
          <w:vertAlign w:val="subscript"/>
        </w:rPr>
        <w:t>0</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Adjustment.</w:t>
      </w:r>
    </w:p>
    <w:p w14:paraId="7A56EBF7" w14:textId="77777777" w:rsidR="005B4A5F" w:rsidRPr="00D5087F" w:rsidRDefault="005B4A5F" w:rsidP="001D5093">
      <w:pPr>
        <w:ind w:left="540" w:hanging="540"/>
        <w:rPr>
          <w:rFonts w:ascii="Segoe UI Symbol" w:hAnsi="Segoe UI Symbol"/>
        </w:rPr>
      </w:pPr>
    </w:p>
    <w:p w14:paraId="73A76E18" w14:textId="77777777" w:rsidR="005B4A5F" w:rsidRPr="00D5087F" w:rsidRDefault="005B4A5F" w:rsidP="00565B8F">
      <w:pPr>
        <w:pStyle w:val="ListParagraph"/>
        <w:numPr>
          <w:ilvl w:val="0"/>
          <w:numId w:val="22"/>
        </w:numPr>
        <w:jc w:val="both"/>
        <w:rPr>
          <w:rFonts w:ascii="Segoe UI Symbol" w:hAnsi="Segoe UI Symbol"/>
        </w:rPr>
      </w:pP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adjustment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portion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advance</w:t>
      </w:r>
      <w:r w:rsidR="007E703B" w:rsidRPr="00D5087F">
        <w:rPr>
          <w:rFonts w:ascii="Segoe UI Symbol" w:hAnsi="Segoe UI Symbol"/>
        </w:rPr>
        <w:t xml:space="preserve"> </w:t>
      </w:r>
      <w:r w:rsidRPr="00D5087F">
        <w:rPr>
          <w:rFonts w:ascii="Segoe UI Symbol" w:hAnsi="Segoe UI Symbol"/>
        </w:rPr>
        <w:t>payment.</w:t>
      </w:r>
    </w:p>
    <w:p w14:paraId="79378939" w14:textId="18B80946" w:rsidR="005B4A5F" w:rsidRPr="00D5087F" w:rsidRDefault="005B4A5F" w:rsidP="00D5087F">
      <w:pPr>
        <w:pStyle w:val="UG-SectionIX-Heading1"/>
        <w:rPr>
          <w:rFonts w:ascii="Segoe UI Symbol" w:hAnsi="Segoe UI Symbol"/>
        </w:rPr>
      </w:pPr>
      <w:r w:rsidRPr="00D5087F">
        <w:rPr>
          <w:rFonts w:ascii="Segoe UI Symbol" w:hAnsi="Segoe UI Symbol"/>
        </w:rPr>
        <w:br w:type="page"/>
      </w:r>
      <w:bookmarkStart w:id="1219" w:name="_Toc437692911"/>
      <w:bookmarkStart w:id="1220" w:name="_Toc125952759"/>
      <w:bookmarkStart w:id="1221" w:name="_Toc59196870"/>
      <w:bookmarkStart w:id="1222" w:name="_Toc59197255"/>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4</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Insurance</w:t>
      </w:r>
      <w:r w:rsidR="007E703B" w:rsidRPr="00D5087F">
        <w:rPr>
          <w:rFonts w:ascii="Segoe UI Symbol" w:hAnsi="Segoe UI Symbol"/>
          <w:sz w:val="28"/>
        </w:rPr>
        <w:t xml:space="preserve"> </w:t>
      </w:r>
      <w:r w:rsidRPr="00D5087F">
        <w:rPr>
          <w:rFonts w:ascii="Segoe UI Symbol" w:hAnsi="Segoe UI Symbol"/>
          <w:sz w:val="28"/>
        </w:rPr>
        <w:t>Requirements</w:t>
      </w:r>
      <w:bookmarkEnd w:id="1219"/>
      <w:bookmarkEnd w:id="1220"/>
      <w:bookmarkEnd w:id="1221"/>
      <w:bookmarkEnd w:id="1222"/>
    </w:p>
    <w:p w14:paraId="62984F4F" w14:textId="77777777" w:rsidR="005B4A5F" w:rsidRPr="00D5087F" w:rsidRDefault="005B4A5F" w:rsidP="001D5093">
      <w:pPr>
        <w:rPr>
          <w:rFonts w:ascii="Segoe UI Symbol" w:hAnsi="Segoe UI Symbol"/>
          <w:b/>
        </w:rPr>
      </w:pPr>
      <w:proofErr w:type="gramStart"/>
      <w:r w:rsidRPr="00D5087F">
        <w:rPr>
          <w:rFonts w:ascii="Segoe UI Symbol" w:hAnsi="Segoe UI Symbol"/>
          <w:b/>
        </w:rPr>
        <w:t>Insurances</w:t>
      </w:r>
      <w:proofErr w:type="gramEnd"/>
      <w:r w:rsidR="007E703B" w:rsidRPr="00D5087F">
        <w:rPr>
          <w:rFonts w:ascii="Segoe UI Symbol" w:hAnsi="Segoe UI Symbol"/>
          <w:b/>
        </w:rPr>
        <w:t xml:space="preserve"> </w:t>
      </w:r>
      <w:r w:rsidRPr="00D5087F">
        <w:rPr>
          <w:rFonts w:ascii="Segoe UI Symbol" w:hAnsi="Segoe UI Symbol"/>
          <w:b/>
        </w:rPr>
        <w:t>to</w:t>
      </w:r>
      <w:r w:rsidR="007E703B" w:rsidRPr="00D5087F">
        <w:rPr>
          <w:rFonts w:ascii="Segoe UI Symbol" w:hAnsi="Segoe UI Symbol"/>
          <w:b/>
        </w:rPr>
        <w:t xml:space="preserve"> </w:t>
      </w:r>
      <w:r w:rsidRPr="00D5087F">
        <w:rPr>
          <w:rFonts w:ascii="Segoe UI Symbol" w:hAnsi="Segoe UI Symbol"/>
          <w:b/>
        </w:rPr>
        <w:t>be</w:t>
      </w:r>
      <w:r w:rsidR="007E703B" w:rsidRPr="00D5087F">
        <w:rPr>
          <w:rFonts w:ascii="Segoe UI Symbol" w:hAnsi="Segoe UI Symbol"/>
          <w:b/>
        </w:rPr>
        <w:t xml:space="preserve"> </w:t>
      </w:r>
      <w:r w:rsidRPr="00D5087F">
        <w:rPr>
          <w:rFonts w:ascii="Segoe UI Symbol" w:hAnsi="Segoe UI Symbol"/>
          <w:b/>
        </w:rPr>
        <w:t>Taken</w:t>
      </w:r>
      <w:r w:rsidR="007E703B" w:rsidRPr="00D5087F">
        <w:rPr>
          <w:rFonts w:ascii="Segoe UI Symbol" w:hAnsi="Segoe UI Symbol"/>
          <w:b/>
        </w:rPr>
        <w:t xml:space="preserve"> </w:t>
      </w:r>
      <w:r w:rsidRPr="00D5087F">
        <w:rPr>
          <w:rFonts w:ascii="Segoe UI Symbol" w:hAnsi="Segoe UI Symbol"/>
          <w:b/>
        </w:rPr>
        <w:t>Out</w:t>
      </w:r>
      <w:r w:rsidR="007E703B" w:rsidRPr="00D5087F">
        <w:rPr>
          <w:rFonts w:ascii="Segoe UI Symbol" w:hAnsi="Segoe UI Symbol"/>
          <w:b/>
        </w:rPr>
        <w:t xml:space="preserve"> </w:t>
      </w:r>
      <w:r w:rsidRPr="00D5087F">
        <w:rPr>
          <w:rFonts w:ascii="Segoe UI Symbol" w:hAnsi="Segoe UI Symbol"/>
          <w:b/>
        </w:rPr>
        <w:t>by</w:t>
      </w:r>
      <w:r w:rsidR="007E703B" w:rsidRPr="00D5087F">
        <w:rPr>
          <w:rFonts w:ascii="Segoe UI Symbol" w:hAnsi="Segoe UI Symbol"/>
          <w:b/>
        </w:rPr>
        <w:t xml:space="preserve"> </w:t>
      </w:r>
      <w:r w:rsidRPr="00D5087F">
        <w:rPr>
          <w:rFonts w:ascii="Segoe UI Symbol" w:hAnsi="Segoe UI Symbol"/>
          <w:b/>
        </w:rPr>
        <w:t>the</w:t>
      </w:r>
      <w:r w:rsidR="007E703B" w:rsidRPr="00D5087F">
        <w:rPr>
          <w:rFonts w:ascii="Segoe UI Symbol" w:hAnsi="Segoe UI Symbol"/>
          <w:b/>
        </w:rPr>
        <w:t xml:space="preserve"> </w:t>
      </w:r>
      <w:r w:rsidRPr="00D5087F">
        <w:rPr>
          <w:rFonts w:ascii="Segoe UI Symbol" w:hAnsi="Segoe UI Symbol"/>
          <w:b/>
        </w:rPr>
        <w:t>Contractor</w:t>
      </w:r>
    </w:p>
    <w:p w14:paraId="0827706E" w14:textId="77777777" w:rsidR="005B4A5F" w:rsidRPr="00D5087F" w:rsidRDefault="005B4A5F" w:rsidP="001D5093">
      <w:pPr>
        <w:rPr>
          <w:rFonts w:ascii="Segoe UI Symbol" w:hAnsi="Segoe UI Symbol"/>
        </w:rPr>
      </w:pPr>
    </w:p>
    <w:p w14:paraId="6C10E08F" w14:textId="77777777" w:rsidR="005B4A5F" w:rsidRPr="00D5087F" w:rsidRDefault="005B4A5F" w:rsidP="001D5093">
      <w:pPr>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34,</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expense</w:t>
      </w:r>
      <w:r w:rsidR="007E703B" w:rsidRPr="00D5087F">
        <w:rPr>
          <w:rFonts w:ascii="Segoe UI Symbol" w:hAnsi="Segoe UI Symbol"/>
        </w:rPr>
        <w:t xml:space="preserve"> </w:t>
      </w:r>
      <w:r w:rsidRPr="00D5087F">
        <w:rPr>
          <w:rFonts w:ascii="Segoe UI Symbol" w:hAnsi="Segoe UI Symbol"/>
        </w:rPr>
        <w:t>take</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maintain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proofErr w:type="gramStart"/>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or</w:t>
      </w:r>
      <w:proofErr w:type="gramEnd"/>
      <w:r w:rsidR="007E703B" w:rsidRPr="00D5087F">
        <w:rPr>
          <w:rFonts w:ascii="Segoe UI Symbol" w:hAnsi="Segoe UI Symbol"/>
        </w:rPr>
        <w:t xml:space="preserve"> </w:t>
      </w:r>
      <w:r w:rsidRPr="00D5087F">
        <w:rPr>
          <w:rFonts w:ascii="Segoe UI Symbol" w:hAnsi="Segoe UI Symbol"/>
        </w:rPr>
        <w:t>cause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taken</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maintained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insurances</w:t>
      </w:r>
      <w:r w:rsidR="007E703B" w:rsidRPr="00D5087F">
        <w:rPr>
          <w:rFonts w:ascii="Segoe UI Symbol" w:hAnsi="Segoe UI Symbol"/>
        </w:rPr>
        <w:t xml:space="preserve"> </w:t>
      </w:r>
      <w:r w:rsidRPr="00D5087F">
        <w:rPr>
          <w:rFonts w:ascii="Segoe UI Symbol" w:hAnsi="Segoe UI Symbol"/>
        </w:rPr>
        <w:t>set</w:t>
      </w:r>
      <w:r w:rsidR="007E703B" w:rsidRPr="00D5087F">
        <w:rPr>
          <w:rFonts w:ascii="Segoe UI Symbol" w:hAnsi="Segoe UI Symbol"/>
        </w:rPr>
        <w:t xml:space="preserve"> </w:t>
      </w:r>
      <w:r w:rsidRPr="00D5087F">
        <w:rPr>
          <w:rFonts w:ascii="Segoe UI Symbol" w:hAnsi="Segoe UI Symbol"/>
        </w:rPr>
        <w:t>forth</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deductibles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identity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insurers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form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policies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approval</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approval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unreasonably</w:t>
      </w:r>
      <w:r w:rsidR="007E703B" w:rsidRPr="00D5087F">
        <w:rPr>
          <w:rFonts w:ascii="Segoe UI Symbol" w:hAnsi="Segoe UI Symbol"/>
        </w:rPr>
        <w:t xml:space="preserve"> </w:t>
      </w:r>
      <w:r w:rsidRPr="00D5087F">
        <w:rPr>
          <w:rFonts w:ascii="Segoe UI Symbol" w:hAnsi="Segoe UI Symbol"/>
        </w:rPr>
        <w:t>withheld.</w:t>
      </w:r>
    </w:p>
    <w:p w14:paraId="5E83BB6B" w14:textId="77777777" w:rsidR="005B4A5F" w:rsidRPr="00D5087F" w:rsidRDefault="005B4A5F" w:rsidP="001D5093">
      <w:pPr>
        <w:rPr>
          <w:rFonts w:ascii="Segoe UI Symbol" w:hAnsi="Segoe UI Symbol"/>
        </w:rPr>
      </w:pPr>
    </w:p>
    <w:p w14:paraId="7EB9E03E" w14:textId="77777777" w:rsidR="005B4A5F" w:rsidRPr="00D5087F" w:rsidRDefault="005B4A5F" w:rsidP="001D5093">
      <w:pPr>
        <w:ind w:left="540" w:hanging="540"/>
        <w:rPr>
          <w:rFonts w:ascii="Segoe UI Symbol" w:hAnsi="Segoe UI Symbol"/>
          <w:b/>
        </w:rPr>
      </w:pPr>
      <w:r w:rsidRPr="00D5087F">
        <w:rPr>
          <w:rFonts w:ascii="Segoe UI Symbol" w:hAnsi="Segoe UI Symbol"/>
        </w:rPr>
        <w:t>(a)</w:t>
      </w:r>
      <w:r w:rsidRPr="00D5087F">
        <w:rPr>
          <w:rFonts w:ascii="Segoe UI Symbol" w:hAnsi="Segoe UI Symbol"/>
        </w:rPr>
        <w:tab/>
      </w:r>
      <w:r w:rsidRPr="00D5087F">
        <w:rPr>
          <w:rFonts w:ascii="Segoe UI Symbol" w:hAnsi="Segoe UI Symbol"/>
          <w:u w:val="single"/>
        </w:rPr>
        <w:t>Cargo</w:t>
      </w:r>
      <w:r w:rsidR="007E703B" w:rsidRPr="00D5087F">
        <w:rPr>
          <w:rFonts w:ascii="Segoe UI Symbol" w:hAnsi="Segoe UI Symbol"/>
          <w:u w:val="single"/>
        </w:rPr>
        <w:t xml:space="preserve"> </w:t>
      </w:r>
      <w:r w:rsidRPr="00D5087F">
        <w:rPr>
          <w:rFonts w:ascii="Segoe UI Symbol" w:hAnsi="Segoe UI Symbol"/>
          <w:u w:val="single"/>
        </w:rPr>
        <w:t>Insurance</w:t>
      </w:r>
    </w:p>
    <w:p w14:paraId="3BDCABB3" w14:textId="77777777" w:rsidR="005B4A5F" w:rsidRPr="00D5087F" w:rsidRDefault="005B4A5F" w:rsidP="001D5093">
      <w:pPr>
        <w:ind w:left="540"/>
        <w:rPr>
          <w:rFonts w:ascii="Segoe UI Symbol" w:hAnsi="Segoe UI Symbol"/>
        </w:rPr>
      </w:pPr>
      <w:r w:rsidRPr="00D5087F">
        <w:rPr>
          <w:rFonts w:ascii="Segoe UI Symbol" w:hAnsi="Segoe UI Symbol"/>
        </w:rPr>
        <w:t>Covering</w:t>
      </w:r>
      <w:r w:rsidR="007E703B" w:rsidRPr="00D5087F">
        <w:rPr>
          <w:rFonts w:ascii="Segoe UI Symbol" w:hAnsi="Segoe UI Symbol"/>
        </w:rPr>
        <w:t xml:space="preserve"> </w:t>
      </w:r>
      <w:r w:rsidRPr="00D5087F">
        <w:rPr>
          <w:rFonts w:ascii="Segoe UI Symbol" w:hAnsi="Segoe UI Symbol"/>
        </w:rPr>
        <w:t>loss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damage</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while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transit</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supplier’s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manufacturer’s</w:t>
      </w:r>
      <w:r w:rsidR="007E703B" w:rsidRPr="00D5087F">
        <w:rPr>
          <w:rFonts w:ascii="Segoe UI Symbol" w:hAnsi="Segoe UI Symbol"/>
        </w:rPr>
        <w:t xml:space="preserve"> </w:t>
      </w:r>
      <w:r w:rsidRPr="00D5087F">
        <w:rPr>
          <w:rFonts w:ascii="Segoe UI Symbol" w:hAnsi="Segoe UI Symbol"/>
        </w:rPr>
        <w:t>works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stores</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arrival</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(including</w:t>
      </w:r>
      <w:r w:rsidR="007E703B" w:rsidRPr="00D5087F">
        <w:rPr>
          <w:rFonts w:ascii="Segoe UI Symbol" w:hAnsi="Segoe UI Symbol"/>
        </w:rPr>
        <w:t xml:space="preserve"> </w:t>
      </w:r>
      <w:r w:rsidRPr="00D5087F">
        <w:rPr>
          <w:rFonts w:ascii="Segoe UI Symbol" w:hAnsi="Segoe UI Symbol"/>
        </w:rPr>
        <w:t>spare</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therefor)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construction</w:t>
      </w:r>
      <w:r w:rsidR="007E703B" w:rsidRPr="00D5087F">
        <w:rPr>
          <w:rFonts w:ascii="Segoe UI Symbol" w:hAnsi="Segoe UI Symbol"/>
        </w:rPr>
        <w:t xml:space="preserve"> </w:t>
      </w:r>
      <w:r w:rsidRPr="00D5087F">
        <w:rPr>
          <w:rFonts w:ascii="Segoe UI Symbol" w:hAnsi="Segoe UI Symbol"/>
        </w:rPr>
        <w:t>equipment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Subcontractors.</w:t>
      </w:r>
    </w:p>
    <w:p w14:paraId="1BB3D190" w14:textId="77777777" w:rsidR="005B4A5F" w:rsidRPr="00D5087F" w:rsidRDefault="005B4A5F" w:rsidP="001D5093">
      <w:pPr>
        <w:ind w:left="540"/>
        <w:rPr>
          <w:rFonts w:ascii="Segoe UI Symbol" w:hAnsi="Segoe UI Symbol"/>
        </w:rPr>
      </w:pPr>
    </w:p>
    <w:p w14:paraId="5C7B4B7D" w14:textId="77777777" w:rsidR="005B4A5F" w:rsidRPr="00D5087F" w:rsidRDefault="005B4A5F" w:rsidP="001D5093">
      <w:pPr>
        <w:tabs>
          <w:tab w:val="left" w:pos="1800"/>
          <w:tab w:val="left" w:pos="3960"/>
          <w:tab w:val="left" w:pos="6480"/>
          <w:tab w:val="left" w:pos="7920"/>
        </w:tabs>
        <w:ind w:left="540"/>
        <w:rPr>
          <w:rFonts w:ascii="Segoe UI Symbol" w:hAnsi="Segoe UI Symbol"/>
          <w:u w:val="single"/>
        </w:rPr>
      </w:pPr>
      <w:r w:rsidRPr="00D5087F">
        <w:rPr>
          <w:rFonts w:ascii="Segoe UI Symbol" w:hAnsi="Segoe UI Symbol"/>
          <w:u w:val="single"/>
        </w:rPr>
        <w:t>Amount</w:t>
      </w:r>
      <w:r w:rsidRPr="00D5087F">
        <w:rPr>
          <w:rFonts w:ascii="Segoe UI Symbol" w:hAnsi="Segoe UI Symbol"/>
        </w:rPr>
        <w:tab/>
      </w:r>
      <w:r w:rsidRPr="00D5087F">
        <w:rPr>
          <w:rFonts w:ascii="Segoe UI Symbol" w:hAnsi="Segoe UI Symbol"/>
          <w:u w:val="single"/>
        </w:rPr>
        <w:t>Deductible</w:t>
      </w:r>
      <w:r w:rsidR="007E703B" w:rsidRPr="00D5087F">
        <w:rPr>
          <w:rFonts w:ascii="Segoe UI Symbol" w:hAnsi="Segoe UI Symbol"/>
          <w:u w:val="single"/>
        </w:rPr>
        <w:t xml:space="preserve"> </w:t>
      </w:r>
      <w:r w:rsidRPr="00D5087F">
        <w:rPr>
          <w:rFonts w:ascii="Segoe UI Symbol" w:hAnsi="Segoe UI Symbol"/>
          <w:u w:val="single"/>
        </w:rPr>
        <w:t>limits</w:t>
      </w:r>
      <w:r w:rsidRPr="00D5087F">
        <w:rPr>
          <w:rFonts w:ascii="Segoe UI Symbol" w:hAnsi="Segoe UI Symbol"/>
        </w:rPr>
        <w:tab/>
      </w:r>
      <w:r w:rsidRPr="00D5087F">
        <w:rPr>
          <w:rFonts w:ascii="Segoe UI Symbol" w:hAnsi="Segoe UI Symbol"/>
          <w:u w:val="single"/>
        </w:rPr>
        <w:t>Parties</w:t>
      </w:r>
      <w:r w:rsidR="007E703B" w:rsidRPr="00D5087F">
        <w:rPr>
          <w:rFonts w:ascii="Segoe UI Symbol" w:hAnsi="Segoe UI Symbol"/>
          <w:u w:val="single"/>
        </w:rPr>
        <w:t xml:space="preserve"> </w:t>
      </w:r>
      <w:r w:rsidRPr="00D5087F">
        <w:rPr>
          <w:rFonts w:ascii="Segoe UI Symbol" w:hAnsi="Segoe UI Symbol"/>
          <w:u w:val="single"/>
        </w:rPr>
        <w:t>insured</w:t>
      </w:r>
      <w:r w:rsidRPr="00D5087F">
        <w:rPr>
          <w:rFonts w:ascii="Segoe UI Symbol" w:hAnsi="Segoe UI Symbol"/>
        </w:rPr>
        <w:tab/>
      </w:r>
      <w:r w:rsidRPr="00D5087F">
        <w:rPr>
          <w:rFonts w:ascii="Segoe UI Symbol" w:hAnsi="Segoe UI Symbol"/>
          <w:u w:val="single"/>
        </w:rPr>
        <w:t>From</w:t>
      </w:r>
      <w:r w:rsidRPr="00D5087F">
        <w:rPr>
          <w:rFonts w:ascii="Segoe UI Symbol" w:hAnsi="Segoe UI Symbol"/>
        </w:rPr>
        <w:tab/>
      </w:r>
      <w:r w:rsidRPr="00D5087F">
        <w:rPr>
          <w:rFonts w:ascii="Segoe UI Symbol" w:hAnsi="Segoe UI Symbol"/>
          <w:u w:val="single"/>
        </w:rPr>
        <w:t>To</w:t>
      </w:r>
    </w:p>
    <w:p w14:paraId="010BF3E0" w14:textId="77777777" w:rsidR="005B4A5F" w:rsidRPr="00D5087F" w:rsidRDefault="005B4A5F" w:rsidP="001D5093">
      <w:pPr>
        <w:ind w:left="540"/>
        <w:rPr>
          <w:rFonts w:ascii="Segoe UI Symbol" w:hAnsi="Segoe UI Symbol"/>
        </w:rPr>
      </w:pPr>
    </w:p>
    <w:p w14:paraId="42977659" w14:textId="77777777" w:rsidR="005B4A5F" w:rsidRPr="00D5087F" w:rsidRDefault="005B4A5F" w:rsidP="001D5093">
      <w:pPr>
        <w:ind w:left="540" w:hanging="540"/>
        <w:rPr>
          <w:rFonts w:ascii="Segoe UI Symbol" w:hAnsi="Segoe UI Symbol"/>
          <w:b/>
        </w:rPr>
      </w:pPr>
      <w:r w:rsidRPr="00D5087F">
        <w:rPr>
          <w:rFonts w:ascii="Segoe UI Symbol" w:hAnsi="Segoe UI Symbol"/>
        </w:rPr>
        <w:t>(b)</w:t>
      </w:r>
      <w:r w:rsidRPr="00D5087F">
        <w:rPr>
          <w:rFonts w:ascii="Segoe UI Symbol" w:hAnsi="Segoe UI Symbol"/>
        </w:rPr>
        <w:tab/>
      </w:r>
      <w:r w:rsidRPr="00D5087F">
        <w:rPr>
          <w:rFonts w:ascii="Segoe UI Symbol" w:hAnsi="Segoe UI Symbol"/>
          <w:u w:val="single"/>
        </w:rPr>
        <w:t>Installation</w:t>
      </w:r>
      <w:r w:rsidR="007E703B" w:rsidRPr="00D5087F">
        <w:rPr>
          <w:rFonts w:ascii="Segoe UI Symbol" w:hAnsi="Segoe UI Symbol"/>
          <w:u w:val="single"/>
        </w:rPr>
        <w:t xml:space="preserve"> </w:t>
      </w:r>
      <w:r w:rsidRPr="00D5087F">
        <w:rPr>
          <w:rFonts w:ascii="Segoe UI Symbol" w:hAnsi="Segoe UI Symbol"/>
          <w:u w:val="single"/>
        </w:rPr>
        <w:t>All</w:t>
      </w:r>
      <w:r w:rsidR="007E703B" w:rsidRPr="00D5087F">
        <w:rPr>
          <w:rFonts w:ascii="Segoe UI Symbol" w:hAnsi="Segoe UI Symbol"/>
          <w:u w:val="single"/>
        </w:rPr>
        <w:t xml:space="preserve"> </w:t>
      </w:r>
      <w:r w:rsidRPr="00D5087F">
        <w:rPr>
          <w:rFonts w:ascii="Segoe UI Symbol" w:hAnsi="Segoe UI Symbol"/>
          <w:u w:val="single"/>
        </w:rPr>
        <w:t>Risks</w:t>
      </w:r>
      <w:r w:rsidR="007E703B" w:rsidRPr="00D5087F">
        <w:rPr>
          <w:rFonts w:ascii="Segoe UI Symbol" w:hAnsi="Segoe UI Symbol"/>
          <w:u w:val="single"/>
        </w:rPr>
        <w:t xml:space="preserve"> </w:t>
      </w:r>
      <w:r w:rsidRPr="00D5087F">
        <w:rPr>
          <w:rFonts w:ascii="Segoe UI Symbol" w:hAnsi="Segoe UI Symbol"/>
          <w:u w:val="single"/>
        </w:rPr>
        <w:t>Insurance</w:t>
      </w:r>
    </w:p>
    <w:p w14:paraId="47A400FC" w14:textId="77777777" w:rsidR="005B4A5F" w:rsidRPr="00D5087F" w:rsidRDefault="005B4A5F" w:rsidP="001D5093">
      <w:pPr>
        <w:ind w:left="540"/>
        <w:rPr>
          <w:rFonts w:ascii="Segoe UI Symbol" w:hAnsi="Segoe UI Symbol"/>
        </w:rPr>
      </w:pPr>
      <w:r w:rsidRPr="00D5087F">
        <w:rPr>
          <w:rFonts w:ascii="Segoe UI Symbol" w:hAnsi="Segoe UI Symbol"/>
        </w:rPr>
        <w:t>Covering</w:t>
      </w:r>
      <w:r w:rsidR="007E703B" w:rsidRPr="00D5087F">
        <w:rPr>
          <w:rFonts w:ascii="Segoe UI Symbol" w:hAnsi="Segoe UI Symbol"/>
        </w:rPr>
        <w:t xml:space="preserve"> </w:t>
      </w:r>
      <w:r w:rsidRPr="00D5087F">
        <w:rPr>
          <w:rFonts w:ascii="Segoe UI Symbol" w:hAnsi="Segoe UI Symbol"/>
        </w:rPr>
        <w:t>physical</w:t>
      </w:r>
      <w:r w:rsidR="007E703B" w:rsidRPr="00D5087F">
        <w:rPr>
          <w:rFonts w:ascii="Segoe UI Symbol" w:hAnsi="Segoe UI Symbol"/>
        </w:rPr>
        <w:t xml:space="preserve"> </w:t>
      </w:r>
      <w:r w:rsidRPr="00D5087F">
        <w:rPr>
          <w:rFonts w:ascii="Segoe UI Symbol" w:hAnsi="Segoe UI Symbol"/>
        </w:rPr>
        <w:t>loss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damage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prior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proofErr w:type="gramStart"/>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extended</w:t>
      </w:r>
      <w:proofErr w:type="gramEnd"/>
      <w:r w:rsidR="007E703B" w:rsidRPr="00D5087F">
        <w:rPr>
          <w:rFonts w:ascii="Segoe UI Symbol" w:hAnsi="Segoe UI Symbol"/>
        </w:rPr>
        <w:t xml:space="preserve"> </w:t>
      </w:r>
      <w:r w:rsidRPr="00D5087F">
        <w:rPr>
          <w:rFonts w:ascii="Segoe UI Symbol" w:hAnsi="Segoe UI Symbol"/>
        </w:rPr>
        <w:t>maintenance</w:t>
      </w:r>
      <w:r w:rsidR="007E703B" w:rsidRPr="00D5087F">
        <w:rPr>
          <w:rFonts w:ascii="Segoe UI Symbol" w:hAnsi="Segoe UI Symbol"/>
        </w:rPr>
        <w:t xml:space="preserve"> </w:t>
      </w:r>
      <w:r w:rsidRPr="00D5087F">
        <w:rPr>
          <w:rFonts w:ascii="Segoe UI Symbol" w:hAnsi="Segoe UI Symbol"/>
        </w:rPr>
        <w:t>coverage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respect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loss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damage</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while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Site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purpose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performing</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obligations</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p>
    <w:p w14:paraId="79C6A1E1" w14:textId="77777777" w:rsidR="005B4A5F" w:rsidRPr="00D5087F" w:rsidRDefault="005B4A5F" w:rsidP="001D5093">
      <w:pPr>
        <w:ind w:left="540"/>
        <w:rPr>
          <w:rFonts w:ascii="Segoe UI Symbol" w:hAnsi="Segoe UI Symbol"/>
        </w:rPr>
      </w:pPr>
    </w:p>
    <w:p w14:paraId="543D28E0" w14:textId="77777777" w:rsidR="005B4A5F" w:rsidRPr="00D5087F" w:rsidRDefault="005B4A5F" w:rsidP="001D5093">
      <w:pPr>
        <w:tabs>
          <w:tab w:val="left" w:pos="1800"/>
          <w:tab w:val="left" w:pos="3960"/>
          <w:tab w:val="left" w:pos="6480"/>
          <w:tab w:val="left" w:pos="7920"/>
        </w:tabs>
        <w:ind w:left="540"/>
        <w:rPr>
          <w:rFonts w:ascii="Segoe UI Symbol" w:hAnsi="Segoe UI Symbol"/>
          <w:u w:val="single"/>
        </w:rPr>
      </w:pPr>
      <w:r w:rsidRPr="00D5087F">
        <w:rPr>
          <w:rFonts w:ascii="Segoe UI Symbol" w:hAnsi="Segoe UI Symbol"/>
          <w:u w:val="single"/>
        </w:rPr>
        <w:t>Amount</w:t>
      </w:r>
      <w:r w:rsidRPr="00D5087F">
        <w:rPr>
          <w:rFonts w:ascii="Segoe UI Symbol" w:hAnsi="Segoe UI Symbol"/>
        </w:rPr>
        <w:tab/>
      </w:r>
      <w:r w:rsidRPr="00D5087F">
        <w:rPr>
          <w:rFonts w:ascii="Segoe UI Symbol" w:hAnsi="Segoe UI Symbol"/>
          <w:u w:val="single"/>
        </w:rPr>
        <w:t>Deductible</w:t>
      </w:r>
      <w:r w:rsidR="007E703B" w:rsidRPr="00D5087F">
        <w:rPr>
          <w:rFonts w:ascii="Segoe UI Symbol" w:hAnsi="Segoe UI Symbol"/>
          <w:u w:val="single"/>
        </w:rPr>
        <w:t xml:space="preserve"> </w:t>
      </w:r>
      <w:r w:rsidRPr="00D5087F">
        <w:rPr>
          <w:rFonts w:ascii="Segoe UI Symbol" w:hAnsi="Segoe UI Symbol"/>
          <w:u w:val="single"/>
        </w:rPr>
        <w:t>limits</w:t>
      </w:r>
      <w:r w:rsidRPr="00D5087F">
        <w:rPr>
          <w:rFonts w:ascii="Segoe UI Symbol" w:hAnsi="Segoe UI Symbol"/>
        </w:rPr>
        <w:tab/>
      </w:r>
      <w:r w:rsidRPr="00D5087F">
        <w:rPr>
          <w:rFonts w:ascii="Segoe UI Symbol" w:hAnsi="Segoe UI Symbol"/>
          <w:u w:val="single"/>
        </w:rPr>
        <w:t>Parties</w:t>
      </w:r>
      <w:r w:rsidR="007E703B" w:rsidRPr="00D5087F">
        <w:rPr>
          <w:rFonts w:ascii="Segoe UI Symbol" w:hAnsi="Segoe UI Symbol"/>
          <w:u w:val="single"/>
        </w:rPr>
        <w:t xml:space="preserve"> </w:t>
      </w:r>
      <w:r w:rsidRPr="00D5087F">
        <w:rPr>
          <w:rFonts w:ascii="Segoe UI Symbol" w:hAnsi="Segoe UI Symbol"/>
          <w:u w:val="single"/>
        </w:rPr>
        <w:t>insured</w:t>
      </w:r>
      <w:r w:rsidRPr="00D5087F">
        <w:rPr>
          <w:rFonts w:ascii="Segoe UI Symbol" w:hAnsi="Segoe UI Symbol"/>
        </w:rPr>
        <w:tab/>
      </w:r>
      <w:r w:rsidRPr="00D5087F">
        <w:rPr>
          <w:rFonts w:ascii="Segoe UI Symbol" w:hAnsi="Segoe UI Symbol"/>
          <w:u w:val="single"/>
        </w:rPr>
        <w:t>From</w:t>
      </w:r>
      <w:r w:rsidRPr="00D5087F">
        <w:rPr>
          <w:rFonts w:ascii="Segoe UI Symbol" w:hAnsi="Segoe UI Symbol"/>
        </w:rPr>
        <w:tab/>
      </w:r>
      <w:r w:rsidRPr="00D5087F">
        <w:rPr>
          <w:rFonts w:ascii="Segoe UI Symbol" w:hAnsi="Segoe UI Symbol"/>
          <w:u w:val="single"/>
        </w:rPr>
        <w:t>To</w:t>
      </w:r>
    </w:p>
    <w:p w14:paraId="49560832" w14:textId="77777777" w:rsidR="005B4A5F" w:rsidRPr="00D5087F" w:rsidRDefault="005B4A5F" w:rsidP="001D5093">
      <w:pPr>
        <w:ind w:left="540"/>
        <w:rPr>
          <w:rFonts w:ascii="Segoe UI Symbol" w:hAnsi="Segoe UI Symbol"/>
        </w:rPr>
      </w:pPr>
    </w:p>
    <w:p w14:paraId="04853272" w14:textId="77777777" w:rsidR="005B4A5F" w:rsidRPr="00D5087F" w:rsidRDefault="005B4A5F" w:rsidP="001D5093">
      <w:pPr>
        <w:ind w:left="540"/>
        <w:rPr>
          <w:rFonts w:ascii="Segoe UI Symbol" w:hAnsi="Segoe UI Symbol"/>
        </w:rPr>
      </w:pPr>
    </w:p>
    <w:p w14:paraId="04ECEF72" w14:textId="77777777" w:rsidR="005B4A5F" w:rsidRPr="00D5087F" w:rsidRDefault="005B4A5F" w:rsidP="001D5093">
      <w:pPr>
        <w:keepNext/>
        <w:keepLines/>
        <w:ind w:left="547" w:hanging="540"/>
        <w:rPr>
          <w:rFonts w:ascii="Segoe UI Symbol" w:hAnsi="Segoe UI Symbol"/>
          <w:b/>
        </w:rPr>
      </w:pPr>
      <w:r w:rsidRPr="00D5087F">
        <w:rPr>
          <w:rFonts w:ascii="Segoe UI Symbol" w:hAnsi="Segoe UI Symbol"/>
        </w:rPr>
        <w:lastRenderedPageBreak/>
        <w:t>(c)</w:t>
      </w:r>
      <w:r w:rsidRPr="00D5087F">
        <w:rPr>
          <w:rFonts w:ascii="Segoe UI Symbol" w:hAnsi="Segoe UI Symbol"/>
        </w:rPr>
        <w:tab/>
      </w:r>
      <w:r w:rsidRPr="00D5087F">
        <w:rPr>
          <w:rFonts w:ascii="Segoe UI Symbol" w:hAnsi="Segoe UI Symbol"/>
          <w:u w:val="single"/>
        </w:rPr>
        <w:t>Third</w:t>
      </w:r>
      <w:r w:rsidR="007E703B" w:rsidRPr="00D5087F">
        <w:rPr>
          <w:rFonts w:ascii="Segoe UI Symbol" w:hAnsi="Segoe UI Symbol"/>
          <w:u w:val="single"/>
        </w:rPr>
        <w:t xml:space="preserve"> </w:t>
      </w:r>
      <w:r w:rsidRPr="00D5087F">
        <w:rPr>
          <w:rFonts w:ascii="Segoe UI Symbol" w:hAnsi="Segoe UI Symbol"/>
          <w:u w:val="single"/>
        </w:rPr>
        <w:t>Party</w:t>
      </w:r>
      <w:r w:rsidR="007E703B" w:rsidRPr="00D5087F">
        <w:rPr>
          <w:rFonts w:ascii="Segoe UI Symbol" w:hAnsi="Segoe UI Symbol"/>
          <w:u w:val="single"/>
        </w:rPr>
        <w:t xml:space="preserve"> </w:t>
      </w:r>
      <w:r w:rsidRPr="00D5087F">
        <w:rPr>
          <w:rFonts w:ascii="Segoe UI Symbol" w:hAnsi="Segoe UI Symbol"/>
          <w:u w:val="single"/>
        </w:rPr>
        <w:t>Liability</w:t>
      </w:r>
      <w:r w:rsidR="007E703B" w:rsidRPr="00D5087F">
        <w:rPr>
          <w:rFonts w:ascii="Segoe UI Symbol" w:hAnsi="Segoe UI Symbol"/>
          <w:u w:val="single"/>
        </w:rPr>
        <w:t xml:space="preserve"> </w:t>
      </w:r>
      <w:r w:rsidRPr="00D5087F">
        <w:rPr>
          <w:rFonts w:ascii="Segoe UI Symbol" w:hAnsi="Segoe UI Symbol"/>
          <w:u w:val="single"/>
        </w:rPr>
        <w:t>Insurance</w:t>
      </w:r>
    </w:p>
    <w:p w14:paraId="10AAAC74" w14:textId="77777777" w:rsidR="005B4A5F" w:rsidRPr="00D5087F" w:rsidRDefault="005B4A5F" w:rsidP="001D5093">
      <w:pPr>
        <w:keepNext/>
        <w:keepLines/>
        <w:ind w:left="547"/>
        <w:rPr>
          <w:rFonts w:ascii="Segoe UI Symbol" w:hAnsi="Segoe UI Symbol"/>
        </w:rPr>
      </w:pPr>
      <w:r w:rsidRPr="00D5087F">
        <w:rPr>
          <w:rFonts w:ascii="Segoe UI Symbol" w:hAnsi="Segoe UI Symbol"/>
        </w:rPr>
        <w:t>Covering</w:t>
      </w:r>
      <w:r w:rsidR="007E703B" w:rsidRPr="00D5087F">
        <w:rPr>
          <w:rFonts w:ascii="Segoe UI Symbol" w:hAnsi="Segoe UI Symbol"/>
        </w:rPr>
        <w:t xml:space="preserve"> </w:t>
      </w:r>
      <w:r w:rsidRPr="00D5087F">
        <w:rPr>
          <w:rFonts w:ascii="Segoe UI Symbol" w:hAnsi="Segoe UI Symbol"/>
        </w:rPr>
        <w:t>bodily</w:t>
      </w:r>
      <w:r w:rsidR="007E703B" w:rsidRPr="00D5087F">
        <w:rPr>
          <w:rFonts w:ascii="Segoe UI Symbol" w:hAnsi="Segoe UI Symbol"/>
        </w:rPr>
        <w:t xml:space="preserve"> </w:t>
      </w:r>
      <w:r w:rsidRPr="00D5087F">
        <w:rPr>
          <w:rFonts w:ascii="Segoe UI Symbol" w:hAnsi="Segoe UI Symbol"/>
        </w:rPr>
        <w:t>injury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death</w:t>
      </w:r>
      <w:r w:rsidR="007E703B" w:rsidRPr="00D5087F">
        <w:rPr>
          <w:rFonts w:ascii="Segoe UI Symbol" w:hAnsi="Segoe UI Symbol"/>
        </w:rPr>
        <w:t xml:space="preserve"> </w:t>
      </w:r>
      <w:r w:rsidRPr="00D5087F">
        <w:rPr>
          <w:rFonts w:ascii="Segoe UI Symbol" w:hAnsi="Segoe UI Symbol"/>
        </w:rPr>
        <w:t>suffered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third</w:t>
      </w:r>
      <w:r w:rsidR="007E703B" w:rsidRPr="00D5087F">
        <w:rPr>
          <w:rFonts w:ascii="Segoe UI Symbol" w:hAnsi="Segoe UI Symbol"/>
        </w:rPr>
        <w:t xml:space="preserve"> </w:t>
      </w:r>
      <w:r w:rsidRPr="00D5087F">
        <w:rPr>
          <w:rFonts w:ascii="Segoe UI Symbol" w:hAnsi="Segoe UI Symbol"/>
        </w:rPr>
        <w:t>parties</w:t>
      </w:r>
      <w:r w:rsidR="007E703B" w:rsidRPr="00D5087F">
        <w:rPr>
          <w:rFonts w:ascii="Segoe UI Symbol" w:hAnsi="Segoe UI Symbol"/>
        </w:rPr>
        <w:t xml:space="preserve"> </w:t>
      </w:r>
      <w:r w:rsidRPr="00D5087F">
        <w:rPr>
          <w:rFonts w:ascii="Segoe UI Symbol" w:hAnsi="Segoe UI Symbol"/>
        </w:rPr>
        <w:t>(including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personnel)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loss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damage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property</w:t>
      </w:r>
      <w:r w:rsidR="007E703B" w:rsidRPr="00D5087F">
        <w:rPr>
          <w:rFonts w:ascii="Segoe UI Symbol" w:hAnsi="Segoe UI Symbol"/>
        </w:rPr>
        <w:t xml:space="preserve"> </w:t>
      </w:r>
      <w:r w:rsidRPr="00D5087F">
        <w:rPr>
          <w:rFonts w:ascii="Segoe UI Symbol" w:hAnsi="Segoe UI Symbol"/>
        </w:rPr>
        <w:t>(including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property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occurring</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connection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supply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installation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p>
    <w:p w14:paraId="7EA68EEA" w14:textId="77777777" w:rsidR="005B4A5F" w:rsidRPr="00D5087F" w:rsidRDefault="005B4A5F" w:rsidP="001D5093">
      <w:pPr>
        <w:keepNext/>
        <w:keepLines/>
        <w:ind w:left="547"/>
        <w:rPr>
          <w:rFonts w:ascii="Segoe UI Symbol" w:hAnsi="Segoe UI Symbol"/>
        </w:rPr>
      </w:pPr>
    </w:p>
    <w:p w14:paraId="56C5B0BA" w14:textId="77777777" w:rsidR="005B4A5F" w:rsidRPr="00D5087F" w:rsidRDefault="005B4A5F" w:rsidP="001D5093">
      <w:pPr>
        <w:keepNext/>
        <w:keepLines/>
        <w:tabs>
          <w:tab w:val="left" w:pos="1800"/>
          <w:tab w:val="left" w:pos="3960"/>
          <w:tab w:val="left" w:pos="6480"/>
          <w:tab w:val="left" w:pos="7920"/>
        </w:tabs>
        <w:ind w:left="547"/>
        <w:rPr>
          <w:rFonts w:ascii="Segoe UI Symbol" w:hAnsi="Segoe UI Symbol"/>
          <w:u w:val="single"/>
        </w:rPr>
      </w:pPr>
      <w:r w:rsidRPr="00D5087F">
        <w:rPr>
          <w:rFonts w:ascii="Segoe UI Symbol" w:hAnsi="Segoe UI Symbol"/>
          <w:u w:val="single"/>
        </w:rPr>
        <w:t>Amount</w:t>
      </w:r>
      <w:r w:rsidRPr="00D5087F">
        <w:rPr>
          <w:rFonts w:ascii="Segoe UI Symbol" w:hAnsi="Segoe UI Symbol"/>
        </w:rPr>
        <w:tab/>
      </w:r>
      <w:r w:rsidRPr="00D5087F">
        <w:rPr>
          <w:rFonts w:ascii="Segoe UI Symbol" w:hAnsi="Segoe UI Symbol"/>
          <w:u w:val="single"/>
        </w:rPr>
        <w:t>Deductible</w:t>
      </w:r>
      <w:r w:rsidR="007E703B" w:rsidRPr="00D5087F">
        <w:rPr>
          <w:rFonts w:ascii="Segoe UI Symbol" w:hAnsi="Segoe UI Symbol"/>
          <w:u w:val="single"/>
        </w:rPr>
        <w:t xml:space="preserve"> </w:t>
      </w:r>
      <w:r w:rsidRPr="00D5087F">
        <w:rPr>
          <w:rFonts w:ascii="Segoe UI Symbol" w:hAnsi="Segoe UI Symbol"/>
          <w:u w:val="single"/>
        </w:rPr>
        <w:t>limits</w:t>
      </w:r>
      <w:r w:rsidRPr="00D5087F">
        <w:rPr>
          <w:rFonts w:ascii="Segoe UI Symbol" w:hAnsi="Segoe UI Symbol"/>
        </w:rPr>
        <w:tab/>
      </w:r>
      <w:r w:rsidRPr="00D5087F">
        <w:rPr>
          <w:rFonts w:ascii="Segoe UI Symbol" w:hAnsi="Segoe UI Symbol"/>
          <w:u w:val="single"/>
        </w:rPr>
        <w:t>Parties</w:t>
      </w:r>
      <w:r w:rsidR="007E703B" w:rsidRPr="00D5087F">
        <w:rPr>
          <w:rFonts w:ascii="Segoe UI Symbol" w:hAnsi="Segoe UI Symbol"/>
          <w:u w:val="single"/>
        </w:rPr>
        <w:t xml:space="preserve"> </w:t>
      </w:r>
      <w:r w:rsidRPr="00D5087F">
        <w:rPr>
          <w:rFonts w:ascii="Segoe UI Symbol" w:hAnsi="Segoe UI Symbol"/>
          <w:u w:val="single"/>
        </w:rPr>
        <w:t>insured</w:t>
      </w:r>
      <w:r w:rsidRPr="00D5087F">
        <w:rPr>
          <w:rFonts w:ascii="Segoe UI Symbol" w:hAnsi="Segoe UI Symbol"/>
        </w:rPr>
        <w:tab/>
      </w:r>
      <w:r w:rsidRPr="00D5087F">
        <w:rPr>
          <w:rFonts w:ascii="Segoe UI Symbol" w:hAnsi="Segoe UI Symbol"/>
          <w:u w:val="single"/>
        </w:rPr>
        <w:t>From</w:t>
      </w:r>
      <w:r w:rsidRPr="00D5087F">
        <w:rPr>
          <w:rFonts w:ascii="Segoe UI Symbol" w:hAnsi="Segoe UI Symbol"/>
        </w:rPr>
        <w:tab/>
      </w:r>
      <w:r w:rsidRPr="00D5087F">
        <w:rPr>
          <w:rFonts w:ascii="Segoe UI Symbol" w:hAnsi="Segoe UI Symbol"/>
          <w:u w:val="single"/>
        </w:rPr>
        <w:t>To</w:t>
      </w:r>
    </w:p>
    <w:p w14:paraId="7919A403" w14:textId="77777777" w:rsidR="005B4A5F" w:rsidRPr="00D5087F" w:rsidRDefault="005B4A5F" w:rsidP="001D5093">
      <w:pPr>
        <w:ind w:left="540" w:hanging="540"/>
        <w:rPr>
          <w:rFonts w:ascii="Segoe UI Symbol" w:hAnsi="Segoe UI Symbol"/>
        </w:rPr>
      </w:pPr>
    </w:p>
    <w:p w14:paraId="67B5FC20" w14:textId="77777777" w:rsidR="005B4A5F" w:rsidRPr="00D5087F" w:rsidRDefault="005B4A5F" w:rsidP="001D5093">
      <w:pPr>
        <w:ind w:left="540" w:hanging="540"/>
        <w:rPr>
          <w:rFonts w:ascii="Segoe UI Symbol" w:hAnsi="Segoe UI Symbol"/>
          <w:b/>
        </w:rPr>
      </w:pPr>
      <w:r w:rsidRPr="00D5087F">
        <w:rPr>
          <w:rFonts w:ascii="Segoe UI Symbol" w:hAnsi="Segoe UI Symbol"/>
        </w:rPr>
        <w:t>(d)</w:t>
      </w:r>
      <w:r w:rsidRPr="00D5087F">
        <w:rPr>
          <w:rFonts w:ascii="Segoe UI Symbol" w:hAnsi="Segoe UI Symbol"/>
        </w:rPr>
        <w:tab/>
      </w:r>
      <w:r w:rsidRPr="00D5087F">
        <w:rPr>
          <w:rFonts w:ascii="Segoe UI Symbol" w:hAnsi="Segoe UI Symbol"/>
          <w:u w:val="single"/>
        </w:rPr>
        <w:t>Automobile</w:t>
      </w:r>
      <w:r w:rsidR="007E703B" w:rsidRPr="00D5087F">
        <w:rPr>
          <w:rFonts w:ascii="Segoe UI Symbol" w:hAnsi="Segoe UI Symbol"/>
          <w:u w:val="single"/>
        </w:rPr>
        <w:t xml:space="preserve"> </w:t>
      </w:r>
      <w:r w:rsidRPr="00D5087F">
        <w:rPr>
          <w:rFonts w:ascii="Segoe UI Symbol" w:hAnsi="Segoe UI Symbol"/>
          <w:u w:val="single"/>
        </w:rPr>
        <w:t>Liability</w:t>
      </w:r>
      <w:r w:rsidR="007E703B" w:rsidRPr="00D5087F">
        <w:rPr>
          <w:rFonts w:ascii="Segoe UI Symbol" w:hAnsi="Segoe UI Symbol"/>
          <w:u w:val="single"/>
        </w:rPr>
        <w:t xml:space="preserve"> </w:t>
      </w:r>
      <w:r w:rsidRPr="00D5087F">
        <w:rPr>
          <w:rFonts w:ascii="Segoe UI Symbol" w:hAnsi="Segoe UI Symbol"/>
          <w:u w:val="single"/>
        </w:rPr>
        <w:t>Insurance</w:t>
      </w:r>
    </w:p>
    <w:p w14:paraId="4B964D56" w14:textId="77777777" w:rsidR="005B4A5F" w:rsidRPr="00D5087F" w:rsidRDefault="005B4A5F" w:rsidP="001D5093">
      <w:pPr>
        <w:ind w:left="540"/>
        <w:rPr>
          <w:rFonts w:ascii="Segoe UI Symbol" w:hAnsi="Segoe UI Symbol"/>
        </w:rPr>
      </w:pPr>
      <w:r w:rsidRPr="00D5087F">
        <w:rPr>
          <w:rFonts w:ascii="Segoe UI Symbol" w:hAnsi="Segoe UI Symbol"/>
        </w:rPr>
        <w:t>Covering</w:t>
      </w:r>
      <w:r w:rsidR="007E703B" w:rsidRPr="00D5087F">
        <w:rPr>
          <w:rFonts w:ascii="Segoe UI Symbol" w:hAnsi="Segoe UI Symbol"/>
        </w:rPr>
        <w:t xml:space="preserve"> </w:t>
      </w:r>
      <w:r w:rsidRPr="00D5087F">
        <w:rPr>
          <w:rFonts w:ascii="Segoe UI Symbol" w:hAnsi="Segoe UI Symbol"/>
        </w:rPr>
        <w:t>use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vehicles</w:t>
      </w:r>
      <w:r w:rsidR="007E703B" w:rsidRPr="00D5087F">
        <w:rPr>
          <w:rFonts w:ascii="Segoe UI Symbol" w:hAnsi="Segoe UI Symbol"/>
        </w:rPr>
        <w:t xml:space="preserve"> </w:t>
      </w:r>
      <w:r w:rsidRPr="00D5087F">
        <w:rPr>
          <w:rFonts w:ascii="Segoe UI Symbol" w:hAnsi="Segoe UI Symbol"/>
        </w:rPr>
        <w:t>used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w:t>
      </w:r>
      <w:proofErr w:type="gramStart"/>
      <w:r w:rsidRPr="00D5087F">
        <w:rPr>
          <w:rFonts w:ascii="Segoe UI Symbol" w:hAnsi="Segoe UI Symbol"/>
        </w:rPr>
        <w:t>whether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not</w:t>
      </w:r>
      <w:proofErr w:type="gramEnd"/>
      <w:r w:rsidR="007E703B" w:rsidRPr="00D5087F">
        <w:rPr>
          <w:rFonts w:ascii="Segoe UI Symbol" w:hAnsi="Segoe UI Symbol"/>
        </w:rPr>
        <w:t xml:space="preserve"> </w:t>
      </w:r>
      <w:r w:rsidRPr="00D5087F">
        <w:rPr>
          <w:rFonts w:ascii="Segoe UI Symbol" w:hAnsi="Segoe UI Symbol"/>
        </w:rPr>
        <w:t>owned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connection</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supply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installation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Comprehensive</w:t>
      </w:r>
      <w:r w:rsidR="007E703B" w:rsidRPr="00D5087F">
        <w:rPr>
          <w:rFonts w:ascii="Segoe UI Symbol" w:hAnsi="Segoe UI Symbol"/>
        </w:rPr>
        <w:t xml:space="preserve"> </w:t>
      </w:r>
      <w:r w:rsidRPr="00D5087F">
        <w:rPr>
          <w:rFonts w:ascii="Segoe UI Symbol" w:hAnsi="Segoe UI Symbol"/>
        </w:rPr>
        <w:t>insurance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statutory</w:t>
      </w:r>
      <w:r w:rsidR="007E703B" w:rsidRPr="00D5087F">
        <w:rPr>
          <w:rFonts w:ascii="Segoe UI Symbol" w:hAnsi="Segoe UI Symbol"/>
        </w:rPr>
        <w:t xml:space="preserve"> </w:t>
      </w:r>
      <w:r w:rsidRPr="00D5087F">
        <w:rPr>
          <w:rFonts w:ascii="Segoe UI Symbol" w:hAnsi="Segoe UI Symbol"/>
        </w:rPr>
        <w:t>requirements.</w:t>
      </w:r>
    </w:p>
    <w:p w14:paraId="6021C3CB" w14:textId="77777777" w:rsidR="005B4A5F" w:rsidRPr="00D5087F" w:rsidRDefault="005B4A5F" w:rsidP="001D5093">
      <w:pPr>
        <w:rPr>
          <w:rFonts w:ascii="Segoe UI Symbol" w:hAnsi="Segoe UI Symbol"/>
        </w:rPr>
      </w:pPr>
    </w:p>
    <w:p w14:paraId="0A611DA3" w14:textId="77777777" w:rsidR="005B4A5F" w:rsidRPr="00D5087F" w:rsidRDefault="005B4A5F" w:rsidP="001D5093">
      <w:pPr>
        <w:ind w:left="540" w:hanging="540"/>
        <w:rPr>
          <w:rFonts w:ascii="Segoe UI Symbol" w:hAnsi="Segoe UI Symbol"/>
        </w:rPr>
      </w:pPr>
      <w:r w:rsidRPr="00D5087F">
        <w:rPr>
          <w:rFonts w:ascii="Segoe UI Symbol" w:hAnsi="Segoe UI Symbol"/>
        </w:rPr>
        <w:t>(e)</w:t>
      </w:r>
      <w:r w:rsidRPr="00D5087F">
        <w:rPr>
          <w:rFonts w:ascii="Segoe UI Symbol" w:hAnsi="Segoe UI Symbol"/>
        </w:rPr>
        <w:tab/>
      </w:r>
      <w:r w:rsidRPr="00D5087F">
        <w:rPr>
          <w:rFonts w:ascii="Segoe UI Symbol" w:hAnsi="Segoe UI Symbol"/>
          <w:u w:val="single"/>
        </w:rPr>
        <w:t>Workers’</w:t>
      </w:r>
      <w:r w:rsidR="007E703B" w:rsidRPr="00D5087F">
        <w:rPr>
          <w:rFonts w:ascii="Segoe UI Symbol" w:hAnsi="Segoe UI Symbol"/>
          <w:u w:val="single"/>
        </w:rPr>
        <w:t xml:space="preserve"> </w:t>
      </w:r>
      <w:r w:rsidRPr="00D5087F">
        <w:rPr>
          <w:rFonts w:ascii="Segoe UI Symbol" w:hAnsi="Segoe UI Symbol"/>
          <w:u w:val="single"/>
        </w:rPr>
        <w:t>Compensation</w:t>
      </w:r>
    </w:p>
    <w:p w14:paraId="4ABAB65A" w14:textId="77777777" w:rsidR="005B4A5F" w:rsidRPr="00D5087F" w:rsidRDefault="005B4A5F" w:rsidP="001D5093">
      <w:pPr>
        <w:ind w:left="54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statutory</w:t>
      </w:r>
      <w:r w:rsidR="007E703B" w:rsidRPr="00D5087F">
        <w:rPr>
          <w:rFonts w:ascii="Segoe UI Symbol" w:hAnsi="Segoe UI Symbol"/>
        </w:rPr>
        <w:t xml:space="preserve"> </w:t>
      </w:r>
      <w:r w:rsidRPr="00D5087F">
        <w:rPr>
          <w:rFonts w:ascii="Segoe UI Symbol" w:hAnsi="Segoe UI Symbol"/>
        </w:rPr>
        <w:t>requirements</w:t>
      </w:r>
      <w:r w:rsidR="007E703B" w:rsidRPr="00D5087F">
        <w:rPr>
          <w:rFonts w:ascii="Segoe UI Symbol" w:hAnsi="Segoe UI Symbol"/>
        </w:rPr>
        <w:t xml:space="preserve"> </w:t>
      </w:r>
      <w:r w:rsidRPr="00D5087F">
        <w:rPr>
          <w:rFonts w:ascii="Segoe UI Symbol" w:hAnsi="Segoe UI Symbol"/>
        </w:rPr>
        <w:t>applicable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executed.</w:t>
      </w:r>
    </w:p>
    <w:p w14:paraId="77F2871D" w14:textId="77777777" w:rsidR="005B4A5F" w:rsidRPr="00D5087F" w:rsidRDefault="005B4A5F" w:rsidP="001D5093">
      <w:pPr>
        <w:rPr>
          <w:rFonts w:ascii="Segoe UI Symbol" w:hAnsi="Segoe UI Symbol"/>
        </w:rPr>
      </w:pPr>
    </w:p>
    <w:p w14:paraId="2E365D5F" w14:textId="77777777" w:rsidR="005B4A5F" w:rsidRPr="00D5087F" w:rsidRDefault="005B4A5F" w:rsidP="001D5093">
      <w:pPr>
        <w:ind w:left="540" w:hanging="540"/>
        <w:rPr>
          <w:rFonts w:ascii="Segoe UI Symbol" w:hAnsi="Segoe UI Symbol"/>
          <w:b/>
        </w:rPr>
      </w:pPr>
      <w:r w:rsidRPr="00D5087F">
        <w:rPr>
          <w:rFonts w:ascii="Segoe UI Symbol" w:hAnsi="Segoe UI Symbol"/>
        </w:rPr>
        <w:t>(f)</w:t>
      </w:r>
      <w:r w:rsidRPr="00D5087F">
        <w:rPr>
          <w:rFonts w:ascii="Segoe UI Symbol" w:hAnsi="Segoe UI Symbol"/>
        </w:rPr>
        <w:tab/>
      </w:r>
      <w:r w:rsidRPr="00D5087F">
        <w:rPr>
          <w:rFonts w:ascii="Segoe UI Symbol" w:hAnsi="Segoe UI Symbol"/>
          <w:u w:val="single"/>
        </w:rPr>
        <w:t>Employer’s</w:t>
      </w:r>
      <w:r w:rsidR="007E703B" w:rsidRPr="00D5087F">
        <w:rPr>
          <w:rFonts w:ascii="Segoe UI Symbol" w:hAnsi="Segoe UI Symbol"/>
          <w:u w:val="single"/>
        </w:rPr>
        <w:t xml:space="preserve"> </w:t>
      </w:r>
      <w:r w:rsidRPr="00D5087F">
        <w:rPr>
          <w:rFonts w:ascii="Segoe UI Symbol" w:hAnsi="Segoe UI Symbol"/>
          <w:u w:val="single"/>
        </w:rPr>
        <w:t>Liability</w:t>
      </w:r>
    </w:p>
    <w:p w14:paraId="76A8C679" w14:textId="77777777" w:rsidR="005B4A5F" w:rsidRPr="00D5087F" w:rsidRDefault="005B4A5F" w:rsidP="001D5093">
      <w:pPr>
        <w:ind w:left="540"/>
        <w:rPr>
          <w:rFonts w:ascii="Segoe UI Symbol" w:hAnsi="Segoe UI Symbol"/>
        </w:rPr>
      </w:pP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statutory</w:t>
      </w:r>
      <w:r w:rsidR="007E703B" w:rsidRPr="00D5087F">
        <w:rPr>
          <w:rFonts w:ascii="Segoe UI Symbol" w:hAnsi="Segoe UI Symbol"/>
        </w:rPr>
        <w:t xml:space="preserve"> </w:t>
      </w:r>
      <w:r w:rsidRPr="00D5087F">
        <w:rPr>
          <w:rFonts w:ascii="Segoe UI Symbol" w:hAnsi="Segoe UI Symbol"/>
        </w:rPr>
        <w:t>requirements</w:t>
      </w:r>
      <w:r w:rsidR="007E703B" w:rsidRPr="00D5087F">
        <w:rPr>
          <w:rFonts w:ascii="Segoe UI Symbol" w:hAnsi="Segoe UI Symbol"/>
        </w:rPr>
        <w:t xml:space="preserve"> </w:t>
      </w:r>
      <w:r w:rsidRPr="00D5087F">
        <w:rPr>
          <w:rFonts w:ascii="Segoe UI Symbol" w:hAnsi="Segoe UI Symbol"/>
        </w:rPr>
        <w:t>applicable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country</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executed.</w:t>
      </w:r>
    </w:p>
    <w:p w14:paraId="43D2FC4E" w14:textId="77777777" w:rsidR="005B4A5F" w:rsidRPr="00D5087F" w:rsidRDefault="005B4A5F" w:rsidP="001D5093">
      <w:pPr>
        <w:rPr>
          <w:rFonts w:ascii="Segoe UI Symbol" w:hAnsi="Segoe UI Symbol"/>
        </w:rPr>
      </w:pPr>
    </w:p>
    <w:p w14:paraId="102608FE" w14:textId="77777777" w:rsidR="005B4A5F" w:rsidRPr="00D5087F" w:rsidRDefault="005B4A5F" w:rsidP="001D5093">
      <w:pPr>
        <w:ind w:left="540" w:hanging="540"/>
        <w:rPr>
          <w:rFonts w:ascii="Segoe UI Symbol" w:hAnsi="Segoe UI Symbol"/>
          <w:b/>
        </w:rPr>
      </w:pPr>
      <w:r w:rsidRPr="00D5087F">
        <w:rPr>
          <w:rFonts w:ascii="Segoe UI Symbol" w:hAnsi="Segoe UI Symbol"/>
        </w:rPr>
        <w:t>(g)</w:t>
      </w:r>
      <w:r w:rsidRPr="00D5087F">
        <w:rPr>
          <w:rFonts w:ascii="Segoe UI Symbol" w:hAnsi="Segoe UI Symbol"/>
        </w:rPr>
        <w:tab/>
      </w:r>
      <w:r w:rsidRPr="00D5087F">
        <w:rPr>
          <w:rFonts w:ascii="Segoe UI Symbol" w:hAnsi="Segoe UI Symbol"/>
          <w:u w:val="single"/>
        </w:rPr>
        <w:t>Other</w:t>
      </w:r>
      <w:r w:rsidR="007E703B" w:rsidRPr="00D5087F">
        <w:rPr>
          <w:rFonts w:ascii="Segoe UI Symbol" w:hAnsi="Segoe UI Symbol"/>
          <w:u w:val="single"/>
        </w:rPr>
        <w:t xml:space="preserve"> </w:t>
      </w:r>
      <w:r w:rsidRPr="00D5087F">
        <w:rPr>
          <w:rFonts w:ascii="Segoe UI Symbol" w:hAnsi="Segoe UI Symbol"/>
          <w:u w:val="single"/>
        </w:rPr>
        <w:t>Insurances</w:t>
      </w:r>
    </w:p>
    <w:p w14:paraId="1E33A4C9" w14:textId="77777777" w:rsidR="005B4A5F" w:rsidRPr="00D5087F" w:rsidRDefault="005B4A5F" w:rsidP="001D5093">
      <w:pPr>
        <w:ind w:left="54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also</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take</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maintain</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own</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insurances:</w:t>
      </w:r>
    </w:p>
    <w:p w14:paraId="3E456273" w14:textId="77777777" w:rsidR="005B4A5F" w:rsidRPr="00D5087F" w:rsidRDefault="005B4A5F" w:rsidP="001D5093">
      <w:pPr>
        <w:ind w:left="540"/>
        <w:rPr>
          <w:rFonts w:ascii="Segoe UI Symbol" w:hAnsi="Segoe UI Symbol"/>
        </w:rPr>
      </w:pPr>
    </w:p>
    <w:p w14:paraId="06DEAECC" w14:textId="77777777" w:rsidR="005B4A5F" w:rsidRPr="00D5087F" w:rsidRDefault="005B4A5F" w:rsidP="001D5093">
      <w:pPr>
        <w:ind w:left="540"/>
        <w:rPr>
          <w:rFonts w:ascii="Segoe UI Symbol" w:hAnsi="Segoe UI Symbol"/>
        </w:rPr>
      </w:pPr>
      <w:r w:rsidRPr="00D5087F">
        <w:rPr>
          <w:rFonts w:ascii="Segoe UI Symbol" w:hAnsi="Segoe UI Symbol"/>
          <w:u w:val="single"/>
        </w:rPr>
        <w:t>Details</w:t>
      </w:r>
      <w:r w:rsidRPr="00D5087F">
        <w:rPr>
          <w:rFonts w:ascii="Segoe UI Symbol" w:hAnsi="Segoe UI Symbol"/>
        </w:rPr>
        <w:t>:</w:t>
      </w:r>
    </w:p>
    <w:p w14:paraId="27E4737F" w14:textId="77777777" w:rsidR="005B4A5F" w:rsidRPr="00D5087F" w:rsidRDefault="005B4A5F" w:rsidP="001D5093">
      <w:pPr>
        <w:ind w:left="540"/>
        <w:rPr>
          <w:rFonts w:ascii="Segoe UI Symbol" w:hAnsi="Segoe UI Symbol"/>
        </w:rPr>
      </w:pPr>
    </w:p>
    <w:p w14:paraId="022F8923" w14:textId="77777777" w:rsidR="005B4A5F" w:rsidRPr="00D5087F" w:rsidRDefault="005B4A5F" w:rsidP="001D5093">
      <w:pPr>
        <w:tabs>
          <w:tab w:val="left" w:pos="1800"/>
          <w:tab w:val="left" w:pos="3960"/>
          <w:tab w:val="left" w:pos="6480"/>
          <w:tab w:val="left" w:pos="7920"/>
        </w:tabs>
        <w:ind w:left="540"/>
        <w:rPr>
          <w:rFonts w:ascii="Segoe UI Symbol" w:hAnsi="Segoe UI Symbol"/>
          <w:u w:val="single"/>
        </w:rPr>
      </w:pPr>
      <w:r w:rsidRPr="00D5087F">
        <w:rPr>
          <w:rFonts w:ascii="Segoe UI Symbol" w:hAnsi="Segoe UI Symbol"/>
          <w:u w:val="single"/>
        </w:rPr>
        <w:t>Amount</w:t>
      </w:r>
      <w:r w:rsidRPr="00D5087F">
        <w:rPr>
          <w:rFonts w:ascii="Segoe UI Symbol" w:hAnsi="Segoe UI Symbol"/>
        </w:rPr>
        <w:tab/>
      </w:r>
      <w:r w:rsidRPr="00D5087F">
        <w:rPr>
          <w:rFonts w:ascii="Segoe UI Symbol" w:hAnsi="Segoe UI Symbol"/>
          <w:u w:val="single"/>
        </w:rPr>
        <w:t>Deductible</w:t>
      </w:r>
      <w:r w:rsidR="007E703B" w:rsidRPr="00D5087F">
        <w:rPr>
          <w:rFonts w:ascii="Segoe UI Symbol" w:hAnsi="Segoe UI Symbol"/>
          <w:u w:val="single"/>
        </w:rPr>
        <w:t xml:space="preserve"> </w:t>
      </w:r>
      <w:r w:rsidRPr="00D5087F">
        <w:rPr>
          <w:rFonts w:ascii="Segoe UI Symbol" w:hAnsi="Segoe UI Symbol"/>
          <w:u w:val="single"/>
        </w:rPr>
        <w:t>limits</w:t>
      </w:r>
      <w:r w:rsidRPr="00D5087F">
        <w:rPr>
          <w:rFonts w:ascii="Segoe UI Symbol" w:hAnsi="Segoe UI Symbol"/>
        </w:rPr>
        <w:tab/>
      </w:r>
      <w:r w:rsidRPr="00D5087F">
        <w:rPr>
          <w:rFonts w:ascii="Segoe UI Symbol" w:hAnsi="Segoe UI Symbol"/>
          <w:u w:val="single"/>
        </w:rPr>
        <w:t>Parties</w:t>
      </w:r>
      <w:r w:rsidR="007E703B" w:rsidRPr="00D5087F">
        <w:rPr>
          <w:rFonts w:ascii="Segoe UI Symbol" w:hAnsi="Segoe UI Symbol"/>
          <w:u w:val="single"/>
        </w:rPr>
        <w:t xml:space="preserve"> </w:t>
      </w:r>
      <w:r w:rsidRPr="00D5087F">
        <w:rPr>
          <w:rFonts w:ascii="Segoe UI Symbol" w:hAnsi="Segoe UI Symbol"/>
          <w:u w:val="single"/>
        </w:rPr>
        <w:t>insured</w:t>
      </w:r>
      <w:r w:rsidRPr="00D5087F">
        <w:rPr>
          <w:rFonts w:ascii="Segoe UI Symbol" w:hAnsi="Segoe UI Symbol"/>
        </w:rPr>
        <w:tab/>
      </w:r>
      <w:r w:rsidRPr="00D5087F">
        <w:rPr>
          <w:rFonts w:ascii="Segoe UI Symbol" w:hAnsi="Segoe UI Symbol"/>
          <w:u w:val="single"/>
        </w:rPr>
        <w:t>From</w:t>
      </w:r>
      <w:r w:rsidRPr="00D5087F">
        <w:rPr>
          <w:rFonts w:ascii="Segoe UI Symbol" w:hAnsi="Segoe UI Symbol"/>
        </w:rPr>
        <w:tab/>
      </w:r>
      <w:r w:rsidRPr="00D5087F">
        <w:rPr>
          <w:rFonts w:ascii="Segoe UI Symbol" w:hAnsi="Segoe UI Symbol"/>
          <w:u w:val="single"/>
        </w:rPr>
        <w:t>To</w:t>
      </w:r>
    </w:p>
    <w:p w14:paraId="74ACA774" w14:textId="77777777" w:rsidR="005B4A5F" w:rsidRPr="00D5087F" w:rsidRDefault="005B4A5F" w:rsidP="001D5093">
      <w:pPr>
        <w:ind w:left="540"/>
        <w:rPr>
          <w:rFonts w:ascii="Segoe UI Symbol" w:hAnsi="Segoe UI Symbol"/>
        </w:rPr>
      </w:pPr>
    </w:p>
    <w:p w14:paraId="1EA0FFA3"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named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co-insured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insurance</w:t>
      </w:r>
      <w:r w:rsidR="007E703B" w:rsidRPr="00D5087F">
        <w:rPr>
          <w:rFonts w:ascii="Segoe UI Symbol" w:hAnsi="Segoe UI Symbol"/>
        </w:rPr>
        <w:t xml:space="preserve"> </w:t>
      </w:r>
      <w:r w:rsidRPr="00D5087F">
        <w:rPr>
          <w:rFonts w:ascii="Segoe UI Symbol" w:hAnsi="Segoe UI Symbol"/>
        </w:rPr>
        <w:t>policies</w:t>
      </w:r>
      <w:r w:rsidR="007E703B" w:rsidRPr="00D5087F">
        <w:rPr>
          <w:rFonts w:ascii="Segoe UI Symbol" w:hAnsi="Segoe UI Symbol"/>
        </w:rPr>
        <w:t xml:space="preserve"> </w:t>
      </w:r>
      <w:r w:rsidRPr="00D5087F">
        <w:rPr>
          <w:rFonts w:ascii="Segoe UI Symbol" w:hAnsi="Segoe UI Symbol"/>
        </w:rPr>
        <w:t>taken</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34.1,</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Third</w:t>
      </w:r>
      <w:r w:rsidR="007E703B" w:rsidRPr="00D5087F">
        <w:rPr>
          <w:rFonts w:ascii="Segoe UI Symbol" w:hAnsi="Segoe UI Symbol"/>
        </w:rPr>
        <w:t xml:space="preserve"> </w:t>
      </w:r>
      <w:r w:rsidRPr="00D5087F">
        <w:rPr>
          <w:rFonts w:ascii="Segoe UI Symbol" w:hAnsi="Segoe UI Symbol"/>
        </w:rPr>
        <w:t>Party</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lastRenderedPageBreak/>
        <w:t>Workers’</w:t>
      </w:r>
      <w:r w:rsidR="007E703B" w:rsidRPr="00D5087F">
        <w:rPr>
          <w:rFonts w:ascii="Segoe UI Symbol" w:hAnsi="Segoe UI Symbol"/>
        </w:rPr>
        <w:t xml:space="preserve"> </w:t>
      </w:r>
      <w:r w:rsidRPr="00D5087F">
        <w:rPr>
          <w:rFonts w:ascii="Segoe UI Symbol" w:hAnsi="Segoe UI Symbol"/>
        </w:rPr>
        <w:t>Compensation</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Insurances,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named</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co-</w:t>
      </w:r>
      <w:r w:rsidR="00166F92" w:rsidRPr="00D5087F">
        <w:rPr>
          <w:rFonts w:ascii="Segoe UI Symbol" w:hAnsi="Segoe UI Symbol"/>
        </w:rPr>
        <w:t>insureds</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insurance</w:t>
      </w:r>
      <w:r w:rsidR="007E703B" w:rsidRPr="00D5087F">
        <w:rPr>
          <w:rFonts w:ascii="Segoe UI Symbol" w:hAnsi="Segoe UI Symbol"/>
        </w:rPr>
        <w:t xml:space="preserve"> </w:t>
      </w:r>
      <w:r w:rsidRPr="00D5087F">
        <w:rPr>
          <w:rFonts w:ascii="Segoe UI Symbol" w:hAnsi="Segoe UI Symbol"/>
        </w:rPr>
        <w:t>policies</w:t>
      </w:r>
      <w:r w:rsidR="007E703B" w:rsidRPr="00D5087F">
        <w:rPr>
          <w:rFonts w:ascii="Segoe UI Symbol" w:hAnsi="Segoe UI Symbol"/>
        </w:rPr>
        <w:t xml:space="preserve"> </w:t>
      </w:r>
      <w:r w:rsidRPr="00D5087F">
        <w:rPr>
          <w:rFonts w:ascii="Segoe UI Symbol" w:hAnsi="Segoe UI Symbol"/>
        </w:rPr>
        <w:t>taken</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34.1,</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Cargo,</w:t>
      </w:r>
      <w:r w:rsidR="007E703B" w:rsidRPr="00D5087F">
        <w:rPr>
          <w:rFonts w:ascii="Segoe UI Symbol" w:hAnsi="Segoe UI Symbol"/>
        </w:rPr>
        <w:t xml:space="preserve"> </w:t>
      </w:r>
      <w:r w:rsidRPr="00D5087F">
        <w:rPr>
          <w:rFonts w:ascii="Segoe UI Symbol" w:hAnsi="Segoe UI Symbol"/>
        </w:rPr>
        <w:t>Workers’</w:t>
      </w:r>
      <w:r w:rsidR="007E703B" w:rsidRPr="00D5087F">
        <w:rPr>
          <w:rFonts w:ascii="Segoe UI Symbol" w:hAnsi="Segoe UI Symbol"/>
        </w:rPr>
        <w:t xml:space="preserve"> </w:t>
      </w:r>
      <w:r w:rsidRPr="00D5087F">
        <w:rPr>
          <w:rFonts w:ascii="Segoe UI Symbol" w:hAnsi="Segoe UI Symbol"/>
        </w:rPr>
        <w:t>Compensation</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Employer’s</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Insurances.</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insurer’s</w:t>
      </w:r>
      <w:r w:rsidR="007E703B" w:rsidRPr="00D5087F">
        <w:rPr>
          <w:rFonts w:ascii="Segoe UI Symbol" w:hAnsi="Segoe UI Symbol"/>
        </w:rPr>
        <w:t xml:space="preserve"> </w:t>
      </w:r>
      <w:r w:rsidRPr="00D5087F">
        <w:rPr>
          <w:rFonts w:ascii="Segoe UI Symbol" w:hAnsi="Segoe UI Symbol"/>
        </w:rPr>
        <w:t>rights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subrogation</w:t>
      </w:r>
      <w:r w:rsidR="007E703B" w:rsidRPr="00D5087F">
        <w:rPr>
          <w:rFonts w:ascii="Segoe UI Symbol" w:hAnsi="Segoe UI Symbol"/>
        </w:rPr>
        <w:t xml:space="preserve"> </w:t>
      </w:r>
      <w:r w:rsidRPr="00D5087F">
        <w:rPr>
          <w:rFonts w:ascii="Segoe UI Symbol" w:hAnsi="Segoe UI Symbol"/>
        </w:rPr>
        <w:t>against</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co-insureds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losses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claims</w:t>
      </w:r>
      <w:r w:rsidR="007E703B" w:rsidRPr="00D5087F">
        <w:rPr>
          <w:rFonts w:ascii="Segoe UI Symbol" w:hAnsi="Segoe UI Symbol"/>
        </w:rPr>
        <w:t xml:space="preserve"> </w:t>
      </w:r>
      <w:r w:rsidRPr="00D5087F">
        <w:rPr>
          <w:rFonts w:ascii="Segoe UI Symbol" w:hAnsi="Segoe UI Symbol"/>
        </w:rPr>
        <w:t>arising</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waived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policies.</w:t>
      </w:r>
    </w:p>
    <w:p w14:paraId="217BC963" w14:textId="77777777" w:rsidR="005B4A5F" w:rsidRPr="00D5087F" w:rsidRDefault="005B4A5F" w:rsidP="001D5093">
      <w:pPr>
        <w:jc w:val="center"/>
        <w:rPr>
          <w:rFonts w:ascii="Segoe UI Symbol" w:hAnsi="Segoe UI Symbol"/>
          <w:b/>
        </w:rPr>
      </w:pPr>
      <w:r w:rsidRPr="00D5087F">
        <w:rPr>
          <w:rFonts w:ascii="Segoe UI Symbol" w:hAnsi="Segoe UI Symbol"/>
          <w:b/>
        </w:rPr>
        <w:br w:type="page"/>
      </w:r>
      <w:proofErr w:type="gramStart"/>
      <w:r w:rsidRPr="00D5087F">
        <w:rPr>
          <w:rFonts w:ascii="Segoe UI Symbol" w:hAnsi="Segoe UI Symbol"/>
          <w:b/>
        </w:rPr>
        <w:lastRenderedPageBreak/>
        <w:t>Insurances</w:t>
      </w:r>
      <w:proofErr w:type="gramEnd"/>
      <w:r w:rsidR="007E703B" w:rsidRPr="00D5087F">
        <w:rPr>
          <w:rFonts w:ascii="Segoe UI Symbol" w:hAnsi="Segoe UI Symbol"/>
          <w:b/>
        </w:rPr>
        <w:t xml:space="preserve"> </w:t>
      </w:r>
      <w:r w:rsidRPr="00D5087F">
        <w:rPr>
          <w:rFonts w:ascii="Segoe UI Symbol" w:hAnsi="Segoe UI Symbol"/>
          <w:b/>
        </w:rPr>
        <w:t>To</w:t>
      </w:r>
      <w:r w:rsidR="007E703B" w:rsidRPr="00D5087F">
        <w:rPr>
          <w:rFonts w:ascii="Segoe UI Symbol" w:hAnsi="Segoe UI Symbol"/>
          <w:b/>
        </w:rPr>
        <w:t xml:space="preserve"> </w:t>
      </w:r>
      <w:r w:rsidRPr="00D5087F">
        <w:rPr>
          <w:rFonts w:ascii="Segoe UI Symbol" w:hAnsi="Segoe UI Symbol"/>
          <w:b/>
        </w:rPr>
        <w:t>Be</w:t>
      </w:r>
      <w:r w:rsidR="007E703B" w:rsidRPr="00D5087F">
        <w:rPr>
          <w:rFonts w:ascii="Segoe UI Symbol" w:hAnsi="Segoe UI Symbol"/>
          <w:b/>
        </w:rPr>
        <w:t xml:space="preserve"> </w:t>
      </w:r>
      <w:r w:rsidRPr="00D5087F">
        <w:rPr>
          <w:rFonts w:ascii="Segoe UI Symbol" w:hAnsi="Segoe UI Symbol"/>
          <w:b/>
        </w:rPr>
        <w:t>Taken</w:t>
      </w:r>
      <w:r w:rsidR="007E703B" w:rsidRPr="00D5087F">
        <w:rPr>
          <w:rFonts w:ascii="Segoe UI Symbol" w:hAnsi="Segoe UI Symbol"/>
          <w:b/>
        </w:rPr>
        <w:t xml:space="preserve"> </w:t>
      </w:r>
      <w:r w:rsidRPr="00D5087F">
        <w:rPr>
          <w:rFonts w:ascii="Segoe UI Symbol" w:hAnsi="Segoe UI Symbol"/>
          <w:b/>
        </w:rPr>
        <w:t>Out</w:t>
      </w:r>
      <w:r w:rsidR="007E703B" w:rsidRPr="00D5087F">
        <w:rPr>
          <w:rFonts w:ascii="Segoe UI Symbol" w:hAnsi="Segoe UI Symbol"/>
          <w:b/>
        </w:rPr>
        <w:t xml:space="preserve"> </w:t>
      </w:r>
      <w:proofErr w:type="gramStart"/>
      <w:r w:rsidRPr="00D5087F">
        <w:rPr>
          <w:rFonts w:ascii="Segoe UI Symbol" w:hAnsi="Segoe UI Symbol"/>
          <w:b/>
        </w:rPr>
        <w:t>By</w:t>
      </w:r>
      <w:proofErr w:type="gramEnd"/>
      <w:r w:rsidR="007E703B" w:rsidRPr="00D5087F">
        <w:rPr>
          <w:rFonts w:ascii="Segoe UI Symbol" w:hAnsi="Segoe UI Symbol"/>
          <w:b/>
        </w:rPr>
        <w:t xml:space="preserve"> </w:t>
      </w:r>
      <w:proofErr w:type="gramStart"/>
      <w:r w:rsidRPr="00D5087F">
        <w:rPr>
          <w:rFonts w:ascii="Segoe UI Symbol" w:hAnsi="Segoe UI Symbol"/>
          <w:b/>
        </w:rPr>
        <w:t>The</w:t>
      </w:r>
      <w:proofErr w:type="gramEnd"/>
      <w:r w:rsidR="007E703B" w:rsidRPr="00D5087F">
        <w:rPr>
          <w:rFonts w:ascii="Segoe UI Symbol" w:hAnsi="Segoe UI Symbol"/>
          <w:b/>
        </w:rPr>
        <w:t xml:space="preserve"> </w:t>
      </w:r>
      <w:r w:rsidRPr="00D5087F">
        <w:rPr>
          <w:rFonts w:ascii="Segoe UI Symbol" w:hAnsi="Segoe UI Symbol"/>
          <w:b/>
        </w:rPr>
        <w:t>Employer</w:t>
      </w:r>
    </w:p>
    <w:p w14:paraId="24E9A525" w14:textId="77777777" w:rsidR="005B4A5F" w:rsidRPr="00D5087F" w:rsidRDefault="005B4A5F" w:rsidP="001D5093">
      <w:pPr>
        <w:rPr>
          <w:rFonts w:ascii="Segoe UI Symbol" w:hAnsi="Segoe UI Symbol"/>
        </w:rPr>
      </w:pPr>
    </w:p>
    <w:p w14:paraId="32714F8A"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expense</w:t>
      </w:r>
      <w:r w:rsidR="007E703B" w:rsidRPr="00D5087F">
        <w:rPr>
          <w:rFonts w:ascii="Segoe UI Symbol" w:hAnsi="Segoe UI Symbol"/>
        </w:rPr>
        <w:t xml:space="preserve"> </w:t>
      </w:r>
      <w:r w:rsidRPr="00D5087F">
        <w:rPr>
          <w:rFonts w:ascii="Segoe UI Symbol" w:hAnsi="Segoe UI Symbol"/>
        </w:rPr>
        <w:t>take</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maintain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during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insurances.</w:t>
      </w:r>
    </w:p>
    <w:p w14:paraId="40052578" w14:textId="77777777" w:rsidR="005B4A5F" w:rsidRPr="00D5087F" w:rsidRDefault="005B4A5F" w:rsidP="001D5093">
      <w:pPr>
        <w:rPr>
          <w:rFonts w:ascii="Segoe UI Symbol" w:hAnsi="Segoe UI Symbol"/>
        </w:rPr>
      </w:pPr>
    </w:p>
    <w:p w14:paraId="41070045" w14:textId="0BC789CA" w:rsidR="005B4A5F" w:rsidRPr="00990054" w:rsidRDefault="00990054" w:rsidP="001D5093">
      <w:pPr>
        <w:tabs>
          <w:tab w:val="left" w:pos="1440"/>
          <w:tab w:val="left" w:pos="3600"/>
          <w:tab w:val="left" w:pos="6480"/>
          <w:tab w:val="left" w:pos="7920"/>
        </w:tabs>
        <w:rPr>
          <w:rFonts w:ascii="Segoe UI Symbol" w:hAnsi="Segoe UI Symbol"/>
          <w:color w:val="5B9BD5" w:themeColor="accent1"/>
          <w:u w:val="single"/>
        </w:rPr>
      </w:pPr>
      <w:r w:rsidRPr="00990054">
        <w:rPr>
          <w:rFonts w:ascii="Segoe UI Symbol" w:hAnsi="Segoe UI Symbol"/>
          <w:color w:val="5B9BD5" w:themeColor="accent1"/>
          <w:u w:val="single"/>
        </w:rPr>
        <w:t>None</w:t>
      </w:r>
    </w:p>
    <w:p w14:paraId="44A23015" w14:textId="77777777" w:rsidR="005B4A5F" w:rsidRPr="00D5087F" w:rsidRDefault="005B4A5F" w:rsidP="001D5093">
      <w:pPr>
        <w:rPr>
          <w:rFonts w:ascii="Segoe UI Symbol" w:hAnsi="Segoe UI Symbol"/>
        </w:rPr>
      </w:pPr>
    </w:p>
    <w:p w14:paraId="1D1B6761" w14:textId="62A38E28" w:rsidR="005B4A5F" w:rsidRPr="00D5087F" w:rsidRDefault="005B4A5F" w:rsidP="00D5087F">
      <w:pPr>
        <w:pStyle w:val="UG-SectionIX-Heading1"/>
        <w:rPr>
          <w:rFonts w:ascii="Segoe UI Symbol" w:hAnsi="Segoe UI Symbol"/>
        </w:rPr>
      </w:pPr>
      <w:r w:rsidRPr="00D5087F">
        <w:rPr>
          <w:rFonts w:ascii="Segoe UI Symbol" w:hAnsi="Segoe UI Symbol"/>
        </w:rPr>
        <w:br w:type="page"/>
      </w:r>
      <w:bookmarkStart w:id="1223" w:name="_Toc437692912"/>
      <w:bookmarkStart w:id="1224" w:name="_Toc125952760"/>
      <w:bookmarkStart w:id="1225" w:name="_Toc59196871"/>
      <w:bookmarkStart w:id="1226" w:name="_Toc59197256"/>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5</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Time</w:t>
      </w:r>
      <w:r w:rsidR="007E703B" w:rsidRPr="00D5087F">
        <w:rPr>
          <w:rFonts w:ascii="Segoe UI Symbol" w:hAnsi="Segoe UI Symbol"/>
          <w:sz w:val="28"/>
        </w:rPr>
        <w:t xml:space="preserve"> </w:t>
      </w:r>
      <w:r w:rsidRPr="00D5087F">
        <w:rPr>
          <w:rFonts w:ascii="Segoe UI Symbol" w:hAnsi="Segoe UI Symbol"/>
          <w:sz w:val="28"/>
        </w:rPr>
        <w:t>Schedule</w:t>
      </w:r>
      <w:bookmarkEnd w:id="1223"/>
      <w:bookmarkEnd w:id="1224"/>
      <w:bookmarkEnd w:id="1225"/>
      <w:bookmarkEnd w:id="1226"/>
    </w:p>
    <w:p w14:paraId="3F59AE3C" w14:textId="77777777" w:rsidR="005B4A5F" w:rsidRPr="00D5087F" w:rsidRDefault="005B4A5F" w:rsidP="001D5093">
      <w:pPr>
        <w:rPr>
          <w:rFonts w:ascii="Segoe UI Symbol" w:hAnsi="Segoe UI Symbol"/>
        </w:rPr>
      </w:pPr>
    </w:p>
    <w:p w14:paraId="6E7DFDE6" w14:textId="653216EB" w:rsidR="005B4A5F" w:rsidRPr="00D5087F" w:rsidRDefault="005B4A5F" w:rsidP="00D5087F">
      <w:pPr>
        <w:pStyle w:val="UG-SectionIX-Heading1"/>
        <w:rPr>
          <w:rFonts w:ascii="Segoe UI Symbol" w:hAnsi="Segoe UI Symbol"/>
        </w:rPr>
      </w:pPr>
      <w:r w:rsidRPr="00D5087F">
        <w:rPr>
          <w:rFonts w:ascii="Segoe UI Symbol" w:hAnsi="Segoe UI Symbol"/>
        </w:rPr>
        <w:br w:type="page"/>
      </w:r>
      <w:bookmarkStart w:id="1227" w:name="_Toc437692913"/>
      <w:bookmarkStart w:id="1228" w:name="_Toc125952761"/>
      <w:bookmarkStart w:id="1229" w:name="_Toc59196872"/>
      <w:bookmarkStart w:id="1230" w:name="_Toc59197257"/>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6</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List</w:t>
      </w:r>
      <w:r w:rsidR="007E703B" w:rsidRPr="00D5087F">
        <w:rPr>
          <w:rFonts w:ascii="Segoe UI Symbol" w:hAnsi="Segoe UI Symbol"/>
          <w:sz w:val="28"/>
        </w:rPr>
        <w:t xml:space="preserve"> </w:t>
      </w:r>
      <w:r w:rsidRPr="00D5087F">
        <w:rPr>
          <w:rFonts w:ascii="Segoe UI Symbol" w:hAnsi="Segoe UI Symbol"/>
          <w:sz w:val="28"/>
        </w:rPr>
        <w:t>of</w:t>
      </w:r>
      <w:r w:rsidR="007E703B" w:rsidRPr="00D5087F">
        <w:rPr>
          <w:rFonts w:ascii="Segoe UI Symbol" w:hAnsi="Segoe UI Symbol"/>
          <w:sz w:val="28"/>
        </w:rPr>
        <w:t xml:space="preserve"> </w:t>
      </w:r>
      <w:r w:rsidRPr="00D5087F">
        <w:rPr>
          <w:rFonts w:ascii="Segoe UI Symbol" w:hAnsi="Segoe UI Symbol"/>
          <w:sz w:val="28"/>
        </w:rPr>
        <w:t>Major</w:t>
      </w:r>
      <w:r w:rsidR="007E703B" w:rsidRPr="00D5087F">
        <w:rPr>
          <w:rFonts w:ascii="Segoe UI Symbol" w:hAnsi="Segoe UI Symbol"/>
          <w:sz w:val="28"/>
        </w:rPr>
        <w:t xml:space="preserve"> </w:t>
      </w:r>
      <w:r w:rsidRPr="00D5087F">
        <w:rPr>
          <w:rFonts w:ascii="Segoe UI Symbol" w:hAnsi="Segoe UI Symbol"/>
          <w:sz w:val="28"/>
        </w:rPr>
        <w:t>Items</w:t>
      </w:r>
      <w:r w:rsidR="007E703B" w:rsidRPr="00D5087F">
        <w:rPr>
          <w:rFonts w:ascii="Segoe UI Symbol" w:hAnsi="Segoe UI Symbol"/>
          <w:sz w:val="28"/>
        </w:rPr>
        <w:t xml:space="preserve"> </w:t>
      </w:r>
      <w:r w:rsidRPr="00D5087F">
        <w:rPr>
          <w:rFonts w:ascii="Segoe UI Symbol" w:hAnsi="Segoe UI Symbol"/>
          <w:sz w:val="28"/>
        </w:rPr>
        <w:t>of</w:t>
      </w:r>
      <w:r w:rsidR="007E703B" w:rsidRPr="00D5087F">
        <w:rPr>
          <w:rFonts w:ascii="Segoe UI Symbol" w:hAnsi="Segoe UI Symbol"/>
          <w:sz w:val="28"/>
        </w:rPr>
        <w:t xml:space="preserve"> </w:t>
      </w:r>
      <w:r w:rsidRPr="00D5087F">
        <w:rPr>
          <w:rFonts w:ascii="Segoe UI Symbol" w:hAnsi="Segoe UI Symbol"/>
          <w:sz w:val="28"/>
        </w:rPr>
        <w:t>Plant</w:t>
      </w:r>
      <w:r w:rsidR="007E703B" w:rsidRPr="00D5087F">
        <w:rPr>
          <w:rFonts w:ascii="Segoe UI Symbol" w:hAnsi="Segoe UI Symbol"/>
          <w:sz w:val="28"/>
        </w:rPr>
        <w:t xml:space="preserve"> </w:t>
      </w:r>
      <w:r w:rsidRPr="00D5087F">
        <w:rPr>
          <w:rFonts w:ascii="Segoe UI Symbol" w:hAnsi="Segoe UI Symbol"/>
          <w:sz w:val="28"/>
        </w:rPr>
        <w:t>and</w:t>
      </w:r>
      <w:r w:rsidR="007E703B" w:rsidRPr="00D5087F">
        <w:rPr>
          <w:rFonts w:ascii="Segoe UI Symbol" w:hAnsi="Segoe UI Symbol"/>
          <w:sz w:val="28"/>
        </w:rPr>
        <w:t xml:space="preserve"> </w:t>
      </w:r>
      <w:r w:rsidRPr="00D5087F">
        <w:rPr>
          <w:rFonts w:ascii="Segoe UI Symbol" w:hAnsi="Segoe UI Symbol"/>
          <w:sz w:val="28"/>
        </w:rPr>
        <w:t>Installation</w:t>
      </w:r>
      <w:r w:rsidR="007E703B" w:rsidRPr="00D5087F">
        <w:rPr>
          <w:rFonts w:ascii="Segoe UI Symbol" w:hAnsi="Segoe UI Symbol"/>
          <w:sz w:val="28"/>
        </w:rPr>
        <w:t xml:space="preserve"> </w:t>
      </w:r>
      <w:r w:rsidRPr="00D5087F">
        <w:rPr>
          <w:rFonts w:ascii="Segoe UI Symbol" w:hAnsi="Segoe UI Symbol"/>
          <w:sz w:val="28"/>
        </w:rPr>
        <w:t>Services</w:t>
      </w:r>
      <w:r w:rsidR="007E703B" w:rsidRPr="00D5087F">
        <w:rPr>
          <w:rFonts w:ascii="Segoe UI Symbol" w:hAnsi="Segoe UI Symbol"/>
          <w:sz w:val="28"/>
        </w:rPr>
        <w:t xml:space="preserve"> </w:t>
      </w:r>
      <w:r w:rsidRPr="00D5087F">
        <w:rPr>
          <w:rFonts w:ascii="Segoe UI Symbol" w:hAnsi="Segoe UI Symbol"/>
          <w:sz w:val="28"/>
        </w:rPr>
        <w:t>and</w:t>
      </w:r>
      <w:r w:rsidR="007E703B" w:rsidRPr="00D5087F">
        <w:rPr>
          <w:rFonts w:ascii="Segoe UI Symbol" w:hAnsi="Segoe UI Symbol"/>
          <w:sz w:val="28"/>
        </w:rPr>
        <w:t xml:space="preserve"> </w:t>
      </w:r>
      <w:r w:rsidRPr="00D5087F">
        <w:rPr>
          <w:rFonts w:ascii="Segoe UI Symbol" w:hAnsi="Segoe UI Symbol"/>
          <w:sz w:val="28"/>
        </w:rPr>
        <w:t>List</w:t>
      </w:r>
      <w:r w:rsidR="007E703B" w:rsidRPr="00D5087F">
        <w:rPr>
          <w:rFonts w:ascii="Segoe UI Symbol" w:hAnsi="Segoe UI Symbol"/>
          <w:sz w:val="28"/>
        </w:rPr>
        <w:t xml:space="preserve"> </w:t>
      </w:r>
      <w:r w:rsidRPr="00D5087F">
        <w:rPr>
          <w:rFonts w:ascii="Segoe UI Symbol" w:hAnsi="Segoe UI Symbol"/>
          <w:sz w:val="28"/>
        </w:rPr>
        <w:t>of</w:t>
      </w:r>
      <w:r w:rsidR="007E703B" w:rsidRPr="00D5087F">
        <w:rPr>
          <w:rFonts w:ascii="Segoe UI Symbol" w:hAnsi="Segoe UI Symbol"/>
          <w:sz w:val="28"/>
        </w:rPr>
        <w:t xml:space="preserve"> </w:t>
      </w:r>
      <w:r w:rsidRPr="00D5087F">
        <w:rPr>
          <w:rFonts w:ascii="Segoe UI Symbol" w:hAnsi="Segoe UI Symbol"/>
          <w:sz w:val="28"/>
        </w:rPr>
        <w:t>Approved</w:t>
      </w:r>
      <w:r w:rsidR="007E703B" w:rsidRPr="00D5087F">
        <w:rPr>
          <w:rFonts w:ascii="Segoe UI Symbol" w:hAnsi="Segoe UI Symbol"/>
          <w:sz w:val="28"/>
        </w:rPr>
        <w:t xml:space="preserve"> </w:t>
      </w:r>
      <w:r w:rsidRPr="00D5087F">
        <w:rPr>
          <w:rFonts w:ascii="Segoe UI Symbol" w:hAnsi="Segoe UI Symbol"/>
          <w:sz w:val="28"/>
        </w:rPr>
        <w:t>Subcontractors</w:t>
      </w:r>
      <w:bookmarkEnd w:id="1227"/>
      <w:bookmarkEnd w:id="1228"/>
      <w:bookmarkEnd w:id="1229"/>
      <w:bookmarkEnd w:id="1230"/>
    </w:p>
    <w:p w14:paraId="7282530B" w14:textId="77777777" w:rsidR="005B4A5F" w:rsidRPr="00D5087F" w:rsidRDefault="005B4A5F" w:rsidP="001D5093">
      <w:pPr>
        <w:rPr>
          <w:rFonts w:ascii="Segoe UI Symbol" w:hAnsi="Segoe UI Symbol"/>
          <w:u w:val="single"/>
        </w:rPr>
      </w:pP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list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major</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u w:val="single"/>
        </w:rPr>
        <w:t xml:space="preserve"> </w:t>
      </w:r>
      <w:r w:rsidRPr="00D5087F">
        <w:rPr>
          <w:rFonts w:ascii="Segoe UI Symbol" w:hAnsi="Segoe UI Symbol"/>
          <w:u w:val="single"/>
        </w:rPr>
        <w:t>of</w:t>
      </w:r>
      <w:r w:rsidR="007E703B" w:rsidRPr="00D5087F">
        <w:rPr>
          <w:rFonts w:ascii="Segoe UI Symbol" w:hAnsi="Segoe UI Symbol"/>
          <w:u w:val="single"/>
        </w:rPr>
        <w:t xml:space="preserve"> </w:t>
      </w:r>
      <w:r w:rsidRPr="00D5087F">
        <w:rPr>
          <w:rFonts w:ascii="Segoe UI Symbol" w:hAnsi="Segoe UI Symbol"/>
          <w:u w:val="single"/>
        </w:rPr>
        <w:t>Plant</w:t>
      </w:r>
      <w:r w:rsidR="007E703B" w:rsidRPr="00D5087F">
        <w:rPr>
          <w:rFonts w:ascii="Segoe UI Symbol" w:hAnsi="Segoe UI Symbol"/>
          <w:u w:val="single"/>
        </w:rPr>
        <w:t xml:space="preserve"> </w:t>
      </w:r>
      <w:r w:rsidRPr="00D5087F">
        <w:rPr>
          <w:rFonts w:ascii="Segoe UI Symbol" w:hAnsi="Segoe UI Symbol"/>
          <w:u w:val="single"/>
        </w:rPr>
        <w:t>and</w:t>
      </w:r>
      <w:r w:rsidR="007E703B" w:rsidRPr="00D5087F">
        <w:rPr>
          <w:rFonts w:ascii="Segoe UI Symbol" w:hAnsi="Segoe UI Symbol"/>
          <w:u w:val="single"/>
        </w:rPr>
        <w:t xml:space="preserve"> </w:t>
      </w:r>
      <w:r w:rsidRPr="00D5087F">
        <w:rPr>
          <w:rFonts w:ascii="Segoe UI Symbol" w:hAnsi="Segoe UI Symbol"/>
          <w:u w:val="single"/>
        </w:rPr>
        <w:t>Installation</w:t>
      </w:r>
      <w:r w:rsidR="007E703B" w:rsidRPr="00D5087F">
        <w:rPr>
          <w:rFonts w:ascii="Segoe UI Symbol" w:hAnsi="Segoe UI Symbol"/>
          <w:u w:val="single"/>
        </w:rPr>
        <w:t xml:space="preserve"> </w:t>
      </w:r>
      <w:r w:rsidRPr="00D5087F">
        <w:rPr>
          <w:rFonts w:ascii="Segoe UI Symbol" w:hAnsi="Segoe UI Symbol"/>
          <w:u w:val="single"/>
        </w:rPr>
        <w:t>Services</w:t>
      </w:r>
      <w:r w:rsidR="007E703B" w:rsidRPr="00D5087F">
        <w:rPr>
          <w:rFonts w:ascii="Segoe UI Symbol" w:hAnsi="Segoe UI Symbol"/>
          <w:u w:val="single"/>
        </w:rPr>
        <w:t xml:space="preserve"> </w:t>
      </w:r>
      <w:r w:rsidRPr="00D5087F">
        <w:rPr>
          <w:rFonts w:ascii="Segoe UI Symbol" w:hAnsi="Segoe UI Symbol"/>
          <w:u w:val="single"/>
        </w:rPr>
        <w:t>is</w:t>
      </w:r>
      <w:r w:rsidR="007E703B" w:rsidRPr="00D5087F">
        <w:rPr>
          <w:rFonts w:ascii="Segoe UI Symbol" w:hAnsi="Segoe UI Symbol"/>
          <w:u w:val="single"/>
        </w:rPr>
        <w:t xml:space="preserve"> </w:t>
      </w:r>
      <w:r w:rsidRPr="00D5087F">
        <w:rPr>
          <w:rFonts w:ascii="Segoe UI Symbol" w:hAnsi="Segoe UI Symbol"/>
          <w:u w:val="single"/>
        </w:rPr>
        <w:t>provided</w:t>
      </w:r>
      <w:r w:rsidR="007E703B" w:rsidRPr="00D5087F">
        <w:rPr>
          <w:rFonts w:ascii="Segoe UI Symbol" w:hAnsi="Segoe UI Symbol"/>
          <w:u w:val="single"/>
        </w:rPr>
        <w:t xml:space="preserve"> </w:t>
      </w:r>
      <w:r w:rsidRPr="00D5087F">
        <w:rPr>
          <w:rFonts w:ascii="Segoe UI Symbol" w:hAnsi="Segoe UI Symbol"/>
          <w:u w:val="single"/>
        </w:rPr>
        <w:t>below.</w:t>
      </w:r>
    </w:p>
    <w:p w14:paraId="0CB8BBD2" w14:textId="77777777" w:rsidR="005B4A5F" w:rsidRPr="00D5087F" w:rsidRDefault="005B4A5F" w:rsidP="001D5093">
      <w:pPr>
        <w:rPr>
          <w:rFonts w:ascii="Segoe UI Symbol" w:hAnsi="Segoe UI Symbol"/>
        </w:rPr>
      </w:pPr>
    </w:p>
    <w:p w14:paraId="260A0D48" w14:textId="77777777" w:rsidR="005B4A5F" w:rsidRPr="00D5087F" w:rsidRDefault="005B4A5F" w:rsidP="001D5093">
      <w:pPr>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manufacturers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approved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carrying</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indicated</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more</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Subcontractor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listed,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free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choose</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them,</w:t>
      </w:r>
      <w:r w:rsidR="007E703B" w:rsidRPr="00D5087F">
        <w:rPr>
          <w:rFonts w:ascii="Segoe UI Symbol" w:hAnsi="Segoe UI Symbol"/>
        </w:rPr>
        <w:t xml:space="preserve"> </w:t>
      </w:r>
      <w:r w:rsidRPr="00D5087F">
        <w:rPr>
          <w:rFonts w:ascii="Segoe UI Symbol" w:hAnsi="Segoe UI Symbol"/>
        </w:rPr>
        <w:t>but</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must</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choice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good</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prior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appointing</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selected</w:t>
      </w:r>
      <w:r w:rsidR="007E703B" w:rsidRPr="00D5087F">
        <w:rPr>
          <w:rFonts w:ascii="Segoe UI Symbol" w:hAnsi="Segoe UI Symbol"/>
        </w:rPr>
        <w:t xml:space="preserve"> </w:t>
      </w:r>
      <w:r w:rsidRPr="00D5087F">
        <w:rPr>
          <w:rFonts w:ascii="Segoe UI Symbol" w:hAnsi="Segoe UI Symbol"/>
        </w:rPr>
        <w:t>Subcontractor.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19.1,</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free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submit</w:t>
      </w:r>
      <w:r w:rsidR="007E703B" w:rsidRPr="00D5087F">
        <w:rPr>
          <w:rFonts w:ascii="Segoe UI Symbol" w:hAnsi="Segoe UI Symbol"/>
        </w:rPr>
        <w:t xml:space="preserve"> </w:t>
      </w:r>
      <w:r w:rsidRPr="00D5087F">
        <w:rPr>
          <w:rFonts w:ascii="Segoe UI Symbol" w:hAnsi="Segoe UI Symbol"/>
        </w:rPr>
        <w:t>proposals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additional</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Subcontracts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placed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additional</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Subcontractors</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approved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names</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added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list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Approved</w:t>
      </w:r>
      <w:r w:rsidR="007E703B" w:rsidRPr="00D5087F">
        <w:rPr>
          <w:rFonts w:ascii="Segoe UI Symbol" w:hAnsi="Segoe UI Symbol"/>
        </w:rPr>
        <w:t xml:space="preserve"> </w:t>
      </w:r>
      <w:r w:rsidRPr="00D5087F">
        <w:rPr>
          <w:rFonts w:ascii="Segoe UI Symbol" w:hAnsi="Segoe UI Symbol"/>
        </w:rPr>
        <w:t>Subcontractors.</w:t>
      </w:r>
    </w:p>
    <w:p w14:paraId="6AAC3A27" w14:textId="77777777" w:rsidR="005B4A5F" w:rsidRPr="00D5087F" w:rsidRDefault="005B4A5F" w:rsidP="001D5093">
      <w:pPr>
        <w:tabs>
          <w:tab w:val="left" w:pos="2520"/>
          <w:tab w:val="left" w:pos="7200"/>
        </w:tabs>
        <w:rPr>
          <w:rFonts w:ascii="Segoe UI Symbol" w:hAnsi="Segoe UI Symbol"/>
          <w:b/>
        </w:rPr>
      </w:pPr>
    </w:p>
    <w:p w14:paraId="6C3FD071" w14:textId="77777777" w:rsidR="005B4A5F" w:rsidRPr="00D5087F" w:rsidRDefault="005B4A5F" w:rsidP="001D5093">
      <w:pPr>
        <w:rPr>
          <w:rFonts w:ascii="Segoe UI Symbol" w:hAnsi="Segoe UI Symbo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4343"/>
        <w:gridCol w:w="1701"/>
      </w:tblGrid>
      <w:tr w:rsidR="005B4A5F" w:rsidRPr="00143E6E" w14:paraId="25CBC996" w14:textId="77777777" w:rsidTr="00F35BE0">
        <w:tc>
          <w:tcPr>
            <w:tcW w:w="3072" w:type="dxa"/>
          </w:tcPr>
          <w:p w14:paraId="672C7CEE" w14:textId="77777777" w:rsidR="005B4A5F" w:rsidRPr="00D5087F" w:rsidRDefault="005B4A5F" w:rsidP="001D5093">
            <w:pPr>
              <w:suppressAutoHyphens/>
              <w:jc w:val="center"/>
              <w:rPr>
                <w:rFonts w:ascii="Segoe UI Symbol" w:hAnsi="Segoe UI Symbol"/>
              </w:rPr>
            </w:pPr>
            <w:r w:rsidRPr="00D5087F">
              <w:rPr>
                <w:rFonts w:ascii="Segoe UI Symbol" w:hAnsi="Segoe UI Symbol"/>
              </w:rPr>
              <w:t>Major</w:t>
            </w:r>
            <w:r w:rsidR="007E703B" w:rsidRPr="00D5087F">
              <w:rPr>
                <w:rFonts w:ascii="Segoe UI Symbol" w:hAnsi="Segoe UI Symbol"/>
              </w:rPr>
              <w:t xml:space="preserve"> </w:t>
            </w:r>
            <w:r w:rsidRPr="00D5087F">
              <w:rPr>
                <w:rFonts w:ascii="Segoe UI Symbol" w:hAnsi="Segoe UI Symbol"/>
              </w:rPr>
              <w:t>Items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Plant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Installation</w:t>
            </w:r>
            <w:r w:rsidR="007E703B" w:rsidRPr="00D5087F">
              <w:rPr>
                <w:rFonts w:ascii="Segoe UI Symbol" w:hAnsi="Segoe UI Symbol"/>
              </w:rPr>
              <w:t xml:space="preserve"> </w:t>
            </w:r>
            <w:r w:rsidRPr="00D5087F">
              <w:rPr>
                <w:rFonts w:ascii="Segoe UI Symbol" w:hAnsi="Segoe UI Symbol"/>
              </w:rPr>
              <w:t>Services</w:t>
            </w:r>
          </w:p>
        </w:tc>
        <w:tc>
          <w:tcPr>
            <w:tcW w:w="4416" w:type="dxa"/>
          </w:tcPr>
          <w:p w14:paraId="30C1964C" w14:textId="77777777" w:rsidR="005B4A5F" w:rsidRPr="00D5087F" w:rsidRDefault="005B4A5F" w:rsidP="001D5093">
            <w:pPr>
              <w:suppressAutoHyphens/>
              <w:jc w:val="center"/>
              <w:rPr>
                <w:rFonts w:ascii="Segoe UI Symbol" w:hAnsi="Segoe UI Symbol"/>
              </w:rPr>
            </w:pPr>
            <w:r w:rsidRPr="00D5087F">
              <w:rPr>
                <w:rFonts w:ascii="Segoe UI Symbol" w:hAnsi="Segoe UI Symbol"/>
              </w:rPr>
              <w:t>Approved</w:t>
            </w:r>
            <w:r w:rsidR="007E703B" w:rsidRPr="00D5087F">
              <w:rPr>
                <w:rFonts w:ascii="Segoe UI Symbol" w:hAnsi="Segoe UI Symbol"/>
              </w:rPr>
              <w:t xml:space="preserve"> </w:t>
            </w:r>
            <w:r w:rsidRPr="00D5087F">
              <w:rPr>
                <w:rFonts w:ascii="Segoe UI Symbol" w:hAnsi="Segoe UI Symbol"/>
              </w:rPr>
              <w:t>Subcontractors/Manufacturers</w:t>
            </w:r>
          </w:p>
        </w:tc>
        <w:tc>
          <w:tcPr>
            <w:tcW w:w="1728" w:type="dxa"/>
          </w:tcPr>
          <w:p w14:paraId="0DAFA14D" w14:textId="77777777" w:rsidR="005B4A5F" w:rsidRPr="00D5087F" w:rsidRDefault="005B4A5F" w:rsidP="001D5093">
            <w:pPr>
              <w:suppressAutoHyphens/>
              <w:jc w:val="center"/>
              <w:rPr>
                <w:rFonts w:ascii="Segoe UI Symbol" w:hAnsi="Segoe UI Symbol"/>
              </w:rPr>
            </w:pPr>
            <w:r w:rsidRPr="00D5087F">
              <w:rPr>
                <w:rFonts w:ascii="Segoe UI Symbol" w:hAnsi="Segoe UI Symbol"/>
              </w:rPr>
              <w:t>Nationality</w:t>
            </w:r>
          </w:p>
        </w:tc>
      </w:tr>
      <w:tr w:rsidR="005B4A5F" w:rsidRPr="00143E6E" w14:paraId="7E75BC1E" w14:textId="77777777" w:rsidTr="00F35BE0">
        <w:tc>
          <w:tcPr>
            <w:tcW w:w="3072" w:type="dxa"/>
          </w:tcPr>
          <w:p w14:paraId="16014554" w14:textId="77777777" w:rsidR="005B4A5F" w:rsidRPr="00D5087F" w:rsidRDefault="005B4A5F" w:rsidP="001D5093">
            <w:pPr>
              <w:suppressAutoHyphens/>
              <w:ind w:left="1440" w:hanging="720"/>
              <w:rPr>
                <w:rFonts w:ascii="Segoe UI Symbol" w:hAnsi="Segoe UI Symbol"/>
              </w:rPr>
            </w:pPr>
          </w:p>
        </w:tc>
        <w:tc>
          <w:tcPr>
            <w:tcW w:w="4416" w:type="dxa"/>
          </w:tcPr>
          <w:p w14:paraId="49CD6615" w14:textId="77777777" w:rsidR="005B4A5F" w:rsidRPr="00D5087F" w:rsidRDefault="005B4A5F" w:rsidP="001D5093">
            <w:pPr>
              <w:suppressAutoHyphens/>
              <w:ind w:left="1440" w:hanging="720"/>
              <w:rPr>
                <w:rFonts w:ascii="Segoe UI Symbol" w:hAnsi="Segoe UI Symbol"/>
              </w:rPr>
            </w:pPr>
          </w:p>
        </w:tc>
        <w:tc>
          <w:tcPr>
            <w:tcW w:w="1728" w:type="dxa"/>
          </w:tcPr>
          <w:p w14:paraId="67D200CE" w14:textId="77777777" w:rsidR="005B4A5F" w:rsidRPr="00D5087F" w:rsidRDefault="005B4A5F" w:rsidP="001D5093">
            <w:pPr>
              <w:suppressAutoHyphens/>
              <w:ind w:left="1440" w:hanging="720"/>
              <w:rPr>
                <w:rFonts w:ascii="Segoe UI Symbol" w:hAnsi="Segoe UI Symbol"/>
              </w:rPr>
            </w:pPr>
          </w:p>
        </w:tc>
      </w:tr>
      <w:tr w:rsidR="005B4A5F" w:rsidRPr="00143E6E" w14:paraId="10C461EA" w14:textId="77777777" w:rsidTr="00F35BE0">
        <w:tc>
          <w:tcPr>
            <w:tcW w:w="3072" w:type="dxa"/>
          </w:tcPr>
          <w:p w14:paraId="05BED093" w14:textId="77777777" w:rsidR="005B4A5F" w:rsidRPr="00D5087F" w:rsidRDefault="005B4A5F" w:rsidP="001D5093">
            <w:pPr>
              <w:suppressAutoHyphens/>
              <w:ind w:left="1440" w:hanging="720"/>
              <w:rPr>
                <w:rFonts w:ascii="Segoe UI Symbol" w:hAnsi="Segoe UI Symbol"/>
              </w:rPr>
            </w:pPr>
          </w:p>
        </w:tc>
        <w:tc>
          <w:tcPr>
            <w:tcW w:w="4416" w:type="dxa"/>
          </w:tcPr>
          <w:p w14:paraId="04544CAE" w14:textId="77777777" w:rsidR="005B4A5F" w:rsidRPr="00D5087F" w:rsidRDefault="005B4A5F" w:rsidP="001D5093">
            <w:pPr>
              <w:suppressAutoHyphens/>
              <w:ind w:left="1440" w:hanging="720"/>
              <w:rPr>
                <w:rFonts w:ascii="Segoe UI Symbol" w:hAnsi="Segoe UI Symbol"/>
              </w:rPr>
            </w:pPr>
          </w:p>
        </w:tc>
        <w:tc>
          <w:tcPr>
            <w:tcW w:w="1728" w:type="dxa"/>
          </w:tcPr>
          <w:p w14:paraId="310E684F" w14:textId="77777777" w:rsidR="005B4A5F" w:rsidRPr="00D5087F" w:rsidRDefault="005B4A5F" w:rsidP="001D5093">
            <w:pPr>
              <w:suppressAutoHyphens/>
              <w:ind w:left="1440" w:hanging="720"/>
              <w:rPr>
                <w:rFonts w:ascii="Segoe UI Symbol" w:hAnsi="Segoe UI Symbol"/>
              </w:rPr>
            </w:pPr>
          </w:p>
        </w:tc>
      </w:tr>
      <w:tr w:rsidR="005B4A5F" w:rsidRPr="00143E6E" w14:paraId="51BC2BED" w14:textId="77777777" w:rsidTr="00F35BE0">
        <w:tc>
          <w:tcPr>
            <w:tcW w:w="3072" w:type="dxa"/>
          </w:tcPr>
          <w:p w14:paraId="58ECFEDC" w14:textId="77777777" w:rsidR="005B4A5F" w:rsidRPr="00D5087F" w:rsidRDefault="005B4A5F" w:rsidP="001D5093">
            <w:pPr>
              <w:suppressAutoHyphens/>
              <w:ind w:left="1440" w:hanging="720"/>
              <w:rPr>
                <w:rFonts w:ascii="Segoe UI Symbol" w:hAnsi="Segoe UI Symbol"/>
              </w:rPr>
            </w:pPr>
          </w:p>
        </w:tc>
        <w:tc>
          <w:tcPr>
            <w:tcW w:w="4416" w:type="dxa"/>
          </w:tcPr>
          <w:p w14:paraId="16FA283F" w14:textId="77777777" w:rsidR="005B4A5F" w:rsidRPr="00D5087F" w:rsidRDefault="005B4A5F" w:rsidP="001D5093">
            <w:pPr>
              <w:suppressAutoHyphens/>
              <w:ind w:left="1440" w:hanging="720"/>
              <w:rPr>
                <w:rFonts w:ascii="Segoe UI Symbol" w:hAnsi="Segoe UI Symbol"/>
              </w:rPr>
            </w:pPr>
          </w:p>
        </w:tc>
        <w:tc>
          <w:tcPr>
            <w:tcW w:w="1728" w:type="dxa"/>
          </w:tcPr>
          <w:p w14:paraId="15E6C910" w14:textId="77777777" w:rsidR="005B4A5F" w:rsidRPr="00D5087F" w:rsidRDefault="005B4A5F" w:rsidP="001D5093">
            <w:pPr>
              <w:suppressAutoHyphens/>
              <w:ind w:left="1440" w:hanging="720"/>
              <w:rPr>
                <w:rFonts w:ascii="Segoe UI Symbol" w:hAnsi="Segoe UI Symbol"/>
              </w:rPr>
            </w:pPr>
          </w:p>
        </w:tc>
      </w:tr>
    </w:tbl>
    <w:p w14:paraId="3AEDF705" w14:textId="77777777" w:rsidR="005B4A5F" w:rsidRPr="00D5087F" w:rsidRDefault="005B4A5F" w:rsidP="001D5093">
      <w:pPr>
        <w:rPr>
          <w:rFonts w:ascii="Segoe UI Symbol" w:hAnsi="Segoe UI Symbol"/>
        </w:rPr>
      </w:pPr>
    </w:p>
    <w:p w14:paraId="562A3F13" w14:textId="78E1426C" w:rsidR="005B4A5F" w:rsidRPr="00D5087F" w:rsidRDefault="005B4A5F" w:rsidP="00D5087F">
      <w:pPr>
        <w:pStyle w:val="UG-SectionIX-Heading1"/>
        <w:rPr>
          <w:rFonts w:ascii="Segoe UI Symbol" w:hAnsi="Segoe UI Symbol"/>
        </w:rPr>
      </w:pPr>
      <w:r w:rsidRPr="00D5087F">
        <w:rPr>
          <w:rFonts w:ascii="Segoe UI Symbol" w:hAnsi="Segoe UI Symbol"/>
        </w:rPr>
        <w:br w:type="page"/>
      </w:r>
      <w:bookmarkStart w:id="1231" w:name="_Toc437692914"/>
      <w:bookmarkStart w:id="1232" w:name="_Toc125952762"/>
      <w:bookmarkStart w:id="1233" w:name="_Toc59196873"/>
      <w:bookmarkStart w:id="1234" w:name="_Toc59197258"/>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7</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Scope</w:t>
      </w:r>
      <w:r w:rsidR="007E703B" w:rsidRPr="00D5087F">
        <w:rPr>
          <w:rFonts w:ascii="Segoe UI Symbol" w:hAnsi="Segoe UI Symbol"/>
          <w:sz w:val="28"/>
        </w:rPr>
        <w:t xml:space="preserve"> </w:t>
      </w:r>
      <w:r w:rsidRPr="00D5087F">
        <w:rPr>
          <w:rFonts w:ascii="Segoe UI Symbol" w:hAnsi="Segoe UI Symbol"/>
          <w:sz w:val="28"/>
        </w:rPr>
        <w:t>of</w:t>
      </w:r>
      <w:r w:rsidR="007E703B" w:rsidRPr="00D5087F">
        <w:rPr>
          <w:rFonts w:ascii="Segoe UI Symbol" w:hAnsi="Segoe UI Symbol"/>
          <w:sz w:val="28"/>
        </w:rPr>
        <w:t xml:space="preserve"> </w:t>
      </w:r>
      <w:r w:rsidRPr="00D5087F">
        <w:rPr>
          <w:rFonts w:ascii="Segoe UI Symbol" w:hAnsi="Segoe UI Symbol"/>
          <w:sz w:val="28"/>
        </w:rPr>
        <w:t>Works</w:t>
      </w:r>
      <w:r w:rsidR="007E703B" w:rsidRPr="00D5087F">
        <w:rPr>
          <w:rFonts w:ascii="Segoe UI Symbol" w:hAnsi="Segoe UI Symbol"/>
          <w:sz w:val="28"/>
        </w:rPr>
        <w:t xml:space="preserve"> </w:t>
      </w:r>
      <w:r w:rsidRPr="00D5087F">
        <w:rPr>
          <w:rFonts w:ascii="Segoe UI Symbol" w:hAnsi="Segoe UI Symbol"/>
          <w:sz w:val="28"/>
        </w:rPr>
        <w:t>and</w:t>
      </w:r>
      <w:r w:rsidR="007E703B" w:rsidRPr="00D5087F">
        <w:rPr>
          <w:rFonts w:ascii="Segoe UI Symbol" w:hAnsi="Segoe UI Symbol"/>
          <w:sz w:val="28"/>
        </w:rPr>
        <w:t xml:space="preserve"> </w:t>
      </w:r>
      <w:r w:rsidRPr="00D5087F">
        <w:rPr>
          <w:rFonts w:ascii="Segoe UI Symbol" w:hAnsi="Segoe UI Symbol"/>
          <w:sz w:val="28"/>
        </w:rPr>
        <w:t>Supply</w:t>
      </w:r>
      <w:r w:rsidR="007E703B" w:rsidRPr="00D5087F">
        <w:rPr>
          <w:rFonts w:ascii="Segoe UI Symbol" w:hAnsi="Segoe UI Symbol"/>
          <w:sz w:val="28"/>
        </w:rPr>
        <w:t xml:space="preserve"> </w:t>
      </w:r>
      <w:r w:rsidRPr="00D5087F">
        <w:rPr>
          <w:rFonts w:ascii="Segoe UI Symbol" w:hAnsi="Segoe UI Symbol"/>
          <w:sz w:val="28"/>
        </w:rPr>
        <w:t>by</w:t>
      </w:r>
      <w:r w:rsidR="007E703B" w:rsidRPr="00D5087F">
        <w:rPr>
          <w:rFonts w:ascii="Segoe UI Symbol" w:hAnsi="Segoe UI Symbol"/>
          <w:sz w:val="28"/>
        </w:rPr>
        <w:t xml:space="preserve"> </w:t>
      </w:r>
      <w:r w:rsidRPr="00D5087F">
        <w:rPr>
          <w:rFonts w:ascii="Segoe UI Symbol" w:hAnsi="Segoe UI Symbol"/>
          <w:sz w:val="28"/>
        </w:rPr>
        <w:t>the</w:t>
      </w:r>
      <w:r w:rsidR="007E703B" w:rsidRPr="00D5087F">
        <w:rPr>
          <w:rFonts w:ascii="Segoe UI Symbol" w:hAnsi="Segoe UI Symbol"/>
          <w:sz w:val="28"/>
        </w:rPr>
        <w:t xml:space="preserve"> </w:t>
      </w:r>
      <w:r w:rsidRPr="00D5087F">
        <w:rPr>
          <w:rFonts w:ascii="Segoe UI Symbol" w:hAnsi="Segoe UI Symbol"/>
          <w:sz w:val="28"/>
        </w:rPr>
        <w:t>Employer</w:t>
      </w:r>
      <w:bookmarkEnd w:id="1231"/>
      <w:bookmarkEnd w:id="1232"/>
      <w:bookmarkEnd w:id="1233"/>
      <w:bookmarkEnd w:id="1234"/>
    </w:p>
    <w:p w14:paraId="364D3FE6" w14:textId="7353A50D" w:rsidR="005B4A5F" w:rsidRPr="00990054" w:rsidRDefault="00990054" w:rsidP="001D5093">
      <w:pPr>
        <w:tabs>
          <w:tab w:val="left" w:pos="5760"/>
        </w:tabs>
        <w:rPr>
          <w:rFonts w:ascii="Segoe UI Symbol" w:hAnsi="Segoe UI Symbol"/>
          <w:color w:val="5B9BD5" w:themeColor="accent1"/>
        </w:rPr>
      </w:pPr>
      <w:r w:rsidRPr="00990054">
        <w:rPr>
          <w:rFonts w:ascii="Segoe UI Symbol" w:hAnsi="Segoe UI Symbol"/>
          <w:color w:val="5B9BD5" w:themeColor="accent1"/>
        </w:rPr>
        <w:t>None</w:t>
      </w:r>
    </w:p>
    <w:p w14:paraId="4C991885" w14:textId="77777777" w:rsidR="005B4A5F" w:rsidRPr="00D5087F" w:rsidRDefault="005B4A5F" w:rsidP="001D5093">
      <w:pPr>
        <w:rPr>
          <w:rFonts w:ascii="Segoe UI Symbol" w:hAnsi="Segoe UI Symbol"/>
        </w:rPr>
      </w:pPr>
    </w:p>
    <w:p w14:paraId="284E8879" w14:textId="77777777" w:rsidR="005B4A5F" w:rsidRPr="00D5087F" w:rsidRDefault="005B4A5F" w:rsidP="001D5093">
      <w:pPr>
        <w:rPr>
          <w:rFonts w:ascii="Segoe UI Symbol" w:hAnsi="Segoe UI Symbol"/>
        </w:rPr>
      </w:pPr>
    </w:p>
    <w:p w14:paraId="67D661D9" w14:textId="3B6E6049" w:rsidR="005B4A5F" w:rsidRPr="00D5087F" w:rsidRDefault="005B4A5F" w:rsidP="00D5087F">
      <w:pPr>
        <w:pStyle w:val="UG-SectionIX-Heading1"/>
        <w:rPr>
          <w:rFonts w:ascii="Segoe UI Symbol" w:hAnsi="Segoe UI Symbol"/>
        </w:rPr>
      </w:pPr>
      <w:r w:rsidRPr="00D5087F">
        <w:rPr>
          <w:rFonts w:ascii="Segoe UI Symbol" w:hAnsi="Segoe UI Symbol"/>
        </w:rPr>
        <w:br w:type="page"/>
      </w:r>
      <w:bookmarkStart w:id="1235" w:name="_Toc437692915"/>
      <w:bookmarkStart w:id="1236" w:name="_Toc125952763"/>
      <w:bookmarkStart w:id="1237" w:name="_Toc59196874"/>
      <w:bookmarkStart w:id="1238" w:name="_Toc59197259"/>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8</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List</w:t>
      </w:r>
      <w:r w:rsidR="007E703B" w:rsidRPr="00D5087F">
        <w:rPr>
          <w:rFonts w:ascii="Segoe UI Symbol" w:hAnsi="Segoe UI Symbol"/>
          <w:sz w:val="28"/>
        </w:rPr>
        <w:t xml:space="preserve"> </w:t>
      </w:r>
      <w:r w:rsidRPr="00D5087F">
        <w:rPr>
          <w:rFonts w:ascii="Segoe UI Symbol" w:hAnsi="Segoe UI Symbol"/>
          <w:sz w:val="28"/>
        </w:rPr>
        <w:t>of</w:t>
      </w:r>
      <w:r w:rsidR="007E703B" w:rsidRPr="00D5087F">
        <w:rPr>
          <w:rFonts w:ascii="Segoe UI Symbol" w:hAnsi="Segoe UI Symbol"/>
          <w:sz w:val="28"/>
        </w:rPr>
        <w:t xml:space="preserve"> </w:t>
      </w:r>
      <w:r w:rsidRPr="00D5087F">
        <w:rPr>
          <w:rFonts w:ascii="Segoe UI Symbol" w:hAnsi="Segoe UI Symbol"/>
          <w:sz w:val="28"/>
        </w:rPr>
        <w:t>Documents</w:t>
      </w:r>
      <w:r w:rsidR="007E703B" w:rsidRPr="00D5087F">
        <w:rPr>
          <w:rFonts w:ascii="Segoe UI Symbol" w:hAnsi="Segoe UI Symbol"/>
          <w:sz w:val="28"/>
        </w:rPr>
        <w:t xml:space="preserve"> </w:t>
      </w:r>
      <w:r w:rsidRPr="00D5087F">
        <w:rPr>
          <w:rFonts w:ascii="Segoe UI Symbol" w:hAnsi="Segoe UI Symbol"/>
          <w:sz w:val="28"/>
        </w:rPr>
        <w:t>for</w:t>
      </w:r>
      <w:r w:rsidR="007E703B" w:rsidRPr="00D5087F">
        <w:rPr>
          <w:rFonts w:ascii="Segoe UI Symbol" w:hAnsi="Segoe UI Symbol"/>
          <w:sz w:val="28"/>
        </w:rPr>
        <w:t xml:space="preserve"> </w:t>
      </w:r>
      <w:r w:rsidRPr="00D5087F">
        <w:rPr>
          <w:rFonts w:ascii="Segoe UI Symbol" w:hAnsi="Segoe UI Symbol"/>
          <w:sz w:val="28"/>
        </w:rPr>
        <w:t>Approval</w:t>
      </w:r>
      <w:r w:rsidR="007E703B" w:rsidRPr="00D5087F">
        <w:rPr>
          <w:rFonts w:ascii="Segoe UI Symbol" w:hAnsi="Segoe UI Symbol"/>
          <w:sz w:val="28"/>
        </w:rPr>
        <w:t xml:space="preserve"> </w:t>
      </w:r>
      <w:r w:rsidRPr="00D5087F">
        <w:rPr>
          <w:rFonts w:ascii="Segoe UI Symbol" w:hAnsi="Segoe UI Symbol"/>
          <w:sz w:val="28"/>
        </w:rPr>
        <w:t>or</w:t>
      </w:r>
      <w:r w:rsidR="007E703B" w:rsidRPr="00D5087F">
        <w:rPr>
          <w:rFonts w:ascii="Segoe UI Symbol" w:hAnsi="Segoe UI Symbol"/>
          <w:sz w:val="28"/>
        </w:rPr>
        <w:t xml:space="preserve"> </w:t>
      </w:r>
      <w:r w:rsidRPr="00D5087F">
        <w:rPr>
          <w:rFonts w:ascii="Segoe UI Symbol" w:hAnsi="Segoe UI Symbol"/>
          <w:sz w:val="28"/>
        </w:rPr>
        <w:t>Review</w:t>
      </w:r>
      <w:bookmarkEnd w:id="1235"/>
      <w:bookmarkEnd w:id="1236"/>
      <w:bookmarkEnd w:id="1237"/>
      <w:bookmarkEnd w:id="1238"/>
    </w:p>
    <w:p w14:paraId="26749E25" w14:textId="77777777" w:rsidR="005B4A5F" w:rsidRPr="00D5087F" w:rsidRDefault="005B4A5F" w:rsidP="001D5093">
      <w:pPr>
        <w:rPr>
          <w:rFonts w:ascii="Segoe UI Symbol" w:hAnsi="Segoe UI Symbol"/>
        </w:rPr>
      </w:pPr>
    </w:p>
    <w:p w14:paraId="62E3C2E3" w14:textId="77777777" w:rsidR="005B4A5F" w:rsidRPr="00D5087F" w:rsidRDefault="005B4A5F" w:rsidP="001D5093">
      <w:pPr>
        <w:rPr>
          <w:rFonts w:ascii="Segoe UI Symbol" w:hAnsi="Segoe UI Symbol"/>
        </w:rPr>
      </w:pP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20.3.1,</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prepare,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cause</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Subcontractor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prepare,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present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requirements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18.2</w:t>
      </w:r>
      <w:r w:rsidR="007E703B" w:rsidRPr="00D5087F">
        <w:rPr>
          <w:rFonts w:ascii="Segoe UI Symbol" w:hAnsi="Segoe UI Symbol"/>
        </w:rPr>
        <w:t xml:space="preserve"> </w:t>
      </w:r>
      <w:r w:rsidRPr="00D5087F">
        <w:rPr>
          <w:rFonts w:ascii="Segoe UI Symbol" w:hAnsi="Segoe UI Symbol"/>
        </w:rPr>
        <w:t>(Program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for</w:t>
      </w:r>
    </w:p>
    <w:p w14:paraId="56B86950" w14:textId="77777777" w:rsidR="005B4A5F" w:rsidRPr="00D5087F" w:rsidRDefault="005B4A5F" w:rsidP="001D5093">
      <w:pPr>
        <w:rPr>
          <w:rFonts w:ascii="Segoe UI Symbol" w:hAnsi="Segoe UI Symbol"/>
        </w:rPr>
      </w:pPr>
    </w:p>
    <w:p w14:paraId="7BACFCA6" w14:textId="77777777" w:rsidR="005B4A5F" w:rsidRPr="00D5087F" w:rsidRDefault="005B4A5F" w:rsidP="001D5093">
      <w:pPr>
        <w:rPr>
          <w:rFonts w:ascii="Segoe UI Symbol" w:hAnsi="Segoe UI Symbol"/>
        </w:rPr>
      </w:pPr>
    </w:p>
    <w:p w14:paraId="36655D4C" w14:textId="77777777" w:rsidR="005B4A5F" w:rsidRPr="00D5087F" w:rsidRDefault="005B4A5F" w:rsidP="001D5093">
      <w:pPr>
        <w:ind w:left="540" w:hanging="540"/>
        <w:rPr>
          <w:rFonts w:ascii="Segoe UI Symbol" w:hAnsi="Segoe UI Symbol"/>
        </w:rPr>
      </w:pPr>
      <w:r w:rsidRPr="00D5087F">
        <w:rPr>
          <w:rFonts w:ascii="Segoe UI Symbol" w:hAnsi="Segoe UI Symbol"/>
        </w:rPr>
        <w:t>A.</w:t>
      </w:r>
      <w:r w:rsidRPr="00D5087F">
        <w:rPr>
          <w:rFonts w:ascii="Segoe UI Symbol" w:hAnsi="Segoe UI Symbol"/>
        </w:rPr>
        <w:tab/>
      </w:r>
      <w:r w:rsidRPr="00D5087F">
        <w:rPr>
          <w:rFonts w:ascii="Segoe UI Symbol" w:hAnsi="Segoe UI Symbol"/>
          <w:u w:val="single"/>
        </w:rPr>
        <w:t>Approval</w:t>
      </w:r>
    </w:p>
    <w:p w14:paraId="69B90326" w14:textId="77777777" w:rsidR="005B4A5F" w:rsidRPr="00D5087F" w:rsidRDefault="005B4A5F" w:rsidP="001D5093">
      <w:pPr>
        <w:ind w:left="1080" w:hanging="540"/>
        <w:rPr>
          <w:rFonts w:ascii="Segoe UI Symbol" w:hAnsi="Segoe UI Symbol"/>
        </w:rPr>
      </w:pPr>
    </w:p>
    <w:p w14:paraId="79BAC123" w14:textId="77777777" w:rsidR="005B4A5F" w:rsidRPr="00D5087F" w:rsidRDefault="005B4A5F" w:rsidP="001D5093">
      <w:pPr>
        <w:ind w:left="1080" w:hanging="540"/>
        <w:rPr>
          <w:rFonts w:ascii="Segoe UI Symbol" w:hAnsi="Segoe UI Symbol"/>
        </w:rPr>
      </w:pPr>
      <w:r w:rsidRPr="00D5087F">
        <w:rPr>
          <w:rFonts w:ascii="Segoe UI Symbol" w:hAnsi="Segoe UI Symbol"/>
        </w:rPr>
        <w:t>1.</w:t>
      </w:r>
    </w:p>
    <w:p w14:paraId="0C9050FB" w14:textId="77777777" w:rsidR="005B4A5F" w:rsidRPr="00D5087F" w:rsidRDefault="005B4A5F" w:rsidP="001D5093">
      <w:pPr>
        <w:ind w:left="1080" w:hanging="540"/>
        <w:rPr>
          <w:rFonts w:ascii="Segoe UI Symbol" w:hAnsi="Segoe UI Symbol"/>
        </w:rPr>
      </w:pPr>
    </w:p>
    <w:p w14:paraId="177F6B01" w14:textId="77777777" w:rsidR="005B4A5F" w:rsidRPr="00D5087F" w:rsidRDefault="005B4A5F" w:rsidP="001D5093">
      <w:pPr>
        <w:ind w:left="1080" w:hanging="540"/>
        <w:rPr>
          <w:rFonts w:ascii="Segoe UI Symbol" w:hAnsi="Segoe UI Symbol"/>
        </w:rPr>
      </w:pPr>
      <w:r w:rsidRPr="00D5087F">
        <w:rPr>
          <w:rFonts w:ascii="Segoe UI Symbol" w:hAnsi="Segoe UI Symbol"/>
        </w:rPr>
        <w:t>2.</w:t>
      </w:r>
    </w:p>
    <w:p w14:paraId="0E38B339" w14:textId="77777777" w:rsidR="005B4A5F" w:rsidRPr="00D5087F" w:rsidRDefault="005B4A5F" w:rsidP="001D5093">
      <w:pPr>
        <w:ind w:left="1080" w:hanging="540"/>
        <w:rPr>
          <w:rFonts w:ascii="Segoe UI Symbol" w:hAnsi="Segoe UI Symbol"/>
        </w:rPr>
      </w:pPr>
    </w:p>
    <w:p w14:paraId="30404B7A" w14:textId="77777777" w:rsidR="005B4A5F" w:rsidRPr="00D5087F" w:rsidRDefault="005B4A5F" w:rsidP="001D5093">
      <w:pPr>
        <w:ind w:left="1080" w:hanging="540"/>
        <w:rPr>
          <w:rFonts w:ascii="Segoe UI Symbol" w:hAnsi="Segoe UI Symbol"/>
        </w:rPr>
      </w:pPr>
      <w:r w:rsidRPr="00D5087F">
        <w:rPr>
          <w:rFonts w:ascii="Segoe UI Symbol" w:hAnsi="Segoe UI Symbol"/>
        </w:rPr>
        <w:t>3.</w:t>
      </w:r>
    </w:p>
    <w:p w14:paraId="2D9C62E2" w14:textId="77777777" w:rsidR="005B4A5F" w:rsidRPr="00D5087F" w:rsidRDefault="005B4A5F" w:rsidP="001D5093">
      <w:pPr>
        <w:rPr>
          <w:rFonts w:ascii="Segoe UI Symbol" w:hAnsi="Segoe UI Symbol"/>
        </w:rPr>
      </w:pPr>
    </w:p>
    <w:p w14:paraId="638A5097" w14:textId="77777777" w:rsidR="005B4A5F" w:rsidRPr="00D5087F" w:rsidRDefault="005B4A5F" w:rsidP="001D5093">
      <w:pPr>
        <w:rPr>
          <w:rFonts w:ascii="Segoe UI Symbol" w:hAnsi="Segoe UI Symbol"/>
        </w:rPr>
      </w:pPr>
    </w:p>
    <w:p w14:paraId="4C429E8D" w14:textId="77777777" w:rsidR="005B4A5F" w:rsidRPr="00D5087F" w:rsidRDefault="005B4A5F" w:rsidP="001D5093">
      <w:pPr>
        <w:ind w:left="540" w:hanging="540"/>
        <w:rPr>
          <w:rFonts w:ascii="Segoe UI Symbol" w:hAnsi="Segoe UI Symbol"/>
        </w:rPr>
      </w:pPr>
      <w:r w:rsidRPr="00D5087F">
        <w:rPr>
          <w:rFonts w:ascii="Segoe UI Symbol" w:hAnsi="Segoe UI Symbol"/>
        </w:rPr>
        <w:t>B.</w:t>
      </w:r>
      <w:r w:rsidRPr="00D5087F">
        <w:rPr>
          <w:rFonts w:ascii="Segoe UI Symbol" w:hAnsi="Segoe UI Symbol"/>
        </w:rPr>
        <w:tab/>
      </w:r>
      <w:r w:rsidRPr="00D5087F">
        <w:rPr>
          <w:rFonts w:ascii="Segoe UI Symbol" w:hAnsi="Segoe UI Symbol"/>
          <w:u w:val="single"/>
        </w:rPr>
        <w:t>Review</w:t>
      </w:r>
    </w:p>
    <w:p w14:paraId="32C95E11" w14:textId="77777777" w:rsidR="005B4A5F" w:rsidRPr="00D5087F" w:rsidRDefault="005B4A5F" w:rsidP="001D5093">
      <w:pPr>
        <w:ind w:left="1080" w:hanging="540"/>
        <w:rPr>
          <w:rFonts w:ascii="Segoe UI Symbol" w:hAnsi="Segoe UI Symbol"/>
        </w:rPr>
      </w:pPr>
    </w:p>
    <w:p w14:paraId="722A79A8" w14:textId="77777777" w:rsidR="005B4A5F" w:rsidRPr="00D5087F" w:rsidRDefault="005B4A5F" w:rsidP="001D5093">
      <w:pPr>
        <w:ind w:left="1080" w:hanging="540"/>
        <w:rPr>
          <w:rFonts w:ascii="Segoe UI Symbol" w:hAnsi="Segoe UI Symbol"/>
        </w:rPr>
      </w:pPr>
      <w:r w:rsidRPr="00D5087F">
        <w:rPr>
          <w:rFonts w:ascii="Segoe UI Symbol" w:hAnsi="Segoe UI Symbol"/>
        </w:rPr>
        <w:t>1.</w:t>
      </w:r>
    </w:p>
    <w:p w14:paraId="628A06CF" w14:textId="77777777" w:rsidR="005B4A5F" w:rsidRPr="00D5087F" w:rsidRDefault="005B4A5F" w:rsidP="001D5093">
      <w:pPr>
        <w:ind w:left="1080" w:hanging="540"/>
        <w:rPr>
          <w:rFonts w:ascii="Segoe UI Symbol" w:hAnsi="Segoe UI Symbol"/>
        </w:rPr>
      </w:pPr>
    </w:p>
    <w:p w14:paraId="643418E0" w14:textId="77777777" w:rsidR="005B4A5F" w:rsidRPr="00D5087F" w:rsidRDefault="005B4A5F" w:rsidP="001D5093">
      <w:pPr>
        <w:ind w:left="1080" w:hanging="540"/>
        <w:rPr>
          <w:rFonts w:ascii="Segoe UI Symbol" w:hAnsi="Segoe UI Symbol"/>
        </w:rPr>
      </w:pPr>
      <w:r w:rsidRPr="00D5087F">
        <w:rPr>
          <w:rFonts w:ascii="Segoe UI Symbol" w:hAnsi="Segoe UI Symbol"/>
        </w:rPr>
        <w:t>2.</w:t>
      </w:r>
    </w:p>
    <w:p w14:paraId="3DAB35DF" w14:textId="77777777" w:rsidR="005B4A5F" w:rsidRPr="00D5087F" w:rsidRDefault="005B4A5F" w:rsidP="001D5093">
      <w:pPr>
        <w:ind w:left="1080" w:hanging="540"/>
        <w:rPr>
          <w:rFonts w:ascii="Segoe UI Symbol" w:hAnsi="Segoe UI Symbol"/>
        </w:rPr>
      </w:pPr>
    </w:p>
    <w:p w14:paraId="6C3E8673" w14:textId="77777777" w:rsidR="005B4A5F" w:rsidRPr="00D5087F" w:rsidRDefault="005B4A5F" w:rsidP="001D5093">
      <w:pPr>
        <w:ind w:left="1080" w:hanging="540"/>
        <w:rPr>
          <w:rFonts w:ascii="Segoe UI Symbol" w:hAnsi="Segoe UI Symbol"/>
        </w:rPr>
      </w:pPr>
      <w:r w:rsidRPr="00D5087F">
        <w:rPr>
          <w:rFonts w:ascii="Segoe UI Symbol" w:hAnsi="Segoe UI Symbol"/>
        </w:rPr>
        <w:t>3.</w:t>
      </w:r>
    </w:p>
    <w:p w14:paraId="35B8CCD5" w14:textId="77777777" w:rsidR="005B4A5F" w:rsidRPr="00D5087F" w:rsidRDefault="005B4A5F" w:rsidP="001D5093">
      <w:pPr>
        <w:rPr>
          <w:rFonts w:ascii="Segoe UI Symbol" w:hAnsi="Segoe UI Symbol"/>
        </w:rPr>
      </w:pPr>
    </w:p>
    <w:p w14:paraId="0D96E651" w14:textId="77777777" w:rsidR="005B4A5F" w:rsidRPr="00D5087F" w:rsidRDefault="005B4A5F" w:rsidP="001D5093">
      <w:pPr>
        <w:rPr>
          <w:rFonts w:ascii="Segoe UI Symbol" w:hAnsi="Segoe UI Symbol"/>
        </w:rPr>
      </w:pPr>
    </w:p>
    <w:p w14:paraId="710E6A38" w14:textId="3E25410C" w:rsidR="005B4A5F" w:rsidRPr="00D5087F" w:rsidRDefault="005B4A5F" w:rsidP="00D5087F">
      <w:pPr>
        <w:pStyle w:val="UG-SectionIX-Heading1"/>
        <w:rPr>
          <w:rFonts w:ascii="Segoe UI Symbol" w:hAnsi="Segoe UI Symbol"/>
        </w:rPr>
      </w:pPr>
      <w:r w:rsidRPr="00D5087F">
        <w:rPr>
          <w:rFonts w:ascii="Segoe UI Symbol" w:hAnsi="Segoe UI Symbol"/>
        </w:rPr>
        <w:br w:type="page"/>
      </w:r>
      <w:bookmarkStart w:id="1239" w:name="_Toc437692916"/>
      <w:bookmarkStart w:id="1240" w:name="_Toc125952764"/>
      <w:bookmarkStart w:id="1241" w:name="_Toc59196875"/>
      <w:bookmarkStart w:id="1242" w:name="_Toc59197260"/>
      <w:r w:rsidRPr="00D5087F">
        <w:rPr>
          <w:rFonts w:ascii="Segoe UI Symbol" w:hAnsi="Segoe UI Symbol"/>
          <w:sz w:val="28"/>
        </w:rPr>
        <w:lastRenderedPageBreak/>
        <w:t>Appendix</w:t>
      </w:r>
      <w:r w:rsidR="007E703B" w:rsidRPr="00D5087F">
        <w:rPr>
          <w:rFonts w:ascii="Segoe UI Symbol" w:hAnsi="Segoe UI Symbol"/>
          <w:sz w:val="28"/>
        </w:rPr>
        <w:t xml:space="preserve"> </w:t>
      </w:r>
      <w:r w:rsidR="00807884">
        <w:rPr>
          <w:rFonts w:ascii="Segoe UI Symbol" w:hAnsi="Segoe UI Symbol"/>
          <w:sz w:val="28"/>
        </w:rPr>
        <w:t>9</w:t>
      </w:r>
      <w:r w:rsidRPr="00D5087F">
        <w:rPr>
          <w:rFonts w:ascii="Segoe UI Symbol" w:hAnsi="Segoe UI Symbol"/>
          <w:sz w:val="28"/>
        </w:rPr>
        <w:t>.</w:t>
      </w:r>
      <w:r w:rsidR="007E703B" w:rsidRPr="00D5087F">
        <w:rPr>
          <w:rFonts w:ascii="Segoe UI Symbol" w:hAnsi="Segoe UI Symbol"/>
          <w:sz w:val="28"/>
        </w:rPr>
        <w:t xml:space="preserve">  </w:t>
      </w:r>
      <w:r w:rsidRPr="00D5087F">
        <w:rPr>
          <w:rFonts w:ascii="Segoe UI Symbol" w:hAnsi="Segoe UI Symbol"/>
          <w:sz w:val="28"/>
        </w:rPr>
        <w:t>Functional</w:t>
      </w:r>
      <w:r w:rsidR="007E703B" w:rsidRPr="00D5087F">
        <w:rPr>
          <w:rFonts w:ascii="Segoe UI Symbol" w:hAnsi="Segoe UI Symbol"/>
          <w:sz w:val="28"/>
        </w:rPr>
        <w:t xml:space="preserve"> </w:t>
      </w:r>
      <w:r w:rsidRPr="00D5087F">
        <w:rPr>
          <w:rFonts w:ascii="Segoe UI Symbol" w:hAnsi="Segoe UI Symbol"/>
          <w:sz w:val="28"/>
        </w:rPr>
        <w:t>Guarantees</w:t>
      </w:r>
      <w:bookmarkEnd w:id="1239"/>
      <w:bookmarkEnd w:id="1240"/>
      <w:bookmarkEnd w:id="1241"/>
      <w:bookmarkEnd w:id="1242"/>
    </w:p>
    <w:p w14:paraId="510DDA68"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1.</w:t>
      </w:r>
      <w:r w:rsidRPr="00D5087F">
        <w:rPr>
          <w:rFonts w:ascii="Segoe UI Symbol" w:hAnsi="Segoe UI Symbol"/>
        </w:rPr>
        <w:tab/>
      </w:r>
      <w:r w:rsidRPr="00D5087F">
        <w:rPr>
          <w:rFonts w:ascii="Segoe UI Symbol" w:hAnsi="Segoe UI Symbol"/>
          <w:u w:val="single"/>
        </w:rPr>
        <w:t>General</w:t>
      </w:r>
    </w:p>
    <w:p w14:paraId="1B80AF8F"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Appendix</w:t>
      </w:r>
      <w:r w:rsidR="007E703B" w:rsidRPr="00D5087F">
        <w:rPr>
          <w:rFonts w:ascii="Segoe UI Symbol" w:hAnsi="Segoe UI Symbol"/>
        </w:rPr>
        <w:t xml:space="preserve"> </w:t>
      </w:r>
      <w:r w:rsidRPr="00D5087F">
        <w:rPr>
          <w:rFonts w:ascii="Segoe UI Symbol" w:hAnsi="Segoe UI Symbol"/>
        </w:rPr>
        <w:t>sets</w:t>
      </w:r>
      <w:r w:rsidR="007E703B" w:rsidRPr="00D5087F">
        <w:rPr>
          <w:rFonts w:ascii="Segoe UI Symbol" w:hAnsi="Segoe UI Symbol"/>
        </w:rPr>
        <w:t xml:space="preserve"> </w:t>
      </w:r>
      <w:r w:rsidRPr="00D5087F">
        <w:rPr>
          <w:rFonts w:ascii="Segoe UI Symbol" w:hAnsi="Segoe UI Symbol"/>
        </w:rPr>
        <w:t>out</w:t>
      </w:r>
    </w:p>
    <w:p w14:paraId="32DBCA61"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(a)</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Clause</w:t>
      </w:r>
      <w:r w:rsidR="007E703B" w:rsidRPr="00D5087F">
        <w:rPr>
          <w:rFonts w:ascii="Segoe UI Symbol" w:hAnsi="Segoe UI Symbol"/>
        </w:rPr>
        <w:t xml:space="preserve"> </w:t>
      </w:r>
      <w:r w:rsidRPr="00D5087F">
        <w:rPr>
          <w:rFonts w:ascii="Segoe UI Symbol" w:hAnsi="Segoe UI Symbol"/>
        </w:rPr>
        <w:t>28</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p>
    <w:p w14:paraId="34EFC561"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(b)</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preconditions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validity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either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production</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set</w:t>
      </w:r>
      <w:r w:rsidR="007E703B" w:rsidRPr="00D5087F">
        <w:rPr>
          <w:rFonts w:ascii="Segoe UI Symbol" w:hAnsi="Segoe UI Symbol"/>
        </w:rPr>
        <w:t xml:space="preserve"> </w:t>
      </w:r>
      <w:r w:rsidRPr="00D5087F">
        <w:rPr>
          <w:rFonts w:ascii="Segoe UI Symbol" w:hAnsi="Segoe UI Symbol"/>
        </w:rPr>
        <w:t>forth</w:t>
      </w:r>
      <w:r w:rsidR="007E703B" w:rsidRPr="00D5087F">
        <w:rPr>
          <w:rFonts w:ascii="Segoe UI Symbol" w:hAnsi="Segoe UI Symbol"/>
        </w:rPr>
        <w:t xml:space="preserve"> </w:t>
      </w:r>
      <w:r w:rsidRPr="00D5087F">
        <w:rPr>
          <w:rFonts w:ascii="Segoe UI Symbol" w:hAnsi="Segoe UI Symbol"/>
        </w:rPr>
        <w:t>below</w:t>
      </w:r>
    </w:p>
    <w:p w14:paraId="6D73E16B"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(c)</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minimum</w:t>
      </w:r>
      <w:r w:rsidR="007E703B" w:rsidRPr="00D5087F">
        <w:rPr>
          <w:rFonts w:ascii="Segoe UI Symbol" w:hAnsi="Segoe UI Symbol"/>
        </w:rPr>
        <w:t xml:space="preserve"> </w:t>
      </w:r>
      <w:r w:rsidRPr="00D5087F">
        <w:rPr>
          <w:rFonts w:ascii="Segoe UI Symbol" w:hAnsi="Segoe UI Symbol"/>
        </w:rPr>
        <w:t>level</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p>
    <w:p w14:paraId="119BB525"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(d)</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formula</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calculation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liquidated</w:t>
      </w:r>
      <w:r w:rsidR="007E703B" w:rsidRPr="00D5087F">
        <w:rPr>
          <w:rFonts w:ascii="Segoe UI Symbol" w:hAnsi="Segoe UI Symbol"/>
        </w:rPr>
        <w:t xml:space="preserve"> </w:t>
      </w:r>
      <w:r w:rsidRPr="00D5087F">
        <w:rPr>
          <w:rFonts w:ascii="Segoe UI Symbol" w:hAnsi="Segoe UI Symbol"/>
        </w:rPr>
        <w:t>damages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failure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attain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p>
    <w:p w14:paraId="1D80F5E1"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2.</w:t>
      </w:r>
      <w:r w:rsidRPr="00D5087F">
        <w:rPr>
          <w:rFonts w:ascii="Segoe UI Symbol" w:hAnsi="Segoe UI Symbol"/>
        </w:rPr>
        <w:tab/>
      </w:r>
      <w:r w:rsidRPr="00D5087F">
        <w:rPr>
          <w:rFonts w:ascii="Segoe UI Symbol" w:hAnsi="Segoe UI Symbol"/>
          <w:u w:val="single"/>
        </w:rPr>
        <w:t>Preconditions</w:t>
      </w:r>
    </w:p>
    <w:p w14:paraId="77657D5F" w14:textId="77777777" w:rsidR="005B4A5F" w:rsidRPr="00D5087F" w:rsidRDefault="005B4A5F" w:rsidP="001D5093">
      <w:pPr>
        <w:spacing w:after="200"/>
        <w:ind w:left="540"/>
        <w:rPr>
          <w:rFonts w:ascii="Segoe UI Symbol" w:hAnsi="Segoe UI Symbol"/>
        </w:rPr>
      </w:pP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gives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preconditions</w:t>
      </w:r>
      <w:r w:rsidR="007E703B" w:rsidRPr="00D5087F">
        <w:rPr>
          <w:rFonts w:ascii="Segoe UI Symbol" w:hAnsi="Segoe UI Symbol"/>
        </w:rPr>
        <w:t xml:space="preserve"> </w:t>
      </w:r>
      <w:r w:rsidRPr="00D5087F">
        <w:rPr>
          <w:rFonts w:ascii="Segoe UI Symbol" w:hAnsi="Segoe UI Symbol"/>
        </w:rPr>
        <w:t>being</w:t>
      </w:r>
      <w:r w:rsidR="007E703B" w:rsidRPr="00D5087F">
        <w:rPr>
          <w:rFonts w:ascii="Segoe UI Symbol" w:hAnsi="Segoe UI Symbol"/>
        </w:rPr>
        <w:t xml:space="preserve"> </w:t>
      </w:r>
      <w:r w:rsidRPr="00D5087F">
        <w:rPr>
          <w:rFonts w:ascii="Segoe UI Symbol" w:hAnsi="Segoe UI Symbol"/>
        </w:rPr>
        <w:t>fully</w:t>
      </w:r>
      <w:r w:rsidR="007E703B" w:rsidRPr="00D5087F">
        <w:rPr>
          <w:rFonts w:ascii="Segoe UI Symbol" w:hAnsi="Segoe UI Symbol"/>
        </w:rPr>
        <w:t xml:space="preserve"> </w:t>
      </w:r>
      <w:r w:rsidRPr="00D5087F">
        <w:rPr>
          <w:rFonts w:ascii="Segoe UI Symbol" w:hAnsi="Segoe UI Symbol"/>
        </w:rPr>
        <w:t>satisfied:</w:t>
      </w:r>
    </w:p>
    <w:p w14:paraId="0B878E0A" w14:textId="77777777" w:rsidR="005B4A5F" w:rsidRPr="00D5087F" w:rsidRDefault="005B4A5F" w:rsidP="001D5093">
      <w:pPr>
        <w:spacing w:after="200"/>
        <w:ind w:left="540"/>
        <w:rPr>
          <w:rFonts w:ascii="Segoe UI Symbol" w:hAnsi="Segoe UI Symbol"/>
        </w:rPr>
      </w:pPr>
      <w:r w:rsidRPr="00D5087F">
        <w:rPr>
          <w:rFonts w:ascii="Segoe UI Symbol" w:hAnsi="Segoe UI Symbol"/>
          <w:i/>
          <w:sz w:val="20"/>
        </w:rPr>
        <w:t>____________________________________________________________________________________</w:t>
      </w:r>
    </w:p>
    <w:p w14:paraId="6A60D818"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3.</w:t>
      </w:r>
      <w:r w:rsidRPr="00D5087F">
        <w:rPr>
          <w:rFonts w:ascii="Segoe UI Symbol" w:hAnsi="Segoe UI Symbol"/>
        </w:rPr>
        <w:tab/>
      </w:r>
      <w:r w:rsidRPr="00D5087F">
        <w:rPr>
          <w:rFonts w:ascii="Segoe UI Symbol" w:hAnsi="Segoe UI Symbol"/>
          <w:u w:val="single"/>
        </w:rPr>
        <w:t>Functional</w:t>
      </w:r>
      <w:r w:rsidR="007E703B" w:rsidRPr="00D5087F">
        <w:rPr>
          <w:rFonts w:ascii="Segoe UI Symbol" w:hAnsi="Segoe UI Symbol"/>
          <w:u w:val="single"/>
        </w:rPr>
        <w:t xml:space="preserve"> </w:t>
      </w:r>
      <w:r w:rsidRPr="00D5087F">
        <w:rPr>
          <w:rFonts w:ascii="Segoe UI Symbol" w:hAnsi="Segoe UI Symbol"/>
          <w:u w:val="single"/>
        </w:rPr>
        <w:t>Guarantees</w:t>
      </w:r>
    </w:p>
    <w:p w14:paraId="204EEEFB" w14:textId="77777777" w:rsidR="005B4A5F" w:rsidRPr="00D5087F" w:rsidRDefault="005B4A5F" w:rsidP="001D5093">
      <w:pPr>
        <w:spacing w:after="200"/>
        <w:ind w:left="540"/>
        <w:rPr>
          <w:rFonts w:ascii="Segoe UI Symbol" w:hAnsi="Segoe UI Symbol"/>
        </w:rPr>
      </w:pPr>
      <w:r w:rsidRPr="00D5087F">
        <w:rPr>
          <w:rFonts w:ascii="Segoe UI Symbol" w:hAnsi="Segoe UI Symbol"/>
        </w:rPr>
        <w:t>Subject</w:t>
      </w:r>
      <w:r w:rsidR="007E703B" w:rsidRPr="00D5087F">
        <w:rPr>
          <w:rFonts w:ascii="Segoe UI Symbol" w:hAnsi="Segoe UI Symbol"/>
        </w:rPr>
        <w:t xml:space="preserve"> </w:t>
      </w:r>
      <w:proofErr w:type="gramStart"/>
      <w:r w:rsidRPr="00D5087F">
        <w:rPr>
          <w:rFonts w:ascii="Segoe UI Symbol" w:hAnsi="Segoe UI Symbol"/>
        </w:rPr>
        <w:t>to</w:t>
      </w:r>
      <w:proofErr w:type="gramEnd"/>
      <w:r w:rsidR="007E703B" w:rsidRPr="00D5087F">
        <w:rPr>
          <w:rFonts w:ascii="Segoe UI Symbol" w:hAnsi="Segoe UI Symbol"/>
        </w:rPr>
        <w:t xml:space="preserve"> </w:t>
      </w:r>
      <w:r w:rsidRPr="00D5087F">
        <w:rPr>
          <w:rFonts w:ascii="Segoe UI Symbol" w:hAnsi="Segoe UI Symbol"/>
        </w:rPr>
        <w:t>compliance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foregoing</w:t>
      </w:r>
      <w:r w:rsidR="007E703B" w:rsidRPr="00D5087F">
        <w:rPr>
          <w:rFonts w:ascii="Segoe UI Symbol" w:hAnsi="Segoe UI Symbol"/>
        </w:rPr>
        <w:t xml:space="preserve"> </w:t>
      </w:r>
      <w:r w:rsidRPr="00D5087F">
        <w:rPr>
          <w:rFonts w:ascii="Segoe UI Symbol" w:hAnsi="Segoe UI Symbol"/>
        </w:rPr>
        <w:t>preconditions,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follows:</w:t>
      </w:r>
    </w:p>
    <w:p w14:paraId="0F32D9FE"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3.1</w:t>
      </w:r>
      <w:r w:rsidRPr="00D5087F">
        <w:rPr>
          <w:rFonts w:ascii="Segoe UI Symbol" w:hAnsi="Segoe UI Symbol"/>
        </w:rPr>
        <w:tab/>
        <w:t>Production</w:t>
      </w:r>
      <w:r w:rsidR="000148FF" w:rsidRPr="00D5087F">
        <w:rPr>
          <w:rFonts w:ascii="Segoe UI Symbol" w:hAnsi="Segoe UI Symbol"/>
        </w:rPr>
        <w:t xml:space="preserve"> </w:t>
      </w:r>
      <w:r w:rsidRPr="00D5087F">
        <w:rPr>
          <w:rFonts w:ascii="Segoe UI Symbol" w:hAnsi="Segoe UI Symbol"/>
        </w:rPr>
        <w:t>Capacity</w:t>
      </w:r>
    </w:p>
    <w:p w14:paraId="2CE1B1B4" w14:textId="77777777" w:rsidR="005B4A5F" w:rsidRPr="00D5087F" w:rsidRDefault="005B4A5F" w:rsidP="001D5093">
      <w:pPr>
        <w:spacing w:after="200"/>
        <w:ind w:left="1080"/>
        <w:rPr>
          <w:rFonts w:ascii="Segoe UI Symbol" w:hAnsi="Segoe UI Symbol"/>
        </w:rPr>
      </w:pPr>
      <w:r w:rsidRPr="00D5087F">
        <w:rPr>
          <w:rFonts w:ascii="Segoe UI Symbol" w:hAnsi="Segoe UI Symbol"/>
          <w:i/>
          <w:sz w:val="20"/>
        </w:rPr>
        <w:t>_____________________________________________________________________________</w:t>
      </w:r>
    </w:p>
    <w:p w14:paraId="696B045B" w14:textId="77777777" w:rsidR="005B4A5F" w:rsidRPr="00D5087F" w:rsidRDefault="005B4A5F" w:rsidP="001D5093">
      <w:pPr>
        <w:spacing w:after="200"/>
        <w:ind w:left="1080"/>
        <w:rPr>
          <w:rFonts w:ascii="Segoe UI Symbol" w:hAnsi="Segoe UI Symbol"/>
        </w:rPr>
      </w:pPr>
      <w:r w:rsidRPr="00D5087F">
        <w:rPr>
          <w:rFonts w:ascii="Segoe UI Symbol" w:hAnsi="Segoe UI Symbol"/>
          <w:b/>
        </w:rPr>
        <w:t>and/or</w:t>
      </w:r>
    </w:p>
    <w:p w14:paraId="4992F937"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3.2</w:t>
      </w:r>
      <w:r w:rsidRPr="00D5087F">
        <w:rPr>
          <w:rFonts w:ascii="Segoe UI Symbol" w:hAnsi="Segoe UI Symbol"/>
        </w:rPr>
        <w:tab/>
        <w:t>Raw</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Utilities</w:t>
      </w:r>
      <w:r w:rsidR="007E703B" w:rsidRPr="00D5087F">
        <w:rPr>
          <w:rFonts w:ascii="Segoe UI Symbol" w:hAnsi="Segoe UI Symbol"/>
        </w:rPr>
        <w:t xml:space="preserve"> </w:t>
      </w:r>
      <w:r w:rsidRPr="00D5087F">
        <w:rPr>
          <w:rFonts w:ascii="Segoe UI Symbol" w:hAnsi="Segoe UI Symbol"/>
        </w:rPr>
        <w:t>Consumption</w:t>
      </w:r>
    </w:p>
    <w:p w14:paraId="266F8AE0" w14:textId="77777777" w:rsidR="005B4A5F" w:rsidRPr="00D5087F" w:rsidRDefault="005B4A5F" w:rsidP="001D5093">
      <w:pPr>
        <w:spacing w:after="200"/>
        <w:ind w:left="1080"/>
        <w:rPr>
          <w:rFonts w:ascii="Segoe UI Symbol" w:hAnsi="Segoe UI Symbol"/>
        </w:rPr>
      </w:pPr>
      <w:r w:rsidRPr="00D5087F">
        <w:rPr>
          <w:rFonts w:ascii="Segoe UI Symbol" w:hAnsi="Segoe UI Symbol"/>
          <w:i/>
          <w:sz w:val="20"/>
        </w:rPr>
        <w:t>____________________________________________________________________________</w:t>
      </w:r>
    </w:p>
    <w:p w14:paraId="202F6953" w14:textId="77777777" w:rsidR="005B4A5F" w:rsidRPr="00D5087F" w:rsidRDefault="005B4A5F" w:rsidP="001D5093">
      <w:pPr>
        <w:spacing w:after="200"/>
        <w:ind w:left="540" w:hanging="540"/>
        <w:rPr>
          <w:rFonts w:ascii="Segoe UI Symbol" w:hAnsi="Segoe UI Symbol"/>
        </w:rPr>
      </w:pPr>
      <w:r w:rsidRPr="00D5087F">
        <w:rPr>
          <w:rFonts w:ascii="Segoe UI Symbol" w:hAnsi="Segoe UI Symbol"/>
        </w:rPr>
        <w:t>4.</w:t>
      </w:r>
      <w:r w:rsidRPr="00D5087F">
        <w:rPr>
          <w:rFonts w:ascii="Segoe UI Symbol" w:hAnsi="Segoe UI Symbol"/>
        </w:rPr>
        <w:tab/>
      </w:r>
      <w:r w:rsidRPr="00D5087F">
        <w:rPr>
          <w:rFonts w:ascii="Segoe UI Symbol" w:hAnsi="Segoe UI Symbol"/>
          <w:u w:val="single"/>
        </w:rPr>
        <w:t>Failure</w:t>
      </w:r>
      <w:r w:rsidR="007E703B" w:rsidRPr="00D5087F">
        <w:rPr>
          <w:rFonts w:ascii="Segoe UI Symbol" w:hAnsi="Segoe UI Symbol"/>
          <w:u w:val="single"/>
        </w:rPr>
        <w:t xml:space="preserve"> </w:t>
      </w:r>
      <w:r w:rsidRPr="00D5087F">
        <w:rPr>
          <w:rFonts w:ascii="Segoe UI Symbol" w:hAnsi="Segoe UI Symbol"/>
          <w:u w:val="single"/>
        </w:rPr>
        <w:t>in</w:t>
      </w:r>
      <w:r w:rsidR="007E703B" w:rsidRPr="00D5087F">
        <w:rPr>
          <w:rFonts w:ascii="Segoe UI Symbol" w:hAnsi="Segoe UI Symbol"/>
          <w:u w:val="single"/>
        </w:rPr>
        <w:t xml:space="preserve"> </w:t>
      </w:r>
      <w:r w:rsidRPr="00D5087F">
        <w:rPr>
          <w:rFonts w:ascii="Segoe UI Symbol" w:hAnsi="Segoe UI Symbol"/>
          <w:u w:val="single"/>
        </w:rPr>
        <w:t>Guarantees</w:t>
      </w:r>
      <w:r w:rsidR="007E703B" w:rsidRPr="00D5087F">
        <w:rPr>
          <w:rFonts w:ascii="Segoe UI Symbol" w:hAnsi="Segoe UI Symbol"/>
          <w:u w:val="single"/>
        </w:rPr>
        <w:t xml:space="preserve"> </w:t>
      </w:r>
      <w:r w:rsidRPr="00D5087F">
        <w:rPr>
          <w:rFonts w:ascii="Segoe UI Symbol" w:hAnsi="Segoe UI Symbol"/>
          <w:u w:val="single"/>
        </w:rPr>
        <w:t>and</w:t>
      </w:r>
      <w:r w:rsidR="007E703B" w:rsidRPr="00D5087F">
        <w:rPr>
          <w:rFonts w:ascii="Segoe UI Symbol" w:hAnsi="Segoe UI Symbol"/>
          <w:u w:val="single"/>
        </w:rPr>
        <w:t xml:space="preserve"> </w:t>
      </w:r>
      <w:r w:rsidRPr="00D5087F">
        <w:rPr>
          <w:rFonts w:ascii="Segoe UI Symbol" w:hAnsi="Segoe UI Symbol"/>
          <w:u w:val="single"/>
        </w:rPr>
        <w:t>Liquidated</w:t>
      </w:r>
      <w:r w:rsidR="007E703B" w:rsidRPr="00D5087F">
        <w:rPr>
          <w:rFonts w:ascii="Segoe UI Symbol" w:hAnsi="Segoe UI Symbol"/>
          <w:u w:val="single"/>
        </w:rPr>
        <w:t xml:space="preserve"> </w:t>
      </w:r>
      <w:r w:rsidRPr="00D5087F">
        <w:rPr>
          <w:rFonts w:ascii="Segoe UI Symbol" w:hAnsi="Segoe UI Symbol"/>
          <w:u w:val="single"/>
        </w:rPr>
        <w:t>Damages</w:t>
      </w:r>
    </w:p>
    <w:p w14:paraId="55E86699"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4.1</w:t>
      </w:r>
      <w:r w:rsidRPr="00D5087F">
        <w:rPr>
          <w:rFonts w:ascii="Segoe UI Symbol" w:hAnsi="Segoe UI Symbol"/>
        </w:rPr>
        <w:tab/>
        <w:t>Failure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Attain</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Production</w:t>
      </w:r>
      <w:r w:rsidR="007E703B" w:rsidRPr="00D5087F">
        <w:rPr>
          <w:rFonts w:ascii="Segoe UI Symbol" w:hAnsi="Segoe UI Symbol"/>
        </w:rPr>
        <w:t xml:space="preserve"> </w:t>
      </w:r>
      <w:r w:rsidRPr="00D5087F">
        <w:rPr>
          <w:rFonts w:ascii="Segoe UI Symbol" w:hAnsi="Segoe UI Symbol"/>
        </w:rPr>
        <w:t>Capacity</w:t>
      </w:r>
    </w:p>
    <w:p w14:paraId="4FB4E66E" w14:textId="77777777" w:rsidR="005B4A5F" w:rsidRPr="00D5087F" w:rsidRDefault="005B4A5F" w:rsidP="001D5093">
      <w:pPr>
        <w:spacing w:after="200"/>
        <w:ind w:left="108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production</w:t>
      </w:r>
      <w:r w:rsidR="007E703B" w:rsidRPr="00D5087F">
        <w:rPr>
          <w:rFonts w:ascii="Segoe UI Symbol" w:hAnsi="Segoe UI Symbol"/>
        </w:rPr>
        <w:t xml:space="preserve"> </w:t>
      </w:r>
      <w:r w:rsidRPr="00D5087F">
        <w:rPr>
          <w:rFonts w:ascii="Segoe UI Symbol" w:hAnsi="Segoe UI Symbol"/>
        </w:rPr>
        <w:t>capacity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attained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guarantee</w:t>
      </w:r>
      <w:proofErr w:type="gramEnd"/>
      <w:r w:rsidR="007E703B" w:rsidRPr="00D5087F">
        <w:rPr>
          <w:rFonts w:ascii="Segoe UI Symbol" w:hAnsi="Segoe UI Symbol"/>
        </w:rPr>
        <w:t xml:space="preserve"> </w:t>
      </w:r>
      <w:r w:rsidRPr="00D5087F">
        <w:rPr>
          <w:rFonts w:ascii="Segoe UI Symbol" w:hAnsi="Segoe UI Symbol"/>
        </w:rPr>
        <w:t>test,</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25.2,</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less</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figure</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3.1</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but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actual</w:t>
      </w:r>
      <w:r w:rsidR="007E703B" w:rsidRPr="00D5087F">
        <w:rPr>
          <w:rFonts w:ascii="Segoe UI Symbol" w:hAnsi="Segoe UI Symbol"/>
        </w:rPr>
        <w:t xml:space="preserve"> </w:t>
      </w:r>
      <w:r w:rsidRPr="00D5087F">
        <w:rPr>
          <w:rFonts w:ascii="Segoe UI Symbol" w:hAnsi="Segoe UI Symbol"/>
        </w:rPr>
        <w:t>production</w:t>
      </w:r>
      <w:r w:rsidR="007E703B" w:rsidRPr="00D5087F">
        <w:rPr>
          <w:rFonts w:ascii="Segoe UI Symbol" w:hAnsi="Segoe UI Symbol"/>
        </w:rPr>
        <w:t xml:space="preserve"> </w:t>
      </w:r>
      <w:r w:rsidRPr="00D5087F">
        <w:rPr>
          <w:rFonts w:ascii="Segoe UI Symbol" w:hAnsi="Segoe UI Symbol"/>
        </w:rPr>
        <w:t>capacity</w:t>
      </w:r>
      <w:r w:rsidR="007E703B" w:rsidRPr="00D5087F">
        <w:rPr>
          <w:rFonts w:ascii="Segoe UI Symbol" w:hAnsi="Segoe UI Symbol"/>
        </w:rPr>
        <w:t xml:space="preserve"> </w:t>
      </w:r>
      <w:r w:rsidRPr="00D5087F">
        <w:rPr>
          <w:rFonts w:ascii="Segoe UI Symbol" w:hAnsi="Segoe UI Symbol"/>
        </w:rPr>
        <w:t>attained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lastRenderedPageBreak/>
        <w:t>the</w:t>
      </w:r>
      <w:r w:rsidR="007E703B" w:rsidRPr="00D5087F">
        <w:rPr>
          <w:rFonts w:ascii="Segoe UI Symbol" w:hAnsi="Segoe UI Symbol"/>
        </w:rPr>
        <w:t xml:space="preserve"> </w:t>
      </w:r>
      <w:proofErr w:type="gramStart"/>
      <w:r w:rsidRPr="00D5087F">
        <w:rPr>
          <w:rFonts w:ascii="Segoe UI Symbol" w:hAnsi="Segoe UI Symbol"/>
        </w:rPr>
        <w:t>guarantee</w:t>
      </w:r>
      <w:proofErr w:type="gramEnd"/>
      <w:r w:rsidR="007E703B" w:rsidRPr="00D5087F">
        <w:rPr>
          <w:rFonts w:ascii="Segoe UI Symbol" w:hAnsi="Segoe UI Symbol"/>
        </w:rPr>
        <w:t xml:space="preserve"> </w:t>
      </w:r>
      <w:r w:rsidRPr="00D5087F">
        <w:rPr>
          <w:rFonts w:ascii="Segoe UI Symbol" w:hAnsi="Segoe UI Symbol"/>
        </w:rPr>
        <w:t>test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less</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minimum</w:t>
      </w:r>
      <w:r w:rsidR="007E703B" w:rsidRPr="00D5087F">
        <w:rPr>
          <w:rFonts w:ascii="Segoe UI Symbol" w:hAnsi="Segoe UI Symbol"/>
        </w:rPr>
        <w:t xml:space="preserve"> </w:t>
      </w:r>
      <w:r w:rsidRPr="00D5087F">
        <w:rPr>
          <w:rFonts w:ascii="Segoe UI Symbol" w:hAnsi="Segoe UI Symbol"/>
        </w:rPr>
        <w:t>level</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4.3</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elects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liquidated</w:t>
      </w:r>
      <w:r w:rsidR="007E703B" w:rsidRPr="00D5087F">
        <w:rPr>
          <w:rFonts w:ascii="Segoe UI Symbol" w:hAnsi="Segoe UI Symbol"/>
        </w:rPr>
        <w:t xml:space="preserve"> </w:t>
      </w:r>
      <w:r w:rsidRPr="00D5087F">
        <w:rPr>
          <w:rFonts w:ascii="Segoe UI Symbol" w:hAnsi="Segoe UI Symbol"/>
        </w:rPr>
        <w:t>damages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lieu</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making</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modifications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additions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28.3,</w:t>
      </w:r>
      <w:r w:rsidR="007E703B" w:rsidRPr="00D5087F">
        <w:rPr>
          <w:rFonts w:ascii="Segoe UI Symbol" w:hAnsi="Segoe UI Symbol"/>
        </w:rPr>
        <w:t xml:space="preserve"> </w:t>
      </w:r>
      <w:r w:rsidRPr="00D5087F">
        <w:rPr>
          <w:rFonts w:ascii="Segoe UI Symbol" w:hAnsi="Segoe UI Symbol"/>
        </w:rPr>
        <w:t>then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liquidated</w:t>
      </w:r>
      <w:r w:rsidR="007E703B" w:rsidRPr="00D5087F">
        <w:rPr>
          <w:rFonts w:ascii="Segoe UI Symbol" w:hAnsi="Segoe UI Symbol"/>
        </w:rPr>
        <w:t xml:space="preserve"> </w:t>
      </w:r>
      <w:r w:rsidRPr="00D5087F">
        <w:rPr>
          <w:rFonts w:ascii="Segoe UI Symbol" w:hAnsi="Segoe UI Symbol"/>
        </w:rPr>
        <w:t>damages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sz w:val="20"/>
        </w:rPr>
        <w:t>___________________</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every</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(1%)</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deficiency</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production</w:t>
      </w:r>
      <w:r w:rsidR="007E703B" w:rsidRPr="00D5087F">
        <w:rPr>
          <w:rFonts w:ascii="Segoe UI Symbol" w:hAnsi="Segoe UI Symbol"/>
        </w:rPr>
        <w:t xml:space="preserve"> </w:t>
      </w:r>
      <w:r w:rsidRPr="00D5087F">
        <w:rPr>
          <w:rFonts w:ascii="Segoe UI Symbol" w:hAnsi="Segoe UI Symbol"/>
        </w:rPr>
        <w:t>capacity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proportionately</w:t>
      </w:r>
      <w:r w:rsidR="007E703B" w:rsidRPr="00D5087F">
        <w:rPr>
          <w:rFonts w:ascii="Segoe UI Symbol" w:hAnsi="Segoe UI Symbol"/>
        </w:rPr>
        <w:t xml:space="preserve"> </w:t>
      </w:r>
      <w:r w:rsidRPr="00D5087F">
        <w:rPr>
          <w:rFonts w:ascii="Segoe UI Symbol" w:hAnsi="Segoe UI Symbol"/>
        </w:rPr>
        <w:t>reduced</w:t>
      </w:r>
      <w:r w:rsidR="007E703B" w:rsidRPr="00D5087F">
        <w:rPr>
          <w:rFonts w:ascii="Segoe UI Symbol" w:hAnsi="Segoe UI Symbol"/>
        </w:rPr>
        <w:t xml:space="preserve"> </w:t>
      </w:r>
      <w:r w:rsidRPr="00D5087F">
        <w:rPr>
          <w:rFonts w:ascii="Segoe UI Symbol" w:hAnsi="Segoe UI Symbol"/>
        </w:rPr>
        <w:t>rate</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deficiency,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less</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(1%).</w:t>
      </w:r>
    </w:p>
    <w:p w14:paraId="69F8E48C"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4.2</w:t>
      </w:r>
      <w:r w:rsidRPr="00D5087F">
        <w:rPr>
          <w:rFonts w:ascii="Segoe UI Symbol" w:hAnsi="Segoe UI Symbol"/>
        </w:rPr>
        <w:tab/>
        <w:t>Raw</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Utilities</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Excess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Level</w:t>
      </w:r>
    </w:p>
    <w:p w14:paraId="0C64BFDB" w14:textId="77777777" w:rsidR="005B4A5F" w:rsidRPr="00D5087F" w:rsidRDefault="005B4A5F" w:rsidP="001D5093">
      <w:pPr>
        <w:spacing w:after="200"/>
        <w:ind w:left="1080"/>
        <w:rPr>
          <w:rFonts w:ascii="Segoe UI Symbol" w:hAnsi="Segoe UI Symbol"/>
        </w:rPr>
      </w:pPr>
      <w:r w:rsidRPr="00D5087F">
        <w:rPr>
          <w:rFonts w:ascii="Segoe UI Symbol" w:hAnsi="Segoe UI Symbol"/>
          <w:i/>
          <w:sz w:val="20"/>
        </w:rPr>
        <w:t>__________________________________________________________________</w:t>
      </w:r>
    </w:p>
    <w:p w14:paraId="1020E4BE" w14:textId="77777777" w:rsidR="005B4A5F" w:rsidRPr="00D5087F" w:rsidRDefault="005B4A5F" w:rsidP="001D5093">
      <w:pPr>
        <w:spacing w:after="200"/>
        <w:ind w:left="1080"/>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actual</w:t>
      </w:r>
      <w:r w:rsidR="007E703B" w:rsidRPr="00D5087F">
        <w:rPr>
          <w:rFonts w:ascii="Segoe UI Symbol" w:hAnsi="Segoe UI Symbol"/>
        </w:rPr>
        <w:t xml:space="preserve"> </w:t>
      </w:r>
      <w:r w:rsidRPr="00D5087F">
        <w:rPr>
          <w:rFonts w:ascii="Segoe UI Symbol" w:hAnsi="Segoe UI Symbol"/>
        </w:rPr>
        <w:t>measured</w:t>
      </w:r>
      <w:r w:rsidR="007E703B" w:rsidRPr="00D5087F">
        <w:rPr>
          <w:rFonts w:ascii="Segoe UI Symbol" w:hAnsi="Segoe UI Symbol"/>
        </w:rPr>
        <w:t xml:space="preserve"> </w:t>
      </w:r>
      <w:r w:rsidRPr="00D5087F">
        <w:rPr>
          <w:rFonts w:ascii="Segoe UI Symbol" w:hAnsi="Segoe UI Symbol"/>
        </w:rPr>
        <w:t>figure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raw</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utilities</w:t>
      </w:r>
      <w:r w:rsidR="007E703B" w:rsidRPr="00D5087F">
        <w:rPr>
          <w:rFonts w:ascii="Segoe UI Symbol" w:hAnsi="Segoe UI Symbol"/>
        </w:rPr>
        <w:t xml:space="preserve"> </w:t>
      </w:r>
      <w:r w:rsidRPr="00D5087F">
        <w:rPr>
          <w:rFonts w:ascii="Segoe UI Symbol" w:hAnsi="Segoe UI Symbol"/>
        </w:rPr>
        <w:t>consumed</w:t>
      </w:r>
      <w:r w:rsidR="007E703B" w:rsidRPr="00D5087F">
        <w:rPr>
          <w:rFonts w:ascii="Segoe UI Symbol" w:hAnsi="Segoe UI Symbol"/>
        </w:rPr>
        <w:t xml:space="preserve"> </w:t>
      </w:r>
      <w:r w:rsidRPr="00D5087F">
        <w:rPr>
          <w:rFonts w:ascii="Segoe UI Symbol" w:hAnsi="Segoe UI Symbol"/>
        </w:rPr>
        <w:t>per</w:t>
      </w:r>
      <w:r w:rsidR="007E703B" w:rsidRPr="00D5087F">
        <w:rPr>
          <w:rFonts w:ascii="Segoe UI Symbol" w:hAnsi="Segoe UI Symbol"/>
        </w:rPr>
        <w:t xml:space="preserve"> </w:t>
      </w:r>
      <w:r w:rsidRPr="00D5087F">
        <w:rPr>
          <w:rFonts w:ascii="Segoe UI Symbol" w:hAnsi="Segoe UI Symbol"/>
        </w:rPr>
        <w:t>unit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average</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exceeds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figure</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3.2</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their</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average</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but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actual</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attained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guarantee</w:t>
      </w:r>
      <w:proofErr w:type="gramEnd"/>
      <w:r w:rsidR="007E703B" w:rsidRPr="00D5087F">
        <w:rPr>
          <w:rFonts w:ascii="Segoe UI Symbol" w:hAnsi="Segoe UI Symbol"/>
        </w:rPr>
        <w:t xml:space="preserve"> </w:t>
      </w:r>
      <w:r w:rsidRPr="00D5087F">
        <w:rPr>
          <w:rFonts w:ascii="Segoe UI Symbol" w:hAnsi="Segoe UI Symbol"/>
        </w:rPr>
        <w:t>test,</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25.2,</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more</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maximum</w:t>
      </w:r>
      <w:r w:rsidR="007E703B" w:rsidRPr="00D5087F">
        <w:rPr>
          <w:rFonts w:ascii="Segoe UI Symbol" w:hAnsi="Segoe UI Symbol"/>
        </w:rPr>
        <w:t xml:space="preserve"> </w:t>
      </w:r>
      <w:r w:rsidRPr="00D5087F">
        <w:rPr>
          <w:rFonts w:ascii="Segoe UI Symbol" w:hAnsi="Segoe UI Symbol"/>
        </w:rPr>
        <w:t>level</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4.3</w:t>
      </w:r>
      <w:r w:rsidR="007E703B" w:rsidRPr="00D5087F">
        <w:rPr>
          <w:rFonts w:ascii="Segoe UI Symbol" w:hAnsi="Segoe UI Symbol"/>
        </w:rPr>
        <w:t xml:space="preserve"> </w:t>
      </w:r>
      <w:r w:rsidRPr="00D5087F">
        <w:rPr>
          <w:rFonts w:ascii="Segoe UI Symbol" w:hAnsi="Segoe UI Symbol"/>
        </w:rPr>
        <w:t>below,</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elects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liquidated</w:t>
      </w:r>
      <w:r w:rsidR="007E703B" w:rsidRPr="00D5087F">
        <w:rPr>
          <w:rFonts w:ascii="Segoe UI Symbol" w:hAnsi="Segoe UI Symbol"/>
        </w:rPr>
        <w:t xml:space="preserve"> </w:t>
      </w:r>
      <w:r w:rsidRPr="00D5087F">
        <w:rPr>
          <w:rFonts w:ascii="Segoe UI Symbol" w:hAnsi="Segoe UI Symbol"/>
        </w:rPr>
        <w:t>damages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lieu</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making</w:t>
      </w:r>
      <w:r w:rsidR="007E703B" w:rsidRPr="00D5087F">
        <w:rPr>
          <w:rFonts w:ascii="Segoe UI Symbol" w:hAnsi="Segoe UI Symbol"/>
        </w:rPr>
        <w:t xml:space="preserve"> </w:t>
      </w:r>
      <w:r w:rsidRPr="00D5087F">
        <w:rPr>
          <w:rFonts w:ascii="Segoe UI Symbol" w:hAnsi="Segoe UI Symbol"/>
        </w:rPr>
        <w:t>changes,</w:t>
      </w:r>
      <w:r w:rsidR="007E703B" w:rsidRPr="00D5087F">
        <w:rPr>
          <w:rFonts w:ascii="Segoe UI Symbol" w:hAnsi="Segoe UI Symbol"/>
        </w:rPr>
        <w:t xml:space="preserve"> </w:t>
      </w:r>
      <w:r w:rsidRPr="00D5087F">
        <w:rPr>
          <w:rFonts w:ascii="Segoe UI Symbol" w:hAnsi="Segoe UI Symbol"/>
        </w:rPr>
        <w:t>modifications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additions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28.3,</w:t>
      </w:r>
      <w:r w:rsidR="007E703B" w:rsidRPr="00D5087F">
        <w:rPr>
          <w:rFonts w:ascii="Segoe UI Symbol" w:hAnsi="Segoe UI Symbol"/>
        </w:rPr>
        <w:t xml:space="preserve"> </w:t>
      </w:r>
      <w:r w:rsidRPr="00D5087F">
        <w:rPr>
          <w:rFonts w:ascii="Segoe UI Symbol" w:hAnsi="Segoe UI Symbol"/>
        </w:rPr>
        <w:t>then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liquidated</w:t>
      </w:r>
      <w:r w:rsidR="007E703B" w:rsidRPr="00D5087F">
        <w:rPr>
          <w:rFonts w:ascii="Segoe UI Symbol" w:hAnsi="Segoe UI Symbol"/>
        </w:rPr>
        <w:t xml:space="preserve"> </w:t>
      </w:r>
      <w:r w:rsidRPr="00D5087F">
        <w:rPr>
          <w:rFonts w:ascii="Segoe UI Symbol" w:hAnsi="Segoe UI Symbol"/>
        </w:rPr>
        <w:t>damages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sz w:val="20"/>
        </w:rPr>
        <w:t>[amount</w:t>
      </w:r>
      <w:r w:rsidR="007E703B" w:rsidRPr="00D5087F">
        <w:rPr>
          <w:rFonts w:ascii="Segoe UI Symbol" w:hAnsi="Segoe UI Symbol"/>
          <w:i/>
          <w:sz w:val="20"/>
        </w:rPr>
        <w:t xml:space="preserve"> </w:t>
      </w:r>
      <w:r w:rsidRPr="00D5087F">
        <w:rPr>
          <w:rFonts w:ascii="Segoe UI Symbol" w:hAnsi="Segoe UI Symbol"/>
          <w:i/>
          <w:sz w:val="20"/>
        </w:rPr>
        <w:t>in</w:t>
      </w:r>
      <w:r w:rsidR="007E703B" w:rsidRPr="00D5087F">
        <w:rPr>
          <w:rFonts w:ascii="Segoe UI Symbol" w:hAnsi="Segoe UI Symbol"/>
          <w:i/>
          <w:sz w:val="20"/>
        </w:rPr>
        <w:t xml:space="preserve"> </w:t>
      </w:r>
      <w:r w:rsidRPr="00D5087F">
        <w:rPr>
          <w:rFonts w:ascii="Segoe UI Symbol" w:hAnsi="Segoe UI Symbol"/>
          <w:i/>
          <w:sz w:val="20"/>
        </w:rPr>
        <w:t>the</w:t>
      </w:r>
      <w:r w:rsidR="007E703B" w:rsidRPr="00D5087F">
        <w:rPr>
          <w:rFonts w:ascii="Segoe UI Symbol" w:hAnsi="Segoe UI Symbol"/>
          <w:i/>
          <w:sz w:val="20"/>
        </w:rPr>
        <w:t xml:space="preserve"> </w:t>
      </w:r>
      <w:r w:rsidRPr="00D5087F">
        <w:rPr>
          <w:rFonts w:ascii="Segoe UI Symbol" w:hAnsi="Segoe UI Symbol"/>
          <w:i/>
          <w:sz w:val="20"/>
        </w:rPr>
        <w:t>contract</w:t>
      </w:r>
      <w:r w:rsidR="007E703B" w:rsidRPr="00D5087F">
        <w:rPr>
          <w:rFonts w:ascii="Segoe UI Symbol" w:hAnsi="Segoe UI Symbol"/>
          <w:i/>
          <w:sz w:val="20"/>
        </w:rPr>
        <w:t xml:space="preserve"> </w:t>
      </w:r>
      <w:r w:rsidRPr="00D5087F">
        <w:rPr>
          <w:rFonts w:ascii="Segoe UI Symbol" w:hAnsi="Segoe UI Symbol"/>
          <w:i/>
          <w:sz w:val="20"/>
        </w:rPr>
        <w:t>currency]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every</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(1%)</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excess</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thereof,</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less</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complete</w:t>
      </w:r>
      <w:r w:rsidR="007E703B" w:rsidRPr="00D5087F">
        <w:rPr>
          <w:rFonts w:ascii="Segoe UI Symbol" w:hAnsi="Segoe UI Symbol"/>
        </w:rPr>
        <w:t xml:space="preserve"> </w:t>
      </w:r>
      <w:r w:rsidRPr="00D5087F">
        <w:rPr>
          <w:rFonts w:ascii="Segoe UI Symbol" w:hAnsi="Segoe UI Symbol"/>
        </w:rPr>
        <w:t>one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(1%).</w:t>
      </w:r>
    </w:p>
    <w:p w14:paraId="58F3F8A1"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4.3</w:t>
      </w:r>
      <w:r w:rsidRPr="00D5087F">
        <w:rPr>
          <w:rFonts w:ascii="Segoe UI Symbol" w:hAnsi="Segoe UI Symbol"/>
        </w:rPr>
        <w:tab/>
        <w:t>Minimum</w:t>
      </w:r>
      <w:r w:rsidR="007E703B" w:rsidRPr="00D5087F">
        <w:rPr>
          <w:rFonts w:ascii="Segoe UI Symbol" w:hAnsi="Segoe UI Symbol"/>
        </w:rPr>
        <w:t xml:space="preserve"> </w:t>
      </w:r>
      <w:r w:rsidRPr="00D5087F">
        <w:rPr>
          <w:rFonts w:ascii="Segoe UI Symbol" w:hAnsi="Segoe UI Symbol"/>
        </w:rPr>
        <w:t>Levels</w:t>
      </w:r>
    </w:p>
    <w:p w14:paraId="22962DC1" w14:textId="77777777" w:rsidR="005B4A5F" w:rsidRPr="00D5087F" w:rsidRDefault="005B4A5F" w:rsidP="001D5093">
      <w:pPr>
        <w:spacing w:after="200"/>
        <w:ind w:left="1080"/>
        <w:rPr>
          <w:rFonts w:ascii="Segoe UI Symbol" w:hAnsi="Segoe UI Symbol"/>
        </w:rPr>
      </w:pPr>
      <w:r w:rsidRPr="00D5087F">
        <w:rPr>
          <w:rFonts w:ascii="Segoe UI Symbol" w:hAnsi="Segoe UI Symbol"/>
        </w:rPr>
        <w:t>Notwithstanding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provisions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paragraph,</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proofErr w:type="gramStart"/>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result</w:t>
      </w:r>
      <w:r w:rsidR="007E703B" w:rsidRPr="00D5087F">
        <w:rPr>
          <w:rFonts w:ascii="Segoe UI Symbol" w:hAnsi="Segoe UI Symbol"/>
        </w:rPr>
        <w:t xml:space="preserve"> </w:t>
      </w:r>
      <w:r w:rsidRPr="00D5087F">
        <w:rPr>
          <w:rFonts w:ascii="Segoe UI Symbol" w:hAnsi="Segoe UI Symbol"/>
        </w:rPr>
        <w:t>of</w:t>
      </w:r>
      <w:proofErr w:type="gramEnd"/>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guarantee</w:t>
      </w:r>
      <w:proofErr w:type="gramEnd"/>
      <w:r w:rsidR="007E703B" w:rsidRPr="00D5087F">
        <w:rPr>
          <w:rFonts w:ascii="Segoe UI Symbol" w:hAnsi="Segoe UI Symbol"/>
        </w:rPr>
        <w:t xml:space="preserve"> </w:t>
      </w:r>
      <w:r w:rsidRPr="00D5087F">
        <w:rPr>
          <w:rFonts w:ascii="Segoe UI Symbol" w:hAnsi="Segoe UI Symbol"/>
        </w:rPr>
        <w:t>test(s),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minimum</w:t>
      </w:r>
      <w:r w:rsidR="007E703B" w:rsidRPr="00D5087F">
        <w:rPr>
          <w:rFonts w:ascii="Segoe UI Symbol" w:hAnsi="Segoe UI Symbol"/>
        </w:rPr>
        <w:t xml:space="preserve"> </w:t>
      </w:r>
      <w:r w:rsidRPr="00D5087F">
        <w:rPr>
          <w:rFonts w:ascii="Segoe UI Symbol" w:hAnsi="Segoe UI Symbol"/>
        </w:rPr>
        <w:t>levels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attained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own</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make</w:t>
      </w:r>
      <w:r w:rsidR="007E703B" w:rsidRPr="00D5087F">
        <w:rPr>
          <w:rFonts w:ascii="Segoe UI Symbol" w:hAnsi="Segoe UI Symbol"/>
        </w:rPr>
        <w:t xml:space="preserve"> </w:t>
      </w:r>
      <w:r w:rsidRPr="00D5087F">
        <w:rPr>
          <w:rFonts w:ascii="Segoe UI Symbol" w:hAnsi="Segoe UI Symbol"/>
        </w:rPr>
        <w:t>good</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deficiencies</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reach</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minimum</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levels,</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GCC</w:t>
      </w:r>
      <w:r w:rsidR="007E703B" w:rsidRPr="00D5087F">
        <w:rPr>
          <w:rFonts w:ascii="Segoe UI Symbol" w:hAnsi="Segoe UI Symbol"/>
        </w:rPr>
        <w:t xml:space="preserve"> </w:t>
      </w:r>
      <w:r w:rsidRPr="00D5087F">
        <w:rPr>
          <w:rFonts w:ascii="Segoe UI Symbol" w:hAnsi="Segoe UI Symbol"/>
        </w:rPr>
        <w:t>Sub-Clause</w:t>
      </w:r>
      <w:r w:rsidR="007E703B" w:rsidRPr="00D5087F">
        <w:rPr>
          <w:rFonts w:ascii="Segoe UI Symbol" w:hAnsi="Segoe UI Symbol"/>
        </w:rPr>
        <w:t xml:space="preserve"> </w:t>
      </w:r>
      <w:r w:rsidRPr="00D5087F">
        <w:rPr>
          <w:rFonts w:ascii="Segoe UI Symbol" w:hAnsi="Segoe UI Symbol"/>
        </w:rPr>
        <w:t>28.2:</w:t>
      </w:r>
    </w:p>
    <w:p w14:paraId="766602DA" w14:textId="77777777" w:rsidR="005B4A5F" w:rsidRPr="00D5087F" w:rsidRDefault="005B4A5F" w:rsidP="001D5093">
      <w:pPr>
        <w:spacing w:after="200"/>
        <w:ind w:left="1620" w:hanging="540"/>
        <w:rPr>
          <w:rFonts w:ascii="Segoe UI Symbol" w:hAnsi="Segoe UI Symbol"/>
        </w:rPr>
      </w:pPr>
      <w:r w:rsidRPr="00D5087F">
        <w:rPr>
          <w:rFonts w:ascii="Segoe UI Symbol" w:hAnsi="Segoe UI Symbol"/>
        </w:rPr>
        <w:t>(a)</w:t>
      </w:r>
      <w:r w:rsidRPr="00D5087F">
        <w:rPr>
          <w:rFonts w:ascii="Segoe UI Symbol" w:hAnsi="Segoe UI Symbol"/>
        </w:rPr>
        <w:tab/>
        <w:t>production</w:t>
      </w:r>
      <w:r w:rsidR="007E703B" w:rsidRPr="00D5087F">
        <w:rPr>
          <w:rFonts w:ascii="Segoe UI Symbol" w:hAnsi="Segoe UI Symbol"/>
        </w:rPr>
        <w:t xml:space="preserve"> </w:t>
      </w:r>
      <w:r w:rsidRPr="00D5087F">
        <w:rPr>
          <w:rFonts w:ascii="Segoe UI Symbol" w:hAnsi="Segoe UI Symbol"/>
        </w:rPr>
        <w:t>capacity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attained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guarantee</w:t>
      </w:r>
      <w:proofErr w:type="gramEnd"/>
      <w:r w:rsidR="007E703B" w:rsidRPr="00D5087F">
        <w:rPr>
          <w:rFonts w:ascii="Segoe UI Symbol" w:hAnsi="Segoe UI Symbol"/>
        </w:rPr>
        <w:t xml:space="preserve"> </w:t>
      </w:r>
      <w:r w:rsidRPr="00D5087F">
        <w:rPr>
          <w:rFonts w:ascii="Segoe UI Symbol" w:hAnsi="Segoe UI Symbol"/>
        </w:rPr>
        <w:t>test</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ninety</w:t>
      </w:r>
      <w:proofErr w:type="gramEnd"/>
      <w:r w:rsidRPr="00D5087F">
        <w:rPr>
          <w:rFonts w:ascii="Segoe UI Symbol" w:hAnsi="Segoe UI Symbol"/>
        </w:rPr>
        <w:t>-five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(95%)</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production</w:t>
      </w:r>
      <w:r w:rsidR="007E703B" w:rsidRPr="00D5087F">
        <w:rPr>
          <w:rFonts w:ascii="Segoe UI Symbol" w:hAnsi="Segoe UI Symbol"/>
        </w:rPr>
        <w:t xml:space="preserve"> </w:t>
      </w:r>
      <w:r w:rsidRPr="00D5087F">
        <w:rPr>
          <w:rFonts w:ascii="Segoe UI Symbol" w:hAnsi="Segoe UI Symbol"/>
        </w:rPr>
        <w:t>capacity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values</w:t>
      </w:r>
      <w:r w:rsidR="007E703B" w:rsidRPr="00D5087F">
        <w:rPr>
          <w:rFonts w:ascii="Segoe UI Symbol" w:hAnsi="Segoe UI Symbol"/>
        </w:rPr>
        <w:t xml:space="preserve"> </w:t>
      </w:r>
      <w:r w:rsidRPr="00D5087F">
        <w:rPr>
          <w:rFonts w:ascii="Segoe UI Symbol" w:hAnsi="Segoe UI Symbol"/>
        </w:rPr>
        <w:t>offered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00C63CB2" w:rsidRPr="00D5087F">
        <w:rPr>
          <w:rFonts w:ascii="Segoe UI Symbol" w:hAnsi="Segoe UI Symbol"/>
        </w:rPr>
        <w:t>Bid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proofErr w:type="gramStart"/>
      <w:r w:rsidRPr="00D5087F">
        <w:rPr>
          <w:rFonts w:ascii="Segoe UI Symbol" w:hAnsi="Segoe UI Symbol"/>
        </w:rPr>
        <w:t>represents</w:t>
      </w:r>
      <w:proofErr w:type="gramEnd"/>
      <w:r w:rsidR="007E703B" w:rsidRPr="00D5087F">
        <w:rPr>
          <w:rFonts w:ascii="Segoe UI Symbol" w:hAnsi="Segoe UI Symbol"/>
        </w:rPr>
        <w:t xml:space="preserve"> </w:t>
      </w:r>
      <w:r w:rsidRPr="00D5087F">
        <w:rPr>
          <w:rFonts w:ascii="Segoe UI Symbol" w:hAnsi="Segoe UI Symbol"/>
        </w:rPr>
        <w:t>100%).</w:t>
      </w:r>
    </w:p>
    <w:p w14:paraId="428858CF" w14:textId="77777777" w:rsidR="005B4A5F" w:rsidRPr="00D5087F" w:rsidRDefault="005B4A5F" w:rsidP="001D5093">
      <w:pPr>
        <w:keepNext/>
        <w:keepLines/>
        <w:spacing w:after="200"/>
        <w:ind w:left="1627" w:hanging="547"/>
        <w:rPr>
          <w:rFonts w:ascii="Segoe UI Symbol" w:hAnsi="Segoe UI Symbol"/>
        </w:rPr>
      </w:pPr>
      <w:r w:rsidRPr="00D5087F">
        <w:rPr>
          <w:rFonts w:ascii="Segoe UI Symbol" w:hAnsi="Segoe UI Symbol"/>
          <w:b/>
        </w:rPr>
        <w:lastRenderedPageBreak/>
        <w:t>and/or</w:t>
      </w:r>
    </w:p>
    <w:p w14:paraId="03C3E188" w14:textId="77777777" w:rsidR="005B4A5F" w:rsidRPr="00D5087F" w:rsidRDefault="005B4A5F" w:rsidP="001D5093">
      <w:pPr>
        <w:keepNext/>
        <w:keepLines/>
        <w:spacing w:after="200"/>
        <w:ind w:left="1627" w:hanging="547"/>
        <w:rPr>
          <w:rFonts w:ascii="Segoe UI Symbol" w:hAnsi="Segoe UI Symbol"/>
        </w:rPr>
      </w:pPr>
      <w:r w:rsidRPr="00D5087F">
        <w:rPr>
          <w:rFonts w:ascii="Segoe UI Symbol" w:hAnsi="Segoe UI Symbol"/>
        </w:rPr>
        <w:t>(b)</w:t>
      </w:r>
      <w:r w:rsidRPr="00D5087F">
        <w:rPr>
          <w:rFonts w:ascii="Segoe UI Symbol" w:hAnsi="Segoe UI Symbol"/>
        </w:rPr>
        <w:tab/>
        <w:t>average</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cost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consumption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raw</w:t>
      </w:r>
      <w:r w:rsidR="007E703B" w:rsidRPr="00D5087F">
        <w:rPr>
          <w:rFonts w:ascii="Segoe UI Symbol" w:hAnsi="Segoe UI Symbol"/>
        </w:rPr>
        <w:t xml:space="preserve"> </w:t>
      </w:r>
      <w:r w:rsidRPr="00D5087F">
        <w:rPr>
          <w:rFonts w:ascii="Segoe UI Symbol" w:hAnsi="Segoe UI Symbol"/>
        </w:rPr>
        <w:t>materials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utilities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one</w:t>
      </w:r>
      <w:proofErr w:type="gramEnd"/>
      <w:r w:rsidR="007E703B" w:rsidRPr="00D5087F">
        <w:rPr>
          <w:rFonts w:ascii="Segoe UI Symbol" w:hAnsi="Segoe UI Symbol"/>
        </w:rPr>
        <w:t xml:space="preserve"> </w:t>
      </w:r>
      <w:r w:rsidRPr="00D5087F">
        <w:rPr>
          <w:rFonts w:ascii="Segoe UI Symbol" w:hAnsi="Segoe UI Symbol"/>
        </w:rPr>
        <w:t>hundred</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five</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(105%)</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figures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figures</w:t>
      </w:r>
      <w:r w:rsidR="007E703B" w:rsidRPr="00D5087F">
        <w:rPr>
          <w:rFonts w:ascii="Segoe UI Symbol" w:hAnsi="Segoe UI Symbol"/>
        </w:rPr>
        <w:t xml:space="preserve"> </w:t>
      </w:r>
      <w:r w:rsidRPr="00D5087F">
        <w:rPr>
          <w:rFonts w:ascii="Segoe UI Symbol" w:hAnsi="Segoe UI Symbol"/>
        </w:rPr>
        <w:t>offered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00C63CB2" w:rsidRPr="00D5087F">
        <w:rPr>
          <w:rFonts w:ascii="Segoe UI Symbol" w:hAnsi="Segoe UI Symbol"/>
        </w:rPr>
        <w:t>B</w:t>
      </w:r>
      <w:r w:rsidRPr="00D5087F">
        <w:rPr>
          <w:rFonts w:ascii="Segoe UI Symbol" w:hAnsi="Segoe UI Symbol"/>
        </w:rPr>
        <w:t>id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proofErr w:type="gramStart"/>
      <w:r w:rsidRPr="00D5087F">
        <w:rPr>
          <w:rFonts w:ascii="Segoe UI Symbol" w:hAnsi="Segoe UI Symbol"/>
        </w:rPr>
        <w:t>represents</w:t>
      </w:r>
      <w:proofErr w:type="gramEnd"/>
      <w:r w:rsidR="007E703B" w:rsidRPr="00D5087F">
        <w:rPr>
          <w:rFonts w:ascii="Segoe UI Symbol" w:hAnsi="Segoe UI Symbol"/>
        </w:rPr>
        <w:t xml:space="preserve"> </w:t>
      </w:r>
      <w:r w:rsidRPr="00D5087F">
        <w:rPr>
          <w:rFonts w:ascii="Segoe UI Symbol" w:hAnsi="Segoe UI Symbol"/>
        </w:rPr>
        <w:t>100%).</w:t>
      </w:r>
    </w:p>
    <w:p w14:paraId="0CAFDA34" w14:textId="77777777" w:rsidR="005B4A5F" w:rsidRPr="00D5087F" w:rsidRDefault="005B4A5F" w:rsidP="001D5093">
      <w:pPr>
        <w:spacing w:after="200"/>
        <w:ind w:left="1080" w:hanging="540"/>
        <w:rPr>
          <w:rFonts w:ascii="Segoe UI Symbol" w:hAnsi="Segoe UI Symbol"/>
        </w:rPr>
      </w:pPr>
      <w:r w:rsidRPr="00D5087F">
        <w:rPr>
          <w:rFonts w:ascii="Segoe UI Symbol" w:hAnsi="Segoe UI Symbol"/>
        </w:rPr>
        <w:t>4.4</w:t>
      </w:r>
      <w:r w:rsidRPr="00D5087F">
        <w:rPr>
          <w:rFonts w:ascii="Segoe UI Symbol" w:hAnsi="Segoe UI Symbol"/>
        </w:rPr>
        <w:tab/>
        <w:t>Limitation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Liability</w:t>
      </w:r>
    </w:p>
    <w:p w14:paraId="5152AE6B" w14:textId="77777777" w:rsidR="005B4A5F" w:rsidRPr="00D5087F" w:rsidRDefault="005B4A5F" w:rsidP="001D5093">
      <w:pPr>
        <w:spacing w:after="200"/>
        <w:ind w:left="1080"/>
        <w:rPr>
          <w:rFonts w:ascii="Segoe UI Symbol" w:hAnsi="Segoe UI Symbol"/>
        </w:rPr>
      </w:pPr>
      <w:r w:rsidRPr="00D5087F">
        <w:rPr>
          <w:rFonts w:ascii="Segoe UI Symbol" w:hAnsi="Segoe UI Symbol"/>
        </w:rPr>
        <w:t>Subject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4.3</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aggregate</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liquidated</w:t>
      </w:r>
      <w:r w:rsidR="007E703B" w:rsidRPr="00D5087F">
        <w:rPr>
          <w:rFonts w:ascii="Segoe UI Symbol" w:hAnsi="Segoe UI Symbol"/>
        </w:rPr>
        <w:t xml:space="preserve"> </w:t>
      </w:r>
      <w:r w:rsidRPr="00D5087F">
        <w:rPr>
          <w:rFonts w:ascii="Segoe UI Symbol" w:hAnsi="Segoe UI Symbol"/>
        </w:rPr>
        <w:t>damages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failure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attain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functional</w:t>
      </w:r>
      <w:r w:rsidR="007E703B" w:rsidRPr="00D5087F">
        <w:rPr>
          <w:rFonts w:ascii="Segoe UI Symbol" w:hAnsi="Segoe UI Symbol"/>
        </w:rPr>
        <w:t xml:space="preserve"> </w:t>
      </w:r>
      <w:r w:rsidRPr="00D5087F">
        <w:rPr>
          <w:rFonts w:ascii="Segoe UI Symbol" w:hAnsi="Segoe UI Symbol"/>
        </w:rPr>
        <w:t>guarantees</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exceed</w:t>
      </w:r>
      <w:r w:rsidR="007E703B" w:rsidRPr="00D5087F">
        <w:rPr>
          <w:rFonts w:ascii="Segoe UI Symbol" w:hAnsi="Segoe UI Symbol"/>
        </w:rPr>
        <w:t xml:space="preserve"> </w:t>
      </w:r>
      <w:r w:rsidRPr="00D5087F">
        <w:rPr>
          <w:rFonts w:ascii="Segoe UI Symbol" w:hAnsi="Segoe UI Symbol"/>
        </w:rPr>
        <w:t>______</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_</w:t>
      </w:r>
      <w:proofErr w:type="gramEnd"/>
      <w:r w:rsidRPr="00D5087F">
        <w:rPr>
          <w:rFonts w:ascii="Segoe UI Symbol" w:hAnsi="Segoe UI Symbol"/>
        </w:rPr>
        <w:t>__</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3A6EEE" w:rsidRPr="00D5087F">
        <w:rPr>
          <w:rFonts w:ascii="Segoe UI Symbol" w:hAnsi="Segoe UI Symbol"/>
        </w:rPr>
        <w:t>.</w:t>
      </w:r>
    </w:p>
    <w:p w14:paraId="6BFA1B2E" w14:textId="77777777" w:rsidR="003A6EEE" w:rsidRPr="00D5087F" w:rsidRDefault="003A6EEE" w:rsidP="001D5093">
      <w:pPr>
        <w:spacing w:after="200"/>
        <w:ind w:left="1080"/>
        <w:rPr>
          <w:rFonts w:ascii="Segoe UI Symbol" w:hAnsi="Segoe UI Symbol"/>
        </w:rPr>
      </w:pPr>
    </w:p>
    <w:p w14:paraId="74F1AB85" w14:textId="77777777" w:rsidR="000148FF" w:rsidRPr="00D5087F" w:rsidRDefault="000148FF" w:rsidP="001D5093">
      <w:pPr>
        <w:rPr>
          <w:rFonts w:ascii="Segoe UI Symbol" w:hAnsi="Segoe UI Symbol"/>
          <w:b/>
          <w:sz w:val="36"/>
        </w:rPr>
      </w:pPr>
      <w:r w:rsidRPr="00D5087F">
        <w:rPr>
          <w:rFonts w:ascii="Segoe UI Symbol" w:hAnsi="Segoe UI Symbol"/>
          <w:b/>
          <w:sz w:val="36"/>
        </w:rPr>
        <w:br w:type="page"/>
      </w:r>
    </w:p>
    <w:p w14:paraId="764DF83C" w14:textId="77777777" w:rsidR="005B4A5F" w:rsidRPr="00D5087F" w:rsidRDefault="005B4A5F" w:rsidP="00A629B9">
      <w:pPr>
        <w:pStyle w:val="Heading1"/>
      </w:pPr>
      <w:bookmarkStart w:id="1243" w:name="_Toc437692917"/>
      <w:bookmarkStart w:id="1244" w:name="_Toc125952765"/>
      <w:bookmarkStart w:id="1245" w:name="_Toc59196876"/>
      <w:bookmarkStart w:id="1246" w:name="_Toc59197261"/>
      <w:r w:rsidRPr="00D5087F">
        <w:lastRenderedPageBreak/>
        <w:t>Performance</w:t>
      </w:r>
      <w:r w:rsidR="007E703B" w:rsidRPr="00D5087F">
        <w:t xml:space="preserve"> </w:t>
      </w:r>
      <w:r w:rsidRPr="00D5087F">
        <w:t>Security</w:t>
      </w:r>
      <w:r w:rsidR="007E703B" w:rsidRPr="00D5087F">
        <w:t xml:space="preserve"> </w:t>
      </w:r>
      <w:r w:rsidRPr="00D5087F">
        <w:t>Form</w:t>
      </w:r>
      <w:r w:rsidR="006A7A5A" w:rsidRPr="00D5087F">
        <w:t>–</w:t>
      </w:r>
      <w:r w:rsidR="007E703B" w:rsidRPr="00D5087F">
        <w:t xml:space="preserve"> </w:t>
      </w:r>
      <w:r w:rsidR="006A7A5A" w:rsidRPr="00D5087F">
        <w:t>Bank</w:t>
      </w:r>
      <w:r w:rsidR="007E703B" w:rsidRPr="00D5087F">
        <w:t xml:space="preserve"> </w:t>
      </w:r>
      <w:r w:rsidR="006A7A5A" w:rsidRPr="00D5087F">
        <w:t>Guarantee</w:t>
      </w:r>
      <w:r w:rsidRPr="00D5087F">
        <w:rPr>
          <w:rStyle w:val="FootnoteReference"/>
          <w:b w:val="0"/>
        </w:rPr>
        <w:footnoteReference w:id="32"/>
      </w:r>
      <w:bookmarkEnd w:id="1243"/>
      <w:bookmarkEnd w:id="1244"/>
      <w:bookmarkEnd w:id="1245"/>
      <w:bookmarkEnd w:id="1246"/>
    </w:p>
    <w:p w14:paraId="28391DCB" w14:textId="77777777" w:rsidR="008F7DFE" w:rsidRPr="00D5087F" w:rsidRDefault="008F7DFE" w:rsidP="001D5093">
      <w:pPr>
        <w:pStyle w:val="NormalWeb"/>
        <w:jc w:val="center"/>
        <w:rPr>
          <w:rFonts w:ascii="Segoe UI Symbol" w:hAnsi="Segoe UI Symbol"/>
          <w:i/>
          <w:color w:val="000000" w:themeColor="text1"/>
        </w:rPr>
      </w:pPr>
      <w:r w:rsidRPr="00D5087F">
        <w:rPr>
          <w:rFonts w:ascii="Segoe UI Symbol" w:hAnsi="Segoe UI Symbol"/>
          <w:i/>
          <w:color w:val="000000" w:themeColor="text1"/>
        </w:rPr>
        <w:t>[Guarantor</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letterhead</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or</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SWIFT</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identifier</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code]</w:t>
      </w:r>
    </w:p>
    <w:p w14:paraId="3238C24C" w14:textId="77777777" w:rsidR="008F7DFE" w:rsidRPr="00D5087F" w:rsidRDefault="008F7DFE" w:rsidP="001D5093">
      <w:pPr>
        <w:rPr>
          <w:rFonts w:ascii="Segoe UI Symbol" w:hAnsi="Segoe UI Symbol"/>
          <w:i/>
          <w:iCs/>
        </w:rPr>
      </w:pPr>
      <w:r w:rsidRPr="00D5087F">
        <w:rPr>
          <w:rFonts w:ascii="Segoe UI Symbol" w:hAnsi="Segoe UI Symbol"/>
          <w:b/>
          <w:bCs/>
        </w:rPr>
        <w:t>Beneficiary:</w:t>
      </w:r>
      <w:r w:rsidRPr="00D5087F">
        <w:rPr>
          <w:rFonts w:ascii="Segoe UI Symbol" w:hAnsi="Segoe UI Symbol"/>
        </w:rPr>
        <w:tab/>
      </w:r>
      <w:r w:rsidRPr="004971D4">
        <w:rPr>
          <w:rFonts w:ascii="Segoe UI Symbol" w:hAnsi="Segoe UI Symbol"/>
          <w:i/>
          <w:color w:val="0070C0"/>
        </w:rPr>
        <w:t>[insert</w:t>
      </w:r>
      <w:r w:rsidR="007E703B" w:rsidRPr="004971D4">
        <w:rPr>
          <w:rFonts w:ascii="Segoe UI Symbol" w:hAnsi="Segoe UI Symbol"/>
          <w:i/>
          <w:color w:val="0070C0"/>
        </w:rPr>
        <w:t xml:space="preserve"> </w:t>
      </w:r>
      <w:r w:rsidRPr="004971D4">
        <w:rPr>
          <w:rFonts w:ascii="Segoe UI Symbol" w:hAnsi="Segoe UI Symbol"/>
          <w:i/>
          <w:color w:val="0070C0"/>
        </w:rPr>
        <w:t>name</w:t>
      </w:r>
      <w:r w:rsidR="007E703B" w:rsidRPr="004971D4">
        <w:rPr>
          <w:rFonts w:ascii="Segoe UI Symbol" w:hAnsi="Segoe UI Symbol"/>
          <w:i/>
          <w:color w:val="0070C0"/>
        </w:rPr>
        <w:t xml:space="preserve"> </w:t>
      </w:r>
      <w:r w:rsidRPr="004971D4">
        <w:rPr>
          <w:rFonts w:ascii="Segoe UI Symbol" w:hAnsi="Segoe UI Symbol"/>
          <w:i/>
          <w:color w:val="0070C0"/>
        </w:rPr>
        <w:t>and</w:t>
      </w:r>
      <w:r w:rsidR="007E703B" w:rsidRPr="004971D4">
        <w:rPr>
          <w:rFonts w:ascii="Segoe UI Symbol" w:hAnsi="Segoe UI Symbol"/>
          <w:i/>
          <w:color w:val="0070C0"/>
        </w:rPr>
        <w:t xml:space="preserve"> </w:t>
      </w:r>
      <w:r w:rsidRPr="004971D4">
        <w:rPr>
          <w:rFonts w:ascii="Segoe UI Symbol" w:hAnsi="Segoe UI Symbol"/>
          <w:i/>
          <w:color w:val="0070C0"/>
        </w:rPr>
        <w:t>Address</w:t>
      </w:r>
      <w:r w:rsidR="007E703B" w:rsidRPr="004971D4">
        <w:rPr>
          <w:rFonts w:ascii="Segoe UI Symbol" w:hAnsi="Segoe UI Symbol"/>
          <w:i/>
          <w:color w:val="0070C0"/>
        </w:rPr>
        <w:t xml:space="preserve"> </w:t>
      </w:r>
      <w:r w:rsidRPr="004971D4">
        <w:rPr>
          <w:rFonts w:ascii="Segoe UI Symbol" w:hAnsi="Segoe UI Symbol"/>
          <w:i/>
          <w:color w:val="0070C0"/>
        </w:rPr>
        <w:t>of</w:t>
      </w:r>
      <w:r w:rsidR="007E703B" w:rsidRPr="004971D4">
        <w:rPr>
          <w:rFonts w:ascii="Segoe UI Symbol" w:hAnsi="Segoe UI Symbol"/>
          <w:i/>
          <w:color w:val="0070C0"/>
        </w:rPr>
        <w:t xml:space="preserve"> </w:t>
      </w:r>
      <w:r w:rsidRPr="004971D4">
        <w:rPr>
          <w:rFonts w:ascii="Segoe UI Symbol" w:hAnsi="Segoe UI Symbol"/>
          <w:color w:val="0070C0"/>
        </w:rPr>
        <w:t>Employer</w:t>
      </w:r>
      <w:r w:rsidRPr="004971D4">
        <w:rPr>
          <w:rFonts w:ascii="Segoe UI Symbol" w:hAnsi="Segoe UI Symbol"/>
          <w:i/>
          <w:color w:val="0070C0"/>
        </w:rPr>
        <w:t>]</w:t>
      </w:r>
    </w:p>
    <w:p w14:paraId="4682B760" w14:textId="77777777" w:rsidR="008F7DFE" w:rsidRPr="00D5087F" w:rsidRDefault="008F7DFE" w:rsidP="001D5093">
      <w:pPr>
        <w:rPr>
          <w:rFonts w:ascii="Segoe UI Symbol" w:hAnsi="Segoe UI Symbol"/>
          <w:i/>
          <w:iCs/>
        </w:rPr>
      </w:pPr>
    </w:p>
    <w:p w14:paraId="1FC1A895" w14:textId="77777777" w:rsidR="008F7DFE" w:rsidRPr="00D5087F" w:rsidRDefault="008F7DFE" w:rsidP="001D5093">
      <w:pPr>
        <w:rPr>
          <w:rFonts w:ascii="Segoe UI Symbol" w:hAnsi="Segoe UI Symbol"/>
        </w:rPr>
      </w:pPr>
      <w:r w:rsidRPr="00D5087F">
        <w:rPr>
          <w:rFonts w:ascii="Segoe UI Symbol" w:hAnsi="Segoe UI Symbol"/>
          <w:b/>
          <w:bCs/>
        </w:rPr>
        <w:t>Date:</w:t>
      </w:r>
      <w:r w:rsidRPr="00D5087F">
        <w:rPr>
          <w:rFonts w:ascii="Segoe UI Symbol" w:hAnsi="Segoe UI Symbol"/>
        </w:rPr>
        <w:tab/>
      </w:r>
      <w:r w:rsidRPr="00D5087F">
        <w:rPr>
          <w:rFonts w:ascii="Segoe UI Symbol" w:hAnsi="Segoe UI Symbol"/>
          <w:color w:val="000000" w:themeColor="text1"/>
        </w:rPr>
        <w:t>_</w:t>
      </w:r>
      <w:r w:rsidR="007E703B" w:rsidRPr="00D5087F">
        <w:rPr>
          <w:rFonts w:ascii="Segoe UI Symbol" w:hAnsi="Segoe UI Symbol"/>
          <w:i/>
          <w:color w:val="000000" w:themeColor="text1"/>
        </w:rPr>
        <w:t xml:space="preserve"> </w:t>
      </w:r>
      <w:r w:rsidRPr="004971D4">
        <w:rPr>
          <w:rFonts w:ascii="Segoe UI Symbol" w:hAnsi="Segoe UI Symbol"/>
          <w:i/>
          <w:color w:val="0070C0"/>
        </w:rPr>
        <w:t>[Insert</w:t>
      </w:r>
      <w:r w:rsidR="007E703B" w:rsidRPr="004971D4">
        <w:rPr>
          <w:rFonts w:ascii="Segoe UI Symbol" w:hAnsi="Segoe UI Symbol"/>
          <w:i/>
          <w:color w:val="0070C0"/>
        </w:rPr>
        <w:t xml:space="preserve"> </w:t>
      </w:r>
      <w:r w:rsidRPr="004971D4">
        <w:rPr>
          <w:rFonts w:ascii="Segoe UI Symbol" w:hAnsi="Segoe UI Symbol"/>
          <w:i/>
          <w:color w:val="0070C0"/>
        </w:rPr>
        <w:t>date</w:t>
      </w:r>
      <w:r w:rsidR="007E703B" w:rsidRPr="004971D4">
        <w:rPr>
          <w:rFonts w:ascii="Segoe UI Symbol" w:hAnsi="Segoe UI Symbol"/>
          <w:i/>
          <w:color w:val="0070C0"/>
        </w:rPr>
        <w:t xml:space="preserve"> </w:t>
      </w:r>
      <w:r w:rsidRPr="004971D4">
        <w:rPr>
          <w:rFonts w:ascii="Segoe UI Symbol" w:hAnsi="Segoe UI Symbol"/>
          <w:i/>
          <w:color w:val="0070C0"/>
        </w:rPr>
        <w:t>of</w:t>
      </w:r>
      <w:r w:rsidR="007E703B" w:rsidRPr="004971D4">
        <w:rPr>
          <w:rFonts w:ascii="Segoe UI Symbol" w:hAnsi="Segoe UI Symbol"/>
          <w:i/>
          <w:color w:val="0070C0"/>
        </w:rPr>
        <w:t xml:space="preserve"> </w:t>
      </w:r>
      <w:r w:rsidRPr="004971D4">
        <w:rPr>
          <w:rFonts w:ascii="Segoe UI Symbol" w:hAnsi="Segoe UI Symbol"/>
          <w:i/>
          <w:color w:val="0070C0"/>
        </w:rPr>
        <w:t>issue]</w:t>
      </w:r>
    </w:p>
    <w:p w14:paraId="636D1346" w14:textId="77777777" w:rsidR="008F7DFE" w:rsidRPr="00D5087F" w:rsidRDefault="008F7DFE" w:rsidP="001D5093">
      <w:pPr>
        <w:rPr>
          <w:rFonts w:ascii="Segoe UI Symbol" w:hAnsi="Segoe UI Symbol"/>
        </w:rPr>
      </w:pPr>
      <w:r w:rsidRPr="00D5087F">
        <w:rPr>
          <w:rFonts w:ascii="Segoe UI Symbol" w:hAnsi="Segoe UI Symbol"/>
          <w:b/>
          <w:bCs/>
        </w:rPr>
        <w:t>PERFORMANCE</w:t>
      </w:r>
      <w:r w:rsidR="007E703B" w:rsidRPr="00D5087F">
        <w:rPr>
          <w:rFonts w:ascii="Segoe UI Symbol" w:hAnsi="Segoe UI Symbol"/>
          <w:b/>
          <w:bCs/>
        </w:rPr>
        <w:t xml:space="preserve"> </w:t>
      </w:r>
      <w:r w:rsidRPr="00D5087F">
        <w:rPr>
          <w:rFonts w:ascii="Segoe UI Symbol" w:hAnsi="Segoe UI Symbol"/>
          <w:b/>
          <w:bCs/>
        </w:rPr>
        <w:t>GUARANTEE</w:t>
      </w:r>
      <w:r w:rsidR="007E703B" w:rsidRPr="00D5087F">
        <w:rPr>
          <w:rFonts w:ascii="Segoe UI Symbol" w:hAnsi="Segoe UI Symbol"/>
          <w:b/>
          <w:bCs/>
        </w:rPr>
        <w:t xml:space="preserve"> </w:t>
      </w:r>
      <w:r w:rsidRPr="00D5087F">
        <w:rPr>
          <w:rFonts w:ascii="Segoe UI Symbol" w:hAnsi="Segoe UI Symbol"/>
          <w:b/>
          <w:bCs/>
        </w:rPr>
        <w:t>No.:</w:t>
      </w:r>
      <w:r w:rsidR="007E703B" w:rsidRPr="00D5087F">
        <w:rPr>
          <w:rFonts w:ascii="Segoe UI Symbol" w:hAnsi="Segoe UI Symbol"/>
          <w:b/>
          <w:bCs/>
        </w:rPr>
        <w:t xml:space="preserve"> </w:t>
      </w:r>
      <w:r w:rsidRPr="00D5087F">
        <w:rPr>
          <w:rFonts w:ascii="Segoe UI Symbol" w:hAnsi="Segoe UI Symbol"/>
          <w:b/>
          <w:bCs/>
        </w:rPr>
        <w:t>___</w:t>
      </w:r>
      <w:proofErr w:type="gramStart"/>
      <w:r w:rsidRPr="00D5087F">
        <w:rPr>
          <w:rFonts w:ascii="Segoe UI Symbol" w:hAnsi="Segoe UI Symbol"/>
          <w:b/>
          <w:bCs/>
        </w:rPr>
        <w:t>_</w:t>
      </w:r>
      <w:r w:rsidRPr="004971D4">
        <w:rPr>
          <w:rFonts w:ascii="Segoe UI Symbol" w:hAnsi="Segoe UI Symbol"/>
          <w:i/>
          <w:color w:val="0070C0"/>
        </w:rPr>
        <w:t>[</w:t>
      </w:r>
      <w:proofErr w:type="gramEnd"/>
      <w:r w:rsidRPr="004971D4">
        <w:rPr>
          <w:rFonts w:ascii="Segoe UI Symbol" w:hAnsi="Segoe UI Symbol"/>
          <w:i/>
          <w:color w:val="0070C0"/>
        </w:rPr>
        <w:t>Insert</w:t>
      </w:r>
      <w:r w:rsidR="007E703B" w:rsidRPr="004971D4">
        <w:rPr>
          <w:rFonts w:ascii="Segoe UI Symbol" w:hAnsi="Segoe UI Symbol"/>
          <w:i/>
          <w:color w:val="0070C0"/>
        </w:rPr>
        <w:t xml:space="preserve"> </w:t>
      </w:r>
      <w:r w:rsidRPr="004971D4">
        <w:rPr>
          <w:rFonts w:ascii="Segoe UI Symbol" w:hAnsi="Segoe UI Symbol"/>
          <w:i/>
          <w:color w:val="0070C0"/>
        </w:rPr>
        <w:t>guarantee</w:t>
      </w:r>
      <w:r w:rsidR="007E703B" w:rsidRPr="004971D4">
        <w:rPr>
          <w:rFonts w:ascii="Segoe UI Symbol" w:hAnsi="Segoe UI Symbol"/>
          <w:i/>
          <w:color w:val="0070C0"/>
        </w:rPr>
        <w:t xml:space="preserve"> </w:t>
      </w:r>
      <w:r w:rsidRPr="004971D4">
        <w:rPr>
          <w:rFonts w:ascii="Segoe UI Symbol" w:hAnsi="Segoe UI Symbol"/>
          <w:i/>
          <w:color w:val="0070C0"/>
        </w:rPr>
        <w:t>reference</w:t>
      </w:r>
      <w:r w:rsidR="007E703B" w:rsidRPr="004971D4">
        <w:rPr>
          <w:rFonts w:ascii="Segoe UI Symbol" w:hAnsi="Segoe UI Symbol"/>
          <w:i/>
          <w:color w:val="0070C0"/>
        </w:rPr>
        <w:t xml:space="preserve"> </w:t>
      </w:r>
      <w:r w:rsidRPr="004971D4">
        <w:rPr>
          <w:rFonts w:ascii="Segoe UI Symbol" w:hAnsi="Segoe UI Symbol"/>
          <w:i/>
          <w:color w:val="0070C0"/>
        </w:rPr>
        <w:t>number]</w:t>
      </w:r>
    </w:p>
    <w:p w14:paraId="6A8958A4" w14:textId="77777777" w:rsidR="008F7DFE" w:rsidRPr="00D5087F" w:rsidRDefault="008F7DFE" w:rsidP="001D5093">
      <w:pPr>
        <w:pStyle w:val="NormalWeb"/>
        <w:rPr>
          <w:rFonts w:ascii="Segoe UI Symbol" w:hAnsi="Segoe UI Symbol"/>
          <w:color w:val="000000" w:themeColor="text1"/>
        </w:rPr>
      </w:pPr>
      <w:r w:rsidRPr="00D5087F">
        <w:rPr>
          <w:rFonts w:ascii="Segoe UI Symbol" w:hAnsi="Segoe UI Symbol"/>
          <w:b/>
          <w:color w:val="000000" w:themeColor="text1"/>
        </w:rPr>
        <w:t>Guarantor</w:t>
      </w:r>
      <w:proofErr w:type="gramStart"/>
      <w:r w:rsidRPr="00D5087F">
        <w:rPr>
          <w:rFonts w:ascii="Segoe UI Symbol" w:hAnsi="Segoe UI Symbol"/>
          <w:b/>
          <w:color w:val="000000" w:themeColor="text1"/>
        </w:rPr>
        <w:t>:</w:t>
      </w:r>
      <w:r w:rsidR="007E703B" w:rsidRPr="00D5087F">
        <w:rPr>
          <w:rFonts w:ascii="Segoe UI Symbol" w:hAnsi="Segoe UI Symbol"/>
          <w:b/>
          <w:color w:val="000000" w:themeColor="text1"/>
        </w:rPr>
        <w:t xml:space="preserve">  </w:t>
      </w:r>
      <w:r w:rsidRPr="004971D4">
        <w:rPr>
          <w:rFonts w:ascii="Segoe UI Symbol" w:hAnsi="Segoe UI Symbol"/>
          <w:i/>
          <w:color w:val="0070C0"/>
        </w:rPr>
        <w:t>[</w:t>
      </w:r>
      <w:proofErr w:type="gramEnd"/>
      <w:r w:rsidRPr="004971D4">
        <w:rPr>
          <w:rFonts w:ascii="Segoe UI Symbol" w:hAnsi="Segoe UI Symbol"/>
          <w:i/>
          <w:color w:val="0070C0"/>
        </w:rPr>
        <w:t>Insert</w:t>
      </w:r>
      <w:r w:rsidR="007E703B" w:rsidRPr="004971D4">
        <w:rPr>
          <w:rFonts w:ascii="Segoe UI Symbol" w:hAnsi="Segoe UI Symbol"/>
          <w:i/>
          <w:color w:val="0070C0"/>
        </w:rPr>
        <w:t xml:space="preserve"> </w:t>
      </w:r>
      <w:r w:rsidRPr="004971D4">
        <w:rPr>
          <w:rFonts w:ascii="Segoe UI Symbol" w:hAnsi="Segoe UI Symbol"/>
          <w:i/>
          <w:color w:val="0070C0"/>
        </w:rPr>
        <w:t>name</w:t>
      </w:r>
      <w:r w:rsidR="007E703B" w:rsidRPr="004971D4">
        <w:rPr>
          <w:rFonts w:ascii="Segoe UI Symbol" w:hAnsi="Segoe UI Symbol"/>
          <w:i/>
          <w:color w:val="0070C0"/>
        </w:rPr>
        <w:t xml:space="preserve"> </w:t>
      </w:r>
      <w:r w:rsidRPr="004971D4">
        <w:rPr>
          <w:rFonts w:ascii="Segoe UI Symbol" w:hAnsi="Segoe UI Symbol"/>
          <w:i/>
          <w:color w:val="0070C0"/>
        </w:rPr>
        <w:t>and</w:t>
      </w:r>
      <w:r w:rsidR="007E703B" w:rsidRPr="004971D4">
        <w:rPr>
          <w:rFonts w:ascii="Segoe UI Symbol" w:hAnsi="Segoe UI Symbol"/>
          <w:i/>
          <w:color w:val="0070C0"/>
        </w:rPr>
        <w:t xml:space="preserve"> </w:t>
      </w:r>
      <w:r w:rsidRPr="004971D4">
        <w:rPr>
          <w:rFonts w:ascii="Segoe UI Symbol" w:hAnsi="Segoe UI Symbol"/>
          <w:i/>
          <w:color w:val="0070C0"/>
        </w:rPr>
        <w:t>address</w:t>
      </w:r>
      <w:r w:rsidR="007E703B" w:rsidRPr="004971D4">
        <w:rPr>
          <w:rFonts w:ascii="Segoe UI Symbol" w:hAnsi="Segoe UI Symbol"/>
          <w:i/>
          <w:color w:val="0070C0"/>
        </w:rPr>
        <w:t xml:space="preserve"> </w:t>
      </w:r>
      <w:r w:rsidRPr="004971D4">
        <w:rPr>
          <w:rFonts w:ascii="Segoe UI Symbol" w:hAnsi="Segoe UI Symbol"/>
          <w:i/>
          <w:color w:val="0070C0"/>
        </w:rPr>
        <w:t>of</w:t>
      </w:r>
      <w:r w:rsidR="007E703B" w:rsidRPr="004971D4">
        <w:rPr>
          <w:rFonts w:ascii="Segoe UI Symbol" w:hAnsi="Segoe UI Symbol"/>
          <w:i/>
          <w:color w:val="0070C0"/>
        </w:rPr>
        <w:t xml:space="preserve"> </w:t>
      </w:r>
      <w:r w:rsidRPr="004971D4">
        <w:rPr>
          <w:rFonts w:ascii="Segoe UI Symbol" w:hAnsi="Segoe UI Symbol"/>
          <w:i/>
          <w:color w:val="0070C0"/>
        </w:rPr>
        <w:t>place</w:t>
      </w:r>
      <w:r w:rsidR="007E703B" w:rsidRPr="004971D4">
        <w:rPr>
          <w:rFonts w:ascii="Segoe UI Symbol" w:hAnsi="Segoe UI Symbol"/>
          <w:i/>
          <w:color w:val="0070C0"/>
        </w:rPr>
        <w:t xml:space="preserve"> </w:t>
      </w:r>
      <w:r w:rsidRPr="004971D4">
        <w:rPr>
          <w:rFonts w:ascii="Segoe UI Symbol" w:hAnsi="Segoe UI Symbol"/>
          <w:i/>
          <w:color w:val="0070C0"/>
        </w:rPr>
        <w:t>of</w:t>
      </w:r>
      <w:r w:rsidR="007E703B" w:rsidRPr="004971D4">
        <w:rPr>
          <w:rFonts w:ascii="Segoe UI Symbol" w:hAnsi="Segoe UI Symbol"/>
          <w:i/>
          <w:color w:val="0070C0"/>
        </w:rPr>
        <w:t xml:space="preserve"> </w:t>
      </w:r>
      <w:r w:rsidRPr="004971D4">
        <w:rPr>
          <w:rFonts w:ascii="Segoe UI Symbol" w:hAnsi="Segoe UI Symbol"/>
          <w:i/>
          <w:color w:val="0070C0"/>
        </w:rPr>
        <w:t>issue,</w:t>
      </w:r>
      <w:r w:rsidR="007E703B" w:rsidRPr="004971D4">
        <w:rPr>
          <w:rFonts w:ascii="Segoe UI Symbol" w:hAnsi="Segoe UI Symbol"/>
          <w:i/>
          <w:color w:val="0070C0"/>
        </w:rPr>
        <w:t xml:space="preserve"> </w:t>
      </w:r>
      <w:r w:rsidRPr="004971D4">
        <w:rPr>
          <w:rFonts w:ascii="Segoe UI Symbol" w:hAnsi="Segoe UI Symbol"/>
          <w:i/>
          <w:color w:val="0070C0"/>
        </w:rPr>
        <w:t>unless</w:t>
      </w:r>
      <w:r w:rsidR="007E703B" w:rsidRPr="004971D4">
        <w:rPr>
          <w:rFonts w:ascii="Segoe UI Symbol" w:hAnsi="Segoe UI Symbol"/>
          <w:i/>
          <w:color w:val="0070C0"/>
        </w:rPr>
        <w:t xml:space="preserve"> </w:t>
      </w:r>
      <w:r w:rsidRPr="004971D4">
        <w:rPr>
          <w:rFonts w:ascii="Segoe UI Symbol" w:hAnsi="Segoe UI Symbol"/>
          <w:i/>
          <w:color w:val="0070C0"/>
        </w:rPr>
        <w:t>indicated</w:t>
      </w:r>
      <w:r w:rsidR="007E703B" w:rsidRPr="004971D4">
        <w:rPr>
          <w:rFonts w:ascii="Segoe UI Symbol" w:hAnsi="Segoe UI Symbol"/>
          <w:i/>
          <w:color w:val="0070C0"/>
        </w:rPr>
        <w:t xml:space="preserve"> </w:t>
      </w:r>
      <w:r w:rsidRPr="004971D4">
        <w:rPr>
          <w:rFonts w:ascii="Segoe UI Symbol" w:hAnsi="Segoe UI Symbol"/>
          <w:i/>
          <w:color w:val="0070C0"/>
        </w:rPr>
        <w:t>in</w:t>
      </w:r>
      <w:r w:rsidR="007E703B" w:rsidRPr="004971D4">
        <w:rPr>
          <w:rFonts w:ascii="Segoe UI Symbol" w:hAnsi="Segoe UI Symbol"/>
          <w:i/>
          <w:color w:val="0070C0"/>
        </w:rPr>
        <w:t xml:space="preserve"> </w:t>
      </w:r>
      <w:r w:rsidRPr="004971D4">
        <w:rPr>
          <w:rFonts w:ascii="Segoe UI Symbol" w:hAnsi="Segoe UI Symbol"/>
          <w:i/>
          <w:color w:val="0070C0"/>
        </w:rPr>
        <w:t>the</w:t>
      </w:r>
      <w:r w:rsidR="007E703B" w:rsidRPr="004971D4">
        <w:rPr>
          <w:rFonts w:ascii="Segoe UI Symbol" w:hAnsi="Segoe UI Symbol"/>
          <w:i/>
          <w:color w:val="0070C0"/>
        </w:rPr>
        <w:t xml:space="preserve"> </w:t>
      </w:r>
      <w:r w:rsidRPr="004971D4">
        <w:rPr>
          <w:rFonts w:ascii="Segoe UI Symbol" w:hAnsi="Segoe UI Symbol"/>
          <w:i/>
          <w:color w:val="0070C0"/>
        </w:rPr>
        <w:t>letterhead]</w:t>
      </w:r>
    </w:p>
    <w:p w14:paraId="321A8137" w14:textId="77777777" w:rsidR="008F7DFE" w:rsidRPr="00D5087F" w:rsidRDefault="008F7DFE"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informed</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i/>
          <w:iCs/>
          <w:sz w:val="20"/>
        </w:rPr>
        <w:t>____________________</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Applicant”)</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proofErr w:type="gramStart"/>
      <w:r w:rsidRPr="00D5087F">
        <w:rPr>
          <w:rFonts w:ascii="Segoe UI Symbol" w:hAnsi="Segoe UI Symbol"/>
        </w:rPr>
        <w:t>entered</w:t>
      </w:r>
      <w:r w:rsidR="007E703B" w:rsidRPr="00D5087F">
        <w:rPr>
          <w:rFonts w:ascii="Segoe UI Symbol" w:hAnsi="Segoe UI Symbol"/>
        </w:rPr>
        <w:t xml:space="preserve"> </w:t>
      </w:r>
      <w:r w:rsidRPr="00D5087F">
        <w:rPr>
          <w:rFonts w:ascii="Segoe UI Symbol" w:hAnsi="Segoe UI Symbol"/>
        </w:rPr>
        <w:t>into</w:t>
      </w:r>
      <w:proofErr w:type="gramEnd"/>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i/>
          <w:iCs/>
          <w:sz w:val="20"/>
        </w:rPr>
        <w:t>________________</w:t>
      </w:r>
      <w:r w:rsidRPr="00D5087F">
        <w:rPr>
          <w:rFonts w:ascii="Segoe UI Symbol" w:hAnsi="Segoe UI Symbol"/>
        </w:rPr>
        <w:t>dated</w:t>
      </w:r>
      <w:r w:rsidR="007E703B" w:rsidRPr="00D5087F">
        <w:rPr>
          <w:rFonts w:ascii="Segoe UI Symbol" w:hAnsi="Segoe UI Symbol"/>
        </w:rPr>
        <w:t xml:space="preserve"> </w:t>
      </w:r>
      <w:r w:rsidRPr="00D5087F">
        <w:rPr>
          <w:rFonts w:ascii="Segoe UI Symbol" w:hAnsi="Segoe UI Symbol"/>
        </w:rPr>
        <w:t>____________</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Beneficiary,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execution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iCs/>
          <w:sz w:val="20"/>
        </w:rPr>
        <w:t>____________________________</w:t>
      </w:r>
      <w:r w:rsidR="007E703B" w:rsidRPr="00D5087F">
        <w:rPr>
          <w:rFonts w:ascii="Segoe UI Symbol" w:hAnsi="Segoe UI Symbol"/>
        </w:rPr>
        <w:t xml:space="preserve"> </w:t>
      </w:r>
      <w:r w:rsidRPr="00D5087F">
        <w:rPr>
          <w:rFonts w:ascii="Segoe UI Symbol" w:hAnsi="Segoe UI Symbol"/>
        </w:rPr>
        <w:t>(hereinafter</w:t>
      </w:r>
      <w:r w:rsidR="007E703B" w:rsidRPr="00D5087F">
        <w:rPr>
          <w:rFonts w:ascii="Segoe UI Symbol" w:hAnsi="Segoe UI Symbol"/>
        </w:rPr>
        <w:t xml:space="preserve"> </w:t>
      </w:r>
      <w:r w:rsidRPr="00D5087F">
        <w:rPr>
          <w:rFonts w:ascii="Segoe UI Symbol" w:hAnsi="Segoe UI Symbol"/>
        </w:rPr>
        <w:t>called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p>
    <w:p w14:paraId="3DDBFB90" w14:textId="77777777" w:rsidR="008F7DFE" w:rsidRPr="00D5087F" w:rsidRDefault="008F7DFE" w:rsidP="001D5093">
      <w:pPr>
        <w:rPr>
          <w:rFonts w:ascii="Segoe UI Symbol" w:hAnsi="Segoe UI Symbol"/>
        </w:rPr>
      </w:pPr>
    </w:p>
    <w:p w14:paraId="3B4EA252" w14:textId="77777777" w:rsidR="008F7DFE" w:rsidRPr="00D5087F" w:rsidRDefault="008F7DFE" w:rsidP="001D5093">
      <w:pPr>
        <w:rPr>
          <w:rFonts w:ascii="Segoe UI Symbol" w:hAnsi="Segoe UI Symbol"/>
        </w:rPr>
      </w:pPr>
      <w:r w:rsidRPr="00D5087F">
        <w:rPr>
          <w:rFonts w:ascii="Segoe UI Symbol" w:hAnsi="Segoe UI Symbol"/>
        </w:rPr>
        <w:t>Furthermore,</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understand</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according</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conditions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performance</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required.</w:t>
      </w:r>
    </w:p>
    <w:p w14:paraId="52B609EA" w14:textId="77777777" w:rsidR="008F7DFE" w:rsidRPr="00D5087F" w:rsidRDefault="008F7DFE" w:rsidP="001D5093">
      <w:pPr>
        <w:spacing w:before="100" w:beforeAutospacing="1" w:after="100" w:afterAutospacing="1"/>
        <w:rPr>
          <w:rFonts w:ascii="Segoe UI Symbol" w:eastAsia="Arial Unicode MS" w:hAnsi="Segoe UI Symbol" w:cs="Arial Unicode MS"/>
          <w:szCs w:val="24"/>
        </w:rPr>
      </w:pP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Applicant,</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Guarantor,</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irrevocably</w:t>
      </w:r>
      <w:r w:rsidR="007E703B" w:rsidRPr="00D5087F">
        <w:rPr>
          <w:rFonts w:ascii="Segoe UI Symbol" w:hAnsi="Segoe UI Symbol"/>
        </w:rPr>
        <w:t xml:space="preserve"> </w:t>
      </w:r>
      <w:r w:rsidRPr="00D5087F">
        <w:rPr>
          <w:rFonts w:ascii="Segoe UI Symbol" w:hAnsi="Segoe UI Symbol"/>
        </w:rPr>
        <w:t>undertake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Beneficiary</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exceeding</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total</w:t>
      </w:r>
      <w:r w:rsidR="007E703B" w:rsidRPr="00D5087F">
        <w:rPr>
          <w:rFonts w:ascii="Segoe UI Symbol" w:hAnsi="Segoe UI Symbol"/>
        </w:rPr>
        <w:t xml:space="preserve"> </w:t>
      </w:r>
      <w:r w:rsidRPr="00D5087F">
        <w:rPr>
          <w:rFonts w:ascii="Segoe UI Symbol" w:hAnsi="Segoe UI Symbol"/>
        </w:rPr>
        <w:t>an</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i/>
          <w:iCs/>
          <w:sz w:val="20"/>
        </w:rPr>
        <w:t>_________________</w:t>
      </w:r>
      <w:r w:rsidRPr="00D5087F">
        <w:rPr>
          <w:rFonts w:ascii="Segoe UI Symbol" w:hAnsi="Segoe UI Symbol"/>
        </w:rPr>
        <w:t>(</w:t>
      </w:r>
      <w:r w:rsidRPr="00D5087F">
        <w:rPr>
          <w:rFonts w:ascii="Segoe UI Symbol" w:hAnsi="Segoe UI Symbol"/>
          <w:u w:val="single"/>
        </w:rPr>
        <w:t>___</w:t>
      </w:r>
      <w:r w:rsidRPr="00D5087F">
        <w:rPr>
          <w:rFonts w:ascii="Segoe UI Symbol" w:hAnsi="Segoe UI Symbol"/>
        </w:rPr>
        <w:t>)</w:t>
      </w:r>
      <w:r w:rsidRPr="00D5087F">
        <w:rPr>
          <w:rStyle w:val="FootnoteReference"/>
          <w:rFonts w:ascii="Segoe UI Symbol" w:hAnsi="Segoe UI Symbol"/>
          <w:i/>
          <w:iCs/>
        </w:rPr>
        <w:footnoteReference w:id="33"/>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being</w:t>
      </w:r>
      <w:r w:rsidR="007E703B" w:rsidRPr="00D5087F">
        <w:rPr>
          <w:rFonts w:ascii="Segoe UI Symbol" w:hAnsi="Segoe UI Symbol"/>
        </w:rPr>
        <w:t xml:space="preserve"> </w:t>
      </w:r>
      <w:r w:rsidRPr="00D5087F">
        <w:rPr>
          <w:rFonts w:ascii="Segoe UI Symbol" w:hAnsi="Segoe UI Symbol"/>
        </w:rPr>
        <w:t>payable</w:t>
      </w:r>
      <w:r w:rsidR="000148FF"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types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proportions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currencies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payable,</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Beneficiary’s</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complying</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demand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supported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by</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Beneficiary’s</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statement,</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whether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in</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demand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itself</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or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in</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a</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separate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signed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document</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accompanying</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or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identifying</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demand,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stating</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that</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Applicant</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is</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in</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breach</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of</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its</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obligation(s)</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under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Contract,</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without</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Beneficiary</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needing</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to</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prove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or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to</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show</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grounds</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for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your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demand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or</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sum</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specified</w:t>
      </w:r>
      <w:r w:rsidR="007E703B" w:rsidRPr="00D5087F">
        <w:rPr>
          <w:rFonts w:ascii="Segoe UI Symbol" w:eastAsia="Arial Unicode MS" w:hAnsi="Segoe UI Symbol" w:cs="Arial Unicode MS"/>
          <w:szCs w:val="24"/>
        </w:rPr>
        <w:t xml:space="preserve"> </w:t>
      </w:r>
      <w:r w:rsidRPr="00D5087F">
        <w:rPr>
          <w:rFonts w:ascii="Segoe UI Symbol" w:eastAsia="Arial Unicode MS" w:hAnsi="Segoe UI Symbol" w:cs="Arial Unicode MS"/>
          <w:szCs w:val="24"/>
        </w:rPr>
        <w:t>therein.</w:t>
      </w:r>
      <w:r w:rsidR="007E703B" w:rsidRPr="00D5087F">
        <w:rPr>
          <w:rFonts w:ascii="Segoe UI Symbol" w:eastAsia="Arial Unicode MS" w:hAnsi="Segoe UI Symbol" w:cs="Arial Unicode MS"/>
          <w:szCs w:val="24"/>
        </w:rPr>
        <w:t xml:space="preserve"> </w:t>
      </w:r>
    </w:p>
    <w:p w14:paraId="2CA745F4" w14:textId="77777777" w:rsidR="008F7DFE" w:rsidRPr="00D5087F" w:rsidRDefault="008F7DFE" w:rsidP="001D5093">
      <w:pPr>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reduced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half</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p>
    <w:p w14:paraId="2833635B" w14:textId="77777777" w:rsidR="008F7DFE" w:rsidRPr="00D5087F" w:rsidRDefault="008F7DFE" w:rsidP="001D5093">
      <w:pPr>
        <w:rPr>
          <w:rFonts w:ascii="Segoe UI Symbol" w:hAnsi="Segoe UI Symbol"/>
        </w:rPr>
      </w:pPr>
    </w:p>
    <w:p w14:paraId="567758FF" w14:textId="77777777" w:rsidR="008F7DFE" w:rsidRPr="00D5087F" w:rsidRDefault="008F7DFE" w:rsidP="001D5093">
      <w:pPr>
        <w:tabs>
          <w:tab w:val="left" w:pos="720"/>
        </w:tabs>
        <w:ind w:left="1440" w:hanging="720"/>
        <w:rPr>
          <w:rFonts w:ascii="Segoe UI Symbol" w:hAnsi="Segoe UI Symbol"/>
        </w:rPr>
      </w:pPr>
      <w:r w:rsidRPr="00D5087F">
        <w:rPr>
          <w:rFonts w:ascii="Segoe UI Symbol" w:hAnsi="Segoe UI Symbol"/>
        </w:rPr>
        <w:t>(a</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a</w:t>
      </w:r>
      <w:proofErr w:type="gramEnd"/>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or</w:t>
      </w:r>
    </w:p>
    <w:p w14:paraId="3B9E1EA8" w14:textId="77777777" w:rsidR="008F7DFE" w:rsidRPr="00D5087F" w:rsidRDefault="008F7DFE" w:rsidP="001D5093">
      <w:pPr>
        <w:tabs>
          <w:tab w:val="left" w:pos="720"/>
        </w:tabs>
        <w:ind w:left="1440" w:hanging="720"/>
        <w:rPr>
          <w:rFonts w:ascii="Segoe UI Symbol" w:hAnsi="Segoe UI Symbol"/>
        </w:rPr>
      </w:pPr>
      <w:r w:rsidRPr="00D5087F">
        <w:rPr>
          <w:rFonts w:ascii="Segoe UI Symbol" w:hAnsi="Segoe UI Symbol"/>
        </w:rPr>
        <w:t>(b</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a</w:t>
      </w:r>
      <w:proofErr w:type="gramEnd"/>
      <w:r w:rsidR="007E703B" w:rsidRPr="00D5087F">
        <w:rPr>
          <w:rFonts w:ascii="Segoe UI Symbol" w:hAnsi="Segoe UI Symbol"/>
        </w:rPr>
        <w:t xml:space="preserve"> </w:t>
      </w:r>
      <w:r w:rsidRPr="00D5087F">
        <w:rPr>
          <w:rFonts w:ascii="Segoe UI Symbol" w:hAnsi="Segoe UI Symbol"/>
        </w:rPr>
        <w:t>registered</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Applicant</w:t>
      </w:r>
      <w:r w:rsidR="007E703B" w:rsidRPr="00D5087F">
        <w:rPr>
          <w:rFonts w:ascii="Segoe UI Symbol" w:hAnsi="Segoe UI Symbol"/>
        </w:rPr>
        <w:t xml:space="preserve"> </w:t>
      </w:r>
      <w:r w:rsidRPr="00D5087F">
        <w:rPr>
          <w:rFonts w:ascii="Segoe UI Symbol" w:hAnsi="Segoe UI Symbol"/>
        </w:rPr>
        <w:t>(</w:t>
      </w:r>
      <w:proofErr w:type="spellStart"/>
      <w:r w:rsidRPr="00D5087F">
        <w:rPr>
          <w:rFonts w:ascii="Segoe UI Symbol" w:hAnsi="Segoe UI Symbol"/>
        </w:rPr>
        <w:t>i</w:t>
      </w:r>
      <w:proofErr w:type="spellEnd"/>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attaching</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requesting</w:t>
      </w:r>
      <w:r w:rsidR="007E703B" w:rsidRPr="00D5087F">
        <w:rPr>
          <w:rFonts w:ascii="Segoe UI Symbol" w:hAnsi="Segoe UI Symbol"/>
        </w:rPr>
        <w:t xml:space="preserve"> </w:t>
      </w:r>
      <w:r w:rsidRPr="00D5087F">
        <w:rPr>
          <w:rFonts w:ascii="Segoe UI Symbol" w:hAnsi="Segoe UI Symbol"/>
        </w:rPr>
        <w:t>issuance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lastRenderedPageBreak/>
        <w:t>stating</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failed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issue</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time</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provide</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justifiable</w:t>
      </w:r>
      <w:r w:rsidR="007E703B" w:rsidRPr="00D5087F">
        <w:rPr>
          <w:rFonts w:ascii="Segoe UI Symbol" w:hAnsi="Segoe UI Symbol"/>
        </w:rPr>
        <w:t xml:space="preserve"> </w:t>
      </w:r>
      <w:r w:rsidRPr="00D5087F">
        <w:rPr>
          <w:rFonts w:ascii="Segoe UI Symbol" w:hAnsi="Segoe UI Symbol"/>
        </w:rPr>
        <w:t>reasons</w:t>
      </w:r>
      <w:r w:rsidR="007E703B" w:rsidRPr="00D5087F">
        <w:rPr>
          <w:rFonts w:ascii="Segoe UI Symbol" w:hAnsi="Segoe UI Symbol"/>
        </w:rPr>
        <w:t xml:space="preserve"> </w:t>
      </w:r>
      <w:r w:rsidRPr="00D5087F">
        <w:rPr>
          <w:rFonts w:ascii="Segoe UI Symbol" w:hAnsi="Segoe UI Symbol"/>
        </w:rPr>
        <w:t>why</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issued,</w:t>
      </w:r>
      <w:r w:rsidR="007E703B" w:rsidRPr="00D5087F">
        <w:rPr>
          <w:rFonts w:ascii="Segoe UI Symbol" w:hAnsi="Segoe UI Symbol"/>
        </w:rPr>
        <w:t xml:space="preserve"> </w:t>
      </w:r>
      <w:r w:rsidRPr="00D5087F">
        <w:rPr>
          <w:rFonts w:ascii="Segoe UI Symbol" w:hAnsi="Segoe UI Symbol"/>
        </w:rPr>
        <w:t>so</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deemed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occurred.</w:t>
      </w:r>
      <w:r w:rsidR="007E703B" w:rsidRPr="00D5087F">
        <w:rPr>
          <w:rFonts w:ascii="Segoe UI Symbol" w:hAnsi="Segoe UI Symbol"/>
        </w:rPr>
        <w:t xml:space="preserve"> </w:t>
      </w:r>
    </w:p>
    <w:p w14:paraId="079BB64E" w14:textId="77777777" w:rsidR="005B4A5F" w:rsidRPr="00D5087F" w:rsidRDefault="005B4A5F" w:rsidP="001D5093">
      <w:pPr>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expire</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later</w:t>
      </w:r>
      <w:r w:rsidR="007E703B" w:rsidRPr="00D5087F">
        <w:rPr>
          <w:rFonts w:ascii="Segoe UI Symbol" w:hAnsi="Segoe UI Symbol"/>
        </w:rPr>
        <w:t xml:space="preserve"> </w:t>
      </w:r>
      <w:r w:rsidRPr="00D5087F">
        <w:rPr>
          <w:rFonts w:ascii="Segoe UI Symbol" w:hAnsi="Segoe UI Symbol"/>
        </w:rPr>
        <w:t>than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earlier</w:t>
      </w:r>
      <w:r w:rsidR="007E703B" w:rsidRPr="00D5087F">
        <w:rPr>
          <w:rFonts w:ascii="Segoe UI Symbol" w:hAnsi="Segoe UI Symbol"/>
        </w:rPr>
        <w:t xml:space="preserve"> </w:t>
      </w:r>
      <w:r w:rsidRPr="00D5087F">
        <w:rPr>
          <w:rFonts w:ascii="Segoe UI Symbol" w:hAnsi="Segoe UI Symbol"/>
        </w:rPr>
        <w:t>of:</w:t>
      </w:r>
      <w:r w:rsidRPr="00D5087F">
        <w:rPr>
          <w:rStyle w:val="FootnoteReference"/>
          <w:rFonts w:ascii="Segoe UI Symbol" w:hAnsi="Segoe UI Symbol"/>
          <w:i/>
          <w:iCs/>
        </w:rPr>
        <w:footnoteReference w:id="34"/>
      </w:r>
    </w:p>
    <w:p w14:paraId="7BAD7200" w14:textId="77777777" w:rsidR="005B4A5F" w:rsidRPr="00D5087F" w:rsidRDefault="005B4A5F" w:rsidP="001D5093">
      <w:pPr>
        <w:ind w:left="1440" w:hanging="720"/>
        <w:rPr>
          <w:rFonts w:ascii="Segoe UI Symbol" w:hAnsi="Segoe UI Symbol"/>
        </w:rPr>
      </w:pPr>
      <w:r w:rsidRPr="00D5087F">
        <w:rPr>
          <w:rFonts w:ascii="Segoe UI Symbol" w:hAnsi="Segoe UI Symbol"/>
        </w:rPr>
        <w:t>(a</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twelve</w:t>
      </w:r>
      <w:proofErr w:type="gramEnd"/>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either</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(b)</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or</w:t>
      </w:r>
    </w:p>
    <w:p w14:paraId="47FB5586" w14:textId="77777777" w:rsidR="005B4A5F" w:rsidRPr="00D5087F" w:rsidRDefault="005B4A5F" w:rsidP="001D5093">
      <w:pPr>
        <w:ind w:left="1440" w:hanging="720"/>
        <w:rPr>
          <w:rFonts w:ascii="Segoe UI Symbol" w:hAnsi="Segoe UI Symbol"/>
        </w:rPr>
      </w:pPr>
      <w:r w:rsidRPr="00D5087F">
        <w:rPr>
          <w:rFonts w:ascii="Segoe UI Symbol" w:hAnsi="Segoe UI Symbol"/>
        </w:rPr>
        <w:t>(b</w:t>
      </w:r>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eighteen</w:t>
      </w:r>
      <w:proofErr w:type="gramEnd"/>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p>
    <w:p w14:paraId="100CC256" w14:textId="77777777" w:rsidR="008F7DFE" w:rsidRPr="00D5087F" w:rsidRDefault="008F7DFE" w:rsidP="001D5093">
      <w:pPr>
        <w:ind w:left="2160" w:hanging="720"/>
        <w:rPr>
          <w:rFonts w:ascii="Segoe UI Symbol" w:hAnsi="Segoe UI Symbol"/>
        </w:rPr>
      </w:pPr>
      <w:r w:rsidRPr="00D5087F">
        <w:rPr>
          <w:rFonts w:ascii="Segoe UI Symbol" w:hAnsi="Segoe UI Symbol"/>
        </w:rPr>
        <w:t>(</w:t>
      </w:r>
      <w:proofErr w:type="spellStart"/>
      <w:r w:rsidRPr="00D5087F">
        <w:rPr>
          <w:rFonts w:ascii="Segoe UI Symbol" w:hAnsi="Segoe UI Symbol"/>
        </w:rPr>
        <w:t>i</w:t>
      </w:r>
      <w:proofErr w:type="spellEnd"/>
      <w:proofErr w:type="gramStart"/>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b/>
        <w:t>a</w:t>
      </w:r>
      <w:proofErr w:type="gramEnd"/>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or</w:t>
      </w:r>
    </w:p>
    <w:p w14:paraId="548809C0" w14:textId="77777777" w:rsidR="008F7DFE" w:rsidRPr="00D5087F" w:rsidRDefault="008F7DFE" w:rsidP="001D5093">
      <w:pPr>
        <w:ind w:left="2160" w:hanging="720"/>
        <w:rPr>
          <w:rFonts w:ascii="Segoe UI Symbol" w:hAnsi="Segoe UI Symbol"/>
        </w:rPr>
      </w:pPr>
      <w:r w:rsidRPr="00D5087F">
        <w:rPr>
          <w:rFonts w:ascii="Segoe UI Symbol" w:hAnsi="Segoe UI Symbol"/>
        </w:rPr>
        <w:t>(ii)</w:t>
      </w:r>
      <w:r w:rsidR="007E703B" w:rsidRPr="00D5087F">
        <w:rPr>
          <w:rFonts w:ascii="Segoe UI Symbol" w:hAnsi="Segoe UI Symbol"/>
        </w:rPr>
        <w:t xml:space="preserve"> </w:t>
      </w:r>
      <w:r w:rsidRPr="00D5087F">
        <w:rPr>
          <w:rFonts w:ascii="Segoe UI Symbol" w:hAnsi="Segoe UI Symbol"/>
        </w:rPr>
        <w:tab/>
        <w:t>a</w:t>
      </w:r>
      <w:r w:rsidR="007E703B" w:rsidRPr="00D5087F">
        <w:rPr>
          <w:rFonts w:ascii="Segoe UI Symbol" w:hAnsi="Segoe UI Symbol"/>
        </w:rPr>
        <w:t xml:space="preserve"> </w:t>
      </w:r>
      <w:r w:rsidRPr="00D5087F">
        <w:rPr>
          <w:rFonts w:ascii="Segoe UI Symbol" w:hAnsi="Segoe UI Symbol"/>
        </w:rPr>
        <w:t>registered</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Applicant,</w:t>
      </w:r>
      <w:r w:rsidR="007E703B" w:rsidRPr="00D5087F">
        <w:rPr>
          <w:rFonts w:ascii="Segoe UI Symbol" w:hAnsi="Segoe UI Symbol"/>
        </w:rPr>
        <w:t xml:space="preserve"> </w:t>
      </w:r>
      <w:r w:rsidRPr="00D5087F">
        <w:rPr>
          <w:rFonts w:ascii="Segoe UI Symbol" w:hAnsi="Segoe UI Symbol"/>
        </w:rPr>
        <w:t>attaching</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ready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commissioning,</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stating</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fourteen</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elapsed</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seven</w:t>
      </w:r>
      <w:r w:rsidR="007E703B" w:rsidRPr="00D5087F">
        <w:rPr>
          <w:rFonts w:ascii="Segoe UI Symbol" w:hAnsi="Segoe UI Symbol"/>
        </w:rPr>
        <w:t xml:space="preserve"> </w:t>
      </w:r>
      <w:r w:rsidRPr="00D5087F">
        <w:rPr>
          <w:rFonts w:ascii="Segoe UI Symbol" w:hAnsi="Segoe UI Symbol"/>
        </w:rPr>
        <w:t>days</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elapsed</w:t>
      </w:r>
      <w:r w:rsidR="007E703B" w:rsidRPr="00D5087F">
        <w:rPr>
          <w:rFonts w:ascii="Segoe UI Symbol" w:hAnsi="Segoe UI Symbol"/>
        </w:rPr>
        <w:t xml:space="preserve"> </w:t>
      </w: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was</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repeated</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Project</w:t>
      </w:r>
      <w:r w:rsidR="007E703B" w:rsidRPr="00D5087F">
        <w:rPr>
          <w:rFonts w:ascii="Segoe UI Symbol" w:hAnsi="Segoe UI Symbol"/>
        </w:rPr>
        <w:t xml:space="preserve"> </w:t>
      </w:r>
      <w:r w:rsidRPr="00D5087F">
        <w:rPr>
          <w:rFonts w:ascii="Segoe UI Symbol" w:hAnsi="Segoe UI Symbol"/>
        </w:rPr>
        <w:t>Manager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failed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issue</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inform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Applicant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writing</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defects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deficiencies;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p>
    <w:p w14:paraId="01EAE08C" w14:textId="77777777" w:rsidR="008F7DFE" w:rsidRPr="00D5087F" w:rsidRDefault="008F7DFE" w:rsidP="001D5093">
      <w:pPr>
        <w:ind w:left="2160" w:hanging="720"/>
        <w:rPr>
          <w:rFonts w:ascii="Segoe UI Symbol" w:hAnsi="Segoe UI Symbol"/>
        </w:rPr>
      </w:pPr>
      <w:r w:rsidRPr="00D5087F">
        <w:rPr>
          <w:rFonts w:ascii="Segoe UI Symbol" w:hAnsi="Segoe UI Symbol"/>
        </w:rPr>
        <w:t>(iii)</w:t>
      </w:r>
      <w:r w:rsidR="007E703B" w:rsidRPr="00D5087F">
        <w:rPr>
          <w:rFonts w:ascii="Segoe UI Symbol" w:hAnsi="Segoe UI Symbol"/>
        </w:rPr>
        <w:t xml:space="preserve"> </w:t>
      </w:r>
      <w:r w:rsidRPr="00D5087F">
        <w:rPr>
          <w:rFonts w:ascii="Segoe UI Symbol" w:hAnsi="Segoe UI Symbol"/>
        </w:rPr>
        <w:tab/>
        <w:t>a</w:t>
      </w:r>
      <w:r w:rsidR="007E703B" w:rsidRPr="00D5087F">
        <w:rPr>
          <w:rFonts w:ascii="Segoe UI Symbol" w:hAnsi="Segoe UI Symbol"/>
        </w:rPr>
        <w:t xml:space="preserve"> </w:t>
      </w:r>
      <w:r w:rsidRPr="00D5087F">
        <w:rPr>
          <w:rFonts w:ascii="Segoe UI Symbol" w:hAnsi="Segoe UI Symbol"/>
        </w:rPr>
        <w:t>registered</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Applicant</w:t>
      </w:r>
      <w:r w:rsidR="007E703B" w:rsidRPr="00D5087F">
        <w:rPr>
          <w:rFonts w:ascii="Segoe UI Symbol" w:hAnsi="Segoe UI Symbol"/>
        </w:rPr>
        <w:t xml:space="preserve"> </w:t>
      </w:r>
      <w:r w:rsidRPr="00D5087F">
        <w:rPr>
          <w:rFonts w:ascii="Segoe UI Symbol" w:hAnsi="Segoe UI Symbol"/>
        </w:rPr>
        <w:t>stating</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been</w:t>
      </w:r>
      <w:r w:rsidR="007E703B" w:rsidRPr="00D5087F">
        <w:rPr>
          <w:rFonts w:ascii="Segoe UI Symbol" w:hAnsi="Segoe UI Symbol"/>
        </w:rPr>
        <w:t xml:space="preserve"> </w:t>
      </w:r>
      <w:r w:rsidRPr="00D5087F">
        <w:rPr>
          <w:rFonts w:ascii="Segoe UI Symbol" w:hAnsi="Segoe UI Symbol"/>
        </w:rPr>
        <w:t>issued</w:t>
      </w:r>
      <w:r w:rsidR="007E703B" w:rsidRPr="00D5087F">
        <w:rPr>
          <w:rFonts w:ascii="Segoe UI Symbol" w:hAnsi="Segoe UI Symbol"/>
        </w:rPr>
        <w:t xml:space="preserve"> </w:t>
      </w:r>
      <w:r w:rsidRPr="00D5087F">
        <w:rPr>
          <w:rFonts w:ascii="Segoe UI Symbol" w:hAnsi="Segoe UI Symbol"/>
        </w:rPr>
        <w:t>but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Employer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making</w:t>
      </w:r>
      <w:r w:rsidR="007E703B" w:rsidRPr="00D5087F">
        <w:rPr>
          <w:rFonts w:ascii="Segoe UI Symbol" w:hAnsi="Segoe UI Symbol"/>
        </w:rPr>
        <w:t xml:space="preserve"> </w:t>
      </w:r>
      <w:r w:rsidRPr="00D5087F">
        <w:rPr>
          <w:rFonts w:ascii="Segoe UI Symbol" w:hAnsi="Segoe UI Symbol"/>
        </w:rPr>
        <w:t>use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p>
    <w:p w14:paraId="7ED42C56" w14:textId="77777777" w:rsidR="008F7DFE" w:rsidRPr="00D5087F" w:rsidRDefault="008F7DFE" w:rsidP="001D5093">
      <w:pPr>
        <w:ind w:left="1440" w:hanging="720"/>
        <w:rPr>
          <w:rFonts w:ascii="Segoe UI Symbol" w:hAnsi="Segoe UI Symbol"/>
        </w:rPr>
      </w:pPr>
      <w:r w:rsidRPr="00D5087F">
        <w:rPr>
          <w:rFonts w:ascii="Segoe UI Symbol" w:hAnsi="Segoe UI Symbol"/>
        </w:rPr>
        <w:t>(c)</w:t>
      </w:r>
      <w:r w:rsidR="007E703B" w:rsidRPr="00D5087F">
        <w:rPr>
          <w:rFonts w:ascii="Segoe UI Symbol" w:hAnsi="Segoe UI Symbol"/>
        </w:rPr>
        <w:t xml:space="preserve"> </w:t>
      </w:r>
      <w:r w:rsidRPr="00D5087F">
        <w:rPr>
          <w:rFonts w:ascii="Segoe UI Symbol" w:hAnsi="Segoe UI Symbol"/>
        </w:rPr>
        <w:tab/>
        <w:t>the</w:t>
      </w:r>
      <w:r w:rsidR="007E703B" w:rsidRPr="00D5087F">
        <w:rPr>
          <w:rFonts w:ascii="Segoe UI Symbol" w:hAnsi="Segoe UI Symbol"/>
        </w:rPr>
        <w:t xml:space="preserve"> </w:t>
      </w:r>
      <w:r w:rsidRPr="00D5087F">
        <w:rPr>
          <w:rFonts w:ascii="Segoe UI Symbol" w:hAnsi="Segoe UI Symbol"/>
        </w:rPr>
        <w:t>____</w:t>
      </w:r>
      <w:r w:rsidR="007E703B" w:rsidRPr="00D5087F">
        <w:rPr>
          <w:rFonts w:ascii="Segoe UI Symbol" w:hAnsi="Segoe UI Symbol"/>
        </w:rPr>
        <w:t xml:space="preserve"> </w:t>
      </w:r>
      <w:r w:rsidRPr="00D5087F">
        <w:rPr>
          <w:rFonts w:ascii="Segoe UI Symbol" w:hAnsi="Segoe UI Symbol"/>
        </w:rPr>
        <w:t>day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_____,</w:t>
      </w:r>
      <w:r w:rsidR="007E703B" w:rsidRPr="00D5087F">
        <w:rPr>
          <w:rFonts w:ascii="Segoe UI Symbol" w:hAnsi="Segoe UI Symbol"/>
        </w:rPr>
        <w:t xml:space="preserve"> </w:t>
      </w:r>
      <w:r w:rsidRPr="00D5087F">
        <w:rPr>
          <w:rFonts w:ascii="Segoe UI Symbol" w:hAnsi="Segoe UI Symbol"/>
        </w:rPr>
        <w:t>2___.</w:t>
      </w:r>
      <w:r w:rsidRPr="00D5087F">
        <w:rPr>
          <w:rStyle w:val="FootnoteReference"/>
          <w:rFonts w:ascii="Segoe UI Symbol" w:hAnsi="Segoe UI Symbol"/>
        </w:rPr>
        <w:footnoteReference w:id="35"/>
      </w:r>
    </w:p>
    <w:p w14:paraId="2CB5D69B" w14:textId="77777777" w:rsidR="008F7DFE" w:rsidRPr="00D5087F" w:rsidRDefault="008F7DFE" w:rsidP="001D5093">
      <w:pPr>
        <w:ind w:left="1440" w:hanging="720"/>
        <w:rPr>
          <w:rFonts w:ascii="Segoe UI Symbol" w:hAnsi="Segoe UI Symbol"/>
        </w:rPr>
      </w:pPr>
    </w:p>
    <w:p w14:paraId="56F6B96C" w14:textId="77777777" w:rsidR="008F7DFE" w:rsidRPr="00D5087F" w:rsidRDefault="008F7DFE" w:rsidP="001D5093">
      <w:pPr>
        <w:rPr>
          <w:rFonts w:ascii="Segoe UI Symbol" w:hAnsi="Segoe UI Symbol"/>
        </w:rPr>
      </w:pPr>
      <w:r w:rsidRPr="00D5087F">
        <w:rPr>
          <w:rFonts w:ascii="Segoe UI Symbol" w:hAnsi="Segoe UI Symbol"/>
        </w:rPr>
        <w:t>Consequently,</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must</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received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office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before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date.</w:t>
      </w:r>
    </w:p>
    <w:p w14:paraId="52343827" w14:textId="77777777" w:rsidR="008F7DFE" w:rsidRPr="00D5087F" w:rsidRDefault="008F7DFE" w:rsidP="001D5093">
      <w:pPr>
        <w:pStyle w:val="NormalWeb"/>
        <w:jc w:val="both"/>
        <w:rPr>
          <w:rFonts w:ascii="Segoe UI Symbol" w:hAnsi="Segoe UI Symbol"/>
          <w:color w:val="000000" w:themeColor="text1"/>
        </w:rPr>
      </w:pPr>
      <w:r w:rsidRPr="00D5087F">
        <w:rPr>
          <w:rFonts w:ascii="Segoe UI Symbol" w:hAnsi="Segoe UI Symbol"/>
          <w:color w:val="000000" w:themeColor="text1"/>
        </w:rPr>
        <w:lastRenderedPageBreak/>
        <w:t>This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guarantee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subject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to</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the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Uniform</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Rules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for</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Demand</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Guarantees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(URDG)</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2010</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Revision,</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ICC</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Publication</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No.</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758,</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except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that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the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supporting</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statement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under</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Article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15(a)</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hereby</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excluded.</w:t>
      </w:r>
    </w:p>
    <w:p w14:paraId="385B1ACB" w14:textId="77777777" w:rsidR="008F7DFE" w:rsidRPr="00D5087F" w:rsidRDefault="008F7DFE" w:rsidP="001D5093">
      <w:pPr>
        <w:jc w:val="center"/>
        <w:rPr>
          <w:rFonts w:ascii="Segoe UI Symbol" w:hAnsi="Segoe UI Symbol"/>
          <w:color w:val="000000" w:themeColor="text1"/>
        </w:rPr>
      </w:pPr>
      <w:r w:rsidRPr="00D5087F">
        <w:rPr>
          <w:rFonts w:ascii="Segoe UI Symbol" w:hAnsi="Segoe UI Symbol"/>
          <w:color w:val="000000" w:themeColor="text1"/>
        </w:rPr>
        <w:t>_____________________</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br/>
      </w:r>
      <w:r w:rsidRPr="004971D4">
        <w:rPr>
          <w:rFonts w:ascii="Segoe UI Symbol" w:hAnsi="Segoe UI Symbol"/>
          <w:i/>
          <w:color w:val="0070C0"/>
        </w:rPr>
        <w:t>[signature(s)]</w:t>
      </w:r>
    </w:p>
    <w:p w14:paraId="1A1FA36F" w14:textId="77777777" w:rsidR="008F7DFE" w:rsidRPr="00D5087F" w:rsidRDefault="008F7DFE" w:rsidP="001D5093">
      <w:pPr>
        <w:pStyle w:val="BodyText"/>
        <w:rPr>
          <w:rFonts w:ascii="Segoe UI Symbol" w:hAnsi="Segoe UI Symbol"/>
          <w:color w:val="000000" w:themeColor="text1"/>
        </w:rPr>
      </w:pPr>
      <w:r w:rsidRPr="00D5087F">
        <w:rPr>
          <w:rFonts w:ascii="Segoe UI Symbol" w:hAnsi="Segoe UI Symbol"/>
          <w:color w:val="000000" w:themeColor="text1"/>
        </w:rPr>
        <w:br/>
      </w:r>
    </w:p>
    <w:p w14:paraId="4ACD89F4" w14:textId="77777777" w:rsidR="008F7DFE" w:rsidRPr="00D5087F" w:rsidRDefault="008F7DFE" w:rsidP="001D5093">
      <w:pPr>
        <w:rPr>
          <w:rFonts w:ascii="Segoe UI Symbol" w:hAnsi="Segoe UI Symbol"/>
          <w:b/>
          <w:i/>
          <w:color w:val="000000" w:themeColor="text1"/>
        </w:rPr>
      </w:pPr>
      <w:r w:rsidRPr="00D5087F">
        <w:rPr>
          <w:rFonts w:ascii="Segoe UI Symbol" w:hAnsi="Segoe UI Symbol"/>
          <w:b/>
          <w:i/>
          <w:color w:val="000000" w:themeColor="text1"/>
        </w:rPr>
        <w:t>Note</w:t>
      </w:r>
      <w:proofErr w:type="gramStart"/>
      <w:r w:rsidRPr="00D5087F">
        <w:rPr>
          <w:rFonts w:ascii="Segoe UI Symbol" w:hAnsi="Segoe UI Symbol"/>
          <w:b/>
          <w:i/>
          <w:color w:val="000000" w:themeColor="text1"/>
        </w:rPr>
        <w:t>:</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All</w:t>
      </w:r>
      <w:proofErr w:type="gramEnd"/>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italicized</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text</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(including</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footnotes)</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is</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for</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use</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in</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preparing</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this</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form</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and</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shall</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be</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deleted</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from</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the</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final</w:t>
      </w:r>
      <w:r w:rsidR="007E703B" w:rsidRPr="00D5087F">
        <w:rPr>
          <w:rFonts w:ascii="Segoe UI Symbol" w:hAnsi="Segoe UI Symbol"/>
          <w:b/>
          <w:i/>
          <w:color w:val="000000" w:themeColor="text1"/>
        </w:rPr>
        <w:t xml:space="preserve"> </w:t>
      </w:r>
      <w:r w:rsidRPr="00D5087F">
        <w:rPr>
          <w:rFonts w:ascii="Segoe UI Symbol" w:hAnsi="Segoe UI Symbol"/>
          <w:b/>
          <w:i/>
          <w:color w:val="000000" w:themeColor="text1"/>
        </w:rPr>
        <w:t>product.</w:t>
      </w:r>
    </w:p>
    <w:p w14:paraId="4A322B0F" w14:textId="77777777" w:rsidR="005B4A5F" w:rsidRPr="00D5087F" w:rsidRDefault="005B4A5F" w:rsidP="00A629B9">
      <w:pPr>
        <w:pStyle w:val="Heading1"/>
      </w:pPr>
      <w:r w:rsidRPr="00D5087F">
        <w:rPr>
          <w:i/>
        </w:rPr>
        <w:br w:type="page"/>
      </w:r>
      <w:bookmarkStart w:id="1247" w:name="_Toc437692918"/>
      <w:bookmarkStart w:id="1248" w:name="_Toc125952766"/>
      <w:bookmarkStart w:id="1249" w:name="_Toc59196877"/>
      <w:bookmarkStart w:id="1250" w:name="_Toc59197262"/>
      <w:bookmarkStart w:id="1251" w:name="_Hlt61940523"/>
      <w:bookmarkStart w:id="1252" w:name="_Toc68319425"/>
      <w:bookmarkStart w:id="1253" w:name="_Toc87082192"/>
      <w:bookmarkStart w:id="1254" w:name="_Toc103155218"/>
      <w:r w:rsidRPr="00D5087F">
        <w:lastRenderedPageBreak/>
        <w:t>Performance</w:t>
      </w:r>
      <w:r w:rsidR="007E703B" w:rsidRPr="00D5087F">
        <w:t xml:space="preserve"> </w:t>
      </w:r>
      <w:r w:rsidRPr="00D5087F">
        <w:t>Security</w:t>
      </w:r>
      <w:r w:rsidR="007E703B" w:rsidRPr="00D5087F">
        <w:t xml:space="preserve"> </w:t>
      </w:r>
      <w:r w:rsidRPr="00D5087F">
        <w:t>Form-</w:t>
      </w:r>
      <w:r w:rsidR="007E703B" w:rsidRPr="00D5087F">
        <w:t xml:space="preserve"> </w:t>
      </w:r>
      <w:r w:rsidR="006A7A5A" w:rsidRPr="00D5087F">
        <w:t>Conditional</w:t>
      </w:r>
      <w:r w:rsidR="007E703B" w:rsidRPr="00D5087F">
        <w:t xml:space="preserve"> </w:t>
      </w:r>
      <w:r w:rsidR="006A7A5A" w:rsidRPr="00D5087F">
        <w:t>Bank</w:t>
      </w:r>
      <w:r w:rsidR="007E703B" w:rsidRPr="00D5087F">
        <w:t xml:space="preserve"> </w:t>
      </w:r>
      <w:r w:rsidR="006A7A5A" w:rsidRPr="00D5087F">
        <w:t>Guarantee</w:t>
      </w:r>
      <w:bookmarkEnd w:id="1247"/>
      <w:bookmarkEnd w:id="1248"/>
      <w:bookmarkEnd w:id="1249"/>
      <w:bookmarkEnd w:id="1250"/>
    </w:p>
    <w:p w14:paraId="01AABAFD"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Date:</w:t>
      </w:r>
      <w:r w:rsidRPr="00D5087F">
        <w:rPr>
          <w:rFonts w:ascii="Segoe UI Symbol" w:hAnsi="Segoe UI Symbol"/>
        </w:rPr>
        <w:tab/>
      </w:r>
      <w:r w:rsidRPr="00D5087F">
        <w:rPr>
          <w:rFonts w:ascii="Segoe UI Symbol" w:hAnsi="Segoe UI Symbol"/>
          <w:u w:val="single"/>
        </w:rPr>
        <w:tab/>
      </w:r>
    </w:p>
    <w:p w14:paraId="0DD43BE7" w14:textId="77777777"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t>Loan/Credit</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220AC50B" w14:textId="0B1350AE" w:rsidR="005B4A5F" w:rsidRPr="00D5087F" w:rsidRDefault="005B4A5F" w:rsidP="001D5093">
      <w:pPr>
        <w:tabs>
          <w:tab w:val="right" w:pos="6480"/>
          <w:tab w:val="left" w:pos="6660"/>
          <w:tab w:val="left" w:pos="9000"/>
        </w:tabs>
        <w:rPr>
          <w:rFonts w:ascii="Segoe UI Symbol" w:hAnsi="Segoe UI Symbol"/>
        </w:rPr>
      </w:pPr>
      <w:r w:rsidRPr="00D5087F">
        <w:rPr>
          <w:rFonts w:ascii="Segoe UI Symbol" w:hAnsi="Segoe UI Symbol"/>
        </w:rPr>
        <w:tab/>
      </w:r>
      <w:r w:rsidR="00BC22EF" w:rsidRPr="00D5087F">
        <w:rPr>
          <w:rFonts w:ascii="Segoe UI Symbol" w:hAnsi="Segoe UI Symbol"/>
        </w:rPr>
        <w:t>IFB</w:t>
      </w:r>
      <w:r w:rsidR="007E703B" w:rsidRPr="00D5087F">
        <w:rPr>
          <w:rFonts w:ascii="Segoe UI Symbol" w:hAnsi="Segoe UI Symbol"/>
        </w:rPr>
        <w:t xml:space="preserve"> </w:t>
      </w:r>
      <w:r w:rsidRPr="00D5087F">
        <w:rPr>
          <w:rFonts w:ascii="Segoe UI Symbol" w:hAnsi="Segoe UI Symbol"/>
        </w:rPr>
        <w:t>N</w:t>
      </w:r>
      <w:r w:rsidRPr="00D5087F">
        <w:rPr>
          <w:rFonts w:ascii="Segoe UI Symbol" w:hAnsi="Segoe UI Symbol"/>
          <w:vertAlign w:val="superscript"/>
        </w:rPr>
        <w:t>o</w:t>
      </w:r>
      <w:r w:rsidRPr="00D5087F">
        <w:rPr>
          <w:rFonts w:ascii="Segoe UI Symbol" w:hAnsi="Segoe UI Symbol"/>
        </w:rPr>
        <w:t>:</w:t>
      </w:r>
      <w:r w:rsidRPr="00D5087F">
        <w:rPr>
          <w:rFonts w:ascii="Segoe UI Symbol" w:hAnsi="Segoe UI Symbol"/>
        </w:rPr>
        <w:tab/>
      </w:r>
      <w:r w:rsidRPr="00D5087F">
        <w:rPr>
          <w:rFonts w:ascii="Segoe UI Symbol" w:hAnsi="Segoe UI Symbol"/>
          <w:u w:val="single"/>
        </w:rPr>
        <w:tab/>
      </w:r>
    </w:p>
    <w:p w14:paraId="1236035A" w14:textId="77777777" w:rsidR="005B4A5F" w:rsidRPr="00D5087F" w:rsidRDefault="005B4A5F" w:rsidP="001D5093">
      <w:pPr>
        <w:rPr>
          <w:rFonts w:ascii="Segoe UI Symbol" w:hAnsi="Segoe UI Symbol"/>
        </w:rPr>
      </w:pP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sz w:val="20"/>
        </w:rPr>
        <w:t>___________________________________</w:t>
      </w:r>
    </w:p>
    <w:p w14:paraId="3D2B4AB1" w14:textId="77777777" w:rsidR="005B4A5F" w:rsidRPr="00D5087F" w:rsidRDefault="005B4A5F" w:rsidP="001D5093">
      <w:pPr>
        <w:rPr>
          <w:rFonts w:ascii="Segoe UI Symbol" w:hAnsi="Segoe UI Symbol"/>
        </w:rPr>
      </w:pPr>
    </w:p>
    <w:p w14:paraId="40DD4E94" w14:textId="77777777" w:rsidR="005B4A5F" w:rsidRPr="00D5087F" w:rsidRDefault="005B4A5F" w:rsidP="001D5093">
      <w:pPr>
        <w:rPr>
          <w:rFonts w:ascii="Segoe UI Symbol" w:hAnsi="Segoe UI Symbol"/>
        </w:rPr>
      </w:pPr>
      <w:r w:rsidRPr="00D5087F">
        <w:rPr>
          <w:rFonts w:ascii="Segoe UI Symbol" w:hAnsi="Segoe UI Symbol"/>
        </w:rPr>
        <w:t>Dear</w:t>
      </w:r>
      <w:r w:rsidR="007E703B" w:rsidRPr="00D5087F">
        <w:rPr>
          <w:rFonts w:ascii="Segoe UI Symbol" w:hAnsi="Segoe UI Symbol"/>
        </w:rPr>
        <w:t xml:space="preserve"> </w:t>
      </w:r>
      <w:r w:rsidRPr="00D5087F">
        <w:rPr>
          <w:rFonts w:ascii="Segoe UI Symbol" w:hAnsi="Segoe UI Symbol"/>
        </w:rPr>
        <w:t>Ladies</w:t>
      </w:r>
      <w:r w:rsidR="007E703B" w:rsidRPr="00D5087F">
        <w:rPr>
          <w:rFonts w:ascii="Segoe UI Symbol" w:hAnsi="Segoe UI Symbol"/>
        </w:rPr>
        <w:t xml:space="preserve"> </w:t>
      </w:r>
      <w:r w:rsidRPr="00D5087F">
        <w:rPr>
          <w:rFonts w:ascii="Segoe UI Symbol" w:hAnsi="Segoe UI Symbol"/>
        </w:rPr>
        <w:t>and/or</w:t>
      </w:r>
      <w:r w:rsidR="007E703B" w:rsidRPr="00D5087F">
        <w:rPr>
          <w:rFonts w:ascii="Segoe UI Symbol" w:hAnsi="Segoe UI Symbol"/>
        </w:rPr>
        <w:t xml:space="preserve"> </w:t>
      </w:r>
      <w:r w:rsidRPr="00D5087F">
        <w:rPr>
          <w:rFonts w:ascii="Segoe UI Symbol" w:hAnsi="Segoe UI Symbol"/>
        </w:rPr>
        <w:t>Gentlemen,</w:t>
      </w:r>
    </w:p>
    <w:p w14:paraId="051C5B49"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refer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4971D4">
        <w:rPr>
          <w:rFonts w:ascii="Segoe UI Symbol" w:hAnsi="Segoe UI Symbol"/>
          <w:i/>
          <w:iCs/>
          <w:color w:val="0070C0"/>
          <w:szCs w:val="24"/>
        </w:rPr>
        <w:t>[date]</w:t>
      </w:r>
      <w:r w:rsidR="007E703B" w:rsidRPr="004971D4">
        <w:rPr>
          <w:rFonts w:ascii="Segoe UI Symbol" w:hAnsi="Segoe UI Symbol"/>
          <w:i/>
          <w:iCs/>
          <w:color w:val="0070C0"/>
          <w:szCs w:val="24"/>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sz w:val="20"/>
        </w:rPr>
        <w:t>____________________________</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concerning</w:t>
      </w:r>
      <w:r w:rsidR="007E703B" w:rsidRPr="00D5087F">
        <w:rPr>
          <w:rFonts w:ascii="Segoe UI Symbol" w:hAnsi="Segoe UI Symbol"/>
        </w:rPr>
        <w:t xml:space="preserve"> </w:t>
      </w:r>
      <w:r w:rsidRPr="00D5087F">
        <w:rPr>
          <w:rFonts w:ascii="Segoe UI Symbol" w:hAnsi="Segoe UI Symbol"/>
        </w:rPr>
        <w:t>design,</w:t>
      </w:r>
      <w:r w:rsidR="007E703B" w:rsidRPr="00D5087F">
        <w:rPr>
          <w:rFonts w:ascii="Segoe UI Symbol" w:hAnsi="Segoe UI Symbol"/>
        </w:rPr>
        <w:t xml:space="preserve"> </w:t>
      </w:r>
      <w:r w:rsidRPr="00D5087F">
        <w:rPr>
          <w:rFonts w:ascii="Segoe UI Symbol" w:hAnsi="Segoe UI Symbol"/>
        </w:rPr>
        <w:t>execution</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sz w:val="20"/>
        </w:rPr>
        <w:t>____________________________</w:t>
      </w:r>
      <w:r w:rsidRPr="00D5087F">
        <w:rPr>
          <w:rFonts w:ascii="Segoe UI Symbol" w:hAnsi="Segoe UI Symbol"/>
        </w:rPr>
        <w:t>.</w:t>
      </w:r>
    </w:p>
    <w:p w14:paraId="2BE6B8FE" w14:textId="77777777" w:rsidR="005B4A5F" w:rsidRPr="00D5087F" w:rsidRDefault="005B4A5F" w:rsidP="001D5093">
      <w:pPr>
        <w:rPr>
          <w:rFonts w:ascii="Segoe UI Symbol" w:hAnsi="Segoe UI Symbol"/>
        </w:rPr>
      </w:pP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undersigned,</w:t>
      </w:r>
      <w:r w:rsidR="007E703B" w:rsidRPr="00D5087F">
        <w:rPr>
          <w:rFonts w:ascii="Segoe UI Symbol" w:hAnsi="Segoe UI Symbol"/>
        </w:rPr>
        <w:t xml:space="preserve"> </w:t>
      </w:r>
      <w:r w:rsidRPr="00D5087F">
        <w:rPr>
          <w:rFonts w:ascii="Segoe UI Symbol" w:hAnsi="Segoe UI Symbol"/>
          <w:sz w:val="20"/>
        </w:rPr>
        <w:t>[name</w:t>
      </w:r>
      <w:r w:rsidR="007E703B" w:rsidRPr="00D5087F">
        <w:rPr>
          <w:rFonts w:ascii="Segoe UI Symbol" w:hAnsi="Segoe UI Symbol"/>
          <w:sz w:val="20"/>
        </w:rPr>
        <w:t xml:space="preserve"> </w:t>
      </w:r>
      <w:r w:rsidRPr="00D5087F">
        <w:rPr>
          <w:rFonts w:ascii="Segoe UI Symbol" w:hAnsi="Segoe UI Symbol"/>
          <w:sz w:val="20"/>
        </w:rPr>
        <w:t>of</w:t>
      </w:r>
      <w:r w:rsidR="007E703B" w:rsidRPr="00D5087F">
        <w:rPr>
          <w:rFonts w:ascii="Segoe UI Symbol" w:hAnsi="Segoe UI Symbol"/>
          <w:sz w:val="20"/>
        </w:rPr>
        <w:t xml:space="preserve"> </w:t>
      </w:r>
      <w:r w:rsidRPr="00D5087F">
        <w:rPr>
          <w:rFonts w:ascii="Segoe UI Symbol" w:hAnsi="Segoe UI Symbol"/>
          <w:sz w:val="20"/>
        </w:rPr>
        <w:t>Bank]</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Bank</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company)</w:t>
      </w:r>
      <w:r w:rsidR="007E703B" w:rsidRPr="00D5087F">
        <w:rPr>
          <w:rFonts w:ascii="Segoe UI Symbol" w:hAnsi="Segoe UI Symbol"/>
        </w:rPr>
        <w:t xml:space="preserve"> </w:t>
      </w:r>
      <w:r w:rsidRPr="00D5087F">
        <w:rPr>
          <w:rFonts w:ascii="Segoe UI Symbol" w:hAnsi="Segoe UI Symbol"/>
        </w:rPr>
        <w:t>organized</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laws</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sz w:val="20"/>
        </w:rPr>
        <w:t>_________________</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having</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registered/principal</w:t>
      </w:r>
      <w:r w:rsidR="007E703B" w:rsidRPr="00D5087F">
        <w:rPr>
          <w:rFonts w:ascii="Segoe UI Symbol" w:hAnsi="Segoe UI Symbol"/>
        </w:rPr>
        <w:t xml:space="preserve"> </w:t>
      </w:r>
      <w:r w:rsidRPr="00D5087F">
        <w:rPr>
          <w:rFonts w:ascii="Segoe UI Symbol" w:hAnsi="Segoe UI Symbol"/>
        </w:rPr>
        <w:t>office</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sz w:val="20"/>
        </w:rPr>
        <w:t>_________________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do</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jointly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severally</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irrevocably</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owed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pursuant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up</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sz w:val="20"/>
        </w:rPr>
        <w:t>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equivalent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sz w:val="20"/>
        </w:rPr>
        <w:t>_______________</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Certificate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thereafter</w:t>
      </w:r>
      <w:r w:rsidR="007E703B" w:rsidRPr="00D5087F">
        <w:rPr>
          <w:rFonts w:ascii="Segoe UI Symbol" w:hAnsi="Segoe UI Symbol"/>
        </w:rPr>
        <w:t xml:space="preserve"> </w:t>
      </w:r>
      <w:r w:rsidRPr="00D5087F">
        <w:rPr>
          <w:rFonts w:ascii="Segoe UI Symbol" w:hAnsi="Segoe UI Symbol"/>
        </w:rPr>
        <w:t>up</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sz w:val="20"/>
        </w:rPr>
        <w:t>____________</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equivalent</w:t>
      </w:r>
      <w:r w:rsidR="007E703B" w:rsidRPr="00D5087F">
        <w:rPr>
          <w:rFonts w:ascii="Segoe UI Symbol" w:hAnsi="Segoe UI Symbol"/>
        </w:rPr>
        <w:t xml:space="preserve"> </w:t>
      </w:r>
      <w:r w:rsidRPr="00D5087F">
        <w:rPr>
          <w:rFonts w:ascii="Segoe UI Symbol" w:hAnsi="Segoe UI Symbol"/>
        </w:rPr>
        <w:t>to</w:t>
      </w:r>
      <w:r w:rsidRPr="00D5087F">
        <w:rPr>
          <w:rFonts w:ascii="Segoe UI Symbol" w:hAnsi="Segoe UI Symbol"/>
          <w:sz w:val="20"/>
        </w:rPr>
        <w:t>__________</w:t>
      </w:r>
      <w:r w:rsidR="007E703B" w:rsidRPr="00D5087F">
        <w:rPr>
          <w:rFonts w:ascii="Segoe UI Symbol" w:hAnsi="Segoe UI Symbol"/>
        </w:rPr>
        <w:t xml:space="preserve"> </w:t>
      </w:r>
      <w:r w:rsidRPr="00D5087F">
        <w:rPr>
          <w:rFonts w:ascii="Segoe UI Symbol" w:hAnsi="Segoe UI Symbol"/>
        </w:rPr>
        <w:t>percent</w:t>
      </w:r>
      <w:r w:rsidR="007E703B" w:rsidRPr="00D5087F">
        <w:rPr>
          <w:rFonts w:ascii="Segoe UI Symbol" w:hAnsi="Segoe UI Symbol"/>
        </w:rPr>
        <w:t xml:space="preserve"> </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twelve</w:t>
      </w:r>
      <w:r w:rsidR="007E703B" w:rsidRPr="00D5087F">
        <w:rPr>
          <w:rFonts w:ascii="Segoe UI Symbol" w:hAnsi="Segoe UI Symbol"/>
        </w:rPr>
        <w:t xml:space="preserve"> </w:t>
      </w:r>
      <w:r w:rsidRPr="00D5087F">
        <w:rPr>
          <w:rFonts w:ascii="Segoe UI Symbol" w:hAnsi="Segoe UI Symbol"/>
        </w:rPr>
        <w:t>(12)</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006A7A5A"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whichever</w:t>
      </w:r>
      <w:r w:rsidR="007E703B" w:rsidRPr="00D5087F">
        <w:rPr>
          <w:rFonts w:ascii="Segoe UI Symbol" w:hAnsi="Segoe UI Symbol"/>
        </w:rPr>
        <w:t xml:space="preserve"> </w:t>
      </w:r>
      <w:r w:rsidRPr="00D5087F">
        <w:rPr>
          <w:rFonts w:ascii="Segoe UI Symbol" w:hAnsi="Segoe UI Symbol"/>
        </w:rPr>
        <w:t>comes</w:t>
      </w:r>
      <w:r w:rsidR="007E703B" w:rsidRPr="00D5087F">
        <w:rPr>
          <w:rFonts w:ascii="Segoe UI Symbol" w:hAnsi="Segoe UI Symbol"/>
        </w:rPr>
        <w:t xml:space="preserve"> </w:t>
      </w:r>
      <w:r w:rsidRPr="00D5087F">
        <w:rPr>
          <w:rFonts w:ascii="Segoe UI Symbol" w:hAnsi="Segoe UI Symbol"/>
        </w:rPr>
        <w:t>first.</w:t>
      </w:r>
    </w:p>
    <w:p w14:paraId="4D53A7F6" w14:textId="77777777" w:rsidR="005B4A5F" w:rsidRPr="00D5087F" w:rsidRDefault="005B4A5F" w:rsidP="001D5093">
      <w:pPr>
        <w:rPr>
          <w:rFonts w:ascii="Segoe UI Symbol" w:hAnsi="Segoe UI Symbol"/>
        </w:rPr>
      </w:pP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agreed</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thus</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there</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separate</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Certificates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apportioned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value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reduce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expire</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above</w:t>
      </w:r>
      <w:r w:rsidR="007E703B" w:rsidRPr="00D5087F">
        <w:rPr>
          <w:rFonts w:ascii="Segoe UI Symbol" w:hAnsi="Segoe UI Symbol"/>
        </w:rPr>
        <w:t xml:space="preserve"> </w:t>
      </w:r>
      <w:r w:rsidRPr="00D5087F">
        <w:rPr>
          <w:rFonts w:ascii="Segoe UI Symbol" w:hAnsi="Segoe UI Symbol"/>
        </w:rPr>
        <w:t>on</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following</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each</w:t>
      </w:r>
      <w:r w:rsidR="007E703B" w:rsidRPr="00D5087F">
        <w:rPr>
          <w:rFonts w:ascii="Segoe UI Symbol" w:hAnsi="Segoe UI Symbol"/>
        </w:rPr>
        <w:t xml:space="preserve"> </w:t>
      </w:r>
      <w:r w:rsidRPr="00D5087F">
        <w:rPr>
          <w:rFonts w:ascii="Segoe UI Symbol" w:hAnsi="Segoe UI Symbol"/>
        </w:rPr>
        <w:t>part.</w:t>
      </w:r>
    </w:p>
    <w:p w14:paraId="1D5F7158"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only</w:t>
      </w:r>
      <w:r w:rsidR="007E703B" w:rsidRPr="00D5087F">
        <w:rPr>
          <w:rFonts w:ascii="Segoe UI Symbol" w:hAnsi="Segoe UI Symbol"/>
        </w:rPr>
        <w:t xml:space="preserve"> </w:t>
      </w:r>
      <w:r w:rsidRPr="00D5087F">
        <w:rPr>
          <w:rFonts w:ascii="Segoe UI Symbol" w:hAnsi="Segoe UI Symbol"/>
        </w:rPr>
        <w:t>undertake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make</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receipt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written</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officer</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sets</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reasons</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claim</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accompanied</w:t>
      </w:r>
      <w:r w:rsidR="007E703B" w:rsidRPr="00D5087F">
        <w:rPr>
          <w:rFonts w:ascii="Segoe UI Symbol" w:hAnsi="Segoe UI Symbol"/>
        </w:rPr>
        <w:t xml:space="preserve"> </w:t>
      </w:r>
      <w:r w:rsidRPr="00D5087F">
        <w:rPr>
          <w:rFonts w:ascii="Segoe UI Symbol" w:hAnsi="Segoe UI Symbol"/>
        </w:rPr>
        <w:t>by</w:t>
      </w:r>
    </w:p>
    <w:p w14:paraId="718C02CD" w14:textId="77777777" w:rsidR="005B4A5F" w:rsidRPr="00D5087F" w:rsidRDefault="005B4A5F" w:rsidP="001D5093">
      <w:pPr>
        <w:ind w:left="1080" w:hanging="540"/>
        <w:rPr>
          <w:rFonts w:ascii="Segoe UI Symbol" w:hAnsi="Segoe UI Symbol"/>
        </w:rPr>
      </w:pPr>
      <w:r w:rsidRPr="00D5087F">
        <w:rPr>
          <w:rFonts w:ascii="Segoe UI Symbol" w:hAnsi="Segoe UI Symbol"/>
        </w:rPr>
        <w:t>(a)</w:t>
      </w:r>
      <w:r w:rsidRPr="00D5087F">
        <w:rPr>
          <w:rFonts w:ascii="Segoe UI Symbol" w:hAnsi="Segoe UI Symbol"/>
        </w:rPr>
        <w:tab/>
        <w:t>a</w:t>
      </w:r>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written</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sent</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before</w:t>
      </w:r>
      <w:r w:rsidR="007E703B" w:rsidRPr="00D5087F">
        <w:rPr>
          <w:rFonts w:ascii="Segoe UI Symbol" w:hAnsi="Segoe UI Symbol"/>
        </w:rPr>
        <w:t xml:space="preserve"> </w:t>
      </w:r>
      <w:r w:rsidRPr="00D5087F">
        <w:rPr>
          <w:rFonts w:ascii="Segoe UI Symbol" w:hAnsi="Segoe UI Symbol"/>
        </w:rPr>
        <w:t>making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claim</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specifying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breach</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requesting</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remedy</w:t>
      </w:r>
      <w:r w:rsidR="007E703B" w:rsidRPr="00D5087F">
        <w:rPr>
          <w:rFonts w:ascii="Segoe UI Symbol" w:hAnsi="Segoe UI Symbol"/>
        </w:rPr>
        <w:t xml:space="preserve"> </w:t>
      </w:r>
      <w:r w:rsidRPr="00D5087F">
        <w:rPr>
          <w:rFonts w:ascii="Segoe UI Symbol" w:hAnsi="Segoe UI Symbol"/>
        </w:rPr>
        <w:t>it</w:t>
      </w:r>
    </w:p>
    <w:p w14:paraId="23545767" w14:textId="77777777" w:rsidR="005B4A5F" w:rsidRPr="00D5087F" w:rsidRDefault="005B4A5F" w:rsidP="001D5093">
      <w:pPr>
        <w:ind w:left="1080" w:hanging="540"/>
        <w:rPr>
          <w:rFonts w:ascii="Segoe UI Symbol" w:hAnsi="Segoe UI Symbol"/>
        </w:rPr>
      </w:pPr>
      <w:r w:rsidRPr="00D5087F">
        <w:rPr>
          <w:rFonts w:ascii="Segoe UI Symbol" w:hAnsi="Segoe UI Symbol"/>
        </w:rPr>
        <w:lastRenderedPageBreak/>
        <w:t>(b)</w:t>
      </w:r>
      <w:r w:rsidRPr="00D5087F">
        <w:rPr>
          <w:rFonts w:ascii="Segoe UI Symbol" w:hAnsi="Segoe UI Symbol"/>
        </w:rPr>
        <w:tab/>
        <w:t>a</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signed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officer</w:t>
      </w:r>
      <w:r w:rsidR="007E703B" w:rsidRPr="00D5087F">
        <w:rPr>
          <w:rFonts w:ascii="Segoe UI Symbol" w:hAnsi="Segoe UI Symbol"/>
        </w:rPr>
        <w:t xml:space="preserve"> </w:t>
      </w:r>
      <w:r w:rsidRPr="00D5087F">
        <w:rPr>
          <w:rFonts w:ascii="Segoe UI Symbol" w:hAnsi="Segoe UI Symbol"/>
        </w:rPr>
        <w:t>certifying</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has</w:t>
      </w:r>
      <w:r w:rsidR="007E703B" w:rsidRPr="00D5087F">
        <w:rPr>
          <w:rFonts w:ascii="Segoe UI Symbol" w:hAnsi="Segoe UI Symbol"/>
        </w:rPr>
        <w:t xml:space="preserve"> </w:t>
      </w:r>
      <w:r w:rsidRPr="00D5087F">
        <w:rPr>
          <w:rFonts w:ascii="Segoe UI Symbol" w:hAnsi="Segoe UI Symbol"/>
        </w:rPr>
        <w:t>failed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remedy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default</w:t>
      </w:r>
      <w:r w:rsidR="007E703B" w:rsidRPr="00D5087F">
        <w:rPr>
          <w:rFonts w:ascii="Segoe UI Symbol" w:hAnsi="Segoe UI Symbol"/>
        </w:rPr>
        <w:t xml:space="preserve"> </w:t>
      </w:r>
      <w:r w:rsidRPr="00D5087F">
        <w:rPr>
          <w:rFonts w:ascii="Segoe UI Symbol" w:hAnsi="Segoe UI Symbol"/>
        </w:rPr>
        <w:t>within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allowed</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remedial</w:t>
      </w:r>
      <w:r w:rsidR="007E703B" w:rsidRPr="00D5087F">
        <w:rPr>
          <w:rFonts w:ascii="Segoe UI Symbol" w:hAnsi="Segoe UI Symbol"/>
        </w:rPr>
        <w:t xml:space="preserve"> </w:t>
      </w:r>
      <w:r w:rsidRPr="00D5087F">
        <w:rPr>
          <w:rFonts w:ascii="Segoe UI Symbol" w:hAnsi="Segoe UI Symbol"/>
        </w:rPr>
        <w:t>action</w:t>
      </w:r>
    </w:p>
    <w:p w14:paraId="75A9D7AB" w14:textId="77777777" w:rsidR="005B4A5F" w:rsidRPr="00D5087F" w:rsidRDefault="005B4A5F" w:rsidP="001D5093">
      <w:pPr>
        <w:ind w:left="1080" w:hanging="540"/>
        <w:rPr>
          <w:rFonts w:ascii="Segoe UI Symbol" w:hAnsi="Segoe UI Symbol"/>
        </w:rPr>
      </w:pPr>
      <w:r w:rsidRPr="00D5087F">
        <w:rPr>
          <w:rFonts w:ascii="Segoe UI Symbol" w:hAnsi="Segoe UI Symbol"/>
        </w:rPr>
        <w:t>(c)</w:t>
      </w:r>
      <w:r w:rsidRPr="00D5087F">
        <w:rPr>
          <w:rFonts w:ascii="Segoe UI Symbol" w:hAnsi="Segoe UI Symbol"/>
        </w:rPr>
        <w:tab/>
        <w:t>a</w:t>
      </w:r>
      <w:r w:rsidR="007E703B" w:rsidRPr="00D5087F">
        <w:rPr>
          <w:rFonts w:ascii="Segoe UI Symbol" w:hAnsi="Segoe UI Symbol"/>
        </w:rPr>
        <w:t xml:space="preserve"> </w:t>
      </w:r>
      <w:r w:rsidRPr="00D5087F">
        <w:rPr>
          <w:rFonts w:ascii="Segoe UI Symbol" w:hAnsi="Segoe UI Symbol"/>
        </w:rPr>
        <w:t>copy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written</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stating</w:t>
      </w:r>
      <w:r w:rsidR="007E703B" w:rsidRPr="00D5087F">
        <w:rPr>
          <w:rFonts w:ascii="Segoe UI Symbol" w:hAnsi="Segoe UI Symbol"/>
        </w:rPr>
        <w:t xml:space="preserve"> </w:t>
      </w:r>
      <w:r w:rsidRPr="00D5087F">
        <w:rPr>
          <w:rFonts w:ascii="Segoe UI Symbol" w:hAnsi="Segoe UI Symbol"/>
        </w:rPr>
        <w:t>your</w:t>
      </w:r>
      <w:r w:rsidR="007E703B" w:rsidRPr="00D5087F">
        <w:rPr>
          <w:rFonts w:ascii="Segoe UI Symbol" w:hAnsi="Segoe UI Symbol"/>
        </w:rPr>
        <w:t xml:space="preserve"> </w:t>
      </w:r>
      <w:r w:rsidRPr="00D5087F">
        <w:rPr>
          <w:rFonts w:ascii="Segoe UI Symbol" w:hAnsi="Segoe UI Symbol"/>
        </w:rPr>
        <w:t>intent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claim</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because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Contractor’s</w:t>
      </w:r>
      <w:r w:rsidR="007E703B" w:rsidRPr="00D5087F">
        <w:rPr>
          <w:rFonts w:ascii="Segoe UI Symbol" w:hAnsi="Segoe UI Symbol"/>
        </w:rPr>
        <w:t xml:space="preserve"> </w:t>
      </w:r>
      <w:r w:rsidRPr="00D5087F">
        <w:rPr>
          <w:rFonts w:ascii="Segoe UI Symbol" w:hAnsi="Segoe UI Symbol"/>
        </w:rPr>
        <w:t>failure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remedy</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default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request</w:t>
      </w:r>
      <w:r w:rsidR="007E703B" w:rsidRPr="00D5087F">
        <w:rPr>
          <w:rFonts w:ascii="Segoe UI Symbol" w:hAnsi="Segoe UI Symbol"/>
        </w:rPr>
        <w:t xml:space="preserve"> </w:t>
      </w:r>
      <w:r w:rsidRPr="00D5087F">
        <w:rPr>
          <w:rFonts w:ascii="Segoe UI Symbol" w:hAnsi="Segoe UI Symbol"/>
        </w:rPr>
        <w:t>referred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para.</w:t>
      </w:r>
      <w:r w:rsidR="007E703B" w:rsidRPr="00D5087F">
        <w:rPr>
          <w:rFonts w:ascii="Segoe UI Symbol" w:hAnsi="Segoe UI Symbol"/>
        </w:rPr>
        <w:t xml:space="preserve"> </w:t>
      </w:r>
      <w:r w:rsidRPr="00D5087F">
        <w:rPr>
          <w:rFonts w:ascii="Segoe UI Symbol" w:hAnsi="Segoe UI Symbol"/>
        </w:rPr>
        <w:t>(a)</w:t>
      </w:r>
      <w:r w:rsidR="007E703B" w:rsidRPr="00D5087F">
        <w:rPr>
          <w:rFonts w:ascii="Segoe UI Symbol" w:hAnsi="Segoe UI Symbol"/>
        </w:rPr>
        <w:t xml:space="preserve"> </w:t>
      </w:r>
      <w:r w:rsidRPr="00D5087F">
        <w:rPr>
          <w:rFonts w:ascii="Segoe UI Symbol" w:hAnsi="Segoe UI Symbol"/>
        </w:rPr>
        <w:t>above.</w:t>
      </w:r>
    </w:p>
    <w:p w14:paraId="0FC39F61" w14:textId="77777777" w:rsidR="005B4A5F" w:rsidRPr="00D5087F" w:rsidRDefault="005B4A5F" w:rsidP="001D5093">
      <w:pPr>
        <w:rPr>
          <w:rFonts w:ascii="Segoe UI Symbol" w:hAnsi="Segoe UI Symbol"/>
        </w:rPr>
      </w:pP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pay</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whichever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lesser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so</w:t>
      </w:r>
      <w:r w:rsidR="007E703B" w:rsidRPr="00D5087F">
        <w:rPr>
          <w:rFonts w:ascii="Segoe UI Symbol" w:hAnsi="Segoe UI Symbol"/>
        </w:rPr>
        <w:t xml:space="preserve"> </w:t>
      </w:r>
      <w:r w:rsidRPr="00D5087F">
        <w:rPr>
          <w:rFonts w:ascii="Segoe UI Symbol" w:hAnsi="Segoe UI Symbol"/>
        </w:rPr>
        <w:t>requested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amount</w:t>
      </w:r>
      <w:r w:rsidR="007E703B" w:rsidRPr="00D5087F">
        <w:rPr>
          <w:rFonts w:ascii="Segoe UI Symbol" w:hAnsi="Segoe UI Symbol"/>
        </w:rPr>
        <w:t xml:space="preserve"> </w:t>
      </w:r>
      <w:r w:rsidRPr="00D5087F">
        <w:rPr>
          <w:rFonts w:ascii="Segoe UI Symbol" w:hAnsi="Segoe UI Symbol"/>
        </w:rPr>
        <w:t>then</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respect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duly</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prior</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expiry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being</w:t>
      </w:r>
      <w:r w:rsidR="007E703B" w:rsidRPr="00D5087F">
        <w:rPr>
          <w:rFonts w:ascii="Segoe UI Symbol" w:hAnsi="Segoe UI Symbol"/>
        </w:rPr>
        <w:t xml:space="preserve"> </w:t>
      </w:r>
      <w:r w:rsidRPr="00D5087F">
        <w:rPr>
          <w:rFonts w:ascii="Segoe UI Symbol" w:hAnsi="Segoe UI Symbol"/>
        </w:rPr>
        <w:t>entitled</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inquire</w:t>
      </w:r>
      <w:r w:rsidR="007E703B" w:rsidRPr="00D5087F">
        <w:rPr>
          <w:rFonts w:ascii="Segoe UI Symbol" w:hAnsi="Segoe UI Symbol"/>
        </w:rPr>
        <w:t xml:space="preserve"> </w:t>
      </w:r>
      <w:proofErr w:type="gramStart"/>
      <w:r w:rsidRPr="00D5087F">
        <w:rPr>
          <w:rFonts w:ascii="Segoe UI Symbol" w:hAnsi="Segoe UI Symbol"/>
        </w:rPr>
        <w:t>whether</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not</w:t>
      </w:r>
      <w:proofErr w:type="gramEnd"/>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payment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lawfully</w:t>
      </w:r>
      <w:r w:rsidR="007E703B" w:rsidRPr="00D5087F">
        <w:rPr>
          <w:rFonts w:ascii="Segoe UI Symbol" w:hAnsi="Segoe UI Symbol"/>
        </w:rPr>
        <w:t xml:space="preserve"> </w:t>
      </w:r>
      <w:r w:rsidRPr="00D5087F">
        <w:rPr>
          <w:rFonts w:ascii="Segoe UI Symbol" w:hAnsi="Segoe UI Symbol"/>
        </w:rPr>
        <w:t>demanded.</w:t>
      </w:r>
    </w:p>
    <w:p w14:paraId="5EC60136" w14:textId="77777777" w:rsidR="005B4A5F" w:rsidRPr="00D5087F" w:rsidRDefault="005B4A5F" w:rsidP="001D5093">
      <w:pPr>
        <w:rPr>
          <w:rFonts w:ascii="Segoe UI Symbol" w:hAnsi="Segoe UI Symbol"/>
        </w:rPr>
      </w:pP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valid</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issue</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earlier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twelve</w:t>
      </w:r>
      <w:r w:rsidR="007E703B" w:rsidRPr="00D5087F">
        <w:rPr>
          <w:rFonts w:ascii="Segoe UI Symbol" w:hAnsi="Segoe UI Symbol"/>
        </w:rPr>
        <w:t xml:space="preserve"> </w:t>
      </w:r>
      <w:r w:rsidRPr="00D5087F">
        <w:rPr>
          <w:rFonts w:ascii="Segoe UI Symbol" w:hAnsi="Segoe UI Symbol"/>
        </w:rPr>
        <w:t>(12)</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where</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are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accepted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parts,</w:t>
      </w:r>
      <w:r w:rsidR="007E703B" w:rsidRPr="00D5087F">
        <w:rPr>
          <w:rFonts w:ascii="Segoe UI Symbol" w:hAnsi="Segoe UI Symbol"/>
        </w:rPr>
        <w:t xml:space="preserve"> </w:t>
      </w:r>
      <w:r w:rsidRPr="00D5087F">
        <w:rPr>
          <w:rFonts w:ascii="Segoe UI Symbol" w:hAnsi="Segoe UI Symbol"/>
        </w:rPr>
        <w:t>twelve</w:t>
      </w:r>
      <w:r w:rsidR="007E703B" w:rsidRPr="00D5087F">
        <w:rPr>
          <w:rFonts w:ascii="Segoe UI Symbol" w:hAnsi="Segoe UI Symbol"/>
        </w:rPr>
        <w:t xml:space="preserve"> </w:t>
      </w:r>
      <w:r w:rsidRPr="00D5087F">
        <w:rPr>
          <w:rFonts w:ascii="Segoe UI Symbol" w:hAnsi="Segoe UI Symbol"/>
        </w:rPr>
        <w:t>(12)</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Operational</w:t>
      </w:r>
      <w:r w:rsidR="007E703B" w:rsidRPr="00D5087F">
        <w:rPr>
          <w:rFonts w:ascii="Segoe UI Symbol" w:hAnsi="Segoe UI Symbol"/>
        </w:rPr>
        <w:t xml:space="preserve"> </w:t>
      </w:r>
      <w:r w:rsidRPr="00D5087F">
        <w:rPr>
          <w:rFonts w:ascii="Segoe UI Symbol" w:hAnsi="Segoe UI Symbol"/>
        </w:rPr>
        <w:t>Acceptance</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eighteen</w:t>
      </w:r>
      <w:r w:rsidR="007E703B" w:rsidRPr="00D5087F">
        <w:rPr>
          <w:rFonts w:ascii="Segoe UI Symbol" w:hAnsi="Segoe UI Symbol"/>
        </w:rPr>
        <w:t xml:space="preserve"> </w:t>
      </w:r>
      <w:r w:rsidRPr="00D5087F">
        <w:rPr>
          <w:rFonts w:ascii="Segoe UI Symbol" w:hAnsi="Segoe UI Symbol"/>
        </w:rPr>
        <w:t>(18)</w:t>
      </w:r>
      <w:r w:rsidR="007E703B" w:rsidRPr="00D5087F">
        <w:rPr>
          <w:rFonts w:ascii="Segoe UI Symbol" w:hAnsi="Segoe UI Symbol"/>
        </w:rPr>
        <w:t xml:space="preserve"> </w:t>
      </w:r>
      <w:r w:rsidRPr="00D5087F">
        <w:rPr>
          <w:rFonts w:ascii="Segoe UI Symbol" w:hAnsi="Segoe UI Symbol"/>
        </w:rPr>
        <w:t>months</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Completion</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last</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sz w:val="20"/>
        </w:rPr>
        <w:t>[date]</w:t>
      </w:r>
      <w:r w:rsidRPr="00D5087F">
        <w:rPr>
          <w:rFonts w:ascii="Segoe UI Symbol" w:hAnsi="Segoe UI Symbol"/>
        </w:rPr>
        <w:t>,</w:t>
      </w:r>
      <w:r w:rsidR="007E703B" w:rsidRPr="00D5087F">
        <w:rPr>
          <w:rFonts w:ascii="Segoe UI Symbol" w:hAnsi="Segoe UI Symbol"/>
        </w:rPr>
        <w:t xml:space="preserve"> </w:t>
      </w:r>
      <w:r w:rsidRPr="00D5087F">
        <w:rPr>
          <w:rFonts w:ascii="Segoe UI Symbol" w:hAnsi="Segoe UI Symbol"/>
        </w:rPr>
        <w:t>whichever</w:t>
      </w:r>
      <w:r w:rsidR="007E703B" w:rsidRPr="00D5087F">
        <w:rPr>
          <w:rFonts w:ascii="Segoe UI Symbol" w:hAnsi="Segoe UI Symbol"/>
        </w:rPr>
        <w:t xml:space="preserve"> </w:t>
      </w:r>
      <w:r w:rsidRPr="00D5087F">
        <w:rPr>
          <w:rFonts w:ascii="Segoe UI Symbol" w:hAnsi="Segoe UI Symbol"/>
        </w:rPr>
        <w:t>comes</w:t>
      </w:r>
      <w:r w:rsidR="007E703B" w:rsidRPr="00D5087F">
        <w:rPr>
          <w:rFonts w:ascii="Segoe UI Symbol" w:hAnsi="Segoe UI Symbol"/>
        </w:rPr>
        <w:t xml:space="preserve"> </w:t>
      </w:r>
      <w:r w:rsidRPr="00D5087F">
        <w:rPr>
          <w:rFonts w:ascii="Segoe UI Symbol" w:hAnsi="Segoe UI Symbol"/>
        </w:rPr>
        <w:t>first.</w:t>
      </w:r>
    </w:p>
    <w:p w14:paraId="6D295E90" w14:textId="77777777" w:rsidR="005B4A5F" w:rsidRPr="00D5087F" w:rsidRDefault="005B4A5F" w:rsidP="001D5093">
      <w:pPr>
        <w:rPr>
          <w:rFonts w:ascii="Segoe UI Symbol" w:hAnsi="Segoe UI Symbol"/>
        </w:rPr>
      </w:pP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specified,</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documents</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other</w:t>
      </w:r>
      <w:r w:rsidR="007E703B" w:rsidRPr="00D5087F">
        <w:rPr>
          <w:rFonts w:ascii="Segoe UI Symbol" w:hAnsi="Segoe UI Symbol"/>
        </w:rPr>
        <w:t xml:space="preserve"> </w:t>
      </w:r>
      <w:r w:rsidRPr="00D5087F">
        <w:rPr>
          <w:rFonts w:ascii="Segoe UI Symbol" w:hAnsi="Segoe UI Symbol"/>
        </w:rPr>
        <w:t>action</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required,</w:t>
      </w:r>
      <w:r w:rsidR="007E703B" w:rsidRPr="00D5087F">
        <w:rPr>
          <w:rFonts w:ascii="Segoe UI Symbol" w:hAnsi="Segoe UI Symbol"/>
        </w:rPr>
        <w:t xml:space="preserve"> </w:t>
      </w:r>
      <w:r w:rsidRPr="00D5087F">
        <w:rPr>
          <w:rFonts w:ascii="Segoe UI Symbol" w:hAnsi="Segoe UI Symbol"/>
        </w:rPr>
        <w:t>notwithstanding</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applicable</w:t>
      </w:r>
      <w:r w:rsidR="007E703B" w:rsidRPr="00D5087F">
        <w:rPr>
          <w:rFonts w:ascii="Segoe UI Symbol" w:hAnsi="Segoe UI Symbol"/>
        </w:rPr>
        <w:t xml:space="preserve"> </w:t>
      </w:r>
      <w:r w:rsidRPr="00D5087F">
        <w:rPr>
          <w:rFonts w:ascii="Segoe UI Symbol" w:hAnsi="Segoe UI Symbol"/>
        </w:rPr>
        <w:t>law</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regulation.</w:t>
      </w:r>
    </w:p>
    <w:p w14:paraId="671DB45E" w14:textId="77777777" w:rsidR="005B4A5F" w:rsidRPr="00D5087F" w:rsidRDefault="005B4A5F" w:rsidP="001D5093">
      <w:pPr>
        <w:rPr>
          <w:rFonts w:ascii="Segoe UI Symbol" w:hAnsi="Segoe UI Symbol"/>
        </w:rPr>
      </w:pPr>
      <w:r w:rsidRPr="00D5087F">
        <w:rPr>
          <w:rFonts w:ascii="Segoe UI Symbol" w:hAnsi="Segoe UI Symbol"/>
        </w:rPr>
        <w:t>If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Defect</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extended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respect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Facilities</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accordance</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notify</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validity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extended</w:t>
      </w:r>
      <w:r w:rsidR="007E703B" w:rsidRPr="00D5087F">
        <w:rPr>
          <w:rFonts w:ascii="Segoe UI Symbol" w:hAnsi="Segoe UI Symbol"/>
        </w:rPr>
        <w:t xml:space="preserve"> </w:t>
      </w:r>
      <w:r w:rsidRPr="00D5087F">
        <w:rPr>
          <w:rFonts w:ascii="Segoe UI Symbol" w:hAnsi="Segoe UI Symbol"/>
        </w:rPr>
        <w:t>with</w:t>
      </w:r>
      <w:r w:rsidR="007E703B" w:rsidRPr="00D5087F">
        <w:rPr>
          <w:rFonts w:ascii="Segoe UI Symbol" w:hAnsi="Segoe UI Symbol"/>
        </w:rPr>
        <w:t xml:space="preserve"> </w:t>
      </w:r>
      <w:r w:rsidRPr="00D5087F">
        <w:rPr>
          <w:rFonts w:ascii="Segoe UI Symbol" w:hAnsi="Segoe UI Symbol"/>
        </w:rPr>
        <w:t>respect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percentage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Price</w:t>
      </w:r>
      <w:r w:rsidR="007E703B" w:rsidRPr="00D5087F">
        <w:rPr>
          <w:rFonts w:ascii="Segoe UI Symbol" w:hAnsi="Segoe UI Symbol"/>
        </w:rPr>
        <w:t xml:space="preserve"> </w:t>
      </w:r>
      <w:r w:rsidRPr="00D5087F">
        <w:rPr>
          <w:rFonts w:ascii="Segoe UI Symbol" w:hAnsi="Segoe UI Symbol"/>
        </w:rPr>
        <w:t>stipulated</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notification</w:t>
      </w:r>
      <w:r w:rsidR="007E703B" w:rsidRPr="00D5087F">
        <w:rPr>
          <w:rFonts w:ascii="Segoe UI Symbol" w:hAnsi="Segoe UI Symbol"/>
        </w:rPr>
        <w:t xml:space="preserve"> </w:t>
      </w:r>
      <w:r w:rsidRPr="00D5087F">
        <w:rPr>
          <w:rFonts w:ascii="Segoe UI Symbol" w:hAnsi="Segoe UI Symbol"/>
        </w:rPr>
        <w:t>until</w:t>
      </w:r>
      <w:r w:rsidR="007E703B" w:rsidRPr="00D5087F">
        <w:rPr>
          <w:rFonts w:ascii="Segoe UI Symbol" w:hAnsi="Segoe UI Symbol"/>
        </w:rPr>
        <w:t xml:space="preserve"> </w:t>
      </w:r>
      <w:r w:rsidRPr="00D5087F">
        <w:rPr>
          <w:rFonts w:ascii="Segoe UI Symbol" w:hAnsi="Segoe UI Symbol"/>
        </w:rPr>
        <w:t>expiry</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extended</w:t>
      </w:r>
      <w:r w:rsidR="007E703B" w:rsidRPr="00D5087F">
        <w:rPr>
          <w:rFonts w:ascii="Segoe UI Symbol" w:hAnsi="Segoe UI Symbol"/>
        </w:rPr>
        <w:t xml:space="preserve"> </w:t>
      </w:r>
      <w:r w:rsidRPr="00D5087F">
        <w:rPr>
          <w:rFonts w:ascii="Segoe UI Symbol" w:hAnsi="Segoe UI Symbol"/>
        </w:rPr>
        <w:t>Defect</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Period.</w:t>
      </w:r>
    </w:p>
    <w:p w14:paraId="799D764D" w14:textId="77777777" w:rsidR="005B4A5F" w:rsidRPr="00D5087F" w:rsidRDefault="005B4A5F" w:rsidP="001D5093">
      <w:pPr>
        <w:rPr>
          <w:rFonts w:ascii="Segoe UI Symbol" w:hAnsi="Segoe UI Symbol"/>
        </w:rPr>
      </w:pP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under</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Letter</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become</w:t>
      </w:r>
      <w:r w:rsidR="007E703B" w:rsidRPr="00D5087F">
        <w:rPr>
          <w:rFonts w:ascii="Segoe UI Symbol" w:hAnsi="Segoe UI Symbol"/>
        </w:rPr>
        <w:t xml:space="preserve"> </w:t>
      </w:r>
      <w:r w:rsidRPr="00D5087F">
        <w:rPr>
          <w:rFonts w:ascii="Segoe UI Symbol" w:hAnsi="Segoe UI Symbol"/>
        </w:rPr>
        <w:t>null</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void</w:t>
      </w:r>
      <w:r w:rsidR="007E703B" w:rsidRPr="00D5087F">
        <w:rPr>
          <w:rFonts w:ascii="Segoe UI Symbol" w:hAnsi="Segoe UI Symbol"/>
        </w:rPr>
        <w:t xml:space="preserve"> </w:t>
      </w:r>
      <w:r w:rsidRPr="00D5087F">
        <w:rPr>
          <w:rFonts w:ascii="Segoe UI Symbol" w:hAnsi="Segoe UI Symbol"/>
        </w:rPr>
        <w:t>immediately</w:t>
      </w:r>
      <w:r w:rsidR="007E703B" w:rsidRPr="00D5087F">
        <w:rPr>
          <w:rFonts w:ascii="Segoe UI Symbol" w:hAnsi="Segoe UI Symbol"/>
        </w:rPr>
        <w:t xml:space="preserve"> </w:t>
      </w:r>
      <w:r w:rsidRPr="00D5087F">
        <w:rPr>
          <w:rFonts w:ascii="Segoe UI Symbol" w:hAnsi="Segoe UI Symbol"/>
        </w:rPr>
        <w:t>upon</w:t>
      </w:r>
      <w:r w:rsidR="007E703B" w:rsidRPr="00D5087F">
        <w:rPr>
          <w:rFonts w:ascii="Segoe UI Symbol" w:hAnsi="Segoe UI Symbol"/>
        </w:rPr>
        <w:t xml:space="preserve"> </w:t>
      </w:r>
      <w:r w:rsidRPr="00D5087F">
        <w:rPr>
          <w:rFonts w:ascii="Segoe UI Symbol" w:hAnsi="Segoe UI Symbol"/>
        </w:rPr>
        <w:t>its</w:t>
      </w:r>
      <w:r w:rsidR="007E703B" w:rsidRPr="00D5087F">
        <w:rPr>
          <w:rFonts w:ascii="Segoe UI Symbol" w:hAnsi="Segoe UI Symbol"/>
        </w:rPr>
        <w:t xml:space="preserve"> </w:t>
      </w:r>
      <w:r w:rsidRPr="00D5087F">
        <w:rPr>
          <w:rFonts w:ascii="Segoe UI Symbol" w:hAnsi="Segoe UI Symbol"/>
        </w:rPr>
        <w:t>expiry,</w:t>
      </w:r>
      <w:r w:rsidR="007E703B" w:rsidRPr="00D5087F">
        <w:rPr>
          <w:rFonts w:ascii="Segoe UI Symbol" w:hAnsi="Segoe UI Symbol"/>
        </w:rPr>
        <w:t xml:space="preserve"> </w:t>
      </w:r>
      <w:r w:rsidRPr="00D5087F">
        <w:rPr>
          <w:rFonts w:ascii="Segoe UI Symbol" w:hAnsi="Segoe UI Symbol"/>
        </w:rPr>
        <w:t>whether</w:t>
      </w:r>
      <w:r w:rsidR="007E703B" w:rsidRPr="00D5087F">
        <w:rPr>
          <w:rFonts w:ascii="Segoe UI Symbol" w:hAnsi="Segoe UI Symbol"/>
        </w:rPr>
        <w:t xml:space="preserve"> </w:t>
      </w:r>
      <w:r w:rsidRPr="00D5087F">
        <w:rPr>
          <w:rFonts w:ascii="Segoe UI Symbol" w:hAnsi="Segoe UI Symbol"/>
        </w:rPr>
        <w:t>it</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returned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claim</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made</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expiry</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after</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aggregate</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paid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equal</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sums</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whichever</w:t>
      </w:r>
      <w:r w:rsidR="007E703B" w:rsidRPr="00D5087F">
        <w:rPr>
          <w:rFonts w:ascii="Segoe UI Symbol" w:hAnsi="Segoe UI Symbol"/>
        </w:rPr>
        <w:t xml:space="preserve"> </w:t>
      </w:r>
      <w:r w:rsidRPr="00D5087F">
        <w:rPr>
          <w:rFonts w:ascii="Segoe UI Symbol" w:hAnsi="Segoe UI Symbol"/>
        </w:rPr>
        <w:t>is</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earlier.</w:t>
      </w:r>
    </w:p>
    <w:p w14:paraId="28D0675A" w14:textId="77777777" w:rsidR="005B4A5F" w:rsidRPr="00D5087F" w:rsidRDefault="005B4A5F" w:rsidP="001D5093">
      <w:pPr>
        <w:rPr>
          <w:rFonts w:ascii="Segoe UI Symbol" w:hAnsi="Segoe UI Symbol"/>
        </w:rPr>
      </w:pP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notices</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given</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given</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registered</w:t>
      </w:r>
      <w:r w:rsidR="007E703B" w:rsidRPr="00D5087F">
        <w:rPr>
          <w:rFonts w:ascii="Segoe UI Symbol" w:hAnsi="Segoe UI Symbol"/>
        </w:rPr>
        <w:t xml:space="preserve"> </w:t>
      </w:r>
      <w:r w:rsidRPr="00D5087F">
        <w:rPr>
          <w:rFonts w:ascii="Segoe UI Symbol" w:hAnsi="Segoe UI Symbol"/>
        </w:rPr>
        <w:t>(airmail)</w:t>
      </w:r>
      <w:r w:rsidR="007E703B" w:rsidRPr="00D5087F">
        <w:rPr>
          <w:rFonts w:ascii="Segoe UI Symbol" w:hAnsi="Segoe UI Symbol"/>
        </w:rPr>
        <w:t xml:space="preserve"> </w:t>
      </w:r>
      <w:r w:rsidRPr="00D5087F">
        <w:rPr>
          <w:rFonts w:ascii="Segoe UI Symbol" w:hAnsi="Segoe UI Symbol"/>
        </w:rPr>
        <w:t>post</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addressee</w:t>
      </w:r>
      <w:r w:rsidR="007E703B" w:rsidRPr="00D5087F">
        <w:rPr>
          <w:rFonts w:ascii="Segoe UI Symbol" w:hAnsi="Segoe UI Symbol"/>
        </w:rPr>
        <w:t xml:space="preserve"> </w:t>
      </w:r>
      <w:r w:rsidRPr="00D5087F">
        <w:rPr>
          <w:rFonts w:ascii="Segoe UI Symbol" w:hAnsi="Segoe UI Symbol"/>
        </w:rPr>
        <w:t>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proofErr w:type="gramStart"/>
      <w:r w:rsidRPr="00D5087F">
        <w:rPr>
          <w:rFonts w:ascii="Segoe UI Symbol" w:hAnsi="Segoe UI Symbol"/>
        </w:rPr>
        <w:t>address</w:t>
      </w:r>
      <w:r w:rsidR="007E703B" w:rsidRPr="00D5087F">
        <w:rPr>
          <w:rFonts w:ascii="Segoe UI Symbol" w:hAnsi="Segoe UI Symbol"/>
        </w:rPr>
        <w:t xml:space="preserve"> </w:t>
      </w:r>
      <w:r w:rsidRPr="00D5087F">
        <w:rPr>
          <w:rFonts w:ascii="Segoe UI Symbol" w:hAnsi="Segoe UI Symbol"/>
        </w:rPr>
        <w:t>herein</w:t>
      </w:r>
      <w:proofErr w:type="gramEnd"/>
      <w:r w:rsidR="007E703B" w:rsidRPr="00D5087F">
        <w:rPr>
          <w:rFonts w:ascii="Segoe UI Symbol" w:hAnsi="Segoe UI Symbol"/>
        </w:rPr>
        <w:t xml:space="preserve"> </w:t>
      </w:r>
      <w:r w:rsidRPr="00D5087F">
        <w:rPr>
          <w:rFonts w:ascii="Segoe UI Symbol" w:hAnsi="Segoe UI Symbol"/>
        </w:rPr>
        <w:t>set</w:t>
      </w:r>
      <w:r w:rsidR="007E703B" w:rsidRPr="00D5087F">
        <w:rPr>
          <w:rFonts w:ascii="Segoe UI Symbol" w:hAnsi="Segoe UI Symbol"/>
        </w:rPr>
        <w:t xml:space="preserve"> </w:t>
      </w:r>
      <w:r w:rsidRPr="00D5087F">
        <w:rPr>
          <w:rFonts w:ascii="Segoe UI Symbol" w:hAnsi="Segoe UI Symbol"/>
        </w:rPr>
        <w:t>out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otherwise</w:t>
      </w:r>
      <w:r w:rsidR="007E703B" w:rsidRPr="00D5087F">
        <w:rPr>
          <w:rFonts w:ascii="Segoe UI Symbol" w:hAnsi="Segoe UI Symbol"/>
        </w:rPr>
        <w:t xml:space="preserve"> </w:t>
      </w:r>
      <w:r w:rsidRPr="00D5087F">
        <w:rPr>
          <w:rFonts w:ascii="Segoe UI Symbol" w:hAnsi="Segoe UI Symbol"/>
        </w:rPr>
        <w:t>advised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parties</w:t>
      </w:r>
      <w:r w:rsidR="007E703B" w:rsidRPr="00D5087F">
        <w:rPr>
          <w:rFonts w:ascii="Segoe UI Symbol" w:hAnsi="Segoe UI Symbol"/>
        </w:rPr>
        <w:t xml:space="preserve"> </w:t>
      </w:r>
      <w:r w:rsidRPr="00D5087F">
        <w:rPr>
          <w:rFonts w:ascii="Segoe UI Symbol" w:hAnsi="Segoe UI Symbol"/>
        </w:rPr>
        <w:t>hereto.</w:t>
      </w:r>
    </w:p>
    <w:p w14:paraId="5E19B971" w14:textId="77777777" w:rsidR="005B4A5F" w:rsidRPr="00D5087F" w:rsidRDefault="005B4A5F" w:rsidP="001D5093">
      <w:pPr>
        <w:rPr>
          <w:rFonts w:ascii="Segoe UI Symbol" w:hAnsi="Segoe UI Symbol"/>
        </w:rPr>
      </w:pP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agree</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part</w:t>
      </w:r>
      <w:r w:rsidR="007E703B" w:rsidRPr="00D5087F">
        <w:rPr>
          <w:rFonts w:ascii="Segoe UI Symbol" w:hAnsi="Segoe UI Symbol"/>
        </w:rPr>
        <w:t xml:space="preserve"> </w:t>
      </w:r>
      <w:r w:rsidRPr="00D5087F">
        <w:rPr>
          <w:rFonts w:ascii="Segoe UI Symbol" w:hAnsi="Segoe UI Symbol"/>
        </w:rPr>
        <w:t>of</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amended,</w:t>
      </w:r>
      <w:r w:rsidR="007E703B" w:rsidRPr="00D5087F">
        <w:rPr>
          <w:rFonts w:ascii="Segoe UI Symbol" w:hAnsi="Segoe UI Symbol"/>
        </w:rPr>
        <w:t xml:space="preserve"> </w:t>
      </w:r>
      <w:r w:rsidRPr="00D5087F">
        <w:rPr>
          <w:rFonts w:ascii="Segoe UI Symbol" w:hAnsi="Segoe UI Symbol"/>
        </w:rPr>
        <w:t>renewed,</w:t>
      </w:r>
      <w:r w:rsidR="007E703B" w:rsidRPr="00D5087F">
        <w:rPr>
          <w:rFonts w:ascii="Segoe UI Symbol" w:hAnsi="Segoe UI Symbol"/>
        </w:rPr>
        <w:t xml:space="preserve"> </w:t>
      </w:r>
      <w:r w:rsidRPr="00D5087F">
        <w:rPr>
          <w:rFonts w:ascii="Segoe UI Symbol" w:hAnsi="Segoe UI Symbol"/>
        </w:rPr>
        <w:t>extended,</w:t>
      </w:r>
      <w:r w:rsidR="007E703B" w:rsidRPr="00D5087F">
        <w:rPr>
          <w:rFonts w:ascii="Segoe UI Symbol" w:hAnsi="Segoe UI Symbol"/>
        </w:rPr>
        <w:t xml:space="preserve"> </w:t>
      </w:r>
      <w:r w:rsidRPr="00D5087F">
        <w:rPr>
          <w:rFonts w:ascii="Segoe UI Symbol" w:hAnsi="Segoe UI Symbol"/>
        </w:rPr>
        <w:t>modified,</w:t>
      </w:r>
      <w:r w:rsidR="007E703B" w:rsidRPr="00D5087F">
        <w:rPr>
          <w:rFonts w:ascii="Segoe UI Symbol" w:hAnsi="Segoe UI Symbol"/>
        </w:rPr>
        <w:t xml:space="preserve"> </w:t>
      </w:r>
      <w:r w:rsidRPr="00D5087F">
        <w:rPr>
          <w:rFonts w:ascii="Segoe UI Symbol" w:hAnsi="Segoe UI Symbol"/>
        </w:rPr>
        <w:t>compromised,</w:t>
      </w:r>
      <w:r w:rsidR="007E703B" w:rsidRPr="00D5087F">
        <w:rPr>
          <w:rFonts w:ascii="Segoe UI Symbol" w:hAnsi="Segoe UI Symbol"/>
        </w:rPr>
        <w:t xml:space="preserve"> </w:t>
      </w:r>
      <w:r w:rsidRPr="00D5087F">
        <w:rPr>
          <w:rFonts w:ascii="Segoe UI Symbol" w:hAnsi="Segoe UI Symbol"/>
        </w:rPr>
        <w:t>released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discharged</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mutual</w:t>
      </w:r>
      <w:r w:rsidR="007E703B" w:rsidRPr="00D5087F">
        <w:rPr>
          <w:rFonts w:ascii="Segoe UI Symbol" w:hAnsi="Segoe UI Symbol"/>
        </w:rPr>
        <w:t xml:space="preserve"> </w:t>
      </w:r>
      <w:r w:rsidRPr="00D5087F">
        <w:rPr>
          <w:rFonts w:ascii="Segoe UI Symbol" w:hAnsi="Segoe UI Symbol"/>
        </w:rPr>
        <w:t>agreement</w:t>
      </w:r>
      <w:r w:rsidR="007E703B" w:rsidRPr="00D5087F">
        <w:rPr>
          <w:rFonts w:ascii="Segoe UI Symbol" w:hAnsi="Segoe UI Symbol"/>
        </w:rPr>
        <w:t xml:space="preserve"> </w:t>
      </w:r>
      <w:r w:rsidRPr="00D5087F">
        <w:rPr>
          <w:rFonts w:ascii="Segoe UI Symbol" w:hAnsi="Segoe UI Symbol"/>
        </w:rPr>
        <w:t>between</w:t>
      </w:r>
      <w:r w:rsidR="007E703B" w:rsidRPr="00D5087F">
        <w:rPr>
          <w:rFonts w:ascii="Segoe UI Symbol" w:hAnsi="Segoe UI Symbol"/>
        </w:rPr>
        <w:t xml:space="preserve"> </w:t>
      </w:r>
      <w:r w:rsidRPr="00D5087F">
        <w:rPr>
          <w:rFonts w:ascii="Segoe UI Symbol" w:hAnsi="Segoe UI Symbol"/>
        </w:rPr>
        <w:t>you</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Contractor,</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this</w:t>
      </w:r>
      <w:r w:rsidR="007E703B" w:rsidRPr="00D5087F">
        <w:rPr>
          <w:rFonts w:ascii="Segoe UI Symbol" w:hAnsi="Segoe UI Symbol"/>
        </w:rPr>
        <w:t xml:space="preserve"> </w:t>
      </w:r>
      <w:r w:rsidRPr="00D5087F">
        <w:rPr>
          <w:rFonts w:ascii="Segoe UI Symbol" w:hAnsi="Segoe UI Symbol"/>
        </w:rPr>
        <w:t>security</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exchanged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surrendered</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way</w:t>
      </w:r>
      <w:r w:rsidR="007E703B" w:rsidRPr="00D5087F">
        <w:rPr>
          <w:rFonts w:ascii="Segoe UI Symbol" w:hAnsi="Segoe UI Symbol"/>
        </w:rPr>
        <w:t xml:space="preserve"> </w:t>
      </w:r>
      <w:r w:rsidRPr="00D5087F">
        <w:rPr>
          <w:rFonts w:ascii="Segoe UI Symbol" w:hAnsi="Segoe UI Symbol"/>
        </w:rPr>
        <w:t>impairing</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affecting</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liabilities</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notice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without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necessity</w:t>
      </w:r>
      <w:r w:rsidR="007E703B" w:rsidRPr="00D5087F">
        <w:rPr>
          <w:rFonts w:ascii="Segoe UI Symbol" w:hAnsi="Segoe UI Symbol"/>
        </w:rPr>
        <w:t xml:space="preserve"> </w:t>
      </w:r>
      <w:r w:rsidRPr="00D5087F">
        <w:rPr>
          <w:rFonts w:ascii="Segoe UI Symbol" w:hAnsi="Segoe UI Symbol"/>
        </w:rPr>
        <w:t>for</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additional</w:t>
      </w:r>
      <w:r w:rsidR="007E703B" w:rsidRPr="00D5087F">
        <w:rPr>
          <w:rFonts w:ascii="Segoe UI Symbol" w:hAnsi="Segoe UI Symbol"/>
        </w:rPr>
        <w:t xml:space="preserve"> </w:t>
      </w:r>
      <w:r w:rsidRPr="00D5087F">
        <w:rPr>
          <w:rFonts w:ascii="Segoe UI Symbol" w:hAnsi="Segoe UI Symbol"/>
        </w:rPr>
        <w:t>endorsement,</w:t>
      </w:r>
      <w:r w:rsidR="007E703B" w:rsidRPr="00D5087F">
        <w:rPr>
          <w:rFonts w:ascii="Segoe UI Symbol" w:hAnsi="Segoe UI Symbol"/>
        </w:rPr>
        <w:t xml:space="preserve"> </w:t>
      </w:r>
      <w:r w:rsidRPr="00D5087F">
        <w:rPr>
          <w:rFonts w:ascii="Segoe UI Symbol" w:hAnsi="Segoe UI Symbol"/>
        </w:rPr>
        <w:t>consent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guarantee</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provided,</w:t>
      </w:r>
      <w:r w:rsidR="007E703B" w:rsidRPr="00D5087F">
        <w:rPr>
          <w:rFonts w:ascii="Segoe UI Symbol" w:hAnsi="Segoe UI Symbol"/>
        </w:rPr>
        <w:t xml:space="preserve"> </w:t>
      </w:r>
      <w:r w:rsidRPr="00D5087F">
        <w:rPr>
          <w:rFonts w:ascii="Segoe UI Symbol" w:hAnsi="Segoe UI Symbol"/>
        </w:rPr>
        <w:t>however,</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the</w:t>
      </w:r>
      <w:r w:rsidR="007E703B" w:rsidRPr="00D5087F">
        <w:rPr>
          <w:rFonts w:ascii="Segoe UI Symbol" w:hAnsi="Segoe UI Symbol"/>
        </w:rPr>
        <w:t xml:space="preserve"> </w:t>
      </w:r>
      <w:r w:rsidRPr="00D5087F">
        <w:rPr>
          <w:rFonts w:ascii="Segoe UI Symbol" w:hAnsi="Segoe UI Symbol"/>
        </w:rPr>
        <w:t>sum</w:t>
      </w:r>
      <w:r w:rsidR="007E703B" w:rsidRPr="00D5087F">
        <w:rPr>
          <w:rFonts w:ascii="Segoe UI Symbol" w:hAnsi="Segoe UI Symbol"/>
        </w:rPr>
        <w:t xml:space="preserve"> </w:t>
      </w:r>
      <w:r w:rsidRPr="00D5087F">
        <w:rPr>
          <w:rFonts w:ascii="Segoe UI Symbol" w:hAnsi="Segoe UI Symbol"/>
        </w:rPr>
        <w:t>guaranteed</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not</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increased</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decreased.</w:t>
      </w:r>
    </w:p>
    <w:p w14:paraId="1BEC0469" w14:textId="77777777" w:rsidR="005B4A5F" w:rsidRPr="00D5087F" w:rsidRDefault="005B4A5F" w:rsidP="001D5093">
      <w:pPr>
        <w:rPr>
          <w:rFonts w:ascii="Segoe UI Symbol" w:hAnsi="Segoe UI Symbol"/>
        </w:rPr>
      </w:pPr>
      <w:r w:rsidRPr="00D5087F">
        <w:rPr>
          <w:rFonts w:ascii="Segoe UI Symbol" w:hAnsi="Segoe UI Symbol"/>
        </w:rPr>
        <w:t>No</w:t>
      </w:r>
      <w:r w:rsidR="007E703B" w:rsidRPr="00D5087F">
        <w:rPr>
          <w:rFonts w:ascii="Segoe UI Symbol" w:hAnsi="Segoe UI Symbol"/>
        </w:rPr>
        <w:t xml:space="preserve"> </w:t>
      </w:r>
      <w:r w:rsidRPr="00D5087F">
        <w:rPr>
          <w:rFonts w:ascii="Segoe UI Symbol" w:hAnsi="Segoe UI Symbol"/>
        </w:rPr>
        <w:t>action,</w:t>
      </w:r>
      <w:r w:rsidR="007E703B" w:rsidRPr="00D5087F">
        <w:rPr>
          <w:rFonts w:ascii="Segoe UI Symbol" w:hAnsi="Segoe UI Symbol"/>
        </w:rPr>
        <w:t xml:space="preserve"> </w:t>
      </w:r>
      <w:r w:rsidRPr="00D5087F">
        <w:rPr>
          <w:rFonts w:ascii="Segoe UI Symbol" w:hAnsi="Segoe UI Symbol"/>
        </w:rPr>
        <w:t>event</w:t>
      </w:r>
      <w:r w:rsidR="007E703B" w:rsidRPr="00D5087F">
        <w:rPr>
          <w:rFonts w:ascii="Segoe UI Symbol" w:hAnsi="Segoe UI Symbol"/>
        </w:rPr>
        <w:t xml:space="preserve"> </w:t>
      </w:r>
      <w:r w:rsidRPr="00D5087F">
        <w:rPr>
          <w:rFonts w:ascii="Segoe UI Symbol" w:hAnsi="Segoe UI Symbol"/>
        </w:rPr>
        <w:t>or</w:t>
      </w:r>
      <w:r w:rsidR="007E703B" w:rsidRPr="00D5087F">
        <w:rPr>
          <w:rFonts w:ascii="Segoe UI Symbol" w:hAnsi="Segoe UI Symbol"/>
        </w:rPr>
        <w:t xml:space="preserve"> </w:t>
      </w:r>
      <w:r w:rsidRPr="00D5087F">
        <w:rPr>
          <w:rFonts w:ascii="Segoe UI Symbol" w:hAnsi="Segoe UI Symbol"/>
        </w:rPr>
        <w:t>condition</w:t>
      </w:r>
      <w:r w:rsidR="007E703B" w:rsidRPr="00D5087F">
        <w:rPr>
          <w:rFonts w:ascii="Segoe UI Symbol" w:hAnsi="Segoe UI Symbol"/>
        </w:rPr>
        <w:t xml:space="preserve"> </w:t>
      </w:r>
      <w:r w:rsidRPr="00D5087F">
        <w:rPr>
          <w:rFonts w:ascii="Segoe UI Symbol" w:hAnsi="Segoe UI Symbol"/>
        </w:rPr>
        <w:t>which</w:t>
      </w:r>
      <w:r w:rsidR="007E703B" w:rsidRPr="00D5087F">
        <w:rPr>
          <w:rFonts w:ascii="Segoe UI Symbol" w:hAnsi="Segoe UI Symbol"/>
        </w:rPr>
        <w:t xml:space="preserve"> </w:t>
      </w:r>
      <w:r w:rsidRPr="00D5087F">
        <w:rPr>
          <w:rFonts w:ascii="Segoe UI Symbol" w:hAnsi="Segoe UI Symbol"/>
        </w:rPr>
        <w:t>by</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applicable</w:t>
      </w:r>
      <w:r w:rsidR="007E703B" w:rsidRPr="00D5087F">
        <w:rPr>
          <w:rFonts w:ascii="Segoe UI Symbol" w:hAnsi="Segoe UI Symbol"/>
        </w:rPr>
        <w:t xml:space="preserve"> </w:t>
      </w:r>
      <w:r w:rsidRPr="00D5087F">
        <w:rPr>
          <w:rFonts w:ascii="Segoe UI Symbol" w:hAnsi="Segoe UI Symbol"/>
        </w:rPr>
        <w:t>law</w:t>
      </w:r>
      <w:r w:rsidR="007E703B" w:rsidRPr="00D5087F">
        <w:rPr>
          <w:rFonts w:ascii="Segoe UI Symbol" w:hAnsi="Segoe UI Symbol"/>
        </w:rPr>
        <w:t xml:space="preserve"> </w:t>
      </w:r>
      <w:r w:rsidRPr="00D5087F">
        <w:rPr>
          <w:rFonts w:ascii="Segoe UI Symbol" w:hAnsi="Segoe UI Symbol"/>
        </w:rPr>
        <w:t>should</w:t>
      </w:r>
      <w:r w:rsidR="007E703B" w:rsidRPr="00D5087F">
        <w:rPr>
          <w:rFonts w:ascii="Segoe UI Symbol" w:hAnsi="Segoe UI Symbol"/>
        </w:rPr>
        <w:t xml:space="preserve"> </w:t>
      </w:r>
      <w:r w:rsidRPr="00D5087F">
        <w:rPr>
          <w:rFonts w:ascii="Segoe UI Symbol" w:hAnsi="Segoe UI Symbol"/>
        </w:rPr>
        <w:t>operate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discharge</w:t>
      </w:r>
      <w:r w:rsidR="007E703B" w:rsidRPr="00D5087F">
        <w:rPr>
          <w:rFonts w:ascii="Segoe UI Symbol" w:hAnsi="Segoe UI Symbol"/>
        </w:rPr>
        <w:t xml:space="preserve"> </w:t>
      </w:r>
      <w:r w:rsidRPr="00D5087F">
        <w:rPr>
          <w:rFonts w:ascii="Segoe UI Symbol" w:hAnsi="Segoe UI Symbol"/>
        </w:rPr>
        <w:t>us</w:t>
      </w:r>
      <w:r w:rsidR="007E703B" w:rsidRPr="00D5087F">
        <w:rPr>
          <w:rFonts w:ascii="Segoe UI Symbol" w:hAnsi="Segoe UI Symbol"/>
        </w:rPr>
        <w:t xml:space="preserve"> </w:t>
      </w:r>
      <w:r w:rsidRPr="00D5087F">
        <w:rPr>
          <w:rFonts w:ascii="Segoe UI Symbol" w:hAnsi="Segoe UI Symbol"/>
        </w:rPr>
        <w:t>from</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have</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effect</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hereby</w:t>
      </w:r>
      <w:r w:rsidR="007E703B" w:rsidRPr="00D5087F">
        <w:rPr>
          <w:rFonts w:ascii="Segoe UI Symbol" w:hAnsi="Segoe UI Symbol"/>
        </w:rPr>
        <w:t xml:space="preserve"> </w:t>
      </w:r>
      <w:r w:rsidRPr="00D5087F">
        <w:rPr>
          <w:rFonts w:ascii="Segoe UI Symbol" w:hAnsi="Segoe UI Symbol"/>
        </w:rPr>
        <w:t>waive</w:t>
      </w:r>
      <w:r w:rsidR="007E703B" w:rsidRPr="00D5087F">
        <w:rPr>
          <w:rFonts w:ascii="Segoe UI Symbol" w:hAnsi="Segoe UI Symbol"/>
        </w:rPr>
        <w:t xml:space="preserve"> </w:t>
      </w:r>
      <w:r w:rsidRPr="00D5087F">
        <w:rPr>
          <w:rFonts w:ascii="Segoe UI Symbol" w:hAnsi="Segoe UI Symbol"/>
        </w:rPr>
        <w:t>any</w:t>
      </w:r>
      <w:r w:rsidR="007E703B" w:rsidRPr="00D5087F">
        <w:rPr>
          <w:rFonts w:ascii="Segoe UI Symbol" w:hAnsi="Segoe UI Symbol"/>
        </w:rPr>
        <w:t xml:space="preserve"> </w:t>
      </w:r>
      <w:r w:rsidRPr="00D5087F">
        <w:rPr>
          <w:rFonts w:ascii="Segoe UI Symbol" w:hAnsi="Segoe UI Symbol"/>
        </w:rPr>
        <w:t>right</w:t>
      </w:r>
      <w:r w:rsidR="007E703B" w:rsidRPr="00D5087F">
        <w:rPr>
          <w:rFonts w:ascii="Segoe UI Symbol" w:hAnsi="Segoe UI Symbol"/>
        </w:rPr>
        <w:t xml:space="preserve"> </w:t>
      </w:r>
      <w:r w:rsidRPr="00D5087F">
        <w:rPr>
          <w:rFonts w:ascii="Segoe UI Symbol" w:hAnsi="Segoe UI Symbol"/>
        </w:rPr>
        <w:t>we</w:t>
      </w:r>
      <w:r w:rsidR="007E703B" w:rsidRPr="00D5087F">
        <w:rPr>
          <w:rFonts w:ascii="Segoe UI Symbol" w:hAnsi="Segoe UI Symbol"/>
        </w:rPr>
        <w:t xml:space="preserve"> </w:t>
      </w:r>
      <w:r w:rsidRPr="00D5087F">
        <w:rPr>
          <w:rFonts w:ascii="Segoe UI Symbol" w:hAnsi="Segoe UI Symbol"/>
        </w:rPr>
        <w:t>may</w:t>
      </w:r>
      <w:r w:rsidR="007E703B" w:rsidRPr="00D5087F">
        <w:rPr>
          <w:rFonts w:ascii="Segoe UI Symbol" w:hAnsi="Segoe UI Symbol"/>
        </w:rPr>
        <w:t xml:space="preserve"> </w:t>
      </w:r>
      <w:r w:rsidRPr="00D5087F">
        <w:rPr>
          <w:rFonts w:ascii="Segoe UI Symbol" w:hAnsi="Segoe UI Symbol"/>
        </w:rPr>
        <w:lastRenderedPageBreak/>
        <w:t>have</w:t>
      </w:r>
      <w:r w:rsidR="007E703B" w:rsidRPr="00D5087F">
        <w:rPr>
          <w:rFonts w:ascii="Segoe UI Symbol" w:hAnsi="Segoe UI Symbol"/>
        </w:rPr>
        <w:t xml:space="preserve"> </w:t>
      </w:r>
      <w:r w:rsidRPr="00D5087F">
        <w:rPr>
          <w:rFonts w:ascii="Segoe UI Symbol" w:hAnsi="Segoe UI Symbol"/>
        </w:rPr>
        <w:t>to</w:t>
      </w:r>
      <w:r w:rsidR="007E703B" w:rsidRPr="00D5087F">
        <w:rPr>
          <w:rFonts w:ascii="Segoe UI Symbol" w:hAnsi="Segoe UI Symbol"/>
        </w:rPr>
        <w:t xml:space="preserve"> </w:t>
      </w:r>
      <w:r w:rsidRPr="00D5087F">
        <w:rPr>
          <w:rFonts w:ascii="Segoe UI Symbol" w:hAnsi="Segoe UI Symbol"/>
        </w:rPr>
        <w:t>apply</w:t>
      </w:r>
      <w:r w:rsidR="007E703B" w:rsidRPr="00D5087F">
        <w:rPr>
          <w:rFonts w:ascii="Segoe UI Symbol" w:hAnsi="Segoe UI Symbol"/>
        </w:rPr>
        <w:t xml:space="preserve"> </w:t>
      </w:r>
      <w:r w:rsidRPr="00D5087F">
        <w:rPr>
          <w:rFonts w:ascii="Segoe UI Symbol" w:hAnsi="Segoe UI Symbol"/>
        </w:rPr>
        <w:t>such</w:t>
      </w:r>
      <w:r w:rsidR="007E703B" w:rsidRPr="00D5087F">
        <w:rPr>
          <w:rFonts w:ascii="Segoe UI Symbol" w:hAnsi="Segoe UI Symbol"/>
        </w:rPr>
        <w:t xml:space="preserve"> </w:t>
      </w:r>
      <w:r w:rsidRPr="00D5087F">
        <w:rPr>
          <w:rFonts w:ascii="Segoe UI Symbol" w:hAnsi="Segoe UI Symbol"/>
        </w:rPr>
        <w:t>law,</w:t>
      </w:r>
      <w:r w:rsidR="007E703B" w:rsidRPr="00D5087F">
        <w:rPr>
          <w:rFonts w:ascii="Segoe UI Symbol" w:hAnsi="Segoe UI Symbol"/>
        </w:rPr>
        <w:t xml:space="preserve"> </w:t>
      </w:r>
      <w:r w:rsidRPr="00D5087F">
        <w:rPr>
          <w:rFonts w:ascii="Segoe UI Symbol" w:hAnsi="Segoe UI Symbol"/>
        </w:rPr>
        <w:t>so</w:t>
      </w:r>
      <w:r w:rsidR="007E703B" w:rsidRPr="00D5087F">
        <w:rPr>
          <w:rFonts w:ascii="Segoe UI Symbol" w:hAnsi="Segoe UI Symbol"/>
        </w:rPr>
        <w:t xml:space="preserve"> </w:t>
      </w:r>
      <w:r w:rsidRPr="00D5087F">
        <w:rPr>
          <w:rFonts w:ascii="Segoe UI Symbol" w:hAnsi="Segoe UI Symbol"/>
        </w:rPr>
        <w:t>that</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respects</w:t>
      </w:r>
      <w:r w:rsidR="007E703B" w:rsidRPr="00D5087F">
        <w:rPr>
          <w:rFonts w:ascii="Segoe UI Symbol" w:hAnsi="Segoe UI Symbol"/>
        </w:rPr>
        <w:t xml:space="preserve"> </w:t>
      </w:r>
      <w:r w:rsidRPr="00D5087F">
        <w:rPr>
          <w:rFonts w:ascii="Segoe UI Symbol" w:hAnsi="Segoe UI Symbol"/>
        </w:rPr>
        <w:t>our</w:t>
      </w:r>
      <w:r w:rsidR="007E703B" w:rsidRPr="00D5087F">
        <w:rPr>
          <w:rFonts w:ascii="Segoe UI Symbol" w:hAnsi="Segoe UI Symbol"/>
        </w:rPr>
        <w:t xml:space="preserve"> </w:t>
      </w:r>
      <w:r w:rsidRPr="00D5087F">
        <w:rPr>
          <w:rFonts w:ascii="Segoe UI Symbol" w:hAnsi="Segoe UI Symbol"/>
        </w:rPr>
        <w:t>liability</w:t>
      </w:r>
      <w:r w:rsidR="007E703B" w:rsidRPr="00D5087F">
        <w:rPr>
          <w:rFonts w:ascii="Segoe UI Symbol" w:hAnsi="Segoe UI Symbol"/>
        </w:rPr>
        <w:t xml:space="preserve"> </w:t>
      </w:r>
      <w:r w:rsidRPr="00D5087F">
        <w:rPr>
          <w:rFonts w:ascii="Segoe UI Symbol" w:hAnsi="Segoe UI Symbol"/>
        </w:rPr>
        <w:t>hereunder</w:t>
      </w:r>
      <w:r w:rsidR="007E703B" w:rsidRPr="00D5087F">
        <w:rPr>
          <w:rFonts w:ascii="Segoe UI Symbol" w:hAnsi="Segoe UI Symbol"/>
        </w:rPr>
        <w:t xml:space="preserve"> </w:t>
      </w:r>
      <w:r w:rsidRPr="00D5087F">
        <w:rPr>
          <w:rFonts w:ascii="Segoe UI Symbol" w:hAnsi="Segoe UI Symbol"/>
        </w:rPr>
        <w:t>shall</w:t>
      </w:r>
      <w:r w:rsidR="007E703B" w:rsidRPr="00D5087F">
        <w:rPr>
          <w:rFonts w:ascii="Segoe UI Symbol" w:hAnsi="Segoe UI Symbol"/>
        </w:rPr>
        <w:t xml:space="preserve"> </w:t>
      </w:r>
      <w:r w:rsidRPr="00D5087F">
        <w:rPr>
          <w:rFonts w:ascii="Segoe UI Symbol" w:hAnsi="Segoe UI Symbol"/>
        </w:rPr>
        <w:t>be</w:t>
      </w:r>
      <w:r w:rsidR="007E703B" w:rsidRPr="00D5087F">
        <w:rPr>
          <w:rFonts w:ascii="Segoe UI Symbol" w:hAnsi="Segoe UI Symbol"/>
        </w:rPr>
        <w:t xml:space="preserve"> </w:t>
      </w:r>
      <w:r w:rsidRPr="00D5087F">
        <w:rPr>
          <w:rFonts w:ascii="Segoe UI Symbol" w:hAnsi="Segoe UI Symbol"/>
        </w:rPr>
        <w:t>irrevocable</w:t>
      </w:r>
      <w:r w:rsidR="007E703B" w:rsidRPr="00D5087F">
        <w:rPr>
          <w:rFonts w:ascii="Segoe UI Symbol" w:hAnsi="Segoe UI Symbol"/>
        </w:rPr>
        <w:t xml:space="preserve"> </w:t>
      </w:r>
      <w:r w:rsidRPr="00D5087F">
        <w:rPr>
          <w:rFonts w:ascii="Segoe UI Symbol" w:hAnsi="Segoe UI Symbol"/>
        </w:rPr>
        <w:t>and,</w:t>
      </w:r>
      <w:r w:rsidR="007E703B" w:rsidRPr="00D5087F">
        <w:rPr>
          <w:rFonts w:ascii="Segoe UI Symbol" w:hAnsi="Segoe UI Symbol"/>
        </w:rPr>
        <w:t xml:space="preserve"> </w:t>
      </w:r>
      <w:r w:rsidRPr="00D5087F">
        <w:rPr>
          <w:rFonts w:ascii="Segoe UI Symbol" w:hAnsi="Segoe UI Symbol"/>
        </w:rPr>
        <w:t>except</w:t>
      </w:r>
      <w:r w:rsidR="007E703B" w:rsidRPr="00D5087F">
        <w:rPr>
          <w:rFonts w:ascii="Segoe UI Symbol" w:hAnsi="Segoe UI Symbol"/>
        </w:rPr>
        <w:t xml:space="preserve"> </w:t>
      </w:r>
      <w:r w:rsidRPr="00D5087F">
        <w:rPr>
          <w:rFonts w:ascii="Segoe UI Symbol" w:hAnsi="Segoe UI Symbol"/>
        </w:rPr>
        <w:t>as</w:t>
      </w:r>
      <w:r w:rsidR="007E703B" w:rsidRPr="00D5087F">
        <w:rPr>
          <w:rFonts w:ascii="Segoe UI Symbol" w:hAnsi="Segoe UI Symbol"/>
        </w:rPr>
        <w:t xml:space="preserve"> </w:t>
      </w:r>
      <w:r w:rsidRPr="00D5087F">
        <w:rPr>
          <w:rFonts w:ascii="Segoe UI Symbol" w:hAnsi="Segoe UI Symbol"/>
        </w:rPr>
        <w:t>stated</w:t>
      </w:r>
      <w:r w:rsidR="007E703B" w:rsidRPr="00D5087F">
        <w:rPr>
          <w:rFonts w:ascii="Segoe UI Symbol" w:hAnsi="Segoe UI Symbol"/>
        </w:rPr>
        <w:t xml:space="preserve"> </w:t>
      </w:r>
      <w:r w:rsidRPr="00D5087F">
        <w:rPr>
          <w:rFonts w:ascii="Segoe UI Symbol" w:hAnsi="Segoe UI Symbol"/>
        </w:rPr>
        <w:t>herein,</w:t>
      </w:r>
      <w:r w:rsidR="007E703B" w:rsidRPr="00D5087F">
        <w:rPr>
          <w:rFonts w:ascii="Segoe UI Symbol" w:hAnsi="Segoe UI Symbol"/>
        </w:rPr>
        <w:t xml:space="preserve"> </w:t>
      </w:r>
      <w:r w:rsidRPr="00D5087F">
        <w:rPr>
          <w:rFonts w:ascii="Segoe UI Symbol" w:hAnsi="Segoe UI Symbol"/>
        </w:rPr>
        <w:t>unconditional</w:t>
      </w:r>
      <w:r w:rsidR="007E703B" w:rsidRPr="00D5087F">
        <w:rPr>
          <w:rFonts w:ascii="Segoe UI Symbol" w:hAnsi="Segoe UI Symbol"/>
        </w:rPr>
        <w:t xml:space="preserve"> </w:t>
      </w:r>
      <w:r w:rsidRPr="00D5087F">
        <w:rPr>
          <w:rFonts w:ascii="Segoe UI Symbol" w:hAnsi="Segoe UI Symbol"/>
        </w:rPr>
        <w:t>in</w:t>
      </w:r>
      <w:r w:rsidR="007E703B" w:rsidRPr="00D5087F">
        <w:rPr>
          <w:rFonts w:ascii="Segoe UI Symbol" w:hAnsi="Segoe UI Symbol"/>
        </w:rPr>
        <w:t xml:space="preserve"> </w:t>
      </w:r>
      <w:r w:rsidRPr="00D5087F">
        <w:rPr>
          <w:rFonts w:ascii="Segoe UI Symbol" w:hAnsi="Segoe UI Symbol"/>
        </w:rPr>
        <w:t>all</w:t>
      </w:r>
      <w:r w:rsidR="007E703B" w:rsidRPr="00D5087F">
        <w:rPr>
          <w:rFonts w:ascii="Segoe UI Symbol" w:hAnsi="Segoe UI Symbol"/>
        </w:rPr>
        <w:t xml:space="preserve"> </w:t>
      </w:r>
      <w:r w:rsidRPr="00D5087F">
        <w:rPr>
          <w:rFonts w:ascii="Segoe UI Symbol" w:hAnsi="Segoe UI Symbol"/>
        </w:rPr>
        <w:t>respects.</w:t>
      </w:r>
    </w:p>
    <w:p w14:paraId="4871FA40" w14:textId="77777777" w:rsidR="005B4A5F" w:rsidRPr="00D5087F" w:rsidRDefault="005B4A5F" w:rsidP="001D5093">
      <w:pPr>
        <w:rPr>
          <w:rFonts w:ascii="Segoe UI Symbol" w:hAnsi="Segoe UI Symbol"/>
        </w:rPr>
      </w:pPr>
      <w:r w:rsidRPr="00D5087F">
        <w:rPr>
          <w:rFonts w:ascii="Segoe UI Symbol" w:hAnsi="Segoe UI Symbol"/>
        </w:rPr>
        <w:t>Yours</w:t>
      </w:r>
      <w:r w:rsidR="007E703B" w:rsidRPr="00D5087F">
        <w:rPr>
          <w:rFonts w:ascii="Segoe UI Symbol" w:hAnsi="Segoe UI Symbol"/>
        </w:rPr>
        <w:t xml:space="preserve"> </w:t>
      </w:r>
      <w:r w:rsidRPr="00D5087F">
        <w:rPr>
          <w:rFonts w:ascii="Segoe UI Symbol" w:hAnsi="Segoe UI Symbol"/>
        </w:rPr>
        <w:t>truly,</w:t>
      </w:r>
    </w:p>
    <w:p w14:paraId="579A3560" w14:textId="77777777" w:rsidR="005B4A5F" w:rsidRPr="00D5087F" w:rsidRDefault="005B4A5F" w:rsidP="001D5093">
      <w:pPr>
        <w:rPr>
          <w:rFonts w:ascii="Segoe UI Symbol" w:hAnsi="Segoe UI Symbol"/>
        </w:rPr>
      </w:pPr>
    </w:p>
    <w:p w14:paraId="51FE92B1" w14:textId="77777777" w:rsidR="005B4A5F" w:rsidRPr="00D5087F" w:rsidRDefault="005B4A5F" w:rsidP="001D5093">
      <w:pPr>
        <w:tabs>
          <w:tab w:val="left" w:pos="7200"/>
        </w:tabs>
        <w:rPr>
          <w:rFonts w:ascii="Segoe UI Symbol" w:hAnsi="Segoe UI Symbol"/>
          <w:u w:val="single"/>
        </w:rPr>
      </w:pPr>
      <w:r w:rsidRPr="00D5087F">
        <w:rPr>
          <w:rFonts w:ascii="Segoe UI Symbol" w:hAnsi="Segoe UI Symbol"/>
          <w:u w:val="single"/>
        </w:rPr>
        <w:tab/>
      </w:r>
    </w:p>
    <w:p w14:paraId="2E4E82F1" w14:textId="77777777" w:rsidR="005B4A5F" w:rsidRPr="00D5087F" w:rsidRDefault="005B4A5F" w:rsidP="001D5093">
      <w:pPr>
        <w:rPr>
          <w:rFonts w:ascii="Segoe UI Symbol" w:hAnsi="Segoe UI Symbol"/>
        </w:rPr>
      </w:pPr>
      <w:r w:rsidRPr="00D5087F">
        <w:rPr>
          <w:rFonts w:ascii="Segoe UI Symbol" w:hAnsi="Segoe UI Symbol"/>
        </w:rPr>
        <w:t>Authorized</w:t>
      </w:r>
      <w:r w:rsidR="007E703B" w:rsidRPr="00D5087F">
        <w:rPr>
          <w:rFonts w:ascii="Segoe UI Symbol" w:hAnsi="Segoe UI Symbol"/>
        </w:rPr>
        <w:t xml:space="preserve"> </w:t>
      </w:r>
      <w:r w:rsidRPr="00D5087F">
        <w:rPr>
          <w:rFonts w:ascii="Segoe UI Symbol" w:hAnsi="Segoe UI Symbol"/>
        </w:rPr>
        <w:t>Signature</w:t>
      </w:r>
    </w:p>
    <w:p w14:paraId="4416B561" w14:textId="77777777" w:rsidR="00CF2010" w:rsidRDefault="00CF2010" w:rsidP="00A629B9">
      <w:pPr>
        <w:pStyle w:val="Heading1"/>
        <w:sectPr w:rsidR="00CF2010" w:rsidSect="002A2E66">
          <w:footerReference w:type="even" r:id="rId108"/>
          <w:footerReference w:type="default" r:id="rId109"/>
          <w:footerReference w:type="first" r:id="rId110"/>
          <w:footnotePr>
            <w:numRestart w:val="eachSect"/>
          </w:footnotePr>
          <w:pgSz w:w="12240" w:h="15840" w:code="1"/>
          <w:pgMar w:top="1440" w:right="1440" w:bottom="1440" w:left="1800" w:header="720" w:footer="864" w:gutter="0"/>
          <w:cols w:space="720"/>
          <w:titlePg/>
          <w:docGrid w:linePitch="326"/>
        </w:sectPr>
      </w:pPr>
    </w:p>
    <w:p w14:paraId="15022DF2" w14:textId="45915776" w:rsidR="00C74DD6" w:rsidRPr="00D5087F" w:rsidRDefault="00C74DD6" w:rsidP="00A629B9">
      <w:pPr>
        <w:pStyle w:val="Heading1"/>
      </w:pPr>
      <w:bookmarkStart w:id="1255" w:name="_Hlt87082158"/>
      <w:bookmarkStart w:id="1256" w:name="_Hlt139095156"/>
      <w:bookmarkStart w:id="1257" w:name="_Toc197922547"/>
      <w:bookmarkStart w:id="1258" w:name="_Toc77998348"/>
      <w:bookmarkStart w:id="1259" w:name="_Toc59196878"/>
      <w:bookmarkStart w:id="1260" w:name="_Toc59197263"/>
      <w:bookmarkStart w:id="1261" w:name="_Toc428352208"/>
      <w:bookmarkStart w:id="1262" w:name="_Toc438907199"/>
      <w:bookmarkStart w:id="1263" w:name="_Toc438907299"/>
      <w:bookmarkStart w:id="1264" w:name="_Toc437692919"/>
      <w:bookmarkStart w:id="1265" w:name="_Toc125952767"/>
      <w:bookmarkEnd w:id="1251"/>
      <w:bookmarkEnd w:id="1252"/>
      <w:bookmarkEnd w:id="1253"/>
      <w:bookmarkEnd w:id="1254"/>
      <w:bookmarkEnd w:id="1255"/>
      <w:bookmarkEnd w:id="1256"/>
      <w:r w:rsidRPr="00D5087F">
        <w:lastRenderedPageBreak/>
        <w:t>Advance</w:t>
      </w:r>
      <w:r w:rsidR="007E703B" w:rsidRPr="00D5087F">
        <w:t xml:space="preserve"> </w:t>
      </w:r>
      <w:r w:rsidRPr="00D5087F">
        <w:t>Payment</w:t>
      </w:r>
      <w:bookmarkEnd w:id="1257"/>
      <w:bookmarkEnd w:id="1258"/>
      <w:r w:rsidR="000148FF" w:rsidRPr="00D5087F">
        <w:t xml:space="preserve"> </w:t>
      </w:r>
      <w:r w:rsidR="00BA1863" w:rsidRPr="00D5087F">
        <w:t>Security</w:t>
      </w:r>
      <w:bookmarkEnd w:id="1259"/>
      <w:bookmarkEnd w:id="1260"/>
    </w:p>
    <w:p w14:paraId="0FA960F4" w14:textId="77777777" w:rsidR="00BA1863" w:rsidRPr="00D5087F" w:rsidRDefault="006A7A5A" w:rsidP="001D5093">
      <w:pPr>
        <w:pStyle w:val="UG-SectionIX-Heading1"/>
        <w:rPr>
          <w:rFonts w:ascii="Segoe UI Symbol" w:hAnsi="Segoe UI Symbol"/>
        </w:rPr>
      </w:pPr>
      <w:bookmarkStart w:id="1266" w:name="_Toc59150320"/>
      <w:bookmarkStart w:id="1267" w:name="_Toc59196879"/>
      <w:bookmarkStart w:id="1268" w:name="_Toc59197264"/>
      <w:r w:rsidRPr="00D5087F">
        <w:rPr>
          <w:rFonts w:ascii="Segoe UI Symbol" w:hAnsi="Segoe UI Symbol"/>
        </w:rPr>
        <w:t>Demand</w:t>
      </w:r>
      <w:r w:rsidR="007E703B" w:rsidRPr="00D5087F">
        <w:rPr>
          <w:rFonts w:ascii="Segoe UI Symbol" w:hAnsi="Segoe UI Symbol"/>
        </w:rPr>
        <w:t xml:space="preserve"> </w:t>
      </w:r>
      <w:r w:rsidRPr="00D5087F">
        <w:rPr>
          <w:rFonts w:ascii="Segoe UI Symbol" w:hAnsi="Segoe UI Symbol"/>
        </w:rPr>
        <w:t>Guarantee</w:t>
      </w:r>
      <w:bookmarkEnd w:id="1266"/>
      <w:bookmarkEnd w:id="1267"/>
      <w:bookmarkEnd w:id="1268"/>
    </w:p>
    <w:p w14:paraId="6FF9216B" w14:textId="77777777" w:rsidR="00BA1863" w:rsidRPr="00D5087F" w:rsidRDefault="00BA1863" w:rsidP="001D5093">
      <w:pPr>
        <w:jc w:val="center"/>
        <w:rPr>
          <w:rFonts w:ascii="Segoe UI Symbol" w:hAnsi="Segoe UI Symbol"/>
          <w:i/>
          <w:color w:val="000000" w:themeColor="text1"/>
        </w:rPr>
      </w:pPr>
      <w:r w:rsidRPr="00D5087F">
        <w:rPr>
          <w:rFonts w:ascii="Segoe UI Symbol" w:hAnsi="Segoe UI Symbol"/>
          <w:i/>
          <w:color w:val="000000" w:themeColor="text1"/>
        </w:rPr>
        <w:t>[Guarantor</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letterhead</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or</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SWIFT</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identifier</w:t>
      </w:r>
      <w:r w:rsidR="007E703B" w:rsidRPr="00D5087F">
        <w:rPr>
          <w:rFonts w:ascii="Segoe UI Symbol" w:hAnsi="Segoe UI Symbol"/>
          <w:i/>
          <w:color w:val="000000" w:themeColor="text1"/>
        </w:rPr>
        <w:t xml:space="preserve"> </w:t>
      </w:r>
      <w:r w:rsidRPr="00D5087F">
        <w:rPr>
          <w:rFonts w:ascii="Segoe UI Symbol" w:hAnsi="Segoe UI Symbol"/>
          <w:i/>
          <w:color w:val="000000" w:themeColor="text1"/>
        </w:rPr>
        <w:t>code]</w:t>
      </w:r>
      <w:r w:rsidR="007E703B" w:rsidRPr="00D5087F">
        <w:rPr>
          <w:rFonts w:ascii="Segoe UI Symbol" w:hAnsi="Segoe UI Symbol"/>
          <w:i/>
          <w:color w:val="000000" w:themeColor="text1"/>
        </w:rPr>
        <w:t xml:space="preserve"> </w:t>
      </w:r>
    </w:p>
    <w:p w14:paraId="4383E93A" w14:textId="77777777" w:rsidR="00BA1863" w:rsidRPr="00D5087F" w:rsidRDefault="00BA1863" w:rsidP="001D5093">
      <w:pPr>
        <w:pStyle w:val="UG-SectionIX-Heading1"/>
        <w:rPr>
          <w:rFonts w:ascii="Segoe UI Symbol" w:hAnsi="Segoe UI Symbol"/>
        </w:rPr>
      </w:pPr>
    </w:p>
    <w:p w14:paraId="36972A84" w14:textId="77777777" w:rsidR="00BA1863" w:rsidRPr="00D5087F" w:rsidRDefault="00BA1863" w:rsidP="001D5093">
      <w:pPr>
        <w:pStyle w:val="BodyText"/>
        <w:ind w:left="360" w:right="288"/>
        <w:jc w:val="center"/>
        <w:rPr>
          <w:rFonts w:ascii="Segoe UI Symbol" w:hAnsi="Segoe UI Symbol"/>
          <w:b/>
          <w:iCs/>
          <w:sz w:val="36"/>
        </w:rPr>
      </w:pPr>
    </w:p>
    <w:p w14:paraId="6046D8A0" w14:textId="60C722EA" w:rsidR="00BA1863" w:rsidRPr="00D5087F" w:rsidRDefault="00BA1863" w:rsidP="00B250D5">
      <w:pPr>
        <w:pStyle w:val="NormalWeb"/>
        <w:rPr>
          <w:rFonts w:ascii="Segoe UI Symbol" w:hAnsi="Segoe UI Symbol" w:cs="Times New Roman"/>
        </w:rPr>
      </w:pPr>
      <w:r w:rsidRPr="00B250D5">
        <w:rPr>
          <w:rFonts w:ascii="Segoe UI Symbol" w:hAnsi="Segoe UI Symbol"/>
          <w:b/>
          <w:bCs/>
          <w:iCs/>
        </w:rPr>
        <w:t>Beneficiary</w:t>
      </w:r>
      <w:proofErr w:type="gramStart"/>
      <w:r w:rsidRPr="00B250D5">
        <w:rPr>
          <w:rFonts w:ascii="Segoe UI Symbol" w:hAnsi="Segoe UI Symbol" w:cs="Times New Roman"/>
          <w:b/>
          <w:bCs/>
          <w:iCs/>
        </w:rPr>
        <w:t>:</w:t>
      </w:r>
      <w:r w:rsidR="007E703B" w:rsidRPr="00B250D5">
        <w:rPr>
          <w:rFonts w:ascii="Segoe UI Symbol" w:hAnsi="Segoe UI Symbol" w:cs="Times New Roman"/>
          <w:b/>
        </w:rPr>
        <w:t xml:space="preserve"> </w:t>
      </w:r>
      <w:r w:rsidR="00B250D5" w:rsidRPr="00B250D5">
        <w:rPr>
          <w:rFonts w:ascii="Segoe UI Symbol" w:hAnsi="Segoe UI Symbol" w:cs="Times New Roman"/>
          <w:b/>
          <w:bCs/>
          <w:i/>
          <w:iCs/>
          <w:sz w:val="16"/>
        </w:rPr>
        <w:t xml:space="preserve"> </w:t>
      </w:r>
      <w:r w:rsidR="00B250D5" w:rsidRPr="00CF2010">
        <w:rPr>
          <w:rFonts w:ascii="Segoe UI Symbol" w:hAnsi="Segoe UI Symbol"/>
          <w:i/>
          <w:color w:val="0070C0"/>
        </w:rPr>
        <w:t>[</w:t>
      </w:r>
      <w:proofErr w:type="gramEnd"/>
      <w:r w:rsidRPr="00B250D5">
        <w:rPr>
          <w:rFonts w:ascii="Segoe UI Symbol" w:hAnsi="Segoe UI Symbol"/>
          <w:i/>
          <w:color w:val="0070C0"/>
        </w:rPr>
        <w:t>Name</w:t>
      </w:r>
      <w:r w:rsidR="007E703B" w:rsidRPr="00B250D5">
        <w:rPr>
          <w:rFonts w:ascii="Segoe UI Symbol" w:hAnsi="Segoe UI Symbol"/>
          <w:i/>
          <w:color w:val="0070C0"/>
        </w:rPr>
        <w:t xml:space="preserve"> </w:t>
      </w:r>
      <w:r w:rsidRPr="00B250D5">
        <w:rPr>
          <w:rFonts w:ascii="Segoe UI Symbol" w:hAnsi="Segoe UI Symbol"/>
          <w:i/>
          <w:color w:val="0070C0"/>
        </w:rPr>
        <w:t>and</w:t>
      </w:r>
      <w:r w:rsidR="007E703B" w:rsidRPr="00B250D5">
        <w:rPr>
          <w:rFonts w:ascii="Segoe UI Symbol" w:hAnsi="Segoe UI Symbol"/>
          <w:i/>
          <w:color w:val="0070C0"/>
        </w:rPr>
        <w:t xml:space="preserve"> </w:t>
      </w:r>
      <w:r w:rsidRPr="00B250D5">
        <w:rPr>
          <w:rFonts w:ascii="Segoe UI Symbol" w:hAnsi="Segoe UI Symbol"/>
          <w:i/>
          <w:color w:val="0070C0"/>
        </w:rPr>
        <w:t>Address</w:t>
      </w:r>
      <w:r w:rsidR="007E703B" w:rsidRPr="00B250D5">
        <w:rPr>
          <w:rFonts w:ascii="Segoe UI Symbol" w:hAnsi="Segoe UI Symbol"/>
          <w:i/>
          <w:color w:val="0070C0"/>
        </w:rPr>
        <w:t xml:space="preserve"> </w:t>
      </w:r>
      <w:r w:rsidRPr="00B250D5">
        <w:rPr>
          <w:rFonts w:ascii="Segoe UI Symbol" w:hAnsi="Segoe UI Symbol"/>
          <w:i/>
          <w:color w:val="0070C0"/>
        </w:rPr>
        <w:t>of</w:t>
      </w:r>
      <w:r w:rsidR="007E703B" w:rsidRPr="00B250D5">
        <w:rPr>
          <w:rFonts w:ascii="Segoe UI Symbol" w:hAnsi="Segoe UI Symbol"/>
          <w:i/>
          <w:color w:val="0070C0"/>
        </w:rPr>
        <w:t xml:space="preserve"> </w:t>
      </w:r>
      <w:proofErr w:type="gramStart"/>
      <w:r w:rsidRPr="00B250D5">
        <w:rPr>
          <w:rFonts w:ascii="Segoe UI Symbol" w:hAnsi="Segoe UI Symbol"/>
          <w:i/>
          <w:color w:val="0070C0"/>
        </w:rPr>
        <w:t>Employer</w:t>
      </w:r>
      <w:r w:rsidR="007E703B" w:rsidRPr="00D5087F">
        <w:rPr>
          <w:rFonts w:ascii="Segoe UI Symbol" w:hAnsi="Segoe UI Symbol" w:cs="Times New Roman"/>
          <w:b/>
          <w:bCs/>
          <w:i/>
          <w:iCs/>
          <w:sz w:val="16"/>
        </w:rPr>
        <w:t xml:space="preserve"> </w:t>
      </w:r>
      <w:r w:rsidR="00B250D5" w:rsidRPr="00CF2010">
        <w:rPr>
          <w:rFonts w:ascii="Segoe UI Symbol" w:hAnsi="Segoe UI Symbol"/>
          <w:i/>
          <w:color w:val="0070C0"/>
        </w:rPr>
        <w:t>]</w:t>
      </w:r>
      <w:proofErr w:type="gramEnd"/>
    </w:p>
    <w:p w14:paraId="18F167B1" w14:textId="67EBEBEF" w:rsidR="00BA1863" w:rsidRPr="00D5087F" w:rsidRDefault="00BA1863" w:rsidP="00B250D5">
      <w:pPr>
        <w:pStyle w:val="NormalWeb"/>
        <w:rPr>
          <w:rFonts w:ascii="Segoe UI Symbol" w:hAnsi="Segoe UI Symbol" w:cs="Times New Roman"/>
        </w:rPr>
      </w:pPr>
      <w:proofErr w:type="gramStart"/>
      <w:r w:rsidRPr="00D5087F">
        <w:rPr>
          <w:rFonts w:ascii="Segoe UI Symbol" w:hAnsi="Segoe UI Symbol" w:cs="Times New Roman"/>
          <w:b/>
        </w:rPr>
        <w:t>Date:</w:t>
      </w:r>
      <w:r w:rsidRPr="00CF2010">
        <w:rPr>
          <w:rFonts w:ascii="Segoe UI Symbol" w:hAnsi="Segoe UI Symbol"/>
          <w:i/>
          <w:color w:val="0070C0"/>
        </w:rPr>
        <w:t>[</w:t>
      </w:r>
      <w:proofErr w:type="gramEnd"/>
      <w:r w:rsidRPr="00CF2010">
        <w:rPr>
          <w:rFonts w:ascii="Segoe UI Symbol" w:hAnsi="Segoe UI Symbol"/>
          <w:i/>
          <w:color w:val="0070C0"/>
        </w:rPr>
        <w:t>Insert</w:t>
      </w:r>
      <w:r w:rsidR="007E703B" w:rsidRPr="00CF2010">
        <w:rPr>
          <w:rFonts w:ascii="Segoe UI Symbol" w:hAnsi="Segoe UI Symbol"/>
          <w:i/>
          <w:color w:val="0070C0"/>
        </w:rPr>
        <w:t xml:space="preserve"> </w:t>
      </w:r>
      <w:r w:rsidRPr="00CF2010">
        <w:rPr>
          <w:rFonts w:ascii="Segoe UI Symbol" w:hAnsi="Segoe UI Symbol"/>
          <w:i/>
          <w:color w:val="0070C0"/>
        </w:rPr>
        <w:t>date</w:t>
      </w:r>
      <w:r w:rsidR="007E703B" w:rsidRPr="00CF2010">
        <w:rPr>
          <w:rFonts w:ascii="Segoe UI Symbol" w:hAnsi="Segoe UI Symbol"/>
          <w:i/>
          <w:color w:val="0070C0"/>
        </w:rPr>
        <w:t xml:space="preserve"> </w:t>
      </w:r>
      <w:r w:rsidRPr="00CF2010">
        <w:rPr>
          <w:rFonts w:ascii="Segoe UI Symbol" w:hAnsi="Segoe UI Symbol"/>
          <w:i/>
          <w:color w:val="0070C0"/>
        </w:rPr>
        <w:t>of</w:t>
      </w:r>
      <w:r w:rsidR="007E703B" w:rsidRPr="00CF2010">
        <w:rPr>
          <w:rFonts w:ascii="Segoe UI Symbol" w:hAnsi="Segoe UI Symbol"/>
          <w:i/>
          <w:color w:val="0070C0"/>
        </w:rPr>
        <w:t xml:space="preserve"> </w:t>
      </w:r>
      <w:r w:rsidRPr="00CF2010">
        <w:rPr>
          <w:rFonts w:ascii="Segoe UI Symbol" w:hAnsi="Segoe UI Symbol"/>
          <w:i/>
          <w:color w:val="0070C0"/>
        </w:rPr>
        <w:t>issue]</w:t>
      </w:r>
    </w:p>
    <w:p w14:paraId="0023A48E" w14:textId="50775A6E" w:rsidR="00BA1863" w:rsidRPr="00D5087F" w:rsidRDefault="00BA1863" w:rsidP="001D5093">
      <w:pPr>
        <w:pStyle w:val="NormalWeb"/>
        <w:rPr>
          <w:rFonts w:ascii="Segoe UI Symbol" w:hAnsi="Segoe UI Symbol"/>
          <w:color w:val="000000" w:themeColor="text1"/>
        </w:rPr>
      </w:pPr>
      <w:r w:rsidRPr="00D5087F">
        <w:rPr>
          <w:rFonts w:ascii="Segoe UI Symbol" w:hAnsi="Segoe UI Symbol" w:cs="Times New Roman"/>
          <w:b/>
        </w:rPr>
        <w:t>Advance</w:t>
      </w:r>
      <w:r w:rsidR="007E703B" w:rsidRPr="00D5087F">
        <w:rPr>
          <w:rFonts w:ascii="Segoe UI Symbol" w:hAnsi="Segoe UI Symbol" w:cs="Times New Roman"/>
          <w:b/>
        </w:rPr>
        <w:t xml:space="preserve"> </w:t>
      </w:r>
      <w:r w:rsidRPr="00D5087F">
        <w:rPr>
          <w:rFonts w:ascii="Segoe UI Symbol" w:hAnsi="Segoe UI Symbol" w:cs="Times New Roman"/>
          <w:b/>
        </w:rPr>
        <w:t>Payment</w:t>
      </w:r>
      <w:r w:rsidR="007E703B" w:rsidRPr="00D5087F">
        <w:rPr>
          <w:rFonts w:ascii="Segoe UI Symbol" w:hAnsi="Segoe UI Symbol" w:cs="Times New Roman"/>
          <w:b/>
        </w:rPr>
        <w:t xml:space="preserve"> </w:t>
      </w:r>
      <w:r w:rsidRPr="00D5087F">
        <w:rPr>
          <w:rFonts w:ascii="Segoe UI Symbol" w:hAnsi="Segoe UI Symbol" w:cs="Times New Roman"/>
          <w:b/>
        </w:rPr>
        <w:t>Guarantee</w:t>
      </w:r>
      <w:r w:rsidR="007E703B" w:rsidRPr="00D5087F">
        <w:rPr>
          <w:rFonts w:ascii="Segoe UI Symbol" w:hAnsi="Segoe UI Symbol" w:cs="Times New Roman"/>
          <w:b/>
        </w:rPr>
        <w:t xml:space="preserve"> </w:t>
      </w:r>
      <w:r w:rsidRPr="00D5087F">
        <w:rPr>
          <w:rFonts w:ascii="Segoe UI Symbol" w:hAnsi="Segoe UI Symbol" w:cs="Times New Roman"/>
          <w:b/>
        </w:rPr>
        <w:t>No.:</w:t>
      </w:r>
      <w:r w:rsidR="00CF2010">
        <w:rPr>
          <w:rFonts w:ascii="Segoe UI Symbol" w:hAnsi="Segoe UI Symbol" w:cs="Times New Roman"/>
          <w:b/>
        </w:rPr>
        <w:t xml:space="preserve"> </w:t>
      </w:r>
      <w:r w:rsidRPr="00CF2010">
        <w:rPr>
          <w:rFonts w:ascii="Segoe UI Symbol" w:hAnsi="Segoe UI Symbol"/>
          <w:i/>
          <w:color w:val="0070C0"/>
        </w:rPr>
        <w:t>[Insert</w:t>
      </w:r>
      <w:r w:rsidR="007E703B" w:rsidRPr="00CF2010">
        <w:rPr>
          <w:rFonts w:ascii="Segoe UI Symbol" w:hAnsi="Segoe UI Symbol"/>
          <w:i/>
          <w:color w:val="0070C0"/>
        </w:rPr>
        <w:t xml:space="preserve"> </w:t>
      </w:r>
      <w:r w:rsidRPr="00CF2010">
        <w:rPr>
          <w:rFonts w:ascii="Segoe UI Symbol" w:hAnsi="Segoe UI Symbol"/>
          <w:i/>
          <w:color w:val="0070C0"/>
        </w:rPr>
        <w:t>guarantee</w:t>
      </w:r>
      <w:r w:rsidR="007E703B" w:rsidRPr="00CF2010">
        <w:rPr>
          <w:rFonts w:ascii="Segoe UI Symbol" w:hAnsi="Segoe UI Symbol"/>
          <w:i/>
          <w:color w:val="0070C0"/>
        </w:rPr>
        <w:t xml:space="preserve"> </w:t>
      </w:r>
      <w:r w:rsidRPr="00CF2010">
        <w:rPr>
          <w:rFonts w:ascii="Segoe UI Symbol" w:hAnsi="Segoe UI Symbol"/>
          <w:i/>
          <w:color w:val="0070C0"/>
        </w:rPr>
        <w:t>reference</w:t>
      </w:r>
      <w:r w:rsidR="007E703B" w:rsidRPr="00CF2010">
        <w:rPr>
          <w:rFonts w:ascii="Segoe UI Symbol" w:hAnsi="Segoe UI Symbol"/>
          <w:i/>
          <w:color w:val="0070C0"/>
        </w:rPr>
        <w:t xml:space="preserve"> </w:t>
      </w:r>
      <w:r w:rsidRPr="00CF2010">
        <w:rPr>
          <w:rFonts w:ascii="Segoe UI Symbol" w:hAnsi="Segoe UI Symbol"/>
          <w:i/>
          <w:color w:val="0070C0"/>
        </w:rPr>
        <w:t>number]</w:t>
      </w:r>
    </w:p>
    <w:p w14:paraId="726C985A" w14:textId="77777777" w:rsidR="00BA1863" w:rsidRPr="00D5087F" w:rsidRDefault="00BA1863" w:rsidP="001D5093">
      <w:pPr>
        <w:pStyle w:val="NormalWeb"/>
        <w:rPr>
          <w:rFonts w:ascii="Segoe UI Symbol" w:hAnsi="Segoe UI Symbol"/>
          <w:color w:val="000000" w:themeColor="text1"/>
        </w:rPr>
      </w:pPr>
      <w:r w:rsidRPr="00D5087F">
        <w:rPr>
          <w:rFonts w:ascii="Segoe UI Symbol" w:hAnsi="Segoe UI Symbol"/>
          <w:b/>
          <w:color w:val="000000" w:themeColor="text1"/>
        </w:rPr>
        <w:t>Guarantor</w:t>
      </w:r>
      <w:proofErr w:type="gramStart"/>
      <w:r w:rsidRPr="00D5087F">
        <w:rPr>
          <w:rFonts w:ascii="Segoe UI Symbol" w:hAnsi="Segoe UI Symbol"/>
          <w:b/>
          <w:color w:val="000000" w:themeColor="text1"/>
        </w:rPr>
        <w:t>:</w:t>
      </w:r>
      <w:r w:rsidR="007E703B" w:rsidRPr="00D5087F">
        <w:rPr>
          <w:rFonts w:ascii="Segoe UI Symbol" w:hAnsi="Segoe UI Symbol"/>
          <w:b/>
          <w:color w:val="000000" w:themeColor="text1"/>
        </w:rPr>
        <w:t xml:space="preserve"> </w:t>
      </w:r>
      <w:r w:rsidR="007E703B" w:rsidRPr="00D5087F">
        <w:rPr>
          <w:rFonts w:ascii="Segoe UI Symbol" w:hAnsi="Segoe UI Symbol"/>
          <w:i/>
          <w:color w:val="000000" w:themeColor="text1"/>
        </w:rPr>
        <w:t xml:space="preserve"> </w:t>
      </w:r>
      <w:r w:rsidRPr="00CF2010">
        <w:rPr>
          <w:rFonts w:ascii="Segoe UI Symbol" w:hAnsi="Segoe UI Symbol"/>
          <w:i/>
          <w:color w:val="0070C0"/>
        </w:rPr>
        <w:t>[</w:t>
      </w:r>
      <w:proofErr w:type="gramEnd"/>
      <w:r w:rsidRPr="00CF2010">
        <w:rPr>
          <w:rFonts w:ascii="Segoe UI Symbol" w:hAnsi="Segoe UI Symbol"/>
          <w:i/>
          <w:color w:val="0070C0"/>
        </w:rPr>
        <w:t>Insert</w:t>
      </w:r>
      <w:r w:rsidR="007E703B" w:rsidRPr="00CF2010">
        <w:rPr>
          <w:rFonts w:ascii="Segoe UI Symbol" w:hAnsi="Segoe UI Symbol"/>
          <w:i/>
          <w:color w:val="0070C0"/>
        </w:rPr>
        <w:t xml:space="preserve"> </w:t>
      </w:r>
      <w:r w:rsidRPr="00CF2010">
        <w:rPr>
          <w:rFonts w:ascii="Segoe UI Symbol" w:hAnsi="Segoe UI Symbol"/>
          <w:i/>
          <w:color w:val="0070C0"/>
        </w:rPr>
        <w:t>name</w:t>
      </w:r>
      <w:r w:rsidR="007E703B" w:rsidRPr="00CF2010">
        <w:rPr>
          <w:rFonts w:ascii="Segoe UI Symbol" w:hAnsi="Segoe UI Symbol"/>
          <w:i/>
          <w:color w:val="0070C0"/>
        </w:rPr>
        <w:t xml:space="preserve"> </w:t>
      </w:r>
      <w:r w:rsidRPr="00CF2010">
        <w:rPr>
          <w:rFonts w:ascii="Segoe UI Symbol" w:hAnsi="Segoe UI Symbol"/>
          <w:i/>
          <w:color w:val="0070C0"/>
        </w:rPr>
        <w:t>and</w:t>
      </w:r>
      <w:r w:rsidR="007E703B" w:rsidRPr="00CF2010">
        <w:rPr>
          <w:rFonts w:ascii="Segoe UI Symbol" w:hAnsi="Segoe UI Symbol"/>
          <w:i/>
          <w:color w:val="0070C0"/>
        </w:rPr>
        <w:t xml:space="preserve"> </w:t>
      </w:r>
      <w:r w:rsidRPr="00CF2010">
        <w:rPr>
          <w:rFonts w:ascii="Segoe UI Symbol" w:hAnsi="Segoe UI Symbol"/>
          <w:i/>
          <w:color w:val="0070C0"/>
        </w:rPr>
        <w:t>address</w:t>
      </w:r>
      <w:r w:rsidR="007E703B" w:rsidRPr="00CF2010">
        <w:rPr>
          <w:rFonts w:ascii="Segoe UI Symbol" w:hAnsi="Segoe UI Symbol"/>
          <w:i/>
          <w:color w:val="0070C0"/>
        </w:rPr>
        <w:t xml:space="preserve"> </w:t>
      </w:r>
      <w:r w:rsidRPr="00CF2010">
        <w:rPr>
          <w:rFonts w:ascii="Segoe UI Symbol" w:hAnsi="Segoe UI Symbol"/>
          <w:i/>
          <w:color w:val="0070C0"/>
        </w:rPr>
        <w:t>of</w:t>
      </w:r>
      <w:r w:rsidR="007E703B" w:rsidRPr="00CF2010">
        <w:rPr>
          <w:rFonts w:ascii="Segoe UI Symbol" w:hAnsi="Segoe UI Symbol"/>
          <w:i/>
          <w:color w:val="0070C0"/>
        </w:rPr>
        <w:t xml:space="preserve"> </w:t>
      </w:r>
      <w:r w:rsidRPr="00CF2010">
        <w:rPr>
          <w:rFonts w:ascii="Segoe UI Symbol" w:hAnsi="Segoe UI Symbol"/>
          <w:i/>
          <w:color w:val="0070C0"/>
        </w:rPr>
        <w:t>place</w:t>
      </w:r>
      <w:r w:rsidR="007E703B" w:rsidRPr="00CF2010">
        <w:rPr>
          <w:rFonts w:ascii="Segoe UI Symbol" w:hAnsi="Segoe UI Symbol"/>
          <w:i/>
          <w:color w:val="0070C0"/>
        </w:rPr>
        <w:t xml:space="preserve"> </w:t>
      </w:r>
      <w:r w:rsidRPr="00CF2010">
        <w:rPr>
          <w:rFonts w:ascii="Segoe UI Symbol" w:hAnsi="Segoe UI Symbol"/>
          <w:i/>
          <w:color w:val="0070C0"/>
        </w:rPr>
        <w:t>of</w:t>
      </w:r>
      <w:r w:rsidR="007E703B" w:rsidRPr="00CF2010">
        <w:rPr>
          <w:rFonts w:ascii="Segoe UI Symbol" w:hAnsi="Segoe UI Symbol"/>
          <w:i/>
          <w:color w:val="0070C0"/>
        </w:rPr>
        <w:t xml:space="preserve"> </w:t>
      </w:r>
      <w:r w:rsidRPr="00CF2010">
        <w:rPr>
          <w:rFonts w:ascii="Segoe UI Symbol" w:hAnsi="Segoe UI Symbol"/>
          <w:i/>
          <w:color w:val="0070C0"/>
        </w:rPr>
        <w:t>issue,</w:t>
      </w:r>
      <w:r w:rsidR="007E703B" w:rsidRPr="00CF2010">
        <w:rPr>
          <w:rFonts w:ascii="Segoe UI Symbol" w:hAnsi="Segoe UI Symbol"/>
          <w:i/>
          <w:color w:val="0070C0"/>
        </w:rPr>
        <w:t xml:space="preserve"> </w:t>
      </w:r>
      <w:r w:rsidRPr="00CF2010">
        <w:rPr>
          <w:rFonts w:ascii="Segoe UI Symbol" w:hAnsi="Segoe UI Symbol"/>
          <w:i/>
          <w:color w:val="0070C0"/>
        </w:rPr>
        <w:t>unless</w:t>
      </w:r>
      <w:r w:rsidR="007E703B" w:rsidRPr="00CF2010">
        <w:rPr>
          <w:rFonts w:ascii="Segoe UI Symbol" w:hAnsi="Segoe UI Symbol"/>
          <w:i/>
          <w:color w:val="0070C0"/>
        </w:rPr>
        <w:t xml:space="preserve"> </w:t>
      </w:r>
      <w:r w:rsidRPr="00CF2010">
        <w:rPr>
          <w:rFonts w:ascii="Segoe UI Symbol" w:hAnsi="Segoe UI Symbol"/>
          <w:i/>
          <w:color w:val="0070C0"/>
        </w:rPr>
        <w:t>indicated</w:t>
      </w:r>
      <w:r w:rsidR="007E703B" w:rsidRPr="00CF2010">
        <w:rPr>
          <w:rFonts w:ascii="Segoe UI Symbol" w:hAnsi="Segoe UI Symbol"/>
          <w:i/>
          <w:color w:val="0070C0"/>
        </w:rPr>
        <w:t xml:space="preserve"> </w:t>
      </w:r>
      <w:r w:rsidRPr="00CF2010">
        <w:rPr>
          <w:rFonts w:ascii="Segoe UI Symbol" w:hAnsi="Segoe UI Symbol"/>
          <w:i/>
          <w:color w:val="0070C0"/>
        </w:rPr>
        <w:t>in</w:t>
      </w:r>
      <w:r w:rsidR="007E703B" w:rsidRPr="00CF2010">
        <w:rPr>
          <w:rFonts w:ascii="Segoe UI Symbol" w:hAnsi="Segoe UI Symbol"/>
          <w:i/>
          <w:color w:val="0070C0"/>
        </w:rPr>
        <w:t xml:space="preserve"> </w:t>
      </w:r>
      <w:r w:rsidRPr="00CF2010">
        <w:rPr>
          <w:rFonts w:ascii="Segoe UI Symbol" w:hAnsi="Segoe UI Symbol"/>
          <w:i/>
          <w:color w:val="0070C0"/>
        </w:rPr>
        <w:t>the</w:t>
      </w:r>
      <w:r w:rsidR="007E703B" w:rsidRPr="00CF2010">
        <w:rPr>
          <w:rFonts w:ascii="Segoe UI Symbol" w:hAnsi="Segoe UI Symbol"/>
          <w:i/>
          <w:color w:val="0070C0"/>
        </w:rPr>
        <w:t xml:space="preserve"> </w:t>
      </w:r>
      <w:r w:rsidRPr="00CF2010">
        <w:rPr>
          <w:rFonts w:ascii="Segoe UI Symbol" w:hAnsi="Segoe UI Symbol"/>
          <w:i/>
          <w:color w:val="0070C0"/>
        </w:rPr>
        <w:t>letterhead]</w:t>
      </w:r>
    </w:p>
    <w:p w14:paraId="49BB0944" w14:textId="61567F32" w:rsidR="00BA1863" w:rsidRPr="00D5087F" w:rsidRDefault="00BA1863" w:rsidP="00B250D5">
      <w:pPr>
        <w:pStyle w:val="NormalWeb"/>
        <w:spacing w:before="120" w:beforeAutospacing="0" w:after="120" w:afterAutospacing="0"/>
        <w:ind w:right="69"/>
        <w:jc w:val="both"/>
        <w:rPr>
          <w:rFonts w:ascii="Segoe UI Symbol" w:eastAsia="Times New Roman" w:hAnsi="Segoe UI Symbol" w:cs="Times New Roman"/>
          <w:szCs w:val="20"/>
          <w:lang w:eastAsia="fr-FR"/>
        </w:rPr>
      </w:pPr>
      <w:r w:rsidRPr="00D5087F">
        <w:rPr>
          <w:rFonts w:ascii="Segoe UI Symbol" w:eastAsia="Times New Roman" w:hAnsi="Segoe UI Symbol" w:cs="Times New Roman"/>
          <w:szCs w:val="20"/>
          <w:lang w:eastAsia="fr-FR"/>
        </w:rPr>
        <w:t>We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have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been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informed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that</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________________</w:t>
      </w:r>
      <w:r w:rsidR="00CF2010"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(hereinafter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called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Applicant”)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has</w:t>
      </w:r>
      <w:r w:rsidR="007E703B" w:rsidRPr="00D5087F">
        <w:rPr>
          <w:rFonts w:ascii="Segoe UI Symbol" w:eastAsia="Times New Roman" w:hAnsi="Segoe UI Symbol" w:cs="Times New Roman"/>
          <w:szCs w:val="20"/>
          <w:lang w:eastAsia="fr-FR"/>
        </w:rPr>
        <w:t xml:space="preserve"> </w:t>
      </w:r>
      <w:proofErr w:type="gramStart"/>
      <w:r w:rsidRPr="00D5087F">
        <w:rPr>
          <w:rFonts w:ascii="Segoe UI Symbol" w:eastAsia="Times New Roman" w:hAnsi="Segoe UI Symbol" w:cs="Times New Roman"/>
          <w:szCs w:val="20"/>
          <w:lang w:eastAsia="fr-FR"/>
        </w:rPr>
        <w:t>entered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into</w:t>
      </w:r>
      <w:proofErr w:type="gramEnd"/>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Contract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No.</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________________</w:t>
      </w:r>
      <w:r w:rsidRPr="00D5087F">
        <w:rPr>
          <w:rFonts w:ascii="Segoe UI Symbol" w:eastAsia="Times New Roman" w:hAnsi="Segoe UI Symbol" w:cs="Times New Roman"/>
          <w:szCs w:val="20"/>
          <w:lang w:eastAsia="fr-FR"/>
        </w:rPr>
        <w:t>dated</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________________</w:t>
      </w:r>
      <w:r w:rsidRPr="00D5087F">
        <w:rPr>
          <w:rFonts w:ascii="Segoe UI Symbol" w:eastAsia="Times New Roman" w:hAnsi="Segoe UI Symbol" w:cs="Times New Roman"/>
          <w:szCs w:val="20"/>
          <w:lang w:eastAsia="fr-FR"/>
        </w:rPr>
        <w:t>with</w:t>
      </w:r>
      <w:r w:rsidR="000148FF"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Beneficiary,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for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execution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________________</w:t>
      </w:r>
      <w:r w:rsidR="00CF2010"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(hereinafter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called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Contract”).</w:t>
      </w:r>
    </w:p>
    <w:p w14:paraId="275F473A" w14:textId="267D3A57" w:rsidR="00BA1863" w:rsidRPr="00D5087F" w:rsidRDefault="00BA1863" w:rsidP="00B250D5">
      <w:pPr>
        <w:pStyle w:val="NormalWeb"/>
        <w:spacing w:before="120" w:beforeAutospacing="0" w:after="120" w:afterAutospacing="0"/>
        <w:ind w:right="69"/>
        <w:jc w:val="both"/>
        <w:rPr>
          <w:rFonts w:ascii="Segoe UI Symbol" w:eastAsia="Times New Roman" w:hAnsi="Segoe UI Symbol" w:cs="Times New Roman"/>
          <w:szCs w:val="20"/>
          <w:lang w:eastAsia="fr-FR"/>
        </w:rPr>
      </w:pPr>
      <w:r w:rsidRPr="00D5087F">
        <w:rPr>
          <w:rFonts w:ascii="Segoe UI Symbol" w:eastAsia="Times New Roman" w:hAnsi="Segoe UI Symbol" w:cs="Times New Roman"/>
          <w:szCs w:val="20"/>
          <w:lang w:eastAsia="fr-FR"/>
        </w:rPr>
        <w:t>Furthermore,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we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understand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that,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according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to</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Conditions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Contract,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advance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sum</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w:t>
      </w:r>
      <w:proofErr w:type="gramStart"/>
      <w:r w:rsidR="00CF2010" w:rsidRPr="00D5087F">
        <w:rPr>
          <w:rFonts w:ascii="Segoe UI Symbol" w:hAnsi="Segoe UI Symbol" w:cs="Times New Roman"/>
          <w:color w:val="000000" w:themeColor="text1"/>
        </w:rPr>
        <w:t>_</w:t>
      </w:r>
      <w:r w:rsidR="00CF2010" w:rsidRPr="00D5087F">
        <w:rPr>
          <w:rFonts w:ascii="Segoe UI Symbol" w:hAnsi="Segoe UI Symbol" w:cs="Times New Roman"/>
        </w:rPr>
        <w:t xml:space="preserve"> (</w:t>
      </w:r>
      <w:proofErr w:type="gramEnd"/>
      <w:r w:rsidR="00CF2010" w:rsidRPr="00D5087F">
        <w:rPr>
          <w:rFonts w:ascii="Segoe UI Symbol" w:hAnsi="Segoe UI Symbol" w:cs="Times New Roman"/>
          <w:color w:val="000000" w:themeColor="text1"/>
        </w:rPr>
        <w:t>________________</w:t>
      </w:r>
      <w:r w:rsidRPr="00D5087F">
        <w:rPr>
          <w:rFonts w:ascii="Segoe UI Symbol" w:eastAsia="Times New Roman" w:hAnsi="Segoe UI Symbol" w:cs="Times New Roman"/>
          <w:szCs w:val="20"/>
          <w:lang w:eastAsia="fr-FR"/>
        </w:rPr>
        <w: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to</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made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against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advance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guarantee.</w:t>
      </w:r>
    </w:p>
    <w:p w14:paraId="0D3C4787" w14:textId="3AAFC6DE" w:rsidR="00BA1863" w:rsidRPr="00D5087F" w:rsidRDefault="00BA1863" w:rsidP="00B250D5">
      <w:pPr>
        <w:pStyle w:val="NormalWeb"/>
        <w:spacing w:before="120" w:beforeAutospacing="0" w:after="120" w:afterAutospacing="0"/>
        <w:ind w:right="69"/>
        <w:jc w:val="both"/>
        <w:rPr>
          <w:rFonts w:ascii="Segoe UI Symbol" w:eastAsia="Times New Roman" w:hAnsi="Segoe UI Symbol" w:cs="Times New Roman"/>
          <w:szCs w:val="20"/>
          <w:lang w:eastAsia="fr-FR"/>
        </w:rPr>
      </w:pPr>
      <w:r w:rsidRPr="00D5087F">
        <w:rPr>
          <w:rFonts w:ascii="Segoe UI Symbol" w:eastAsia="Times New Roman" w:hAnsi="Segoe UI Symbol" w:cs="Times New Roman"/>
          <w:szCs w:val="20"/>
          <w:lang w:eastAsia="fr-FR"/>
        </w:rPr>
        <w:t>At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request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Applicant,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we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Guarantor,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hereby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irrevocably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undertake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to</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Beneficiary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any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sum</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sums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not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exceeding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total</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amount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000148FF" w:rsidRPr="00D5087F">
        <w:rPr>
          <w:rFonts w:ascii="Segoe UI Symbol" w:eastAsia="Times New Roman" w:hAnsi="Segoe UI Symbol" w:cs="Times New Roman"/>
          <w:szCs w:val="20"/>
          <w:lang w:eastAsia="fr-FR"/>
        </w:rPr>
        <w:br/>
      </w:r>
      <w:r w:rsidRPr="00D5087F">
        <w:rPr>
          <w:rFonts w:ascii="Segoe UI Symbol" w:hAnsi="Segoe UI Symbol" w:cs="Times New Roman"/>
        </w:rPr>
        <w:t>(</w:t>
      </w:r>
      <w:r w:rsidR="00CF2010" w:rsidRPr="00D5087F">
        <w:rPr>
          <w:rFonts w:ascii="Segoe UI Symbol" w:hAnsi="Segoe UI Symbol" w:cs="Times New Roman"/>
          <w:color w:val="000000" w:themeColor="text1"/>
        </w:rPr>
        <w:t>________________</w:t>
      </w:r>
      <w:r w:rsidRPr="00D5087F">
        <w:rPr>
          <w:rFonts w:ascii="Segoe UI Symbol" w:hAnsi="Segoe UI Symbol" w:cs="Times New Roman"/>
        </w:rPr>
        <w:t>)</w:t>
      </w:r>
      <w:r w:rsidR="007E703B" w:rsidRPr="00D5087F">
        <w:rPr>
          <w:rFonts w:ascii="Segoe UI Symbol" w:hAnsi="Segoe UI Symbol" w:cs="Times New Roman"/>
        </w:rPr>
        <w:t xml:space="preserve"> </w:t>
      </w:r>
      <w:r w:rsidRPr="00D5087F">
        <w:rPr>
          <w:rStyle w:val="FootnoteReference"/>
          <w:rFonts w:ascii="Segoe UI Symbol" w:eastAsia="Times New Roman" w:hAnsi="Segoe UI Symbol" w:cs="Times New Roman"/>
          <w:szCs w:val="20"/>
          <w:lang w:eastAsia="fr-FR"/>
        </w:rPr>
        <w:footnoteReference w:id="36"/>
      </w:r>
      <w:r w:rsidR="000148FF" w:rsidRPr="00D5087F">
        <w:rPr>
          <w:rFonts w:ascii="Segoe UI Symbol" w:hAnsi="Segoe UI Symbol" w:cs="Times New Roman"/>
        </w:rPr>
        <w:t xml:space="preserve"> </w:t>
      </w:r>
      <w:r w:rsidRPr="00D5087F">
        <w:rPr>
          <w:rFonts w:ascii="Segoe UI Symbol" w:eastAsia="Times New Roman" w:hAnsi="Segoe UI Symbol" w:cs="Times New Roman"/>
          <w:szCs w:val="20"/>
          <w:lang w:eastAsia="fr-FR"/>
        </w:rPr>
        <w:t>upon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receipt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Beneficiary’s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complying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demand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supported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Beneficiary’s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statement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whether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demand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itself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separate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signed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document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accompanying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identifying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demand,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stating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either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that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applicant:</w:t>
      </w:r>
      <w:r w:rsidR="007E703B" w:rsidRPr="00D5087F">
        <w:rPr>
          <w:rFonts w:ascii="Segoe UI Symbol" w:eastAsia="Times New Roman" w:hAnsi="Segoe UI Symbol" w:cs="Times New Roman"/>
          <w:szCs w:val="20"/>
          <w:lang w:eastAsia="fr-FR"/>
        </w:rPr>
        <w:t xml:space="preserve"> </w:t>
      </w:r>
    </w:p>
    <w:p w14:paraId="5C90B625" w14:textId="77777777" w:rsidR="00BA1863" w:rsidRPr="00D5087F" w:rsidRDefault="00BA1863" w:rsidP="00565B8F">
      <w:pPr>
        <w:pStyle w:val="P3Header1-Clauses"/>
        <w:numPr>
          <w:ilvl w:val="2"/>
          <w:numId w:val="25"/>
        </w:numPr>
        <w:tabs>
          <w:tab w:val="clear" w:pos="864"/>
        </w:tabs>
        <w:spacing w:before="60" w:after="200"/>
        <w:ind w:left="1080" w:right="0" w:hanging="540"/>
        <w:jc w:val="both"/>
        <w:rPr>
          <w:rFonts w:ascii="Segoe UI Symbol" w:hAnsi="Segoe UI Symbol"/>
          <w:b w:val="0"/>
          <w:color w:val="000000" w:themeColor="text1"/>
          <w:szCs w:val="24"/>
        </w:rPr>
      </w:pPr>
      <w:r w:rsidRPr="00D5087F">
        <w:rPr>
          <w:rFonts w:ascii="Segoe UI Symbol" w:hAnsi="Segoe UI Symbol"/>
          <w:b w:val="0"/>
          <w:color w:val="000000" w:themeColor="text1"/>
          <w:szCs w:val="24"/>
        </w:rPr>
        <w:t>has</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used</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the</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advance</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payment</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for</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purposes</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other</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than</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the</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costs</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of</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mobilization</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in</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respect</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of</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the</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Facilities;</w:t>
      </w:r>
      <w:r w:rsidR="007E703B" w:rsidRPr="00D5087F">
        <w:rPr>
          <w:rFonts w:ascii="Segoe UI Symbol" w:hAnsi="Segoe UI Symbol"/>
          <w:b w:val="0"/>
          <w:color w:val="000000" w:themeColor="text1"/>
          <w:szCs w:val="24"/>
        </w:rPr>
        <w:t xml:space="preserve"> </w:t>
      </w:r>
      <w:r w:rsidRPr="00D5087F">
        <w:rPr>
          <w:rFonts w:ascii="Segoe UI Symbol" w:hAnsi="Segoe UI Symbol"/>
          <w:b w:val="0"/>
          <w:color w:val="000000" w:themeColor="text1"/>
          <w:szCs w:val="24"/>
        </w:rPr>
        <w:t>or</w:t>
      </w:r>
    </w:p>
    <w:p w14:paraId="36A89ACF" w14:textId="77777777" w:rsidR="00BA1863" w:rsidRPr="00D5087F" w:rsidRDefault="007E703B" w:rsidP="00565B8F">
      <w:pPr>
        <w:pStyle w:val="P3Header1-Clauses"/>
        <w:numPr>
          <w:ilvl w:val="2"/>
          <w:numId w:val="25"/>
        </w:numPr>
        <w:tabs>
          <w:tab w:val="clear" w:pos="864"/>
        </w:tabs>
        <w:spacing w:before="60" w:after="200"/>
        <w:ind w:left="1080" w:right="0" w:hanging="540"/>
        <w:jc w:val="both"/>
        <w:rPr>
          <w:rFonts w:ascii="Segoe UI Symbol" w:hAnsi="Segoe UI Symbol"/>
          <w:b w:val="0"/>
          <w:color w:val="000000" w:themeColor="text1"/>
          <w:szCs w:val="24"/>
        </w:rPr>
      </w:pPr>
      <w:r w:rsidRPr="00D5087F">
        <w:rPr>
          <w:rFonts w:ascii="Segoe UI Symbol" w:hAnsi="Segoe UI Symbol"/>
          <w:b w:val="0"/>
          <w:color w:val="000000" w:themeColor="text1"/>
          <w:szCs w:val="24"/>
        </w:rPr>
        <w:lastRenderedPageBreak/>
        <w:t xml:space="preserve"> </w:t>
      </w:r>
      <w:r w:rsidR="00BA1863" w:rsidRPr="00D5087F">
        <w:rPr>
          <w:rFonts w:ascii="Segoe UI Symbol" w:hAnsi="Segoe UI Symbol"/>
          <w:b w:val="0"/>
          <w:color w:val="000000" w:themeColor="text1"/>
          <w:szCs w:val="24"/>
        </w:rPr>
        <w:t>has</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failed</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to</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repay</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the</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advance</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payment</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in</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accordance</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with</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the</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Contract</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conditions,</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specifying</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the</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amount</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which</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the</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Applicant</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has</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failed</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to</w:t>
      </w:r>
      <w:r w:rsidRPr="00D5087F">
        <w:rPr>
          <w:rFonts w:ascii="Segoe UI Symbol" w:hAnsi="Segoe UI Symbol"/>
          <w:b w:val="0"/>
          <w:color w:val="000000" w:themeColor="text1"/>
          <w:szCs w:val="24"/>
        </w:rPr>
        <w:t xml:space="preserve"> </w:t>
      </w:r>
      <w:r w:rsidR="00BA1863" w:rsidRPr="00D5087F">
        <w:rPr>
          <w:rFonts w:ascii="Segoe UI Symbol" w:hAnsi="Segoe UI Symbol"/>
          <w:b w:val="0"/>
          <w:color w:val="000000" w:themeColor="text1"/>
          <w:szCs w:val="24"/>
        </w:rPr>
        <w:t>repay.</w:t>
      </w:r>
      <w:r w:rsidRPr="00D5087F">
        <w:rPr>
          <w:rFonts w:ascii="Segoe UI Symbol" w:hAnsi="Segoe UI Symbol"/>
          <w:b w:val="0"/>
          <w:color w:val="000000" w:themeColor="text1"/>
          <w:szCs w:val="24"/>
        </w:rPr>
        <w:t xml:space="preserve"> </w:t>
      </w:r>
    </w:p>
    <w:p w14:paraId="7D47CA37" w14:textId="046CFB68" w:rsidR="00BA1863" w:rsidRPr="00D5087F" w:rsidRDefault="00BA1863" w:rsidP="00B250D5">
      <w:pPr>
        <w:pStyle w:val="NormalWeb"/>
        <w:spacing w:before="120" w:beforeAutospacing="0" w:after="120" w:afterAutospacing="0"/>
        <w:ind w:right="69"/>
        <w:jc w:val="both"/>
        <w:rPr>
          <w:rFonts w:ascii="Segoe UI Symbol" w:hAnsi="Segoe UI Symbol" w:cs="Times New Roman"/>
          <w:color w:val="000000" w:themeColor="text1"/>
        </w:rPr>
      </w:pPr>
      <w:r w:rsidRPr="00D5087F">
        <w:rPr>
          <w:rFonts w:ascii="Segoe UI Symbol" w:hAnsi="Segoe UI Symbol" w:cs="Times New Roman"/>
          <w:color w:val="000000" w:themeColor="text1"/>
        </w:rPr>
        <w:t>A</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demand</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under</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this</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guarantee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may</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be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presented</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as</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from</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presentation</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to</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the</w:t>
      </w:r>
      <w:r w:rsidR="007E703B" w:rsidRPr="00D5087F">
        <w:rPr>
          <w:rFonts w:ascii="Segoe UI Symbol" w:hAnsi="Segoe UI Symbol" w:cs="Times New Roman"/>
          <w:color w:val="000000" w:themeColor="text1"/>
        </w:rPr>
        <w:t xml:space="preserve"> </w:t>
      </w:r>
      <w:r w:rsidRPr="00B250D5">
        <w:rPr>
          <w:rFonts w:ascii="Segoe UI Symbol" w:eastAsia="Times New Roman" w:hAnsi="Segoe UI Symbol" w:cs="Times New Roman"/>
          <w:szCs w:val="20"/>
          <w:lang w:eastAsia="fr-FR"/>
        </w:rPr>
        <w:t>Guarantor</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of</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a</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certificate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from</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Beneficiary’s</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bank</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stating</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that</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advance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payment</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referred</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to</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above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has</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been</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credited</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to</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the</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Applicant</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on</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its</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account</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number</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___________</w:t>
      </w:r>
      <w:r w:rsidR="007E703B" w:rsidRPr="00D5087F">
        <w:rPr>
          <w:rFonts w:ascii="Segoe UI Symbol" w:hAnsi="Segoe UI Symbol" w:cs="Times New Roman"/>
          <w:color w:val="000000" w:themeColor="text1"/>
        </w:rPr>
        <w:t xml:space="preserve"> </w:t>
      </w:r>
      <w:proofErr w:type="gramStart"/>
      <w:r w:rsidRPr="00D5087F">
        <w:rPr>
          <w:rFonts w:ascii="Segoe UI Symbol" w:hAnsi="Segoe UI Symbol" w:cs="Times New Roman"/>
          <w:color w:val="000000" w:themeColor="text1"/>
        </w:rPr>
        <w:t>at</w:t>
      </w:r>
      <w:r w:rsidR="007E703B" w:rsidRPr="00D5087F">
        <w:rPr>
          <w:rFonts w:ascii="Segoe UI Symbol" w:hAnsi="Segoe UI Symbol" w:cs="Times New Roman"/>
          <w:color w:val="000000" w:themeColor="text1"/>
        </w:rPr>
        <w:t xml:space="preserve"> </w:t>
      </w:r>
      <w:r w:rsidRPr="00D5087F">
        <w:rPr>
          <w:rFonts w:ascii="Segoe UI Symbol" w:hAnsi="Segoe UI Symbol" w:cs="Times New Roman"/>
          <w:color w:val="000000" w:themeColor="text1"/>
        </w:rPr>
        <w:t>___</w:t>
      </w:r>
      <w:proofErr w:type="gramEnd"/>
      <w:r w:rsidRPr="00D5087F">
        <w:rPr>
          <w:rFonts w:ascii="Segoe UI Symbol" w:hAnsi="Segoe UI Symbol" w:cs="Times New Roman"/>
          <w:color w:val="000000" w:themeColor="text1"/>
        </w:rPr>
        <w:t>______________</w:t>
      </w:r>
      <w:r w:rsidRPr="00D5087F">
        <w:rPr>
          <w:rFonts w:ascii="Segoe UI Symbol" w:hAnsi="Segoe UI Symbol"/>
          <w:color w:val="000000" w:themeColor="text1"/>
          <w:sz w:val="20"/>
        </w:rPr>
        <w:t>.</w:t>
      </w:r>
    </w:p>
    <w:p w14:paraId="4625AA13" w14:textId="77777777" w:rsidR="00BA1863" w:rsidRPr="00D5087F" w:rsidRDefault="00BA1863" w:rsidP="001D5093">
      <w:pPr>
        <w:pStyle w:val="NormalWeb"/>
        <w:spacing w:before="120" w:beforeAutospacing="0" w:after="120" w:afterAutospacing="0"/>
        <w:ind w:left="360" w:right="288"/>
        <w:jc w:val="both"/>
        <w:rPr>
          <w:rFonts w:ascii="Segoe UI Symbol" w:eastAsia="Times New Roman" w:hAnsi="Segoe UI Symbol" w:cs="Times New Roman"/>
          <w:szCs w:val="20"/>
          <w:lang w:eastAsia="fr-FR"/>
        </w:rPr>
      </w:pPr>
    </w:p>
    <w:p w14:paraId="2DFA6BC0" w14:textId="33B705FF" w:rsidR="00BA1863" w:rsidRPr="00D5087F" w:rsidRDefault="00BA1863" w:rsidP="00B250D5">
      <w:pPr>
        <w:pStyle w:val="NormalWeb"/>
        <w:spacing w:before="120" w:beforeAutospacing="0" w:after="120" w:afterAutospacing="0"/>
        <w:ind w:right="69"/>
        <w:jc w:val="both"/>
        <w:rPr>
          <w:rFonts w:ascii="Segoe UI Symbol" w:eastAsia="Times New Roman" w:hAnsi="Segoe UI Symbol" w:cs="Times New Roman"/>
          <w:szCs w:val="20"/>
          <w:lang w:eastAsia="fr-FR"/>
        </w:rPr>
      </w:pP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maximum</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amount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this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guarantee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shall</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progressively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reduced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amount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proofErr w:type="gramStart"/>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advance</w:t>
      </w:r>
      <w:proofErr w:type="gramEnd"/>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repaid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Applicant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indicated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copies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interim</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statements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certificates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which</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shall</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presented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to</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This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guarantee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shall</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expire,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latest,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upon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our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receipt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documentation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indicating</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full</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Applicant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amount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advance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the</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________________</w:t>
      </w:r>
      <w:r w:rsidRPr="00D5087F">
        <w:rPr>
          <w:rFonts w:ascii="Segoe UI Symbol" w:eastAsia="Times New Roman" w:hAnsi="Segoe UI Symbol" w:cs="Times New Roman"/>
          <w:szCs w:val="20"/>
          <w:lang w:eastAsia="fr-FR"/>
        </w:rPr>
        <w:t>day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w:t>
      </w:r>
      <w:r w:rsidR="007E703B" w:rsidRPr="00D5087F">
        <w:rPr>
          <w:rFonts w:ascii="Segoe UI Symbol" w:eastAsia="Times New Roman" w:hAnsi="Segoe UI Symbol" w:cs="Times New Roman"/>
          <w:szCs w:val="20"/>
          <w:lang w:eastAsia="fr-FR"/>
        </w:rPr>
        <w:t xml:space="preserve"> </w:t>
      </w:r>
      <w:r w:rsidR="00CF2010" w:rsidRPr="00D5087F">
        <w:rPr>
          <w:rFonts w:ascii="Segoe UI Symbol" w:hAnsi="Segoe UI Symbol" w:cs="Times New Roman"/>
          <w:color w:val="000000" w:themeColor="text1"/>
        </w:rPr>
        <w:t>________________</w:t>
      </w:r>
      <w:r w:rsidRPr="00D5087F">
        <w:rPr>
          <w:rFonts w:ascii="Segoe UI Symbol" w:eastAsia="Times New Roman" w:hAnsi="Segoe UI Symbol" w:cs="Times New Roman"/>
          <w:szCs w:val="20"/>
          <w:lang w:eastAsia="fr-FR"/>
        </w:rPr>
        <w:t>.</w:t>
      </w:r>
      <w:r w:rsidRPr="00D5087F">
        <w:rPr>
          <w:rStyle w:val="FootnoteReference"/>
          <w:rFonts w:ascii="Segoe UI Symbol" w:eastAsia="Times New Roman" w:hAnsi="Segoe UI Symbol" w:cs="Times New Roman"/>
          <w:szCs w:val="20"/>
          <w:lang w:eastAsia="fr-FR"/>
        </w:rPr>
        <w:footnoteReference w:id="37"/>
      </w:r>
      <w:r w:rsidRPr="00D5087F">
        <w:rPr>
          <w:rFonts w:ascii="Segoe UI Symbol" w:eastAsia="Times New Roman" w:hAnsi="Segoe UI Symbol" w:cs="Times New Roman"/>
          <w:szCs w:val="20"/>
          <w:lang w:eastAsia="fr-FR"/>
        </w:rPr>
        <w: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whichever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is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earlier.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Consequently,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any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demand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for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payment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under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this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guarantee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must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received</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by</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us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at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this</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office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on</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or</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before</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that</w:t>
      </w:r>
      <w:r w:rsidR="007E703B" w:rsidRPr="00D5087F">
        <w:rPr>
          <w:rFonts w:ascii="Segoe UI Symbol" w:eastAsia="Times New Roman" w:hAnsi="Segoe UI Symbol" w:cs="Times New Roman"/>
          <w:szCs w:val="20"/>
          <w:lang w:eastAsia="fr-FR"/>
        </w:rPr>
        <w:t xml:space="preserve"> </w:t>
      </w:r>
      <w:r w:rsidRPr="00D5087F">
        <w:rPr>
          <w:rFonts w:ascii="Segoe UI Symbol" w:eastAsia="Times New Roman" w:hAnsi="Segoe UI Symbol" w:cs="Times New Roman"/>
          <w:szCs w:val="20"/>
          <w:lang w:eastAsia="fr-FR"/>
        </w:rPr>
        <w:t>date.</w:t>
      </w:r>
    </w:p>
    <w:p w14:paraId="7B047E36" w14:textId="77777777" w:rsidR="000148FF" w:rsidRPr="00D5087F" w:rsidRDefault="00BA1863" w:rsidP="001D5093">
      <w:pPr>
        <w:rPr>
          <w:rFonts w:ascii="Segoe UI Symbol" w:hAnsi="Segoe UI Symbol"/>
          <w:color w:val="000000" w:themeColor="text1"/>
        </w:rPr>
      </w:pPr>
      <w:r w:rsidRPr="00D5087F">
        <w:rPr>
          <w:rFonts w:ascii="Segoe UI Symbol" w:hAnsi="Segoe UI Symbol"/>
          <w:color w:val="000000" w:themeColor="text1"/>
        </w:rPr>
        <w:t>This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guarantee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subject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to</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the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Uniform</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Rules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for</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Demand</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Guarantees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(URDG)</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2010</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Revision,</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ICC</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Publication</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No.</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758,</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except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that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the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supporting</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statement</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under</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Article</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15(a)</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is</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hereby</w:t>
      </w:r>
      <w:r w:rsidR="007E703B" w:rsidRPr="00D5087F">
        <w:rPr>
          <w:rFonts w:ascii="Segoe UI Symbol" w:hAnsi="Segoe UI Symbol"/>
          <w:color w:val="000000" w:themeColor="text1"/>
        </w:rPr>
        <w:t xml:space="preserve"> </w:t>
      </w:r>
      <w:r w:rsidRPr="00D5087F">
        <w:rPr>
          <w:rFonts w:ascii="Segoe UI Symbol" w:hAnsi="Segoe UI Symbol"/>
          <w:color w:val="000000" w:themeColor="text1"/>
        </w:rPr>
        <w:t>excluded.</w:t>
      </w:r>
    </w:p>
    <w:p w14:paraId="766AD92C" w14:textId="77777777" w:rsidR="000148FF" w:rsidRPr="00D5087F" w:rsidRDefault="000148FF" w:rsidP="001D5093">
      <w:pPr>
        <w:rPr>
          <w:rFonts w:ascii="Segoe UI Symbol" w:hAnsi="Segoe UI Symbol"/>
          <w:color w:val="000000" w:themeColor="text1"/>
        </w:rPr>
      </w:pPr>
    </w:p>
    <w:p w14:paraId="7C1A5B0D" w14:textId="77777777" w:rsidR="00BA1863" w:rsidRPr="00D5087F" w:rsidRDefault="00BA1863" w:rsidP="001D5093">
      <w:pPr>
        <w:rPr>
          <w:rFonts w:ascii="Segoe UI Symbol" w:hAnsi="Segoe UI Symbol"/>
        </w:rPr>
      </w:pPr>
      <w:r w:rsidRPr="00D5087F">
        <w:rPr>
          <w:rFonts w:ascii="Segoe UI Symbol" w:hAnsi="Segoe UI Symbol"/>
        </w:rPr>
        <w:t>____________________</w:t>
      </w:r>
      <w:r w:rsidR="007E703B" w:rsidRPr="00D5087F">
        <w:rPr>
          <w:rFonts w:ascii="Segoe UI Symbol" w:hAnsi="Segoe UI Symbol"/>
        </w:rPr>
        <w:t xml:space="preserve"> </w:t>
      </w:r>
      <w:proofErr w:type="gramStart"/>
      <w:r w:rsidRPr="004971D4">
        <w:rPr>
          <w:rFonts w:ascii="Segoe UI Symbol" w:hAnsi="Segoe UI Symbol"/>
          <w:i/>
          <w:color w:val="0070C0"/>
        </w:rPr>
        <w:t>[signature(s)]</w:t>
      </w:r>
      <w:proofErr w:type="gramEnd"/>
    </w:p>
    <w:p w14:paraId="1A23FB7C" w14:textId="77777777" w:rsidR="00BA1863" w:rsidRDefault="00BA1863" w:rsidP="001D5093">
      <w:pPr>
        <w:rPr>
          <w:rFonts w:ascii="Segoe UI Symbol" w:hAnsi="Segoe UI Symbol"/>
          <w:b/>
          <w:i/>
        </w:rPr>
      </w:pPr>
      <w:r w:rsidRPr="00D5087F">
        <w:rPr>
          <w:rFonts w:ascii="Segoe UI Symbol" w:hAnsi="Segoe UI Symbol"/>
        </w:rPr>
        <w:br/>
      </w:r>
      <w:r w:rsidRPr="00D5087F">
        <w:rPr>
          <w:rFonts w:ascii="Segoe UI Symbol" w:hAnsi="Segoe UI Symbol"/>
          <w:b/>
          <w:i/>
        </w:rPr>
        <w:t>Note</w:t>
      </w:r>
      <w:proofErr w:type="gramStart"/>
      <w:r w:rsidRPr="00D5087F">
        <w:rPr>
          <w:rFonts w:ascii="Segoe UI Symbol" w:hAnsi="Segoe UI Symbol"/>
          <w:b/>
          <w:i/>
        </w:rPr>
        <w:t>:</w:t>
      </w:r>
      <w:r w:rsidR="007E703B" w:rsidRPr="00D5087F">
        <w:rPr>
          <w:rFonts w:ascii="Segoe UI Symbol" w:hAnsi="Segoe UI Symbol"/>
          <w:b/>
          <w:i/>
        </w:rPr>
        <w:t xml:space="preserve">  </w:t>
      </w:r>
      <w:r w:rsidRPr="00D5087F">
        <w:rPr>
          <w:rFonts w:ascii="Segoe UI Symbol" w:hAnsi="Segoe UI Symbol"/>
          <w:b/>
          <w:i/>
        </w:rPr>
        <w:t>All</w:t>
      </w:r>
      <w:proofErr w:type="gramEnd"/>
      <w:r w:rsidR="007E703B" w:rsidRPr="00D5087F">
        <w:rPr>
          <w:rFonts w:ascii="Segoe UI Symbol" w:hAnsi="Segoe UI Symbol"/>
          <w:b/>
          <w:i/>
        </w:rPr>
        <w:t xml:space="preserve"> </w:t>
      </w:r>
      <w:r w:rsidRPr="00D5087F">
        <w:rPr>
          <w:rFonts w:ascii="Segoe UI Symbol" w:hAnsi="Segoe UI Symbol"/>
          <w:b/>
          <w:i/>
        </w:rPr>
        <w:t>italicized</w:t>
      </w:r>
      <w:r w:rsidR="007E703B" w:rsidRPr="00D5087F">
        <w:rPr>
          <w:rFonts w:ascii="Segoe UI Symbol" w:hAnsi="Segoe UI Symbol"/>
          <w:b/>
          <w:i/>
        </w:rPr>
        <w:t xml:space="preserve"> </w:t>
      </w:r>
      <w:r w:rsidRPr="00D5087F">
        <w:rPr>
          <w:rFonts w:ascii="Segoe UI Symbol" w:hAnsi="Segoe UI Symbol"/>
          <w:b/>
          <w:i/>
        </w:rPr>
        <w:t>text</w:t>
      </w:r>
      <w:r w:rsidR="007E703B" w:rsidRPr="00D5087F">
        <w:rPr>
          <w:rFonts w:ascii="Segoe UI Symbol" w:hAnsi="Segoe UI Symbol"/>
          <w:b/>
          <w:i/>
        </w:rPr>
        <w:t xml:space="preserve"> </w:t>
      </w:r>
      <w:r w:rsidRPr="00D5087F">
        <w:rPr>
          <w:rFonts w:ascii="Segoe UI Symbol" w:hAnsi="Segoe UI Symbol"/>
          <w:b/>
          <w:i/>
        </w:rPr>
        <w:t>(including</w:t>
      </w:r>
      <w:r w:rsidR="007E703B" w:rsidRPr="00D5087F">
        <w:rPr>
          <w:rFonts w:ascii="Segoe UI Symbol" w:hAnsi="Segoe UI Symbol"/>
          <w:b/>
          <w:i/>
        </w:rPr>
        <w:t xml:space="preserve"> </w:t>
      </w:r>
      <w:r w:rsidRPr="00D5087F">
        <w:rPr>
          <w:rFonts w:ascii="Segoe UI Symbol" w:hAnsi="Segoe UI Symbol"/>
          <w:b/>
          <w:i/>
        </w:rPr>
        <w:t>footnotes)</w:t>
      </w:r>
      <w:r w:rsidR="007E703B" w:rsidRPr="00D5087F">
        <w:rPr>
          <w:rFonts w:ascii="Segoe UI Symbol" w:hAnsi="Segoe UI Symbol"/>
          <w:b/>
          <w:i/>
        </w:rPr>
        <w:t xml:space="preserve"> </w:t>
      </w:r>
      <w:r w:rsidRPr="00D5087F">
        <w:rPr>
          <w:rFonts w:ascii="Segoe UI Symbol" w:hAnsi="Segoe UI Symbol"/>
          <w:b/>
          <w:i/>
        </w:rPr>
        <w:t>is</w:t>
      </w:r>
      <w:r w:rsidR="007E703B" w:rsidRPr="00D5087F">
        <w:rPr>
          <w:rFonts w:ascii="Segoe UI Symbol" w:hAnsi="Segoe UI Symbol"/>
          <w:b/>
          <w:i/>
        </w:rPr>
        <w:t xml:space="preserve"> </w:t>
      </w:r>
      <w:r w:rsidRPr="00D5087F">
        <w:rPr>
          <w:rFonts w:ascii="Segoe UI Symbol" w:hAnsi="Segoe UI Symbol"/>
          <w:b/>
          <w:i/>
        </w:rPr>
        <w:t>for</w:t>
      </w:r>
      <w:r w:rsidR="007E703B" w:rsidRPr="00D5087F">
        <w:rPr>
          <w:rFonts w:ascii="Segoe UI Symbol" w:hAnsi="Segoe UI Symbol"/>
          <w:b/>
          <w:i/>
        </w:rPr>
        <w:t xml:space="preserve"> </w:t>
      </w:r>
      <w:r w:rsidRPr="00D5087F">
        <w:rPr>
          <w:rFonts w:ascii="Segoe UI Symbol" w:hAnsi="Segoe UI Symbol"/>
          <w:b/>
          <w:i/>
        </w:rPr>
        <w:t>use</w:t>
      </w:r>
      <w:r w:rsidR="007E703B" w:rsidRPr="00D5087F">
        <w:rPr>
          <w:rFonts w:ascii="Segoe UI Symbol" w:hAnsi="Segoe UI Symbol"/>
          <w:b/>
          <w:i/>
        </w:rPr>
        <w:t xml:space="preserve"> </w:t>
      </w:r>
      <w:r w:rsidRPr="00D5087F">
        <w:rPr>
          <w:rFonts w:ascii="Segoe UI Symbol" w:hAnsi="Segoe UI Symbol"/>
          <w:b/>
          <w:i/>
        </w:rPr>
        <w:t>in</w:t>
      </w:r>
      <w:r w:rsidR="007E703B" w:rsidRPr="00D5087F">
        <w:rPr>
          <w:rFonts w:ascii="Segoe UI Symbol" w:hAnsi="Segoe UI Symbol"/>
          <w:b/>
          <w:i/>
        </w:rPr>
        <w:t xml:space="preserve"> </w:t>
      </w:r>
      <w:r w:rsidRPr="00D5087F">
        <w:rPr>
          <w:rFonts w:ascii="Segoe UI Symbol" w:hAnsi="Segoe UI Symbol"/>
          <w:b/>
          <w:i/>
        </w:rPr>
        <w:t>preparing</w:t>
      </w:r>
      <w:r w:rsidR="007E703B" w:rsidRPr="00D5087F">
        <w:rPr>
          <w:rFonts w:ascii="Segoe UI Symbol" w:hAnsi="Segoe UI Symbol"/>
          <w:b/>
          <w:i/>
        </w:rPr>
        <w:t xml:space="preserve"> </w:t>
      </w:r>
      <w:r w:rsidRPr="00D5087F">
        <w:rPr>
          <w:rFonts w:ascii="Segoe UI Symbol" w:hAnsi="Segoe UI Symbol"/>
          <w:b/>
          <w:i/>
        </w:rPr>
        <w:t>this</w:t>
      </w:r>
      <w:r w:rsidR="007E703B" w:rsidRPr="00D5087F">
        <w:rPr>
          <w:rFonts w:ascii="Segoe UI Symbol" w:hAnsi="Segoe UI Symbol"/>
          <w:b/>
          <w:i/>
        </w:rPr>
        <w:t xml:space="preserve"> </w:t>
      </w:r>
      <w:r w:rsidRPr="00D5087F">
        <w:rPr>
          <w:rFonts w:ascii="Segoe UI Symbol" w:hAnsi="Segoe UI Symbol"/>
          <w:b/>
          <w:i/>
        </w:rPr>
        <w:t>form</w:t>
      </w:r>
      <w:r w:rsidR="007E703B" w:rsidRPr="00D5087F">
        <w:rPr>
          <w:rFonts w:ascii="Segoe UI Symbol" w:hAnsi="Segoe UI Symbol"/>
          <w:b/>
          <w:i/>
        </w:rPr>
        <w:t xml:space="preserve"> </w:t>
      </w:r>
      <w:r w:rsidRPr="00D5087F">
        <w:rPr>
          <w:rFonts w:ascii="Segoe UI Symbol" w:hAnsi="Segoe UI Symbol"/>
          <w:b/>
          <w:i/>
        </w:rPr>
        <w:t>and</w:t>
      </w:r>
      <w:r w:rsidR="007E703B" w:rsidRPr="00D5087F">
        <w:rPr>
          <w:rFonts w:ascii="Segoe UI Symbol" w:hAnsi="Segoe UI Symbol"/>
          <w:b/>
          <w:i/>
        </w:rPr>
        <w:t xml:space="preserve"> </w:t>
      </w:r>
      <w:r w:rsidRPr="00D5087F">
        <w:rPr>
          <w:rFonts w:ascii="Segoe UI Symbol" w:hAnsi="Segoe UI Symbol"/>
          <w:b/>
          <w:i/>
        </w:rPr>
        <w:t>shall</w:t>
      </w:r>
      <w:r w:rsidR="007E703B" w:rsidRPr="00D5087F">
        <w:rPr>
          <w:rFonts w:ascii="Segoe UI Symbol" w:hAnsi="Segoe UI Symbol"/>
          <w:b/>
          <w:i/>
        </w:rPr>
        <w:t xml:space="preserve"> </w:t>
      </w:r>
      <w:r w:rsidRPr="00D5087F">
        <w:rPr>
          <w:rFonts w:ascii="Segoe UI Symbol" w:hAnsi="Segoe UI Symbol"/>
          <w:b/>
          <w:i/>
        </w:rPr>
        <w:t>be</w:t>
      </w:r>
      <w:r w:rsidR="007E703B" w:rsidRPr="00D5087F">
        <w:rPr>
          <w:rFonts w:ascii="Segoe UI Symbol" w:hAnsi="Segoe UI Symbol"/>
          <w:b/>
          <w:i/>
        </w:rPr>
        <w:t xml:space="preserve"> </w:t>
      </w:r>
      <w:r w:rsidRPr="00D5087F">
        <w:rPr>
          <w:rFonts w:ascii="Segoe UI Symbol" w:hAnsi="Segoe UI Symbol"/>
          <w:b/>
          <w:i/>
        </w:rPr>
        <w:t>deleted</w:t>
      </w:r>
      <w:r w:rsidR="007E703B" w:rsidRPr="00D5087F">
        <w:rPr>
          <w:rFonts w:ascii="Segoe UI Symbol" w:hAnsi="Segoe UI Symbol"/>
          <w:b/>
          <w:i/>
        </w:rPr>
        <w:t xml:space="preserve"> </w:t>
      </w:r>
      <w:r w:rsidRPr="00D5087F">
        <w:rPr>
          <w:rFonts w:ascii="Segoe UI Symbol" w:hAnsi="Segoe UI Symbol"/>
          <w:b/>
          <w:i/>
        </w:rPr>
        <w:t>from</w:t>
      </w:r>
      <w:r w:rsidR="007E703B" w:rsidRPr="00D5087F">
        <w:rPr>
          <w:rFonts w:ascii="Segoe UI Symbol" w:hAnsi="Segoe UI Symbol"/>
          <w:b/>
          <w:i/>
        </w:rPr>
        <w:t xml:space="preserve"> </w:t>
      </w:r>
      <w:r w:rsidRPr="00D5087F">
        <w:rPr>
          <w:rFonts w:ascii="Segoe UI Symbol" w:hAnsi="Segoe UI Symbol"/>
          <w:b/>
          <w:i/>
        </w:rPr>
        <w:t>the</w:t>
      </w:r>
      <w:r w:rsidR="007E703B" w:rsidRPr="00D5087F">
        <w:rPr>
          <w:rFonts w:ascii="Segoe UI Symbol" w:hAnsi="Segoe UI Symbol"/>
          <w:b/>
          <w:i/>
        </w:rPr>
        <w:t xml:space="preserve"> </w:t>
      </w:r>
      <w:r w:rsidRPr="00D5087F">
        <w:rPr>
          <w:rFonts w:ascii="Segoe UI Symbol" w:hAnsi="Segoe UI Symbol"/>
          <w:b/>
          <w:i/>
        </w:rPr>
        <w:t>final</w:t>
      </w:r>
      <w:r w:rsidR="007E703B" w:rsidRPr="00D5087F">
        <w:rPr>
          <w:rFonts w:ascii="Segoe UI Symbol" w:hAnsi="Segoe UI Symbol"/>
          <w:b/>
          <w:i/>
        </w:rPr>
        <w:t xml:space="preserve"> </w:t>
      </w:r>
      <w:r w:rsidRPr="00D5087F">
        <w:rPr>
          <w:rFonts w:ascii="Segoe UI Symbol" w:hAnsi="Segoe UI Symbol"/>
          <w:b/>
          <w:i/>
        </w:rPr>
        <w:t>product.</w:t>
      </w:r>
    </w:p>
    <w:p w14:paraId="105F71DF" w14:textId="77777777" w:rsidR="00807884" w:rsidRPr="00D5087F" w:rsidRDefault="00807884" w:rsidP="001D5093">
      <w:pPr>
        <w:rPr>
          <w:rFonts w:ascii="Segoe UI Symbol" w:hAnsi="Segoe UI Symbol"/>
        </w:rPr>
      </w:pPr>
    </w:p>
    <w:p w14:paraId="71737DF7" w14:textId="77777777" w:rsidR="005B4A5F" w:rsidRPr="00D5087F" w:rsidRDefault="005B4A5F" w:rsidP="001D5093">
      <w:pPr>
        <w:pStyle w:val="S9Header"/>
        <w:rPr>
          <w:rFonts w:ascii="Segoe UI Symbol" w:hAnsi="Segoe UI Symbol"/>
        </w:rPr>
      </w:pPr>
      <w:bookmarkStart w:id="1269" w:name="sample"/>
      <w:bookmarkEnd w:id="244"/>
      <w:bookmarkEnd w:id="1198"/>
      <w:bookmarkEnd w:id="1261"/>
      <w:bookmarkEnd w:id="1262"/>
      <w:bookmarkEnd w:id="1263"/>
      <w:bookmarkEnd w:id="1264"/>
      <w:bookmarkEnd w:id="1265"/>
      <w:bookmarkEnd w:id="1269"/>
    </w:p>
    <w:sectPr w:rsidR="005B4A5F" w:rsidRPr="00D5087F" w:rsidSect="002A2E66">
      <w:footnotePr>
        <w:numRestart w:val="eachSect"/>
      </w:footnotePr>
      <w:pgSz w:w="12240" w:h="15840" w:code="1"/>
      <w:pgMar w:top="1440" w:right="1440" w:bottom="1440" w:left="1800" w:header="720" w:footer="86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6B761" w14:textId="77777777" w:rsidR="00056496" w:rsidRDefault="00056496">
      <w:r>
        <w:separator/>
      </w:r>
    </w:p>
  </w:endnote>
  <w:endnote w:type="continuationSeparator" w:id="0">
    <w:p w14:paraId="03714BB2" w14:textId="77777777" w:rsidR="00056496" w:rsidRDefault="00056496">
      <w:r>
        <w:continuationSeparator/>
      </w:r>
    </w:p>
  </w:endnote>
  <w:endnote w:type="continuationNotice" w:id="1">
    <w:p w14:paraId="1C608BDC" w14:textId="77777777" w:rsidR="00056496" w:rsidRDefault="00056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r –¾’©">
    <w:altName w:val="Cambria"/>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720887459"/>
      <w:docPartObj>
        <w:docPartGallery w:val="Page Numbers (Bottom of Page)"/>
        <w:docPartUnique/>
      </w:docPartObj>
    </w:sdtPr>
    <w:sdtEndPr>
      <w:rPr>
        <w:szCs w:val="20"/>
      </w:rPr>
    </w:sdtEndPr>
    <w:sdtContent>
      <w:p w14:paraId="3CED8606" w14:textId="77777777" w:rsidR="004971D4" w:rsidRDefault="004971D4" w:rsidP="00CF3DAF">
        <w:pPr>
          <w:spacing w:after="0"/>
          <w:ind w:right="0"/>
          <w:jc w:val="right"/>
          <w:rPr>
            <w:rFonts w:ascii="Segoe UI Symbol" w:hAnsi="Segoe UI Symbol"/>
            <w:color w:val="0070C0"/>
            <w:sz w:val="20"/>
            <w:szCs w:val="24"/>
          </w:rPr>
        </w:pPr>
      </w:p>
      <w:p w14:paraId="76841CA7" w14:textId="604DBCE5"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 xml:space="preserve">Section I: Instructions to Bidders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50</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0C556711" w14:textId="77777777" w:rsidR="004971D4" w:rsidRDefault="004971D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635568250"/>
      <w:docPartObj>
        <w:docPartGallery w:val="Page Numbers (Bottom of Page)"/>
        <w:docPartUnique/>
      </w:docPartObj>
    </w:sdtPr>
    <w:sdtEndPr>
      <w:rPr>
        <w:szCs w:val="20"/>
      </w:rPr>
    </w:sdtEndPr>
    <w:sdtContent>
      <w:p w14:paraId="7B41B8D4" w14:textId="77777777" w:rsidR="004971D4" w:rsidRDefault="004971D4" w:rsidP="00CF3DAF">
        <w:pPr>
          <w:spacing w:after="0"/>
          <w:ind w:right="0"/>
          <w:jc w:val="right"/>
          <w:rPr>
            <w:rFonts w:ascii="Segoe UI Symbol" w:hAnsi="Segoe UI Symbol"/>
            <w:color w:val="0070C0"/>
            <w:sz w:val="20"/>
            <w:szCs w:val="24"/>
          </w:rPr>
        </w:pPr>
      </w:p>
      <w:p w14:paraId="235CA9F5" w14:textId="557641F0"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Section I</w:t>
        </w:r>
        <w:r>
          <w:rPr>
            <w:rFonts w:ascii="Segoe UI Symbol" w:hAnsi="Segoe UI Symbol"/>
            <w:color w:val="0070C0"/>
            <w:sz w:val="20"/>
            <w:szCs w:val="24"/>
          </w:rPr>
          <w:t>V</w:t>
        </w:r>
        <w:r w:rsidRPr="00CF3DAF">
          <w:rPr>
            <w:rFonts w:ascii="Segoe UI Symbol" w:hAnsi="Segoe UI Symbol"/>
            <w:color w:val="0070C0"/>
            <w:sz w:val="20"/>
            <w:szCs w:val="24"/>
          </w:rPr>
          <w:t xml:space="preserve">: </w:t>
        </w:r>
        <w:r>
          <w:rPr>
            <w:rFonts w:ascii="Segoe UI Symbol" w:hAnsi="Segoe UI Symbol"/>
            <w:color w:val="0070C0"/>
            <w:sz w:val="20"/>
            <w:szCs w:val="24"/>
          </w:rPr>
          <w:t>Bidding Forms</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154</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192B8721" w14:textId="77777777" w:rsidR="004971D4" w:rsidRDefault="004971D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25591551"/>
      <w:docPartObj>
        <w:docPartGallery w:val="Page Numbers (Bottom of Page)"/>
        <w:docPartUnique/>
      </w:docPartObj>
    </w:sdtPr>
    <w:sdtEndPr>
      <w:rPr>
        <w:szCs w:val="20"/>
      </w:rPr>
    </w:sdtEndPr>
    <w:sdtContent>
      <w:p w14:paraId="18355B3E" w14:textId="77777777" w:rsidR="004971D4" w:rsidRDefault="004971D4" w:rsidP="00CF3DAF">
        <w:pPr>
          <w:spacing w:after="0"/>
          <w:ind w:right="0"/>
          <w:jc w:val="right"/>
          <w:rPr>
            <w:rFonts w:ascii="Segoe UI Symbol" w:hAnsi="Segoe UI Symbol"/>
            <w:color w:val="0070C0"/>
            <w:sz w:val="20"/>
            <w:szCs w:val="24"/>
          </w:rPr>
        </w:pPr>
      </w:p>
      <w:p w14:paraId="785443B5" w14:textId="0DB2EB26"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Section I</w:t>
        </w:r>
        <w:r>
          <w:rPr>
            <w:rFonts w:ascii="Segoe UI Symbol" w:hAnsi="Segoe UI Symbol"/>
            <w:color w:val="0070C0"/>
            <w:sz w:val="20"/>
            <w:szCs w:val="24"/>
          </w:rPr>
          <w:t>V</w:t>
        </w:r>
        <w:r w:rsidRPr="00CF3DAF">
          <w:rPr>
            <w:rFonts w:ascii="Segoe UI Symbol" w:hAnsi="Segoe UI Symbol"/>
            <w:color w:val="0070C0"/>
            <w:sz w:val="20"/>
            <w:szCs w:val="24"/>
          </w:rPr>
          <w:t xml:space="preserve">: </w:t>
        </w:r>
        <w:r>
          <w:rPr>
            <w:rFonts w:ascii="Segoe UI Symbol" w:hAnsi="Segoe UI Symbol"/>
            <w:color w:val="0070C0"/>
            <w:sz w:val="20"/>
            <w:szCs w:val="24"/>
          </w:rPr>
          <w:t>Bidding Forms</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153</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53B66B0B" w14:textId="77777777" w:rsidR="004971D4" w:rsidRDefault="004971D4" w:rsidP="00D5087F">
    <w:pPr>
      <w:pStyle w:val="Footer"/>
      <w:ind w:firstLine="72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82463" w14:textId="77777777" w:rsidR="004971D4" w:rsidRDefault="004971D4">
    <w:pPr>
      <w:pStyle w:val="Footer"/>
      <w:framePr w:wrap="auto" w:vAnchor="text" w:hAnchor="margin" w:xAlign="center" w:y="1"/>
      <w:rPr>
        <w:rStyle w:val="PageNumber"/>
      </w:rPr>
    </w:pPr>
  </w:p>
  <w:p w14:paraId="299DD453" w14:textId="26E74514" w:rsidR="004971D4" w:rsidRPr="00D5087F" w:rsidRDefault="004971D4" w:rsidP="00D5087F">
    <w:pPr>
      <w:spacing w:after="0"/>
      <w:ind w:right="0"/>
      <w:jc w:val="right"/>
      <w:rPr>
        <w:rFonts w:ascii="Segoe UI Symbol" w:hAnsi="Segoe UI Symbol"/>
        <w:color w:val="0070C0"/>
        <w:sz w:val="20"/>
        <w:szCs w:val="24"/>
      </w:rPr>
    </w:pPr>
    <w:r>
      <w:rPr>
        <w:rFonts w:ascii="Segoe UI Symbol" w:hAnsi="Segoe UI Symbol"/>
        <w:color w:val="0070C0"/>
        <w:sz w:val="20"/>
        <w:szCs w:val="24"/>
      </w:rPr>
      <w:t>Section V</w:t>
    </w:r>
    <w:r w:rsidRPr="00CF3DAF">
      <w:rPr>
        <w:rFonts w:ascii="Segoe UI Symbol" w:hAnsi="Segoe UI Symbol"/>
        <w:color w:val="0070C0"/>
        <w:sz w:val="20"/>
        <w:szCs w:val="24"/>
      </w:rPr>
      <w:t xml:space="preserve">: </w:t>
    </w:r>
    <w:r>
      <w:rPr>
        <w:rFonts w:ascii="Segoe UI Symbol" w:hAnsi="Segoe UI Symbol"/>
        <w:color w:val="0070C0"/>
        <w:sz w:val="20"/>
        <w:szCs w:val="24"/>
      </w:rPr>
      <w:t>Eligible Countries</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156</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294567095"/>
      <w:docPartObj>
        <w:docPartGallery w:val="Page Numbers (Bottom of Page)"/>
        <w:docPartUnique/>
      </w:docPartObj>
    </w:sdtPr>
    <w:sdtEndPr>
      <w:rPr>
        <w:szCs w:val="20"/>
      </w:rPr>
    </w:sdtEndPr>
    <w:sdtContent>
      <w:p w14:paraId="168F4643" w14:textId="77777777" w:rsidR="004971D4" w:rsidRDefault="004971D4" w:rsidP="00424A6F">
        <w:pPr>
          <w:spacing w:after="0"/>
          <w:ind w:right="0"/>
          <w:jc w:val="right"/>
          <w:rPr>
            <w:rFonts w:ascii="Segoe UI Symbol" w:hAnsi="Segoe UI Symbol"/>
            <w:color w:val="0070C0"/>
            <w:sz w:val="20"/>
            <w:szCs w:val="24"/>
          </w:rPr>
        </w:pPr>
      </w:p>
      <w:p w14:paraId="118743B9" w14:textId="20A0ED54" w:rsidR="004971D4" w:rsidRPr="00CF3DAF" w:rsidRDefault="004971D4" w:rsidP="00424A6F">
        <w:pPr>
          <w:spacing w:after="0"/>
          <w:ind w:right="0"/>
          <w:jc w:val="right"/>
          <w:rPr>
            <w:rFonts w:ascii="Segoe UI Symbol" w:hAnsi="Segoe UI Symbol"/>
            <w:color w:val="0070C0"/>
            <w:sz w:val="20"/>
            <w:szCs w:val="24"/>
          </w:rPr>
        </w:pPr>
        <w:r>
          <w:rPr>
            <w:rFonts w:ascii="Segoe UI Symbol" w:hAnsi="Segoe UI Symbol"/>
            <w:color w:val="0070C0"/>
            <w:sz w:val="20"/>
            <w:szCs w:val="24"/>
          </w:rPr>
          <w:t>Section V</w:t>
        </w:r>
        <w:r w:rsidRPr="00CF3DAF">
          <w:rPr>
            <w:rFonts w:ascii="Segoe UI Symbol" w:hAnsi="Segoe UI Symbol"/>
            <w:color w:val="0070C0"/>
            <w:sz w:val="20"/>
            <w:szCs w:val="24"/>
          </w:rPr>
          <w:t xml:space="preserve">: </w:t>
        </w:r>
        <w:r>
          <w:rPr>
            <w:rFonts w:ascii="Segoe UI Symbol" w:hAnsi="Segoe UI Symbol"/>
            <w:color w:val="0070C0"/>
            <w:sz w:val="20"/>
            <w:szCs w:val="24"/>
          </w:rPr>
          <w:t>Eligible Countries</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157</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1A349AD7" w14:textId="77777777" w:rsidR="004971D4" w:rsidRDefault="004971D4">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F6C7D" w14:textId="77777777" w:rsidR="004971D4" w:rsidRDefault="004971D4">
    <w:pPr>
      <w:pStyle w:val="Footer"/>
      <w:framePr w:wrap="auto" w:vAnchor="text" w:hAnchor="margin" w:xAlign="center" w:y="1"/>
      <w:rPr>
        <w:rStyle w:val="PageNumber"/>
      </w:rPr>
    </w:pPr>
  </w:p>
  <w:p w14:paraId="51D1DCA3" w14:textId="11C42AEE" w:rsidR="004971D4" w:rsidRPr="00D5087F" w:rsidRDefault="004971D4" w:rsidP="00D5087F">
    <w:pPr>
      <w:spacing w:after="0"/>
      <w:ind w:right="0"/>
      <w:jc w:val="right"/>
      <w:rPr>
        <w:rFonts w:ascii="Segoe UI Symbol" w:hAnsi="Segoe UI Symbol"/>
        <w:color w:val="0070C0"/>
        <w:sz w:val="20"/>
        <w:szCs w:val="24"/>
      </w:rPr>
    </w:pPr>
    <w:r>
      <w:rPr>
        <w:rFonts w:ascii="Segoe UI Symbol" w:hAnsi="Segoe UI Symbol"/>
        <w:color w:val="0070C0"/>
        <w:sz w:val="20"/>
        <w:szCs w:val="24"/>
      </w:rPr>
      <w:t>Section VI</w:t>
    </w:r>
    <w:r w:rsidRPr="00CF3DAF">
      <w:rPr>
        <w:rFonts w:ascii="Segoe UI Symbol" w:hAnsi="Segoe UI Symbol"/>
        <w:color w:val="0070C0"/>
        <w:sz w:val="20"/>
        <w:szCs w:val="24"/>
      </w:rPr>
      <w:t xml:space="preserve">: </w:t>
    </w:r>
    <w:r>
      <w:rPr>
        <w:rFonts w:ascii="Segoe UI Symbol" w:hAnsi="Segoe UI Symbol"/>
        <w:color w:val="0070C0"/>
        <w:sz w:val="20"/>
        <w:szCs w:val="24"/>
      </w:rPr>
      <w:t>Fraud and Corruption</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160</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816759856"/>
      <w:docPartObj>
        <w:docPartGallery w:val="Page Numbers (Bottom of Page)"/>
        <w:docPartUnique/>
      </w:docPartObj>
    </w:sdtPr>
    <w:sdtEndPr>
      <w:rPr>
        <w:szCs w:val="20"/>
      </w:rPr>
    </w:sdtEndPr>
    <w:sdtContent>
      <w:p w14:paraId="30EA3E82" w14:textId="77777777" w:rsidR="004971D4" w:rsidRDefault="004971D4" w:rsidP="00424A6F">
        <w:pPr>
          <w:spacing w:after="0"/>
          <w:ind w:right="0"/>
          <w:jc w:val="right"/>
          <w:rPr>
            <w:rFonts w:ascii="Segoe UI Symbol" w:hAnsi="Segoe UI Symbol"/>
            <w:color w:val="0070C0"/>
            <w:sz w:val="20"/>
            <w:szCs w:val="24"/>
          </w:rPr>
        </w:pPr>
      </w:p>
      <w:p w14:paraId="256CCC62" w14:textId="7CBDB12A" w:rsidR="004971D4" w:rsidRPr="00CF3DAF" w:rsidRDefault="004971D4" w:rsidP="00424A6F">
        <w:pPr>
          <w:spacing w:after="0"/>
          <w:ind w:right="0"/>
          <w:jc w:val="right"/>
          <w:rPr>
            <w:rFonts w:ascii="Segoe UI Symbol" w:hAnsi="Segoe UI Symbol"/>
            <w:color w:val="0070C0"/>
            <w:sz w:val="20"/>
            <w:szCs w:val="24"/>
          </w:rPr>
        </w:pPr>
        <w:r w:rsidRPr="00F84730">
          <w:rPr>
            <w:rFonts w:ascii="Segoe UI Symbol" w:hAnsi="Segoe UI Symbol"/>
            <w:color w:val="0070C0"/>
            <w:sz w:val="20"/>
            <w:szCs w:val="24"/>
          </w:rPr>
          <w:t xml:space="preserve">Section VI: </w:t>
        </w:r>
        <w:r>
          <w:rPr>
            <w:rFonts w:ascii="Segoe UI Symbol" w:hAnsi="Segoe UI Symbol"/>
            <w:color w:val="0070C0"/>
            <w:sz w:val="20"/>
            <w:szCs w:val="24"/>
          </w:rPr>
          <w:t>Fraud and Corruption</w:t>
        </w:r>
        <w:r w:rsidRPr="00F84730">
          <w:rPr>
            <w:rFonts w:ascii="Segoe UI Symbol" w:hAnsi="Segoe UI Symbol"/>
            <w:color w:val="0070C0"/>
            <w:sz w:val="20"/>
            <w:szCs w:val="24"/>
          </w:rPr>
          <w:t xml:space="preserve"> _____________ </w:t>
        </w: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161</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59E98632" w14:textId="77777777" w:rsidR="004971D4" w:rsidRDefault="004971D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093623818"/>
      <w:docPartObj>
        <w:docPartGallery w:val="Page Numbers (Bottom of Page)"/>
        <w:docPartUnique/>
      </w:docPartObj>
    </w:sdtPr>
    <w:sdtEndPr>
      <w:rPr>
        <w:szCs w:val="20"/>
      </w:rPr>
    </w:sdtEndPr>
    <w:sdtContent>
      <w:p w14:paraId="0F1CD9A8" w14:textId="77777777" w:rsidR="004971D4" w:rsidRDefault="004971D4" w:rsidP="00CF3DAF">
        <w:pPr>
          <w:spacing w:after="0"/>
          <w:ind w:right="0"/>
          <w:jc w:val="right"/>
          <w:rPr>
            <w:rFonts w:ascii="Segoe UI Symbol" w:hAnsi="Segoe UI Symbol"/>
            <w:color w:val="0070C0"/>
            <w:sz w:val="20"/>
            <w:szCs w:val="24"/>
          </w:rPr>
        </w:pPr>
      </w:p>
      <w:p w14:paraId="60D6C936" w14:textId="5130AC38"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 xml:space="preserve">Section </w:t>
        </w:r>
        <w:r>
          <w:rPr>
            <w:rFonts w:ascii="Segoe UI Symbol" w:hAnsi="Segoe UI Symbol"/>
            <w:color w:val="0070C0"/>
            <w:sz w:val="20"/>
            <w:szCs w:val="24"/>
          </w:rPr>
          <w:t>VI</w:t>
        </w:r>
        <w:r w:rsidRPr="00CF3DAF">
          <w:rPr>
            <w:rFonts w:ascii="Segoe UI Symbol" w:hAnsi="Segoe UI Symbol"/>
            <w:color w:val="0070C0"/>
            <w:sz w:val="20"/>
            <w:szCs w:val="24"/>
          </w:rPr>
          <w:t xml:space="preserve">: </w:t>
        </w:r>
        <w:r>
          <w:rPr>
            <w:rFonts w:ascii="Segoe UI Symbol" w:hAnsi="Segoe UI Symbol"/>
            <w:color w:val="0070C0"/>
            <w:sz w:val="20"/>
            <w:szCs w:val="24"/>
          </w:rPr>
          <w:t>Fraud and Corruption</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159</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22BED331" w14:textId="77777777" w:rsidR="004971D4" w:rsidRDefault="004971D4">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95078987"/>
      <w:docPartObj>
        <w:docPartGallery w:val="Page Numbers (Bottom of Page)"/>
        <w:docPartUnique/>
      </w:docPartObj>
    </w:sdtPr>
    <w:sdtEndPr>
      <w:rPr>
        <w:szCs w:val="20"/>
      </w:rPr>
    </w:sdtEndPr>
    <w:sdtContent>
      <w:p w14:paraId="1077EC07" w14:textId="77777777" w:rsidR="004971D4" w:rsidRDefault="004971D4" w:rsidP="00CF3DAF">
        <w:pPr>
          <w:spacing w:after="0"/>
          <w:ind w:right="0"/>
          <w:jc w:val="right"/>
          <w:rPr>
            <w:rFonts w:ascii="Segoe UI Symbol" w:hAnsi="Segoe UI Symbol"/>
            <w:color w:val="0070C0"/>
            <w:sz w:val="20"/>
            <w:szCs w:val="24"/>
          </w:rPr>
        </w:pPr>
      </w:p>
      <w:p w14:paraId="63A6903F" w14:textId="2B436D24"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163</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6C1A4C47" w14:textId="77777777" w:rsidR="004971D4" w:rsidRDefault="004971D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A8EDE" w14:textId="77777777" w:rsidR="004971D4" w:rsidRDefault="004971D4">
    <w:pPr>
      <w:pStyle w:val="Footer"/>
      <w:framePr w:wrap="auto" w:vAnchor="text" w:hAnchor="margin" w:xAlign="center" w:y="1"/>
      <w:rPr>
        <w:rStyle w:val="PageNumber"/>
      </w:rPr>
    </w:pPr>
  </w:p>
  <w:p w14:paraId="2EB7CB14" w14:textId="787DA879" w:rsidR="004971D4" w:rsidRPr="00D5087F" w:rsidRDefault="004971D4" w:rsidP="00D5087F">
    <w:pPr>
      <w:spacing w:after="0"/>
      <w:ind w:right="0"/>
      <w:jc w:val="right"/>
      <w:rPr>
        <w:rFonts w:ascii="Segoe UI Symbol" w:hAnsi="Segoe UI Symbol"/>
        <w:color w:val="0070C0"/>
        <w:sz w:val="20"/>
        <w:szCs w:val="24"/>
      </w:rPr>
    </w:pPr>
    <w:r>
      <w:rPr>
        <w:rFonts w:ascii="Segoe UI Symbol" w:hAnsi="Segoe UI Symbol"/>
        <w:color w:val="0070C0"/>
        <w:sz w:val="20"/>
        <w:szCs w:val="24"/>
      </w:rPr>
      <w:t>Section VII</w:t>
    </w:r>
    <w:r w:rsidRPr="00CF3DAF">
      <w:rPr>
        <w:rFonts w:ascii="Segoe UI Symbol" w:hAnsi="Segoe UI Symbol"/>
        <w:color w:val="0070C0"/>
        <w:sz w:val="20"/>
        <w:szCs w:val="24"/>
      </w:rPr>
      <w:t xml:space="preserve">: </w:t>
    </w:r>
    <w:r>
      <w:rPr>
        <w:rFonts w:ascii="Segoe UI Symbol" w:hAnsi="Segoe UI Symbol"/>
        <w:color w:val="0070C0"/>
        <w:sz w:val="20"/>
        <w:szCs w:val="24"/>
      </w:rPr>
      <w:t>Employer’s Requirements</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194</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032230276"/>
      <w:docPartObj>
        <w:docPartGallery w:val="Page Numbers (Bottom of Page)"/>
        <w:docPartUnique/>
      </w:docPartObj>
    </w:sdtPr>
    <w:sdtEndPr>
      <w:rPr>
        <w:szCs w:val="20"/>
      </w:rPr>
    </w:sdtEndPr>
    <w:sdtContent>
      <w:p w14:paraId="2253EB57" w14:textId="77777777" w:rsidR="004971D4" w:rsidRDefault="004971D4" w:rsidP="00424A6F">
        <w:pPr>
          <w:spacing w:after="0"/>
          <w:ind w:right="0"/>
          <w:jc w:val="right"/>
          <w:rPr>
            <w:rFonts w:ascii="Segoe UI Symbol" w:hAnsi="Segoe UI Symbol"/>
            <w:color w:val="0070C0"/>
            <w:sz w:val="20"/>
            <w:szCs w:val="24"/>
          </w:rPr>
        </w:pPr>
      </w:p>
      <w:p w14:paraId="0878296C" w14:textId="50C4B596" w:rsidR="004971D4" w:rsidRPr="00CF3DAF" w:rsidRDefault="004971D4" w:rsidP="00424A6F">
        <w:pPr>
          <w:spacing w:after="0"/>
          <w:ind w:right="0"/>
          <w:jc w:val="right"/>
          <w:rPr>
            <w:rFonts w:ascii="Segoe UI Symbol" w:hAnsi="Segoe UI Symbol"/>
            <w:color w:val="0070C0"/>
            <w:sz w:val="20"/>
            <w:szCs w:val="24"/>
          </w:rPr>
        </w:pPr>
        <w:r w:rsidRPr="00F84730">
          <w:rPr>
            <w:rFonts w:ascii="Segoe UI Symbol" w:hAnsi="Segoe UI Symbol"/>
            <w:color w:val="0070C0"/>
            <w:sz w:val="20"/>
            <w:szCs w:val="24"/>
          </w:rPr>
          <w:t xml:space="preserve">Section VII: Employer’s Requirements _____________ </w:t>
        </w: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327</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04D9CC49" w14:textId="77777777" w:rsidR="004971D4" w:rsidRDefault="004971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245892876"/>
      <w:docPartObj>
        <w:docPartGallery w:val="Page Numbers (Bottom of Page)"/>
        <w:docPartUnique/>
      </w:docPartObj>
    </w:sdtPr>
    <w:sdtEndPr>
      <w:rPr>
        <w:szCs w:val="20"/>
      </w:rPr>
    </w:sdtEndPr>
    <w:sdtContent>
      <w:p w14:paraId="10B9F025" w14:textId="32C437AD"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 xml:space="preserve">Section I: Instructions to Bidders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49</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1D1A124C" w14:textId="77777777" w:rsidR="004971D4" w:rsidRDefault="004971D4" w:rsidP="00D5087F">
    <w:pPr>
      <w:pStyle w:val="Footer"/>
      <w:ind w:firstLine="720"/>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989936492"/>
      <w:docPartObj>
        <w:docPartGallery w:val="Page Numbers (Bottom of Page)"/>
        <w:docPartUnique/>
      </w:docPartObj>
    </w:sdtPr>
    <w:sdtEndPr>
      <w:rPr>
        <w:szCs w:val="20"/>
      </w:rPr>
    </w:sdtEndPr>
    <w:sdtContent>
      <w:p w14:paraId="6F3B34FB" w14:textId="77777777" w:rsidR="004971D4" w:rsidRDefault="004971D4" w:rsidP="00CF3DAF">
        <w:pPr>
          <w:spacing w:after="0"/>
          <w:ind w:right="0"/>
          <w:jc w:val="right"/>
          <w:rPr>
            <w:rFonts w:ascii="Segoe UI Symbol" w:hAnsi="Segoe UI Symbol"/>
            <w:color w:val="0070C0"/>
            <w:sz w:val="20"/>
            <w:szCs w:val="24"/>
          </w:rPr>
        </w:pPr>
      </w:p>
      <w:p w14:paraId="4D6C6703" w14:textId="03321D56" w:rsidR="004971D4" w:rsidRPr="00CF3DAF" w:rsidRDefault="004971D4" w:rsidP="00CF3DAF">
        <w:pPr>
          <w:spacing w:after="0"/>
          <w:ind w:right="0"/>
          <w:jc w:val="right"/>
          <w:rPr>
            <w:rFonts w:ascii="Segoe UI Symbol" w:hAnsi="Segoe UI Symbol"/>
            <w:color w:val="0070C0"/>
            <w:sz w:val="20"/>
            <w:szCs w:val="24"/>
          </w:rPr>
        </w:pPr>
        <w:r w:rsidRPr="00F84730">
          <w:rPr>
            <w:rFonts w:ascii="Segoe UI Symbol" w:hAnsi="Segoe UI Symbol"/>
            <w:color w:val="0070C0"/>
            <w:sz w:val="20"/>
            <w:szCs w:val="24"/>
          </w:rPr>
          <w:t xml:space="preserve">Section VII: Employer’s Requirements _____________ </w:t>
        </w: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165</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129A80F7" w14:textId="77777777" w:rsidR="004971D4" w:rsidRDefault="004971D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271972061"/>
      <w:docPartObj>
        <w:docPartGallery w:val="Page Numbers (Bottom of Page)"/>
        <w:docPartUnique/>
      </w:docPartObj>
    </w:sdtPr>
    <w:sdtEndPr>
      <w:rPr>
        <w:szCs w:val="20"/>
      </w:rPr>
    </w:sdtEndPr>
    <w:sdtContent>
      <w:p w14:paraId="4C056E01" w14:textId="77777777" w:rsidR="004971D4" w:rsidRDefault="004971D4" w:rsidP="00CF3DAF">
        <w:pPr>
          <w:spacing w:after="0"/>
          <w:ind w:right="0"/>
          <w:jc w:val="right"/>
          <w:rPr>
            <w:rFonts w:ascii="Segoe UI Symbol" w:hAnsi="Segoe UI Symbol"/>
            <w:color w:val="0070C0"/>
            <w:sz w:val="20"/>
            <w:szCs w:val="24"/>
          </w:rPr>
        </w:pPr>
      </w:p>
      <w:p w14:paraId="075A0258" w14:textId="0A553AE8"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195</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039641FE" w14:textId="77777777" w:rsidR="004971D4" w:rsidRDefault="004971D4">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54CFB" w14:textId="77777777" w:rsidR="004971D4" w:rsidRDefault="004971D4">
    <w:pPr>
      <w:pStyle w:val="Footer"/>
      <w:framePr w:wrap="auto" w:vAnchor="text" w:hAnchor="margin" w:xAlign="center" w:y="1"/>
      <w:rPr>
        <w:rStyle w:val="PageNumber"/>
      </w:rPr>
    </w:pPr>
  </w:p>
  <w:p w14:paraId="4FB71425" w14:textId="4DE2E528" w:rsidR="004971D4" w:rsidRPr="00D5087F" w:rsidRDefault="004971D4" w:rsidP="00D5087F">
    <w:pPr>
      <w:spacing w:after="0"/>
      <w:ind w:right="0"/>
      <w:jc w:val="right"/>
      <w:rPr>
        <w:rFonts w:ascii="Segoe UI Symbol" w:hAnsi="Segoe UI Symbol"/>
        <w:color w:val="0070C0"/>
        <w:sz w:val="20"/>
        <w:szCs w:val="24"/>
      </w:rPr>
    </w:pPr>
    <w:r>
      <w:rPr>
        <w:rFonts w:ascii="Segoe UI Symbol" w:hAnsi="Segoe UI Symbol"/>
        <w:color w:val="0070C0"/>
        <w:sz w:val="20"/>
        <w:szCs w:val="24"/>
      </w:rPr>
      <w:t>Section VIII</w:t>
    </w:r>
    <w:r w:rsidRPr="00CF3DAF">
      <w:rPr>
        <w:rFonts w:ascii="Segoe UI Symbol" w:hAnsi="Segoe UI Symbol"/>
        <w:color w:val="0070C0"/>
        <w:sz w:val="20"/>
        <w:szCs w:val="24"/>
      </w:rPr>
      <w:t xml:space="preserve">: </w:t>
    </w:r>
    <w:r>
      <w:rPr>
        <w:rFonts w:ascii="Segoe UI Symbol" w:hAnsi="Segoe UI Symbol"/>
        <w:color w:val="0070C0"/>
        <w:sz w:val="20"/>
        <w:szCs w:val="24"/>
      </w:rPr>
      <w:t>General Conditions of Contract</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326</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254119180"/>
      <w:docPartObj>
        <w:docPartGallery w:val="Page Numbers (Bottom of Page)"/>
        <w:docPartUnique/>
      </w:docPartObj>
    </w:sdtPr>
    <w:sdtEndPr>
      <w:rPr>
        <w:szCs w:val="20"/>
      </w:rPr>
    </w:sdtEndPr>
    <w:sdtContent>
      <w:p w14:paraId="7C9EE48F" w14:textId="77777777" w:rsidR="004971D4" w:rsidRDefault="004971D4" w:rsidP="00424A6F">
        <w:pPr>
          <w:spacing w:after="0"/>
          <w:ind w:right="0"/>
          <w:jc w:val="right"/>
          <w:rPr>
            <w:rFonts w:ascii="Segoe UI Symbol" w:hAnsi="Segoe UI Symbol"/>
            <w:color w:val="0070C0"/>
            <w:sz w:val="20"/>
            <w:szCs w:val="24"/>
          </w:rPr>
        </w:pPr>
      </w:p>
      <w:p w14:paraId="76B34226" w14:textId="2663B562" w:rsidR="004971D4" w:rsidRPr="00CF3DAF" w:rsidRDefault="004971D4" w:rsidP="00424A6F">
        <w:pPr>
          <w:spacing w:after="0"/>
          <w:ind w:right="0"/>
          <w:jc w:val="right"/>
          <w:rPr>
            <w:rFonts w:ascii="Segoe UI Symbol" w:hAnsi="Segoe UI Symbol"/>
            <w:color w:val="0070C0"/>
            <w:sz w:val="20"/>
            <w:szCs w:val="24"/>
          </w:rPr>
        </w:pPr>
        <w:r w:rsidRPr="00DF3A81">
          <w:rPr>
            <w:rFonts w:ascii="Segoe UI Symbol" w:hAnsi="Segoe UI Symbol"/>
            <w:color w:val="0070C0"/>
            <w:sz w:val="20"/>
            <w:szCs w:val="24"/>
          </w:rPr>
          <w:t xml:space="preserve">Section VIII: General Conditions of Contract </w:t>
        </w:r>
        <w:r w:rsidRPr="00F84730">
          <w:rPr>
            <w:rFonts w:ascii="Segoe UI Symbol" w:hAnsi="Segoe UI Symbol"/>
            <w:color w:val="0070C0"/>
            <w:sz w:val="20"/>
            <w:szCs w:val="24"/>
          </w:rPr>
          <w:t xml:space="preserve">_____________ </w:t>
        </w: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327</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55FDA3EA" w14:textId="77777777" w:rsidR="004971D4" w:rsidRDefault="004971D4">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880205637"/>
      <w:docPartObj>
        <w:docPartGallery w:val="Page Numbers (Bottom of Page)"/>
        <w:docPartUnique/>
      </w:docPartObj>
    </w:sdtPr>
    <w:sdtEndPr>
      <w:rPr>
        <w:szCs w:val="20"/>
      </w:rPr>
    </w:sdtEndPr>
    <w:sdtContent>
      <w:p w14:paraId="37F132A4" w14:textId="77777777" w:rsidR="004971D4" w:rsidRDefault="004971D4" w:rsidP="00CF3DAF">
        <w:pPr>
          <w:spacing w:after="0"/>
          <w:ind w:right="0"/>
          <w:jc w:val="right"/>
          <w:rPr>
            <w:rFonts w:ascii="Segoe UI Symbol" w:hAnsi="Segoe UI Symbol"/>
            <w:color w:val="0070C0"/>
            <w:sz w:val="20"/>
            <w:szCs w:val="24"/>
          </w:rPr>
        </w:pPr>
      </w:p>
      <w:p w14:paraId="3B309EC3" w14:textId="7D7BFE27" w:rsidR="004971D4" w:rsidRPr="00CF3DAF" w:rsidRDefault="004971D4" w:rsidP="00CF3DAF">
        <w:pPr>
          <w:spacing w:after="0"/>
          <w:ind w:right="0"/>
          <w:jc w:val="right"/>
          <w:rPr>
            <w:rFonts w:ascii="Segoe UI Symbol" w:hAnsi="Segoe UI Symbol"/>
            <w:color w:val="0070C0"/>
            <w:sz w:val="20"/>
            <w:szCs w:val="24"/>
          </w:rPr>
        </w:pPr>
        <w:r w:rsidRPr="00F84730">
          <w:rPr>
            <w:rFonts w:ascii="Segoe UI Symbol" w:hAnsi="Segoe UI Symbol"/>
            <w:color w:val="0070C0"/>
            <w:sz w:val="20"/>
            <w:szCs w:val="24"/>
          </w:rPr>
          <w:t xml:space="preserve">Section VIII: General Conditions of Contract _____________ </w:t>
        </w:r>
        <w:r w:rsidRPr="00CF3DAF">
          <w:rPr>
            <w:rFonts w:ascii="Segoe UI Symbol" w:hAnsi="Segoe UI Symbol"/>
            <w:color w:val="0070C0"/>
            <w:sz w:val="20"/>
            <w:szCs w:val="24"/>
          </w:rPr>
          <w:t xml:space="preserve">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197</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758EF82B" w14:textId="77777777" w:rsidR="004971D4" w:rsidRDefault="004971D4">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BBCD8" w14:textId="70B8E844" w:rsidR="004971D4" w:rsidRPr="00E90CA3" w:rsidRDefault="004971D4" w:rsidP="00D5087F">
    <w:pPr>
      <w:spacing w:after="0"/>
      <w:ind w:right="0"/>
      <w:jc w:val="right"/>
      <w:rPr>
        <w:rFonts w:ascii="Segoe UI Symbol" w:hAnsi="Segoe UI Symbol"/>
        <w:color w:val="0070C0"/>
        <w:sz w:val="20"/>
        <w:szCs w:val="24"/>
      </w:rPr>
    </w:pPr>
    <w:r w:rsidRPr="00E90CA3">
      <w:rPr>
        <w:rFonts w:ascii="Segoe UI Symbol" w:hAnsi="Segoe UI Symbol"/>
        <w:color w:val="0070C0"/>
        <w:sz w:val="20"/>
        <w:szCs w:val="24"/>
      </w:rPr>
      <w:t xml:space="preserve">Section </w:t>
    </w:r>
    <w:r w:rsidR="00E90CA3" w:rsidRPr="00E90CA3">
      <w:rPr>
        <w:rFonts w:ascii="Segoe UI Symbol" w:hAnsi="Segoe UI Symbol"/>
        <w:color w:val="0070C0"/>
        <w:sz w:val="20"/>
        <w:szCs w:val="24"/>
      </w:rPr>
      <w:t>I</w:t>
    </w:r>
    <w:r w:rsidRPr="00E90CA3">
      <w:rPr>
        <w:rFonts w:ascii="Segoe UI Symbol" w:hAnsi="Segoe UI Symbol"/>
        <w:color w:val="0070C0"/>
        <w:sz w:val="20"/>
        <w:szCs w:val="24"/>
      </w:rPr>
      <w:t xml:space="preserve">X: </w:t>
    </w:r>
    <w:proofErr w:type="gramStart"/>
    <w:r w:rsidR="00E90CA3" w:rsidRPr="00E90CA3">
      <w:rPr>
        <w:rFonts w:ascii="Segoe UI Symbol" w:hAnsi="Segoe UI Symbol"/>
        <w:color w:val="0070C0"/>
        <w:sz w:val="20"/>
        <w:szCs w:val="24"/>
      </w:rPr>
      <w:t>Particular Conditions</w:t>
    </w:r>
    <w:proofErr w:type="gramEnd"/>
    <w:r w:rsidR="00E90CA3" w:rsidRPr="00E90CA3">
      <w:rPr>
        <w:rFonts w:ascii="Segoe UI Symbol" w:hAnsi="Segoe UI Symbol"/>
        <w:color w:val="0070C0"/>
        <w:sz w:val="20"/>
        <w:szCs w:val="24"/>
      </w:rPr>
      <w:t xml:space="preserve"> of C</w:t>
    </w:r>
    <w:r w:rsidR="00E90CA3">
      <w:rPr>
        <w:rFonts w:ascii="Segoe UI Symbol" w:hAnsi="Segoe UI Symbol"/>
        <w:color w:val="0070C0"/>
        <w:sz w:val="20"/>
        <w:szCs w:val="24"/>
      </w:rPr>
      <w:t>ontract</w:t>
    </w:r>
    <w:r w:rsidRPr="00E90CA3">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E90CA3">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sidRPr="00E90CA3">
      <w:rPr>
        <w:rFonts w:ascii="Segoe UI Symbol" w:hAnsi="Segoe UI Symbol"/>
        <w:noProof/>
        <w:color w:val="0070C0"/>
        <w:sz w:val="20"/>
        <w:szCs w:val="24"/>
      </w:rPr>
      <w:t>374</w:t>
    </w:r>
    <w:r w:rsidRPr="00CF3DAF">
      <w:rPr>
        <w:rFonts w:ascii="Segoe UI Symbol" w:hAnsi="Segoe UI Symbol"/>
        <w:noProof/>
        <w:color w:val="0070C0"/>
        <w:sz w:val="20"/>
        <w:szCs w:val="24"/>
      </w:rPr>
      <w:fldChar w:fldCharType="end"/>
    </w:r>
    <w:r w:rsidRPr="00E90CA3">
      <w:rPr>
        <w:rFonts w:ascii="Segoe UI Symbol" w:hAnsi="Segoe UI Symbol"/>
        <w:color w:val="0070C0"/>
        <w:sz w:val="20"/>
        <w:szCs w:val="24"/>
      </w:rPr>
      <w:t xml:space="preserve"> </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190950361"/>
      <w:docPartObj>
        <w:docPartGallery w:val="Page Numbers (Bottom of Page)"/>
        <w:docPartUnique/>
      </w:docPartObj>
    </w:sdtPr>
    <w:sdtEndPr>
      <w:rPr>
        <w:szCs w:val="20"/>
      </w:rPr>
    </w:sdtEndPr>
    <w:sdtContent>
      <w:p w14:paraId="2A80ED69" w14:textId="3469BB14" w:rsidR="004971D4" w:rsidRDefault="004971D4" w:rsidP="00424A6F">
        <w:pPr>
          <w:spacing w:after="0"/>
          <w:ind w:right="0"/>
          <w:jc w:val="right"/>
          <w:rPr>
            <w:rFonts w:ascii="Segoe UI Symbol" w:hAnsi="Segoe UI Symbol"/>
            <w:color w:val="0070C0"/>
            <w:sz w:val="20"/>
            <w:szCs w:val="24"/>
          </w:rPr>
        </w:pPr>
      </w:p>
      <w:p w14:paraId="2F20A804" w14:textId="312C57F4" w:rsidR="004971D4" w:rsidRPr="00A56E78" w:rsidRDefault="004971D4" w:rsidP="00424A6F">
        <w:pPr>
          <w:spacing w:after="0"/>
          <w:ind w:right="0"/>
          <w:jc w:val="right"/>
          <w:rPr>
            <w:rFonts w:ascii="Segoe UI Symbol" w:hAnsi="Segoe UI Symbol"/>
            <w:color w:val="0070C0"/>
            <w:sz w:val="20"/>
            <w:szCs w:val="24"/>
          </w:rPr>
        </w:pPr>
        <w:r w:rsidRPr="00A56E78">
          <w:rPr>
            <w:rFonts w:ascii="Segoe UI Symbol" w:hAnsi="Segoe UI Symbol"/>
            <w:color w:val="0070C0"/>
            <w:sz w:val="20"/>
            <w:szCs w:val="24"/>
          </w:rPr>
          <w:t xml:space="preserve">Section </w:t>
        </w:r>
        <w:r w:rsidR="00E90CA3">
          <w:rPr>
            <w:rFonts w:ascii="Segoe UI Symbol" w:hAnsi="Segoe UI Symbol"/>
            <w:color w:val="0070C0"/>
            <w:sz w:val="20"/>
            <w:szCs w:val="24"/>
          </w:rPr>
          <w:t>I</w:t>
        </w:r>
        <w:r w:rsidRPr="00A56E78">
          <w:rPr>
            <w:rFonts w:ascii="Segoe UI Symbol" w:hAnsi="Segoe UI Symbol"/>
            <w:color w:val="0070C0"/>
            <w:sz w:val="20"/>
            <w:szCs w:val="24"/>
          </w:rPr>
          <w:t xml:space="preserve">X: </w:t>
        </w:r>
        <w:proofErr w:type="gramStart"/>
        <w:r w:rsidR="00A56E78" w:rsidRPr="00A56E78">
          <w:rPr>
            <w:rFonts w:ascii="Segoe UI Symbol" w:hAnsi="Segoe UI Symbol"/>
            <w:color w:val="0070C0"/>
            <w:sz w:val="20"/>
            <w:szCs w:val="24"/>
          </w:rPr>
          <w:t>Particular Conditions</w:t>
        </w:r>
        <w:proofErr w:type="gramEnd"/>
        <w:r w:rsidR="00A56E78" w:rsidRPr="00A56E78">
          <w:rPr>
            <w:rFonts w:ascii="Segoe UI Symbol" w:hAnsi="Segoe UI Symbol"/>
            <w:color w:val="0070C0"/>
            <w:sz w:val="20"/>
            <w:szCs w:val="24"/>
          </w:rPr>
          <w:t xml:space="preserve"> of Co</w:t>
        </w:r>
        <w:r w:rsidR="00A56E78">
          <w:rPr>
            <w:rFonts w:ascii="Segoe UI Symbol" w:hAnsi="Segoe UI Symbol"/>
            <w:color w:val="0070C0"/>
            <w:sz w:val="20"/>
            <w:szCs w:val="24"/>
          </w:rPr>
          <w:t>ntract</w:t>
        </w:r>
        <w:r w:rsidR="00A56E78" w:rsidRPr="00A56E78">
          <w:rPr>
            <w:rFonts w:ascii="Segoe UI Symbol" w:hAnsi="Segoe UI Symbol"/>
            <w:color w:val="0070C0"/>
            <w:sz w:val="20"/>
            <w:szCs w:val="24"/>
          </w:rPr>
          <w:t xml:space="preserve"> </w:t>
        </w:r>
        <w:r w:rsidRPr="00A56E78">
          <w:rPr>
            <w:rFonts w:ascii="Segoe UI Symbol" w:hAnsi="Segoe UI Symbol"/>
            <w:color w:val="0070C0"/>
            <w:sz w:val="20"/>
            <w:szCs w:val="24"/>
          </w:rPr>
          <w:t xml:space="preserve">_____________ Page | </w:t>
        </w:r>
        <w:r w:rsidRPr="00CF3DAF">
          <w:rPr>
            <w:rFonts w:ascii="Segoe UI Symbol" w:hAnsi="Segoe UI Symbol"/>
            <w:color w:val="0070C0"/>
            <w:sz w:val="20"/>
            <w:szCs w:val="24"/>
          </w:rPr>
          <w:fldChar w:fldCharType="begin"/>
        </w:r>
        <w:r w:rsidRPr="00A56E78">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sidRPr="00A56E78">
          <w:rPr>
            <w:rFonts w:ascii="Segoe UI Symbol" w:hAnsi="Segoe UI Symbol"/>
            <w:noProof/>
            <w:color w:val="0070C0"/>
            <w:sz w:val="20"/>
            <w:szCs w:val="24"/>
          </w:rPr>
          <w:t>373</w:t>
        </w:r>
        <w:r w:rsidRPr="00CF3DAF">
          <w:rPr>
            <w:rFonts w:ascii="Segoe UI Symbol" w:hAnsi="Segoe UI Symbol"/>
            <w:noProof/>
            <w:color w:val="0070C0"/>
            <w:sz w:val="20"/>
            <w:szCs w:val="24"/>
          </w:rPr>
          <w:fldChar w:fldCharType="end"/>
        </w:r>
        <w:r w:rsidRPr="00A56E78">
          <w:rPr>
            <w:rFonts w:ascii="Segoe UI Symbol" w:hAnsi="Segoe UI Symbol"/>
            <w:color w:val="0070C0"/>
            <w:sz w:val="20"/>
            <w:szCs w:val="24"/>
          </w:rPr>
          <w:t xml:space="preserve"> </w:t>
        </w:r>
      </w:p>
    </w:sdtContent>
  </w:sdt>
  <w:p w14:paraId="12DA7740" w14:textId="77777777" w:rsidR="004971D4" w:rsidRPr="00A56E78" w:rsidRDefault="004971D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550438320"/>
      <w:docPartObj>
        <w:docPartGallery w:val="Page Numbers (Bottom of Page)"/>
        <w:docPartUnique/>
      </w:docPartObj>
    </w:sdtPr>
    <w:sdtEndPr>
      <w:rPr>
        <w:szCs w:val="20"/>
      </w:rPr>
    </w:sdtEndPr>
    <w:sdtContent>
      <w:p w14:paraId="07CE613D" w14:textId="77777777" w:rsidR="004971D4" w:rsidRDefault="004971D4" w:rsidP="00CF3DAF">
        <w:pPr>
          <w:spacing w:after="0"/>
          <w:ind w:right="0"/>
          <w:jc w:val="right"/>
          <w:rPr>
            <w:rFonts w:ascii="Segoe UI Symbol" w:hAnsi="Segoe UI Symbol"/>
            <w:color w:val="0070C0"/>
            <w:sz w:val="20"/>
            <w:szCs w:val="24"/>
          </w:rPr>
        </w:pPr>
      </w:p>
      <w:p w14:paraId="13751EFB" w14:textId="779711A9" w:rsidR="004971D4" w:rsidRPr="00E90CA3" w:rsidRDefault="004971D4" w:rsidP="00CF3DAF">
        <w:pPr>
          <w:spacing w:after="0"/>
          <w:ind w:right="0"/>
          <w:jc w:val="right"/>
          <w:rPr>
            <w:rFonts w:ascii="Segoe UI Symbol" w:hAnsi="Segoe UI Symbol"/>
            <w:color w:val="0070C0"/>
            <w:sz w:val="20"/>
            <w:szCs w:val="24"/>
            <w:lang w:val="fr-FR"/>
          </w:rPr>
        </w:pPr>
        <w:r w:rsidRPr="00E90CA3">
          <w:rPr>
            <w:rFonts w:ascii="Segoe UI Symbol" w:hAnsi="Segoe UI Symbol"/>
            <w:color w:val="0070C0"/>
            <w:sz w:val="20"/>
            <w:szCs w:val="24"/>
            <w:lang w:val="fr-FR"/>
          </w:rPr>
          <w:t xml:space="preserve">Section </w:t>
        </w:r>
        <w:proofErr w:type="gramStart"/>
        <w:r w:rsidR="00E90CA3" w:rsidRPr="00E90CA3">
          <w:rPr>
            <w:rFonts w:ascii="Segoe UI Symbol" w:hAnsi="Segoe UI Symbol"/>
            <w:color w:val="0070C0"/>
            <w:sz w:val="20"/>
            <w:szCs w:val="24"/>
            <w:lang w:val="fr-FR"/>
          </w:rPr>
          <w:t>I</w:t>
        </w:r>
        <w:r w:rsidRPr="00E90CA3">
          <w:rPr>
            <w:rFonts w:ascii="Segoe UI Symbol" w:hAnsi="Segoe UI Symbol"/>
            <w:color w:val="0070C0"/>
            <w:sz w:val="20"/>
            <w:szCs w:val="24"/>
            <w:lang w:val="fr-FR"/>
          </w:rPr>
          <w:t>X:</w:t>
        </w:r>
        <w:proofErr w:type="gramEnd"/>
        <w:r w:rsidRPr="00E90CA3">
          <w:rPr>
            <w:rFonts w:ascii="Segoe UI Symbol" w:hAnsi="Segoe UI Symbol"/>
            <w:color w:val="0070C0"/>
            <w:sz w:val="20"/>
            <w:szCs w:val="24"/>
            <w:lang w:val="fr-FR"/>
          </w:rPr>
          <w:t xml:space="preserve"> </w:t>
        </w:r>
        <w:proofErr w:type="spellStart"/>
        <w:r w:rsidR="00E90CA3" w:rsidRPr="00E90CA3">
          <w:rPr>
            <w:rFonts w:ascii="Segoe UI Symbol" w:hAnsi="Segoe UI Symbol"/>
            <w:color w:val="0070C0"/>
            <w:sz w:val="20"/>
            <w:szCs w:val="24"/>
            <w:lang w:val="fr-FR"/>
          </w:rPr>
          <w:t>Par</w:t>
        </w:r>
        <w:r w:rsidR="00E90CA3">
          <w:rPr>
            <w:rFonts w:ascii="Segoe UI Symbol" w:hAnsi="Segoe UI Symbol"/>
            <w:color w:val="0070C0"/>
            <w:sz w:val="20"/>
            <w:szCs w:val="24"/>
            <w:lang w:val="fr-FR"/>
          </w:rPr>
          <w:t>ticular</w:t>
        </w:r>
        <w:proofErr w:type="spellEnd"/>
        <w:r w:rsidR="00E90CA3">
          <w:rPr>
            <w:rFonts w:ascii="Segoe UI Symbol" w:hAnsi="Segoe UI Symbol"/>
            <w:color w:val="0070C0"/>
            <w:sz w:val="20"/>
            <w:szCs w:val="24"/>
            <w:lang w:val="fr-FR"/>
          </w:rPr>
          <w:t xml:space="preserve"> Conditions of </w:t>
        </w:r>
        <w:proofErr w:type="spellStart"/>
        <w:r w:rsidR="00E90CA3" w:rsidRPr="00E90CA3">
          <w:rPr>
            <w:rFonts w:ascii="Segoe UI Symbol" w:hAnsi="Segoe UI Symbol"/>
            <w:color w:val="0070C0"/>
            <w:sz w:val="20"/>
            <w:szCs w:val="24"/>
            <w:lang w:val="fr-FR"/>
          </w:rPr>
          <w:t>Contract</w:t>
        </w:r>
        <w:proofErr w:type="spellEnd"/>
        <w:r w:rsidRPr="00E90CA3">
          <w:rPr>
            <w:rFonts w:ascii="Segoe UI Symbol" w:hAnsi="Segoe UI Symbol"/>
            <w:color w:val="0070C0"/>
            <w:sz w:val="20"/>
            <w:szCs w:val="24"/>
            <w:lang w:val="fr-FR"/>
          </w:rPr>
          <w:t xml:space="preserve"> _____________ Page | </w:t>
        </w:r>
        <w:r w:rsidRPr="00CF3DAF">
          <w:rPr>
            <w:rFonts w:ascii="Segoe UI Symbol" w:hAnsi="Segoe UI Symbol"/>
            <w:color w:val="0070C0"/>
            <w:sz w:val="20"/>
            <w:szCs w:val="24"/>
          </w:rPr>
          <w:fldChar w:fldCharType="begin"/>
        </w:r>
        <w:r w:rsidRPr="00E90CA3">
          <w:rPr>
            <w:rFonts w:ascii="Segoe UI Symbol" w:hAnsi="Segoe UI Symbol"/>
            <w:color w:val="0070C0"/>
            <w:sz w:val="20"/>
            <w:szCs w:val="24"/>
            <w:lang w:val="fr-FR"/>
          </w:rPr>
          <w:instrText xml:space="preserve"> PAGE   \* MERGEFORMAT </w:instrText>
        </w:r>
        <w:r w:rsidRPr="00CF3DAF">
          <w:rPr>
            <w:rFonts w:ascii="Segoe UI Symbol" w:hAnsi="Segoe UI Symbol"/>
            <w:color w:val="0070C0"/>
            <w:sz w:val="20"/>
            <w:szCs w:val="24"/>
          </w:rPr>
          <w:fldChar w:fldCharType="separate"/>
        </w:r>
        <w:r w:rsidRPr="00E90CA3">
          <w:rPr>
            <w:rFonts w:ascii="Segoe UI Symbol" w:hAnsi="Segoe UI Symbol"/>
            <w:noProof/>
            <w:color w:val="0070C0"/>
            <w:sz w:val="20"/>
            <w:szCs w:val="24"/>
            <w:lang w:val="fr-FR"/>
          </w:rPr>
          <w:t>335</w:t>
        </w:r>
        <w:r w:rsidRPr="00CF3DAF">
          <w:rPr>
            <w:rFonts w:ascii="Segoe UI Symbol" w:hAnsi="Segoe UI Symbol"/>
            <w:noProof/>
            <w:color w:val="0070C0"/>
            <w:sz w:val="20"/>
            <w:szCs w:val="24"/>
          </w:rPr>
          <w:fldChar w:fldCharType="end"/>
        </w:r>
        <w:r w:rsidRPr="00E90CA3">
          <w:rPr>
            <w:rFonts w:ascii="Segoe UI Symbol" w:hAnsi="Segoe UI Symbol"/>
            <w:color w:val="0070C0"/>
            <w:sz w:val="20"/>
            <w:szCs w:val="24"/>
            <w:lang w:val="fr-FR"/>
          </w:rPr>
          <w:t xml:space="preserve"> </w:t>
        </w:r>
      </w:p>
    </w:sdtContent>
  </w:sdt>
  <w:p w14:paraId="13902CC5" w14:textId="77777777" w:rsidR="004971D4" w:rsidRPr="00E90CA3" w:rsidRDefault="004971D4">
    <w:pPr>
      <w:pStyle w:val="Footer"/>
      <w:rPr>
        <w:lang w:val="fr-F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48E0B" w14:textId="77777777" w:rsidR="00E90CA3" w:rsidRPr="00E90CA3" w:rsidRDefault="00E90CA3" w:rsidP="00D5087F">
    <w:pPr>
      <w:spacing w:after="0"/>
      <w:ind w:right="0"/>
      <w:jc w:val="right"/>
      <w:rPr>
        <w:rFonts w:ascii="Segoe UI Symbol" w:hAnsi="Segoe UI Symbol"/>
        <w:color w:val="0070C0"/>
        <w:sz w:val="20"/>
        <w:szCs w:val="24"/>
      </w:rPr>
    </w:pPr>
    <w:r w:rsidRPr="00E90CA3">
      <w:rPr>
        <w:rFonts w:ascii="Segoe UI Symbol" w:hAnsi="Segoe UI Symbol"/>
        <w:color w:val="0070C0"/>
        <w:sz w:val="20"/>
        <w:szCs w:val="24"/>
      </w:rPr>
      <w:t xml:space="preserve">Section IX: </w:t>
    </w:r>
    <w:proofErr w:type="gramStart"/>
    <w:r w:rsidRPr="00E90CA3">
      <w:rPr>
        <w:rFonts w:ascii="Segoe UI Symbol" w:hAnsi="Segoe UI Symbol"/>
        <w:color w:val="0070C0"/>
        <w:sz w:val="20"/>
        <w:szCs w:val="24"/>
      </w:rPr>
      <w:t>Particular Conditions</w:t>
    </w:r>
    <w:proofErr w:type="gramEnd"/>
    <w:r w:rsidRPr="00E90CA3">
      <w:rPr>
        <w:rFonts w:ascii="Segoe UI Symbol" w:hAnsi="Segoe UI Symbol"/>
        <w:color w:val="0070C0"/>
        <w:sz w:val="20"/>
        <w:szCs w:val="24"/>
      </w:rPr>
      <w:t xml:space="preserve"> of C</w:t>
    </w:r>
    <w:r>
      <w:rPr>
        <w:rFonts w:ascii="Segoe UI Symbol" w:hAnsi="Segoe UI Symbol"/>
        <w:color w:val="0070C0"/>
        <w:sz w:val="20"/>
        <w:szCs w:val="24"/>
      </w:rPr>
      <w:t>ontract</w:t>
    </w:r>
    <w:r w:rsidRPr="00E90CA3">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E90CA3">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sidRPr="00E90CA3">
      <w:rPr>
        <w:rFonts w:ascii="Segoe UI Symbol" w:hAnsi="Segoe UI Symbol"/>
        <w:noProof/>
        <w:color w:val="0070C0"/>
        <w:sz w:val="20"/>
        <w:szCs w:val="24"/>
      </w:rPr>
      <w:t>374</w:t>
    </w:r>
    <w:r w:rsidRPr="00CF3DAF">
      <w:rPr>
        <w:rFonts w:ascii="Segoe UI Symbol" w:hAnsi="Segoe UI Symbol"/>
        <w:noProof/>
        <w:color w:val="0070C0"/>
        <w:sz w:val="20"/>
        <w:szCs w:val="24"/>
      </w:rPr>
      <w:fldChar w:fldCharType="end"/>
    </w:r>
    <w:r w:rsidRPr="00E90CA3">
      <w:rPr>
        <w:rFonts w:ascii="Segoe UI Symbol" w:hAnsi="Segoe UI Symbol"/>
        <w:color w:val="0070C0"/>
        <w:sz w:val="20"/>
        <w:szCs w:val="24"/>
      </w:rPr>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842316532"/>
      <w:docPartObj>
        <w:docPartGallery w:val="Page Numbers (Bottom of Page)"/>
        <w:docPartUnique/>
      </w:docPartObj>
    </w:sdtPr>
    <w:sdtEndPr>
      <w:rPr>
        <w:szCs w:val="20"/>
      </w:rPr>
    </w:sdtEndPr>
    <w:sdtContent>
      <w:p w14:paraId="1E46F98D" w14:textId="77777777" w:rsidR="00E90CA3" w:rsidRDefault="00E90CA3" w:rsidP="00424A6F">
        <w:pPr>
          <w:spacing w:after="0"/>
          <w:ind w:right="0"/>
          <w:jc w:val="right"/>
          <w:rPr>
            <w:rFonts w:ascii="Segoe UI Symbol" w:hAnsi="Segoe UI Symbol"/>
            <w:color w:val="0070C0"/>
            <w:sz w:val="20"/>
            <w:szCs w:val="24"/>
          </w:rPr>
        </w:pPr>
      </w:p>
      <w:p w14:paraId="23E04BCC" w14:textId="77777777" w:rsidR="00E90CA3" w:rsidRPr="00A56E78" w:rsidRDefault="00E90CA3" w:rsidP="00424A6F">
        <w:pPr>
          <w:spacing w:after="0"/>
          <w:ind w:right="0"/>
          <w:jc w:val="right"/>
          <w:rPr>
            <w:rFonts w:ascii="Segoe UI Symbol" w:hAnsi="Segoe UI Symbol"/>
            <w:color w:val="0070C0"/>
            <w:sz w:val="20"/>
            <w:szCs w:val="24"/>
          </w:rPr>
        </w:pPr>
        <w:r w:rsidRPr="00A56E78">
          <w:rPr>
            <w:rFonts w:ascii="Segoe UI Symbol" w:hAnsi="Segoe UI Symbol"/>
            <w:color w:val="0070C0"/>
            <w:sz w:val="20"/>
            <w:szCs w:val="24"/>
          </w:rPr>
          <w:t xml:space="preserve">Section </w:t>
        </w:r>
        <w:r>
          <w:rPr>
            <w:rFonts w:ascii="Segoe UI Symbol" w:hAnsi="Segoe UI Symbol"/>
            <w:color w:val="0070C0"/>
            <w:sz w:val="20"/>
            <w:szCs w:val="24"/>
          </w:rPr>
          <w:t>I</w:t>
        </w:r>
        <w:r w:rsidRPr="00A56E78">
          <w:rPr>
            <w:rFonts w:ascii="Segoe UI Symbol" w:hAnsi="Segoe UI Symbol"/>
            <w:color w:val="0070C0"/>
            <w:sz w:val="20"/>
            <w:szCs w:val="24"/>
          </w:rPr>
          <w:t xml:space="preserve">X: </w:t>
        </w:r>
        <w:proofErr w:type="gramStart"/>
        <w:r w:rsidRPr="00A56E78">
          <w:rPr>
            <w:rFonts w:ascii="Segoe UI Symbol" w:hAnsi="Segoe UI Symbol"/>
            <w:color w:val="0070C0"/>
            <w:sz w:val="20"/>
            <w:szCs w:val="24"/>
          </w:rPr>
          <w:t>Particular Conditions</w:t>
        </w:r>
        <w:proofErr w:type="gramEnd"/>
        <w:r w:rsidRPr="00A56E78">
          <w:rPr>
            <w:rFonts w:ascii="Segoe UI Symbol" w:hAnsi="Segoe UI Symbol"/>
            <w:color w:val="0070C0"/>
            <w:sz w:val="20"/>
            <w:szCs w:val="24"/>
          </w:rPr>
          <w:t xml:space="preserve"> of Co</w:t>
        </w:r>
        <w:r>
          <w:rPr>
            <w:rFonts w:ascii="Segoe UI Symbol" w:hAnsi="Segoe UI Symbol"/>
            <w:color w:val="0070C0"/>
            <w:sz w:val="20"/>
            <w:szCs w:val="24"/>
          </w:rPr>
          <w:t>ntract</w:t>
        </w:r>
        <w:r w:rsidRPr="00A56E78">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A56E78">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sidRPr="00A56E78">
          <w:rPr>
            <w:rFonts w:ascii="Segoe UI Symbol" w:hAnsi="Segoe UI Symbol"/>
            <w:noProof/>
            <w:color w:val="0070C0"/>
            <w:sz w:val="20"/>
            <w:szCs w:val="24"/>
          </w:rPr>
          <w:t>373</w:t>
        </w:r>
        <w:r w:rsidRPr="00CF3DAF">
          <w:rPr>
            <w:rFonts w:ascii="Segoe UI Symbol" w:hAnsi="Segoe UI Symbol"/>
            <w:noProof/>
            <w:color w:val="0070C0"/>
            <w:sz w:val="20"/>
            <w:szCs w:val="24"/>
          </w:rPr>
          <w:fldChar w:fldCharType="end"/>
        </w:r>
        <w:r w:rsidRPr="00A56E78">
          <w:rPr>
            <w:rFonts w:ascii="Segoe UI Symbol" w:hAnsi="Segoe UI Symbol"/>
            <w:color w:val="0070C0"/>
            <w:sz w:val="20"/>
            <w:szCs w:val="24"/>
          </w:rPr>
          <w:t xml:space="preserve"> </w:t>
        </w:r>
      </w:p>
    </w:sdtContent>
  </w:sdt>
  <w:p w14:paraId="6EC8A613" w14:textId="77777777" w:rsidR="00E90CA3" w:rsidRPr="00A56E78" w:rsidRDefault="00E90C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883296834"/>
      <w:docPartObj>
        <w:docPartGallery w:val="Page Numbers (Bottom of Page)"/>
        <w:docPartUnique/>
      </w:docPartObj>
    </w:sdtPr>
    <w:sdtEndPr>
      <w:rPr>
        <w:szCs w:val="20"/>
      </w:rPr>
    </w:sdtEndPr>
    <w:sdtContent>
      <w:p w14:paraId="7387C585" w14:textId="77777777" w:rsidR="004971D4" w:rsidRDefault="004971D4" w:rsidP="00CF3DAF">
        <w:pPr>
          <w:spacing w:after="0"/>
          <w:ind w:right="0"/>
          <w:jc w:val="right"/>
          <w:rPr>
            <w:rFonts w:ascii="Segoe UI Symbol" w:hAnsi="Segoe UI Symbol"/>
            <w:color w:val="0070C0"/>
            <w:sz w:val="20"/>
            <w:szCs w:val="24"/>
          </w:rPr>
        </w:pPr>
      </w:p>
      <w:p w14:paraId="4D2DAE66" w14:textId="615787CF"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 xml:space="preserve">Section I: Instructions to Bidders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41</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3840E933" w14:textId="77777777" w:rsidR="004971D4" w:rsidRDefault="004971D4">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604876841"/>
      <w:docPartObj>
        <w:docPartGallery w:val="Page Numbers (Bottom of Page)"/>
        <w:docPartUnique/>
      </w:docPartObj>
    </w:sdtPr>
    <w:sdtEndPr>
      <w:rPr>
        <w:szCs w:val="20"/>
      </w:rPr>
    </w:sdtEndPr>
    <w:sdtContent>
      <w:p w14:paraId="7B128B3E" w14:textId="77777777" w:rsidR="00E90CA3" w:rsidRDefault="00E90CA3" w:rsidP="00CF3DAF">
        <w:pPr>
          <w:spacing w:after="0"/>
          <w:ind w:right="0"/>
          <w:jc w:val="right"/>
          <w:rPr>
            <w:rFonts w:ascii="Segoe UI Symbol" w:hAnsi="Segoe UI Symbol"/>
            <w:color w:val="0070C0"/>
            <w:sz w:val="20"/>
            <w:szCs w:val="24"/>
          </w:rPr>
        </w:pPr>
      </w:p>
      <w:p w14:paraId="1174B68C" w14:textId="77777777" w:rsidR="00E90CA3" w:rsidRPr="00E90CA3" w:rsidRDefault="00E90CA3" w:rsidP="00CF3DAF">
        <w:pPr>
          <w:spacing w:after="0"/>
          <w:ind w:right="0"/>
          <w:jc w:val="right"/>
          <w:rPr>
            <w:rFonts w:ascii="Segoe UI Symbol" w:hAnsi="Segoe UI Symbol"/>
            <w:color w:val="0070C0"/>
            <w:sz w:val="20"/>
            <w:szCs w:val="24"/>
            <w:lang w:val="fr-FR"/>
          </w:rPr>
        </w:pPr>
        <w:r w:rsidRPr="00E90CA3">
          <w:rPr>
            <w:rFonts w:ascii="Segoe UI Symbol" w:hAnsi="Segoe UI Symbol"/>
            <w:color w:val="0070C0"/>
            <w:sz w:val="20"/>
            <w:szCs w:val="24"/>
            <w:lang w:val="fr-FR"/>
          </w:rPr>
          <w:t xml:space="preserve">Section </w:t>
        </w:r>
        <w:proofErr w:type="gramStart"/>
        <w:r w:rsidRPr="00E90CA3">
          <w:rPr>
            <w:rFonts w:ascii="Segoe UI Symbol" w:hAnsi="Segoe UI Symbol"/>
            <w:color w:val="0070C0"/>
            <w:sz w:val="20"/>
            <w:szCs w:val="24"/>
            <w:lang w:val="fr-FR"/>
          </w:rPr>
          <w:t>IX:</w:t>
        </w:r>
        <w:proofErr w:type="gramEnd"/>
        <w:r w:rsidRPr="00E90CA3">
          <w:rPr>
            <w:rFonts w:ascii="Segoe UI Symbol" w:hAnsi="Segoe UI Symbol"/>
            <w:color w:val="0070C0"/>
            <w:sz w:val="20"/>
            <w:szCs w:val="24"/>
            <w:lang w:val="fr-FR"/>
          </w:rPr>
          <w:t xml:space="preserve"> </w:t>
        </w:r>
        <w:proofErr w:type="spellStart"/>
        <w:r w:rsidRPr="00E90CA3">
          <w:rPr>
            <w:rFonts w:ascii="Segoe UI Symbol" w:hAnsi="Segoe UI Symbol"/>
            <w:color w:val="0070C0"/>
            <w:sz w:val="20"/>
            <w:szCs w:val="24"/>
            <w:lang w:val="fr-FR"/>
          </w:rPr>
          <w:t>Par</w:t>
        </w:r>
        <w:r>
          <w:rPr>
            <w:rFonts w:ascii="Segoe UI Symbol" w:hAnsi="Segoe UI Symbol"/>
            <w:color w:val="0070C0"/>
            <w:sz w:val="20"/>
            <w:szCs w:val="24"/>
            <w:lang w:val="fr-FR"/>
          </w:rPr>
          <w:t>ticular</w:t>
        </w:r>
        <w:proofErr w:type="spellEnd"/>
        <w:r>
          <w:rPr>
            <w:rFonts w:ascii="Segoe UI Symbol" w:hAnsi="Segoe UI Symbol"/>
            <w:color w:val="0070C0"/>
            <w:sz w:val="20"/>
            <w:szCs w:val="24"/>
            <w:lang w:val="fr-FR"/>
          </w:rPr>
          <w:t xml:space="preserve"> Conditions of </w:t>
        </w:r>
        <w:proofErr w:type="spellStart"/>
        <w:r w:rsidRPr="00E90CA3">
          <w:rPr>
            <w:rFonts w:ascii="Segoe UI Symbol" w:hAnsi="Segoe UI Symbol"/>
            <w:color w:val="0070C0"/>
            <w:sz w:val="20"/>
            <w:szCs w:val="24"/>
            <w:lang w:val="fr-FR"/>
          </w:rPr>
          <w:t>Contract</w:t>
        </w:r>
        <w:proofErr w:type="spellEnd"/>
        <w:r w:rsidRPr="00E90CA3">
          <w:rPr>
            <w:rFonts w:ascii="Segoe UI Symbol" w:hAnsi="Segoe UI Symbol"/>
            <w:color w:val="0070C0"/>
            <w:sz w:val="20"/>
            <w:szCs w:val="24"/>
            <w:lang w:val="fr-FR"/>
          </w:rPr>
          <w:t xml:space="preserve"> _____________ Page | </w:t>
        </w:r>
        <w:r w:rsidRPr="00CF3DAF">
          <w:rPr>
            <w:rFonts w:ascii="Segoe UI Symbol" w:hAnsi="Segoe UI Symbol"/>
            <w:color w:val="0070C0"/>
            <w:sz w:val="20"/>
            <w:szCs w:val="24"/>
          </w:rPr>
          <w:fldChar w:fldCharType="begin"/>
        </w:r>
        <w:r w:rsidRPr="00E90CA3">
          <w:rPr>
            <w:rFonts w:ascii="Segoe UI Symbol" w:hAnsi="Segoe UI Symbol"/>
            <w:color w:val="0070C0"/>
            <w:sz w:val="20"/>
            <w:szCs w:val="24"/>
            <w:lang w:val="fr-FR"/>
          </w:rPr>
          <w:instrText xml:space="preserve"> PAGE   \* MERGEFORMAT </w:instrText>
        </w:r>
        <w:r w:rsidRPr="00CF3DAF">
          <w:rPr>
            <w:rFonts w:ascii="Segoe UI Symbol" w:hAnsi="Segoe UI Symbol"/>
            <w:color w:val="0070C0"/>
            <w:sz w:val="20"/>
            <w:szCs w:val="24"/>
          </w:rPr>
          <w:fldChar w:fldCharType="separate"/>
        </w:r>
        <w:r w:rsidRPr="00E90CA3">
          <w:rPr>
            <w:rFonts w:ascii="Segoe UI Symbol" w:hAnsi="Segoe UI Symbol"/>
            <w:noProof/>
            <w:color w:val="0070C0"/>
            <w:sz w:val="20"/>
            <w:szCs w:val="24"/>
            <w:lang w:val="fr-FR"/>
          </w:rPr>
          <w:t>335</w:t>
        </w:r>
        <w:r w:rsidRPr="00CF3DAF">
          <w:rPr>
            <w:rFonts w:ascii="Segoe UI Symbol" w:hAnsi="Segoe UI Symbol"/>
            <w:noProof/>
            <w:color w:val="0070C0"/>
            <w:sz w:val="20"/>
            <w:szCs w:val="24"/>
          </w:rPr>
          <w:fldChar w:fldCharType="end"/>
        </w:r>
        <w:r w:rsidRPr="00E90CA3">
          <w:rPr>
            <w:rFonts w:ascii="Segoe UI Symbol" w:hAnsi="Segoe UI Symbol"/>
            <w:color w:val="0070C0"/>
            <w:sz w:val="20"/>
            <w:szCs w:val="24"/>
            <w:lang w:val="fr-FR"/>
          </w:rPr>
          <w:t xml:space="preserve"> </w:t>
        </w:r>
      </w:p>
    </w:sdtContent>
  </w:sdt>
  <w:p w14:paraId="458BD76D" w14:textId="77777777" w:rsidR="00E90CA3" w:rsidRPr="00E90CA3" w:rsidRDefault="00E90CA3">
    <w:pPr>
      <w:pStyle w:val="Footer"/>
      <w:rPr>
        <w:lang w:val="fr-F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A541A" w14:textId="6A177F67" w:rsidR="00E90CA3" w:rsidRPr="00E90CA3" w:rsidRDefault="00E90CA3" w:rsidP="00D5087F">
    <w:pPr>
      <w:spacing w:after="0"/>
      <w:ind w:right="0"/>
      <w:jc w:val="right"/>
      <w:rPr>
        <w:rFonts w:ascii="Segoe UI Symbol" w:hAnsi="Segoe UI Symbol"/>
        <w:color w:val="0070C0"/>
        <w:sz w:val="20"/>
        <w:szCs w:val="24"/>
      </w:rPr>
    </w:pPr>
    <w:r w:rsidRPr="00E90CA3">
      <w:rPr>
        <w:rFonts w:ascii="Segoe UI Symbol" w:hAnsi="Segoe UI Symbol"/>
        <w:color w:val="0070C0"/>
        <w:sz w:val="20"/>
        <w:szCs w:val="24"/>
      </w:rPr>
      <w:t xml:space="preserve">Section X: </w:t>
    </w:r>
    <w:r>
      <w:rPr>
        <w:rFonts w:ascii="Segoe UI Symbol" w:hAnsi="Segoe UI Symbol"/>
        <w:color w:val="0070C0"/>
        <w:sz w:val="20"/>
        <w:szCs w:val="24"/>
      </w:rPr>
      <w:t>Contract Forms</w:t>
    </w:r>
    <w:r w:rsidRPr="00E90CA3">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E90CA3">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sidRPr="00E90CA3">
      <w:rPr>
        <w:rFonts w:ascii="Segoe UI Symbol" w:hAnsi="Segoe UI Symbol"/>
        <w:noProof/>
        <w:color w:val="0070C0"/>
        <w:sz w:val="20"/>
        <w:szCs w:val="24"/>
      </w:rPr>
      <w:t>374</w:t>
    </w:r>
    <w:r w:rsidRPr="00CF3DAF">
      <w:rPr>
        <w:rFonts w:ascii="Segoe UI Symbol" w:hAnsi="Segoe UI Symbol"/>
        <w:noProof/>
        <w:color w:val="0070C0"/>
        <w:sz w:val="20"/>
        <w:szCs w:val="24"/>
      </w:rPr>
      <w:fldChar w:fldCharType="end"/>
    </w:r>
    <w:r w:rsidRPr="00E90CA3">
      <w:rPr>
        <w:rFonts w:ascii="Segoe UI Symbol" w:hAnsi="Segoe UI Symbol"/>
        <w:color w:val="0070C0"/>
        <w:sz w:val="20"/>
        <w:szCs w:val="24"/>
      </w:rPr>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286700204"/>
      <w:docPartObj>
        <w:docPartGallery w:val="Page Numbers (Bottom of Page)"/>
        <w:docPartUnique/>
      </w:docPartObj>
    </w:sdtPr>
    <w:sdtEndPr>
      <w:rPr>
        <w:szCs w:val="20"/>
      </w:rPr>
    </w:sdtEndPr>
    <w:sdtContent>
      <w:p w14:paraId="14C29055" w14:textId="77777777" w:rsidR="00E90CA3" w:rsidRDefault="00E90CA3" w:rsidP="00424A6F">
        <w:pPr>
          <w:spacing w:after="0"/>
          <w:ind w:right="0"/>
          <w:jc w:val="right"/>
          <w:rPr>
            <w:rFonts w:ascii="Segoe UI Symbol" w:hAnsi="Segoe UI Symbol"/>
            <w:color w:val="0070C0"/>
            <w:sz w:val="20"/>
            <w:szCs w:val="24"/>
          </w:rPr>
        </w:pPr>
      </w:p>
      <w:p w14:paraId="0727D1D1" w14:textId="44004960" w:rsidR="00E90CA3" w:rsidRPr="00A56E78" w:rsidRDefault="00E90CA3" w:rsidP="00424A6F">
        <w:pPr>
          <w:spacing w:after="0"/>
          <w:ind w:right="0"/>
          <w:jc w:val="right"/>
          <w:rPr>
            <w:rFonts w:ascii="Segoe UI Symbol" w:hAnsi="Segoe UI Symbol"/>
            <w:color w:val="0070C0"/>
            <w:sz w:val="20"/>
            <w:szCs w:val="24"/>
          </w:rPr>
        </w:pPr>
        <w:r w:rsidRPr="00A56E78">
          <w:rPr>
            <w:rFonts w:ascii="Segoe UI Symbol" w:hAnsi="Segoe UI Symbol"/>
            <w:color w:val="0070C0"/>
            <w:sz w:val="20"/>
            <w:szCs w:val="24"/>
          </w:rPr>
          <w:t xml:space="preserve">Section X: </w:t>
        </w:r>
        <w:r>
          <w:rPr>
            <w:rFonts w:ascii="Segoe UI Symbol" w:hAnsi="Segoe UI Symbol"/>
            <w:color w:val="0070C0"/>
            <w:sz w:val="20"/>
            <w:szCs w:val="24"/>
          </w:rPr>
          <w:t>Contract Forms</w:t>
        </w:r>
        <w:r w:rsidRPr="00A56E78">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A56E78">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sidRPr="00A56E78">
          <w:rPr>
            <w:rFonts w:ascii="Segoe UI Symbol" w:hAnsi="Segoe UI Symbol"/>
            <w:noProof/>
            <w:color w:val="0070C0"/>
            <w:sz w:val="20"/>
            <w:szCs w:val="24"/>
          </w:rPr>
          <w:t>373</w:t>
        </w:r>
        <w:r w:rsidRPr="00CF3DAF">
          <w:rPr>
            <w:rFonts w:ascii="Segoe UI Symbol" w:hAnsi="Segoe UI Symbol"/>
            <w:noProof/>
            <w:color w:val="0070C0"/>
            <w:sz w:val="20"/>
            <w:szCs w:val="24"/>
          </w:rPr>
          <w:fldChar w:fldCharType="end"/>
        </w:r>
        <w:r w:rsidRPr="00A56E78">
          <w:rPr>
            <w:rFonts w:ascii="Segoe UI Symbol" w:hAnsi="Segoe UI Symbol"/>
            <w:color w:val="0070C0"/>
            <w:sz w:val="20"/>
            <w:szCs w:val="24"/>
          </w:rPr>
          <w:t xml:space="preserve"> </w:t>
        </w:r>
      </w:p>
    </w:sdtContent>
  </w:sdt>
  <w:p w14:paraId="1DA8F69A" w14:textId="77777777" w:rsidR="00E90CA3" w:rsidRPr="00A56E78" w:rsidRDefault="00E90CA3">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58875036"/>
      <w:docPartObj>
        <w:docPartGallery w:val="Page Numbers (Bottom of Page)"/>
        <w:docPartUnique/>
      </w:docPartObj>
    </w:sdtPr>
    <w:sdtEndPr>
      <w:rPr>
        <w:szCs w:val="20"/>
      </w:rPr>
    </w:sdtEndPr>
    <w:sdtContent>
      <w:p w14:paraId="453541F1" w14:textId="77777777" w:rsidR="00E90CA3" w:rsidRDefault="00E90CA3" w:rsidP="00CF3DAF">
        <w:pPr>
          <w:spacing w:after="0"/>
          <w:ind w:right="0"/>
          <w:jc w:val="right"/>
          <w:rPr>
            <w:rFonts w:ascii="Segoe UI Symbol" w:hAnsi="Segoe UI Symbol"/>
            <w:color w:val="0070C0"/>
            <w:sz w:val="20"/>
            <w:szCs w:val="24"/>
          </w:rPr>
        </w:pPr>
      </w:p>
      <w:p w14:paraId="272F8422" w14:textId="363EF838" w:rsidR="00E90CA3" w:rsidRPr="00E90CA3" w:rsidRDefault="00E90CA3" w:rsidP="00CF3DAF">
        <w:pPr>
          <w:spacing w:after="0"/>
          <w:ind w:right="0"/>
          <w:jc w:val="right"/>
          <w:rPr>
            <w:rFonts w:ascii="Segoe UI Symbol" w:hAnsi="Segoe UI Symbol"/>
            <w:color w:val="0070C0"/>
            <w:sz w:val="20"/>
            <w:szCs w:val="24"/>
            <w:lang w:val="fr-FR"/>
          </w:rPr>
        </w:pPr>
        <w:r w:rsidRPr="00E90CA3">
          <w:rPr>
            <w:rFonts w:ascii="Segoe UI Symbol" w:hAnsi="Segoe UI Symbol"/>
            <w:color w:val="0070C0"/>
            <w:sz w:val="20"/>
            <w:szCs w:val="24"/>
            <w:lang w:val="fr-FR"/>
          </w:rPr>
          <w:t xml:space="preserve">Section </w:t>
        </w:r>
        <w:proofErr w:type="gramStart"/>
        <w:r w:rsidRPr="00E90CA3">
          <w:rPr>
            <w:rFonts w:ascii="Segoe UI Symbol" w:hAnsi="Segoe UI Symbol"/>
            <w:color w:val="0070C0"/>
            <w:sz w:val="20"/>
            <w:szCs w:val="24"/>
            <w:lang w:val="fr-FR"/>
          </w:rPr>
          <w:t>X:</w:t>
        </w:r>
        <w:proofErr w:type="gramEnd"/>
        <w:r w:rsidRPr="00E90CA3">
          <w:rPr>
            <w:rFonts w:ascii="Segoe UI Symbol" w:hAnsi="Segoe UI Symbol"/>
            <w:color w:val="0070C0"/>
            <w:sz w:val="20"/>
            <w:szCs w:val="24"/>
            <w:lang w:val="fr-FR"/>
          </w:rPr>
          <w:t xml:space="preserve"> </w:t>
        </w:r>
        <w:proofErr w:type="spellStart"/>
        <w:r w:rsidRPr="00E90CA3">
          <w:rPr>
            <w:rFonts w:ascii="Segoe UI Symbol" w:hAnsi="Segoe UI Symbol"/>
            <w:color w:val="0070C0"/>
            <w:sz w:val="20"/>
            <w:szCs w:val="24"/>
            <w:lang w:val="fr-FR"/>
          </w:rPr>
          <w:t>Contract</w:t>
        </w:r>
        <w:proofErr w:type="spellEnd"/>
        <w:r>
          <w:rPr>
            <w:rFonts w:ascii="Segoe UI Symbol" w:hAnsi="Segoe UI Symbol"/>
            <w:color w:val="0070C0"/>
            <w:sz w:val="20"/>
            <w:szCs w:val="24"/>
            <w:lang w:val="fr-FR"/>
          </w:rPr>
          <w:t xml:space="preserve"> Forms</w:t>
        </w:r>
        <w:r w:rsidRPr="00E90CA3">
          <w:rPr>
            <w:rFonts w:ascii="Segoe UI Symbol" w:hAnsi="Segoe UI Symbol"/>
            <w:color w:val="0070C0"/>
            <w:sz w:val="20"/>
            <w:szCs w:val="24"/>
            <w:lang w:val="fr-FR"/>
          </w:rPr>
          <w:t xml:space="preserve"> _____________ Page | </w:t>
        </w:r>
        <w:r w:rsidRPr="00CF3DAF">
          <w:rPr>
            <w:rFonts w:ascii="Segoe UI Symbol" w:hAnsi="Segoe UI Symbol"/>
            <w:color w:val="0070C0"/>
            <w:sz w:val="20"/>
            <w:szCs w:val="24"/>
          </w:rPr>
          <w:fldChar w:fldCharType="begin"/>
        </w:r>
        <w:r w:rsidRPr="00E90CA3">
          <w:rPr>
            <w:rFonts w:ascii="Segoe UI Symbol" w:hAnsi="Segoe UI Symbol"/>
            <w:color w:val="0070C0"/>
            <w:sz w:val="20"/>
            <w:szCs w:val="24"/>
            <w:lang w:val="fr-FR"/>
          </w:rPr>
          <w:instrText xml:space="preserve"> PAGE   \* MERGEFORMAT </w:instrText>
        </w:r>
        <w:r w:rsidRPr="00CF3DAF">
          <w:rPr>
            <w:rFonts w:ascii="Segoe UI Symbol" w:hAnsi="Segoe UI Symbol"/>
            <w:color w:val="0070C0"/>
            <w:sz w:val="20"/>
            <w:szCs w:val="24"/>
          </w:rPr>
          <w:fldChar w:fldCharType="separate"/>
        </w:r>
        <w:r w:rsidRPr="00E90CA3">
          <w:rPr>
            <w:rFonts w:ascii="Segoe UI Symbol" w:hAnsi="Segoe UI Symbol"/>
            <w:noProof/>
            <w:color w:val="0070C0"/>
            <w:sz w:val="20"/>
            <w:szCs w:val="24"/>
            <w:lang w:val="fr-FR"/>
          </w:rPr>
          <w:t>335</w:t>
        </w:r>
        <w:r w:rsidRPr="00CF3DAF">
          <w:rPr>
            <w:rFonts w:ascii="Segoe UI Symbol" w:hAnsi="Segoe UI Symbol"/>
            <w:noProof/>
            <w:color w:val="0070C0"/>
            <w:sz w:val="20"/>
            <w:szCs w:val="24"/>
          </w:rPr>
          <w:fldChar w:fldCharType="end"/>
        </w:r>
        <w:r w:rsidRPr="00E90CA3">
          <w:rPr>
            <w:rFonts w:ascii="Segoe UI Symbol" w:hAnsi="Segoe UI Symbol"/>
            <w:color w:val="0070C0"/>
            <w:sz w:val="20"/>
            <w:szCs w:val="24"/>
            <w:lang w:val="fr-FR"/>
          </w:rPr>
          <w:t xml:space="preserve"> </w:t>
        </w:r>
      </w:p>
    </w:sdtContent>
  </w:sdt>
  <w:p w14:paraId="64ECCE10" w14:textId="77777777" w:rsidR="00E90CA3" w:rsidRPr="00E90CA3" w:rsidRDefault="00E90CA3">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948444024"/>
      <w:docPartObj>
        <w:docPartGallery w:val="Page Numbers (Bottom of Page)"/>
        <w:docPartUnique/>
      </w:docPartObj>
    </w:sdtPr>
    <w:sdtEndPr>
      <w:rPr>
        <w:szCs w:val="20"/>
      </w:rPr>
    </w:sdtEndPr>
    <w:sdtContent>
      <w:p w14:paraId="02939646" w14:textId="77777777" w:rsidR="0039025B" w:rsidRDefault="0039025B" w:rsidP="00CF3DAF">
        <w:pPr>
          <w:spacing w:after="0"/>
          <w:ind w:right="0"/>
          <w:jc w:val="right"/>
          <w:rPr>
            <w:rFonts w:ascii="Segoe UI Symbol" w:hAnsi="Segoe UI Symbol"/>
            <w:color w:val="0070C0"/>
            <w:sz w:val="20"/>
            <w:szCs w:val="24"/>
          </w:rPr>
        </w:pPr>
      </w:p>
      <w:p w14:paraId="72F8A84F" w14:textId="7A3A15B2" w:rsidR="0039025B" w:rsidRPr="00CF3DAF" w:rsidRDefault="00DC2667" w:rsidP="00CF3DAF">
        <w:pPr>
          <w:spacing w:after="0"/>
          <w:ind w:right="0"/>
          <w:jc w:val="right"/>
          <w:rPr>
            <w:rFonts w:ascii="Segoe UI Symbol" w:hAnsi="Segoe UI Symbol"/>
            <w:color w:val="0070C0"/>
            <w:sz w:val="20"/>
            <w:szCs w:val="24"/>
          </w:rPr>
        </w:pPr>
      </w:p>
    </w:sdtContent>
  </w:sdt>
  <w:p w14:paraId="485DD756" w14:textId="77777777" w:rsidR="0039025B" w:rsidRDefault="003902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886C2" w14:textId="77777777" w:rsidR="0039025B" w:rsidRDefault="0039025B" w:rsidP="00D5087F">
    <w:pPr>
      <w:pStyle w:val="Footer"/>
      <w:ind w:firstLine="7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CF3A4" w14:textId="77777777" w:rsidR="001051AC" w:rsidRDefault="001051A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1475976698"/>
      <w:docPartObj>
        <w:docPartGallery w:val="Page Numbers (Bottom of Page)"/>
        <w:docPartUnique/>
      </w:docPartObj>
    </w:sdtPr>
    <w:sdtEndPr>
      <w:rPr>
        <w:szCs w:val="20"/>
      </w:rPr>
    </w:sdtEndPr>
    <w:sdtContent>
      <w:p w14:paraId="47824552" w14:textId="77777777" w:rsidR="004971D4" w:rsidRDefault="004971D4" w:rsidP="00CF3DAF">
        <w:pPr>
          <w:spacing w:after="0"/>
          <w:ind w:right="0"/>
          <w:jc w:val="right"/>
          <w:rPr>
            <w:rFonts w:ascii="Segoe UI Symbol" w:hAnsi="Segoe UI Symbol"/>
            <w:color w:val="0070C0"/>
            <w:sz w:val="20"/>
            <w:szCs w:val="24"/>
          </w:rPr>
        </w:pPr>
      </w:p>
      <w:p w14:paraId="6BAA3E67" w14:textId="5824EDF7"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Section I</w:t>
        </w:r>
        <w:r>
          <w:rPr>
            <w:rFonts w:ascii="Segoe UI Symbol" w:hAnsi="Segoe UI Symbol"/>
            <w:color w:val="0070C0"/>
            <w:sz w:val="20"/>
            <w:szCs w:val="24"/>
          </w:rPr>
          <w:t>II</w:t>
        </w:r>
        <w:r w:rsidRPr="00CF3DAF">
          <w:rPr>
            <w:rFonts w:ascii="Segoe UI Symbol" w:hAnsi="Segoe UI Symbol"/>
            <w:color w:val="0070C0"/>
            <w:sz w:val="20"/>
            <w:szCs w:val="24"/>
          </w:rPr>
          <w:t xml:space="preserve">: </w:t>
        </w:r>
        <w:r>
          <w:rPr>
            <w:rFonts w:ascii="Segoe UI Symbol" w:hAnsi="Segoe UI Symbol"/>
            <w:color w:val="0070C0"/>
            <w:sz w:val="20"/>
            <w:szCs w:val="24"/>
          </w:rPr>
          <w:t>Evaluation and Qualification Criteria</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76</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2755473B" w14:textId="77777777" w:rsidR="004971D4" w:rsidRDefault="004971D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Symbol" w:hAnsi="Segoe UI Symbol"/>
        <w:color w:val="0070C0"/>
        <w:sz w:val="20"/>
        <w:szCs w:val="24"/>
      </w:rPr>
      <w:id w:val="2145619333"/>
      <w:docPartObj>
        <w:docPartGallery w:val="Page Numbers (Bottom of Page)"/>
        <w:docPartUnique/>
      </w:docPartObj>
    </w:sdtPr>
    <w:sdtEndPr>
      <w:rPr>
        <w:szCs w:val="20"/>
      </w:rPr>
    </w:sdtEndPr>
    <w:sdtContent>
      <w:p w14:paraId="1C8E4F3B" w14:textId="5D9EF53A" w:rsidR="004971D4" w:rsidRPr="00CF3DAF" w:rsidRDefault="004971D4" w:rsidP="00CF3DAF">
        <w:pPr>
          <w:spacing w:after="0"/>
          <w:ind w:right="0"/>
          <w:jc w:val="right"/>
          <w:rPr>
            <w:rFonts w:ascii="Segoe UI Symbol" w:hAnsi="Segoe UI Symbol"/>
            <w:color w:val="0070C0"/>
            <w:sz w:val="20"/>
            <w:szCs w:val="24"/>
          </w:rPr>
        </w:pPr>
        <w:r w:rsidRPr="00CF3DAF">
          <w:rPr>
            <w:rFonts w:ascii="Segoe UI Symbol" w:hAnsi="Segoe UI Symbol"/>
            <w:color w:val="0070C0"/>
            <w:sz w:val="20"/>
            <w:szCs w:val="24"/>
          </w:rPr>
          <w:t>Section I</w:t>
        </w:r>
        <w:r>
          <w:rPr>
            <w:rFonts w:ascii="Segoe UI Symbol" w:hAnsi="Segoe UI Symbol"/>
            <w:color w:val="0070C0"/>
            <w:sz w:val="20"/>
            <w:szCs w:val="24"/>
          </w:rPr>
          <w:t>II</w:t>
        </w:r>
        <w:r w:rsidRPr="00CF3DAF">
          <w:rPr>
            <w:rFonts w:ascii="Segoe UI Symbol" w:hAnsi="Segoe UI Symbol"/>
            <w:color w:val="0070C0"/>
            <w:sz w:val="20"/>
            <w:szCs w:val="24"/>
          </w:rPr>
          <w:t xml:space="preserve">: </w:t>
        </w:r>
        <w:r>
          <w:rPr>
            <w:rFonts w:ascii="Segoe UI Symbol" w:hAnsi="Segoe UI Symbol"/>
            <w:color w:val="0070C0"/>
            <w:sz w:val="20"/>
            <w:szCs w:val="24"/>
          </w:rPr>
          <w:t>Evaluation and Qualification Criteria</w:t>
        </w:r>
        <w:r w:rsidRPr="00CF3DAF">
          <w:rPr>
            <w:rFonts w:ascii="Segoe UI Symbol" w:hAnsi="Segoe UI Symbol"/>
            <w:color w:val="0070C0"/>
            <w:sz w:val="20"/>
            <w:szCs w:val="24"/>
          </w:rPr>
          <w:t xml:space="preserve"> _____________ Page | </w:t>
        </w:r>
        <w:r w:rsidRPr="00CF3DAF">
          <w:rPr>
            <w:rFonts w:ascii="Segoe UI Symbol" w:hAnsi="Segoe UI Symbol"/>
            <w:color w:val="0070C0"/>
            <w:sz w:val="20"/>
            <w:szCs w:val="24"/>
          </w:rPr>
          <w:fldChar w:fldCharType="begin"/>
        </w:r>
        <w:r w:rsidRPr="00CF3DAF">
          <w:rPr>
            <w:rFonts w:ascii="Segoe UI Symbol" w:hAnsi="Segoe UI Symbol"/>
            <w:color w:val="0070C0"/>
            <w:sz w:val="20"/>
            <w:szCs w:val="24"/>
          </w:rPr>
          <w:instrText xml:space="preserve"> PAGE   \* MERGEFORMAT </w:instrText>
        </w:r>
        <w:r w:rsidRPr="00CF3DAF">
          <w:rPr>
            <w:rFonts w:ascii="Segoe UI Symbol" w:hAnsi="Segoe UI Symbol"/>
            <w:color w:val="0070C0"/>
            <w:sz w:val="20"/>
            <w:szCs w:val="24"/>
          </w:rPr>
          <w:fldChar w:fldCharType="separate"/>
        </w:r>
        <w:r>
          <w:rPr>
            <w:rFonts w:ascii="Segoe UI Symbol" w:hAnsi="Segoe UI Symbol"/>
            <w:noProof/>
            <w:color w:val="0070C0"/>
            <w:sz w:val="20"/>
            <w:szCs w:val="24"/>
          </w:rPr>
          <w:t>75</w:t>
        </w:r>
        <w:r w:rsidRPr="00CF3DAF">
          <w:rPr>
            <w:rFonts w:ascii="Segoe UI Symbol" w:hAnsi="Segoe UI Symbol"/>
            <w:noProof/>
            <w:color w:val="0070C0"/>
            <w:sz w:val="20"/>
            <w:szCs w:val="24"/>
          </w:rPr>
          <w:fldChar w:fldCharType="end"/>
        </w:r>
        <w:r w:rsidRPr="00CF3DAF">
          <w:rPr>
            <w:rFonts w:ascii="Segoe UI Symbol" w:hAnsi="Segoe UI Symbol"/>
            <w:color w:val="0070C0"/>
            <w:sz w:val="20"/>
            <w:szCs w:val="24"/>
          </w:rPr>
          <w:t xml:space="preserve"> </w:t>
        </w:r>
      </w:p>
    </w:sdtContent>
  </w:sdt>
  <w:p w14:paraId="1A823898" w14:textId="77777777" w:rsidR="004971D4" w:rsidRDefault="004971D4" w:rsidP="00D5087F">
    <w:pPr>
      <w:pStyle w:val="Footer"/>
      <w:ind w:firstLine="72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3A24" w14:textId="4D3084B9" w:rsidR="004971D4" w:rsidRPr="00CF3DAF" w:rsidRDefault="004971D4" w:rsidP="00752307">
    <w:pPr>
      <w:spacing w:after="0"/>
      <w:ind w:right="0"/>
      <w:jc w:val="right"/>
      <w:rPr>
        <w:rFonts w:ascii="Segoe UI Symbol" w:hAnsi="Segoe UI Symbol"/>
        <w:color w:val="0070C0"/>
        <w:sz w:val="20"/>
        <w:szCs w:val="24"/>
      </w:rPr>
    </w:pPr>
  </w:p>
  <w:p w14:paraId="02F614F7" w14:textId="77777777" w:rsidR="004971D4" w:rsidRDefault="00497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ABE7A" w14:textId="77777777" w:rsidR="00056496" w:rsidRDefault="00056496">
      <w:r>
        <w:separator/>
      </w:r>
    </w:p>
  </w:footnote>
  <w:footnote w:type="continuationSeparator" w:id="0">
    <w:p w14:paraId="2747CF53" w14:textId="77777777" w:rsidR="00056496" w:rsidRDefault="00056496">
      <w:r>
        <w:continuationSeparator/>
      </w:r>
    </w:p>
  </w:footnote>
  <w:footnote w:type="continuationNotice" w:id="1">
    <w:p w14:paraId="7D78EFF4" w14:textId="77777777" w:rsidR="00056496" w:rsidRDefault="00056496"/>
  </w:footnote>
  <w:footnote w:id="2">
    <w:p w14:paraId="0DDB81AC" w14:textId="77777777" w:rsidR="004971D4" w:rsidRPr="00D5087F" w:rsidRDefault="004971D4" w:rsidP="00502EF7">
      <w:pPr>
        <w:pStyle w:val="FootnoteText"/>
        <w:spacing w:after="0"/>
        <w:ind w:left="284" w:right="-11" w:hanging="284"/>
        <w:rPr>
          <w:rFonts w:ascii="Arial Narrow" w:hAnsi="Arial Narrow"/>
        </w:rPr>
      </w:pPr>
      <w:r w:rsidRPr="00D5087F">
        <w:rPr>
          <w:rStyle w:val="FootnoteReference"/>
          <w:rFonts w:ascii="Arial Narrow" w:hAnsi="Arial Narrow"/>
        </w:rPr>
        <w:footnoteRef/>
      </w:r>
      <w:r w:rsidRPr="00D5087F">
        <w:rPr>
          <w:rFonts w:ascii="Arial Narrow" w:hAnsi="Arial Narrow"/>
        </w:rPr>
        <w:tab/>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390A699E" w14:textId="77777777" w:rsidR="004971D4" w:rsidRPr="00D5087F" w:rsidRDefault="004971D4" w:rsidP="00284021">
      <w:pPr>
        <w:pStyle w:val="FootnoteText"/>
        <w:ind w:left="284" w:hanging="284"/>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This requirement also applies to contracts executed by the Bidder as JV member.</w:t>
      </w:r>
    </w:p>
  </w:footnote>
  <w:footnote w:id="4">
    <w:p w14:paraId="5F82ACD6" w14:textId="77777777" w:rsidR="004971D4" w:rsidRPr="00D5087F" w:rsidRDefault="004971D4" w:rsidP="005E129A">
      <w:pPr>
        <w:pStyle w:val="FootnoteText"/>
        <w:ind w:left="270" w:hanging="270"/>
        <w:rPr>
          <w:rFonts w:ascii="Arial Narrow" w:hAnsi="Arial Narrow"/>
        </w:rPr>
      </w:pPr>
      <w:r w:rsidRPr="00D5087F">
        <w:rPr>
          <w:rStyle w:val="FootnoteReference"/>
          <w:rFonts w:ascii="Arial Narrow" w:hAnsi="Arial Narrow"/>
        </w:rPr>
        <w:footnoteRef/>
      </w:r>
      <w:r w:rsidRPr="00D5087F">
        <w:rPr>
          <w:rFonts w:ascii="Arial Narrow" w:hAnsi="Arial Narrow"/>
        </w:rPr>
        <w:tab/>
        <w:t>The Bidder shall provide accurate information on the related Letter of Bid about any litigation or arbitration resulting from contracts completed or ongoing under its execution over the last five years. A consistent history of awards against the Bidder or any member of a joint venture may result in failure of the Bid.</w:t>
      </w:r>
    </w:p>
  </w:footnote>
  <w:footnote w:id="5">
    <w:p w14:paraId="05ED031C" w14:textId="6AA5FCEA" w:rsidR="004971D4" w:rsidRPr="00D5087F" w:rsidRDefault="004971D4" w:rsidP="00284021">
      <w:pPr>
        <w:ind w:left="284" w:hanging="284"/>
        <w:rPr>
          <w:rFonts w:ascii="Arial Narrow" w:hAnsi="Arial Narrow"/>
          <w:sz w:val="20"/>
        </w:rPr>
      </w:pPr>
      <w:r w:rsidRPr="00D5087F">
        <w:rPr>
          <w:rStyle w:val="FootnoteReference"/>
          <w:rFonts w:ascii="Arial Narrow" w:hAnsi="Arial Narrow"/>
          <w:sz w:val="20"/>
        </w:rPr>
        <w:footnoteRef/>
      </w:r>
      <w:r w:rsidRPr="00D5087F">
        <w:rPr>
          <w:rStyle w:val="FootnoteReference"/>
          <w:rFonts w:ascii="Arial Narrow" w:hAnsi="Arial Narrow"/>
          <w:sz w:val="20"/>
        </w:rPr>
        <w:t xml:space="preserve"> </w:t>
      </w:r>
      <w:r w:rsidR="00B15CEE">
        <w:rPr>
          <w:rFonts w:ascii="Arial Narrow" w:hAnsi="Arial Narrow"/>
          <w:sz w:val="20"/>
        </w:rPr>
        <w:tab/>
      </w:r>
      <w:r w:rsidRPr="00D5087F">
        <w:rPr>
          <w:rFonts w:ascii="Arial Narrow" w:hAnsi="Arial Narrow"/>
          <w:sz w:val="20"/>
        </w:rPr>
        <w:t xml:space="preserve">The Employer may use this information to seek further information or clarifications in carrying out its due diligence.  </w:t>
      </w:r>
    </w:p>
  </w:footnote>
  <w:footnote w:id="6">
    <w:p w14:paraId="332D70CC" w14:textId="77777777" w:rsidR="004971D4" w:rsidRPr="00D5087F" w:rsidRDefault="004971D4" w:rsidP="00284021">
      <w:pPr>
        <w:pStyle w:val="FootnoteText"/>
        <w:spacing w:after="0"/>
        <w:ind w:left="272" w:right="-11" w:hanging="272"/>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For contracts under which the Bidder participated as a joint venture member or sub-contractor, only the Bidder’s share, by value, shall be considered to meet this requirement</w:t>
      </w:r>
    </w:p>
  </w:footnote>
  <w:footnote w:id="7">
    <w:p w14:paraId="714D20E4" w14:textId="77777777" w:rsidR="004971D4" w:rsidRPr="00D5087F" w:rsidRDefault="004971D4" w:rsidP="00284021">
      <w:pPr>
        <w:pStyle w:val="FootnoteText"/>
        <w:spacing w:after="0"/>
        <w:ind w:left="272" w:right="-11" w:hanging="272"/>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Substantial completion shall be based on 80% or more plant and installation completed under the contract.</w:t>
      </w:r>
    </w:p>
  </w:footnote>
  <w:footnote w:id="8">
    <w:p w14:paraId="36F3C26A" w14:textId="77777777" w:rsidR="004971D4" w:rsidRPr="00D5087F" w:rsidRDefault="004971D4" w:rsidP="005E129A">
      <w:pPr>
        <w:pStyle w:val="FootnoteText"/>
        <w:ind w:left="270" w:hanging="270"/>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40763273" w14:textId="77777777" w:rsidR="004971D4" w:rsidRPr="00D5087F" w:rsidRDefault="004971D4" w:rsidP="00352F26">
      <w:pPr>
        <w:pStyle w:val="FootnoteText"/>
        <w:ind w:left="142" w:hanging="142"/>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75112EF7" w14:textId="6933114D" w:rsidR="0032301B" w:rsidRPr="0032301B" w:rsidRDefault="0032301B" w:rsidP="0032301B">
      <w:pPr>
        <w:pStyle w:val="FootnoteText"/>
        <w:spacing w:after="0"/>
        <w:ind w:left="284" w:right="-11"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w:t>
      </w:r>
      <w:r>
        <w:rPr>
          <w:rFonts w:ascii="Arial Narrow" w:hAnsi="Arial Narrow"/>
        </w:rPr>
        <w:tab/>
      </w:r>
      <w:r w:rsidRPr="0032301B">
        <w:rPr>
          <w:rFonts w:ascii="Arial Narrow" w:hAnsi="Arial Narrow"/>
        </w:rPr>
        <w:t>Bidders shall enter a code representing the country of origin of all imported plant and equipment.</w:t>
      </w:r>
    </w:p>
  </w:footnote>
  <w:footnote w:id="11">
    <w:p w14:paraId="0B851F88" w14:textId="672BAB69" w:rsidR="0032301B" w:rsidRPr="0032301B" w:rsidRDefault="0032301B" w:rsidP="0032301B">
      <w:pPr>
        <w:pStyle w:val="FootnoteText"/>
        <w:spacing w:after="0"/>
        <w:ind w:left="284" w:right="-11"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w:t>
      </w:r>
      <w:r>
        <w:rPr>
          <w:rFonts w:ascii="Arial Narrow" w:hAnsi="Arial Narrow"/>
        </w:rPr>
        <w:tab/>
      </w:r>
      <w:r w:rsidRPr="0032301B">
        <w:rPr>
          <w:rFonts w:ascii="Arial Narrow" w:hAnsi="Arial Narrow"/>
        </w:rPr>
        <w:t>Specify currency. Create and use as many columns for Unit Price and Total Price as there are currencies.</w:t>
      </w:r>
    </w:p>
  </w:footnote>
  <w:footnote w:id="12">
    <w:p w14:paraId="1CE68F2A" w14:textId="116CC7A6" w:rsidR="0032301B" w:rsidRPr="0032301B" w:rsidRDefault="0032301B" w:rsidP="0032301B">
      <w:pPr>
        <w:pStyle w:val="FootnoteText"/>
        <w:spacing w:after="0"/>
        <w:ind w:left="284" w:right="-11"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w:t>
      </w:r>
      <w:r>
        <w:rPr>
          <w:rFonts w:ascii="Arial Narrow" w:hAnsi="Arial Narrow"/>
        </w:rPr>
        <w:tab/>
      </w:r>
      <w:r w:rsidRPr="0032301B">
        <w:rPr>
          <w:rFonts w:ascii="Arial Narrow" w:hAnsi="Arial Narrow"/>
        </w:rPr>
        <w:t xml:space="preserve">Specify </w:t>
      </w:r>
      <w:proofErr w:type="gramStart"/>
      <w:r w:rsidRPr="0032301B">
        <w:rPr>
          <w:rFonts w:ascii="Arial Narrow" w:hAnsi="Arial Narrow"/>
        </w:rPr>
        <w:t>final destination</w:t>
      </w:r>
      <w:proofErr w:type="gramEnd"/>
      <w:r w:rsidRPr="0032301B">
        <w:rPr>
          <w:rFonts w:ascii="Arial Narrow" w:hAnsi="Arial Narrow"/>
        </w:rPr>
        <w:t xml:space="preserve"> if destination and </w:t>
      </w:r>
      <w:proofErr w:type="gramStart"/>
      <w:r w:rsidRPr="0032301B">
        <w:rPr>
          <w:rFonts w:ascii="Arial Narrow" w:hAnsi="Arial Narrow"/>
        </w:rPr>
        <w:t>final destination</w:t>
      </w:r>
      <w:proofErr w:type="gramEnd"/>
      <w:r w:rsidRPr="0032301B">
        <w:rPr>
          <w:rFonts w:ascii="Arial Narrow" w:hAnsi="Arial Narrow"/>
        </w:rPr>
        <w:t xml:space="preserve"> is the same.  In that case refer to ITB 17.5 (d) with respect to local transportation, insurance, etc.</w:t>
      </w:r>
    </w:p>
  </w:footnote>
  <w:footnote w:id="13">
    <w:p w14:paraId="357C2240" w14:textId="361CEA99" w:rsidR="0032301B" w:rsidRPr="0032301B" w:rsidRDefault="0032301B" w:rsidP="0032301B">
      <w:pPr>
        <w:pStyle w:val="FootnoteText"/>
        <w:ind w:left="284"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Specify currency in accordance with specifications in Bid Data Sheet under ITB 18.1</w:t>
      </w:r>
    </w:p>
  </w:footnote>
  <w:footnote w:id="14">
    <w:p w14:paraId="5D8C2B27" w14:textId="114846D3" w:rsidR="0032301B" w:rsidRPr="0032301B" w:rsidRDefault="0032301B" w:rsidP="0032301B">
      <w:pPr>
        <w:pStyle w:val="FootnoteText"/>
        <w:ind w:left="284"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w:t>
      </w:r>
      <w:r>
        <w:rPr>
          <w:rFonts w:ascii="Arial Narrow" w:hAnsi="Arial Narrow"/>
        </w:rPr>
        <w:tab/>
      </w:r>
      <w:r w:rsidRPr="0032301B">
        <w:rPr>
          <w:rFonts w:ascii="Arial Narrow" w:hAnsi="Arial Narrow"/>
        </w:rPr>
        <w:t>Unit and Total price for design services shall include all taxes, levies, charges, etc. payable, if any, on such services as of twenty-eight (28) days prior to the deadline for submission of Bids in accordance with ITB 17.5 (c).</w:t>
      </w:r>
    </w:p>
  </w:footnote>
  <w:footnote w:id="15">
    <w:p w14:paraId="73DE1671" w14:textId="7557A437" w:rsidR="0032301B" w:rsidRPr="0032301B" w:rsidRDefault="0032301B" w:rsidP="0032301B">
      <w:pPr>
        <w:pStyle w:val="FootnoteText"/>
        <w:ind w:left="284"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w:t>
      </w:r>
      <w:r>
        <w:rPr>
          <w:rFonts w:ascii="Arial Narrow" w:hAnsi="Arial Narrow"/>
        </w:rPr>
        <w:tab/>
      </w:r>
      <w:r w:rsidRPr="0032301B">
        <w:rPr>
          <w:rFonts w:ascii="Arial Narrow" w:hAnsi="Arial Narrow"/>
        </w:rPr>
        <w:t xml:space="preserve">Specify currency in accordance with ITB 18. Also, when destination and </w:t>
      </w:r>
      <w:proofErr w:type="gramStart"/>
      <w:r w:rsidRPr="0032301B">
        <w:rPr>
          <w:rFonts w:ascii="Arial Narrow" w:hAnsi="Arial Narrow"/>
        </w:rPr>
        <w:t>final destination</w:t>
      </w:r>
      <w:proofErr w:type="gramEnd"/>
      <w:r w:rsidRPr="0032301B">
        <w:rPr>
          <w:rFonts w:ascii="Arial Narrow" w:hAnsi="Arial Narrow"/>
        </w:rPr>
        <w:t xml:space="preserve"> is the same and Schedule 1requires CIP </w:t>
      </w:r>
      <w:proofErr w:type="gramStart"/>
      <w:r w:rsidRPr="0032301B">
        <w:rPr>
          <w:rFonts w:ascii="Arial Narrow" w:hAnsi="Arial Narrow"/>
        </w:rPr>
        <w:t>final destination</w:t>
      </w:r>
      <w:proofErr w:type="gramEnd"/>
      <w:r w:rsidRPr="0032301B">
        <w:rPr>
          <w:rFonts w:ascii="Arial Narrow" w:hAnsi="Arial Narrow"/>
        </w:rPr>
        <w:t xml:space="preserve"> prices, then Schedule 4 will not include costs of local transportation, Insurance, etc. related to items in Schedule 1 already included in prices under Schedule 1</w:t>
      </w:r>
    </w:p>
  </w:footnote>
  <w:footnote w:id="16">
    <w:p w14:paraId="1F975588" w14:textId="2345ADF1" w:rsidR="0032301B" w:rsidRPr="0032301B" w:rsidRDefault="0032301B" w:rsidP="0032301B">
      <w:pPr>
        <w:pStyle w:val="FootnoteText"/>
        <w:ind w:left="284" w:hanging="284"/>
        <w:rPr>
          <w:rFonts w:ascii="Arial Narrow" w:hAnsi="Arial Narrow"/>
        </w:rPr>
      </w:pPr>
      <w:r w:rsidRPr="0032301B">
        <w:rPr>
          <w:rStyle w:val="FootnoteReference"/>
          <w:rFonts w:ascii="Arial Narrow" w:hAnsi="Arial Narrow"/>
        </w:rPr>
        <w:footnoteRef/>
      </w:r>
      <w:r w:rsidRPr="0032301B">
        <w:rPr>
          <w:rFonts w:ascii="Arial Narrow" w:hAnsi="Arial Narrow"/>
        </w:rPr>
        <w:t xml:space="preserve"> </w:t>
      </w:r>
      <w:r>
        <w:rPr>
          <w:rFonts w:ascii="Arial Narrow" w:hAnsi="Arial Narrow"/>
        </w:rPr>
        <w:tab/>
      </w:r>
      <w:r w:rsidRPr="0032301B">
        <w:rPr>
          <w:rFonts w:ascii="Arial Narrow" w:hAnsi="Arial Narrow"/>
        </w:rPr>
        <w:t>Specify currency in accordance with ITB 18. Create and use as many columns for Foreign Currency requirement as there are foreign currencies</w:t>
      </w:r>
    </w:p>
  </w:footnote>
  <w:footnote w:id="17">
    <w:p w14:paraId="117A4CBB" w14:textId="77777777" w:rsidR="004971D4" w:rsidRPr="00D5087F" w:rsidRDefault="004971D4" w:rsidP="005B4A5F">
      <w:pPr>
        <w:pStyle w:val="FootnoteText"/>
        <w:rPr>
          <w:rFonts w:ascii="Arial Narrow" w:hAnsi="Arial Narrow"/>
        </w:rPr>
      </w:pPr>
      <w:r w:rsidRPr="00D5087F">
        <w:rPr>
          <w:rStyle w:val="FootnoteReference"/>
          <w:rFonts w:ascii="Arial Narrow" w:hAnsi="Arial Narrow"/>
        </w:rPr>
        <w:footnoteRef/>
      </w:r>
      <w:r w:rsidRPr="00D5087F">
        <w:rPr>
          <w:rFonts w:ascii="Arial Narrow" w:hAnsi="Arial Narrow"/>
        </w:rPr>
        <w:tab/>
        <w:t xml:space="preserve">The amount of the Bond shall be denominated in the currency of the </w:t>
      </w:r>
      <w:r w:rsidRPr="00D5087F">
        <w:rPr>
          <w:rFonts w:ascii="Arial Narrow" w:hAnsi="Arial Narrow"/>
          <w:i/>
        </w:rPr>
        <w:t>Employer’s Country</w:t>
      </w:r>
      <w:r w:rsidRPr="00D5087F">
        <w:rPr>
          <w:rFonts w:ascii="Arial Narrow" w:hAnsi="Arial Narrow"/>
        </w:rPr>
        <w:t xml:space="preserve"> or the equivalent amount in a freely convertible currency.</w:t>
      </w:r>
    </w:p>
  </w:footnote>
  <w:footnote w:id="18">
    <w:p w14:paraId="5F9B60AF" w14:textId="77777777" w:rsidR="00E3613C" w:rsidRPr="00D5087F" w:rsidRDefault="00E3613C" w:rsidP="00E3613C">
      <w:pPr>
        <w:pStyle w:val="FootnoteText"/>
        <w:spacing w:after="0"/>
        <w:ind w:left="357" w:right="-11" w:hanging="357"/>
        <w:rPr>
          <w:rFonts w:ascii="Arial Narrow" w:hAnsi="Arial Narrow"/>
          <w:lang w:val="en-GB"/>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r>
      <w:r w:rsidRPr="00D5087F">
        <w:rPr>
          <w:rFonts w:ascii="Arial Narrow" w:hAnsi="Arial Narrow"/>
          <w:lang w:val="en-GB"/>
        </w:rPr>
        <w:t>Refer to Bank Procurement Framework for additional information on Eligibility.</w:t>
      </w:r>
    </w:p>
  </w:footnote>
  <w:footnote w:id="19">
    <w:p w14:paraId="32C0BFC5" w14:textId="1D9512AA" w:rsidR="004971D4" w:rsidRPr="00D5087F" w:rsidRDefault="004971D4" w:rsidP="00733470">
      <w:pPr>
        <w:pStyle w:val="FootnoteText"/>
        <w:spacing w:after="0"/>
        <w:ind w:left="357" w:right="-11" w:hanging="357"/>
        <w:rPr>
          <w:rFonts w:ascii="Arial Narrow" w:hAnsi="Arial Narrow"/>
        </w:rPr>
      </w:pPr>
      <w:r w:rsidRPr="00D5087F">
        <w:rPr>
          <w:rFonts w:ascii="Arial Narrow" w:hAnsi="Arial Narrow"/>
          <w:vertAlign w:val="superscript"/>
          <w:lang w:val="en-GB"/>
        </w:rPr>
        <w:footnoteRef/>
      </w:r>
      <w:r w:rsidRPr="00D5087F">
        <w:rPr>
          <w:rFonts w:ascii="Arial Narrow" w:hAnsi="Arial Narrow"/>
          <w:lang w:val="en-GB"/>
        </w:rPr>
        <w:t xml:space="preserve"> </w:t>
      </w:r>
      <w:r w:rsidRPr="00D5087F">
        <w:rPr>
          <w:rFonts w:ascii="Arial Narrow" w:hAnsi="Arial Narrow"/>
          <w:lang w:val="en-GB"/>
        </w:rPr>
        <w:tab/>
        <w:t>“Eligible Countries" shall mean: (a) in the case of the African Development Bank and the Nigeria trust Fund, the Member Countries of the African Development</w:t>
      </w:r>
      <w:r w:rsidRPr="00D5087F">
        <w:rPr>
          <w:rFonts w:ascii="Arial Narrow" w:hAnsi="Arial Narrow"/>
          <w:color w:val="000000"/>
          <w:lang w:val="en-GB"/>
        </w:rPr>
        <w:t xml:space="preserve"> </w:t>
      </w:r>
      <w:r w:rsidRPr="00D5087F">
        <w:rPr>
          <w:rFonts w:ascii="Arial Narrow" w:hAnsi="Arial Narrow"/>
          <w:lang w:val="en-GB"/>
        </w:rPr>
        <w:t xml:space="preserve">Bank; and (b) </w:t>
      </w:r>
      <w:r w:rsidRPr="00D5087F">
        <w:rPr>
          <w:rFonts w:ascii="Arial Narrow" w:hAnsi="Arial Narrow"/>
        </w:rPr>
        <w:t>in the case of the African Development Fund, any country.</w:t>
      </w:r>
    </w:p>
  </w:footnote>
  <w:footnote w:id="20">
    <w:p w14:paraId="1BDE6B71" w14:textId="77777777" w:rsidR="004971D4" w:rsidRPr="00D5087F" w:rsidRDefault="004971D4" w:rsidP="00733470">
      <w:pPr>
        <w:pStyle w:val="FootnoteText"/>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For the avoidance of doubt, a sanctioned party’s ineligibility to be awarded a contract shall include, without limitation, (</w:t>
      </w:r>
      <w:proofErr w:type="spellStart"/>
      <w:r w:rsidRPr="00D5087F">
        <w:rPr>
          <w:rFonts w:ascii="Arial Narrow" w:hAnsi="Arial Narrow"/>
        </w:rPr>
        <w:t>i</w:t>
      </w:r>
      <w:proofErr w:type="spellEnd"/>
      <w:r w:rsidRPr="00D5087F">
        <w:rPr>
          <w:rFonts w:ascii="Arial Narrow" w:hAnsi="Arial Narrow"/>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1">
    <w:p w14:paraId="3ECC88CC" w14:textId="77777777" w:rsidR="004971D4" w:rsidRPr="00D5087F" w:rsidRDefault="004971D4" w:rsidP="00733470">
      <w:pPr>
        <w:pStyle w:val="FootnoteText"/>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A nominated sub-contractor, nominated consultant, nominated manufacturer or supplier, or nominated service provider (different names are used depending on the particular bidding document) is one which has been: (</w:t>
      </w:r>
      <w:proofErr w:type="spellStart"/>
      <w:r w:rsidRPr="00D5087F">
        <w:rPr>
          <w:rFonts w:ascii="Arial Narrow" w:hAnsi="Arial Narrow"/>
        </w:rPr>
        <w:t>i</w:t>
      </w:r>
      <w:proofErr w:type="spellEnd"/>
      <w:r w:rsidRPr="00D5087F">
        <w:rPr>
          <w:rFonts w:ascii="Arial Narrow" w:hAnsi="Arial Narrow"/>
        </w:rPr>
        <w:t xml:space="preserve">) included by the bidder in its pre-qualification application or bid because it brings specific and critical experience and know-how that allow the bidder to meet the qualification requirements for the particular bid; or (ii) appointed by the Borrower.  </w:t>
      </w:r>
    </w:p>
  </w:footnote>
  <w:footnote w:id="22">
    <w:p w14:paraId="47A8BD2C" w14:textId="77777777" w:rsidR="004971D4" w:rsidRPr="00D5087F" w:rsidRDefault="004971D4" w:rsidP="00733470">
      <w:pPr>
        <w:pStyle w:val="FootnoteText"/>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3">
    <w:p w14:paraId="2F6E0A44" w14:textId="77777777" w:rsidR="004971D4" w:rsidRPr="00D5087F" w:rsidRDefault="004971D4" w:rsidP="005B4A5F">
      <w:pPr>
        <w:rPr>
          <w:rFonts w:ascii="Arial Narrow" w:hAnsi="Arial Narrow"/>
          <w:sz w:val="20"/>
        </w:rPr>
      </w:pPr>
    </w:p>
    <w:p w14:paraId="2B8C9EE8" w14:textId="77777777" w:rsidR="004971D4" w:rsidRPr="00D5087F" w:rsidRDefault="004971D4" w:rsidP="005B4A5F">
      <w:pPr>
        <w:pStyle w:val="FootnoteText"/>
        <w:rPr>
          <w:rFonts w:ascii="Arial Narrow" w:hAnsi="Arial Narrow"/>
        </w:rPr>
      </w:pPr>
    </w:p>
  </w:footnote>
  <w:footnote w:id="24">
    <w:p w14:paraId="4CB8F9B4" w14:textId="77777777" w:rsidR="004971D4" w:rsidRPr="00D5087F" w:rsidRDefault="004971D4" w:rsidP="005B4A5F">
      <w:pPr>
        <w:pStyle w:val="FootnoteText"/>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Costs shall be in the currencies of the Contract.</w:t>
      </w:r>
    </w:p>
  </w:footnote>
  <w:footnote w:id="25">
    <w:p w14:paraId="6F505CE8" w14:textId="77777777" w:rsidR="004971D4" w:rsidRPr="00D5087F" w:rsidRDefault="004971D4" w:rsidP="005B4A5F">
      <w:pPr>
        <w:pStyle w:val="FootnoteText"/>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Costs shall be in the currencies of the Contract.</w:t>
      </w:r>
    </w:p>
  </w:footnote>
  <w:footnote w:id="26">
    <w:p w14:paraId="79092D69" w14:textId="77777777" w:rsidR="004971D4" w:rsidRPr="00D5087F" w:rsidRDefault="004971D4" w:rsidP="005B4A5F">
      <w:pPr>
        <w:pStyle w:val="FootnoteText"/>
        <w:rPr>
          <w:rFonts w:ascii="Arial Narrow" w:hAnsi="Arial Narrow"/>
        </w:rPr>
      </w:pPr>
      <w:r w:rsidRPr="00D5087F">
        <w:rPr>
          <w:rStyle w:val="FootnoteReference"/>
          <w:rFonts w:ascii="Arial Narrow" w:hAnsi="Arial Narrow"/>
        </w:rPr>
        <w:t>2</w:t>
      </w:r>
      <w:r w:rsidRPr="00D5087F">
        <w:rPr>
          <w:rFonts w:ascii="Arial Narrow" w:hAnsi="Arial Narrow"/>
        </w:rPr>
        <w:t xml:space="preserve"> Specify where necessary.</w:t>
      </w:r>
    </w:p>
  </w:footnote>
  <w:footnote w:id="27">
    <w:p w14:paraId="701FFC2B" w14:textId="77777777" w:rsidR="004971D4" w:rsidRPr="00D5087F" w:rsidRDefault="004971D4" w:rsidP="00E3613C">
      <w:pPr>
        <w:pStyle w:val="FootnoteText"/>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For the avoidance of doubt, a sanctioned party’s ineligibility to be awarded a contract shall include, without limitation, (</w:t>
      </w:r>
      <w:proofErr w:type="spellStart"/>
      <w:r w:rsidRPr="00D5087F">
        <w:rPr>
          <w:rFonts w:ascii="Arial Narrow" w:hAnsi="Arial Narrow"/>
        </w:rPr>
        <w:t>i</w:t>
      </w:r>
      <w:proofErr w:type="spellEnd"/>
      <w:r w:rsidRPr="00D5087F">
        <w:rPr>
          <w:rFonts w:ascii="Arial Narrow" w:hAnsi="Arial Narrow"/>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8">
    <w:p w14:paraId="1619F489" w14:textId="77777777" w:rsidR="004971D4" w:rsidRPr="00D5087F" w:rsidRDefault="004971D4" w:rsidP="00E3613C">
      <w:pPr>
        <w:pStyle w:val="FootnoteText"/>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A nominated sub-contractor, nominated consultant, nominated manufacturer or supplier, or nominated service provider (different names are used depending on the particular bidding document) is one which has been: (</w:t>
      </w:r>
      <w:proofErr w:type="spellStart"/>
      <w:r w:rsidRPr="00D5087F">
        <w:rPr>
          <w:rFonts w:ascii="Arial Narrow" w:hAnsi="Arial Narrow"/>
        </w:rPr>
        <w:t>i</w:t>
      </w:r>
      <w:proofErr w:type="spellEnd"/>
      <w:r w:rsidRPr="00D5087F">
        <w:rPr>
          <w:rFonts w:ascii="Arial Narrow" w:hAnsi="Arial Narrow"/>
        </w:rPr>
        <w:t xml:space="preserve">) included by the bidder in its pre-qualification application or bid because it brings specific and critical experience and know-how that allow the bidder to meet the qualification requirements for the particular bid; or (ii) appointed by the Borrower.  </w:t>
      </w:r>
    </w:p>
  </w:footnote>
  <w:footnote w:id="29">
    <w:p w14:paraId="7CC6E96F" w14:textId="7F63F690" w:rsidR="004971D4" w:rsidRPr="00D5087F" w:rsidRDefault="004971D4" w:rsidP="007452B6">
      <w:pPr>
        <w:pStyle w:val="FootnoteText"/>
        <w:spacing w:after="60"/>
        <w:rPr>
          <w:rFonts w:ascii="Arial Narrow" w:hAnsi="Arial Narrow"/>
        </w:rPr>
      </w:pPr>
      <w:r w:rsidRPr="00D5087F">
        <w:rPr>
          <w:rStyle w:val="FootnoteReference"/>
          <w:rFonts w:ascii="Arial Narrow" w:hAnsi="Arial Narrow"/>
        </w:rPr>
        <w:footnoteRef/>
      </w:r>
      <w:r w:rsidRPr="00D5087F">
        <w:rPr>
          <w:rFonts w:ascii="Arial Narrow" w:hAnsi="Arial Narrow"/>
        </w:rPr>
        <w:t xml:space="preserve"> </w:t>
      </w:r>
      <w:r w:rsidRPr="00D5087F">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p w14:paraId="66FE4CC6" w14:textId="44D42FEE" w:rsidR="004971D4" w:rsidRPr="00D5087F" w:rsidRDefault="004971D4" w:rsidP="00522924">
      <w:pPr>
        <w:pStyle w:val="FootnoteText"/>
        <w:spacing w:after="60"/>
        <w:ind w:left="0" w:firstLine="0"/>
        <w:rPr>
          <w:rFonts w:ascii="Arial Narrow" w:hAnsi="Arial Narrow"/>
        </w:rPr>
      </w:pPr>
    </w:p>
    <w:p w14:paraId="1B3F9BCC" w14:textId="7248AEE2" w:rsidR="004971D4" w:rsidRPr="00D5087F" w:rsidRDefault="004971D4" w:rsidP="007452B6">
      <w:pPr>
        <w:pStyle w:val="FootnoteText"/>
        <w:spacing w:after="60"/>
        <w:rPr>
          <w:rFonts w:ascii="Arial Narrow" w:hAnsi="Arial Narrow"/>
        </w:rPr>
      </w:pPr>
    </w:p>
    <w:p w14:paraId="696A02C5" w14:textId="77777777" w:rsidR="004971D4" w:rsidRPr="00D5087F" w:rsidRDefault="004971D4" w:rsidP="007452B6">
      <w:pPr>
        <w:pStyle w:val="FootnoteText"/>
        <w:spacing w:after="60"/>
        <w:rPr>
          <w:rFonts w:ascii="Arial Narrow" w:hAnsi="Arial Narrow"/>
        </w:rPr>
      </w:pPr>
    </w:p>
  </w:footnote>
  <w:footnote w:id="30">
    <w:p w14:paraId="0F372D9C" w14:textId="3831F688" w:rsidR="00E3613C" w:rsidRPr="00E3613C" w:rsidRDefault="00E3613C" w:rsidP="00E3613C">
      <w:pPr>
        <w:pStyle w:val="FootnoteText"/>
        <w:spacing w:after="0"/>
        <w:ind w:left="284" w:right="-11" w:hanging="284"/>
        <w:rPr>
          <w:rFonts w:ascii="Arial Narrow" w:hAnsi="Arial Narrow"/>
        </w:rPr>
      </w:pPr>
      <w:r w:rsidRPr="00E3613C">
        <w:rPr>
          <w:rStyle w:val="FootnoteReference"/>
          <w:rFonts w:ascii="Arial Narrow" w:hAnsi="Arial Narrow"/>
        </w:rPr>
        <w:footnoteRef/>
      </w:r>
      <w:r w:rsidRPr="00E3613C">
        <w:rPr>
          <w:rFonts w:ascii="Arial Narrow" w:hAnsi="Arial Narrow"/>
        </w:rPr>
        <w:t xml:space="preserve"> </w:t>
      </w:r>
      <w:r>
        <w:rPr>
          <w:rFonts w:ascii="Arial Narrow" w:hAnsi="Arial Narrow"/>
        </w:rPr>
        <w:tab/>
      </w:r>
      <w:r w:rsidRPr="00E3613C">
        <w:rPr>
          <w:rFonts w:ascii="Arial Narrow" w:hAnsi="Arial Narrow"/>
        </w:rPr>
        <w:t>Refer to Bank Procurement Framework for additional information on Eligibility.</w:t>
      </w:r>
    </w:p>
  </w:footnote>
  <w:footnote w:id="31">
    <w:p w14:paraId="1F919BB5" w14:textId="6FCB890F" w:rsidR="00E3613C" w:rsidRPr="00E3613C" w:rsidRDefault="00E3613C" w:rsidP="00E3613C">
      <w:pPr>
        <w:pStyle w:val="FootnoteText"/>
        <w:spacing w:after="0"/>
        <w:ind w:left="284" w:right="-11" w:hanging="284"/>
        <w:rPr>
          <w:rFonts w:ascii="Arial Narrow" w:hAnsi="Arial Narrow"/>
        </w:rPr>
      </w:pPr>
      <w:r w:rsidRPr="00E3613C">
        <w:rPr>
          <w:rStyle w:val="FootnoteReference"/>
          <w:rFonts w:ascii="Arial Narrow" w:hAnsi="Arial Narrow"/>
        </w:rPr>
        <w:footnoteRef/>
      </w:r>
      <w:r w:rsidRPr="00E3613C">
        <w:rPr>
          <w:rFonts w:ascii="Arial Narrow" w:hAnsi="Arial Narrow"/>
        </w:rPr>
        <w:t xml:space="preserve"> </w:t>
      </w:r>
      <w:r>
        <w:rPr>
          <w:rFonts w:ascii="Arial Narrow" w:hAnsi="Arial Narrow"/>
        </w:rPr>
        <w:tab/>
      </w:r>
      <w:r w:rsidRPr="00E3613C">
        <w:rPr>
          <w:rFonts w:ascii="Arial Narrow" w:hAnsi="Arial Narrow"/>
        </w:rPr>
        <w:t>“Eligible Countries" shall mean: (a) in the case of the African Development Bank and the Nigeria trust Fund, the Member Countries of the African Development Bank; and (b) in the case of the African Development Fund, any country.</w:t>
      </w:r>
    </w:p>
  </w:footnote>
  <w:footnote w:id="32">
    <w:p w14:paraId="75F633F8" w14:textId="77777777" w:rsidR="004971D4" w:rsidRPr="007A0B60" w:rsidRDefault="004971D4" w:rsidP="007A0B60">
      <w:pPr>
        <w:pStyle w:val="FootnoteText"/>
        <w:spacing w:after="0"/>
        <w:ind w:left="284" w:right="-11" w:hanging="284"/>
        <w:rPr>
          <w:rFonts w:ascii="Arial Narrow" w:hAnsi="Arial Narrow"/>
        </w:rPr>
      </w:pPr>
      <w:r w:rsidRPr="007A0B60">
        <w:rPr>
          <w:rStyle w:val="FootnoteReference"/>
          <w:rFonts w:ascii="Arial Narrow" w:hAnsi="Arial Narrow"/>
        </w:rPr>
        <w:footnoteRef/>
      </w:r>
      <w:r w:rsidRPr="007A0B60">
        <w:rPr>
          <w:rFonts w:ascii="Arial Narrow" w:hAnsi="Arial Narrow"/>
        </w:rPr>
        <w:tab/>
        <w:t>The Employer should insert either the Bank Guarantee or the Conditional Guarantee.</w:t>
      </w:r>
    </w:p>
  </w:footnote>
  <w:footnote w:id="33">
    <w:p w14:paraId="0134999F" w14:textId="77777777" w:rsidR="004971D4" w:rsidRPr="007A0B60" w:rsidRDefault="004971D4" w:rsidP="007A0B60">
      <w:pPr>
        <w:pStyle w:val="FootnoteText"/>
        <w:tabs>
          <w:tab w:val="left" w:pos="360"/>
        </w:tabs>
        <w:spacing w:after="0"/>
        <w:ind w:left="284" w:right="-11" w:hanging="284"/>
        <w:rPr>
          <w:rFonts w:ascii="Arial Narrow" w:hAnsi="Arial Narrow"/>
        </w:rPr>
      </w:pPr>
      <w:r w:rsidRPr="007A0B60">
        <w:rPr>
          <w:rStyle w:val="FootnoteReference"/>
          <w:rFonts w:ascii="Arial Narrow" w:hAnsi="Arial Narrow"/>
        </w:rPr>
        <w:footnoteRef/>
      </w:r>
      <w:r w:rsidRPr="007A0B60">
        <w:rPr>
          <w:rFonts w:ascii="Arial Narrow" w:hAnsi="Arial Narrow"/>
        </w:rPr>
        <w:tab/>
        <w:t>The Guarantor shall insert an amount representing the percentage of the Contract Price specified in the Contract and denominated either in the currency(</w:t>
      </w:r>
      <w:proofErr w:type="spellStart"/>
      <w:r w:rsidRPr="007A0B60">
        <w:rPr>
          <w:rFonts w:ascii="Arial Narrow" w:hAnsi="Arial Narrow"/>
        </w:rPr>
        <w:t>ies</w:t>
      </w:r>
      <w:proofErr w:type="spellEnd"/>
      <w:r w:rsidRPr="007A0B60">
        <w:rPr>
          <w:rFonts w:ascii="Arial Narrow" w:hAnsi="Arial Narrow"/>
        </w:rPr>
        <w:t xml:space="preserve">) of the Contract or a freely convertible currency acceptable to the Employer. </w:t>
      </w:r>
    </w:p>
  </w:footnote>
  <w:footnote w:id="34">
    <w:p w14:paraId="59F62B39" w14:textId="77777777" w:rsidR="004971D4" w:rsidRPr="00D5087F" w:rsidRDefault="004971D4" w:rsidP="007A0B60">
      <w:pPr>
        <w:pStyle w:val="FootnoteText"/>
        <w:tabs>
          <w:tab w:val="left" w:pos="360"/>
        </w:tabs>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ab/>
        <w:t>This text shall be revised as and where necessary to take into account (</w:t>
      </w:r>
      <w:proofErr w:type="spellStart"/>
      <w:r w:rsidRPr="00D5087F">
        <w:rPr>
          <w:rFonts w:ascii="Arial Narrow" w:hAnsi="Arial Narrow"/>
        </w:rPr>
        <w:t>i</w:t>
      </w:r>
      <w:proofErr w:type="spellEnd"/>
      <w:r w:rsidRPr="00D5087F">
        <w:rPr>
          <w:rFonts w:ascii="Arial Narrow" w:hAnsi="Arial Narrow"/>
        </w:rPr>
        <w:t xml:space="preserve">) partial acceptance of the Facilities in accordance with Sub-Clause 25.4 of the GCC; and (ii) extension of the Performance Security when the Contractor is liable for an extended warranty obligation pursuant to Sub-Clause 27.10 of the GCC (although in this latter case the </w:t>
      </w:r>
      <w:r w:rsidRPr="00D5087F">
        <w:rPr>
          <w:rFonts w:ascii="Arial Narrow" w:hAnsi="Arial Narrow"/>
          <w:i/>
        </w:rPr>
        <w:t>Employer</w:t>
      </w:r>
      <w:r w:rsidRPr="00D5087F">
        <w:rPr>
          <w:rFonts w:ascii="Arial Narrow" w:hAnsi="Arial Narrow"/>
        </w:rPr>
        <w:t xml:space="preserve"> might want to consider an extended warranty security in lieu of the extension of the Performance Security).</w:t>
      </w:r>
    </w:p>
  </w:footnote>
  <w:footnote w:id="35">
    <w:p w14:paraId="53E507F8" w14:textId="21FC2081" w:rsidR="004971D4" w:rsidRPr="00D5087F" w:rsidRDefault="004971D4" w:rsidP="007A0B60">
      <w:pPr>
        <w:pStyle w:val="FootnoteText"/>
        <w:tabs>
          <w:tab w:val="left" w:pos="360"/>
        </w:tabs>
        <w:spacing w:after="0"/>
        <w:ind w:left="357" w:right="-11" w:hanging="357"/>
        <w:rPr>
          <w:rFonts w:ascii="Arial Narrow" w:hAnsi="Arial Narrow"/>
        </w:rPr>
      </w:pPr>
      <w:r w:rsidRPr="00D5087F">
        <w:rPr>
          <w:rStyle w:val="FootnoteReference"/>
          <w:rFonts w:ascii="Arial Narrow" w:hAnsi="Arial Narrow"/>
        </w:rPr>
        <w:footnoteRef/>
      </w:r>
      <w:r w:rsidRPr="00D5087F">
        <w:rPr>
          <w:rFonts w:ascii="Arial Narrow" w:hAnsi="Arial Narrow"/>
        </w:rPr>
        <w:tab/>
        <w:t>Insert the date twenty-eight days after the expected expiration date of the Defect Liability Period.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r w:rsidR="007A0B60">
        <w:rPr>
          <w:rFonts w:ascii="Arial Narrow" w:hAnsi="Arial Narrow"/>
        </w:rPr>
        <w:t xml:space="preserve"> </w:t>
      </w:r>
      <w:r w:rsidRPr="00D5087F">
        <w:rPr>
          <w:rFonts w:ascii="Arial Narrow" w:hAnsi="Arial Narrow"/>
        </w:rPr>
        <w:t>[one year], in response to the Employer’s written request for such extension, such request to be presented to the Guarantor before the expiry of the guarantee.”</w:t>
      </w:r>
    </w:p>
    <w:p w14:paraId="146F875E" w14:textId="77777777" w:rsidR="004971D4" w:rsidRPr="00D5087F" w:rsidRDefault="004971D4" w:rsidP="008F7DFE">
      <w:pPr>
        <w:pStyle w:val="FootnoteText"/>
        <w:tabs>
          <w:tab w:val="left" w:pos="360"/>
        </w:tabs>
        <w:rPr>
          <w:rFonts w:ascii="Arial Narrow" w:hAnsi="Arial Narrow"/>
        </w:rPr>
      </w:pPr>
    </w:p>
  </w:footnote>
  <w:footnote w:id="36">
    <w:p w14:paraId="15A8E590" w14:textId="79DA40A8" w:rsidR="004971D4" w:rsidRPr="007A0B60" w:rsidRDefault="004971D4" w:rsidP="007A0B60">
      <w:pPr>
        <w:pStyle w:val="FootnoteText"/>
        <w:ind w:left="284" w:hanging="284"/>
        <w:rPr>
          <w:rFonts w:ascii="Arial Narrow" w:hAnsi="Arial Narrow"/>
        </w:rPr>
      </w:pPr>
      <w:r w:rsidRPr="007A0B60">
        <w:rPr>
          <w:rStyle w:val="FootnoteReference"/>
          <w:rFonts w:ascii="Arial Narrow" w:hAnsi="Arial Narrow"/>
        </w:rPr>
        <w:footnoteRef/>
      </w:r>
      <w:r w:rsidR="007A0B60">
        <w:rPr>
          <w:rFonts w:ascii="Arial Narrow" w:hAnsi="Arial Narrow"/>
        </w:rPr>
        <w:tab/>
      </w:r>
      <w:r w:rsidRPr="007A0B60">
        <w:rPr>
          <w:rFonts w:ascii="Arial Narrow" w:hAnsi="Arial Narrow"/>
        </w:rPr>
        <w:t>The Guarantor shall insert an amount representing the amount of the advance payment and denominated either in the currency(</w:t>
      </w:r>
      <w:proofErr w:type="spellStart"/>
      <w:r w:rsidRPr="007A0B60">
        <w:rPr>
          <w:rFonts w:ascii="Arial Narrow" w:hAnsi="Arial Narrow"/>
        </w:rPr>
        <w:t>ies</w:t>
      </w:r>
      <w:proofErr w:type="spellEnd"/>
      <w:r w:rsidRPr="007A0B60">
        <w:rPr>
          <w:rFonts w:ascii="Arial Narrow" w:hAnsi="Arial Narrow"/>
        </w:rPr>
        <w:t>) of the advance payment as specified in the Contract, or in a freely convertible currency acceptable to the Employer.</w:t>
      </w:r>
    </w:p>
  </w:footnote>
  <w:footnote w:id="37">
    <w:p w14:paraId="0B7B7293" w14:textId="569E6371" w:rsidR="004971D4" w:rsidRPr="007A0B60" w:rsidRDefault="004971D4" w:rsidP="007A0B60">
      <w:pPr>
        <w:pStyle w:val="FootnoteText"/>
        <w:ind w:left="284" w:hanging="284"/>
      </w:pPr>
      <w:r w:rsidRPr="007A0B60">
        <w:rPr>
          <w:rStyle w:val="FootnoteReference"/>
          <w:rFonts w:ascii="Arial Narrow" w:hAnsi="Arial Narrow"/>
        </w:rPr>
        <w:footnoteRef/>
      </w:r>
      <w:r w:rsidR="007A0B60">
        <w:rPr>
          <w:rFonts w:ascii="Arial Narrow" w:hAnsi="Arial Narrow"/>
          <w:bCs/>
        </w:rPr>
        <w:tab/>
      </w:r>
      <w:r w:rsidRPr="007A0B60">
        <w:rPr>
          <w:rFonts w:ascii="Arial Narrow" w:hAnsi="Arial Narrow"/>
          <w:b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sidRPr="007A0B60">
        <w:rPr>
          <w:rFonts w:ascii="Arial Narrow" w:hAnsi="Arial Narrow"/>
        </w:rPr>
        <w:t>Beneficiary’s</w:t>
      </w:r>
      <w:r w:rsidRPr="007A0B60">
        <w:rPr>
          <w:rFonts w:ascii="Arial Narrow" w:hAnsi="Arial Narrow"/>
          <w:b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CC6A6" w14:textId="1EE22EEC" w:rsidR="004971D4" w:rsidRDefault="004971D4" w:rsidP="00D5087F">
    <w:pPr>
      <w:pStyle w:val="Header"/>
      <w:pBdr>
        <w:bottom w:val="none" w:sz="0" w:space="0" w:color="auto"/>
      </w:pBdr>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3103D" w14:textId="49AAF5C9" w:rsidR="004971D4" w:rsidRPr="00284021" w:rsidRDefault="004971D4" w:rsidP="00FD1636">
    <w:pPr>
      <w:pStyle w:val="Header"/>
      <w:tabs>
        <w:tab w:val="left" w:pos="7200"/>
        <w:tab w:val="right" w:pos="9720"/>
      </w:tabs>
      <w:ind w:right="-36"/>
      <w:jc w:val="left"/>
      <w:rPr>
        <w:rFonts w:ascii="Segoe UI Symbol" w:hAnsi="Segoe UI Symbol"/>
      </w:rPr>
    </w:pPr>
    <w:r w:rsidRPr="00284021">
      <w:rPr>
        <w:rStyle w:val="PageNumber"/>
        <w:rFonts w:ascii="Segoe UI Symbol" w:hAnsi="Segoe UI Symbol"/>
      </w:rPr>
      <w:t>Section II – Bid Data Sheet (BDS)</w:t>
    </w:r>
    <w:r w:rsidRPr="00284021">
      <w:rPr>
        <w:rStyle w:val="PageNumber"/>
        <w:rFonts w:ascii="Segoe UI Symbol" w:hAnsi="Segoe UI Symbol"/>
      </w:rPr>
      <w:tab/>
    </w:r>
    <w:r w:rsidRPr="00284021">
      <w:rPr>
        <w:rStyle w:val="PageNumber"/>
        <w:rFonts w:ascii="Segoe UI Symbol" w:hAnsi="Segoe UI Symbol"/>
      </w:rPr>
      <w:tab/>
    </w:r>
    <w:r w:rsidRPr="00284021">
      <w:rPr>
        <w:rStyle w:val="PageNumber"/>
        <w:rFonts w:ascii="Segoe UI Symbol" w:hAnsi="Segoe UI Symbol"/>
      </w:rPr>
      <w:fldChar w:fldCharType="begin"/>
    </w:r>
    <w:r w:rsidRPr="00284021">
      <w:rPr>
        <w:rStyle w:val="PageNumber"/>
        <w:rFonts w:ascii="Segoe UI Symbol" w:hAnsi="Segoe UI Symbol"/>
      </w:rPr>
      <w:instrText xml:space="preserve"> PAGE </w:instrText>
    </w:r>
    <w:r w:rsidRPr="00284021">
      <w:rPr>
        <w:rStyle w:val="PageNumber"/>
        <w:rFonts w:ascii="Segoe UI Symbol" w:hAnsi="Segoe UI Symbol"/>
      </w:rPr>
      <w:fldChar w:fldCharType="separate"/>
    </w:r>
    <w:r w:rsidRPr="00284021">
      <w:rPr>
        <w:rStyle w:val="PageNumber"/>
        <w:rFonts w:ascii="Segoe UI Symbol" w:hAnsi="Segoe UI Symbol"/>
        <w:noProof/>
      </w:rPr>
      <w:t>50</w:t>
    </w:r>
    <w:r w:rsidRPr="00284021">
      <w:rPr>
        <w:rStyle w:val="PageNumber"/>
        <w:rFonts w:ascii="Segoe UI Symbol" w:hAnsi="Segoe UI Symbo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2D85C" w14:textId="7273F947" w:rsidR="004971D4" w:rsidRPr="00284021" w:rsidRDefault="004971D4" w:rsidP="00FD1636">
    <w:pPr>
      <w:pStyle w:val="Header"/>
      <w:tabs>
        <w:tab w:val="left" w:pos="7200"/>
        <w:tab w:val="right" w:pos="9720"/>
      </w:tabs>
      <w:ind w:right="-36"/>
      <w:jc w:val="left"/>
      <w:rPr>
        <w:rFonts w:ascii="Segoe UI Symbol" w:hAnsi="Segoe UI Symbol"/>
      </w:rPr>
    </w:pPr>
    <w:r w:rsidRPr="00284021">
      <w:rPr>
        <w:rStyle w:val="PageNumber"/>
        <w:rFonts w:ascii="Segoe UI Symbol" w:hAnsi="Segoe UI Symbol"/>
      </w:rPr>
      <w:t>Section II – Bid Data Sheet (BDS)</w:t>
    </w:r>
    <w:r w:rsidRPr="00284021">
      <w:rPr>
        <w:rStyle w:val="PageNumber"/>
        <w:rFonts w:ascii="Segoe UI Symbol" w:hAnsi="Segoe UI Symbol"/>
      </w:rPr>
      <w:tab/>
    </w:r>
    <w:r w:rsidRPr="00284021">
      <w:rPr>
        <w:rStyle w:val="PageNumber"/>
        <w:rFonts w:ascii="Segoe UI Symbol" w:hAnsi="Segoe UI Symbol"/>
      </w:rPr>
      <w:tab/>
    </w:r>
    <w:r w:rsidRPr="00284021">
      <w:rPr>
        <w:rStyle w:val="PageNumber"/>
        <w:rFonts w:ascii="Segoe UI Symbol" w:hAnsi="Segoe UI Symbol"/>
      </w:rPr>
      <w:fldChar w:fldCharType="begin"/>
    </w:r>
    <w:r w:rsidRPr="00284021">
      <w:rPr>
        <w:rStyle w:val="PageNumber"/>
        <w:rFonts w:ascii="Segoe UI Symbol" w:hAnsi="Segoe UI Symbol"/>
      </w:rPr>
      <w:instrText xml:space="preserve"> PAGE </w:instrText>
    </w:r>
    <w:r w:rsidRPr="00284021">
      <w:rPr>
        <w:rStyle w:val="PageNumber"/>
        <w:rFonts w:ascii="Segoe UI Symbol" w:hAnsi="Segoe UI Symbol"/>
      </w:rPr>
      <w:fldChar w:fldCharType="separate"/>
    </w:r>
    <w:r w:rsidRPr="00284021">
      <w:rPr>
        <w:rStyle w:val="PageNumber"/>
        <w:rFonts w:ascii="Segoe UI Symbol" w:hAnsi="Segoe UI Symbol"/>
        <w:noProof/>
      </w:rPr>
      <w:t>49</w:t>
    </w:r>
    <w:r w:rsidRPr="00284021">
      <w:rPr>
        <w:rStyle w:val="PageNumber"/>
        <w:rFonts w:ascii="Segoe UI Symbol" w:hAnsi="Segoe UI Symbol"/>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6D772" w14:textId="0BCC691E" w:rsidR="004971D4" w:rsidRPr="00284021" w:rsidRDefault="004971D4" w:rsidP="00FD1636">
    <w:pPr>
      <w:pStyle w:val="Header"/>
      <w:tabs>
        <w:tab w:val="left" w:pos="7200"/>
        <w:tab w:val="right" w:pos="9720"/>
      </w:tabs>
      <w:ind w:right="-36"/>
      <w:jc w:val="left"/>
      <w:rPr>
        <w:rFonts w:ascii="Segoe UI Symbol" w:hAnsi="Segoe UI Symbol"/>
      </w:rPr>
    </w:pPr>
    <w:r w:rsidRPr="00284021">
      <w:rPr>
        <w:rStyle w:val="PageNumber"/>
        <w:rFonts w:ascii="Segoe UI Symbol" w:hAnsi="Segoe UI Symbol"/>
      </w:rPr>
      <w:t>Section II – Bid Data Sheet (BDS)</w:t>
    </w:r>
    <w:r w:rsidRPr="00284021">
      <w:rPr>
        <w:rStyle w:val="PageNumber"/>
        <w:rFonts w:ascii="Segoe UI Symbol" w:hAnsi="Segoe UI Symbol"/>
      </w:rPr>
      <w:tab/>
    </w:r>
    <w:r w:rsidRPr="00284021">
      <w:rPr>
        <w:rStyle w:val="PageNumber"/>
        <w:rFonts w:ascii="Segoe UI Symbol" w:hAnsi="Segoe UI Symbol"/>
      </w:rPr>
      <w:tab/>
    </w:r>
    <w:r w:rsidRPr="00284021">
      <w:rPr>
        <w:rStyle w:val="PageNumber"/>
        <w:rFonts w:ascii="Segoe UI Symbol" w:hAnsi="Segoe UI Symbol"/>
      </w:rPr>
      <w:fldChar w:fldCharType="begin"/>
    </w:r>
    <w:r w:rsidRPr="00284021">
      <w:rPr>
        <w:rStyle w:val="PageNumber"/>
        <w:rFonts w:ascii="Segoe UI Symbol" w:hAnsi="Segoe UI Symbol"/>
      </w:rPr>
      <w:instrText xml:space="preserve"> PAGE </w:instrText>
    </w:r>
    <w:r w:rsidRPr="00284021">
      <w:rPr>
        <w:rStyle w:val="PageNumber"/>
        <w:rFonts w:ascii="Segoe UI Symbol" w:hAnsi="Segoe UI Symbol"/>
      </w:rPr>
      <w:fldChar w:fldCharType="separate"/>
    </w:r>
    <w:r w:rsidRPr="00284021">
      <w:rPr>
        <w:rStyle w:val="PageNumber"/>
        <w:rFonts w:ascii="Segoe UI Symbol" w:hAnsi="Segoe UI Symbol"/>
        <w:noProof/>
      </w:rPr>
      <w:t>41</w:t>
    </w:r>
    <w:r w:rsidRPr="00284021">
      <w:rPr>
        <w:rStyle w:val="PageNumber"/>
        <w:rFonts w:ascii="Segoe UI Symbol" w:hAnsi="Segoe UI Symbol"/>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CC049" w14:textId="7FF45A3F" w:rsidR="004971D4" w:rsidRPr="00FD1636" w:rsidRDefault="004971D4" w:rsidP="00D5087F">
    <w:pPr>
      <w:pStyle w:val="Header"/>
      <w:pBdr>
        <w:bottom w:val="none" w:sz="0" w:space="0" w:color="auto"/>
      </w:pBdr>
      <w:tabs>
        <w:tab w:val="left" w:pos="7200"/>
        <w:tab w:val="right" w:pos="9720"/>
      </w:tabs>
      <w:ind w:right="-36"/>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2DF59" w14:textId="795E7A23" w:rsidR="004971D4" w:rsidRPr="00FD1636" w:rsidRDefault="004971D4" w:rsidP="00D5087F">
    <w:pPr>
      <w:pStyle w:val="Header"/>
      <w:pBdr>
        <w:bottom w:val="none" w:sz="0" w:space="0" w:color="auto"/>
      </w:pBdr>
      <w:tabs>
        <w:tab w:val="left" w:pos="7200"/>
        <w:tab w:val="right" w:pos="9720"/>
      </w:tabs>
      <w:ind w:right="-36"/>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DE1C" w14:textId="0B5630B7" w:rsidR="004971D4" w:rsidRPr="00FD1636" w:rsidRDefault="004971D4" w:rsidP="00FD1636">
    <w:pPr>
      <w:pStyle w:val="Header"/>
      <w:tabs>
        <w:tab w:val="left" w:pos="7200"/>
        <w:tab w:val="right" w:pos="9720"/>
      </w:tabs>
      <w:ind w:right="-36"/>
      <w:jc w:val="lef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B228C" w14:textId="53A566CD" w:rsidR="004971D4" w:rsidRDefault="004971D4" w:rsidP="00D5087F">
    <w:pPr>
      <w:pStyle w:val="Header"/>
      <w:pBdr>
        <w:bottom w:val="none" w:sz="0" w:space="0" w:color="auto"/>
      </w:pBdr>
      <w:tabs>
        <w:tab w:val="clear" w:pos="9000"/>
        <w:tab w:val="right" w:pos="12960"/>
      </w:tabs>
      <w:ind w:right="-36"/>
      <w:jc w:val="lef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3FE95" w14:textId="575BF0DC" w:rsidR="004971D4" w:rsidRDefault="004971D4" w:rsidP="00D5087F">
    <w:pPr>
      <w:pStyle w:val="Header"/>
      <w:pBdr>
        <w:bottom w:val="none" w:sz="0" w:space="0" w:color="auto"/>
      </w:pBdr>
      <w:tabs>
        <w:tab w:val="clear" w:pos="9000"/>
        <w:tab w:val="right" w:pos="12870"/>
      </w:tabs>
      <w:ind w:right="-36"/>
      <w:jc w:val="lef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2B330" w14:textId="77777777" w:rsidR="004971D4" w:rsidRDefault="004971D4">
    <w:pPr>
      <w:pStyle w:val="Header"/>
      <w:pBdr>
        <w:bottom w:val="single" w:sz="4" w:space="0" w:color="000000"/>
      </w:pBdr>
      <w:tabs>
        <w:tab w:val="right" w:pos="9720"/>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r>
      <w:rPr>
        <w:rStyle w:val="PageNumber"/>
      </w:rPr>
      <w:tab/>
    </w:r>
    <w:r>
      <w:t xml:space="preserve">Section III - Evaluation and Qualification Criteria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775B2" w14:textId="7EEEB652" w:rsidR="004971D4" w:rsidRPr="00FD1636" w:rsidRDefault="004971D4" w:rsidP="00D5087F">
    <w:pPr>
      <w:pStyle w:val="Header"/>
      <w:pBdr>
        <w:bottom w:val="none" w:sz="0" w:space="0" w:color="auto"/>
      </w:pBdr>
      <w:tabs>
        <w:tab w:val="left" w:pos="7200"/>
        <w:tab w:val="right" w:pos="9720"/>
      </w:tabs>
      <w:ind w:right="-36"/>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FE69C" w14:textId="77777777" w:rsidR="004971D4" w:rsidRPr="00FD1636" w:rsidRDefault="004971D4" w:rsidP="00FD1636">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407B" w14:textId="62907DC7" w:rsidR="004971D4" w:rsidRDefault="004971D4" w:rsidP="00D5087F">
    <w:pPr>
      <w:pStyle w:val="Header"/>
      <w:pBdr>
        <w:bottom w:val="none" w:sz="0" w:space="0" w:color="auto"/>
      </w:pBdr>
      <w:tabs>
        <w:tab w:val="clear" w:pos="9000"/>
        <w:tab w:val="right" w:pos="9360"/>
        <w:tab w:val="right" w:pos="9720"/>
      </w:tabs>
      <w:ind w:right="-36"/>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14F62" w14:textId="77777777" w:rsidR="004971D4" w:rsidRDefault="004971D4" w:rsidP="00DA2B65">
    <w:pPr>
      <w:pStyle w:val="Header"/>
      <w:tabs>
        <w:tab w:val="clear" w:pos="9000"/>
        <w:tab w:val="right" w:pos="9360"/>
        <w:tab w:val="right" w:pos="9720"/>
      </w:tabs>
      <w:ind w:right="-18"/>
      <w:jc w:val="left"/>
    </w:pPr>
    <w:r>
      <w:t xml:space="preserve">Section III - Evaluation and Qualification Criteria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E14AB" w14:textId="23091D30" w:rsidR="004971D4" w:rsidRPr="00FD1636" w:rsidRDefault="004971D4" w:rsidP="00D5087F">
    <w:pPr>
      <w:pStyle w:val="Header"/>
      <w:pBdr>
        <w:bottom w:val="none" w:sz="0" w:space="0" w:color="auto"/>
      </w:pBdr>
      <w:ind w:right="-18"/>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13B3" w14:textId="264E51F8" w:rsidR="004971D4" w:rsidRDefault="004971D4" w:rsidP="00D5087F">
    <w:pPr>
      <w:pStyle w:val="Header"/>
      <w:pBdr>
        <w:bottom w:val="none" w:sz="0" w:space="0" w:color="auto"/>
      </w:pBdr>
      <w:ind w:right="-18"/>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2A61" w14:textId="117D9EBC" w:rsidR="004971D4" w:rsidRDefault="004971D4" w:rsidP="00D5087F">
    <w:pPr>
      <w:pStyle w:val="Header"/>
      <w:pBdr>
        <w:bottom w:val="none" w:sz="0" w:space="0" w:color="auto"/>
      </w:pBdr>
      <w:ind w:right="-18"/>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EEA75" w14:textId="68166F90" w:rsidR="004971D4" w:rsidRPr="00FD1636" w:rsidRDefault="004971D4" w:rsidP="00D5087F">
    <w:pPr>
      <w:pStyle w:val="Header"/>
      <w:pBdr>
        <w:bottom w:val="none" w:sz="0" w:space="0" w:color="auto"/>
      </w:pBdr>
      <w:ind w:right="-18"/>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D5BDA" w14:textId="77777777" w:rsidR="004971D4" w:rsidRDefault="004971D4">
    <w:pPr>
      <w:pStyle w:val="Header"/>
      <w:ind w:right="-18"/>
    </w:pPr>
    <w: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5E796" w14:textId="3698D7E8" w:rsidR="004971D4" w:rsidRPr="00FD1636" w:rsidRDefault="004971D4" w:rsidP="00D5087F">
    <w:pPr>
      <w:pStyle w:val="Header"/>
      <w:pBdr>
        <w:bottom w:val="none" w:sz="0" w:space="0" w:color="auto"/>
      </w:pBdr>
      <w:tabs>
        <w:tab w:val="right" w:pos="9720"/>
      </w:tabs>
      <w:ind w:right="-18"/>
      <w:jc w:val="left"/>
      <w:rPr>
        <w:rStyle w:val="PageNumber"/>
        <w:sz w:val="24"/>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EEF6" w14:textId="2903DDA7" w:rsidR="004971D4" w:rsidRDefault="004971D4" w:rsidP="00D5087F">
    <w:pPr>
      <w:pStyle w:val="Header"/>
      <w:pBdr>
        <w:bottom w:val="none" w:sz="0" w:space="0" w:color="auto"/>
      </w:pBdr>
      <w:ind w:right="-18"/>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987BE" w14:textId="77777777" w:rsidR="004971D4" w:rsidRDefault="004971D4" w:rsidP="0004459E">
    <w:pPr>
      <w:pStyle w:val="Header"/>
      <w:tabs>
        <w:tab w:val="left" w:pos="565"/>
        <w:tab w:val="right" w:pos="9720"/>
      </w:tabs>
      <w:ind w:right="-18"/>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127</w:t>
    </w:r>
    <w:r>
      <w:rPr>
        <w:rStyle w:val="PageNumber"/>
      </w:rPr>
      <w:fldChar w:fldCharType="end"/>
    </w:r>
    <w:r>
      <w:tab/>
    </w:r>
    <w:r>
      <w:tab/>
      <w:t>Part 3 -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847CF" w14:textId="421D9D13" w:rsidR="004971D4" w:rsidRPr="00FD1636" w:rsidRDefault="004971D4" w:rsidP="00D5087F">
    <w:pPr>
      <w:pStyle w:val="Header"/>
      <w:pBdr>
        <w:bottom w:val="none" w:sz="0" w:space="0" w:color="auto"/>
      </w:pBdr>
      <w:jc w:val="righ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794D2" w14:textId="74B72D5D" w:rsidR="004971D4" w:rsidRPr="00FD1636" w:rsidRDefault="004971D4" w:rsidP="00D5087F">
    <w:pPr>
      <w:pStyle w:val="Header"/>
      <w:pBdr>
        <w:bottom w:val="none" w:sz="0" w:space="0" w:color="auto"/>
      </w:pBdr>
      <w:tabs>
        <w:tab w:val="right" w:pos="9720"/>
      </w:tabs>
      <w:ind w:right="-18"/>
      <w:jc w:val="lef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5DB96" w14:textId="68846997" w:rsidR="004971D4" w:rsidRDefault="004971D4" w:rsidP="00D5087F">
    <w:pPr>
      <w:pStyle w:val="Header"/>
      <w:pBdr>
        <w:bottom w:val="none" w:sz="0" w:space="0" w:color="auto"/>
      </w:pBdr>
      <w:tabs>
        <w:tab w:val="right" w:pos="9720"/>
      </w:tabs>
      <w:ind w:right="-18"/>
      <w:jc w:val="left"/>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90BA6" w14:textId="18640698" w:rsidR="004971D4" w:rsidRDefault="004971D4" w:rsidP="00D5087F">
    <w:pPr>
      <w:pStyle w:val="Header"/>
      <w:pBdr>
        <w:bottom w:val="none" w:sz="0" w:space="0" w:color="auto"/>
      </w:pBdr>
      <w:tabs>
        <w:tab w:val="right" w:pos="9720"/>
      </w:tabs>
      <w:ind w:right="-18"/>
      <w:jc w:val="lef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465D" w14:textId="70F4FC1E" w:rsidR="004971D4" w:rsidRPr="002A5BED" w:rsidRDefault="004971D4" w:rsidP="00D5087F">
    <w:pPr>
      <w:pStyle w:val="Header"/>
      <w:pBdr>
        <w:bottom w:val="none" w:sz="0" w:space="0" w:color="auto"/>
      </w:pBdr>
      <w:tabs>
        <w:tab w:val="right" w:pos="9720"/>
      </w:tabs>
      <w:ind w:right="-18"/>
      <w:jc w:val="left"/>
      <w:rPr>
        <w:rStyle w:val="PageNumber"/>
        <w:sz w:val="24"/>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BEF25" w14:textId="1C4CAEF4" w:rsidR="004971D4" w:rsidRDefault="004971D4" w:rsidP="00D5087F">
    <w:pPr>
      <w:pStyle w:val="Header"/>
      <w:pBdr>
        <w:bottom w:val="none" w:sz="0" w:space="0" w:color="auto"/>
      </w:pBdr>
      <w:ind w:right="-18"/>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B9276" w14:textId="09C1E081" w:rsidR="004971D4" w:rsidRDefault="004971D4" w:rsidP="00D5087F">
    <w:pPr>
      <w:pStyle w:val="Header"/>
      <w:pBdr>
        <w:bottom w:val="none" w:sz="0" w:space="0" w:color="auto"/>
      </w:pBdr>
      <w:tabs>
        <w:tab w:val="right" w:pos="9720"/>
      </w:tabs>
      <w:ind w:right="-18"/>
      <w:jc w:val="lef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16952" w14:textId="77777777" w:rsidR="004971D4" w:rsidRPr="00312BF9" w:rsidRDefault="004971D4" w:rsidP="00312BF9">
    <w:pPr>
      <w:pStyle w:val="Header"/>
    </w:pPr>
    <w:r w:rsidRPr="00312BF9">
      <w:rPr>
        <w:rStyle w:val="PageNumber"/>
      </w:rPr>
      <w:fldChar w:fldCharType="begin"/>
    </w:r>
    <w:r w:rsidRPr="00312BF9">
      <w:rPr>
        <w:rStyle w:val="PageNumber"/>
      </w:rPr>
      <w:instrText xml:space="preserve"> PAGE </w:instrText>
    </w:r>
    <w:r w:rsidRPr="00312BF9">
      <w:rPr>
        <w:rStyle w:val="PageNumber"/>
      </w:rPr>
      <w:fldChar w:fldCharType="separate"/>
    </w:r>
    <w:r>
      <w:rPr>
        <w:rStyle w:val="PageNumber"/>
        <w:noProof/>
      </w:rPr>
      <w:t>146</w:t>
    </w:r>
    <w:r w:rsidRPr="00312BF9">
      <w:rPr>
        <w:rStyle w:val="PageNumber"/>
      </w:rPr>
      <w:fldChar w:fldCharType="end"/>
    </w:r>
    <w:r w:rsidRPr="00312BF9">
      <w:rPr>
        <w:rStyle w:val="PageNumber"/>
      </w:rPr>
      <w:tab/>
      <w:t>Section V</w:t>
    </w:r>
    <w:r>
      <w:rPr>
        <w:rStyle w:val="PageNumber"/>
      </w:rPr>
      <w:t xml:space="preserve">III -General Conditions of Contract </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5D85" w14:textId="77777777" w:rsidR="004971D4" w:rsidRPr="00312BF9" w:rsidRDefault="004971D4" w:rsidP="00A127B3">
    <w:pPr>
      <w:pStyle w:val="Header"/>
    </w:pPr>
    <w:r w:rsidRPr="00312BF9">
      <w:t>Section VII</w:t>
    </w:r>
    <w:r>
      <w:t xml:space="preserve">I - </w:t>
    </w:r>
    <w:r w:rsidRPr="00312BF9">
      <w:t>General Conditions</w:t>
    </w:r>
    <w:r>
      <w:t xml:space="preserve"> of Contract</w:t>
    </w:r>
    <w:r w:rsidRPr="00312BF9">
      <w:tab/>
    </w:r>
    <w:r>
      <w:rPr>
        <w:rStyle w:val="PageNumber"/>
      </w:rPr>
      <w:fldChar w:fldCharType="begin"/>
    </w:r>
    <w:r>
      <w:rPr>
        <w:rStyle w:val="PageNumber"/>
      </w:rPr>
      <w:instrText xml:space="preserve"> PAGE </w:instrText>
    </w:r>
    <w:r>
      <w:rPr>
        <w:rStyle w:val="PageNumber"/>
      </w:rPr>
      <w:fldChar w:fldCharType="separate"/>
    </w:r>
    <w:r>
      <w:rPr>
        <w:rStyle w:val="PageNumber"/>
        <w:noProof/>
      </w:rPr>
      <w:t>147</w:t>
    </w:r>
    <w:r>
      <w:rPr>
        <w:rStyle w:val="PageNumber"/>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4979" w14:textId="4B5C992A" w:rsidR="004971D4" w:rsidRPr="002A5BED" w:rsidRDefault="004971D4" w:rsidP="00D5087F">
    <w:pPr>
      <w:pStyle w:val="Header"/>
      <w:pBdr>
        <w:bottom w:val="none" w:sz="0" w:space="0" w:color="auto"/>
      </w:pBdr>
      <w:tabs>
        <w:tab w:val="right" w:pos="9720"/>
      </w:tabs>
      <w:ind w:right="-18"/>
      <w:jc w:val="lef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AA27D" w14:textId="1359F38B" w:rsidR="004971D4" w:rsidRPr="002A5BED" w:rsidRDefault="004971D4" w:rsidP="00D5087F">
    <w:pPr>
      <w:pStyle w:val="Header"/>
      <w:pBdr>
        <w:bottom w:val="none" w:sz="0" w:space="0" w:color="auto"/>
      </w:pBdr>
      <w:tabs>
        <w:tab w:val="right" w:pos="9720"/>
      </w:tabs>
      <w:ind w:right="-18"/>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C1A7E" w14:textId="77777777" w:rsidR="004971D4" w:rsidRDefault="004971D4">
    <w:pPr>
      <w:pStyle w:val="Header"/>
      <w:ind w:right="54"/>
      <w:jc w:val="left"/>
    </w:pPr>
    <w:r w:rsidRPr="00FA762F">
      <w:rPr>
        <w:rStyle w:val="PageNumber"/>
      </w:rPr>
      <w:fldChar w:fldCharType="begin"/>
    </w:r>
    <w:r w:rsidRPr="00FA762F">
      <w:rPr>
        <w:rStyle w:val="PageNumber"/>
      </w:rPr>
      <w:instrText xml:space="preserve"> PAGE </w:instrText>
    </w:r>
    <w:r w:rsidRPr="00FA762F">
      <w:rPr>
        <w:rStyle w:val="PageNumber"/>
      </w:rPr>
      <w:fldChar w:fldCharType="separate"/>
    </w:r>
    <w:r>
      <w:rPr>
        <w:rStyle w:val="PageNumber"/>
        <w:noProof/>
      </w:rPr>
      <w:t>6</w:t>
    </w:r>
    <w:r w:rsidRPr="00FA762F">
      <w:rPr>
        <w:rStyle w:val="PageNumber"/>
      </w:rPr>
      <w:fldChar w:fldCharType="end"/>
    </w:r>
    <w:r>
      <w:rPr>
        <w:rStyle w:val="PageNumber"/>
      </w:rPr>
      <w:tab/>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2419E" w14:textId="5B704A16" w:rsidR="004971D4" w:rsidRPr="002A5BED" w:rsidRDefault="004971D4" w:rsidP="00D5087F">
    <w:pPr>
      <w:pStyle w:val="Header"/>
      <w:pBdr>
        <w:bottom w:val="none" w:sz="0" w:space="0" w:color="auto"/>
      </w:pBdr>
      <w:tabs>
        <w:tab w:val="right" w:pos="9720"/>
      </w:tabs>
      <w:ind w:right="-18"/>
      <w:jc w:val="left"/>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39EED" w14:textId="4EFBCA47" w:rsidR="004971D4" w:rsidRPr="002A5BED" w:rsidRDefault="004971D4" w:rsidP="00D5087F">
    <w:pPr>
      <w:pStyle w:val="Header"/>
      <w:pBdr>
        <w:bottom w:val="none" w:sz="0" w:space="0" w:color="auto"/>
      </w:pBdr>
      <w:tabs>
        <w:tab w:val="right" w:pos="9720"/>
      </w:tabs>
      <w:ind w:right="-18"/>
      <w:jc w:val="left"/>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BADA4" w14:textId="566BB706" w:rsidR="004971D4" w:rsidRPr="002A5BED" w:rsidRDefault="004971D4" w:rsidP="00D5087F">
    <w:pPr>
      <w:pStyle w:val="Header"/>
      <w:widowControl w:val="0"/>
      <w:pBdr>
        <w:bottom w:val="none" w:sz="0" w:space="0" w:color="auto"/>
      </w:pBdr>
      <w:tabs>
        <w:tab w:val="center" w:pos="4500"/>
        <w:tab w:val="right" w:pos="9090"/>
      </w:tabs>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34467" w14:textId="216A37E6" w:rsidR="004971D4" w:rsidRDefault="004971D4" w:rsidP="00D5087F">
    <w:pPr>
      <w:pStyle w:val="Header"/>
      <w:widowControl w:val="0"/>
      <w:pBdr>
        <w:bottom w:val="none" w:sz="0" w:space="0" w:color="auto"/>
      </w:pBdr>
      <w:tabs>
        <w:tab w:val="center" w:pos="4500"/>
        <w:tab w:val="right" w:pos="9090"/>
      </w:tabs>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1A4BC" w14:textId="77777777" w:rsidR="004971D4" w:rsidRPr="00521E6E" w:rsidRDefault="004971D4" w:rsidP="00521E6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9503A" w14:textId="77777777" w:rsidR="004971D4" w:rsidRDefault="004971D4">
    <w:pPr>
      <w:pStyle w:val="Header"/>
      <w:tabs>
        <w:tab w:val="right" w:pos="9396"/>
      </w:tabs>
      <w:ind w:right="-36"/>
    </w:pPr>
    <w:r w:rsidRPr="00FA762F">
      <w:t>Section I - Instructions to Bidders</w:t>
    </w:r>
    <w:r w:rsidRPr="00FA762F">
      <w:tab/>
    </w:r>
    <w:r w:rsidRPr="00FA762F">
      <w:rPr>
        <w:rStyle w:val="PageNumber"/>
      </w:rPr>
      <w:fldChar w:fldCharType="begin"/>
    </w:r>
    <w:r w:rsidRPr="00FA762F">
      <w:rPr>
        <w:rStyle w:val="PageNumber"/>
      </w:rPr>
      <w:instrText xml:space="preserve"> PAGE </w:instrText>
    </w:r>
    <w:r w:rsidRPr="00FA762F">
      <w:rPr>
        <w:rStyle w:val="PageNumber"/>
      </w:rPr>
      <w:fldChar w:fldCharType="separate"/>
    </w:r>
    <w:r>
      <w:rPr>
        <w:rStyle w:val="PageNumber"/>
        <w:noProof/>
      </w:rPr>
      <w:t>5</w:t>
    </w:r>
    <w:r w:rsidRPr="00FA762F">
      <w:rPr>
        <w:rStyle w:val="PageNumber"/>
      </w:rPr>
      <w:fldChar w:fldCharType="end"/>
    </w:r>
    <w:r>
      <w:rPr>
        <w:rStyle w:val="PageNumbe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2D7E4" w14:textId="2A9C2B93" w:rsidR="004971D4" w:rsidRDefault="004971D4" w:rsidP="00D5087F">
    <w:pPr>
      <w:pStyle w:val="Header"/>
      <w:pBdr>
        <w:bottom w:val="none" w:sz="0" w:space="0" w:color="auto"/>
      </w:pBdr>
      <w:tabs>
        <w:tab w:val="right" w:pos="9720"/>
      </w:tabs>
      <w:ind w:right="-36"/>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3754" w14:textId="2C6F905A" w:rsidR="004971D4" w:rsidRPr="00FD1636" w:rsidRDefault="004971D4" w:rsidP="00D5087F">
    <w:pPr>
      <w:pStyle w:val="Header"/>
      <w:pBdr>
        <w:bottom w:val="none" w:sz="0" w:space="0" w:color="auto"/>
      </w:pBdr>
      <w:tabs>
        <w:tab w:val="left" w:pos="7200"/>
        <w:tab w:val="right" w:pos="9720"/>
      </w:tabs>
      <w:ind w:right="-36"/>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9CBCD" w14:textId="0C3F3461" w:rsidR="004971D4" w:rsidRPr="00FD1636" w:rsidRDefault="004971D4" w:rsidP="00D5087F">
    <w:pPr>
      <w:pStyle w:val="Header"/>
      <w:pBdr>
        <w:bottom w:val="none" w:sz="0" w:space="0" w:color="auto"/>
      </w:pBdr>
      <w:tabs>
        <w:tab w:val="left" w:pos="7200"/>
        <w:tab w:val="right" w:pos="9720"/>
      </w:tabs>
      <w:ind w:right="-36"/>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430F8" w14:textId="41C8B646" w:rsidR="004971D4" w:rsidRDefault="004971D4" w:rsidP="00D5087F">
    <w:pPr>
      <w:pStyle w:val="Header"/>
      <w:pBdr>
        <w:bottom w:val="none" w:sz="0" w:space="0" w:color="auto"/>
      </w:pBdr>
      <w:tabs>
        <w:tab w:val="left" w:pos="7200"/>
        <w:tab w:val="right" w:pos="9720"/>
      </w:tabs>
      <w:ind w:right="-36"/>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137A6CE8"/>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89FC0632"/>
    <w:lvl w:ilvl="0">
      <w:start w:val="1"/>
      <w:numFmt w:val="decimal"/>
      <w:pStyle w:val="CommentSubject"/>
      <w:lvlText w:val="%1."/>
      <w:lvlJc w:val="left"/>
      <w:pPr>
        <w:tabs>
          <w:tab w:val="num" w:pos="360"/>
        </w:tabs>
        <w:ind w:left="360" w:hanging="360"/>
      </w:pPr>
      <w:rPr>
        <w:rFonts w:hint="default"/>
      </w:rPr>
    </w:lvl>
  </w:abstractNum>
  <w:abstractNum w:abstractNumId="2" w15:restartNumberingAfterBreak="0">
    <w:nsid w:val="00171CE0"/>
    <w:multiLevelType w:val="hybridMultilevel"/>
    <w:tmpl w:val="E144806A"/>
    <w:lvl w:ilvl="0" w:tplc="31562140">
      <w:start w:val="1"/>
      <w:numFmt w:val="decimal"/>
      <w:lvlText w:val="%1."/>
      <w:lvlJc w:val="left"/>
      <w:pPr>
        <w:ind w:left="996" w:hanging="636"/>
      </w:pPr>
      <w:rPr>
        <w:rFonts w:cs="Times New Roman" w:hint="default"/>
        <w:color w:val="000000" w:themeColor="text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3433DC3"/>
    <w:multiLevelType w:val="multilevel"/>
    <w:tmpl w:val="41F4839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DF2EB1"/>
    <w:multiLevelType w:val="hybridMultilevel"/>
    <w:tmpl w:val="DE863550"/>
    <w:lvl w:ilvl="0" w:tplc="0409000F">
      <w:start w:val="1"/>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6867B6D"/>
    <w:multiLevelType w:val="hybridMultilevel"/>
    <w:tmpl w:val="DD083722"/>
    <w:lvl w:ilvl="0" w:tplc="23B8BE88">
      <w:start w:val="1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6A2352D"/>
    <w:multiLevelType w:val="multilevel"/>
    <w:tmpl w:val="E97E4E0A"/>
    <w:lvl w:ilvl="0">
      <w:start w:val="10"/>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833FF7"/>
    <w:multiLevelType w:val="multilevel"/>
    <w:tmpl w:val="2C68EED0"/>
    <w:lvl w:ilvl="0">
      <w:start w:val="33"/>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B71424"/>
    <w:multiLevelType w:val="multilevel"/>
    <w:tmpl w:val="37CE386E"/>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28AF79"/>
    <w:multiLevelType w:val="hybridMultilevel"/>
    <w:tmpl w:val="FFFFFFFF"/>
    <w:lvl w:ilvl="0" w:tplc="857A1664">
      <w:start w:val="1"/>
      <w:numFmt w:val="bullet"/>
      <w:lvlText w:val="·"/>
      <w:lvlJc w:val="left"/>
      <w:pPr>
        <w:ind w:left="720" w:hanging="360"/>
      </w:pPr>
      <w:rPr>
        <w:rFonts w:ascii="Symbol" w:hAnsi="Symbol" w:hint="default"/>
      </w:rPr>
    </w:lvl>
    <w:lvl w:ilvl="1" w:tplc="554CD812">
      <w:start w:val="1"/>
      <w:numFmt w:val="bullet"/>
      <w:lvlText w:val="o"/>
      <w:lvlJc w:val="left"/>
      <w:pPr>
        <w:ind w:left="1440" w:hanging="360"/>
      </w:pPr>
      <w:rPr>
        <w:rFonts w:ascii="Courier New" w:hAnsi="Courier New" w:hint="default"/>
      </w:rPr>
    </w:lvl>
    <w:lvl w:ilvl="2" w:tplc="B07AD1FA">
      <w:start w:val="1"/>
      <w:numFmt w:val="bullet"/>
      <w:lvlText w:val=""/>
      <w:lvlJc w:val="left"/>
      <w:pPr>
        <w:ind w:left="2160" w:hanging="360"/>
      </w:pPr>
      <w:rPr>
        <w:rFonts w:ascii="Wingdings" w:hAnsi="Wingdings" w:hint="default"/>
      </w:rPr>
    </w:lvl>
    <w:lvl w:ilvl="3" w:tplc="1A9C1130">
      <w:start w:val="1"/>
      <w:numFmt w:val="bullet"/>
      <w:lvlText w:val=""/>
      <w:lvlJc w:val="left"/>
      <w:pPr>
        <w:ind w:left="2880" w:hanging="360"/>
      </w:pPr>
      <w:rPr>
        <w:rFonts w:ascii="Symbol" w:hAnsi="Symbol" w:hint="default"/>
      </w:rPr>
    </w:lvl>
    <w:lvl w:ilvl="4" w:tplc="A42A57AA">
      <w:start w:val="1"/>
      <w:numFmt w:val="bullet"/>
      <w:lvlText w:val="o"/>
      <w:lvlJc w:val="left"/>
      <w:pPr>
        <w:ind w:left="3600" w:hanging="360"/>
      </w:pPr>
      <w:rPr>
        <w:rFonts w:ascii="Courier New" w:hAnsi="Courier New" w:hint="default"/>
      </w:rPr>
    </w:lvl>
    <w:lvl w:ilvl="5" w:tplc="AB2E93DC">
      <w:start w:val="1"/>
      <w:numFmt w:val="bullet"/>
      <w:lvlText w:val=""/>
      <w:lvlJc w:val="left"/>
      <w:pPr>
        <w:ind w:left="4320" w:hanging="360"/>
      </w:pPr>
      <w:rPr>
        <w:rFonts w:ascii="Wingdings" w:hAnsi="Wingdings" w:hint="default"/>
      </w:rPr>
    </w:lvl>
    <w:lvl w:ilvl="6" w:tplc="C81A417E">
      <w:start w:val="1"/>
      <w:numFmt w:val="bullet"/>
      <w:lvlText w:val=""/>
      <w:lvlJc w:val="left"/>
      <w:pPr>
        <w:ind w:left="5040" w:hanging="360"/>
      </w:pPr>
      <w:rPr>
        <w:rFonts w:ascii="Symbol" w:hAnsi="Symbol" w:hint="default"/>
      </w:rPr>
    </w:lvl>
    <w:lvl w:ilvl="7" w:tplc="F5DED274">
      <w:start w:val="1"/>
      <w:numFmt w:val="bullet"/>
      <w:lvlText w:val="o"/>
      <w:lvlJc w:val="left"/>
      <w:pPr>
        <w:ind w:left="5760" w:hanging="360"/>
      </w:pPr>
      <w:rPr>
        <w:rFonts w:ascii="Courier New" w:hAnsi="Courier New" w:hint="default"/>
      </w:rPr>
    </w:lvl>
    <w:lvl w:ilvl="8" w:tplc="53F65DAC">
      <w:start w:val="1"/>
      <w:numFmt w:val="bullet"/>
      <w:lvlText w:val=""/>
      <w:lvlJc w:val="left"/>
      <w:pPr>
        <w:ind w:left="6480" w:hanging="360"/>
      </w:pPr>
      <w:rPr>
        <w:rFonts w:ascii="Wingdings" w:hAnsi="Wingdings" w:hint="default"/>
      </w:rPr>
    </w:lvl>
  </w:abstractNum>
  <w:abstractNum w:abstractNumId="1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 w15:restartNumberingAfterBreak="0">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13" w15:restartNumberingAfterBreak="0">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14" w15:restartNumberingAfterBreak="0">
    <w:nsid w:val="0B5A3AD8"/>
    <w:multiLevelType w:val="multilevel"/>
    <w:tmpl w:val="5CCEAC7E"/>
    <w:lvl w:ilvl="0">
      <w:start w:val="3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8E7D04"/>
    <w:multiLevelType w:val="hybridMultilevel"/>
    <w:tmpl w:val="CEF65F1A"/>
    <w:lvl w:ilvl="0" w:tplc="3E2C759A">
      <w:start w:val="1"/>
      <w:numFmt w:val="lowerLetter"/>
      <w:lvlText w:val="(%1)"/>
      <w:lvlJc w:val="left"/>
      <w:pPr>
        <w:tabs>
          <w:tab w:val="num" w:pos="3411"/>
        </w:tabs>
        <w:ind w:left="3411" w:hanging="576"/>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tabs>
          <w:tab w:val="num" w:pos="4275"/>
        </w:tabs>
        <w:ind w:left="4275" w:hanging="360"/>
      </w:pPr>
    </w:lvl>
    <w:lvl w:ilvl="2" w:tplc="0409001B" w:tentative="1">
      <w:start w:val="1"/>
      <w:numFmt w:val="lowerRoman"/>
      <w:lvlText w:val="%3."/>
      <w:lvlJc w:val="right"/>
      <w:pPr>
        <w:tabs>
          <w:tab w:val="num" w:pos="4995"/>
        </w:tabs>
        <w:ind w:left="4995" w:hanging="180"/>
      </w:pPr>
    </w:lvl>
    <w:lvl w:ilvl="3" w:tplc="0409000F" w:tentative="1">
      <w:start w:val="1"/>
      <w:numFmt w:val="decimal"/>
      <w:lvlText w:val="%4."/>
      <w:lvlJc w:val="left"/>
      <w:pPr>
        <w:tabs>
          <w:tab w:val="num" w:pos="5715"/>
        </w:tabs>
        <w:ind w:left="5715" w:hanging="360"/>
      </w:pPr>
    </w:lvl>
    <w:lvl w:ilvl="4" w:tplc="04090019" w:tentative="1">
      <w:start w:val="1"/>
      <w:numFmt w:val="lowerLetter"/>
      <w:lvlText w:val="%5."/>
      <w:lvlJc w:val="left"/>
      <w:pPr>
        <w:tabs>
          <w:tab w:val="num" w:pos="6435"/>
        </w:tabs>
        <w:ind w:left="6435" w:hanging="360"/>
      </w:pPr>
    </w:lvl>
    <w:lvl w:ilvl="5" w:tplc="0409001B" w:tentative="1">
      <w:start w:val="1"/>
      <w:numFmt w:val="lowerRoman"/>
      <w:lvlText w:val="%6."/>
      <w:lvlJc w:val="right"/>
      <w:pPr>
        <w:tabs>
          <w:tab w:val="num" w:pos="7155"/>
        </w:tabs>
        <w:ind w:left="7155" w:hanging="180"/>
      </w:pPr>
    </w:lvl>
    <w:lvl w:ilvl="6" w:tplc="0409000F" w:tentative="1">
      <w:start w:val="1"/>
      <w:numFmt w:val="decimal"/>
      <w:lvlText w:val="%7."/>
      <w:lvlJc w:val="left"/>
      <w:pPr>
        <w:tabs>
          <w:tab w:val="num" w:pos="7875"/>
        </w:tabs>
        <w:ind w:left="7875" w:hanging="360"/>
      </w:pPr>
    </w:lvl>
    <w:lvl w:ilvl="7" w:tplc="04090019" w:tentative="1">
      <w:start w:val="1"/>
      <w:numFmt w:val="lowerLetter"/>
      <w:lvlText w:val="%8."/>
      <w:lvlJc w:val="left"/>
      <w:pPr>
        <w:tabs>
          <w:tab w:val="num" w:pos="8595"/>
        </w:tabs>
        <w:ind w:left="8595" w:hanging="360"/>
      </w:pPr>
    </w:lvl>
    <w:lvl w:ilvl="8" w:tplc="0409001B" w:tentative="1">
      <w:start w:val="1"/>
      <w:numFmt w:val="lowerRoman"/>
      <w:lvlText w:val="%9."/>
      <w:lvlJc w:val="right"/>
      <w:pPr>
        <w:tabs>
          <w:tab w:val="num" w:pos="9315"/>
        </w:tabs>
        <w:ind w:left="9315" w:hanging="180"/>
      </w:pPr>
    </w:lvl>
  </w:abstractNum>
  <w:abstractNum w:abstractNumId="16" w15:restartNumberingAfterBreak="0">
    <w:nsid w:val="0C415A8C"/>
    <w:multiLevelType w:val="hybridMultilevel"/>
    <w:tmpl w:val="079C6BD8"/>
    <w:lvl w:ilvl="0" w:tplc="CA56C274">
      <w:start w:val="1"/>
      <w:numFmt w:val="lowerRoman"/>
      <w:lvlText w:val="(%1)"/>
      <w:lvlJc w:val="left"/>
      <w:pPr>
        <w:ind w:left="1980" w:hanging="360"/>
      </w:pPr>
      <w:rPr>
        <w:rFonts w:hint="default"/>
        <w:b w:val="0"/>
        <w:i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8" w15:restartNumberingAfterBreak="0">
    <w:nsid w:val="0E417F0B"/>
    <w:multiLevelType w:val="multilevel"/>
    <w:tmpl w:val="50C64392"/>
    <w:lvl w:ilvl="0">
      <w:start w:val="14"/>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EFB5963"/>
    <w:multiLevelType w:val="multilevel"/>
    <w:tmpl w:val="7B34E2FE"/>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3C10B5F"/>
    <w:multiLevelType w:val="multilevel"/>
    <w:tmpl w:val="0E1A593C"/>
    <w:lvl w:ilvl="0">
      <w:start w:val="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3FD7496"/>
    <w:multiLevelType w:val="hybridMultilevel"/>
    <w:tmpl w:val="F5BCB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5B709A"/>
    <w:multiLevelType w:val="hybridMultilevel"/>
    <w:tmpl w:val="15B64DB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4D4F2A"/>
    <w:multiLevelType w:val="hybridMultilevel"/>
    <w:tmpl w:val="17B24BFC"/>
    <w:lvl w:ilvl="0" w:tplc="63C86F1A">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0100AE"/>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29" w15:restartNumberingAfterBreak="0">
    <w:nsid w:val="1A850780"/>
    <w:multiLevelType w:val="multilevel"/>
    <w:tmpl w:val="E416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AA17EB"/>
    <w:multiLevelType w:val="hybridMultilevel"/>
    <w:tmpl w:val="93466602"/>
    <w:lvl w:ilvl="0" w:tplc="7AD265C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1C983956"/>
    <w:multiLevelType w:val="hybridMultilevel"/>
    <w:tmpl w:val="B76A15BC"/>
    <w:lvl w:ilvl="0" w:tplc="2578EBA8">
      <w:start w:val="1"/>
      <w:numFmt w:val="lowerLetter"/>
      <w:lvlText w:val="(%1)"/>
      <w:lvlJc w:val="left"/>
      <w:pPr>
        <w:ind w:left="1080" w:hanging="360"/>
      </w:pPr>
      <w:rPr>
        <w:rFonts w:cs="Times New Roman" w:hint="default"/>
        <w:i w:val="0"/>
      </w:rPr>
    </w:lvl>
    <w:lvl w:ilvl="1" w:tplc="2F8EC3A6">
      <w:start w:val="1"/>
      <w:numFmt w:val="lowerLetter"/>
      <w:lvlText w:val="(%2)"/>
      <w:lvlJc w:val="left"/>
      <w:pPr>
        <w:ind w:left="151" w:hanging="360"/>
      </w:pPr>
      <w:rPr>
        <w:rFonts w:ascii="Times New Roman" w:eastAsia="Times New Roman" w:hAnsi="Times New Roman" w:cs="Times New Roman"/>
      </w:rPr>
    </w:lvl>
    <w:lvl w:ilvl="2" w:tplc="0409001B">
      <w:start w:val="1"/>
      <w:numFmt w:val="lowerRoman"/>
      <w:lvlText w:val="%3."/>
      <w:lvlJc w:val="right"/>
      <w:pPr>
        <w:ind w:left="2520" w:hanging="180"/>
      </w:pPr>
      <w:rPr>
        <w:rFonts w:cs="Times New Roman"/>
      </w:rPr>
    </w:lvl>
    <w:lvl w:ilvl="3" w:tplc="8C1A2638">
      <w:start w:val="3"/>
      <w:numFmt w:val="lowerLetter"/>
      <w:lvlText w:val="%4)"/>
      <w:lvlJc w:val="left"/>
      <w:pPr>
        <w:ind w:left="3240" w:hanging="360"/>
      </w:pPr>
      <w:rPr>
        <w:rFonts w:cs="Times New Roman" w:hint="default"/>
        <w:b w:val="0"/>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1EB961F7"/>
    <w:multiLevelType w:val="multilevel"/>
    <w:tmpl w:val="AD5644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FF47BD6"/>
    <w:multiLevelType w:val="hybridMultilevel"/>
    <w:tmpl w:val="F5BCB4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20A1518"/>
    <w:multiLevelType w:val="hybridMultilevel"/>
    <w:tmpl w:val="93BE7AD6"/>
    <w:lvl w:ilvl="0" w:tplc="E9921380">
      <w:start w:val="1"/>
      <w:numFmt w:val="lowerLetter"/>
      <w:lvlText w:val="(%1)"/>
      <w:lvlJc w:val="left"/>
      <w:pPr>
        <w:ind w:left="1080" w:hanging="360"/>
      </w:pPr>
      <w:rPr>
        <w:rFonts w:hint="default"/>
        <w:b w:val="0"/>
        <w:bCs/>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229A2A37"/>
    <w:multiLevelType w:val="hybridMultilevel"/>
    <w:tmpl w:val="67C20A52"/>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8" w15:restartNumberingAfterBreak="0">
    <w:nsid w:val="22DE6420"/>
    <w:multiLevelType w:val="hybridMultilevel"/>
    <w:tmpl w:val="A0883102"/>
    <w:lvl w:ilvl="0" w:tplc="2000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486BF7"/>
    <w:multiLevelType w:val="hybridMultilevel"/>
    <w:tmpl w:val="15B64DBE"/>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41" w15:restartNumberingAfterBreak="0">
    <w:nsid w:val="26B2371C"/>
    <w:multiLevelType w:val="hybridMultilevel"/>
    <w:tmpl w:val="C5DABEAA"/>
    <w:lvl w:ilvl="0" w:tplc="0848F41A">
      <w:start w:val="1"/>
      <w:numFmt w:val="decimal"/>
      <w:pStyle w:val="S3h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7300B00"/>
    <w:multiLevelType w:val="multilevel"/>
    <w:tmpl w:val="23001CE2"/>
    <w:lvl w:ilvl="0">
      <w:start w:val="28"/>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75C1EA6"/>
    <w:multiLevelType w:val="hybridMultilevel"/>
    <w:tmpl w:val="5888E2F8"/>
    <w:lvl w:ilvl="0" w:tplc="22769010">
      <w:start w:val="1"/>
      <w:numFmt w:val="upp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85C0024"/>
    <w:multiLevelType w:val="multilevel"/>
    <w:tmpl w:val="DC3C86F6"/>
    <w:lvl w:ilvl="0">
      <w:start w:val="1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8A32CFA"/>
    <w:multiLevelType w:val="multilevel"/>
    <w:tmpl w:val="4300BE34"/>
    <w:lvl w:ilvl="0">
      <w:start w:val="3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8EA60D4"/>
    <w:multiLevelType w:val="hybridMultilevel"/>
    <w:tmpl w:val="9E40A74A"/>
    <w:lvl w:ilvl="0" w:tplc="FFFFFFFF">
      <w:start w:val="1"/>
      <w:numFmt w:val="lowerRoman"/>
      <w:lvlText w:val="(%1)"/>
      <w:lvlJc w:val="left"/>
      <w:pPr>
        <w:ind w:left="3550" w:hanging="360"/>
      </w:pPr>
      <w:rPr>
        <w:rFonts w:hint="default"/>
      </w:rPr>
    </w:lvl>
    <w:lvl w:ilvl="1" w:tplc="04090019">
      <w:start w:val="1"/>
      <w:numFmt w:val="lowerLetter"/>
      <w:lvlText w:val="%2."/>
      <w:lvlJc w:val="left"/>
      <w:pPr>
        <w:ind w:left="4270" w:hanging="360"/>
      </w:pPr>
    </w:lvl>
    <w:lvl w:ilvl="2" w:tplc="0409001B">
      <w:start w:val="1"/>
      <w:numFmt w:val="lowerRoman"/>
      <w:lvlText w:val="%3."/>
      <w:lvlJc w:val="right"/>
      <w:pPr>
        <w:ind w:left="4990" w:hanging="180"/>
      </w:pPr>
    </w:lvl>
    <w:lvl w:ilvl="3" w:tplc="0409000F" w:tentative="1">
      <w:start w:val="1"/>
      <w:numFmt w:val="decimal"/>
      <w:lvlText w:val="%4."/>
      <w:lvlJc w:val="left"/>
      <w:pPr>
        <w:ind w:left="5710" w:hanging="360"/>
      </w:pPr>
    </w:lvl>
    <w:lvl w:ilvl="4" w:tplc="04090019" w:tentative="1">
      <w:start w:val="1"/>
      <w:numFmt w:val="lowerLetter"/>
      <w:lvlText w:val="%5."/>
      <w:lvlJc w:val="left"/>
      <w:pPr>
        <w:ind w:left="6430" w:hanging="360"/>
      </w:pPr>
    </w:lvl>
    <w:lvl w:ilvl="5" w:tplc="0409001B" w:tentative="1">
      <w:start w:val="1"/>
      <w:numFmt w:val="lowerRoman"/>
      <w:lvlText w:val="%6."/>
      <w:lvlJc w:val="right"/>
      <w:pPr>
        <w:ind w:left="7150" w:hanging="180"/>
      </w:pPr>
    </w:lvl>
    <w:lvl w:ilvl="6" w:tplc="0409000F" w:tentative="1">
      <w:start w:val="1"/>
      <w:numFmt w:val="decimal"/>
      <w:lvlText w:val="%7."/>
      <w:lvlJc w:val="left"/>
      <w:pPr>
        <w:ind w:left="7870" w:hanging="360"/>
      </w:pPr>
    </w:lvl>
    <w:lvl w:ilvl="7" w:tplc="04090019" w:tentative="1">
      <w:start w:val="1"/>
      <w:numFmt w:val="lowerLetter"/>
      <w:lvlText w:val="%8."/>
      <w:lvlJc w:val="left"/>
      <w:pPr>
        <w:ind w:left="8590" w:hanging="360"/>
      </w:pPr>
    </w:lvl>
    <w:lvl w:ilvl="8" w:tplc="0409001B" w:tentative="1">
      <w:start w:val="1"/>
      <w:numFmt w:val="lowerRoman"/>
      <w:lvlText w:val="%9."/>
      <w:lvlJc w:val="right"/>
      <w:pPr>
        <w:ind w:left="9310" w:hanging="180"/>
      </w:pPr>
    </w:lvl>
  </w:abstractNum>
  <w:abstractNum w:abstractNumId="48"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BAD4D83"/>
    <w:multiLevelType w:val="multilevel"/>
    <w:tmpl w:val="9D82F326"/>
    <w:lvl w:ilvl="0">
      <w:start w:val="4"/>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CF445AC"/>
    <w:multiLevelType w:val="hybridMultilevel"/>
    <w:tmpl w:val="54F80F82"/>
    <w:lvl w:ilvl="0" w:tplc="4DECB3E4">
      <w:start w:val="1"/>
      <w:numFmt w:val="lowerLetter"/>
      <w:pStyle w:val="DefaultParagraphFont1"/>
      <w:lvlText w:val="(%1)"/>
      <w:lvlJc w:val="left"/>
      <w:pPr>
        <w:tabs>
          <w:tab w:val="num" w:pos="3987"/>
        </w:tabs>
        <w:ind w:left="3987" w:hanging="567"/>
      </w:pPr>
      <w:rPr>
        <w:rFonts w:ascii="Segoe UI Symbol" w:hAnsi="Segoe UI Symbol"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51" w15:restartNumberingAfterBreak="0">
    <w:nsid w:val="2D94414C"/>
    <w:multiLevelType w:val="hybridMultilevel"/>
    <w:tmpl w:val="2EFCC264"/>
    <w:lvl w:ilvl="0" w:tplc="2000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DEE2E84"/>
    <w:multiLevelType w:val="multilevel"/>
    <w:tmpl w:val="B40A54B2"/>
    <w:lvl w:ilvl="0">
      <w:start w:val="9"/>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2E22076B"/>
    <w:multiLevelType w:val="hybridMultilevel"/>
    <w:tmpl w:val="A0E28544"/>
    <w:lvl w:ilvl="0" w:tplc="CF4E61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EB45A87"/>
    <w:multiLevelType w:val="multilevel"/>
    <w:tmpl w:val="8DE28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2F7E22CD"/>
    <w:multiLevelType w:val="multilevel"/>
    <w:tmpl w:val="84B4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15:restartNumberingAfterBreak="0">
    <w:nsid w:val="32AD422B"/>
    <w:multiLevelType w:val="multilevel"/>
    <w:tmpl w:val="1BEA4E0A"/>
    <w:lvl w:ilvl="0">
      <w:start w:val="20"/>
      <w:numFmt w:val="decimal"/>
      <w:lvlText w:val="%1."/>
      <w:lvlJc w:val="left"/>
      <w:pPr>
        <w:ind w:left="360" w:hanging="360"/>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2B45CB2"/>
    <w:multiLevelType w:val="multilevel"/>
    <w:tmpl w:val="C7D839C2"/>
    <w:lvl w:ilvl="0">
      <w:start w:val="24"/>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30460D5"/>
    <w:multiLevelType w:val="hybridMultilevel"/>
    <w:tmpl w:val="8D8CBC06"/>
    <w:lvl w:ilvl="0" w:tplc="8F5AE10A">
      <w:start w:val="1"/>
      <w:numFmt w:val="lowerLetter"/>
      <w:lvlText w:val="(%1)"/>
      <w:lvlJc w:val="left"/>
      <w:pPr>
        <w:tabs>
          <w:tab w:val="num" w:pos="-720"/>
        </w:tabs>
        <w:ind w:left="-720" w:hanging="360"/>
      </w:pPr>
      <w:rPr>
        <w:rFonts w:hint="default"/>
      </w:rPr>
    </w:lvl>
    <w:lvl w:ilvl="1" w:tplc="0122E9BE">
      <w:start w:val="1"/>
      <w:numFmt w:val="lowerLetter"/>
      <w:lvlText w:val="%2."/>
      <w:lvlJc w:val="left"/>
      <w:pPr>
        <w:tabs>
          <w:tab w:val="num" w:pos="0"/>
        </w:tabs>
        <w:ind w:left="0" w:hanging="360"/>
      </w:pPr>
    </w:lvl>
    <w:lvl w:ilvl="2" w:tplc="B3A68538" w:tentative="1">
      <w:start w:val="1"/>
      <w:numFmt w:val="lowerRoman"/>
      <w:lvlText w:val="%3."/>
      <w:lvlJc w:val="right"/>
      <w:pPr>
        <w:tabs>
          <w:tab w:val="num" w:pos="720"/>
        </w:tabs>
        <w:ind w:left="720" w:hanging="180"/>
      </w:pPr>
    </w:lvl>
    <w:lvl w:ilvl="3" w:tplc="5AE69F50" w:tentative="1">
      <w:start w:val="1"/>
      <w:numFmt w:val="decimal"/>
      <w:lvlText w:val="%4."/>
      <w:lvlJc w:val="left"/>
      <w:pPr>
        <w:tabs>
          <w:tab w:val="num" w:pos="1440"/>
        </w:tabs>
        <w:ind w:left="1440" w:hanging="360"/>
      </w:pPr>
    </w:lvl>
    <w:lvl w:ilvl="4" w:tplc="69BE28BE" w:tentative="1">
      <w:start w:val="1"/>
      <w:numFmt w:val="lowerLetter"/>
      <w:lvlText w:val="%5."/>
      <w:lvlJc w:val="left"/>
      <w:pPr>
        <w:tabs>
          <w:tab w:val="num" w:pos="2160"/>
        </w:tabs>
        <w:ind w:left="2160" w:hanging="360"/>
      </w:pPr>
    </w:lvl>
    <w:lvl w:ilvl="5" w:tplc="5A62D62C" w:tentative="1">
      <w:start w:val="1"/>
      <w:numFmt w:val="lowerRoman"/>
      <w:lvlText w:val="%6."/>
      <w:lvlJc w:val="right"/>
      <w:pPr>
        <w:tabs>
          <w:tab w:val="num" w:pos="2880"/>
        </w:tabs>
        <w:ind w:left="2880" w:hanging="180"/>
      </w:pPr>
    </w:lvl>
    <w:lvl w:ilvl="6" w:tplc="0BDEADE6" w:tentative="1">
      <w:start w:val="1"/>
      <w:numFmt w:val="decimal"/>
      <w:lvlText w:val="%7."/>
      <w:lvlJc w:val="left"/>
      <w:pPr>
        <w:tabs>
          <w:tab w:val="num" w:pos="3600"/>
        </w:tabs>
        <w:ind w:left="3600" w:hanging="360"/>
      </w:pPr>
    </w:lvl>
    <w:lvl w:ilvl="7" w:tplc="BB46E85E" w:tentative="1">
      <w:start w:val="1"/>
      <w:numFmt w:val="lowerLetter"/>
      <w:lvlText w:val="%8."/>
      <w:lvlJc w:val="left"/>
      <w:pPr>
        <w:tabs>
          <w:tab w:val="num" w:pos="4320"/>
        </w:tabs>
        <w:ind w:left="4320" w:hanging="360"/>
      </w:pPr>
    </w:lvl>
    <w:lvl w:ilvl="8" w:tplc="0E1A540A" w:tentative="1">
      <w:start w:val="1"/>
      <w:numFmt w:val="lowerRoman"/>
      <w:lvlText w:val="%9."/>
      <w:lvlJc w:val="right"/>
      <w:pPr>
        <w:tabs>
          <w:tab w:val="num" w:pos="5040"/>
        </w:tabs>
        <w:ind w:left="5040" w:hanging="180"/>
      </w:pPr>
    </w:lvl>
  </w:abstractNum>
  <w:abstractNum w:abstractNumId="61" w15:restartNumberingAfterBreak="0">
    <w:nsid w:val="348E64AC"/>
    <w:multiLevelType w:val="multilevel"/>
    <w:tmpl w:val="0DAA91FC"/>
    <w:lvl w:ilvl="0">
      <w:start w:val="1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6231103"/>
    <w:multiLevelType w:val="hybridMultilevel"/>
    <w:tmpl w:val="6A16414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3" w15:restartNumberingAfterBreak="0">
    <w:nsid w:val="369477FE"/>
    <w:multiLevelType w:val="multilevel"/>
    <w:tmpl w:val="C786EB1C"/>
    <w:lvl w:ilvl="0">
      <w:start w:val="1"/>
      <w:numFmt w:val="decimal"/>
      <w:lvlText w:val="%1."/>
      <w:lvlJc w:val="left"/>
      <w:pPr>
        <w:ind w:left="720" w:hanging="360"/>
      </w:pPr>
      <w:rPr>
        <w:b/>
        <w:i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36CB4014"/>
    <w:multiLevelType w:val="hybridMultilevel"/>
    <w:tmpl w:val="C4ACB6EE"/>
    <w:lvl w:ilvl="0" w:tplc="4A1A4FDE">
      <w:start w:val="1"/>
      <w:numFmt w:val="lowerLetter"/>
      <w:lvlText w:val="(%1)"/>
      <w:lvlJc w:val="left"/>
      <w:pPr>
        <w:ind w:left="180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6" w15:restartNumberingAfterBreak="0">
    <w:nsid w:val="38600113"/>
    <w:multiLevelType w:val="multilevel"/>
    <w:tmpl w:val="5496703C"/>
    <w:lvl w:ilvl="0">
      <w:start w:val="18"/>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38E308BA"/>
    <w:multiLevelType w:val="multilevel"/>
    <w:tmpl w:val="A0BE1E02"/>
    <w:lvl w:ilvl="0">
      <w:start w:val="3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39CF7873"/>
    <w:multiLevelType w:val="hybridMultilevel"/>
    <w:tmpl w:val="CA444280"/>
    <w:lvl w:ilvl="0" w:tplc="E340B574">
      <w:start w:val="1"/>
      <w:numFmt w:val="low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0" w15:restartNumberingAfterBreak="0">
    <w:nsid w:val="3A88278A"/>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B1F4D14"/>
    <w:multiLevelType w:val="hybridMultilevel"/>
    <w:tmpl w:val="776C10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7066E5"/>
    <w:multiLevelType w:val="hybridMultilevel"/>
    <w:tmpl w:val="5338158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3" w15:restartNumberingAfterBreak="0">
    <w:nsid w:val="3CC8016B"/>
    <w:multiLevelType w:val="hybridMultilevel"/>
    <w:tmpl w:val="49723010"/>
    <w:lvl w:ilvl="0" w:tplc="45B254D4">
      <w:start w:val="1"/>
      <w:numFmt w:val="lowerLetter"/>
      <w:lvlText w:val="(%1)"/>
      <w:lvlJc w:val="left"/>
      <w:pPr>
        <w:tabs>
          <w:tab w:val="num" w:pos="2556"/>
        </w:tabs>
        <w:ind w:left="2556" w:hanging="576"/>
      </w:pPr>
      <w:rPr>
        <w:rFonts w:ascii="Segoe UI Symbol" w:hAnsi="Segoe UI Symbol" w:cs="Times New Roman" w:hint="default"/>
        <w:b w:val="0"/>
        <w:i w:val="0"/>
        <w:color w:val="auto"/>
        <w:sz w:val="24"/>
        <w:szCs w:val="24"/>
        <w:u w:val="none"/>
      </w:rPr>
    </w:lvl>
    <w:lvl w:ilvl="1" w:tplc="18CEDE90" w:tentative="1">
      <w:start w:val="1"/>
      <w:numFmt w:val="lowerLetter"/>
      <w:lvlText w:val="%2."/>
      <w:lvlJc w:val="left"/>
      <w:pPr>
        <w:tabs>
          <w:tab w:val="num" w:pos="3420"/>
        </w:tabs>
        <w:ind w:left="3420" w:hanging="360"/>
      </w:pPr>
    </w:lvl>
    <w:lvl w:ilvl="2" w:tplc="D0E21EBC" w:tentative="1">
      <w:start w:val="1"/>
      <w:numFmt w:val="lowerRoman"/>
      <w:lvlText w:val="%3."/>
      <w:lvlJc w:val="right"/>
      <w:pPr>
        <w:tabs>
          <w:tab w:val="num" w:pos="4140"/>
        </w:tabs>
        <w:ind w:left="4140" w:hanging="180"/>
      </w:pPr>
    </w:lvl>
    <w:lvl w:ilvl="3" w:tplc="8CD08F3A" w:tentative="1">
      <w:start w:val="1"/>
      <w:numFmt w:val="decimal"/>
      <w:lvlText w:val="%4."/>
      <w:lvlJc w:val="left"/>
      <w:pPr>
        <w:tabs>
          <w:tab w:val="num" w:pos="4860"/>
        </w:tabs>
        <w:ind w:left="4860" w:hanging="360"/>
      </w:pPr>
    </w:lvl>
    <w:lvl w:ilvl="4" w:tplc="42A8B326" w:tentative="1">
      <w:start w:val="1"/>
      <w:numFmt w:val="lowerLetter"/>
      <w:lvlText w:val="%5."/>
      <w:lvlJc w:val="left"/>
      <w:pPr>
        <w:tabs>
          <w:tab w:val="num" w:pos="5580"/>
        </w:tabs>
        <w:ind w:left="5580" w:hanging="360"/>
      </w:pPr>
    </w:lvl>
    <w:lvl w:ilvl="5" w:tplc="42A4EBA0" w:tentative="1">
      <w:start w:val="1"/>
      <w:numFmt w:val="lowerRoman"/>
      <w:lvlText w:val="%6."/>
      <w:lvlJc w:val="right"/>
      <w:pPr>
        <w:tabs>
          <w:tab w:val="num" w:pos="6300"/>
        </w:tabs>
        <w:ind w:left="6300" w:hanging="180"/>
      </w:pPr>
    </w:lvl>
    <w:lvl w:ilvl="6" w:tplc="E5406ACC" w:tentative="1">
      <w:start w:val="1"/>
      <w:numFmt w:val="decimal"/>
      <w:lvlText w:val="%7."/>
      <w:lvlJc w:val="left"/>
      <w:pPr>
        <w:tabs>
          <w:tab w:val="num" w:pos="7020"/>
        </w:tabs>
        <w:ind w:left="7020" w:hanging="360"/>
      </w:pPr>
    </w:lvl>
    <w:lvl w:ilvl="7" w:tplc="794E02C6" w:tentative="1">
      <w:start w:val="1"/>
      <w:numFmt w:val="lowerLetter"/>
      <w:lvlText w:val="%8."/>
      <w:lvlJc w:val="left"/>
      <w:pPr>
        <w:tabs>
          <w:tab w:val="num" w:pos="7740"/>
        </w:tabs>
        <w:ind w:left="7740" w:hanging="360"/>
      </w:pPr>
    </w:lvl>
    <w:lvl w:ilvl="8" w:tplc="BCE068D2" w:tentative="1">
      <w:start w:val="1"/>
      <w:numFmt w:val="lowerRoman"/>
      <w:lvlText w:val="%9."/>
      <w:lvlJc w:val="right"/>
      <w:pPr>
        <w:tabs>
          <w:tab w:val="num" w:pos="8460"/>
        </w:tabs>
        <w:ind w:left="8460" w:hanging="180"/>
      </w:pPr>
    </w:lvl>
  </w:abstractNum>
  <w:abstractNum w:abstractNumId="74" w15:restartNumberingAfterBreak="0">
    <w:nsid w:val="3D256D24"/>
    <w:multiLevelType w:val="multilevel"/>
    <w:tmpl w:val="7784A5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D2B498D"/>
    <w:multiLevelType w:val="hybridMultilevel"/>
    <w:tmpl w:val="CFF0A5D8"/>
    <w:lvl w:ilvl="0" w:tplc="7618DDE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ED10A5F"/>
    <w:multiLevelType w:val="multilevel"/>
    <w:tmpl w:val="B212F522"/>
    <w:lvl w:ilvl="0">
      <w:start w:val="1"/>
      <w:numFmt w:val="decimal"/>
      <w:lvlText w:val="%1."/>
      <w:lvlJc w:val="left"/>
      <w:pPr>
        <w:tabs>
          <w:tab w:val="num" w:pos="0"/>
        </w:tabs>
        <w:ind w:left="432" w:hanging="432"/>
      </w:pPr>
      <w:rPr>
        <w:rFonts w:hint="default"/>
        <w:b w:val="0"/>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Segoe UI Symbol" w:hAnsi="Segoe UI Symbol" w:hint="default"/>
        <w:b w:val="0"/>
        <w:i w:val="0"/>
        <w:sz w:val="24"/>
        <w:szCs w:val="20"/>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78" w15:restartNumberingAfterBreak="0">
    <w:nsid w:val="40C86B32"/>
    <w:multiLevelType w:val="hybridMultilevel"/>
    <w:tmpl w:val="7EB08630"/>
    <w:lvl w:ilvl="0" w:tplc="82546A06">
      <w:start w:val="1"/>
      <w:numFmt w:val="lowerLetter"/>
      <w:lvlText w:val="(%1)"/>
      <w:lvlJc w:val="left"/>
      <w:pPr>
        <w:tabs>
          <w:tab w:val="num" w:pos="5084"/>
        </w:tabs>
        <w:ind w:left="5084" w:hanging="576"/>
      </w:pPr>
      <w:rPr>
        <w:rFonts w:ascii="Segoe UI Symbol" w:hAnsi="Segoe UI Symbol" w:cs="Times New Roman" w:hint="default"/>
        <w:b w:val="0"/>
        <w:i w:val="0"/>
        <w:color w:val="auto"/>
        <w:sz w:val="22"/>
        <w:szCs w:val="22"/>
        <w:u w:val="none"/>
      </w:rPr>
    </w:lvl>
    <w:lvl w:ilvl="1" w:tplc="FFFFFFFF" w:tentative="1">
      <w:start w:val="1"/>
      <w:numFmt w:val="lowerLetter"/>
      <w:lvlText w:val="%2."/>
      <w:lvlJc w:val="left"/>
      <w:pPr>
        <w:tabs>
          <w:tab w:val="num" w:pos="5588"/>
        </w:tabs>
        <w:ind w:left="5588" w:hanging="360"/>
      </w:pPr>
    </w:lvl>
    <w:lvl w:ilvl="2" w:tplc="FFFFFFFF" w:tentative="1">
      <w:start w:val="1"/>
      <w:numFmt w:val="lowerRoman"/>
      <w:lvlText w:val="%3."/>
      <w:lvlJc w:val="right"/>
      <w:pPr>
        <w:tabs>
          <w:tab w:val="num" w:pos="6308"/>
        </w:tabs>
        <w:ind w:left="6308" w:hanging="180"/>
      </w:pPr>
    </w:lvl>
    <w:lvl w:ilvl="3" w:tplc="FFFFFFFF" w:tentative="1">
      <w:start w:val="1"/>
      <w:numFmt w:val="decimal"/>
      <w:lvlText w:val="%4."/>
      <w:lvlJc w:val="left"/>
      <w:pPr>
        <w:tabs>
          <w:tab w:val="num" w:pos="7028"/>
        </w:tabs>
        <w:ind w:left="7028" w:hanging="360"/>
      </w:pPr>
    </w:lvl>
    <w:lvl w:ilvl="4" w:tplc="FFFFFFFF" w:tentative="1">
      <w:start w:val="1"/>
      <w:numFmt w:val="lowerLetter"/>
      <w:lvlText w:val="%5."/>
      <w:lvlJc w:val="left"/>
      <w:pPr>
        <w:tabs>
          <w:tab w:val="num" w:pos="7748"/>
        </w:tabs>
        <w:ind w:left="7748" w:hanging="360"/>
      </w:pPr>
    </w:lvl>
    <w:lvl w:ilvl="5" w:tplc="FFFFFFFF" w:tentative="1">
      <w:start w:val="1"/>
      <w:numFmt w:val="lowerRoman"/>
      <w:lvlText w:val="%6."/>
      <w:lvlJc w:val="right"/>
      <w:pPr>
        <w:tabs>
          <w:tab w:val="num" w:pos="8468"/>
        </w:tabs>
        <w:ind w:left="8468" w:hanging="180"/>
      </w:pPr>
    </w:lvl>
    <w:lvl w:ilvl="6" w:tplc="FFFFFFFF" w:tentative="1">
      <w:start w:val="1"/>
      <w:numFmt w:val="decimal"/>
      <w:lvlText w:val="%7."/>
      <w:lvlJc w:val="left"/>
      <w:pPr>
        <w:tabs>
          <w:tab w:val="num" w:pos="9188"/>
        </w:tabs>
        <w:ind w:left="9188" w:hanging="360"/>
      </w:pPr>
    </w:lvl>
    <w:lvl w:ilvl="7" w:tplc="FFFFFFFF" w:tentative="1">
      <w:start w:val="1"/>
      <w:numFmt w:val="lowerLetter"/>
      <w:lvlText w:val="%8."/>
      <w:lvlJc w:val="left"/>
      <w:pPr>
        <w:tabs>
          <w:tab w:val="num" w:pos="9908"/>
        </w:tabs>
        <w:ind w:left="9908" w:hanging="360"/>
      </w:pPr>
    </w:lvl>
    <w:lvl w:ilvl="8" w:tplc="FFFFFFFF" w:tentative="1">
      <w:start w:val="1"/>
      <w:numFmt w:val="lowerRoman"/>
      <w:lvlText w:val="%9."/>
      <w:lvlJc w:val="right"/>
      <w:pPr>
        <w:tabs>
          <w:tab w:val="num" w:pos="10628"/>
        </w:tabs>
        <w:ind w:left="10628" w:hanging="180"/>
      </w:pPr>
    </w:lvl>
  </w:abstractNum>
  <w:abstractNum w:abstractNumId="79" w15:restartNumberingAfterBreak="0">
    <w:nsid w:val="419F421A"/>
    <w:multiLevelType w:val="hybridMultilevel"/>
    <w:tmpl w:val="6DB2C4F0"/>
    <w:lvl w:ilvl="0" w:tplc="2000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229726D"/>
    <w:multiLevelType w:val="hybridMultilevel"/>
    <w:tmpl w:val="E08AC64C"/>
    <w:lvl w:ilvl="0" w:tplc="DDF0DA46">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4358473F"/>
    <w:multiLevelType w:val="multilevel"/>
    <w:tmpl w:val="9FD674A4"/>
    <w:lvl w:ilvl="0">
      <w:start w:val="3"/>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35B2D3C"/>
    <w:multiLevelType w:val="hybridMultilevel"/>
    <w:tmpl w:val="106C6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35D7B99"/>
    <w:multiLevelType w:val="multilevel"/>
    <w:tmpl w:val="42A064F4"/>
    <w:lvl w:ilvl="0">
      <w:start w:val="18"/>
      <w:numFmt w:val="decimal"/>
      <w:lvlText w:val="%1"/>
      <w:lvlJc w:val="left"/>
      <w:pPr>
        <w:tabs>
          <w:tab w:val="num" w:pos="600"/>
        </w:tabs>
        <w:ind w:left="600" w:hanging="600"/>
      </w:pPr>
      <w:rPr>
        <w:rFonts w:cs="Times New Roman" w:hint="default"/>
      </w:rPr>
    </w:lvl>
    <w:lvl w:ilvl="1">
      <w:start w:val="1"/>
      <w:numFmt w:val="decimal"/>
      <w:lvlText w:val="18.%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Letter"/>
      <w:lvlText w:val="(%4)"/>
      <w:lvlJc w:val="left"/>
      <w:pPr>
        <w:tabs>
          <w:tab w:val="num" w:pos="1901"/>
        </w:tabs>
        <w:ind w:left="1512" w:hanging="331"/>
      </w:pPr>
      <w:rPr>
        <w:rFonts w:ascii="Times New Roman" w:eastAsia="Times New Roman" w:hAnsi="Times New Roman" w:cs="Calibri"/>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15:restartNumberingAfterBreak="0">
    <w:nsid w:val="44A069E6"/>
    <w:multiLevelType w:val="multilevel"/>
    <w:tmpl w:val="1CFA1B1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46CE1275"/>
    <w:multiLevelType w:val="multilevel"/>
    <w:tmpl w:val="3FDAF722"/>
    <w:lvl w:ilvl="0">
      <w:start w:val="1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484D7B69"/>
    <w:multiLevelType w:val="hybridMultilevel"/>
    <w:tmpl w:val="67246FD0"/>
    <w:lvl w:ilvl="0" w:tplc="0130CBFA">
      <w:start w:val="1"/>
      <w:numFmt w:val="decimal"/>
      <w:lvlText w:val="40.%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4858106A"/>
    <w:multiLevelType w:val="multilevel"/>
    <w:tmpl w:val="ABB01E9C"/>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48A40E12"/>
    <w:multiLevelType w:val="multilevel"/>
    <w:tmpl w:val="45066380"/>
    <w:lvl w:ilvl="0">
      <w:start w:val="30"/>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49272E5C"/>
    <w:multiLevelType w:val="hybridMultilevel"/>
    <w:tmpl w:val="8A74F82C"/>
    <w:lvl w:ilvl="0" w:tplc="548AA4B4">
      <w:start w:val="1"/>
      <w:numFmt w:val="lowerLetter"/>
      <w:lvlText w:val="(%1)"/>
      <w:lvlJc w:val="left"/>
      <w:pPr>
        <w:ind w:left="720" w:hanging="360"/>
      </w:pPr>
      <w:rPr>
        <w:rFonts w:ascii="Segoe UI Symbol" w:hAnsi="Segoe UI Symbol"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B37D244"/>
    <w:multiLevelType w:val="hybridMultilevel"/>
    <w:tmpl w:val="FFFFFFFF"/>
    <w:lvl w:ilvl="0" w:tplc="5A062BF4">
      <w:start w:val="1"/>
      <w:numFmt w:val="decimal"/>
      <w:lvlText w:val="•"/>
      <w:lvlJc w:val="left"/>
      <w:pPr>
        <w:ind w:left="720" w:hanging="360"/>
      </w:pPr>
    </w:lvl>
    <w:lvl w:ilvl="1" w:tplc="9FDC6D6C">
      <w:start w:val="1"/>
      <w:numFmt w:val="lowerLetter"/>
      <w:lvlText w:val="%2."/>
      <w:lvlJc w:val="left"/>
      <w:pPr>
        <w:ind w:left="1440" w:hanging="360"/>
      </w:pPr>
    </w:lvl>
    <w:lvl w:ilvl="2" w:tplc="38A809F4">
      <w:start w:val="1"/>
      <w:numFmt w:val="lowerRoman"/>
      <w:lvlText w:val="%3."/>
      <w:lvlJc w:val="right"/>
      <w:pPr>
        <w:ind w:left="2160" w:hanging="180"/>
      </w:pPr>
    </w:lvl>
    <w:lvl w:ilvl="3" w:tplc="3E5A5810">
      <w:start w:val="1"/>
      <w:numFmt w:val="decimal"/>
      <w:lvlText w:val="%4."/>
      <w:lvlJc w:val="left"/>
      <w:pPr>
        <w:ind w:left="2880" w:hanging="360"/>
      </w:pPr>
    </w:lvl>
    <w:lvl w:ilvl="4" w:tplc="E372405C">
      <w:start w:val="1"/>
      <w:numFmt w:val="lowerLetter"/>
      <w:lvlText w:val="%5."/>
      <w:lvlJc w:val="left"/>
      <w:pPr>
        <w:ind w:left="3600" w:hanging="360"/>
      </w:pPr>
    </w:lvl>
    <w:lvl w:ilvl="5" w:tplc="8E1EBF08">
      <w:start w:val="1"/>
      <w:numFmt w:val="lowerRoman"/>
      <w:lvlText w:val="%6."/>
      <w:lvlJc w:val="right"/>
      <w:pPr>
        <w:ind w:left="4320" w:hanging="180"/>
      </w:pPr>
    </w:lvl>
    <w:lvl w:ilvl="6" w:tplc="17F0B246">
      <w:start w:val="1"/>
      <w:numFmt w:val="decimal"/>
      <w:lvlText w:val="%7."/>
      <w:lvlJc w:val="left"/>
      <w:pPr>
        <w:ind w:left="5040" w:hanging="360"/>
      </w:pPr>
    </w:lvl>
    <w:lvl w:ilvl="7" w:tplc="A7EEF076">
      <w:start w:val="1"/>
      <w:numFmt w:val="lowerLetter"/>
      <w:lvlText w:val="%8."/>
      <w:lvlJc w:val="left"/>
      <w:pPr>
        <w:ind w:left="5760" w:hanging="360"/>
      </w:pPr>
    </w:lvl>
    <w:lvl w:ilvl="8" w:tplc="96968266">
      <w:start w:val="1"/>
      <w:numFmt w:val="lowerRoman"/>
      <w:lvlText w:val="%9."/>
      <w:lvlJc w:val="right"/>
      <w:pPr>
        <w:ind w:left="6480" w:hanging="180"/>
      </w:pPr>
    </w:lvl>
  </w:abstractNum>
  <w:abstractNum w:abstractNumId="91" w15:restartNumberingAfterBreak="0">
    <w:nsid w:val="4D10237D"/>
    <w:multiLevelType w:val="multilevel"/>
    <w:tmpl w:val="E56CE314"/>
    <w:lvl w:ilvl="0">
      <w:start w:val="7"/>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4D6262C9"/>
    <w:multiLevelType w:val="multilevel"/>
    <w:tmpl w:val="6EA29C10"/>
    <w:lvl w:ilvl="0">
      <w:start w:val="1"/>
      <w:numFmt w:val="decimal"/>
      <w:pStyle w:val="Header2-SubClauses"/>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4" w15:restartNumberingAfterBreak="0">
    <w:nsid w:val="4F314890"/>
    <w:multiLevelType w:val="hybridMultilevel"/>
    <w:tmpl w:val="B7B2A050"/>
    <w:lvl w:ilvl="0" w:tplc="C2361DB4">
      <w:start w:val="1"/>
      <w:numFmt w:val="low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5" w15:restartNumberingAfterBreak="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96" w15:restartNumberingAfterBreak="0">
    <w:nsid w:val="50E777C3"/>
    <w:multiLevelType w:val="hybridMultilevel"/>
    <w:tmpl w:val="1F7AF114"/>
    <w:lvl w:ilvl="0" w:tplc="347AA396">
      <w:start w:val="1"/>
      <w:numFmt w:val="lowerLetter"/>
      <w:lvlText w:val="(%1)"/>
      <w:lvlJc w:val="left"/>
      <w:pPr>
        <w:tabs>
          <w:tab w:val="num" w:pos="720"/>
        </w:tabs>
        <w:ind w:left="1080" w:hanging="446"/>
      </w:pPr>
      <w:rPr>
        <w:rFonts w:ascii="Segoe UI Symbol" w:hAnsi="Segoe UI Symbol" w:cs="Times New Roman" w:hint="default"/>
        <w:b w:val="0"/>
        <w:i w:val="0"/>
        <w:color w:val="auto"/>
        <w:sz w:val="24"/>
        <w:szCs w:val="24"/>
        <w:u w:val="none"/>
      </w:rPr>
    </w:lvl>
    <w:lvl w:ilvl="1" w:tplc="E03E3244">
      <w:start w:val="3"/>
      <w:numFmt w:val="lowerLetter"/>
      <w:lvlText w:val="(%2)"/>
      <w:lvlJc w:val="left"/>
      <w:pPr>
        <w:tabs>
          <w:tab w:val="num" w:pos="1620"/>
        </w:tabs>
        <w:ind w:left="1620" w:hanging="540"/>
      </w:pPr>
      <w:rPr>
        <w:rFonts w:hint="default"/>
      </w:rPr>
    </w:lvl>
    <w:lvl w:ilvl="2" w:tplc="DD20BD6C">
      <w:start w:val="2"/>
      <w:numFmt w:val="lowerLetter"/>
      <w:lvlText w:val="(%3)"/>
      <w:lvlJc w:val="left"/>
      <w:pPr>
        <w:tabs>
          <w:tab w:val="num" w:pos="2520"/>
        </w:tabs>
        <w:ind w:left="2520" w:hanging="540"/>
      </w:pPr>
      <w:rPr>
        <w:rFonts w:hint="default"/>
        <w:b/>
        <w:i w:val="0"/>
        <w:color w:val="auto"/>
        <w:sz w:val="22"/>
        <w:szCs w:val="22"/>
        <w:u w:val="none"/>
      </w:rPr>
    </w:lvl>
    <w:lvl w:ilvl="3" w:tplc="840C4360" w:tentative="1">
      <w:start w:val="1"/>
      <w:numFmt w:val="decimal"/>
      <w:lvlText w:val="%4."/>
      <w:lvlJc w:val="left"/>
      <w:pPr>
        <w:tabs>
          <w:tab w:val="num" w:pos="2880"/>
        </w:tabs>
        <w:ind w:left="2880" w:hanging="360"/>
      </w:pPr>
    </w:lvl>
    <w:lvl w:ilvl="4" w:tplc="2E34FD1C" w:tentative="1">
      <w:start w:val="1"/>
      <w:numFmt w:val="lowerLetter"/>
      <w:lvlText w:val="%5."/>
      <w:lvlJc w:val="left"/>
      <w:pPr>
        <w:tabs>
          <w:tab w:val="num" w:pos="3600"/>
        </w:tabs>
        <w:ind w:left="3600" w:hanging="360"/>
      </w:pPr>
    </w:lvl>
    <w:lvl w:ilvl="5" w:tplc="D632F3E2" w:tentative="1">
      <w:start w:val="1"/>
      <w:numFmt w:val="lowerRoman"/>
      <w:lvlText w:val="%6."/>
      <w:lvlJc w:val="right"/>
      <w:pPr>
        <w:tabs>
          <w:tab w:val="num" w:pos="4320"/>
        </w:tabs>
        <w:ind w:left="4320" w:hanging="180"/>
      </w:pPr>
    </w:lvl>
    <w:lvl w:ilvl="6" w:tplc="D6F05230" w:tentative="1">
      <w:start w:val="1"/>
      <w:numFmt w:val="decimal"/>
      <w:lvlText w:val="%7."/>
      <w:lvlJc w:val="left"/>
      <w:pPr>
        <w:tabs>
          <w:tab w:val="num" w:pos="5040"/>
        </w:tabs>
        <w:ind w:left="5040" w:hanging="360"/>
      </w:pPr>
    </w:lvl>
    <w:lvl w:ilvl="7" w:tplc="7D106AEE" w:tentative="1">
      <w:start w:val="1"/>
      <w:numFmt w:val="lowerLetter"/>
      <w:lvlText w:val="%8."/>
      <w:lvlJc w:val="left"/>
      <w:pPr>
        <w:tabs>
          <w:tab w:val="num" w:pos="5760"/>
        </w:tabs>
        <w:ind w:left="5760" w:hanging="360"/>
      </w:pPr>
    </w:lvl>
    <w:lvl w:ilvl="8" w:tplc="B8924F82" w:tentative="1">
      <w:start w:val="1"/>
      <w:numFmt w:val="lowerRoman"/>
      <w:lvlText w:val="%9."/>
      <w:lvlJc w:val="right"/>
      <w:pPr>
        <w:tabs>
          <w:tab w:val="num" w:pos="6480"/>
        </w:tabs>
        <w:ind w:left="6480" w:hanging="180"/>
      </w:pPr>
    </w:lvl>
  </w:abstractNum>
  <w:abstractNum w:abstractNumId="97" w15:restartNumberingAfterBreak="0">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98" w15:restartNumberingAfterBreak="0">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99" w15:restartNumberingAfterBreak="0">
    <w:nsid w:val="53147D9C"/>
    <w:multiLevelType w:val="multilevel"/>
    <w:tmpl w:val="7CC0538C"/>
    <w:lvl w:ilvl="0">
      <w:start w:val="1"/>
      <w:numFmt w:val="decimal"/>
      <w:isLgl/>
      <w:lvlText w:val="%1."/>
      <w:lvlJc w:val="left"/>
      <w:pPr>
        <w:tabs>
          <w:tab w:val="num" w:pos="432"/>
        </w:tabs>
        <w:ind w:left="432" w:hanging="432"/>
      </w:pPr>
      <w:rPr>
        <w:rFonts w:hint="default"/>
        <w:b/>
        <w:i w:val="0"/>
        <w:sz w:val="24"/>
      </w:rPr>
    </w:lvl>
    <w:lvl w:ilvl="1">
      <w:start w:val="1"/>
      <w:numFmt w:val="decimal"/>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1332"/>
        </w:tabs>
        <w:ind w:left="1332" w:hanging="432"/>
      </w:pPr>
      <w:rPr>
        <w:rFonts w:ascii="Segoe UI Symbol" w:hAnsi="Segoe UI Symbol"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0" w15:restartNumberingAfterBreak="0">
    <w:nsid w:val="537910C4"/>
    <w:multiLevelType w:val="multilevel"/>
    <w:tmpl w:val="E59E6620"/>
    <w:lvl w:ilvl="0">
      <w:start w:val="3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53AB2033"/>
    <w:multiLevelType w:val="multilevel"/>
    <w:tmpl w:val="879850F0"/>
    <w:lvl w:ilvl="0">
      <w:start w:val="29"/>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03" w15:restartNumberingAfterBreak="0">
    <w:nsid w:val="54921EE0"/>
    <w:multiLevelType w:val="multilevel"/>
    <w:tmpl w:val="B2B4276E"/>
    <w:lvl w:ilvl="0">
      <w:start w:val="8"/>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57577BEA"/>
    <w:multiLevelType w:val="hybridMultilevel"/>
    <w:tmpl w:val="05A61DDC"/>
    <w:lvl w:ilvl="0" w:tplc="5EF8D7F4">
      <w:start w:val="1"/>
      <w:numFmt w:val="lowerRoman"/>
      <w:lvlText w:val="(%1)"/>
      <w:lvlJc w:val="left"/>
      <w:pPr>
        <w:ind w:left="1440" w:hanging="360"/>
      </w:pPr>
      <w:rPr>
        <w:rFonts w:hint="default"/>
        <w:b w:val="0"/>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6" w15:restartNumberingAfterBreak="0">
    <w:nsid w:val="590A274D"/>
    <w:multiLevelType w:val="hybridMultilevel"/>
    <w:tmpl w:val="70B09278"/>
    <w:lvl w:ilvl="0" w:tplc="A0CC4C0A">
      <w:start w:val="1"/>
      <w:numFmt w:val="upperLetter"/>
      <w:lvlText w:val="%1."/>
      <w:lvlJc w:val="lef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7" w15:restartNumberingAfterBreak="0">
    <w:nsid w:val="5BDB6618"/>
    <w:multiLevelType w:val="hybridMultilevel"/>
    <w:tmpl w:val="FFFFFFFF"/>
    <w:lvl w:ilvl="0" w:tplc="A5DA47A8">
      <w:start w:val="1"/>
      <w:numFmt w:val="decimal"/>
      <w:lvlText w:val="•"/>
      <w:lvlJc w:val="left"/>
      <w:pPr>
        <w:ind w:left="720" w:hanging="360"/>
      </w:pPr>
    </w:lvl>
    <w:lvl w:ilvl="1" w:tplc="5308B6D4">
      <w:start w:val="1"/>
      <w:numFmt w:val="lowerLetter"/>
      <w:lvlText w:val="%2."/>
      <w:lvlJc w:val="left"/>
      <w:pPr>
        <w:ind w:left="1440" w:hanging="360"/>
      </w:pPr>
    </w:lvl>
    <w:lvl w:ilvl="2" w:tplc="94E8F690">
      <w:start w:val="1"/>
      <w:numFmt w:val="lowerRoman"/>
      <w:lvlText w:val="%3."/>
      <w:lvlJc w:val="right"/>
      <w:pPr>
        <w:ind w:left="2160" w:hanging="180"/>
      </w:pPr>
    </w:lvl>
    <w:lvl w:ilvl="3" w:tplc="97E6B680">
      <w:start w:val="1"/>
      <w:numFmt w:val="decimal"/>
      <w:lvlText w:val="%4."/>
      <w:lvlJc w:val="left"/>
      <w:pPr>
        <w:ind w:left="2880" w:hanging="360"/>
      </w:pPr>
    </w:lvl>
    <w:lvl w:ilvl="4" w:tplc="C600A6FC">
      <w:start w:val="1"/>
      <w:numFmt w:val="lowerLetter"/>
      <w:lvlText w:val="%5."/>
      <w:lvlJc w:val="left"/>
      <w:pPr>
        <w:ind w:left="3600" w:hanging="360"/>
      </w:pPr>
    </w:lvl>
    <w:lvl w:ilvl="5" w:tplc="8B4EB17C">
      <w:start w:val="1"/>
      <w:numFmt w:val="lowerRoman"/>
      <w:lvlText w:val="%6."/>
      <w:lvlJc w:val="right"/>
      <w:pPr>
        <w:ind w:left="4320" w:hanging="180"/>
      </w:pPr>
    </w:lvl>
    <w:lvl w:ilvl="6" w:tplc="5DC81AE4">
      <w:start w:val="1"/>
      <w:numFmt w:val="decimal"/>
      <w:lvlText w:val="%7."/>
      <w:lvlJc w:val="left"/>
      <w:pPr>
        <w:ind w:left="5040" w:hanging="360"/>
      </w:pPr>
    </w:lvl>
    <w:lvl w:ilvl="7" w:tplc="1812B452">
      <w:start w:val="1"/>
      <w:numFmt w:val="lowerLetter"/>
      <w:lvlText w:val="%8."/>
      <w:lvlJc w:val="left"/>
      <w:pPr>
        <w:ind w:left="5760" w:hanging="360"/>
      </w:pPr>
    </w:lvl>
    <w:lvl w:ilvl="8" w:tplc="1C66C2E4">
      <w:start w:val="1"/>
      <w:numFmt w:val="lowerRoman"/>
      <w:lvlText w:val="%9."/>
      <w:lvlJc w:val="right"/>
      <w:pPr>
        <w:ind w:left="6480" w:hanging="180"/>
      </w:pPr>
    </w:lvl>
  </w:abstractNum>
  <w:abstractNum w:abstractNumId="108" w15:restartNumberingAfterBreak="0">
    <w:nsid w:val="5C0748EF"/>
    <w:multiLevelType w:val="multilevel"/>
    <w:tmpl w:val="E07ED6EC"/>
    <w:lvl w:ilvl="0">
      <w:start w:val="1"/>
      <w:numFmt w:val="decimal"/>
      <w:isLgl/>
      <w:lvlText w:val="%1."/>
      <w:lvlJc w:val="left"/>
      <w:pPr>
        <w:tabs>
          <w:tab w:val="num" w:pos="432"/>
        </w:tabs>
        <w:ind w:left="432" w:hanging="432"/>
      </w:pPr>
      <w:rPr>
        <w:rFonts w:hint="default"/>
        <w:b/>
        <w:i w:val="0"/>
        <w:sz w:val="24"/>
      </w:rPr>
    </w:lvl>
    <w:lvl w:ilvl="1">
      <w:start w:val="1"/>
      <w:numFmt w:val="decimal"/>
      <w:isLgl/>
      <w:lvlText w:val="%1.%2"/>
      <w:lvlJc w:val="left"/>
      <w:pPr>
        <w:tabs>
          <w:tab w:val="num" w:pos="1296"/>
        </w:tabs>
        <w:ind w:left="1296" w:hanging="576"/>
      </w:pPr>
      <w:rPr>
        <w:rFonts w:ascii="Segoe UI Symbol" w:hAnsi="Segoe UI Symbol" w:hint="default"/>
        <w:b/>
        <w:i w:val="0"/>
        <w:sz w:val="24"/>
      </w:rPr>
    </w:lvl>
    <w:lvl w:ilvl="2">
      <w:start w:val="1"/>
      <w:numFmt w:val="lowerLetter"/>
      <w:lvlText w:val="(%3)"/>
      <w:lvlJc w:val="left"/>
      <w:pPr>
        <w:tabs>
          <w:tab w:val="num" w:pos="864"/>
        </w:tabs>
        <w:ind w:left="864" w:hanging="432"/>
      </w:pPr>
      <w:rPr>
        <w:rFonts w:ascii="Segoe UI Symbol" w:hAnsi="Segoe UI Symbol"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9" w15:restartNumberingAfterBreak="0">
    <w:nsid w:val="5CD072D6"/>
    <w:multiLevelType w:val="multilevel"/>
    <w:tmpl w:val="AEB0174E"/>
    <w:lvl w:ilvl="0">
      <w:start w:val="1"/>
      <w:numFmt w:val="decimal"/>
      <w:pStyle w:val="S1-Header2"/>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5CF0394F"/>
    <w:multiLevelType w:val="multilevel"/>
    <w:tmpl w:val="EB245DF4"/>
    <w:lvl w:ilvl="0">
      <w:start w:val="22"/>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5D0423BD"/>
    <w:multiLevelType w:val="hybridMultilevel"/>
    <w:tmpl w:val="7BC6D8FC"/>
    <w:lvl w:ilvl="0" w:tplc="DD582C90">
      <w:start w:val="1"/>
      <w:numFmt w:val="lowerLetter"/>
      <w:lvlText w:val="(%1)"/>
      <w:lvlJc w:val="left"/>
      <w:pPr>
        <w:tabs>
          <w:tab w:val="num" w:pos="1152"/>
        </w:tabs>
        <w:ind w:left="720" w:firstLine="0"/>
      </w:pPr>
      <w:rPr>
        <w:rFonts w:hint="default"/>
      </w:rPr>
    </w:lvl>
    <w:lvl w:ilvl="1" w:tplc="F940C356" w:tentative="1">
      <w:start w:val="1"/>
      <w:numFmt w:val="lowerLetter"/>
      <w:lvlText w:val="%2."/>
      <w:lvlJc w:val="left"/>
      <w:pPr>
        <w:tabs>
          <w:tab w:val="num" w:pos="2160"/>
        </w:tabs>
        <w:ind w:left="2160" w:hanging="360"/>
      </w:pPr>
    </w:lvl>
    <w:lvl w:ilvl="2" w:tplc="6FAA5E46" w:tentative="1">
      <w:start w:val="1"/>
      <w:numFmt w:val="lowerRoman"/>
      <w:lvlText w:val="%3."/>
      <w:lvlJc w:val="right"/>
      <w:pPr>
        <w:tabs>
          <w:tab w:val="num" w:pos="2880"/>
        </w:tabs>
        <w:ind w:left="2880" w:hanging="180"/>
      </w:pPr>
    </w:lvl>
    <w:lvl w:ilvl="3" w:tplc="00B6C7CC" w:tentative="1">
      <w:start w:val="1"/>
      <w:numFmt w:val="decimal"/>
      <w:lvlText w:val="%4."/>
      <w:lvlJc w:val="left"/>
      <w:pPr>
        <w:tabs>
          <w:tab w:val="num" w:pos="3600"/>
        </w:tabs>
        <w:ind w:left="3600" w:hanging="360"/>
      </w:pPr>
    </w:lvl>
    <w:lvl w:ilvl="4" w:tplc="76A4F246" w:tentative="1">
      <w:start w:val="1"/>
      <w:numFmt w:val="lowerLetter"/>
      <w:lvlText w:val="%5."/>
      <w:lvlJc w:val="left"/>
      <w:pPr>
        <w:tabs>
          <w:tab w:val="num" w:pos="4320"/>
        </w:tabs>
        <w:ind w:left="4320" w:hanging="360"/>
      </w:pPr>
    </w:lvl>
    <w:lvl w:ilvl="5" w:tplc="FD507E58" w:tentative="1">
      <w:start w:val="1"/>
      <w:numFmt w:val="lowerRoman"/>
      <w:lvlText w:val="%6."/>
      <w:lvlJc w:val="right"/>
      <w:pPr>
        <w:tabs>
          <w:tab w:val="num" w:pos="5040"/>
        </w:tabs>
        <w:ind w:left="5040" w:hanging="180"/>
      </w:pPr>
    </w:lvl>
    <w:lvl w:ilvl="6" w:tplc="9B7422A6" w:tentative="1">
      <w:start w:val="1"/>
      <w:numFmt w:val="decimal"/>
      <w:lvlText w:val="%7."/>
      <w:lvlJc w:val="left"/>
      <w:pPr>
        <w:tabs>
          <w:tab w:val="num" w:pos="5760"/>
        </w:tabs>
        <w:ind w:left="5760" w:hanging="360"/>
      </w:pPr>
    </w:lvl>
    <w:lvl w:ilvl="7" w:tplc="97A03C1C" w:tentative="1">
      <w:start w:val="1"/>
      <w:numFmt w:val="lowerLetter"/>
      <w:lvlText w:val="%8."/>
      <w:lvlJc w:val="left"/>
      <w:pPr>
        <w:tabs>
          <w:tab w:val="num" w:pos="6480"/>
        </w:tabs>
        <w:ind w:left="6480" w:hanging="360"/>
      </w:pPr>
    </w:lvl>
    <w:lvl w:ilvl="8" w:tplc="5BE86C9E" w:tentative="1">
      <w:start w:val="1"/>
      <w:numFmt w:val="lowerRoman"/>
      <w:lvlText w:val="%9."/>
      <w:lvlJc w:val="right"/>
      <w:pPr>
        <w:tabs>
          <w:tab w:val="num" w:pos="7200"/>
        </w:tabs>
        <w:ind w:left="7200" w:hanging="180"/>
      </w:pPr>
    </w:lvl>
  </w:abstractNum>
  <w:abstractNum w:abstractNumId="112" w15:restartNumberingAfterBreak="0">
    <w:nsid w:val="5E0B11F3"/>
    <w:multiLevelType w:val="multilevel"/>
    <w:tmpl w:val="5CCECBD6"/>
    <w:lvl w:ilvl="0">
      <w:start w:val="3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E856EA7"/>
    <w:multiLevelType w:val="hybridMultilevel"/>
    <w:tmpl w:val="69F67BEC"/>
    <w:lvl w:ilvl="0" w:tplc="39980C3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77684EBC">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613874D6"/>
    <w:multiLevelType w:val="hybridMultilevel"/>
    <w:tmpl w:val="E288154C"/>
    <w:lvl w:ilvl="0" w:tplc="80104EEA">
      <w:start w:val="1"/>
      <w:numFmt w:val="decimal"/>
      <w:lvlText w:val="(%1)"/>
      <w:lvlJc w:val="left"/>
      <w:pPr>
        <w:ind w:left="360" w:hanging="360"/>
      </w:pPr>
      <w:rPr>
        <w:rFonts w:ascii="Segoe UI Symbol" w:eastAsia="Times New Roman" w:hAnsi="Segoe UI Symbol" w:cs="Times New Roman" w:hint="default"/>
        <w:b/>
        <w:bCs/>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2397C7D"/>
    <w:multiLevelType w:val="hybridMultilevel"/>
    <w:tmpl w:val="B96AB682"/>
    <w:lvl w:ilvl="0" w:tplc="269A3D34">
      <w:start w:val="1"/>
      <w:numFmt w:val="lowerLetter"/>
      <w:lvlText w:val="(%1)"/>
      <w:lvlJc w:val="left"/>
      <w:pPr>
        <w:tabs>
          <w:tab w:val="num" w:pos="432"/>
        </w:tabs>
        <w:ind w:left="0" w:firstLine="0"/>
      </w:pPr>
      <w:rPr>
        <w:rFonts w:hint="default"/>
      </w:rPr>
    </w:lvl>
    <w:lvl w:ilvl="1" w:tplc="67DC0374">
      <w:start w:val="1"/>
      <w:numFmt w:val="lowerRoman"/>
      <w:lvlText w:val="(%2)"/>
      <w:lvlJc w:val="left"/>
      <w:pPr>
        <w:tabs>
          <w:tab w:val="num" w:pos="1500"/>
        </w:tabs>
        <w:ind w:left="1500" w:hanging="420"/>
      </w:pPr>
      <w:rPr>
        <w:rFonts w:hint="default"/>
      </w:rPr>
    </w:lvl>
    <w:lvl w:ilvl="2" w:tplc="E3EC5338" w:tentative="1">
      <w:start w:val="1"/>
      <w:numFmt w:val="lowerRoman"/>
      <w:lvlText w:val="%3."/>
      <w:lvlJc w:val="right"/>
      <w:pPr>
        <w:tabs>
          <w:tab w:val="num" w:pos="2160"/>
        </w:tabs>
        <w:ind w:left="2160" w:hanging="180"/>
      </w:pPr>
    </w:lvl>
    <w:lvl w:ilvl="3" w:tplc="0C1A8518" w:tentative="1">
      <w:start w:val="1"/>
      <w:numFmt w:val="decimal"/>
      <w:lvlText w:val="%4."/>
      <w:lvlJc w:val="left"/>
      <w:pPr>
        <w:tabs>
          <w:tab w:val="num" w:pos="2880"/>
        </w:tabs>
        <w:ind w:left="2880" w:hanging="360"/>
      </w:pPr>
    </w:lvl>
    <w:lvl w:ilvl="4" w:tplc="8ED026DA" w:tentative="1">
      <w:start w:val="1"/>
      <w:numFmt w:val="lowerLetter"/>
      <w:lvlText w:val="%5."/>
      <w:lvlJc w:val="left"/>
      <w:pPr>
        <w:tabs>
          <w:tab w:val="num" w:pos="3600"/>
        </w:tabs>
        <w:ind w:left="3600" w:hanging="360"/>
      </w:pPr>
    </w:lvl>
    <w:lvl w:ilvl="5" w:tplc="EF6A4E18" w:tentative="1">
      <w:start w:val="1"/>
      <w:numFmt w:val="lowerRoman"/>
      <w:lvlText w:val="%6."/>
      <w:lvlJc w:val="right"/>
      <w:pPr>
        <w:tabs>
          <w:tab w:val="num" w:pos="4320"/>
        </w:tabs>
        <w:ind w:left="4320" w:hanging="180"/>
      </w:pPr>
    </w:lvl>
    <w:lvl w:ilvl="6" w:tplc="43CC63CC" w:tentative="1">
      <w:start w:val="1"/>
      <w:numFmt w:val="decimal"/>
      <w:lvlText w:val="%7."/>
      <w:lvlJc w:val="left"/>
      <w:pPr>
        <w:tabs>
          <w:tab w:val="num" w:pos="5040"/>
        </w:tabs>
        <w:ind w:left="5040" w:hanging="360"/>
      </w:pPr>
    </w:lvl>
    <w:lvl w:ilvl="7" w:tplc="E5720B94" w:tentative="1">
      <w:start w:val="1"/>
      <w:numFmt w:val="lowerLetter"/>
      <w:lvlText w:val="%8."/>
      <w:lvlJc w:val="left"/>
      <w:pPr>
        <w:tabs>
          <w:tab w:val="num" w:pos="5760"/>
        </w:tabs>
        <w:ind w:left="5760" w:hanging="360"/>
      </w:pPr>
    </w:lvl>
    <w:lvl w:ilvl="8" w:tplc="6C56BCCC" w:tentative="1">
      <w:start w:val="1"/>
      <w:numFmt w:val="lowerRoman"/>
      <w:lvlText w:val="%9."/>
      <w:lvlJc w:val="right"/>
      <w:pPr>
        <w:tabs>
          <w:tab w:val="num" w:pos="6480"/>
        </w:tabs>
        <w:ind w:left="6480" w:hanging="180"/>
      </w:pPr>
    </w:lvl>
  </w:abstractNum>
  <w:abstractNum w:abstractNumId="117" w15:restartNumberingAfterBreak="0">
    <w:nsid w:val="62DC6AE4"/>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3061A66"/>
    <w:multiLevelType w:val="hybridMultilevel"/>
    <w:tmpl w:val="C89EFA2C"/>
    <w:lvl w:ilvl="0" w:tplc="E9C6FCA0">
      <w:start w:val="1"/>
      <w:numFmt w:val="lowerLetter"/>
      <w:lvlText w:val="(%1)"/>
      <w:lvlJc w:val="left"/>
      <w:pPr>
        <w:ind w:left="720" w:hanging="360"/>
      </w:pPr>
      <w:rPr>
        <w:rFonts w:ascii="Segoe UI Symbol" w:hAnsi="Segoe UI Symbol" w:cs="Times New Roman"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9" w15:restartNumberingAfterBreak="0">
    <w:nsid w:val="630DCFDF"/>
    <w:multiLevelType w:val="hybridMultilevel"/>
    <w:tmpl w:val="FFFFFFFF"/>
    <w:lvl w:ilvl="0" w:tplc="2C88B6DC">
      <w:start w:val="1"/>
      <w:numFmt w:val="bullet"/>
      <w:lvlText w:val="·"/>
      <w:lvlJc w:val="left"/>
      <w:pPr>
        <w:ind w:left="720" w:hanging="360"/>
      </w:pPr>
      <w:rPr>
        <w:rFonts w:ascii="Symbol" w:hAnsi="Symbol" w:hint="default"/>
      </w:rPr>
    </w:lvl>
    <w:lvl w:ilvl="1" w:tplc="976EC97C">
      <w:start w:val="1"/>
      <w:numFmt w:val="bullet"/>
      <w:lvlText w:val="o"/>
      <w:lvlJc w:val="left"/>
      <w:pPr>
        <w:ind w:left="1440" w:hanging="360"/>
      </w:pPr>
      <w:rPr>
        <w:rFonts w:ascii="Courier New" w:hAnsi="Courier New" w:hint="default"/>
      </w:rPr>
    </w:lvl>
    <w:lvl w:ilvl="2" w:tplc="48BA7B3E">
      <w:start w:val="1"/>
      <w:numFmt w:val="bullet"/>
      <w:lvlText w:val=""/>
      <w:lvlJc w:val="left"/>
      <w:pPr>
        <w:ind w:left="2160" w:hanging="360"/>
      </w:pPr>
      <w:rPr>
        <w:rFonts w:ascii="Wingdings" w:hAnsi="Wingdings" w:hint="default"/>
      </w:rPr>
    </w:lvl>
    <w:lvl w:ilvl="3" w:tplc="5CF8F45E">
      <w:start w:val="1"/>
      <w:numFmt w:val="bullet"/>
      <w:lvlText w:val=""/>
      <w:lvlJc w:val="left"/>
      <w:pPr>
        <w:ind w:left="2880" w:hanging="360"/>
      </w:pPr>
      <w:rPr>
        <w:rFonts w:ascii="Symbol" w:hAnsi="Symbol" w:hint="default"/>
      </w:rPr>
    </w:lvl>
    <w:lvl w:ilvl="4" w:tplc="49082B34">
      <w:start w:val="1"/>
      <w:numFmt w:val="bullet"/>
      <w:lvlText w:val="o"/>
      <w:lvlJc w:val="left"/>
      <w:pPr>
        <w:ind w:left="3600" w:hanging="360"/>
      </w:pPr>
      <w:rPr>
        <w:rFonts w:ascii="Courier New" w:hAnsi="Courier New" w:hint="default"/>
      </w:rPr>
    </w:lvl>
    <w:lvl w:ilvl="5" w:tplc="E510338A">
      <w:start w:val="1"/>
      <w:numFmt w:val="bullet"/>
      <w:lvlText w:val=""/>
      <w:lvlJc w:val="left"/>
      <w:pPr>
        <w:ind w:left="4320" w:hanging="360"/>
      </w:pPr>
      <w:rPr>
        <w:rFonts w:ascii="Wingdings" w:hAnsi="Wingdings" w:hint="default"/>
      </w:rPr>
    </w:lvl>
    <w:lvl w:ilvl="6" w:tplc="8A462182">
      <w:start w:val="1"/>
      <w:numFmt w:val="bullet"/>
      <w:lvlText w:val=""/>
      <w:lvlJc w:val="left"/>
      <w:pPr>
        <w:ind w:left="5040" w:hanging="360"/>
      </w:pPr>
      <w:rPr>
        <w:rFonts w:ascii="Symbol" w:hAnsi="Symbol" w:hint="default"/>
      </w:rPr>
    </w:lvl>
    <w:lvl w:ilvl="7" w:tplc="E9B8FBA8">
      <w:start w:val="1"/>
      <w:numFmt w:val="bullet"/>
      <w:lvlText w:val="o"/>
      <w:lvlJc w:val="left"/>
      <w:pPr>
        <w:ind w:left="5760" w:hanging="360"/>
      </w:pPr>
      <w:rPr>
        <w:rFonts w:ascii="Courier New" w:hAnsi="Courier New" w:hint="default"/>
      </w:rPr>
    </w:lvl>
    <w:lvl w:ilvl="8" w:tplc="FE2EF89C">
      <w:start w:val="1"/>
      <w:numFmt w:val="bullet"/>
      <w:lvlText w:val=""/>
      <w:lvlJc w:val="left"/>
      <w:pPr>
        <w:ind w:left="6480" w:hanging="360"/>
      </w:pPr>
      <w:rPr>
        <w:rFonts w:ascii="Wingdings" w:hAnsi="Wingdings" w:hint="default"/>
      </w:rPr>
    </w:lvl>
  </w:abstractNum>
  <w:abstractNum w:abstractNumId="120" w15:restartNumberingAfterBreak="0">
    <w:nsid w:val="640F5B51"/>
    <w:multiLevelType w:val="multilevel"/>
    <w:tmpl w:val="25905CC6"/>
    <w:lvl w:ilvl="0">
      <w:start w:val="13"/>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652C24FE"/>
    <w:multiLevelType w:val="multilevel"/>
    <w:tmpl w:val="557E28D2"/>
    <w:lvl w:ilvl="0">
      <w:start w:val="26"/>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66FE7C7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67655956"/>
    <w:multiLevelType w:val="hybridMultilevel"/>
    <w:tmpl w:val="B0A43208"/>
    <w:lvl w:ilvl="0" w:tplc="2000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7765B2E"/>
    <w:multiLevelType w:val="hybridMultilevel"/>
    <w:tmpl w:val="F3B4C912"/>
    <w:lvl w:ilvl="0" w:tplc="2000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7822D01"/>
    <w:multiLevelType w:val="multilevel"/>
    <w:tmpl w:val="B8A89A6C"/>
    <w:lvl w:ilvl="0">
      <w:start w:val="19"/>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67CE098D"/>
    <w:multiLevelType w:val="multilevel"/>
    <w:tmpl w:val="6C7669E2"/>
    <w:lvl w:ilvl="0">
      <w:start w:val="27"/>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67F43F5F"/>
    <w:multiLevelType w:val="multilevel"/>
    <w:tmpl w:val="CBB0C57A"/>
    <w:lvl w:ilvl="0">
      <w:start w:val="17"/>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6ADA03B3"/>
    <w:multiLevelType w:val="hybridMultilevel"/>
    <w:tmpl w:val="54FCC32E"/>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9" w15:restartNumberingAfterBreak="0">
    <w:nsid w:val="6CF83D47"/>
    <w:multiLevelType w:val="multilevel"/>
    <w:tmpl w:val="EDB28ADE"/>
    <w:lvl w:ilvl="0">
      <w:start w:val="1"/>
      <w:numFmt w:val="decimal"/>
      <w:pStyle w:val="StyleHeader2-SubClausesLeft-001Hanging044After"/>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15:restartNumberingAfterBreak="0">
    <w:nsid w:val="6E101883"/>
    <w:multiLevelType w:val="hybridMultilevel"/>
    <w:tmpl w:val="080CF0F4"/>
    <w:lvl w:ilvl="0" w:tplc="55F2B4B2">
      <w:start w:val="1"/>
      <w:numFmt w:val="lowerLetter"/>
      <w:lvlText w:val="(%1)"/>
      <w:lvlJc w:val="left"/>
      <w:pPr>
        <w:ind w:left="637"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131" w15:restartNumberingAfterBreak="0">
    <w:nsid w:val="6EB2651B"/>
    <w:multiLevelType w:val="hybridMultilevel"/>
    <w:tmpl w:val="29F64926"/>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32" w15:restartNumberingAfterBreak="0">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133" w15:restartNumberingAfterBreak="0">
    <w:nsid w:val="6F113190"/>
    <w:multiLevelType w:val="hybridMultilevel"/>
    <w:tmpl w:val="BC0805F0"/>
    <w:lvl w:ilvl="0" w:tplc="1FDA42C8">
      <w:start w:val="1"/>
      <w:numFmt w:val="lowerRoman"/>
      <w:lvlText w:val="(%1)"/>
      <w:lvlJc w:val="left"/>
      <w:pPr>
        <w:ind w:left="2160" w:hanging="360"/>
      </w:pPr>
      <w:rPr>
        <w:rFonts w:hint="default"/>
        <w:b w:val="0"/>
        <w:i w:val="0"/>
        <w:color w:val="auto"/>
        <w:sz w:val="24"/>
        <w:szCs w:val="24"/>
        <w:u w:val="none"/>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4" w15:restartNumberingAfterBreak="0">
    <w:nsid w:val="6FBB3B71"/>
    <w:multiLevelType w:val="multilevel"/>
    <w:tmpl w:val="273EF446"/>
    <w:lvl w:ilvl="0">
      <w:start w:val="17"/>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0775F53"/>
    <w:multiLevelType w:val="hybridMultilevel"/>
    <w:tmpl w:val="9CCCDE92"/>
    <w:lvl w:ilvl="0" w:tplc="A21CBAD4">
      <w:start w:val="1"/>
      <w:numFmt w:val="lowerLetter"/>
      <w:lvlText w:val="(%1)"/>
      <w:lvlJc w:val="left"/>
      <w:pPr>
        <w:ind w:left="1080" w:hanging="360"/>
      </w:pPr>
      <w:rPr>
        <w:rFonts w:cs="Times New Roman" w:hint="default"/>
      </w:rPr>
    </w:lvl>
    <w:lvl w:ilvl="1" w:tplc="2F8EC3A6">
      <w:start w:val="1"/>
      <w:numFmt w:val="lowerLetter"/>
      <w:lvlText w:val="(%2)"/>
      <w:lvlJc w:val="left"/>
      <w:pPr>
        <w:ind w:left="151" w:hanging="360"/>
      </w:pPr>
      <w:rPr>
        <w:rFonts w:ascii="Times New Roman" w:eastAsia="Times New Roman" w:hAnsi="Times New Roman" w:cs="Times New Roman"/>
      </w:rPr>
    </w:lvl>
    <w:lvl w:ilvl="2" w:tplc="2578EBA8">
      <w:start w:val="1"/>
      <w:numFmt w:val="lowerLetter"/>
      <w:lvlText w:val="(%3)"/>
      <w:lvlJc w:val="left"/>
      <w:pPr>
        <w:ind w:left="2520" w:hanging="180"/>
      </w:pPr>
      <w:rPr>
        <w:rFonts w:cs="Times New Roman" w:hint="default"/>
        <w:i w:val="0"/>
      </w:rPr>
    </w:lvl>
    <w:lvl w:ilvl="3" w:tplc="8C1A2638">
      <w:start w:val="3"/>
      <w:numFmt w:val="lowerLetter"/>
      <w:lvlText w:val="%4)"/>
      <w:lvlJc w:val="left"/>
      <w:pPr>
        <w:ind w:left="3240" w:hanging="360"/>
      </w:pPr>
      <w:rPr>
        <w:rFonts w:cs="Times New Roman" w:hint="default"/>
        <w:b w:val="0"/>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7" w15:restartNumberingAfterBreak="0">
    <w:nsid w:val="70A95AC2"/>
    <w:multiLevelType w:val="hybridMultilevel"/>
    <w:tmpl w:val="0F86C95A"/>
    <w:lvl w:ilvl="0" w:tplc="2000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1AE69F2"/>
    <w:multiLevelType w:val="hybridMultilevel"/>
    <w:tmpl w:val="CEF2AE60"/>
    <w:lvl w:ilvl="0" w:tplc="DF7C5766">
      <w:start w:val="1"/>
      <w:numFmt w:val="lowerLetter"/>
      <w:lvlText w:val="(%1)"/>
      <w:lvlJc w:val="left"/>
      <w:pPr>
        <w:ind w:left="1080" w:hanging="360"/>
      </w:pPr>
      <w:rPr>
        <w:rFonts w:ascii="Segoe UI Symbol" w:hAnsi="Segoe UI Symbol" w:cs="Times New Roman" w:hint="default"/>
        <w:b/>
        <w:bCs w:val="0"/>
        <w:i w:val="0"/>
        <w:color w:val="auto"/>
        <w:sz w:val="24"/>
        <w:szCs w:val="24"/>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3D5C79B4">
      <w:start w:val="1"/>
      <w:numFmt w:val="decimal"/>
      <w:lvlText w:val="%4."/>
      <w:lvlJc w:val="left"/>
      <w:pPr>
        <w:ind w:left="3240" w:hanging="360"/>
      </w:pPr>
      <w:rPr>
        <w:i w:val="0"/>
        <w:iCs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71D7098C"/>
    <w:multiLevelType w:val="hybridMultilevel"/>
    <w:tmpl w:val="6B9251C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0" w15:restartNumberingAfterBreak="0">
    <w:nsid w:val="743727EA"/>
    <w:multiLevelType w:val="hybridMultilevel"/>
    <w:tmpl w:val="B5B8E0B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1" w15:restartNumberingAfterBreak="0">
    <w:nsid w:val="74540768"/>
    <w:multiLevelType w:val="hybridMultilevel"/>
    <w:tmpl w:val="EBA2246C"/>
    <w:lvl w:ilvl="0" w:tplc="B56698B0">
      <w:start w:val="1"/>
      <w:numFmt w:val="lowerLetter"/>
      <w:lvlText w:val="(%1)"/>
      <w:lvlJc w:val="left"/>
      <w:pPr>
        <w:ind w:left="1080" w:hanging="360"/>
      </w:pPr>
      <w:rPr>
        <w:rFonts w:hint="default"/>
      </w:rPr>
    </w:lvl>
    <w:lvl w:ilvl="1" w:tplc="B56698B0">
      <w:start w:val="1"/>
      <w:numFmt w:val="lowerLetter"/>
      <w:lvlText w:val="(%2)"/>
      <w:lvlJc w:val="left"/>
      <w:pPr>
        <w:ind w:left="151" w:hanging="360"/>
      </w:pPr>
      <w:rPr>
        <w:rFonts w:hint="default"/>
      </w:rPr>
    </w:lvl>
    <w:lvl w:ilvl="2" w:tplc="0409001B">
      <w:start w:val="1"/>
      <w:numFmt w:val="lowerRoman"/>
      <w:lvlText w:val="%3."/>
      <w:lvlJc w:val="right"/>
      <w:pPr>
        <w:ind w:left="2520" w:hanging="180"/>
      </w:pPr>
    </w:lvl>
    <w:lvl w:ilvl="3" w:tplc="8C1A2638">
      <w:start w:val="3"/>
      <w:numFmt w:val="lowerLetter"/>
      <w:lvlText w:val="%4)"/>
      <w:lvlJc w:val="left"/>
      <w:pPr>
        <w:ind w:left="3240" w:hanging="36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74941D4B"/>
    <w:multiLevelType w:val="multilevel"/>
    <w:tmpl w:val="B0925198"/>
    <w:lvl w:ilvl="0">
      <w:start w:val="2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5AD31C9"/>
    <w:multiLevelType w:val="hybridMultilevel"/>
    <w:tmpl w:val="80304384"/>
    <w:lvl w:ilvl="0" w:tplc="3D5674C0">
      <w:start w:val="1"/>
      <w:numFmt w:val="lowerLetter"/>
      <w:lvlText w:val="(%1)"/>
      <w:lvlJc w:val="left"/>
      <w:pPr>
        <w:ind w:left="5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6" w15:restartNumberingAfterBreak="0">
    <w:nsid w:val="79AF05A4"/>
    <w:multiLevelType w:val="multilevel"/>
    <w:tmpl w:val="52F2925C"/>
    <w:lvl w:ilvl="0">
      <w:start w:val="34"/>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7A2A045D"/>
    <w:multiLevelType w:val="hybridMultilevel"/>
    <w:tmpl w:val="FFFFFFFF"/>
    <w:lvl w:ilvl="0" w:tplc="1C8476C8">
      <w:start w:val="1"/>
      <w:numFmt w:val="lowerRoman"/>
      <w:lvlText w:val="%1."/>
      <w:lvlJc w:val="right"/>
      <w:pPr>
        <w:ind w:left="720" w:hanging="360"/>
      </w:pPr>
    </w:lvl>
    <w:lvl w:ilvl="1" w:tplc="5B4CF332">
      <w:start w:val="1"/>
      <w:numFmt w:val="lowerLetter"/>
      <w:lvlText w:val="%2."/>
      <w:lvlJc w:val="left"/>
      <w:pPr>
        <w:ind w:left="1440" w:hanging="360"/>
      </w:pPr>
    </w:lvl>
    <w:lvl w:ilvl="2" w:tplc="8200AED2">
      <w:start w:val="1"/>
      <w:numFmt w:val="lowerRoman"/>
      <w:lvlText w:val="%3."/>
      <w:lvlJc w:val="right"/>
      <w:pPr>
        <w:ind w:left="2160" w:hanging="180"/>
      </w:pPr>
    </w:lvl>
    <w:lvl w:ilvl="3" w:tplc="191814AC">
      <w:start w:val="1"/>
      <w:numFmt w:val="decimal"/>
      <w:lvlText w:val="%4."/>
      <w:lvlJc w:val="left"/>
      <w:pPr>
        <w:ind w:left="2880" w:hanging="360"/>
      </w:pPr>
    </w:lvl>
    <w:lvl w:ilvl="4" w:tplc="93025228">
      <w:start w:val="1"/>
      <w:numFmt w:val="lowerLetter"/>
      <w:lvlText w:val="%5."/>
      <w:lvlJc w:val="left"/>
      <w:pPr>
        <w:ind w:left="3600" w:hanging="360"/>
      </w:pPr>
    </w:lvl>
    <w:lvl w:ilvl="5" w:tplc="42EE31A2">
      <w:start w:val="1"/>
      <w:numFmt w:val="lowerRoman"/>
      <w:lvlText w:val="%6."/>
      <w:lvlJc w:val="right"/>
      <w:pPr>
        <w:ind w:left="4320" w:hanging="180"/>
      </w:pPr>
    </w:lvl>
    <w:lvl w:ilvl="6" w:tplc="7A22F1DA">
      <w:start w:val="1"/>
      <w:numFmt w:val="decimal"/>
      <w:lvlText w:val="%7."/>
      <w:lvlJc w:val="left"/>
      <w:pPr>
        <w:ind w:left="5040" w:hanging="360"/>
      </w:pPr>
    </w:lvl>
    <w:lvl w:ilvl="7" w:tplc="0366C538">
      <w:start w:val="1"/>
      <w:numFmt w:val="lowerLetter"/>
      <w:lvlText w:val="%8."/>
      <w:lvlJc w:val="left"/>
      <w:pPr>
        <w:ind w:left="5760" w:hanging="360"/>
      </w:pPr>
    </w:lvl>
    <w:lvl w:ilvl="8" w:tplc="7CB00CA2">
      <w:start w:val="1"/>
      <w:numFmt w:val="lowerRoman"/>
      <w:lvlText w:val="%9."/>
      <w:lvlJc w:val="right"/>
      <w:pPr>
        <w:ind w:left="6480" w:hanging="180"/>
      </w:pPr>
    </w:lvl>
  </w:abstractNum>
  <w:abstractNum w:abstractNumId="148" w15:restartNumberingAfterBreak="0">
    <w:nsid w:val="7AFA2332"/>
    <w:multiLevelType w:val="hybridMultilevel"/>
    <w:tmpl w:val="93466602"/>
    <w:lvl w:ilvl="0" w:tplc="7AD265C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B4F5DD2"/>
    <w:multiLevelType w:val="multilevel"/>
    <w:tmpl w:val="075A80E4"/>
    <w:lvl w:ilvl="0">
      <w:start w:val="25"/>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15:restartNumberingAfterBreak="0">
    <w:nsid w:val="7BF70955"/>
    <w:multiLevelType w:val="hybridMultilevel"/>
    <w:tmpl w:val="BA0A9DD2"/>
    <w:lvl w:ilvl="0" w:tplc="FB52290C">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1" w15:restartNumberingAfterBreak="0">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7DCC5E86"/>
    <w:multiLevelType w:val="multilevel"/>
    <w:tmpl w:val="84F65580"/>
    <w:lvl w:ilvl="0">
      <w:start w:val="23"/>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4"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5" w15:restartNumberingAfterBreak="0">
    <w:nsid w:val="7F5775B1"/>
    <w:multiLevelType w:val="hybridMultilevel"/>
    <w:tmpl w:val="2D18724A"/>
    <w:lvl w:ilvl="0" w:tplc="E9C6FCA0">
      <w:start w:val="1"/>
      <w:numFmt w:val="lowerLetter"/>
      <w:lvlText w:val="(%1)"/>
      <w:lvlJc w:val="left"/>
      <w:pPr>
        <w:tabs>
          <w:tab w:val="num" w:pos="1872"/>
        </w:tabs>
        <w:ind w:left="1872" w:hanging="576"/>
      </w:pPr>
      <w:rPr>
        <w:rFonts w:ascii="Segoe UI Symbol" w:hAnsi="Segoe UI Symbol" w:cs="Times New Roman" w:hint="default"/>
        <w:b w:val="0"/>
        <w:i w:val="0"/>
        <w:color w:val="auto"/>
        <w:sz w:val="22"/>
        <w:szCs w:val="22"/>
        <w:u w:val="none"/>
      </w:rPr>
    </w:lvl>
    <w:lvl w:ilvl="1" w:tplc="5EF8D7F4">
      <w:start w:val="1"/>
      <w:numFmt w:val="lowerRoman"/>
      <w:lvlText w:val="(%2)"/>
      <w:lvlJc w:val="left"/>
      <w:pPr>
        <w:tabs>
          <w:tab w:val="num" w:pos="1800"/>
        </w:tabs>
        <w:ind w:left="1800" w:hanging="216"/>
      </w:pPr>
      <w:rPr>
        <w:rFonts w:hint="default"/>
        <w:b w:val="0"/>
        <w:i w:val="0"/>
      </w:rPr>
    </w:lvl>
    <w:lvl w:ilvl="2" w:tplc="6F0E0376">
      <w:start w:val="1"/>
      <w:numFmt w:val="lowerRoman"/>
      <w:lvlText w:val="%3."/>
      <w:lvlJc w:val="right"/>
      <w:pPr>
        <w:tabs>
          <w:tab w:val="num" w:pos="2160"/>
        </w:tabs>
        <w:ind w:left="2160" w:hanging="180"/>
      </w:pPr>
    </w:lvl>
    <w:lvl w:ilvl="3" w:tplc="054EBA20" w:tentative="1">
      <w:start w:val="1"/>
      <w:numFmt w:val="decimal"/>
      <w:lvlText w:val="%4."/>
      <w:lvlJc w:val="left"/>
      <w:pPr>
        <w:tabs>
          <w:tab w:val="num" w:pos="2880"/>
        </w:tabs>
        <w:ind w:left="2880" w:hanging="360"/>
      </w:pPr>
    </w:lvl>
    <w:lvl w:ilvl="4" w:tplc="0F769F10" w:tentative="1">
      <w:start w:val="1"/>
      <w:numFmt w:val="lowerLetter"/>
      <w:lvlText w:val="%5."/>
      <w:lvlJc w:val="left"/>
      <w:pPr>
        <w:tabs>
          <w:tab w:val="num" w:pos="3600"/>
        </w:tabs>
        <w:ind w:left="3600" w:hanging="360"/>
      </w:pPr>
    </w:lvl>
    <w:lvl w:ilvl="5" w:tplc="D382E2FE" w:tentative="1">
      <w:start w:val="1"/>
      <w:numFmt w:val="lowerRoman"/>
      <w:lvlText w:val="%6."/>
      <w:lvlJc w:val="right"/>
      <w:pPr>
        <w:tabs>
          <w:tab w:val="num" w:pos="4320"/>
        </w:tabs>
        <w:ind w:left="4320" w:hanging="180"/>
      </w:pPr>
    </w:lvl>
    <w:lvl w:ilvl="6" w:tplc="BF7440E8" w:tentative="1">
      <w:start w:val="1"/>
      <w:numFmt w:val="decimal"/>
      <w:lvlText w:val="%7."/>
      <w:lvlJc w:val="left"/>
      <w:pPr>
        <w:tabs>
          <w:tab w:val="num" w:pos="5040"/>
        </w:tabs>
        <w:ind w:left="5040" w:hanging="360"/>
      </w:pPr>
    </w:lvl>
    <w:lvl w:ilvl="7" w:tplc="81F4F47C" w:tentative="1">
      <w:start w:val="1"/>
      <w:numFmt w:val="lowerLetter"/>
      <w:lvlText w:val="%8."/>
      <w:lvlJc w:val="left"/>
      <w:pPr>
        <w:tabs>
          <w:tab w:val="num" w:pos="5760"/>
        </w:tabs>
        <w:ind w:left="5760" w:hanging="360"/>
      </w:pPr>
    </w:lvl>
    <w:lvl w:ilvl="8" w:tplc="D50CE2B8" w:tentative="1">
      <w:start w:val="1"/>
      <w:numFmt w:val="lowerRoman"/>
      <w:lvlText w:val="%9."/>
      <w:lvlJc w:val="right"/>
      <w:pPr>
        <w:tabs>
          <w:tab w:val="num" w:pos="6480"/>
        </w:tabs>
        <w:ind w:left="6480" w:hanging="180"/>
      </w:pPr>
    </w:lvl>
  </w:abstractNum>
  <w:abstractNum w:abstractNumId="156" w15:restartNumberingAfterBreak="0">
    <w:nsid w:val="7F6D4DCF"/>
    <w:multiLevelType w:val="multilevel"/>
    <w:tmpl w:val="1B726A40"/>
    <w:lvl w:ilvl="0">
      <w:start w:val="6"/>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99073260">
    <w:abstractNumId w:val="10"/>
  </w:num>
  <w:num w:numId="2" w16cid:durableId="1297880642">
    <w:abstractNumId w:val="93"/>
  </w:num>
  <w:num w:numId="3" w16cid:durableId="535434237">
    <w:abstractNumId w:val="17"/>
  </w:num>
  <w:num w:numId="4" w16cid:durableId="675620302">
    <w:abstractNumId w:val="155"/>
  </w:num>
  <w:num w:numId="5" w16cid:durableId="715399612">
    <w:abstractNumId w:val="96"/>
  </w:num>
  <w:num w:numId="6" w16cid:durableId="1317882225">
    <w:abstractNumId w:val="1"/>
  </w:num>
  <w:num w:numId="7" w16cid:durableId="865828133">
    <w:abstractNumId w:val="20"/>
  </w:num>
  <w:num w:numId="8" w16cid:durableId="58676744">
    <w:abstractNumId w:val="143"/>
  </w:num>
  <w:num w:numId="9" w16cid:durableId="1282565770">
    <w:abstractNumId w:val="60"/>
  </w:num>
  <w:num w:numId="10" w16cid:durableId="1664158511">
    <w:abstractNumId w:val="50"/>
  </w:num>
  <w:num w:numId="11" w16cid:durableId="1156342508">
    <w:abstractNumId w:val="50"/>
    <w:lvlOverride w:ilvl="0">
      <w:startOverride w:val="1"/>
    </w:lvlOverride>
  </w:num>
  <w:num w:numId="12" w16cid:durableId="290677111">
    <w:abstractNumId w:val="15"/>
  </w:num>
  <w:num w:numId="13" w16cid:durableId="713313506">
    <w:abstractNumId w:val="73"/>
  </w:num>
  <w:num w:numId="14" w16cid:durableId="1316763366">
    <w:abstractNumId w:val="78"/>
  </w:num>
  <w:num w:numId="15" w16cid:durableId="466777885">
    <w:abstractNumId w:val="27"/>
  </w:num>
  <w:num w:numId="16" w16cid:durableId="1219197678">
    <w:abstractNumId w:val="99"/>
  </w:num>
  <w:num w:numId="17" w16cid:durableId="1662614663">
    <w:abstractNumId w:val="114"/>
  </w:num>
  <w:num w:numId="18" w16cid:durableId="1020816909">
    <w:abstractNumId w:val="102"/>
  </w:num>
  <w:num w:numId="19" w16cid:durableId="2016615348">
    <w:abstractNumId w:val="36"/>
  </w:num>
  <w:num w:numId="20" w16cid:durableId="1372338695">
    <w:abstractNumId w:val="113"/>
  </w:num>
  <w:num w:numId="21" w16cid:durableId="1178034872">
    <w:abstractNumId w:val="30"/>
  </w:num>
  <w:num w:numId="22" w16cid:durableId="809707750">
    <w:abstractNumId w:val="148"/>
  </w:num>
  <w:num w:numId="23" w16cid:durableId="148834715">
    <w:abstractNumId w:val="141"/>
  </w:num>
  <w:num w:numId="24" w16cid:durableId="103695876">
    <w:abstractNumId w:val="64"/>
  </w:num>
  <w:num w:numId="25" w16cid:durableId="8741251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6342764">
    <w:abstractNumId w:val="89"/>
  </w:num>
  <w:num w:numId="27" w16cid:durableId="2037925410">
    <w:abstractNumId w:val="133"/>
  </w:num>
  <w:num w:numId="28" w16cid:durableId="825365063">
    <w:abstractNumId w:val="16"/>
  </w:num>
  <w:num w:numId="29" w16cid:durableId="70272658">
    <w:abstractNumId w:val="47"/>
  </w:num>
  <w:num w:numId="30" w16cid:durableId="1406612336">
    <w:abstractNumId w:val="138"/>
  </w:num>
  <w:num w:numId="31" w16cid:durableId="1647471421">
    <w:abstractNumId w:val="35"/>
  </w:num>
  <w:num w:numId="32" w16cid:durableId="620763659">
    <w:abstractNumId w:val="109"/>
  </w:num>
  <w:num w:numId="33" w16cid:durableId="371855105">
    <w:abstractNumId w:val="129"/>
  </w:num>
  <w:num w:numId="34" w16cid:durableId="1620184205">
    <w:abstractNumId w:val="92"/>
  </w:num>
  <w:num w:numId="35" w16cid:durableId="390737416">
    <w:abstractNumId w:val="33"/>
  </w:num>
  <w:num w:numId="36" w16cid:durableId="144250565">
    <w:abstractNumId w:val="22"/>
  </w:num>
  <w:num w:numId="37" w16cid:durableId="139156535">
    <w:abstractNumId w:val="81"/>
  </w:num>
  <w:num w:numId="38" w16cid:durableId="1562058083">
    <w:abstractNumId w:val="49"/>
  </w:num>
  <w:num w:numId="39" w16cid:durableId="1966306728">
    <w:abstractNumId w:val="156"/>
  </w:num>
  <w:num w:numId="40" w16cid:durableId="1407917865">
    <w:abstractNumId w:val="91"/>
  </w:num>
  <w:num w:numId="41" w16cid:durableId="1132015033">
    <w:abstractNumId w:val="103"/>
  </w:num>
  <w:num w:numId="42" w16cid:durableId="1337610029">
    <w:abstractNumId w:val="52"/>
  </w:num>
  <w:num w:numId="43" w16cid:durableId="93478522">
    <w:abstractNumId w:val="6"/>
  </w:num>
  <w:num w:numId="44" w16cid:durableId="783235326">
    <w:abstractNumId w:val="61"/>
  </w:num>
  <w:num w:numId="45" w16cid:durableId="25180510">
    <w:abstractNumId w:val="45"/>
  </w:num>
  <w:num w:numId="46" w16cid:durableId="1819615628">
    <w:abstractNumId w:val="120"/>
  </w:num>
  <w:num w:numId="47" w16cid:durableId="444231290">
    <w:abstractNumId w:val="18"/>
  </w:num>
  <w:num w:numId="48" w16cid:durableId="684407695">
    <w:abstractNumId w:val="8"/>
  </w:num>
  <w:num w:numId="49" w16cid:durableId="2127195201">
    <w:abstractNumId w:val="19"/>
  </w:num>
  <w:num w:numId="50" w16cid:durableId="308441744">
    <w:abstractNumId w:val="87"/>
  </w:num>
  <w:num w:numId="51" w16cid:durableId="1928885802">
    <w:abstractNumId w:val="127"/>
  </w:num>
  <w:num w:numId="52" w16cid:durableId="251399904">
    <w:abstractNumId w:val="85"/>
  </w:num>
  <w:num w:numId="53" w16cid:durableId="1530876418">
    <w:abstractNumId w:val="134"/>
  </w:num>
  <w:num w:numId="54" w16cid:durableId="592975596">
    <w:abstractNumId w:val="66"/>
  </w:num>
  <w:num w:numId="55" w16cid:durableId="1074083926">
    <w:abstractNumId w:val="125"/>
  </w:num>
  <w:num w:numId="56" w16cid:durableId="1100641641">
    <w:abstractNumId w:val="75"/>
  </w:num>
  <w:num w:numId="57" w16cid:durableId="93746237">
    <w:abstractNumId w:val="58"/>
  </w:num>
  <w:num w:numId="58" w16cid:durableId="917864066">
    <w:abstractNumId w:val="142"/>
  </w:num>
  <w:num w:numId="59" w16cid:durableId="82269797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84755177">
    <w:abstractNumId w:val="110"/>
  </w:num>
  <w:num w:numId="61" w16cid:durableId="754476571">
    <w:abstractNumId w:val="152"/>
  </w:num>
  <w:num w:numId="62" w16cid:durableId="1640768954">
    <w:abstractNumId w:val="59"/>
  </w:num>
  <w:num w:numId="63" w16cid:durableId="1869374305">
    <w:abstractNumId w:val="149"/>
  </w:num>
  <w:num w:numId="64" w16cid:durableId="1104229341">
    <w:abstractNumId w:val="121"/>
  </w:num>
  <w:num w:numId="65" w16cid:durableId="1308303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37252964">
    <w:abstractNumId w:val="126"/>
  </w:num>
  <w:num w:numId="67" w16cid:durableId="682048817">
    <w:abstractNumId w:val="42"/>
  </w:num>
  <w:num w:numId="68" w16cid:durableId="1772626734">
    <w:abstractNumId w:val="101"/>
  </w:num>
  <w:num w:numId="69" w16cid:durableId="852648801">
    <w:abstractNumId w:val="88"/>
  </w:num>
  <w:num w:numId="70" w16cid:durableId="1940218456">
    <w:abstractNumId w:val="14"/>
  </w:num>
  <w:num w:numId="71" w16cid:durableId="673343031">
    <w:abstractNumId w:val="100"/>
  </w:num>
  <w:num w:numId="72" w16cid:durableId="1252423595">
    <w:abstractNumId w:val="7"/>
  </w:num>
  <w:num w:numId="73" w16cid:durableId="735319491">
    <w:abstractNumId w:val="146"/>
  </w:num>
  <w:num w:numId="74" w16cid:durableId="1741515140">
    <w:abstractNumId w:val="112"/>
  </w:num>
  <w:num w:numId="75" w16cid:durableId="513224859">
    <w:abstractNumId w:val="153"/>
  </w:num>
  <w:num w:numId="76" w16cid:durableId="634870446">
    <w:abstractNumId w:val="46"/>
  </w:num>
  <w:num w:numId="77" w16cid:durableId="644359099">
    <w:abstractNumId w:val="68"/>
  </w:num>
  <w:num w:numId="78" w16cid:durableId="123740053">
    <w:abstractNumId w:val="108"/>
  </w:num>
  <w:num w:numId="79" w16cid:durableId="663629404">
    <w:abstractNumId w:val="130"/>
  </w:num>
  <w:num w:numId="80" w16cid:durableId="503518503">
    <w:abstractNumId w:val="55"/>
  </w:num>
  <w:num w:numId="81" w16cid:durableId="355615853">
    <w:abstractNumId w:val="151"/>
  </w:num>
  <w:num w:numId="82" w16cid:durableId="232082126">
    <w:abstractNumId w:val="31"/>
  </w:num>
  <w:num w:numId="83" w16cid:durableId="91707663">
    <w:abstractNumId w:val="145"/>
  </w:num>
  <w:num w:numId="84" w16cid:durableId="321473406">
    <w:abstractNumId w:val="135"/>
  </w:num>
  <w:num w:numId="85" w16cid:durableId="1497957540">
    <w:abstractNumId w:val="67"/>
  </w:num>
  <w:num w:numId="86" w16cid:durableId="1017922304">
    <w:abstractNumId w:val="70"/>
  </w:num>
  <w:num w:numId="87" w16cid:durableId="1440875748">
    <w:abstractNumId w:val="74"/>
  </w:num>
  <w:num w:numId="88" w16cid:durableId="1392272014">
    <w:abstractNumId w:val="122"/>
  </w:num>
  <w:num w:numId="89" w16cid:durableId="980616706">
    <w:abstractNumId w:val="26"/>
  </w:num>
  <w:num w:numId="90" w16cid:durableId="201745088">
    <w:abstractNumId w:val="94"/>
  </w:num>
  <w:num w:numId="91" w16cid:durableId="1458915886">
    <w:abstractNumId w:val="65"/>
  </w:num>
  <w:num w:numId="92" w16cid:durableId="660233174">
    <w:abstractNumId w:val="154"/>
  </w:num>
  <w:num w:numId="93" w16cid:durableId="734593402">
    <w:abstractNumId w:val="57"/>
  </w:num>
  <w:num w:numId="94" w16cid:durableId="1144542215">
    <w:abstractNumId w:val="111"/>
  </w:num>
  <w:num w:numId="95" w16cid:durableId="1485926516">
    <w:abstractNumId w:val="116"/>
  </w:num>
  <w:num w:numId="96" w16cid:durableId="564686344">
    <w:abstractNumId w:val="117"/>
  </w:num>
  <w:num w:numId="97" w16cid:durableId="2060326219">
    <w:abstractNumId w:val="48"/>
  </w:num>
  <w:num w:numId="98" w16cid:durableId="1254827398">
    <w:abstractNumId w:val="3"/>
  </w:num>
  <w:num w:numId="99" w16cid:durableId="656227865">
    <w:abstractNumId w:val="50"/>
    <w:lvlOverride w:ilvl="0">
      <w:startOverride w:val="1"/>
    </w:lvlOverride>
  </w:num>
  <w:num w:numId="100" w16cid:durableId="1223638484">
    <w:abstractNumId w:val="21"/>
  </w:num>
  <w:num w:numId="101" w16cid:durableId="1339969758">
    <w:abstractNumId w:val="104"/>
  </w:num>
  <w:num w:numId="102" w16cid:durableId="2106802054">
    <w:abstractNumId w:val="86"/>
  </w:num>
  <w:num w:numId="103" w16cid:durableId="1129401626">
    <w:abstractNumId w:val="53"/>
  </w:num>
  <w:num w:numId="104" w16cid:durableId="45582855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7911514">
    <w:abstractNumId w:val="41"/>
  </w:num>
  <w:num w:numId="106" w16cid:durableId="1239025298">
    <w:abstractNumId w:val="140"/>
  </w:num>
  <w:num w:numId="107" w16cid:durableId="849831633">
    <w:abstractNumId w:val="4"/>
  </w:num>
  <w:num w:numId="108" w16cid:durableId="918246452">
    <w:abstractNumId w:val="115"/>
  </w:num>
  <w:num w:numId="109" w16cid:durableId="633758038">
    <w:abstractNumId w:val="44"/>
  </w:num>
  <w:num w:numId="110" w16cid:durableId="1809013713">
    <w:abstractNumId w:val="2"/>
  </w:num>
  <w:num w:numId="111" w16cid:durableId="1790395598">
    <w:abstractNumId w:val="144"/>
  </w:num>
  <w:num w:numId="112" w16cid:durableId="1029380174">
    <w:abstractNumId w:val="83"/>
  </w:num>
  <w:num w:numId="113" w16cid:durableId="1095978480">
    <w:abstractNumId w:val="69"/>
  </w:num>
  <w:num w:numId="114" w16cid:durableId="1952668699">
    <w:abstractNumId w:val="136"/>
  </w:num>
  <w:num w:numId="115" w16cid:durableId="75326911">
    <w:abstractNumId w:val="5"/>
  </w:num>
  <w:num w:numId="116" w16cid:durableId="11569149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4619925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252082091">
    <w:abstractNumId w:val="11"/>
  </w:num>
  <w:num w:numId="119" w16cid:durableId="1931742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89992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5936616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85186609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5321112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2199152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5429370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55107085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623807369">
    <w:abstractNumId w:val="0"/>
  </w:num>
  <w:num w:numId="128" w16cid:durableId="1359313929">
    <w:abstractNumId w:val="0"/>
    <w:lvlOverride w:ilvl="0">
      <w:startOverride w:val="1"/>
    </w:lvlOverride>
  </w:num>
  <w:num w:numId="129" w16cid:durableId="66848211">
    <w:abstractNumId w:val="43"/>
  </w:num>
  <w:num w:numId="130" w16cid:durableId="15037231">
    <w:abstractNumId w:val="32"/>
  </w:num>
  <w:num w:numId="131" w16cid:durableId="1874461710">
    <w:abstractNumId w:val="63"/>
  </w:num>
  <w:num w:numId="132" w16cid:durableId="208231178">
    <w:abstractNumId w:val="128"/>
  </w:num>
  <w:num w:numId="133" w16cid:durableId="896937059">
    <w:abstractNumId w:val="80"/>
  </w:num>
  <w:num w:numId="134" w16cid:durableId="1342777383">
    <w:abstractNumId w:val="105"/>
  </w:num>
  <w:num w:numId="135" w16cid:durableId="488326540">
    <w:abstractNumId w:val="118"/>
  </w:num>
  <w:num w:numId="136" w16cid:durableId="149100912">
    <w:abstractNumId w:val="150"/>
  </w:num>
  <w:num w:numId="137" w16cid:durableId="701200734">
    <w:abstractNumId w:val="106"/>
  </w:num>
  <w:num w:numId="138" w16cid:durableId="1716394520">
    <w:abstractNumId w:val="72"/>
  </w:num>
  <w:num w:numId="139" w16cid:durableId="622150091">
    <w:abstractNumId w:val="123"/>
  </w:num>
  <w:num w:numId="140" w16cid:durableId="407003182">
    <w:abstractNumId w:val="124"/>
  </w:num>
  <w:num w:numId="141" w16cid:durableId="671221702">
    <w:abstractNumId w:val="51"/>
  </w:num>
  <w:num w:numId="142" w16cid:durableId="478689174">
    <w:abstractNumId w:val="137"/>
  </w:num>
  <w:num w:numId="143" w16cid:durableId="2057511719">
    <w:abstractNumId w:val="38"/>
  </w:num>
  <w:num w:numId="144" w16cid:durableId="1984849763">
    <w:abstractNumId w:val="79"/>
  </w:num>
  <w:num w:numId="145" w16cid:durableId="1824273995">
    <w:abstractNumId w:val="25"/>
  </w:num>
  <w:num w:numId="146" w16cid:durableId="851915420">
    <w:abstractNumId w:val="24"/>
  </w:num>
  <w:num w:numId="147" w16cid:durableId="1259025804">
    <w:abstractNumId w:val="71"/>
  </w:num>
  <w:num w:numId="148" w16cid:durableId="927227407">
    <w:abstractNumId w:val="39"/>
  </w:num>
  <w:num w:numId="149" w16cid:durableId="1724716544">
    <w:abstractNumId w:val="62"/>
  </w:num>
  <w:num w:numId="150" w16cid:durableId="380440953">
    <w:abstractNumId w:val="23"/>
  </w:num>
  <w:num w:numId="151" w16cid:durableId="651563837">
    <w:abstractNumId w:val="34"/>
  </w:num>
  <w:num w:numId="152" w16cid:durableId="63912205">
    <w:abstractNumId w:val="139"/>
  </w:num>
  <w:num w:numId="153" w16cid:durableId="1225066722">
    <w:abstractNumId w:val="56"/>
  </w:num>
  <w:num w:numId="154" w16cid:durableId="1404067211">
    <w:abstractNumId w:val="131"/>
  </w:num>
  <w:num w:numId="155" w16cid:durableId="9377915">
    <w:abstractNumId w:val="9"/>
  </w:num>
  <w:num w:numId="156" w16cid:durableId="241064975">
    <w:abstractNumId w:val="147"/>
  </w:num>
  <w:num w:numId="157" w16cid:durableId="857349219">
    <w:abstractNumId w:val="90"/>
  </w:num>
  <w:num w:numId="158" w16cid:durableId="1509446658">
    <w:abstractNumId w:val="107"/>
  </w:num>
  <w:num w:numId="159" w16cid:durableId="933980340">
    <w:abstractNumId w:val="119"/>
  </w:num>
  <w:num w:numId="160" w16cid:durableId="615910536">
    <w:abstractNumId w:val="82"/>
  </w:num>
  <w:num w:numId="161" w16cid:durableId="1240941312">
    <w:abstractNumId w:val="54"/>
  </w:num>
  <w:num w:numId="162" w16cid:durableId="140462519">
    <w:abstractNumId w:val="2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9" w:dllVersion="512" w:checkStyle="1"/>
  <w:proofState w:spelling="clean" w:grammar="clean"/>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styleLockTheme/>
  <w:styleLockQFSet/>
  <w:defaultTabStop w:val="720"/>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5">
      <o:colormru v:ext="edit" colors="#ffe2a7,#fff2d7,#cd9a67,#963,#b39207,#fc0,#ffda91,#fdf0c1"/>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100"/>
    <w:rsid w:val="00000316"/>
    <w:rsid w:val="00001975"/>
    <w:rsid w:val="00002435"/>
    <w:rsid w:val="000030A6"/>
    <w:rsid w:val="000036D2"/>
    <w:rsid w:val="000056C4"/>
    <w:rsid w:val="00005E22"/>
    <w:rsid w:val="00006849"/>
    <w:rsid w:val="000074DB"/>
    <w:rsid w:val="000076D3"/>
    <w:rsid w:val="00007AC5"/>
    <w:rsid w:val="00010516"/>
    <w:rsid w:val="00010C40"/>
    <w:rsid w:val="00010CC2"/>
    <w:rsid w:val="00010D84"/>
    <w:rsid w:val="0001317E"/>
    <w:rsid w:val="000134CF"/>
    <w:rsid w:val="000148FF"/>
    <w:rsid w:val="00014987"/>
    <w:rsid w:val="000166AE"/>
    <w:rsid w:val="00016D6D"/>
    <w:rsid w:val="00017126"/>
    <w:rsid w:val="000171CB"/>
    <w:rsid w:val="000205D7"/>
    <w:rsid w:val="00020F0F"/>
    <w:rsid w:val="000211B8"/>
    <w:rsid w:val="000215EE"/>
    <w:rsid w:val="00021770"/>
    <w:rsid w:val="000217D3"/>
    <w:rsid w:val="00021956"/>
    <w:rsid w:val="0002256C"/>
    <w:rsid w:val="00023678"/>
    <w:rsid w:val="000239A4"/>
    <w:rsid w:val="00023B49"/>
    <w:rsid w:val="00024301"/>
    <w:rsid w:val="000246C2"/>
    <w:rsid w:val="00025F65"/>
    <w:rsid w:val="00026219"/>
    <w:rsid w:val="00026B69"/>
    <w:rsid w:val="00027211"/>
    <w:rsid w:val="0002752E"/>
    <w:rsid w:val="00031073"/>
    <w:rsid w:val="00031496"/>
    <w:rsid w:val="00032248"/>
    <w:rsid w:val="0003228A"/>
    <w:rsid w:val="0003229D"/>
    <w:rsid w:val="00032D79"/>
    <w:rsid w:val="000337B0"/>
    <w:rsid w:val="00033915"/>
    <w:rsid w:val="00033E9A"/>
    <w:rsid w:val="00034576"/>
    <w:rsid w:val="000349B8"/>
    <w:rsid w:val="00034EA1"/>
    <w:rsid w:val="000354D3"/>
    <w:rsid w:val="00035BC4"/>
    <w:rsid w:val="0003623C"/>
    <w:rsid w:val="00036A12"/>
    <w:rsid w:val="00036CB4"/>
    <w:rsid w:val="00036E05"/>
    <w:rsid w:val="00037098"/>
    <w:rsid w:val="000378A9"/>
    <w:rsid w:val="00040335"/>
    <w:rsid w:val="00040513"/>
    <w:rsid w:val="0004074F"/>
    <w:rsid w:val="0004081E"/>
    <w:rsid w:val="00041345"/>
    <w:rsid w:val="000418DC"/>
    <w:rsid w:val="000435F3"/>
    <w:rsid w:val="00043659"/>
    <w:rsid w:val="000437A7"/>
    <w:rsid w:val="00043F59"/>
    <w:rsid w:val="00044339"/>
    <w:rsid w:val="0004459E"/>
    <w:rsid w:val="00045169"/>
    <w:rsid w:val="00045F7D"/>
    <w:rsid w:val="000473F0"/>
    <w:rsid w:val="000475EB"/>
    <w:rsid w:val="00050A34"/>
    <w:rsid w:val="00050ECF"/>
    <w:rsid w:val="0005188A"/>
    <w:rsid w:val="00051931"/>
    <w:rsid w:val="0005211F"/>
    <w:rsid w:val="0005303A"/>
    <w:rsid w:val="00053730"/>
    <w:rsid w:val="00053953"/>
    <w:rsid w:val="00053C79"/>
    <w:rsid w:val="00053E48"/>
    <w:rsid w:val="00055AE5"/>
    <w:rsid w:val="00055D8A"/>
    <w:rsid w:val="0005603C"/>
    <w:rsid w:val="00056496"/>
    <w:rsid w:val="0005691B"/>
    <w:rsid w:val="000569DA"/>
    <w:rsid w:val="000576F4"/>
    <w:rsid w:val="0005782E"/>
    <w:rsid w:val="00057D3B"/>
    <w:rsid w:val="000604F5"/>
    <w:rsid w:val="00060520"/>
    <w:rsid w:val="0006082A"/>
    <w:rsid w:val="00061FEE"/>
    <w:rsid w:val="00063AF8"/>
    <w:rsid w:val="00064403"/>
    <w:rsid w:val="00064731"/>
    <w:rsid w:val="00064E49"/>
    <w:rsid w:val="000650E9"/>
    <w:rsid w:val="000660E9"/>
    <w:rsid w:val="00066B40"/>
    <w:rsid w:val="00066C94"/>
    <w:rsid w:val="00067D7B"/>
    <w:rsid w:val="000703EE"/>
    <w:rsid w:val="00071303"/>
    <w:rsid w:val="000736AE"/>
    <w:rsid w:val="000738A8"/>
    <w:rsid w:val="00073979"/>
    <w:rsid w:val="00073D94"/>
    <w:rsid w:val="00073F19"/>
    <w:rsid w:val="0007497D"/>
    <w:rsid w:val="00074F4B"/>
    <w:rsid w:val="000761C9"/>
    <w:rsid w:val="000767E1"/>
    <w:rsid w:val="000778AA"/>
    <w:rsid w:val="00077A90"/>
    <w:rsid w:val="00080729"/>
    <w:rsid w:val="00080D3E"/>
    <w:rsid w:val="000810BD"/>
    <w:rsid w:val="00081906"/>
    <w:rsid w:val="00082AAA"/>
    <w:rsid w:val="00084AA7"/>
    <w:rsid w:val="00085678"/>
    <w:rsid w:val="00085B26"/>
    <w:rsid w:val="00087143"/>
    <w:rsid w:val="0008725D"/>
    <w:rsid w:val="000872AF"/>
    <w:rsid w:val="00087373"/>
    <w:rsid w:val="000874CB"/>
    <w:rsid w:val="0008775F"/>
    <w:rsid w:val="0009122B"/>
    <w:rsid w:val="00091FE5"/>
    <w:rsid w:val="000920DB"/>
    <w:rsid w:val="00092225"/>
    <w:rsid w:val="0009231D"/>
    <w:rsid w:val="000925B1"/>
    <w:rsid w:val="00092D91"/>
    <w:rsid w:val="00094151"/>
    <w:rsid w:val="000945B9"/>
    <w:rsid w:val="000951F0"/>
    <w:rsid w:val="00095328"/>
    <w:rsid w:val="000954C3"/>
    <w:rsid w:val="00095F8F"/>
    <w:rsid w:val="000967B0"/>
    <w:rsid w:val="00097096"/>
    <w:rsid w:val="00097218"/>
    <w:rsid w:val="00097CB9"/>
    <w:rsid w:val="000A1231"/>
    <w:rsid w:val="000A13B5"/>
    <w:rsid w:val="000A15C5"/>
    <w:rsid w:val="000A1F74"/>
    <w:rsid w:val="000A284A"/>
    <w:rsid w:val="000A2A8C"/>
    <w:rsid w:val="000A2F3D"/>
    <w:rsid w:val="000A338B"/>
    <w:rsid w:val="000A374F"/>
    <w:rsid w:val="000A48DC"/>
    <w:rsid w:val="000A491B"/>
    <w:rsid w:val="000A5B84"/>
    <w:rsid w:val="000A69DF"/>
    <w:rsid w:val="000A6DB7"/>
    <w:rsid w:val="000A7561"/>
    <w:rsid w:val="000A7A87"/>
    <w:rsid w:val="000A7FDF"/>
    <w:rsid w:val="000B048D"/>
    <w:rsid w:val="000B285F"/>
    <w:rsid w:val="000B43F1"/>
    <w:rsid w:val="000B463C"/>
    <w:rsid w:val="000B49DE"/>
    <w:rsid w:val="000B511D"/>
    <w:rsid w:val="000B6A56"/>
    <w:rsid w:val="000B703C"/>
    <w:rsid w:val="000B72AF"/>
    <w:rsid w:val="000B7E4D"/>
    <w:rsid w:val="000C011E"/>
    <w:rsid w:val="000C10C3"/>
    <w:rsid w:val="000C11CA"/>
    <w:rsid w:val="000C1DE9"/>
    <w:rsid w:val="000C1E79"/>
    <w:rsid w:val="000C2142"/>
    <w:rsid w:val="000C30BF"/>
    <w:rsid w:val="000C32DC"/>
    <w:rsid w:val="000C3362"/>
    <w:rsid w:val="000C3CF8"/>
    <w:rsid w:val="000C4BD0"/>
    <w:rsid w:val="000C5E23"/>
    <w:rsid w:val="000C643C"/>
    <w:rsid w:val="000C6450"/>
    <w:rsid w:val="000C68FD"/>
    <w:rsid w:val="000C6A39"/>
    <w:rsid w:val="000C6D05"/>
    <w:rsid w:val="000C7CD9"/>
    <w:rsid w:val="000C7F7B"/>
    <w:rsid w:val="000C7F80"/>
    <w:rsid w:val="000D0534"/>
    <w:rsid w:val="000D1137"/>
    <w:rsid w:val="000D20A6"/>
    <w:rsid w:val="000D25AB"/>
    <w:rsid w:val="000D2822"/>
    <w:rsid w:val="000D3D4C"/>
    <w:rsid w:val="000D4626"/>
    <w:rsid w:val="000D504A"/>
    <w:rsid w:val="000D5D2F"/>
    <w:rsid w:val="000D612A"/>
    <w:rsid w:val="000D6131"/>
    <w:rsid w:val="000D63E8"/>
    <w:rsid w:val="000D6ADC"/>
    <w:rsid w:val="000D75F8"/>
    <w:rsid w:val="000E0407"/>
    <w:rsid w:val="000E1C36"/>
    <w:rsid w:val="000E2144"/>
    <w:rsid w:val="000E2445"/>
    <w:rsid w:val="000E25D8"/>
    <w:rsid w:val="000E29E8"/>
    <w:rsid w:val="000E2BE1"/>
    <w:rsid w:val="000E3B36"/>
    <w:rsid w:val="000E5292"/>
    <w:rsid w:val="000E6007"/>
    <w:rsid w:val="000E6657"/>
    <w:rsid w:val="000E6AA0"/>
    <w:rsid w:val="000F119D"/>
    <w:rsid w:val="000F24FE"/>
    <w:rsid w:val="000F3417"/>
    <w:rsid w:val="000F39CF"/>
    <w:rsid w:val="000F49F3"/>
    <w:rsid w:val="000F5035"/>
    <w:rsid w:val="000F5037"/>
    <w:rsid w:val="000F56FC"/>
    <w:rsid w:val="000F76A3"/>
    <w:rsid w:val="000F7C08"/>
    <w:rsid w:val="000F7CAD"/>
    <w:rsid w:val="0010145F"/>
    <w:rsid w:val="00101551"/>
    <w:rsid w:val="00101A65"/>
    <w:rsid w:val="001021B8"/>
    <w:rsid w:val="00102753"/>
    <w:rsid w:val="00102F2E"/>
    <w:rsid w:val="0010316A"/>
    <w:rsid w:val="00103B8B"/>
    <w:rsid w:val="00103DD6"/>
    <w:rsid w:val="001051AC"/>
    <w:rsid w:val="00105EFA"/>
    <w:rsid w:val="0010638E"/>
    <w:rsid w:val="001078EF"/>
    <w:rsid w:val="00110C1F"/>
    <w:rsid w:val="00110CF8"/>
    <w:rsid w:val="001110C8"/>
    <w:rsid w:val="00111C33"/>
    <w:rsid w:val="00111F57"/>
    <w:rsid w:val="00111FB6"/>
    <w:rsid w:val="00112ED1"/>
    <w:rsid w:val="001136EE"/>
    <w:rsid w:val="00113A54"/>
    <w:rsid w:val="00113F68"/>
    <w:rsid w:val="001146CD"/>
    <w:rsid w:val="001164BE"/>
    <w:rsid w:val="0011664D"/>
    <w:rsid w:val="001166E3"/>
    <w:rsid w:val="001170F5"/>
    <w:rsid w:val="0011718D"/>
    <w:rsid w:val="00117DB5"/>
    <w:rsid w:val="0012072C"/>
    <w:rsid w:val="00120840"/>
    <w:rsid w:val="001209EF"/>
    <w:rsid w:val="001210F1"/>
    <w:rsid w:val="00123523"/>
    <w:rsid w:val="0012357E"/>
    <w:rsid w:val="00124A77"/>
    <w:rsid w:val="00124C7F"/>
    <w:rsid w:val="001250A2"/>
    <w:rsid w:val="0012544A"/>
    <w:rsid w:val="00126E1D"/>
    <w:rsid w:val="00127E21"/>
    <w:rsid w:val="001312E1"/>
    <w:rsid w:val="0013236B"/>
    <w:rsid w:val="0013323D"/>
    <w:rsid w:val="00133BB6"/>
    <w:rsid w:val="00135086"/>
    <w:rsid w:val="00135194"/>
    <w:rsid w:val="00135BFD"/>
    <w:rsid w:val="001371EA"/>
    <w:rsid w:val="00137FDA"/>
    <w:rsid w:val="001409DE"/>
    <w:rsid w:val="00140BC7"/>
    <w:rsid w:val="00140C87"/>
    <w:rsid w:val="0014164E"/>
    <w:rsid w:val="001422F2"/>
    <w:rsid w:val="00143184"/>
    <w:rsid w:val="00143317"/>
    <w:rsid w:val="001439EC"/>
    <w:rsid w:val="00143E6E"/>
    <w:rsid w:val="00144288"/>
    <w:rsid w:val="00144737"/>
    <w:rsid w:val="001449C4"/>
    <w:rsid w:val="00144DBB"/>
    <w:rsid w:val="00144EC9"/>
    <w:rsid w:val="00145503"/>
    <w:rsid w:val="0014589F"/>
    <w:rsid w:val="00145C01"/>
    <w:rsid w:val="00147526"/>
    <w:rsid w:val="0014773D"/>
    <w:rsid w:val="00147CDD"/>
    <w:rsid w:val="001503C2"/>
    <w:rsid w:val="001506DB"/>
    <w:rsid w:val="001507FC"/>
    <w:rsid w:val="00150BEE"/>
    <w:rsid w:val="0015115C"/>
    <w:rsid w:val="001514D5"/>
    <w:rsid w:val="00151700"/>
    <w:rsid w:val="00152146"/>
    <w:rsid w:val="00152611"/>
    <w:rsid w:val="001526F0"/>
    <w:rsid w:val="0015293F"/>
    <w:rsid w:val="00152D0E"/>
    <w:rsid w:val="001538E0"/>
    <w:rsid w:val="00153B07"/>
    <w:rsid w:val="001541A7"/>
    <w:rsid w:val="001552BE"/>
    <w:rsid w:val="001555A4"/>
    <w:rsid w:val="00156170"/>
    <w:rsid w:val="001604C0"/>
    <w:rsid w:val="0016068B"/>
    <w:rsid w:val="00160956"/>
    <w:rsid w:val="0016120D"/>
    <w:rsid w:val="00161901"/>
    <w:rsid w:val="00161B72"/>
    <w:rsid w:val="0016219E"/>
    <w:rsid w:val="00162FDB"/>
    <w:rsid w:val="0016353C"/>
    <w:rsid w:val="00163B17"/>
    <w:rsid w:val="001642FA"/>
    <w:rsid w:val="0016477C"/>
    <w:rsid w:val="00164C55"/>
    <w:rsid w:val="00164E4D"/>
    <w:rsid w:val="00164F25"/>
    <w:rsid w:val="00165783"/>
    <w:rsid w:val="001659DC"/>
    <w:rsid w:val="00165D04"/>
    <w:rsid w:val="001661DA"/>
    <w:rsid w:val="0016626D"/>
    <w:rsid w:val="0016668B"/>
    <w:rsid w:val="00166F87"/>
    <w:rsid w:val="00166F92"/>
    <w:rsid w:val="00167632"/>
    <w:rsid w:val="0016775F"/>
    <w:rsid w:val="00167FB9"/>
    <w:rsid w:val="001722AD"/>
    <w:rsid w:val="0017238F"/>
    <w:rsid w:val="00173F4F"/>
    <w:rsid w:val="001743FE"/>
    <w:rsid w:val="00174496"/>
    <w:rsid w:val="001752CA"/>
    <w:rsid w:val="00175DB1"/>
    <w:rsid w:val="00175E20"/>
    <w:rsid w:val="001764DF"/>
    <w:rsid w:val="00176743"/>
    <w:rsid w:val="0017680A"/>
    <w:rsid w:val="001769B9"/>
    <w:rsid w:val="0017735E"/>
    <w:rsid w:val="0018007C"/>
    <w:rsid w:val="001800E3"/>
    <w:rsid w:val="00180286"/>
    <w:rsid w:val="001803E5"/>
    <w:rsid w:val="00180E25"/>
    <w:rsid w:val="00181FA9"/>
    <w:rsid w:val="00182357"/>
    <w:rsid w:val="00183312"/>
    <w:rsid w:val="00184314"/>
    <w:rsid w:val="001847D1"/>
    <w:rsid w:val="00184886"/>
    <w:rsid w:val="00184DB1"/>
    <w:rsid w:val="00185688"/>
    <w:rsid w:val="00185A3C"/>
    <w:rsid w:val="001876EC"/>
    <w:rsid w:val="001901C4"/>
    <w:rsid w:val="001908D2"/>
    <w:rsid w:val="00190A0D"/>
    <w:rsid w:val="00190D93"/>
    <w:rsid w:val="00190FB5"/>
    <w:rsid w:val="00191D43"/>
    <w:rsid w:val="0019290F"/>
    <w:rsid w:val="00193A1A"/>
    <w:rsid w:val="00193BD2"/>
    <w:rsid w:val="00194980"/>
    <w:rsid w:val="00195D35"/>
    <w:rsid w:val="00195E4B"/>
    <w:rsid w:val="0019624F"/>
    <w:rsid w:val="001964FA"/>
    <w:rsid w:val="001969D2"/>
    <w:rsid w:val="001A16E8"/>
    <w:rsid w:val="001A1ACE"/>
    <w:rsid w:val="001A1FC9"/>
    <w:rsid w:val="001A3F5A"/>
    <w:rsid w:val="001A401F"/>
    <w:rsid w:val="001A500C"/>
    <w:rsid w:val="001A54F7"/>
    <w:rsid w:val="001A55ED"/>
    <w:rsid w:val="001A5693"/>
    <w:rsid w:val="001A5937"/>
    <w:rsid w:val="001A5AAC"/>
    <w:rsid w:val="001A5D2D"/>
    <w:rsid w:val="001A7426"/>
    <w:rsid w:val="001A7928"/>
    <w:rsid w:val="001B0DE4"/>
    <w:rsid w:val="001B1776"/>
    <w:rsid w:val="001B2475"/>
    <w:rsid w:val="001B2636"/>
    <w:rsid w:val="001B3110"/>
    <w:rsid w:val="001B33D6"/>
    <w:rsid w:val="001B3F90"/>
    <w:rsid w:val="001B4A35"/>
    <w:rsid w:val="001B4B57"/>
    <w:rsid w:val="001B4E97"/>
    <w:rsid w:val="001B5E5E"/>
    <w:rsid w:val="001B6B50"/>
    <w:rsid w:val="001B6F23"/>
    <w:rsid w:val="001B75CA"/>
    <w:rsid w:val="001B79DA"/>
    <w:rsid w:val="001C00DE"/>
    <w:rsid w:val="001C0BB1"/>
    <w:rsid w:val="001C1597"/>
    <w:rsid w:val="001C1684"/>
    <w:rsid w:val="001C175B"/>
    <w:rsid w:val="001C3AD1"/>
    <w:rsid w:val="001C3FB1"/>
    <w:rsid w:val="001C4671"/>
    <w:rsid w:val="001C4B1A"/>
    <w:rsid w:val="001C761F"/>
    <w:rsid w:val="001D0335"/>
    <w:rsid w:val="001D1104"/>
    <w:rsid w:val="001D22F5"/>
    <w:rsid w:val="001D258A"/>
    <w:rsid w:val="001D25BD"/>
    <w:rsid w:val="001D2CC2"/>
    <w:rsid w:val="001D32F3"/>
    <w:rsid w:val="001D33A3"/>
    <w:rsid w:val="001D33DB"/>
    <w:rsid w:val="001D3549"/>
    <w:rsid w:val="001D354C"/>
    <w:rsid w:val="001D3698"/>
    <w:rsid w:val="001D454F"/>
    <w:rsid w:val="001D5093"/>
    <w:rsid w:val="001D5E3E"/>
    <w:rsid w:val="001D697A"/>
    <w:rsid w:val="001E0525"/>
    <w:rsid w:val="001E0547"/>
    <w:rsid w:val="001E0755"/>
    <w:rsid w:val="001E0872"/>
    <w:rsid w:val="001E13B1"/>
    <w:rsid w:val="001E14EC"/>
    <w:rsid w:val="001E16B8"/>
    <w:rsid w:val="001E1828"/>
    <w:rsid w:val="001E1AC6"/>
    <w:rsid w:val="001E1AFB"/>
    <w:rsid w:val="001E277C"/>
    <w:rsid w:val="001E31E4"/>
    <w:rsid w:val="001E36C4"/>
    <w:rsid w:val="001E41A2"/>
    <w:rsid w:val="001E488B"/>
    <w:rsid w:val="001E4B4A"/>
    <w:rsid w:val="001E5944"/>
    <w:rsid w:val="001E5EC5"/>
    <w:rsid w:val="001E6222"/>
    <w:rsid w:val="001E67FF"/>
    <w:rsid w:val="001E68B7"/>
    <w:rsid w:val="001E68F7"/>
    <w:rsid w:val="001F09A8"/>
    <w:rsid w:val="001F1266"/>
    <w:rsid w:val="001F1AED"/>
    <w:rsid w:val="001F23EA"/>
    <w:rsid w:val="001F2471"/>
    <w:rsid w:val="001F382F"/>
    <w:rsid w:val="001F3917"/>
    <w:rsid w:val="001F394E"/>
    <w:rsid w:val="001F3BB7"/>
    <w:rsid w:val="001F45A8"/>
    <w:rsid w:val="001F54DA"/>
    <w:rsid w:val="001F5AD2"/>
    <w:rsid w:val="001F65E7"/>
    <w:rsid w:val="001F6924"/>
    <w:rsid w:val="001F6A88"/>
    <w:rsid w:val="001F723C"/>
    <w:rsid w:val="002007FC"/>
    <w:rsid w:val="00200D7A"/>
    <w:rsid w:val="002014F3"/>
    <w:rsid w:val="0020152D"/>
    <w:rsid w:val="00201806"/>
    <w:rsid w:val="00202BD9"/>
    <w:rsid w:val="0020306F"/>
    <w:rsid w:val="00204671"/>
    <w:rsid w:val="002057AA"/>
    <w:rsid w:val="00206728"/>
    <w:rsid w:val="00206C2D"/>
    <w:rsid w:val="00210104"/>
    <w:rsid w:val="0021035B"/>
    <w:rsid w:val="00210BF3"/>
    <w:rsid w:val="0021116B"/>
    <w:rsid w:val="0021178F"/>
    <w:rsid w:val="00212386"/>
    <w:rsid w:val="002128AC"/>
    <w:rsid w:val="0021331E"/>
    <w:rsid w:val="00214D1D"/>
    <w:rsid w:val="00214D49"/>
    <w:rsid w:val="0021643D"/>
    <w:rsid w:val="0021643E"/>
    <w:rsid w:val="0021681A"/>
    <w:rsid w:val="00217067"/>
    <w:rsid w:val="002175CD"/>
    <w:rsid w:val="00217699"/>
    <w:rsid w:val="002200C6"/>
    <w:rsid w:val="0022055C"/>
    <w:rsid w:val="00220A07"/>
    <w:rsid w:val="0022176F"/>
    <w:rsid w:val="00222C7A"/>
    <w:rsid w:val="00222F46"/>
    <w:rsid w:val="0022392B"/>
    <w:rsid w:val="00223DBF"/>
    <w:rsid w:val="002240E7"/>
    <w:rsid w:val="0022500D"/>
    <w:rsid w:val="00225F07"/>
    <w:rsid w:val="00227251"/>
    <w:rsid w:val="00227D6E"/>
    <w:rsid w:val="00230A50"/>
    <w:rsid w:val="00230BBC"/>
    <w:rsid w:val="002319D8"/>
    <w:rsid w:val="002342FB"/>
    <w:rsid w:val="00234589"/>
    <w:rsid w:val="002347CE"/>
    <w:rsid w:val="00234C4A"/>
    <w:rsid w:val="00235374"/>
    <w:rsid w:val="00235944"/>
    <w:rsid w:val="002363D4"/>
    <w:rsid w:val="0023784F"/>
    <w:rsid w:val="00237F4A"/>
    <w:rsid w:val="00241130"/>
    <w:rsid w:val="002411BC"/>
    <w:rsid w:val="00241D35"/>
    <w:rsid w:val="00242324"/>
    <w:rsid w:val="0024259A"/>
    <w:rsid w:val="0024382E"/>
    <w:rsid w:val="002444F3"/>
    <w:rsid w:val="0024532F"/>
    <w:rsid w:val="00245A95"/>
    <w:rsid w:val="00245EBD"/>
    <w:rsid w:val="00246C68"/>
    <w:rsid w:val="00246D86"/>
    <w:rsid w:val="00247CB9"/>
    <w:rsid w:val="002502A6"/>
    <w:rsid w:val="002504DC"/>
    <w:rsid w:val="0025071E"/>
    <w:rsid w:val="0025128A"/>
    <w:rsid w:val="00252918"/>
    <w:rsid w:val="00253FD9"/>
    <w:rsid w:val="002552B0"/>
    <w:rsid w:val="002553CD"/>
    <w:rsid w:val="00255995"/>
    <w:rsid w:val="00255A80"/>
    <w:rsid w:val="00255D00"/>
    <w:rsid w:val="00255DA9"/>
    <w:rsid w:val="00257599"/>
    <w:rsid w:val="002578F5"/>
    <w:rsid w:val="002615CE"/>
    <w:rsid w:val="00261B7D"/>
    <w:rsid w:val="00262681"/>
    <w:rsid w:val="0026277C"/>
    <w:rsid w:val="002636D2"/>
    <w:rsid w:val="00264014"/>
    <w:rsid w:val="00264F8C"/>
    <w:rsid w:val="00266535"/>
    <w:rsid w:val="00267C7E"/>
    <w:rsid w:val="0027061D"/>
    <w:rsid w:val="00271720"/>
    <w:rsid w:val="002731E5"/>
    <w:rsid w:val="00273466"/>
    <w:rsid w:val="00273CB4"/>
    <w:rsid w:val="00274E5E"/>
    <w:rsid w:val="002761B1"/>
    <w:rsid w:val="002761EE"/>
    <w:rsid w:val="00277082"/>
    <w:rsid w:val="00277A61"/>
    <w:rsid w:val="00277E56"/>
    <w:rsid w:val="00277F00"/>
    <w:rsid w:val="00280118"/>
    <w:rsid w:val="002803E9"/>
    <w:rsid w:val="00280687"/>
    <w:rsid w:val="002810AC"/>
    <w:rsid w:val="00281E76"/>
    <w:rsid w:val="002829C4"/>
    <w:rsid w:val="00283D9D"/>
    <w:rsid w:val="00284021"/>
    <w:rsid w:val="00284352"/>
    <w:rsid w:val="00285AD9"/>
    <w:rsid w:val="00286547"/>
    <w:rsid w:val="00286F51"/>
    <w:rsid w:val="00287662"/>
    <w:rsid w:val="00287CBB"/>
    <w:rsid w:val="00291328"/>
    <w:rsid w:val="00292038"/>
    <w:rsid w:val="002921F0"/>
    <w:rsid w:val="00292C50"/>
    <w:rsid w:val="002932E4"/>
    <w:rsid w:val="00294310"/>
    <w:rsid w:val="00294395"/>
    <w:rsid w:val="00294545"/>
    <w:rsid w:val="00294AD7"/>
    <w:rsid w:val="00295647"/>
    <w:rsid w:val="002956E6"/>
    <w:rsid w:val="002A0104"/>
    <w:rsid w:val="002A052E"/>
    <w:rsid w:val="002A16B0"/>
    <w:rsid w:val="002A1869"/>
    <w:rsid w:val="002A223E"/>
    <w:rsid w:val="002A25B8"/>
    <w:rsid w:val="002A2E66"/>
    <w:rsid w:val="002A4DC5"/>
    <w:rsid w:val="002A5464"/>
    <w:rsid w:val="002A5BED"/>
    <w:rsid w:val="002A5C87"/>
    <w:rsid w:val="002A6683"/>
    <w:rsid w:val="002A6A9E"/>
    <w:rsid w:val="002A700F"/>
    <w:rsid w:val="002A73B8"/>
    <w:rsid w:val="002A7D05"/>
    <w:rsid w:val="002A7D48"/>
    <w:rsid w:val="002A7FDC"/>
    <w:rsid w:val="002B169D"/>
    <w:rsid w:val="002B1A79"/>
    <w:rsid w:val="002B2294"/>
    <w:rsid w:val="002B304B"/>
    <w:rsid w:val="002B30B7"/>
    <w:rsid w:val="002B3F63"/>
    <w:rsid w:val="002B7574"/>
    <w:rsid w:val="002C01B7"/>
    <w:rsid w:val="002C091C"/>
    <w:rsid w:val="002C0F72"/>
    <w:rsid w:val="002C106E"/>
    <w:rsid w:val="002C17AB"/>
    <w:rsid w:val="002C1DC4"/>
    <w:rsid w:val="002C25F7"/>
    <w:rsid w:val="002C2B76"/>
    <w:rsid w:val="002C3080"/>
    <w:rsid w:val="002C30C9"/>
    <w:rsid w:val="002C3699"/>
    <w:rsid w:val="002C3C3F"/>
    <w:rsid w:val="002C4757"/>
    <w:rsid w:val="002C4EC6"/>
    <w:rsid w:val="002C6C2F"/>
    <w:rsid w:val="002C7316"/>
    <w:rsid w:val="002C7C4E"/>
    <w:rsid w:val="002C7CA4"/>
    <w:rsid w:val="002D0141"/>
    <w:rsid w:val="002D06FD"/>
    <w:rsid w:val="002D0F6E"/>
    <w:rsid w:val="002D1078"/>
    <w:rsid w:val="002D1407"/>
    <w:rsid w:val="002D1E6D"/>
    <w:rsid w:val="002D1F58"/>
    <w:rsid w:val="002D23FC"/>
    <w:rsid w:val="002D35AC"/>
    <w:rsid w:val="002D418B"/>
    <w:rsid w:val="002D4AEE"/>
    <w:rsid w:val="002D4DEE"/>
    <w:rsid w:val="002D4EF8"/>
    <w:rsid w:val="002D549A"/>
    <w:rsid w:val="002D57C7"/>
    <w:rsid w:val="002D6580"/>
    <w:rsid w:val="002D659D"/>
    <w:rsid w:val="002D6C95"/>
    <w:rsid w:val="002D6FB2"/>
    <w:rsid w:val="002D7166"/>
    <w:rsid w:val="002D7229"/>
    <w:rsid w:val="002E031F"/>
    <w:rsid w:val="002E047D"/>
    <w:rsid w:val="002E1928"/>
    <w:rsid w:val="002E1BB2"/>
    <w:rsid w:val="002E1C4C"/>
    <w:rsid w:val="002E3075"/>
    <w:rsid w:val="002E3A44"/>
    <w:rsid w:val="002E3AAE"/>
    <w:rsid w:val="002E3DCD"/>
    <w:rsid w:val="002E3E1A"/>
    <w:rsid w:val="002E41B2"/>
    <w:rsid w:val="002E47F2"/>
    <w:rsid w:val="002E4E63"/>
    <w:rsid w:val="002E5ECC"/>
    <w:rsid w:val="002E5F83"/>
    <w:rsid w:val="002E6A02"/>
    <w:rsid w:val="002E7BAF"/>
    <w:rsid w:val="002F0685"/>
    <w:rsid w:val="002F0AF3"/>
    <w:rsid w:val="002F0D34"/>
    <w:rsid w:val="002F0FEC"/>
    <w:rsid w:val="002F22AE"/>
    <w:rsid w:val="002F2901"/>
    <w:rsid w:val="002F2C04"/>
    <w:rsid w:val="002F35D8"/>
    <w:rsid w:val="002F488A"/>
    <w:rsid w:val="002F7306"/>
    <w:rsid w:val="002F73D5"/>
    <w:rsid w:val="002F7674"/>
    <w:rsid w:val="002F76F7"/>
    <w:rsid w:val="002F7795"/>
    <w:rsid w:val="002F7B44"/>
    <w:rsid w:val="003003A7"/>
    <w:rsid w:val="00300446"/>
    <w:rsid w:val="00300ABA"/>
    <w:rsid w:val="00301416"/>
    <w:rsid w:val="00301F36"/>
    <w:rsid w:val="00301F3E"/>
    <w:rsid w:val="00301F60"/>
    <w:rsid w:val="003026C8"/>
    <w:rsid w:val="0030390E"/>
    <w:rsid w:val="00303F71"/>
    <w:rsid w:val="00304214"/>
    <w:rsid w:val="00304798"/>
    <w:rsid w:val="00304C4E"/>
    <w:rsid w:val="003053D7"/>
    <w:rsid w:val="003061FE"/>
    <w:rsid w:val="003065D3"/>
    <w:rsid w:val="003067AB"/>
    <w:rsid w:val="0030726B"/>
    <w:rsid w:val="00307695"/>
    <w:rsid w:val="003076F4"/>
    <w:rsid w:val="00307862"/>
    <w:rsid w:val="00307FFD"/>
    <w:rsid w:val="0031076A"/>
    <w:rsid w:val="0031116A"/>
    <w:rsid w:val="0031152D"/>
    <w:rsid w:val="003116E4"/>
    <w:rsid w:val="00311E90"/>
    <w:rsid w:val="003121F5"/>
    <w:rsid w:val="0031272A"/>
    <w:rsid w:val="00312BF9"/>
    <w:rsid w:val="003137DD"/>
    <w:rsid w:val="00313BB0"/>
    <w:rsid w:val="003141D1"/>
    <w:rsid w:val="003149AA"/>
    <w:rsid w:val="00315114"/>
    <w:rsid w:val="0031595B"/>
    <w:rsid w:val="0031626C"/>
    <w:rsid w:val="0032069D"/>
    <w:rsid w:val="0032077A"/>
    <w:rsid w:val="00321768"/>
    <w:rsid w:val="003217A6"/>
    <w:rsid w:val="0032258C"/>
    <w:rsid w:val="0032301B"/>
    <w:rsid w:val="00323423"/>
    <w:rsid w:val="00323E90"/>
    <w:rsid w:val="00324048"/>
    <w:rsid w:val="003244D3"/>
    <w:rsid w:val="003255A2"/>
    <w:rsid w:val="003263C9"/>
    <w:rsid w:val="00327599"/>
    <w:rsid w:val="00327F05"/>
    <w:rsid w:val="003306F6"/>
    <w:rsid w:val="00330834"/>
    <w:rsid w:val="0033110F"/>
    <w:rsid w:val="0033184B"/>
    <w:rsid w:val="0033197F"/>
    <w:rsid w:val="0033424F"/>
    <w:rsid w:val="003345BB"/>
    <w:rsid w:val="00334DB9"/>
    <w:rsid w:val="0033555A"/>
    <w:rsid w:val="00335856"/>
    <w:rsid w:val="0033589E"/>
    <w:rsid w:val="00336BF8"/>
    <w:rsid w:val="00337802"/>
    <w:rsid w:val="00337931"/>
    <w:rsid w:val="00337C55"/>
    <w:rsid w:val="00337D8F"/>
    <w:rsid w:val="003409CB"/>
    <w:rsid w:val="00340B26"/>
    <w:rsid w:val="003428DC"/>
    <w:rsid w:val="00342D50"/>
    <w:rsid w:val="00342DB4"/>
    <w:rsid w:val="00342F0C"/>
    <w:rsid w:val="003438DA"/>
    <w:rsid w:val="00343E23"/>
    <w:rsid w:val="00344672"/>
    <w:rsid w:val="00344894"/>
    <w:rsid w:val="003454B7"/>
    <w:rsid w:val="0034591D"/>
    <w:rsid w:val="0034603D"/>
    <w:rsid w:val="0034679D"/>
    <w:rsid w:val="00347710"/>
    <w:rsid w:val="00347D38"/>
    <w:rsid w:val="0035081F"/>
    <w:rsid w:val="0035178E"/>
    <w:rsid w:val="003519D6"/>
    <w:rsid w:val="00351B14"/>
    <w:rsid w:val="0035273C"/>
    <w:rsid w:val="0035282B"/>
    <w:rsid w:val="003529DA"/>
    <w:rsid w:val="00352F26"/>
    <w:rsid w:val="00353CD5"/>
    <w:rsid w:val="00355484"/>
    <w:rsid w:val="00355F8C"/>
    <w:rsid w:val="00356002"/>
    <w:rsid w:val="0035690C"/>
    <w:rsid w:val="00356C5A"/>
    <w:rsid w:val="0035700A"/>
    <w:rsid w:val="0035716E"/>
    <w:rsid w:val="0035733F"/>
    <w:rsid w:val="0035760F"/>
    <w:rsid w:val="0035787F"/>
    <w:rsid w:val="00357A7D"/>
    <w:rsid w:val="00357A8D"/>
    <w:rsid w:val="003608D0"/>
    <w:rsid w:val="003615CC"/>
    <w:rsid w:val="00361DE6"/>
    <w:rsid w:val="00361F28"/>
    <w:rsid w:val="00362384"/>
    <w:rsid w:val="00362AD0"/>
    <w:rsid w:val="00362DFD"/>
    <w:rsid w:val="0036354C"/>
    <w:rsid w:val="003637E6"/>
    <w:rsid w:val="003639B9"/>
    <w:rsid w:val="00364FE7"/>
    <w:rsid w:val="00365160"/>
    <w:rsid w:val="00365707"/>
    <w:rsid w:val="00365AEA"/>
    <w:rsid w:val="00365E99"/>
    <w:rsid w:val="003661EB"/>
    <w:rsid w:val="00366452"/>
    <w:rsid w:val="00366A9F"/>
    <w:rsid w:val="00366B37"/>
    <w:rsid w:val="00366C98"/>
    <w:rsid w:val="00367453"/>
    <w:rsid w:val="00367BA3"/>
    <w:rsid w:val="00370CD4"/>
    <w:rsid w:val="00371340"/>
    <w:rsid w:val="00371801"/>
    <w:rsid w:val="00371D70"/>
    <w:rsid w:val="003721AD"/>
    <w:rsid w:val="0037253B"/>
    <w:rsid w:val="00372834"/>
    <w:rsid w:val="00372C42"/>
    <w:rsid w:val="00372F55"/>
    <w:rsid w:val="003745CE"/>
    <w:rsid w:val="00374D64"/>
    <w:rsid w:val="00374FAB"/>
    <w:rsid w:val="00375EF2"/>
    <w:rsid w:val="00375F8A"/>
    <w:rsid w:val="00376706"/>
    <w:rsid w:val="003767F6"/>
    <w:rsid w:val="00376B01"/>
    <w:rsid w:val="00376B19"/>
    <w:rsid w:val="00377090"/>
    <w:rsid w:val="00380614"/>
    <w:rsid w:val="00380722"/>
    <w:rsid w:val="00380BB3"/>
    <w:rsid w:val="003812AA"/>
    <w:rsid w:val="003821E6"/>
    <w:rsid w:val="00382499"/>
    <w:rsid w:val="00382782"/>
    <w:rsid w:val="00383BBF"/>
    <w:rsid w:val="00383FE4"/>
    <w:rsid w:val="003846AE"/>
    <w:rsid w:val="003849C8"/>
    <w:rsid w:val="00384EC2"/>
    <w:rsid w:val="003858D1"/>
    <w:rsid w:val="003864A4"/>
    <w:rsid w:val="00386951"/>
    <w:rsid w:val="00386C2C"/>
    <w:rsid w:val="00387F89"/>
    <w:rsid w:val="0039025B"/>
    <w:rsid w:val="00390C60"/>
    <w:rsid w:val="00391933"/>
    <w:rsid w:val="00391BF0"/>
    <w:rsid w:val="00392416"/>
    <w:rsid w:val="003929CA"/>
    <w:rsid w:val="00392E5A"/>
    <w:rsid w:val="00393244"/>
    <w:rsid w:val="0039353E"/>
    <w:rsid w:val="00395CA7"/>
    <w:rsid w:val="0039632D"/>
    <w:rsid w:val="0039633F"/>
    <w:rsid w:val="003968DE"/>
    <w:rsid w:val="00396B3E"/>
    <w:rsid w:val="00397B9F"/>
    <w:rsid w:val="00397EF0"/>
    <w:rsid w:val="003A13EB"/>
    <w:rsid w:val="003A1BEC"/>
    <w:rsid w:val="003A2F68"/>
    <w:rsid w:val="003A3A72"/>
    <w:rsid w:val="003A3B4D"/>
    <w:rsid w:val="003A4A92"/>
    <w:rsid w:val="003A509B"/>
    <w:rsid w:val="003A5ACA"/>
    <w:rsid w:val="003A5B14"/>
    <w:rsid w:val="003A64B2"/>
    <w:rsid w:val="003A6964"/>
    <w:rsid w:val="003A6C5E"/>
    <w:rsid w:val="003A6EEE"/>
    <w:rsid w:val="003A78CC"/>
    <w:rsid w:val="003A7BE1"/>
    <w:rsid w:val="003B1A42"/>
    <w:rsid w:val="003B1C00"/>
    <w:rsid w:val="003B1E95"/>
    <w:rsid w:val="003B2090"/>
    <w:rsid w:val="003B299C"/>
    <w:rsid w:val="003B2A26"/>
    <w:rsid w:val="003B3C31"/>
    <w:rsid w:val="003B500D"/>
    <w:rsid w:val="003B6B1E"/>
    <w:rsid w:val="003B708C"/>
    <w:rsid w:val="003B7101"/>
    <w:rsid w:val="003C0240"/>
    <w:rsid w:val="003C0AD0"/>
    <w:rsid w:val="003C143B"/>
    <w:rsid w:val="003C2565"/>
    <w:rsid w:val="003C330E"/>
    <w:rsid w:val="003C34A3"/>
    <w:rsid w:val="003C412D"/>
    <w:rsid w:val="003C4280"/>
    <w:rsid w:val="003C45F0"/>
    <w:rsid w:val="003C4755"/>
    <w:rsid w:val="003C49E8"/>
    <w:rsid w:val="003C4EB3"/>
    <w:rsid w:val="003C79E4"/>
    <w:rsid w:val="003C7E45"/>
    <w:rsid w:val="003D1760"/>
    <w:rsid w:val="003D211A"/>
    <w:rsid w:val="003D226D"/>
    <w:rsid w:val="003D25D4"/>
    <w:rsid w:val="003D2669"/>
    <w:rsid w:val="003D2CB5"/>
    <w:rsid w:val="003D3B4B"/>
    <w:rsid w:val="003D4FCE"/>
    <w:rsid w:val="003D562F"/>
    <w:rsid w:val="003D6892"/>
    <w:rsid w:val="003D68A6"/>
    <w:rsid w:val="003D73CF"/>
    <w:rsid w:val="003D786A"/>
    <w:rsid w:val="003E0787"/>
    <w:rsid w:val="003E141C"/>
    <w:rsid w:val="003E275B"/>
    <w:rsid w:val="003E35DF"/>
    <w:rsid w:val="003E3BDB"/>
    <w:rsid w:val="003E505E"/>
    <w:rsid w:val="003E59C4"/>
    <w:rsid w:val="003E6C7B"/>
    <w:rsid w:val="003F03E5"/>
    <w:rsid w:val="003F0BB3"/>
    <w:rsid w:val="003F0E08"/>
    <w:rsid w:val="003F1203"/>
    <w:rsid w:val="003F1381"/>
    <w:rsid w:val="003F147B"/>
    <w:rsid w:val="003F14A3"/>
    <w:rsid w:val="003F1A39"/>
    <w:rsid w:val="003F2E2A"/>
    <w:rsid w:val="003F338F"/>
    <w:rsid w:val="003F3D2F"/>
    <w:rsid w:val="003F486F"/>
    <w:rsid w:val="003F4C8E"/>
    <w:rsid w:val="003F61DE"/>
    <w:rsid w:val="003F63D5"/>
    <w:rsid w:val="003F6426"/>
    <w:rsid w:val="003F6680"/>
    <w:rsid w:val="00400548"/>
    <w:rsid w:val="004006BF"/>
    <w:rsid w:val="00401C1C"/>
    <w:rsid w:val="0040220D"/>
    <w:rsid w:val="00402B64"/>
    <w:rsid w:val="00403097"/>
    <w:rsid w:val="00403493"/>
    <w:rsid w:val="0040552F"/>
    <w:rsid w:val="00405CCA"/>
    <w:rsid w:val="00405F28"/>
    <w:rsid w:val="00406738"/>
    <w:rsid w:val="00406AB8"/>
    <w:rsid w:val="00406B8B"/>
    <w:rsid w:val="00406C5B"/>
    <w:rsid w:val="00411835"/>
    <w:rsid w:val="00412190"/>
    <w:rsid w:val="004128CA"/>
    <w:rsid w:val="00412C60"/>
    <w:rsid w:val="004133C0"/>
    <w:rsid w:val="00414D8C"/>
    <w:rsid w:val="004157A9"/>
    <w:rsid w:val="004169E5"/>
    <w:rsid w:val="00416F7C"/>
    <w:rsid w:val="004171B7"/>
    <w:rsid w:val="004176FB"/>
    <w:rsid w:val="00417927"/>
    <w:rsid w:val="00420941"/>
    <w:rsid w:val="00421F57"/>
    <w:rsid w:val="0042219E"/>
    <w:rsid w:val="00422843"/>
    <w:rsid w:val="00423BFE"/>
    <w:rsid w:val="004244B7"/>
    <w:rsid w:val="00424A6F"/>
    <w:rsid w:val="00424E78"/>
    <w:rsid w:val="00425156"/>
    <w:rsid w:val="00425492"/>
    <w:rsid w:val="00425F73"/>
    <w:rsid w:val="004260D7"/>
    <w:rsid w:val="004261C7"/>
    <w:rsid w:val="004268C4"/>
    <w:rsid w:val="00426AE4"/>
    <w:rsid w:val="004278B1"/>
    <w:rsid w:val="00427FAF"/>
    <w:rsid w:val="0043044C"/>
    <w:rsid w:val="004312D4"/>
    <w:rsid w:val="0043188A"/>
    <w:rsid w:val="00432355"/>
    <w:rsid w:val="0043280E"/>
    <w:rsid w:val="00432820"/>
    <w:rsid w:val="00434304"/>
    <w:rsid w:val="00434DFE"/>
    <w:rsid w:val="00434E15"/>
    <w:rsid w:val="004351F0"/>
    <w:rsid w:val="004355B2"/>
    <w:rsid w:val="00436F12"/>
    <w:rsid w:val="00437608"/>
    <w:rsid w:val="00437A77"/>
    <w:rsid w:val="00437EBC"/>
    <w:rsid w:val="00440514"/>
    <w:rsid w:val="004412E5"/>
    <w:rsid w:val="00441D5F"/>
    <w:rsid w:val="00441EC5"/>
    <w:rsid w:val="004421D0"/>
    <w:rsid w:val="00442E6C"/>
    <w:rsid w:val="0044354E"/>
    <w:rsid w:val="00444EFB"/>
    <w:rsid w:val="004465FB"/>
    <w:rsid w:val="00446D73"/>
    <w:rsid w:val="0044704E"/>
    <w:rsid w:val="00447D2E"/>
    <w:rsid w:val="00447E04"/>
    <w:rsid w:val="00447EC6"/>
    <w:rsid w:val="00447F78"/>
    <w:rsid w:val="00450244"/>
    <w:rsid w:val="00451C49"/>
    <w:rsid w:val="0045204A"/>
    <w:rsid w:val="00452691"/>
    <w:rsid w:val="00452A92"/>
    <w:rsid w:val="00453CEA"/>
    <w:rsid w:val="00454184"/>
    <w:rsid w:val="0045570D"/>
    <w:rsid w:val="00456532"/>
    <w:rsid w:val="00456964"/>
    <w:rsid w:val="004572F0"/>
    <w:rsid w:val="0045771F"/>
    <w:rsid w:val="00457D7C"/>
    <w:rsid w:val="004601D2"/>
    <w:rsid w:val="004604E2"/>
    <w:rsid w:val="004604FA"/>
    <w:rsid w:val="00460540"/>
    <w:rsid w:val="00460906"/>
    <w:rsid w:val="00460AC4"/>
    <w:rsid w:val="00460BAF"/>
    <w:rsid w:val="004610A4"/>
    <w:rsid w:val="00461426"/>
    <w:rsid w:val="00461815"/>
    <w:rsid w:val="0046399E"/>
    <w:rsid w:val="00464142"/>
    <w:rsid w:val="00464369"/>
    <w:rsid w:val="00464A33"/>
    <w:rsid w:val="00464DE2"/>
    <w:rsid w:val="00464EE3"/>
    <w:rsid w:val="0046586C"/>
    <w:rsid w:val="004666CD"/>
    <w:rsid w:val="00466C3D"/>
    <w:rsid w:val="004672DC"/>
    <w:rsid w:val="00467AC0"/>
    <w:rsid w:val="004705B4"/>
    <w:rsid w:val="00470C05"/>
    <w:rsid w:val="00470C1C"/>
    <w:rsid w:val="00470F5F"/>
    <w:rsid w:val="00470FAB"/>
    <w:rsid w:val="0047126D"/>
    <w:rsid w:val="004712F6"/>
    <w:rsid w:val="00471541"/>
    <w:rsid w:val="00471CE4"/>
    <w:rsid w:val="00473628"/>
    <w:rsid w:val="0047394C"/>
    <w:rsid w:val="0047493B"/>
    <w:rsid w:val="00475C7C"/>
    <w:rsid w:val="00475EEA"/>
    <w:rsid w:val="00476B7C"/>
    <w:rsid w:val="00476C7F"/>
    <w:rsid w:val="00477885"/>
    <w:rsid w:val="0047794F"/>
    <w:rsid w:val="00480024"/>
    <w:rsid w:val="00480399"/>
    <w:rsid w:val="00480885"/>
    <w:rsid w:val="00480E52"/>
    <w:rsid w:val="00480F7D"/>
    <w:rsid w:val="004813C3"/>
    <w:rsid w:val="0048170C"/>
    <w:rsid w:val="00481790"/>
    <w:rsid w:val="0048189A"/>
    <w:rsid w:val="004822D2"/>
    <w:rsid w:val="0048265F"/>
    <w:rsid w:val="00483846"/>
    <w:rsid w:val="00483BE0"/>
    <w:rsid w:val="00484090"/>
    <w:rsid w:val="0048493B"/>
    <w:rsid w:val="00484DD7"/>
    <w:rsid w:val="004850ED"/>
    <w:rsid w:val="004851CA"/>
    <w:rsid w:val="0048663A"/>
    <w:rsid w:val="004879C8"/>
    <w:rsid w:val="00487EC1"/>
    <w:rsid w:val="00487FB9"/>
    <w:rsid w:val="00490F68"/>
    <w:rsid w:val="0049124A"/>
    <w:rsid w:val="004912A9"/>
    <w:rsid w:val="00491B34"/>
    <w:rsid w:val="0049218D"/>
    <w:rsid w:val="004922F0"/>
    <w:rsid w:val="00493869"/>
    <w:rsid w:val="00493914"/>
    <w:rsid w:val="00494333"/>
    <w:rsid w:val="00494555"/>
    <w:rsid w:val="00495574"/>
    <w:rsid w:val="00496485"/>
    <w:rsid w:val="004971D4"/>
    <w:rsid w:val="00497351"/>
    <w:rsid w:val="004979B0"/>
    <w:rsid w:val="004A0E16"/>
    <w:rsid w:val="004A0E83"/>
    <w:rsid w:val="004A12A8"/>
    <w:rsid w:val="004A194E"/>
    <w:rsid w:val="004A3542"/>
    <w:rsid w:val="004A47F4"/>
    <w:rsid w:val="004A5B5D"/>
    <w:rsid w:val="004A5D58"/>
    <w:rsid w:val="004A69A1"/>
    <w:rsid w:val="004A6D80"/>
    <w:rsid w:val="004A6FB0"/>
    <w:rsid w:val="004A7EAA"/>
    <w:rsid w:val="004B0472"/>
    <w:rsid w:val="004B1519"/>
    <w:rsid w:val="004B21BA"/>
    <w:rsid w:val="004B281F"/>
    <w:rsid w:val="004B2EBF"/>
    <w:rsid w:val="004B3C18"/>
    <w:rsid w:val="004B42C6"/>
    <w:rsid w:val="004B4BB1"/>
    <w:rsid w:val="004B4FB8"/>
    <w:rsid w:val="004B550A"/>
    <w:rsid w:val="004B5A8F"/>
    <w:rsid w:val="004B5D2E"/>
    <w:rsid w:val="004B797D"/>
    <w:rsid w:val="004C02DA"/>
    <w:rsid w:val="004C0383"/>
    <w:rsid w:val="004C09B7"/>
    <w:rsid w:val="004C0B67"/>
    <w:rsid w:val="004C124D"/>
    <w:rsid w:val="004C15E6"/>
    <w:rsid w:val="004C3173"/>
    <w:rsid w:val="004C4359"/>
    <w:rsid w:val="004C4EF7"/>
    <w:rsid w:val="004C4F8A"/>
    <w:rsid w:val="004C5C4D"/>
    <w:rsid w:val="004C5EC3"/>
    <w:rsid w:val="004C6090"/>
    <w:rsid w:val="004C6D5F"/>
    <w:rsid w:val="004C71D8"/>
    <w:rsid w:val="004C78FF"/>
    <w:rsid w:val="004D0D59"/>
    <w:rsid w:val="004D17BD"/>
    <w:rsid w:val="004D1AE5"/>
    <w:rsid w:val="004D1AF7"/>
    <w:rsid w:val="004D238C"/>
    <w:rsid w:val="004D23B6"/>
    <w:rsid w:val="004D2728"/>
    <w:rsid w:val="004D3475"/>
    <w:rsid w:val="004D4082"/>
    <w:rsid w:val="004D439F"/>
    <w:rsid w:val="004D4A56"/>
    <w:rsid w:val="004D640D"/>
    <w:rsid w:val="004D64C5"/>
    <w:rsid w:val="004D7BAF"/>
    <w:rsid w:val="004E047D"/>
    <w:rsid w:val="004E1281"/>
    <w:rsid w:val="004E17D9"/>
    <w:rsid w:val="004E280B"/>
    <w:rsid w:val="004E2A35"/>
    <w:rsid w:val="004E2C8A"/>
    <w:rsid w:val="004E3574"/>
    <w:rsid w:val="004E3DF3"/>
    <w:rsid w:val="004E48CC"/>
    <w:rsid w:val="004E51E4"/>
    <w:rsid w:val="004E5BA4"/>
    <w:rsid w:val="004E6314"/>
    <w:rsid w:val="004E6620"/>
    <w:rsid w:val="004E6A5F"/>
    <w:rsid w:val="004E722F"/>
    <w:rsid w:val="004E7343"/>
    <w:rsid w:val="004E7831"/>
    <w:rsid w:val="004E7C8A"/>
    <w:rsid w:val="004F1050"/>
    <w:rsid w:val="004F1AE9"/>
    <w:rsid w:val="004F3CB9"/>
    <w:rsid w:val="004F4757"/>
    <w:rsid w:val="004F4CC5"/>
    <w:rsid w:val="004F65A5"/>
    <w:rsid w:val="004F6E5B"/>
    <w:rsid w:val="004F7E92"/>
    <w:rsid w:val="00500448"/>
    <w:rsid w:val="00500897"/>
    <w:rsid w:val="00500FE2"/>
    <w:rsid w:val="00501335"/>
    <w:rsid w:val="005013A1"/>
    <w:rsid w:val="00501E8F"/>
    <w:rsid w:val="00502312"/>
    <w:rsid w:val="00502AB4"/>
    <w:rsid w:val="00502EF7"/>
    <w:rsid w:val="00502FD0"/>
    <w:rsid w:val="0050339F"/>
    <w:rsid w:val="005043A4"/>
    <w:rsid w:val="00504CA4"/>
    <w:rsid w:val="005051C2"/>
    <w:rsid w:val="005062D5"/>
    <w:rsid w:val="005075DD"/>
    <w:rsid w:val="00507DB2"/>
    <w:rsid w:val="005106E3"/>
    <w:rsid w:val="005107EC"/>
    <w:rsid w:val="00510DFD"/>
    <w:rsid w:val="0051165B"/>
    <w:rsid w:val="00512C4D"/>
    <w:rsid w:val="00512D44"/>
    <w:rsid w:val="0051300F"/>
    <w:rsid w:val="00513052"/>
    <w:rsid w:val="00513724"/>
    <w:rsid w:val="00513774"/>
    <w:rsid w:val="005138E7"/>
    <w:rsid w:val="00513C49"/>
    <w:rsid w:val="005141C8"/>
    <w:rsid w:val="005146B8"/>
    <w:rsid w:val="0051516E"/>
    <w:rsid w:val="0051565D"/>
    <w:rsid w:val="00515949"/>
    <w:rsid w:val="00515B14"/>
    <w:rsid w:val="00516854"/>
    <w:rsid w:val="00516917"/>
    <w:rsid w:val="0051721D"/>
    <w:rsid w:val="005173DB"/>
    <w:rsid w:val="00517FCA"/>
    <w:rsid w:val="00520B02"/>
    <w:rsid w:val="00520FC3"/>
    <w:rsid w:val="00521688"/>
    <w:rsid w:val="00521E6E"/>
    <w:rsid w:val="0052221C"/>
    <w:rsid w:val="00522575"/>
    <w:rsid w:val="00522924"/>
    <w:rsid w:val="00522A6A"/>
    <w:rsid w:val="00522EDF"/>
    <w:rsid w:val="00523147"/>
    <w:rsid w:val="00523397"/>
    <w:rsid w:val="00524033"/>
    <w:rsid w:val="00524102"/>
    <w:rsid w:val="0052411B"/>
    <w:rsid w:val="005241B2"/>
    <w:rsid w:val="00524ED3"/>
    <w:rsid w:val="005257C4"/>
    <w:rsid w:val="00525F7C"/>
    <w:rsid w:val="00526060"/>
    <w:rsid w:val="00526C1B"/>
    <w:rsid w:val="00526D28"/>
    <w:rsid w:val="00527808"/>
    <w:rsid w:val="00530BA4"/>
    <w:rsid w:val="0053119B"/>
    <w:rsid w:val="00531774"/>
    <w:rsid w:val="0053250D"/>
    <w:rsid w:val="0053264F"/>
    <w:rsid w:val="0053287D"/>
    <w:rsid w:val="00533227"/>
    <w:rsid w:val="00533B98"/>
    <w:rsid w:val="00534AB6"/>
    <w:rsid w:val="00534FE7"/>
    <w:rsid w:val="00534FF8"/>
    <w:rsid w:val="00535D4C"/>
    <w:rsid w:val="0053608B"/>
    <w:rsid w:val="005360A1"/>
    <w:rsid w:val="005365AB"/>
    <w:rsid w:val="00540772"/>
    <w:rsid w:val="00540EA3"/>
    <w:rsid w:val="00541788"/>
    <w:rsid w:val="00541B6D"/>
    <w:rsid w:val="00542236"/>
    <w:rsid w:val="00542272"/>
    <w:rsid w:val="00543C48"/>
    <w:rsid w:val="00543E37"/>
    <w:rsid w:val="00544DB0"/>
    <w:rsid w:val="00545328"/>
    <w:rsid w:val="00546678"/>
    <w:rsid w:val="00547F07"/>
    <w:rsid w:val="005505ED"/>
    <w:rsid w:val="00550613"/>
    <w:rsid w:val="00552C54"/>
    <w:rsid w:val="005530EF"/>
    <w:rsid w:val="0055346C"/>
    <w:rsid w:val="005539F1"/>
    <w:rsid w:val="00554CEC"/>
    <w:rsid w:val="00554ED9"/>
    <w:rsid w:val="00555C58"/>
    <w:rsid w:val="00557094"/>
    <w:rsid w:val="00557836"/>
    <w:rsid w:val="00557B2D"/>
    <w:rsid w:val="00557E0D"/>
    <w:rsid w:val="005601D5"/>
    <w:rsid w:val="00560DA5"/>
    <w:rsid w:val="00560EEC"/>
    <w:rsid w:val="00561294"/>
    <w:rsid w:val="00561BED"/>
    <w:rsid w:val="00562E6E"/>
    <w:rsid w:val="00563507"/>
    <w:rsid w:val="0056362F"/>
    <w:rsid w:val="00563A26"/>
    <w:rsid w:val="00563FB0"/>
    <w:rsid w:val="0056410B"/>
    <w:rsid w:val="005641E3"/>
    <w:rsid w:val="005643D2"/>
    <w:rsid w:val="00565544"/>
    <w:rsid w:val="00565B8F"/>
    <w:rsid w:val="005664F6"/>
    <w:rsid w:val="00566D5C"/>
    <w:rsid w:val="00566D88"/>
    <w:rsid w:val="00566DF9"/>
    <w:rsid w:val="0057177C"/>
    <w:rsid w:val="0057196C"/>
    <w:rsid w:val="005726D4"/>
    <w:rsid w:val="00572EBC"/>
    <w:rsid w:val="00573468"/>
    <w:rsid w:val="00573EBC"/>
    <w:rsid w:val="00574D91"/>
    <w:rsid w:val="005752DD"/>
    <w:rsid w:val="00575780"/>
    <w:rsid w:val="00575B84"/>
    <w:rsid w:val="00575D72"/>
    <w:rsid w:val="00576A08"/>
    <w:rsid w:val="0057754A"/>
    <w:rsid w:val="00577A5F"/>
    <w:rsid w:val="00577A7B"/>
    <w:rsid w:val="005802C0"/>
    <w:rsid w:val="005819DB"/>
    <w:rsid w:val="00581CC4"/>
    <w:rsid w:val="00582400"/>
    <w:rsid w:val="00582A6B"/>
    <w:rsid w:val="00582F4B"/>
    <w:rsid w:val="00584396"/>
    <w:rsid w:val="00586EF3"/>
    <w:rsid w:val="00587FFA"/>
    <w:rsid w:val="0059128E"/>
    <w:rsid w:val="00591545"/>
    <w:rsid w:val="00591743"/>
    <w:rsid w:val="00591781"/>
    <w:rsid w:val="005917EA"/>
    <w:rsid w:val="00591F05"/>
    <w:rsid w:val="005925E0"/>
    <w:rsid w:val="00593153"/>
    <w:rsid w:val="00593321"/>
    <w:rsid w:val="0059373D"/>
    <w:rsid w:val="00593E62"/>
    <w:rsid w:val="0059453C"/>
    <w:rsid w:val="005946F4"/>
    <w:rsid w:val="0059490D"/>
    <w:rsid w:val="00594BC5"/>
    <w:rsid w:val="00594C28"/>
    <w:rsid w:val="0059509D"/>
    <w:rsid w:val="0059626F"/>
    <w:rsid w:val="00596D02"/>
    <w:rsid w:val="005975EB"/>
    <w:rsid w:val="0059779E"/>
    <w:rsid w:val="00597820"/>
    <w:rsid w:val="00597EF8"/>
    <w:rsid w:val="005A0945"/>
    <w:rsid w:val="005A25DB"/>
    <w:rsid w:val="005A27DC"/>
    <w:rsid w:val="005A32DD"/>
    <w:rsid w:val="005A3540"/>
    <w:rsid w:val="005A3EE5"/>
    <w:rsid w:val="005A4655"/>
    <w:rsid w:val="005A4E27"/>
    <w:rsid w:val="005A56CC"/>
    <w:rsid w:val="005A5946"/>
    <w:rsid w:val="005A5CF2"/>
    <w:rsid w:val="005A5D8C"/>
    <w:rsid w:val="005A6779"/>
    <w:rsid w:val="005A69B7"/>
    <w:rsid w:val="005A6E9A"/>
    <w:rsid w:val="005A795C"/>
    <w:rsid w:val="005B0D54"/>
    <w:rsid w:val="005B22A0"/>
    <w:rsid w:val="005B292B"/>
    <w:rsid w:val="005B3830"/>
    <w:rsid w:val="005B3C8E"/>
    <w:rsid w:val="005B403F"/>
    <w:rsid w:val="005B4114"/>
    <w:rsid w:val="005B42C4"/>
    <w:rsid w:val="005B4840"/>
    <w:rsid w:val="005B4A5F"/>
    <w:rsid w:val="005B55B3"/>
    <w:rsid w:val="005B5813"/>
    <w:rsid w:val="005B637D"/>
    <w:rsid w:val="005B695F"/>
    <w:rsid w:val="005B6987"/>
    <w:rsid w:val="005B6C04"/>
    <w:rsid w:val="005B70CE"/>
    <w:rsid w:val="005B7ED1"/>
    <w:rsid w:val="005C0869"/>
    <w:rsid w:val="005C0960"/>
    <w:rsid w:val="005C0D55"/>
    <w:rsid w:val="005C10B3"/>
    <w:rsid w:val="005C1A7B"/>
    <w:rsid w:val="005C1F30"/>
    <w:rsid w:val="005C26F2"/>
    <w:rsid w:val="005C2A9E"/>
    <w:rsid w:val="005C36D8"/>
    <w:rsid w:val="005C38A4"/>
    <w:rsid w:val="005C3CD6"/>
    <w:rsid w:val="005C4C2D"/>
    <w:rsid w:val="005C4DBE"/>
    <w:rsid w:val="005C5489"/>
    <w:rsid w:val="005C6CF0"/>
    <w:rsid w:val="005C7A44"/>
    <w:rsid w:val="005C7E46"/>
    <w:rsid w:val="005D0076"/>
    <w:rsid w:val="005D05FD"/>
    <w:rsid w:val="005D0E6F"/>
    <w:rsid w:val="005D0EEA"/>
    <w:rsid w:val="005D1401"/>
    <w:rsid w:val="005D1963"/>
    <w:rsid w:val="005D2A8A"/>
    <w:rsid w:val="005D2B95"/>
    <w:rsid w:val="005D2F40"/>
    <w:rsid w:val="005D309D"/>
    <w:rsid w:val="005D379F"/>
    <w:rsid w:val="005D4827"/>
    <w:rsid w:val="005D4C27"/>
    <w:rsid w:val="005D564C"/>
    <w:rsid w:val="005D5C9E"/>
    <w:rsid w:val="005D5D50"/>
    <w:rsid w:val="005D5F68"/>
    <w:rsid w:val="005D6652"/>
    <w:rsid w:val="005E0142"/>
    <w:rsid w:val="005E073C"/>
    <w:rsid w:val="005E090C"/>
    <w:rsid w:val="005E0AD0"/>
    <w:rsid w:val="005E0FF7"/>
    <w:rsid w:val="005E1056"/>
    <w:rsid w:val="005E128C"/>
    <w:rsid w:val="005E129A"/>
    <w:rsid w:val="005E31DA"/>
    <w:rsid w:val="005E582C"/>
    <w:rsid w:val="005E5BBC"/>
    <w:rsid w:val="005E6214"/>
    <w:rsid w:val="005E6462"/>
    <w:rsid w:val="005E7DE5"/>
    <w:rsid w:val="005F01EB"/>
    <w:rsid w:val="005F03CE"/>
    <w:rsid w:val="005F042B"/>
    <w:rsid w:val="005F2311"/>
    <w:rsid w:val="005F2884"/>
    <w:rsid w:val="005F3058"/>
    <w:rsid w:val="005F32B1"/>
    <w:rsid w:val="005F33A7"/>
    <w:rsid w:val="005F3AA1"/>
    <w:rsid w:val="005F3E80"/>
    <w:rsid w:val="005F4690"/>
    <w:rsid w:val="005F46DE"/>
    <w:rsid w:val="005F4D62"/>
    <w:rsid w:val="005F5030"/>
    <w:rsid w:val="005F536F"/>
    <w:rsid w:val="005F5790"/>
    <w:rsid w:val="005F6F83"/>
    <w:rsid w:val="006008CC"/>
    <w:rsid w:val="00600F0D"/>
    <w:rsid w:val="00601572"/>
    <w:rsid w:val="00602215"/>
    <w:rsid w:val="006026C9"/>
    <w:rsid w:val="00602E67"/>
    <w:rsid w:val="006038B4"/>
    <w:rsid w:val="00603995"/>
    <w:rsid w:val="00603E84"/>
    <w:rsid w:val="00603F3C"/>
    <w:rsid w:val="00604881"/>
    <w:rsid w:val="00604E6A"/>
    <w:rsid w:val="00606062"/>
    <w:rsid w:val="00606858"/>
    <w:rsid w:val="00606B28"/>
    <w:rsid w:val="00606D3A"/>
    <w:rsid w:val="0060757D"/>
    <w:rsid w:val="00610302"/>
    <w:rsid w:val="00610E4B"/>
    <w:rsid w:val="006113DB"/>
    <w:rsid w:val="0061145D"/>
    <w:rsid w:val="00611518"/>
    <w:rsid w:val="006118A7"/>
    <w:rsid w:val="0061265C"/>
    <w:rsid w:val="00613C1C"/>
    <w:rsid w:val="006143CF"/>
    <w:rsid w:val="0061482D"/>
    <w:rsid w:val="00614EA9"/>
    <w:rsid w:val="00614F53"/>
    <w:rsid w:val="00615F82"/>
    <w:rsid w:val="00616647"/>
    <w:rsid w:val="0061778F"/>
    <w:rsid w:val="006177C2"/>
    <w:rsid w:val="00620934"/>
    <w:rsid w:val="00620A44"/>
    <w:rsid w:val="00620B96"/>
    <w:rsid w:val="00621413"/>
    <w:rsid w:val="00622213"/>
    <w:rsid w:val="00622462"/>
    <w:rsid w:val="00622FDA"/>
    <w:rsid w:val="006233F5"/>
    <w:rsid w:val="006235CD"/>
    <w:rsid w:val="0062381B"/>
    <w:rsid w:val="00625246"/>
    <w:rsid w:val="00625791"/>
    <w:rsid w:val="006257C4"/>
    <w:rsid w:val="00625A45"/>
    <w:rsid w:val="00625EB0"/>
    <w:rsid w:val="0062607E"/>
    <w:rsid w:val="006266E6"/>
    <w:rsid w:val="00626A95"/>
    <w:rsid w:val="00627D0F"/>
    <w:rsid w:val="00630356"/>
    <w:rsid w:val="006314E3"/>
    <w:rsid w:val="00631C80"/>
    <w:rsid w:val="00632E2C"/>
    <w:rsid w:val="00633004"/>
    <w:rsid w:val="006351BD"/>
    <w:rsid w:val="00635C9F"/>
    <w:rsid w:val="00635D39"/>
    <w:rsid w:val="00635D66"/>
    <w:rsid w:val="00635FD6"/>
    <w:rsid w:val="00636D46"/>
    <w:rsid w:val="00636E2B"/>
    <w:rsid w:val="00637BE8"/>
    <w:rsid w:val="006402BF"/>
    <w:rsid w:val="0064069E"/>
    <w:rsid w:val="00640E87"/>
    <w:rsid w:val="00641492"/>
    <w:rsid w:val="00641C5F"/>
    <w:rsid w:val="006438D8"/>
    <w:rsid w:val="00643DFE"/>
    <w:rsid w:val="0064418A"/>
    <w:rsid w:val="00644E58"/>
    <w:rsid w:val="00645924"/>
    <w:rsid w:val="00646C46"/>
    <w:rsid w:val="00646D6E"/>
    <w:rsid w:val="00647943"/>
    <w:rsid w:val="00647B63"/>
    <w:rsid w:val="006504DC"/>
    <w:rsid w:val="00652040"/>
    <w:rsid w:val="00652AE9"/>
    <w:rsid w:val="0065358E"/>
    <w:rsid w:val="00653B79"/>
    <w:rsid w:val="00654016"/>
    <w:rsid w:val="00654364"/>
    <w:rsid w:val="00654B10"/>
    <w:rsid w:val="00654C9E"/>
    <w:rsid w:val="00655148"/>
    <w:rsid w:val="0065535F"/>
    <w:rsid w:val="0065569F"/>
    <w:rsid w:val="006559CD"/>
    <w:rsid w:val="00655EF8"/>
    <w:rsid w:val="006564DC"/>
    <w:rsid w:val="006574C6"/>
    <w:rsid w:val="00657C1F"/>
    <w:rsid w:val="00661781"/>
    <w:rsid w:val="00661BCF"/>
    <w:rsid w:val="00664705"/>
    <w:rsid w:val="00664953"/>
    <w:rsid w:val="00664ADB"/>
    <w:rsid w:val="00664AFB"/>
    <w:rsid w:val="006653DD"/>
    <w:rsid w:val="00665534"/>
    <w:rsid w:val="0066576A"/>
    <w:rsid w:val="00665C17"/>
    <w:rsid w:val="00666837"/>
    <w:rsid w:val="00666CB3"/>
    <w:rsid w:val="006671DB"/>
    <w:rsid w:val="006672B5"/>
    <w:rsid w:val="00667976"/>
    <w:rsid w:val="00667EF2"/>
    <w:rsid w:val="006708CB"/>
    <w:rsid w:val="0067100F"/>
    <w:rsid w:val="00671622"/>
    <w:rsid w:val="006724CA"/>
    <w:rsid w:val="006726A7"/>
    <w:rsid w:val="00672A9B"/>
    <w:rsid w:val="00673427"/>
    <w:rsid w:val="006736AB"/>
    <w:rsid w:val="00673846"/>
    <w:rsid w:val="00673B08"/>
    <w:rsid w:val="00674684"/>
    <w:rsid w:val="006747DF"/>
    <w:rsid w:val="00674AF6"/>
    <w:rsid w:val="00674B1B"/>
    <w:rsid w:val="00674B5B"/>
    <w:rsid w:val="006756B4"/>
    <w:rsid w:val="006758E7"/>
    <w:rsid w:val="006764D1"/>
    <w:rsid w:val="006766FB"/>
    <w:rsid w:val="006769B3"/>
    <w:rsid w:val="00677018"/>
    <w:rsid w:val="006772CC"/>
    <w:rsid w:val="006802A3"/>
    <w:rsid w:val="0068045B"/>
    <w:rsid w:val="00680DF4"/>
    <w:rsid w:val="006810EA"/>
    <w:rsid w:val="00681CBB"/>
    <w:rsid w:val="00681DF1"/>
    <w:rsid w:val="00681FB0"/>
    <w:rsid w:val="00682D45"/>
    <w:rsid w:val="00683188"/>
    <w:rsid w:val="0068334D"/>
    <w:rsid w:val="00684115"/>
    <w:rsid w:val="00684BB7"/>
    <w:rsid w:val="00684D5D"/>
    <w:rsid w:val="00684D67"/>
    <w:rsid w:val="0068552D"/>
    <w:rsid w:val="0068578B"/>
    <w:rsid w:val="00685839"/>
    <w:rsid w:val="006867F5"/>
    <w:rsid w:val="00687683"/>
    <w:rsid w:val="0069019F"/>
    <w:rsid w:val="00690926"/>
    <w:rsid w:val="00690AE5"/>
    <w:rsid w:val="00690B84"/>
    <w:rsid w:val="006911B4"/>
    <w:rsid w:val="00692070"/>
    <w:rsid w:val="006922C1"/>
    <w:rsid w:val="00692AD1"/>
    <w:rsid w:val="00692BBC"/>
    <w:rsid w:val="00692EF3"/>
    <w:rsid w:val="00693A28"/>
    <w:rsid w:val="00695C18"/>
    <w:rsid w:val="006962E7"/>
    <w:rsid w:val="00697578"/>
    <w:rsid w:val="00697C21"/>
    <w:rsid w:val="006A0106"/>
    <w:rsid w:val="006A0933"/>
    <w:rsid w:val="006A3217"/>
    <w:rsid w:val="006A327B"/>
    <w:rsid w:val="006A330C"/>
    <w:rsid w:val="006A3399"/>
    <w:rsid w:val="006A3722"/>
    <w:rsid w:val="006A3BD9"/>
    <w:rsid w:val="006A4B49"/>
    <w:rsid w:val="006A770A"/>
    <w:rsid w:val="006A7A5A"/>
    <w:rsid w:val="006B03F7"/>
    <w:rsid w:val="006B04FF"/>
    <w:rsid w:val="006B0769"/>
    <w:rsid w:val="006B0794"/>
    <w:rsid w:val="006B0A48"/>
    <w:rsid w:val="006B3458"/>
    <w:rsid w:val="006B38C5"/>
    <w:rsid w:val="006B3FC0"/>
    <w:rsid w:val="006B4477"/>
    <w:rsid w:val="006B4878"/>
    <w:rsid w:val="006B4DC5"/>
    <w:rsid w:val="006B55E0"/>
    <w:rsid w:val="006B5635"/>
    <w:rsid w:val="006B579D"/>
    <w:rsid w:val="006B60BC"/>
    <w:rsid w:val="006B693D"/>
    <w:rsid w:val="006B6D19"/>
    <w:rsid w:val="006B788D"/>
    <w:rsid w:val="006B7B83"/>
    <w:rsid w:val="006B7F63"/>
    <w:rsid w:val="006C09E4"/>
    <w:rsid w:val="006C0C15"/>
    <w:rsid w:val="006C1007"/>
    <w:rsid w:val="006C11EF"/>
    <w:rsid w:val="006C1410"/>
    <w:rsid w:val="006C21A3"/>
    <w:rsid w:val="006C2842"/>
    <w:rsid w:val="006C3144"/>
    <w:rsid w:val="006C4092"/>
    <w:rsid w:val="006C5112"/>
    <w:rsid w:val="006C6181"/>
    <w:rsid w:val="006D015E"/>
    <w:rsid w:val="006D10D7"/>
    <w:rsid w:val="006D213C"/>
    <w:rsid w:val="006D2291"/>
    <w:rsid w:val="006D2BCA"/>
    <w:rsid w:val="006D3076"/>
    <w:rsid w:val="006D3345"/>
    <w:rsid w:val="006D3956"/>
    <w:rsid w:val="006D3A4B"/>
    <w:rsid w:val="006D3F7F"/>
    <w:rsid w:val="006D4C49"/>
    <w:rsid w:val="006D4E59"/>
    <w:rsid w:val="006D4E8A"/>
    <w:rsid w:val="006D53D9"/>
    <w:rsid w:val="006D57CA"/>
    <w:rsid w:val="006D7A9A"/>
    <w:rsid w:val="006D7CEA"/>
    <w:rsid w:val="006E013D"/>
    <w:rsid w:val="006E0F66"/>
    <w:rsid w:val="006E12E3"/>
    <w:rsid w:val="006E165A"/>
    <w:rsid w:val="006E2189"/>
    <w:rsid w:val="006E21F4"/>
    <w:rsid w:val="006E3803"/>
    <w:rsid w:val="006E3991"/>
    <w:rsid w:val="006E3C10"/>
    <w:rsid w:val="006E40AB"/>
    <w:rsid w:val="006E4853"/>
    <w:rsid w:val="006E55CC"/>
    <w:rsid w:val="006E5D65"/>
    <w:rsid w:val="006E5DA8"/>
    <w:rsid w:val="006E638D"/>
    <w:rsid w:val="006E64BA"/>
    <w:rsid w:val="006E67D4"/>
    <w:rsid w:val="006E7B93"/>
    <w:rsid w:val="006F06BF"/>
    <w:rsid w:val="006F1190"/>
    <w:rsid w:val="006F2637"/>
    <w:rsid w:val="006F2964"/>
    <w:rsid w:val="006F2A99"/>
    <w:rsid w:val="006F2D1F"/>
    <w:rsid w:val="006F3AD2"/>
    <w:rsid w:val="006F3DB8"/>
    <w:rsid w:val="006F41A0"/>
    <w:rsid w:val="006F4525"/>
    <w:rsid w:val="006F4A0B"/>
    <w:rsid w:val="006F4B2C"/>
    <w:rsid w:val="006F4B4E"/>
    <w:rsid w:val="006F602D"/>
    <w:rsid w:val="006F64E6"/>
    <w:rsid w:val="006F6520"/>
    <w:rsid w:val="006F68AA"/>
    <w:rsid w:val="006F72B0"/>
    <w:rsid w:val="006F7A4C"/>
    <w:rsid w:val="00701197"/>
    <w:rsid w:val="00701603"/>
    <w:rsid w:val="00702001"/>
    <w:rsid w:val="00702140"/>
    <w:rsid w:val="00702F1B"/>
    <w:rsid w:val="00703034"/>
    <w:rsid w:val="007039E3"/>
    <w:rsid w:val="00703E2F"/>
    <w:rsid w:val="00705153"/>
    <w:rsid w:val="00705483"/>
    <w:rsid w:val="007059FA"/>
    <w:rsid w:val="00705B84"/>
    <w:rsid w:val="00705C01"/>
    <w:rsid w:val="00706613"/>
    <w:rsid w:val="007067B3"/>
    <w:rsid w:val="00706CB9"/>
    <w:rsid w:val="007070F3"/>
    <w:rsid w:val="0070760A"/>
    <w:rsid w:val="00707E5E"/>
    <w:rsid w:val="00713786"/>
    <w:rsid w:val="00714357"/>
    <w:rsid w:val="00714DB0"/>
    <w:rsid w:val="00714F4C"/>
    <w:rsid w:val="007156B0"/>
    <w:rsid w:val="007156FC"/>
    <w:rsid w:val="007162B5"/>
    <w:rsid w:val="00716D09"/>
    <w:rsid w:val="00720025"/>
    <w:rsid w:val="00720989"/>
    <w:rsid w:val="00722268"/>
    <w:rsid w:val="00722421"/>
    <w:rsid w:val="0072259D"/>
    <w:rsid w:val="0072282E"/>
    <w:rsid w:val="00723632"/>
    <w:rsid w:val="0072368F"/>
    <w:rsid w:val="00723B85"/>
    <w:rsid w:val="00723F93"/>
    <w:rsid w:val="0072401D"/>
    <w:rsid w:val="00724BB1"/>
    <w:rsid w:val="00724F64"/>
    <w:rsid w:val="00726716"/>
    <w:rsid w:val="00726914"/>
    <w:rsid w:val="00727ACD"/>
    <w:rsid w:val="007303CC"/>
    <w:rsid w:val="007307C6"/>
    <w:rsid w:val="007309D8"/>
    <w:rsid w:val="007314F0"/>
    <w:rsid w:val="00731614"/>
    <w:rsid w:val="007321A1"/>
    <w:rsid w:val="007321C4"/>
    <w:rsid w:val="00732357"/>
    <w:rsid w:val="00732F5E"/>
    <w:rsid w:val="00733470"/>
    <w:rsid w:val="007337EB"/>
    <w:rsid w:val="00733C43"/>
    <w:rsid w:val="00734D5D"/>
    <w:rsid w:val="00734D7F"/>
    <w:rsid w:val="00735C2D"/>
    <w:rsid w:val="00737879"/>
    <w:rsid w:val="00737CCF"/>
    <w:rsid w:val="007403E6"/>
    <w:rsid w:val="00741796"/>
    <w:rsid w:val="00741AE6"/>
    <w:rsid w:val="0074210E"/>
    <w:rsid w:val="00742AA9"/>
    <w:rsid w:val="00742BD8"/>
    <w:rsid w:val="00742DAD"/>
    <w:rsid w:val="007435AE"/>
    <w:rsid w:val="0074398F"/>
    <w:rsid w:val="00743F60"/>
    <w:rsid w:val="0074481D"/>
    <w:rsid w:val="00744CEA"/>
    <w:rsid w:val="007452B6"/>
    <w:rsid w:val="00745A4A"/>
    <w:rsid w:val="00745F9E"/>
    <w:rsid w:val="00746D95"/>
    <w:rsid w:val="00747780"/>
    <w:rsid w:val="00747977"/>
    <w:rsid w:val="0075048C"/>
    <w:rsid w:val="0075078B"/>
    <w:rsid w:val="00750E7B"/>
    <w:rsid w:val="00751893"/>
    <w:rsid w:val="0075197D"/>
    <w:rsid w:val="00751E9C"/>
    <w:rsid w:val="00752307"/>
    <w:rsid w:val="007523A7"/>
    <w:rsid w:val="007525D4"/>
    <w:rsid w:val="007527ED"/>
    <w:rsid w:val="00752E57"/>
    <w:rsid w:val="0075334C"/>
    <w:rsid w:val="00753ABF"/>
    <w:rsid w:val="00753E47"/>
    <w:rsid w:val="00754B34"/>
    <w:rsid w:val="00754DEE"/>
    <w:rsid w:val="00755ED2"/>
    <w:rsid w:val="00756FF0"/>
    <w:rsid w:val="00757AC2"/>
    <w:rsid w:val="00757B30"/>
    <w:rsid w:val="00757CE2"/>
    <w:rsid w:val="00760BA2"/>
    <w:rsid w:val="00761540"/>
    <w:rsid w:val="00761B26"/>
    <w:rsid w:val="00762938"/>
    <w:rsid w:val="00762BB7"/>
    <w:rsid w:val="007630B4"/>
    <w:rsid w:val="00763D71"/>
    <w:rsid w:val="0076527D"/>
    <w:rsid w:val="0076542A"/>
    <w:rsid w:val="007657E5"/>
    <w:rsid w:val="00766221"/>
    <w:rsid w:val="00766B84"/>
    <w:rsid w:val="007671DF"/>
    <w:rsid w:val="00767485"/>
    <w:rsid w:val="00767D1B"/>
    <w:rsid w:val="007706CD"/>
    <w:rsid w:val="00770D62"/>
    <w:rsid w:val="00772C06"/>
    <w:rsid w:val="00773C12"/>
    <w:rsid w:val="00774741"/>
    <w:rsid w:val="00774F8C"/>
    <w:rsid w:val="007750AF"/>
    <w:rsid w:val="00775220"/>
    <w:rsid w:val="007760C9"/>
    <w:rsid w:val="0077670C"/>
    <w:rsid w:val="0077721F"/>
    <w:rsid w:val="00777602"/>
    <w:rsid w:val="00777F48"/>
    <w:rsid w:val="00780745"/>
    <w:rsid w:val="007823BD"/>
    <w:rsid w:val="00782A81"/>
    <w:rsid w:val="00782C8F"/>
    <w:rsid w:val="00783111"/>
    <w:rsid w:val="007833E3"/>
    <w:rsid w:val="007835DD"/>
    <w:rsid w:val="00784557"/>
    <w:rsid w:val="0078483E"/>
    <w:rsid w:val="00784E87"/>
    <w:rsid w:val="00784ED2"/>
    <w:rsid w:val="00785792"/>
    <w:rsid w:val="00787574"/>
    <w:rsid w:val="00791C19"/>
    <w:rsid w:val="007934EA"/>
    <w:rsid w:val="00793B21"/>
    <w:rsid w:val="00793CC5"/>
    <w:rsid w:val="00793FED"/>
    <w:rsid w:val="00795B07"/>
    <w:rsid w:val="00795D87"/>
    <w:rsid w:val="00795FBC"/>
    <w:rsid w:val="007962A0"/>
    <w:rsid w:val="00796368"/>
    <w:rsid w:val="007A0470"/>
    <w:rsid w:val="007A05FC"/>
    <w:rsid w:val="007A0B60"/>
    <w:rsid w:val="007A195F"/>
    <w:rsid w:val="007A29FA"/>
    <w:rsid w:val="007A30FB"/>
    <w:rsid w:val="007A34F0"/>
    <w:rsid w:val="007A550C"/>
    <w:rsid w:val="007A6C2D"/>
    <w:rsid w:val="007A719F"/>
    <w:rsid w:val="007B05BB"/>
    <w:rsid w:val="007B0933"/>
    <w:rsid w:val="007B208A"/>
    <w:rsid w:val="007B259E"/>
    <w:rsid w:val="007B26D6"/>
    <w:rsid w:val="007B2EC3"/>
    <w:rsid w:val="007B30E6"/>
    <w:rsid w:val="007B312E"/>
    <w:rsid w:val="007B3A09"/>
    <w:rsid w:val="007B3A40"/>
    <w:rsid w:val="007B3B41"/>
    <w:rsid w:val="007B48FC"/>
    <w:rsid w:val="007B4C76"/>
    <w:rsid w:val="007B4F3E"/>
    <w:rsid w:val="007B6952"/>
    <w:rsid w:val="007B7EA4"/>
    <w:rsid w:val="007C04D1"/>
    <w:rsid w:val="007C0775"/>
    <w:rsid w:val="007C2A8D"/>
    <w:rsid w:val="007C3F64"/>
    <w:rsid w:val="007C4512"/>
    <w:rsid w:val="007C47BF"/>
    <w:rsid w:val="007C5113"/>
    <w:rsid w:val="007C5164"/>
    <w:rsid w:val="007C5548"/>
    <w:rsid w:val="007C5657"/>
    <w:rsid w:val="007C59F5"/>
    <w:rsid w:val="007C5D95"/>
    <w:rsid w:val="007C6397"/>
    <w:rsid w:val="007C64EA"/>
    <w:rsid w:val="007C70FC"/>
    <w:rsid w:val="007D07DF"/>
    <w:rsid w:val="007D0969"/>
    <w:rsid w:val="007D1958"/>
    <w:rsid w:val="007D1E54"/>
    <w:rsid w:val="007D2011"/>
    <w:rsid w:val="007D27EF"/>
    <w:rsid w:val="007D304B"/>
    <w:rsid w:val="007D32A9"/>
    <w:rsid w:val="007D4245"/>
    <w:rsid w:val="007D5021"/>
    <w:rsid w:val="007D510F"/>
    <w:rsid w:val="007D5834"/>
    <w:rsid w:val="007D5A90"/>
    <w:rsid w:val="007D644B"/>
    <w:rsid w:val="007D64DA"/>
    <w:rsid w:val="007D671F"/>
    <w:rsid w:val="007D6833"/>
    <w:rsid w:val="007D72E4"/>
    <w:rsid w:val="007D745B"/>
    <w:rsid w:val="007E0914"/>
    <w:rsid w:val="007E13A1"/>
    <w:rsid w:val="007E241A"/>
    <w:rsid w:val="007E246D"/>
    <w:rsid w:val="007E2DAC"/>
    <w:rsid w:val="007E38E5"/>
    <w:rsid w:val="007E3C0F"/>
    <w:rsid w:val="007E41B9"/>
    <w:rsid w:val="007E4209"/>
    <w:rsid w:val="007E454D"/>
    <w:rsid w:val="007E4D18"/>
    <w:rsid w:val="007E5214"/>
    <w:rsid w:val="007E523D"/>
    <w:rsid w:val="007E55C0"/>
    <w:rsid w:val="007E576C"/>
    <w:rsid w:val="007E5814"/>
    <w:rsid w:val="007E5A0D"/>
    <w:rsid w:val="007E5D3D"/>
    <w:rsid w:val="007E5F7A"/>
    <w:rsid w:val="007E5F95"/>
    <w:rsid w:val="007E69F8"/>
    <w:rsid w:val="007E703B"/>
    <w:rsid w:val="007F1B58"/>
    <w:rsid w:val="007F2180"/>
    <w:rsid w:val="007F237C"/>
    <w:rsid w:val="007F258D"/>
    <w:rsid w:val="007F289C"/>
    <w:rsid w:val="007F2E08"/>
    <w:rsid w:val="007F3B8F"/>
    <w:rsid w:val="007F484B"/>
    <w:rsid w:val="007F5215"/>
    <w:rsid w:val="007F52AF"/>
    <w:rsid w:val="007F61A6"/>
    <w:rsid w:val="007F6BB6"/>
    <w:rsid w:val="007F7721"/>
    <w:rsid w:val="008005C8"/>
    <w:rsid w:val="00800CB4"/>
    <w:rsid w:val="00800D4C"/>
    <w:rsid w:val="00801BB4"/>
    <w:rsid w:val="00801F36"/>
    <w:rsid w:val="0080238D"/>
    <w:rsid w:val="00802632"/>
    <w:rsid w:val="00802647"/>
    <w:rsid w:val="00802DC1"/>
    <w:rsid w:val="008036BE"/>
    <w:rsid w:val="00803A34"/>
    <w:rsid w:val="00804AF2"/>
    <w:rsid w:val="008058A4"/>
    <w:rsid w:val="00805B13"/>
    <w:rsid w:val="00805BB3"/>
    <w:rsid w:val="00807087"/>
    <w:rsid w:val="00807884"/>
    <w:rsid w:val="00807CAF"/>
    <w:rsid w:val="00810208"/>
    <w:rsid w:val="00810D39"/>
    <w:rsid w:val="00810F79"/>
    <w:rsid w:val="00811026"/>
    <w:rsid w:val="00811164"/>
    <w:rsid w:val="008115FE"/>
    <w:rsid w:val="00811901"/>
    <w:rsid w:val="00812288"/>
    <w:rsid w:val="008125F0"/>
    <w:rsid w:val="00812A6C"/>
    <w:rsid w:val="0081301F"/>
    <w:rsid w:val="008136F5"/>
    <w:rsid w:val="0081577D"/>
    <w:rsid w:val="00816ED4"/>
    <w:rsid w:val="00817716"/>
    <w:rsid w:val="00820770"/>
    <w:rsid w:val="00821166"/>
    <w:rsid w:val="00822D85"/>
    <w:rsid w:val="0082449C"/>
    <w:rsid w:val="0082476B"/>
    <w:rsid w:val="00825991"/>
    <w:rsid w:val="00826089"/>
    <w:rsid w:val="008268B5"/>
    <w:rsid w:val="00826D81"/>
    <w:rsid w:val="008272C9"/>
    <w:rsid w:val="0082750B"/>
    <w:rsid w:val="00827653"/>
    <w:rsid w:val="00830394"/>
    <w:rsid w:val="00830EDD"/>
    <w:rsid w:val="00831089"/>
    <w:rsid w:val="00831A99"/>
    <w:rsid w:val="00832144"/>
    <w:rsid w:val="008321B9"/>
    <w:rsid w:val="00832357"/>
    <w:rsid w:val="00832914"/>
    <w:rsid w:val="00832ED2"/>
    <w:rsid w:val="00833CC6"/>
    <w:rsid w:val="008343DF"/>
    <w:rsid w:val="00834734"/>
    <w:rsid w:val="00834738"/>
    <w:rsid w:val="00834B0C"/>
    <w:rsid w:val="00834D97"/>
    <w:rsid w:val="008353A8"/>
    <w:rsid w:val="00835517"/>
    <w:rsid w:val="008359EA"/>
    <w:rsid w:val="00836019"/>
    <w:rsid w:val="00836234"/>
    <w:rsid w:val="0083759A"/>
    <w:rsid w:val="00837610"/>
    <w:rsid w:val="00837DCF"/>
    <w:rsid w:val="00837F83"/>
    <w:rsid w:val="008406D7"/>
    <w:rsid w:val="00840EB0"/>
    <w:rsid w:val="00841B18"/>
    <w:rsid w:val="00841E76"/>
    <w:rsid w:val="0084219F"/>
    <w:rsid w:val="008421F9"/>
    <w:rsid w:val="00843C7D"/>
    <w:rsid w:val="00843C95"/>
    <w:rsid w:val="00844624"/>
    <w:rsid w:val="00844856"/>
    <w:rsid w:val="00845CC6"/>
    <w:rsid w:val="00845D99"/>
    <w:rsid w:val="00846459"/>
    <w:rsid w:val="0084687B"/>
    <w:rsid w:val="008504AD"/>
    <w:rsid w:val="008515D6"/>
    <w:rsid w:val="008520B3"/>
    <w:rsid w:val="00852D74"/>
    <w:rsid w:val="00852ECE"/>
    <w:rsid w:val="00853734"/>
    <w:rsid w:val="00853C39"/>
    <w:rsid w:val="0085512C"/>
    <w:rsid w:val="008555FA"/>
    <w:rsid w:val="00855CAE"/>
    <w:rsid w:val="00855D00"/>
    <w:rsid w:val="00856BE1"/>
    <w:rsid w:val="00856CA5"/>
    <w:rsid w:val="00856D6E"/>
    <w:rsid w:val="00857016"/>
    <w:rsid w:val="00857438"/>
    <w:rsid w:val="00857A37"/>
    <w:rsid w:val="00857A80"/>
    <w:rsid w:val="00857DD5"/>
    <w:rsid w:val="008610B5"/>
    <w:rsid w:val="00862E5F"/>
    <w:rsid w:val="00862EBC"/>
    <w:rsid w:val="0086377C"/>
    <w:rsid w:val="00863E97"/>
    <w:rsid w:val="00863F1F"/>
    <w:rsid w:val="008659FE"/>
    <w:rsid w:val="00865F9C"/>
    <w:rsid w:val="00866CB7"/>
    <w:rsid w:val="008673BC"/>
    <w:rsid w:val="00867BAF"/>
    <w:rsid w:val="00867CEF"/>
    <w:rsid w:val="00870412"/>
    <w:rsid w:val="0087079F"/>
    <w:rsid w:val="008712E2"/>
    <w:rsid w:val="008719CF"/>
    <w:rsid w:val="00871E70"/>
    <w:rsid w:val="0087204B"/>
    <w:rsid w:val="00872A4C"/>
    <w:rsid w:val="00872FDE"/>
    <w:rsid w:val="00873228"/>
    <w:rsid w:val="0087396F"/>
    <w:rsid w:val="00875218"/>
    <w:rsid w:val="0087580B"/>
    <w:rsid w:val="008759F4"/>
    <w:rsid w:val="0087605F"/>
    <w:rsid w:val="00876564"/>
    <w:rsid w:val="00876875"/>
    <w:rsid w:val="00876E99"/>
    <w:rsid w:val="00877FCF"/>
    <w:rsid w:val="00880211"/>
    <w:rsid w:val="00880970"/>
    <w:rsid w:val="00881041"/>
    <w:rsid w:val="008817D4"/>
    <w:rsid w:val="00881BB9"/>
    <w:rsid w:val="0088208D"/>
    <w:rsid w:val="008832F4"/>
    <w:rsid w:val="00883B29"/>
    <w:rsid w:val="00884AC7"/>
    <w:rsid w:val="00884DEA"/>
    <w:rsid w:val="0088525A"/>
    <w:rsid w:val="00885D33"/>
    <w:rsid w:val="008864B3"/>
    <w:rsid w:val="00887E2A"/>
    <w:rsid w:val="008910FB"/>
    <w:rsid w:val="00891FAA"/>
    <w:rsid w:val="00892D13"/>
    <w:rsid w:val="00892ED6"/>
    <w:rsid w:val="00893846"/>
    <w:rsid w:val="00894AB4"/>
    <w:rsid w:val="00894F0E"/>
    <w:rsid w:val="00895E20"/>
    <w:rsid w:val="008962F4"/>
    <w:rsid w:val="008969F9"/>
    <w:rsid w:val="00896CED"/>
    <w:rsid w:val="00897351"/>
    <w:rsid w:val="008974F5"/>
    <w:rsid w:val="008A060A"/>
    <w:rsid w:val="008A07A7"/>
    <w:rsid w:val="008A084F"/>
    <w:rsid w:val="008A173E"/>
    <w:rsid w:val="008A19E1"/>
    <w:rsid w:val="008A2987"/>
    <w:rsid w:val="008A3120"/>
    <w:rsid w:val="008A4C3E"/>
    <w:rsid w:val="008A533D"/>
    <w:rsid w:val="008A5807"/>
    <w:rsid w:val="008A74AC"/>
    <w:rsid w:val="008B060A"/>
    <w:rsid w:val="008B0B4F"/>
    <w:rsid w:val="008B1337"/>
    <w:rsid w:val="008B140B"/>
    <w:rsid w:val="008B1660"/>
    <w:rsid w:val="008B23EC"/>
    <w:rsid w:val="008B286C"/>
    <w:rsid w:val="008B2F19"/>
    <w:rsid w:val="008B364C"/>
    <w:rsid w:val="008B4E6E"/>
    <w:rsid w:val="008B4EB8"/>
    <w:rsid w:val="008B59B8"/>
    <w:rsid w:val="008B5F97"/>
    <w:rsid w:val="008B60AC"/>
    <w:rsid w:val="008B63FC"/>
    <w:rsid w:val="008B64DE"/>
    <w:rsid w:val="008B66E8"/>
    <w:rsid w:val="008B6C46"/>
    <w:rsid w:val="008B7607"/>
    <w:rsid w:val="008C0221"/>
    <w:rsid w:val="008C1220"/>
    <w:rsid w:val="008C135E"/>
    <w:rsid w:val="008C1515"/>
    <w:rsid w:val="008C1A3F"/>
    <w:rsid w:val="008C227F"/>
    <w:rsid w:val="008C3FE1"/>
    <w:rsid w:val="008C618E"/>
    <w:rsid w:val="008C6836"/>
    <w:rsid w:val="008C6E86"/>
    <w:rsid w:val="008C775D"/>
    <w:rsid w:val="008D10F2"/>
    <w:rsid w:val="008D15A5"/>
    <w:rsid w:val="008D1C25"/>
    <w:rsid w:val="008D2D12"/>
    <w:rsid w:val="008D3138"/>
    <w:rsid w:val="008D3792"/>
    <w:rsid w:val="008D383C"/>
    <w:rsid w:val="008D4042"/>
    <w:rsid w:val="008D5300"/>
    <w:rsid w:val="008D5402"/>
    <w:rsid w:val="008D5DD2"/>
    <w:rsid w:val="008D6641"/>
    <w:rsid w:val="008D784C"/>
    <w:rsid w:val="008E1160"/>
    <w:rsid w:val="008E2193"/>
    <w:rsid w:val="008E2492"/>
    <w:rsid w:val="008E24D1"/>
    <w:rsid w:val="008E33AC"/>
    <w:rsid w:val="008E3957"/>
    <w:rsid w:val="008E4180"/>
    <w:rsid w:val="008E4EC9"/>
    <w:rsid w:val="008E57DB"/>
    <w:rsid w:val="008E5A09"/>
    <w:rsid w:val="008E6334"/>
    <w:rsid w:val="008E64B6"/>
    <w:rsid w:val="008F158A"/>
    <w:rsid w:val="008F15AC"/>
    <w:rsid w:val="008F1EF7"/>
    <w:rsid w:val="008F1EFC"/>
    <w:rsid w:val="008F2830"/>
    <w:rsid w:val="008F2975"/>
    <w:rsid w:val="008F3568"/>
    <w:rsid w:val="008F3A68"/>
    <w:rsid w:val="008F463B"/>
    <w:rsid w:val="008F54E9"/>
    <w:rsid w:val="008F57A1"/>
    <w:rsid w:val="008F5BCE"/>
    <w:rsid w:val="008F6826"/>
    <w:rsid w:val="008F7DFE"/>
    <w:rsid w:val="0090065B"/>
    <w:rsid w:val="00902E24"/>
    <w:rsid w:val="00903212"/>
    <w:rsid w:val="00903C00"/>
    <w:rsid w:val="009047A6"/>
    <w:rsid w:val="00904B68"/>
    <w:rsid w:val="0090524D"/>
    <w:rsid w:val="009052C2"/>
    <w:rsid w:val="00906DBD"/>
    <w:rsid w:val="00907B87"/>
    <w:rsid w:val="00910B8E"/>
    <w:rsid w:val="009114E2"/>
    <w:rsid w:val="00911699"/>
    <w:rsid w:val="00911CB4"/>
    <w:rsid w:val="0091290E"/>
    <w:rsid w:val="00913201"/>
    <w:rsid w:val="00913AE8"/>
    <w:rsid w:val="009145B0"/>
    <w:rsid w:val="00914ABB"/>
    <w:rsid w:val="00914C72"/>
    <w:rsid w:val="00914D4C"/>
    <w:rsid w:val="0091555B"/>
    <w:rsid w:val="00915908"/>
    <w:rsid w:val="00915BDB"/>
    <w:rsid w:val="009174EE"/>
    <w:rsid w:val="009175DD"/>
    <w:rsid w:val="00917687"/>
    <w:rsid w:val="00920DE7"/>
    <w:rsid w:val="00921321"/>
    <w:rsid w:val="00921D03"/>
    <w:rsid w:val="00921D22"/>
    <w:rsid w:val="00922D7D"/>
    <w:rsid w:val="00923535"/>
    <w:rsid w:val="009236D3"/>
    <w:rsid w:val="00923BFD"/>
    <w:rsid w:val="009246C1"/>
    <w:rsid w:val="0092496A"/>
    <w:rsid w:val="009261F4"/>
    <w:rsid w:val="009262E0"/>
    <w:rsid w:val="0092732C"/>
    <w:rsid w:val="00927588"/>
    <w:rsid w:val="009277C3"/>
    <w:rsid w:val="00927932"/>
    <w:rsid w:val="00927B9A"/>
    <w:rsid w:val="00930715"/>
    <w:rsid w:val="00930948"/>
    <w:rsid w:val="00930A86"/>
    <w:rsid w:val="00930F5E"/>
    <w:rsid w:val="009310FB"/>
    <w:rsid w:val="00931684"/>
    <w:rsid w:val="00931A69"/>
    <w:rsid w:val="00932110"/>
    <w:rsid w:val="009321B5"/>
    <w:rsid w:val="009327A5"/>
    <w:rsid w:val="00932A18"/>
    <w:rsid w:val="009338EE"/>
    <w:rsid w:val="00934474"/>
    <w:rsid w:val="00934C91"/>
    <w:rsid w:val="00935A29"/>
    <w:rsid w:val="00936A94"/>
    <w:rsid w:val="00936ADC"/>
    <w:rsid w:val="009378FD"/>
    <w:rsid w:val="00940203"/>
    <w:rsid w:val="009416B9"/>
    <w:rsid w:val="00941EE2"/>
    <w:rsid w:val="00942789"/>
    <w:rsid w:val="00942EAE"/>
    <w:rsid w:val="0094307F"/>
    <w:rsid w:val="009430BA"/>
    <w:rsid w:val="00943FE8"/>
    <w:rsid w:val="00944F43"/>
    <w:rsid w:val="00945335"/>
    <w:rsid w:val="00945621"/>
    <w:rsid w:val="00945690"/>
    <w:rsid w:val="0094616C"/>
    <w:rsid w:val="00946FC3"/>
    <w:rsid w:val="0094716F"/>
    <w:rsid w:val="00947258"/>
    <w:rsid w:val="0094734C"/>
    <w:rsid w:val="00947600"/>
    <w:rsid w:val="00947DAB"/>
    <w:rsid w:val="00947E75"/>
    <w:rsid w:val="0095035A"/>
    <w:rsid w:val="0095063C"/>
    <w:rsid w:val="00951C9D"/>
    <w:rsid w:val="00952191"/>
    <w:rsid w:val="009529C3"/>
    <w:rsid w:val="00952F3D"/>
    <w:rsid w:val="00953644"/>
    <w:rsid w:val="00953EC7"/>
    <w:rsid w:val="00954ACB"/>
    <w:rsid w:val="00954C38"/>
    <w:rsid w:val="00955DFB"/>
    <w:rsid w:val="00956408"/>
    <w:rsid w:val="009571E4"/>
    <w:rsid w:val="0095787D"/>
    <w:rsid w:val="00957CBA"/>
    <w:rsid w:val="009607AB"/>
    <w:rsid w:val="009607F2"/>
    <w:rsid w:val="00960C7B"/>
    <w:rsid w:val="00960FEA"/>
    <w:rsid w:val="009613D3"/>
    <w:rsid w:val="00961A8D"/>
    <w:rsid w:val="00961FD5"/>
    <w:rsid w:val="00961FF3"/>
    <w:rsid w:val="009627BE"/>
    <w:rsid w:val="009633B3"/>
    <w:rsid w:val="00964CBB"/>
    <w:rsid w:val="009650C7"/>
    <w:rsid w:val="00965F73"/>
    <w:rsid w:val="00966A7F"/>
    <w:rsid w:val="009701B0"/>
    <w:rsid w:val="00970878"/>
    <w:rsid w:val="00970B14"/>
    <w:rsid w:val="009720BE"/>
    <w:rsid w:val="00972DDB"/>
    <w:rsid w:val="00973367"/>
    <w:rsid w:val="00973376"/>
    <w:rsid w:val="00973468"/>
    <w:rsid w:val="0097386F"/>
    <w:rsid w:val="009740B0"/>
    <w:rsid w:val="00974C4B"/>
    <w:rsid w:val="00975174"/>
    <w:rsid w:val="009754FF"/>
    <w:rsid w:val="00975CDC"/>
    <w:rsid w:val="00975E92"/>
    <w:rsid w:val="0097605B"/>
    <w:rsid w:val="00976700"/>
    <w:rsid w:val="00976A62"/>
    <w:rsid w:val="00977709"/>
    <w:rsid w:val="00977712"/>
    <w:rsid w:val="00980499"/>
    <w:rsid w:val="00982A93"/>
    <w:rsid w:val="00983AA9"/>
    <w:rsid w:val="00983F69"/>
    <w:rsid w:val="00984B25"/>
    <w:rsid w:val="00984C3F"/>
    <w:rsid w:val="00984D2E"/>
    <w:rsid w:val="00985463"/>
    <w:rsid w:val="00985C6C"/>
    <w:rsid w:val="0098641B"/>
    <w:rsid w:val="0098659A"/>
    <w:rsid w:val="00987732"/>
    <w:rsid w:val="00987D43"/>
    <w:rsid w:val="00990054"/>
    <w:rsid w:val="00991000"/>
    <w:rsid w:val="00991A7E"/>
    <w:rsid w:val="00991EDF"/>
    <w:rsid w:val="00992625"/>
    <w:rsid w:val="00993787"/>
    <w:rsid w:val="0099522A"/>
    <w:rsid w:val="009959AB"/>
    <w:rsid w:val="00995B52"/>
    <w:rsid w:val="0099657A"/>
    <w:rsid w:val="0099796A"/>
    <w:rsid w:val="009A0899"/>
    <w:rsid w:val="009A0C28"/>
    <w:rsid w:val="009A19E2"/>
    <w:rsid w:val="009A207B"/>
    <w:rsid w:val="009A2194"/>
    <w:rsid w:val="009A23B8"/>
    <w:rsid w:val="009A3532"/>
    <w:rsid w:val="009A399E"/>
    <w:rsid w:val="009A3A35"/>
    <w:rsid w:val="009A4E7C"/>
    <w:rsid w:val="009A5485"/>
    <w:rsid w:val="009A65A9"/>
    <w:rsid w:val="009A7A52"/>
    <w:rsid w:val="009B00EB"/>
    <w:rsid w:val="009B12AA"/>
    <w:rsid w:val="009B17D5"/>
    <w:rsid w:val="009B1DF6"/>
    <w:rsid w:val="009B2804"/>
    <w:rsid w:val="009B4A16"/>
    <w:rsid w:val="009B5097"/>
    <w:rsid w:val="009B58D1"/>
    <w:rsid w:val="009B6707"/>
    <w:rsid w:val="009B6928"/>
    <w:rsid w:val="009C08D5"/>
    <w:rsid w:val="009C0B42"/>
    <w:rsid w:val="009C1918"/>
    <w:rsid w:val="009C1C93"/>
    <w:rsid w:val="009C27E2"/>
    <w:rsid w:val="009C2B44"/>
    <w:rsid w:val="009C3C22"/>
    <w:rsid w:val="009C3D5A"/>
    <w:rsid w:val="009C443A"/>
    <w:rsid w:val="009C4766"/>
    <w:rsid w:val="009C4BD2"/>
    <w:rsid w:val="009C527D"/>
    <w:rsid w:val="009C675A"/>
    <w:rsid w:val="009C6EF7"/>
    <w:rsid w:val="009D0E12"/>
    <w:rsid w:val="009D1371"/>
    <w:rsid w:val="009D1783"/>
    <w:rsid w:val="009D2DC1"/>
    <w:rsid w:val="009D3592"/>
    <w:rsid w:val="009D3802"/>
    <w:rsid w:val="009D4863"/>
    <w:rsid w:val="009D49F2"/>
    <w:rsid w:val="009D4DC7"/>
    <w:rsid w:val="009D5DBE"/>
    <w:rsid w:val="009D5F7E"/>
    <w:rsid w:val="009D62B4"/>
    <w:rsid w:val="009D6437"/>
    <w:rsid w:val="009D6A7C"/>
    <w:rsid w:val="009D7918"/>
    <w:rsid w:val="009E0820"/>
    <w:rsid w:val="009E0E3D"/>
    <w:rsid w:val="009E1FE3"/>
    <w:rsid w:val="009E2414"/>
    <w:rsid w:val="009E2595"/>
    <w:rsid w:val="009E2674"/>
    <w:rsid w:val="009E2733"/>
    <w:rsid w:val="009E2FF0"/>
    <w:rsid w:val="009E3763"/>
    <w:rsid w:val="009E3E42"/>
    <w:rsid w:val="009E4A77"/>
    <w:rsid w:val="009E5D3C"/>
    <w:rsid w:val="009E7012"/>
    <w:rsid w:val="009E7113"/>
    <w:rsid w:val="009F03EC"/>
    <w:rsid w:val="009F24F3"/>
    <w:rsid w:val="009F2761"/>
    <w:rsid w:val="009F2A07"/>
    <w:rsid w:val="009F3012"/>
    <w:rsid w:val="009F3834"/>
    <w:rsid w:val="009F3A40"/>
    <w:rsid w:val="009F47FB"/>
    <w:rsid w:val="009F53F7"/>
    <w:rsid w:val="009F5F28"/>
    <w:rsid w:val="009F65B1"/>
    <w:rsid w:val="009F6AC5"/>
    <w:rsid w:val="009F77D0"/>
    <w:rsid w:val="009F7E18"/>
    <w:rsid w:val="009F7F3D"/>
    <w:rsid w:val="00A00327"/>
    <w:rsid w:val="00A00917"/>
    <w:rsid w:val="00A01537"/>
    <w:rsid w:val="00A0240B"/>
    <w:rsid w:val="00A0241F"/>
    <w:rsid w:val="00A0258D"/>
    <w:rsid w:val="00A03035"/>
    <w:rsid w:val="00A0444D"/>
    <w:rsid w:val="00A04BB9"/>
    <w:rsid w:val="00A04DC2"/>
    <w:rsid w:val="00A04F57"/>
    <w:rsid w:val="00A050D2"/>
    <w:rsid w:val="00A05965"/>
    <w:rsid w:val="00A0616A"/>
    <w:rsid w:val="00A0616D"/>
    <w:rsid w:val="00A0727E"/>
    <w:rsid w:val="00A101B3"/>
    <w:rsid w:val="00A119FB"/>
    <w:rsid w:val="00A127B3"/>
    <w:rsid w:val="00A1284F"/>
    <w:rsid w:val="00A12D87"/>
    <w:rsid w:val="00A131D8"/>
    <w:rsid w:val="00A13346"/>
    <w:rsid w:val="00A13900"/>
    <w:rsid w:val="00A13F9D"/>
    <w:rsid w:val="00A14304"/>
    <w:rsid w:val="00A1569C"/>
    <w:rsid w:val="00A162FA"/>
    <w:rsid w:val="00A171DA"/>
    <w:rsid w:val="00A2004C"/>
    <w:rsid w:val="00A208A2"/>
    <w:rsid w:val="00A208AB"/>
    <w:rsid w:val="00A21200"/>
    <w:rsid w:val="00A2215C"/>
    <w:rsid w:val="00A22659"/>
    <w:rsid w:val="00A226C3"/>
    <w:rsid w:val="00A230B2"/>
    <w:rsid w:val="00A2383E"/>
    <w:rsid w:val="00A23C36"/>
    <w:rsid w:val="00A2442B"/>
    <w:rsid w:val="00A24DBB"/>
    <w:rsid w:val="00A260E6"/>
    <w:rsid w:val="00A26CDA"/>
    <w:rsid w:val="00A26D0C"/>
    <w:rsid w:val="00A27A80"/>
    <w:rsid w:val="00A30114"/>
    <w:rsid w:val="00A3045B"/>
    <w:rsid w:val="00A3070D"/>
    <w:rsid w:val="00A31719"/>
    <w:rsid w:val="00A31885"/>
    <w:rsid w:val="00A32114"/>
    <w:rsid w:val="00A324A8"/>
    <w:rsid w:val="00A32548"/>
    <w:rsid w:val="00A3309C"/>
    <w:rsid w:val="00A34411"/>
    <w:rsid w:val="00A34C79"/>
    <w:rsid w:val="00A34F98"/>
    <w:rsid w:val="00A35645"/>
    <w:rsid w:val="00A3580E"/>
    <w:rsid w:val="00A35A1A"/>
    <w:rsid w:val="00A35C28"/>
    <w:rsid w:val="00A363F6"/>
    <w:rsid w:val="00A364C9"/>
    <w:rsid w:val="00A36D7E"/>
    <w:rsid w:val="00A40A4D"/>
    <w:rsid w:val="00A40C18"/>
    <w:rsid w:val="00A40F0C"/>
    <w:rsid w:val="00A41945"/>
    <w:rsid w:val="00A41AA7"/>
    <w:rsid w:val="00A420C2"/>
    <w:rsid w:val="00A42549"/>
    <w:rsid w:val="00A437FF"/>
    <w:rsid w:val="00A43D1F"/>
    <w:rsid w:val="00A43D53"/>
    <w:rsid w:val="00A43F6E"/>
    <w:rsid w:val="00A44AF3"/>
    <w:rsid w:val="00A4502D"/>
    <w:rsid w:val="00A4577B"/>
    <w:rsid w:val="00A45A27"/>
    <w:rsid w:val="00A460B4"/>
    <w:rsid w:val="00A465FE"/>
    <w:rsid w:val="00A46C0A"/>
    <w:rsid w:val="00A46DE2"/>
    <w:rsid w:val="00A47093"/>
    <w:rsid w:val="00A476C1"/>
    <w:rsid w:val="00A479EB"/>
    <w:rsid w:val="00A5039C"/>
    <w:rsid w:val="00A50443"/>
    <w:rsid w:val="00A50E9E"/>
    <w:rsid w:val="00A50ED7"/>
    <w:rsid w:val="00A510A7"/>
    <w:rsid w:val="00A51E55"/>
    <w:rsid w:val="00A52423"/>
    <w:rsid w:val="00A524BD"/>
    <w:rsid w:val="00A525B1"/>
    <w:rsid w:val="00A53193"/>
    <w:rsid w:val="00A53CE8"/>
    <w:rsid w:val="00A53DA0"/>
    <w:rsid w:val="00A53F46"/>
    <w:rsid w:val="00A5430F"/>
    <w:rsid w:val="00A54E01"/>
    <w:rsid w:val="00A55951"/>
    <w:rsid w:val="00A55AD9"/>
    <w:rsid w:val="00A55D92"/>
    <w:rsid w:val="00A55FC6"/>
    <w:rsid w:val="00A56090"/>
    <w:rsid w:val="00A56D06"/>
    <w:rsid w:val="00A56E78"/>
    <w:rsid w:val="00A56F06"/>
    <w:rsid w:val="00A5730D"/>
    <w:rsid w:val="00A57975"/>
    <w:rsid w:val="00A606C9"/>
    <w:rsid w:val="00A6123A"/>
    <w:rsid w:val="00A623D8"/>
    <w:rsid w:val="00A629B9"/>
    <w:rsid w:val="00A63018"/>
    <w:rsid w:val="00A6366E"/>
    <w:rsid w:val="00A64ACB"/>
    <w:rsid w:val="00A64BD1"/>
    <w:rsid w:val="00A65AD4"/>
    <w:rsid w:val="00A676E5"/>
    <w:rsid w:val="00A67816"/>
    <w:rsid w:val="00A67B9B"/>
    <w:rsid w:val="00A708D8"/>
    <w:rsid w:val="00A70A0B"/>
    <w:rsid w:val="00A70E90"/>
    <w:rsid w:val="00A71298"/>
    <w:rsid w:val="00A72307"/>
    <w:rsid w:val="00A72E6D"/>
    <w:rsid w:val="00A750B9"/>
    <w:rsid w:val="00A750FF"/>
    <w:rsid w:val="00A751EC"/>
    <w:rsid w:val="00A76366"/>
    <w:rsid w:val="00A77012"/>
    <w:rsid w:val="00A82000"/>
    <w:rsid w:val="00A824CA"/>
    <w:rsid w:val="00A82A84"/>
    <w:rsid w:val="00A84526"/>
    <w:rsid w:val="00A84991"/>
    <w:rsid w:val="00A85127"/>
    <w:rsid w:val="00A854E9"/>
    <w:rsid w:val="00A85810"/>
    <w:rsid w:val="00A8618F"/>
    <w:rsid w:val="00A865BC"/>
    <w:rsid w:val="00A86821"/>
    <w:rsid w:val="00A87903"/>
    <w:rsid w:val="00A87B01"/>
    <w:rsid w:val="00A90A2B"/>
    <w:rsid w:val="00A90D73"/>
    <w:rsid w:val="00A91E4C"/>
    <w:rsid w:val="00A922D2"/>
    <w:rsid w:val="00A92705"/>
    <w:rsid w:val="00A92C88"/>
    <w:rsid w:val="00A92CA6"/>
    <w:rsid w:val="00A93904"/>
    <w:rsid w:val="00A93C33"/>
    <w:rsid w:val="00A94B83"/>
    <w:rsid w:val="00A97A85"/>
    <w:rsid w:val="00A97E42"/>
    <w:rsid w:val="00A97FFA"/>
    <w:rsid w:val="00AA1938"/>
    <w:rsid w:val="00AA216B"/>
    <w:rsid w:val="00AA303D"/>
    <w:rsid w:val="00AA4AAC"/>
    <w:rsid w:val="00AA6556"/>
    <w:rsid w:val="00AA753A"/>
    <w:rsid w:val="00AA75B5"/>
    <w:rsid w:val="00AA7642"/>
    <w:rsid w:val="00AB09AE"/>
    <w:rsid w:val="00AB0AFE"/>
    <w:rsid w:val="00AB1DE2"/>
    <w:rsid w:val="00AB2C56"/>
    <w:rsid w:val="00AB36AF"/>
    <w:rsid w:val="00AB415C"/>
    <w:rsid w:val="00AB51E2"/>
    <w:rsid w:val="00AB540F"/>
    <w:rsid w:val="00AB5686"/>
    <w:rsid w:val="00AB58BF"/>
    <w:rsid w:val="00AB5AC4"/>
    <w:rsid w:val="00AB5D64"/>
    <w:rsid w:val="00AB5D96"/>
    <w:rsid w:val="00AB6CE4"/>
    <w:rsid w:val="00AB76BB"/>
    <w:rsid w:val="00AB7E24"/>
    <w:rsid w:val="00AB7F78"/>
    <w:rsid w:val="00AC149D"/>
    <w:rsid w:val="00AC1B38"/>
    <w:rsid w:val="00AC2D3E"/>
    <w:rsid w:val="00AC3155"/>
    <w:rsid w:val="00AC3D8A"/>
    <w:rsid w:val="00AC41F4"/>
    <w:rsid w:val="00AC60F4"/>
    <w:rsid w:val="00AC63EA"/>
    <w:rsid w:val="00AD041F"/>
    <w:rsid w:val="00AD0841"/>
    <w:rsid w:val="00AD1257"/>
    <w:rsid w:val="00AD198D"/>
    <w:rsid w:val="00AD1F07"/>
    <w:rsid w:val="00AD24DA"/>
    <w:rsid w:val="00AD24FC"/>
    <w:rsid w:val="00AD2909"/>
    <w:rsid w:val="00AD2DA0"/>
    <w:rsid w:val="00AD2FE3"/>
    <w:rsid w:val="00AD3AD6"/>
    <w:rsid w:val="00AD4A8F"/>
    <w:rsid w:val="00AD52C4"/>
    <w:rsid w:val="00AD5CAE"/>
    <w:rsid w:val="00AD6158"/>
    <w:rsid w:val="00AD615E"/>
    <w:rsid w:val="00AD6C1F"/>
    <w:rsid w:val="00AE102D"/>
    <w:rsid w:val="00AE11A1"/>
    <w:rsid w:val="00AE1F0A"/>
    <w:rsid w:val="00AE2359"/>
    <w:rsid w:val="00AE2514"/>
    <w:rsid w:val="00AE2D39"/>
    <w:rsid w:val="00AE4395"/>
    <w:rsid w:val="00AE4CBF"/>
    <w:rsid w:val="00AE4D5C"/>
    <w:rsid w:val="00AE560A"/>
    <w:rsid w:val="00AE5E88"/>
    <w:rsid w:val="00AE644D"/>
    <w:rsid w:val="00AE70DE"/>
    <w:rsid w:val="00AE736E"/>
    <w:rsid w:val="00AE7890"/>
    <w:rsid w:val="00AE78DF"/>
    <w:rsid w:val="00AE7C41"/>
    <w:rsid w:val="00AE7FED"/>
    <w:rsid w:val="00AF181C"/>
    <w:rsid w:val="00AF1944"/>
    <w:rsid w:val="00AF1B52"/>
    <w:rsid w:val="00AF276E"/>
    <w:rsid w:val="00AF307C"/>
    <w:rsid w:val="00AF3C69"/>
    <w:rsid w:val="00AF42F6"/>
    <w:rsid w:val="00AF4F35"/>
    <w:rsid w:val="00AF503D"/>
    <w:rsid w:val="00AF555C"/>
    <w:rsid w:val="00AF5CE5"/>
    <w:rsid w:val="00AF6351"/>
    <w:rsid w:val="00AF66E0"/>
    <w:rsid w:val="00AF69A6"/>
    <w:rsid w:val="00AF7230"/>
    <w:rsid w:val="00B004E8"/>
    <w:rsid w:val="00B0061B"/>
    <w:rsid w:val="00B007D6"/>
    <w:rsid w:val="00B00AE2"/>
    <w:rsid w:val="00B00B23"/>
    <w:rsid w:val="00B0170C"/>
    <w:rsid w:val="00B018C7"/>
    <w:rsid w:val="00B01AE8"/>
    <w:rsid w:val="00B0348A"/>
    <w:rsid w:val="00B03B5B"/>
    <w:rsid w:val="00B03D83"/>
    <w:rsid w:val="00B0509E"/>
    <w:rsid w:val="00B0536C"/>
    <w:rsid w:val="00B0579A"/>
    <w:rsid w:val="00B0595E"/>
    <w:rsid w:val="00B05CA5"/>
    <w:rsid w:val="00B06454"/>
    <w:rsid w:val="00B06A81"/>
    <w:rsid w:val="00B06E1C"/>
    <w:rsid w:val="00B07BE1"/>
    <w:rsid w:val="00B07C7A"/>
    <w:rsid w:val="00B10035"/>
    <w:rsid w:val="00B120A2"/>
    <w:rsid w:val="00B12647"/>
    <w:rsid w:val="00B12A3B"/>
    <w:rsid w:val="00B12F57"/>
    <w:rsid w:val="00B14740"/>
    <w:rsid w:val="00B14B29"/>
    <w:rsid w:val="00B15A55"/>
    <w:rsid w:val="00B15CEE"/>
    <w:rsid w:val="00B17517"/>
    <w:rsid w:val="00B175CA"/>
    <w:rsid w:val="00B175F2"/>
    <w:rsid w:val="00B2008D"/>
    <w:rsid w:val="00B202F4"/>
    <w:rsid w:val="00B20979"/>
    <w:rsid w:val="00B22C59"/>
    <w:rsid w:val="00B23201"/>
    <w:rsid w:val="00B24426"/>
    <w:rsid w:val="00B24534"/>
    <w:rsid w:val="00B24B27"/>
    <w:rsid w:val="00B250D5"/>
    <w:rsid w:val="00B2647D"/>
    <w:rsid w:val="00B26710"/>
    <w:rsid w:val="00B267DA"/>
    <w:rsid w:val="00B26952"/>
    <w:rsid w:val="00B26AA1"/>
    <w:rsid w:val="00B26D13"/>
    <w:rsid w:val="00B272AB"/>
    <w:rsid w:val="00B2736A"/>
    <w:rsid w:val="00B273E0"/>
    <w:rsid w:val="00B276EA"/>
    <w:rsid w:val="00B27A92"/>
    <w:rsid w:val="00B316BF"/>
    <w:rsid w:val="00B32132"/>
    <w:rsid w:val="00B32243"/>
    <w:rsid w:val="00B32A59"/>
    <w:rsid w:val="00B32A75"/>
    <w:rsid w:val="00B32C23"/>
    <w:rsid w:val="00B33145"/>
    <w:rsid w:val="00B3436E"/>
    <w:rsid w:val="00B34DC7"/>
    <w:rsid w:val="00B353B6"/>
    <w:rsid w:val="00B369E8"/>
    <w:rsid w:val="00B36C05"/>
    <w:rsid w:val="00B36D7A"/>
    <w:rsid w:val="00B372F4"/>
    <w:rsid w:val="00B374E3"/>
    <w:rsid w:val="00B37ED9"/>
    <w:rsid w:val="00B40B86"/>
    <w:rsid w:val="00B40C84"/>
    <w:rsid w:val="00B413BD"/>
    <w:rsid w:val="00B42028"/>
    <w:rsid w:val="00B4231E"/>
    <w:rsid w:val="00B42E80"/>
    <w:rsid w:val="00B44171"/>
    <w:rsid w:val="00B44C7D"/>
    <w:rsid w:val="00B44EF1"/>
    <w:rsid w:val="00B44FA8"/>
    <w:rsid w:val="00B44FD0"/>
    <w:rsid w:val="00B46674"/>
    <w:rsid w:val="00B477D7"/>
    <w:rsid w:val="00B47976"/>
    <w:rsid w:val="00B47CE9"/>
    <w:rsid w:val="00B50059"/>
    <w:rsid w:val="00B51660"/>
    <w:rsid w:val="00B51CB4"/>
    <w:rsid w:val="00B51D9D"/>
    <w:rsid w:val="00B52231"/>
    <w:rsid w:val="00B52491"/>
    <w:rsid w:val="00B524A6"/>
    <w:rsid w:val="00B5309C"/>
    <w:rsid w:val="00B53A16"/>
    <w:rsid w:val="00B53C68"/>
    <w:rsid w:val="00B542CE"/>
    <w:rsid w:val="00B54AA3"/>
    <w:rsid w:val="00B54F04"/>
    <w:rsid w:val="00B551A7"/>
    <w:rsid w:val="00B55A1C"/>
    <w:rsid w:val="00B55E06"/>
    <w:rsid w:val="00B55EB6"/>
    <w:rsid w:val="00B55FD9"/>
    <w:rsid w:val="00B56187"/>
    <w:rsid w:val="00B56D08"/>
    <w:rsid w:val="00B56D6A"/>
    <w:rsid w:val="00B5715B"/>
    <w:rsid w:val="00B60A65"/>
    <w:rsid w:val="00B60C68"/>
    <w:rsid w:val="00B60F0F"/>
    <w:rsid w:val="00B61BBF"/>
    <w:rsid w:val="00B61D14"/>
    <w:rsid w:val="00B6259F"/>
    <w:rsid w:val="00B62680"/>
    <w:rsid w:val="00B62794"/>
    <w:rsid w:val="00B649C2"/>
    <w:rsid w:val="00B653AD"/>
    <w:rsid w:val="00B653C7"/>
    <w:rsid w:val="00B66813"/>
    <w:rsid w:val="00B676DE"/>
    <w:rsid w:val="00B67828"/>
    <w:rsid w:val="00B678DE"/>
    <w:rsid w:val="00B7041C"/>
    <w:rsid w:val="00B70650"/>
    <w:rsid w:val="00B70BCD"/>
    <w:rsid w:val="00B728A0"/>
    <w:rsid w:val="00B72C40"/>
    <w:rsid w:val="00B73188"/>
    <w:rsid w:val="00B73B11"/>
    <w:rsid w:val="00B741E5"/>
    <w:rsid w:val="00B742A7"/>
    <w:rsid w:val="00B747BA"/>
    <w:rsid w:val="00B7555B"/>
    <w:rsid w:val="00B75A1C"/>
    <w:rsid w:val="00B76F85"/>
    <w:rsid w:val="00B77D95"/>
    <w:rsid w:val="00B8090B"/>
    <w:rsid w:val="00B817D6"/>
    <w:rsid w:val="00B819C2"/>
    <w:rsid w:val="00B825BC"/>
    <w:rsid w:val="00B825CB"/>
    <w:rsid w:val="00B825DF"/>
    <w:rsid w:val="00B82F90"/>
    <w:rsid w:val="00B84100"/>
    <w:rsid w:val="00B846B5"/>
    <w:rsid w:val="00B84DBE"/>
    <w:rsid w:val="00B85110"/>
    <w:rsid w:val="00B86592"/>
    <w:rsid w:val="00B867D5"/>
    <w:rsid w:val="00B87152"/>
    <w:rsid w:val="00B8731D"/>
    <w:rsid w:val="00B90281"/>
    <w:rsid w:val="00B902E1"/>
    <w:rsid w:val="00B9061B"/>
    <w:rsid w:val="00B907B5"/>
    <w:rsid w:val="00B916BE"/>
    <w:rsid w:val="00B91996"/>
    <w:rsid w:val="00B9296F"/>
    <w:rsid w:val="00B930BF"/>
    <w:rsid w:val="00B933C3"/>
    <w:rsid w:val="00B934D4"/>
    <w:rsid w:val="00B938A8"/>
    <w:rsid w:val="00B93CBA"/>
    <w:rsid w:val="00B93CC4"/>
    <w:rsid w:val="00B93DA4"/>
    <w:rsid w:val="00B945E9"/>
    <w:rsid w:val="00B9505D"/>
    <w:rsid w:val="00B950DD"/>
    <w:rsid w:val="00B950DF"/>
    <w:rsid w:val="00B97D31"/>
    <w:rsid w:val="00B97FF7"/>
    <w:rsid w:val="00BA13EE"/>
    <w:rsid w:val="00BA140E"/>
    <w:rsid w:val="00BA1863"/>
    <w:rsid w:val="00BA2B31"/>
    <w:rsid w:val="00BA31DC"/>
    <w:rsid w:val="00BA32B3"/>
    <w:rsid w:val="00BA52A6"/>
    <w:rsid w:val="00BA64B2"/>
    <w:rsid w:val="00BA6973"/>
    <w:rsid w:val="00BA6990"/>
    <w:rsid w:val="00BB18C3"/>
    <w:rsid w:val="00BB2062"/>
    <w:rsid w:val="00BB221B"/>
    <w:rsid w:val="00BB234E"/>
    <w:rsid w:val="00BB34F8"/>
    <w:rsid w:val="00BB3D2B"/>
    <w:rsid w:val="00BB414C"/>
    <w:rsid w:val="00BB4652"/>
    <w:rsid w:val="00BB5303"/>
    <w:rsid w:val="00BB5D27"/>
    <w:rsid w:val="00BB64A9"/>
    <w:rsid w:val="00BC0ACF"/>
    <w:rsid w:val="00BC0E4A"/>
    <w:rsid w:val="00BC1198"/>
    <w:rsid w:val="00BC1547"/>
    <w:rsid w:val="00BC1810"/>
    <w:rsid w:val="00BC1EAA"/>
    <w:rsid w:val="00BC22EF"/>
    <w:rsid w:val="00BC232F"/>
    <w:rsid w:val="00BC2358"/>
    <w:rsid w:val="00BC3AF8"/>
    <w:rsid w:val="00BC3F68"/>
    <w:rsid w:val="00BC5353"/>
    <w:rsid w:val="00BC57E1"/>
    <w:rsid w:val="00BC5C80"/>
    <w:rsid w:val="00BC699F"/>
    <w:rsid w:val="00BC6C89"/>
    <w:rsid w:val="00BC7CAD"/>
    <w:rsid w:val="00BD0304"/>
    <w:rsid w:val="00BD1C27"/>
    <w:rsid w:val="00BD3448"/>
    <w:rsid w:val="00BD3983"/>
    <w:rsid w:val="00BD3E92"/>
    <w:rsid w:val="00BD417B"/>
    <w:rsid w:val="00BD4232"/>
    <w:rsid w:val="00BD4540"/>
    <w:rsid w:val="00BD5797"/>
    <w:rsid w:val="00BD5896"/>
    <w:rsid w:val="00BD5EEC"/>
    <w:rsid w:val="00BD5F4F"/>
    <w:rsid w:val="00BD6471"/>
    <w:rsid w:val="00BD7BF3"/>
    <w:rsid w:val="00BD7FB6"/>
    <w:rsid w:val="00BE0223"/>
    <w:rsid w:val="00BE09C5"/>
    <w:rsid w:val="00BE2163"/>
    <w:rsid w:val="00BE226F"/>
    <w:rsid w:val="00BE26FD"/>
    <w:rsid w:val="00BE2FAF"/>
    <w:rsid w:val="00BE3079"/>
    <w:rsid w:val="00BE3AC2"/>
    <w:rsid w:val="00BE5BF7"/>
    <w:rsid w:val="00BE6D50"/>
    <w:rsid w:val="00BE7349"/>
    <w:rsid w:val="00BF052D"/>
    <w:rsid w:val="00BF1118"/>
    <w:rsid w:val="00BF1187"/>
    <w:rsid w:val="00BF164D"/>
    <w:rsid w:val="00BF2230"/>
    <w:rsid w:val="00BF2505"/>
    <w:rsid w:val="00BF2AB4"/>
    <w:rsid w:val="00BF2FE5"/>
    <w:rsid w:val="00BF2FF2"/>
    <w:rsid w:val="00BF3773"/>
    <w:rsid w:val="00BF37B5"/>
    <w:rsid w:val="00BF3EC7"/>
    <w:rsid w:val="00BF4A59"/>
    <w:rsid w:val="00BF4CBD"/>
    <w:rsid w:val="00BF4F65"/>
    <w:rsid w:val="00BF4FA7"/>
    <w:rsid w:val="00BF519D"/>
    <w:rsid w:val="00BF5C84"/>
    <w:rsid w:val="00BF5E21"/>
    <w:rsid w:val="00BF79DA"/>
    <w:rsid w:val="00BF7B9E"/>
    <w:rsid w:val="00C0016E"/>
    <w:rsid w:val="00C002C2"/>
    <w:rsid w:val="00C003AB"/>
    <w:rsid w:val="00C00DFA"/>
    <w:rsid w:val="00C00F46"/>
    <w:rsid w:val="00C00F61"/>
    <w:rsid w:val="00C01435"/>
    <w:rsid w:val="00C01707"/>
    <w:rsid w:val="00C01739"/>
    <w:rsid w:val="00C01F19"/>
    <w:rsid w:val="00C024A9"/>
    <w:rsid w:val="00C03D52"/>
    <w:rsid w:val="00C043F6"/>
    <w:rsid w:val="00C04FD5"/>
    <w:rsid w:val="00C05007"/>
    <w:rsid w:val="00C05555"/>
    <w:rsid w:val="00C05A03"/>
    <w:rsid w:val="00C069DD"/>
    <w:rsid w:val="00C075D8"/>
    <w:rsid w:val="00C078E6"/>
    <w:rsid w:val="00C10028"/>
    <w:rsid w:val="00C12BC6"/>
    <w:rsid w:val="00C149BD"/>
    <w:rsid w:val="00C152FF"/>
    <w:rsid w:val="00C1536C"/>
    <w:rsid w:val="00C165EC"/>
    <w:rsid w:val="00C1718C"/>
    <w:rsid w:val="00C1726E"/>
    <w:rsid w:val="00C17A94"/>
    <w:rsid w:val="00C17C71"/>
    <w:rsid w:val="00C17EF8"/>
    <w:rsid w:val="00C17F2B"/>
    <w:rsid w:val="00C201A3"/>
    <w:rsid w:val="00C211B6"/>
    <w:rsid w:val="00C211B7"/>
    <w:rsid w:val="00C21453"/>
    <w:rsid w:val="00C2171D"/>
    <w:rsid w:val="00C21D82"/>
    <w:rsid w:val="00C21ED5"/>
    <w:rsid w:val="00C226C7"/>
    <w:rsid w:val="00C2308F"/>
    <w:rsid w:val="00C244F8"/>
    <w:rsid w:val="00C250BE"/>
    <w:rsid w:val="00C251F8"/>
    <w:rsid w:val="00C254C6"/>
    <w:rsid w:val="00C25EA5"/>
    <w:rsid w:val="00C2613F"/>
    <w:rsid w:val="00C264ED"/>
    <w:rsid w:val="00C270BE"/>
    <w:rsid w:val="00C300A1"/>
    <w:rsid w:val="00C30147"/>
    <w:rsid w:val="00C30CA9"/>
    <w:rsid w:val="00C32538"/>
    <w:rsid w:val="00C326D8"/>
    <w:rsid w:val="00C32A08"/>
    <w:rsid w:val="00C33B00"/>
    <w:rsid w:val="00C3488C"/>
    <w:rsid w:val="00C35339"/>
    <w:rsid w:val="00C361BA"/>
    <w:rsid w:val="00C363BA"/>
    <w:rsid w:val="00C3755D"/>
    <w:rsid w:val="00C37EE6"/>
    <w:rsid w:val="00C4131E"/>
    <w:rsid w:val="00C429EC"/>
    <w:rsid w:val="00C4307B"/>
    <w:rsid w:val="00C43096"/>
    <w:rsid w:val="00C43CCB"/>
    <w:rsid w:val="00C445A7"/>
    <w:rsid w:val="00C44B0F"/>
    <w:rsid w:val="00C454FD"/>
    <w:rsid w:val="00C505F3"/>
    <w:rsid w:val="00C508FC"/>
    <w:rsid w:val="00C50B49"/>
    <w:rsid w:val="00C50C70"/>
    <w:rsid w:val="00C5141E"/>
    <w:rsid w:val="00C5182F"/>
    <w:rsid w:val="00C51B39"/>
    <w:rsid w:val="00C52989"/>
    <w:rsid w:val="00C5334A"/>
    <w:rsid w:val="00C536C3"/>
    <w:rsid w:val="00C544F0"/>
    <w:rsid w:val="00C55CEC"/>
    <w:rsid w:val="00C5611C"/>
    <w:rsid w:val="00C5752E"/>
    <w:rsid w:val="00C57AD5"/>
    <w:rsid w:val="00C616F4"/>
    <w:rsid w:val="00C62172"/>
    <w:rsid w:val="00C62263"/>
    <w:rsid w:val="00C6227D"/>
    <w:rsid w:val="00C6247C"/>
    <w:rsid w:val="00C62652"/>
    <w:rsid w:val="00C62BAA"/>
    <w:rsid w:val="00C62E31"/>
    <w:rsid w:val="00C63CB2"/>
    <w:rsid w:val="00C6424A"/>
    <w:rsid w:val="00C648C2"/>
    <w:rsid w:val="00C64C8D"/>
    <w:rsid w:val="00C66662"/>
    <w:rsid w:val="00C66B12"/>
    <w:rsid w:val="00C670A5"/>
    <w:rsid w:val="00C6761F"/>
    <w:rsid w:val="00C70C31"/>
    <w:rsid w:val="00C70D0D"/>
    <w:rsid w:val="00C714E2"/>
    <w:rsid w:val="00C73C13"/>
    <w:rsid w:val="00C741A4"/>
    <w:rsid w:val="00C7437E"/>
    <w:rsid w:val="00C74BB8"/>
    <w:rsid w:val="00C74DD6"/>
    <w:rsid w:val="00C74F9C"/>
    <w:rsid w:val="00C757DB"/>
    <w:rsid w:val="00C7593E"/>
    <w:rsid w:val="00C75C86"/>
    <w:rsid w:val="00C75F86"/>
    <w:rsid w:val="00C762DB"/>
    <w:rsid w:val="00C77BFB"/>
    <w:rsid w:val="00C77E03"/>
    <w:rsid w:val="00C77E9C"/>
    <w:rsid w:val="00C806FA"/>
    <w:rsid w:val="00C8090F"/>
    <w:rsid w:val="00C80E69"/>
    <w:rsid w:val="00C814B0"/>
    <w:rsid w:val="00C82061"/>
    <w:rsid w:val="00C82667"/>
    <w:rsid w:val="00C8306C"/>
    <w:rsid w:val="00C830D5"/>
    <w:rsid w:val="00C83135"/>
    <w:rsid w:val="00C8372C"/>
    <w:rsid w:val="00C83D5B"/>
    <w:rsid w:val="00C84119"/>
    <w:rsid w:val="00C84BEB"/>
    <w:rsid w:val="00C85710"/>
    <w:rsid w:val="00C86997"/>
    <w:rsid w:val="00C874E6"/>
    <w:rsid w:val="00C87ECD"/>
    <w:rsid w:val="00C91718"/>
    <w:rsid w:val="00C91A51"/>
    <w:rsid w:val="00C91FD0"/>
    <w:rsid w:val="00C92442"/>
    <w:rsid w:val="00C9260B"/>
    <w:rsid w:val="00C92866"/>
    <w:rsid w:val="00C93335"/>
    <w:rsid w:val="00C9340D"/>
    <w:rsid w:val="00C93435"/>
    <w:rsid w:val="00C934C7"/>
    <w:rsid w:val="00C93A3A"/>
    <w:rsid w:val="00C93D3D"/>
    <w:rsid w:val="00C940FB"/>
    <w:rsid w:val="00C94924"/>
    <w:rsid w:val="00C94E3A"/>
    <w:rsid w:val="00C9547A"/>
    <w:rsid w:val="00C9581B"/>
    <w:rsid w:val="00C959E1"/>
    <w:rsid w:val="00C95DA1"/>
    <w:rsid w:val="00C96296"/>
    <w:rsid w:val="00C97306"/>
    <w:rsid w:val="00C9736A"/>
    <w:rsid w:val="00C97B6D"/>
    <w:rsid w:val="00C97CF5"/>
    <w:rsid w:val="00C97F26"/>
    <w:rsid w:val="00CA0739"/>
    <w:rsid w:val="00CA09FA"/>
    <w:rsid w:val="00CA0D44"/>
    <w:rsid w:val="00CA3403"/>
    <w:rsid w:val="00CA357B"/>
    <w:rsid w:val="00CA45BC"/>
    <w:rsid w:val="00CA486C"/>
    <w:rsid w:val="00CA4A47"/>
    <w:rsid w:val="00CA4D6B"/>
    <w:rsid w:val="00CA6023"/>
    <w:rsid w:val="00CA6288"/>
    <w:rsid w:val="00CA6DE1"/>
    <w:rsid w:val="00CA76A3"/>
    <w:rsid w:val="00CB0A59"/>
    <w:rsid w:val="00CB1089"/>
    <w:rsid w:val="00CB2272"/>
    <w:rsid w:val="00CB25A0"/>
    <w:rsid w:val="00CB2B63"/>
    <w:rsid w:val="00CB2C7B"/>
    <w:rsid w:val="00CB32C3"/>
    <w:rsid w:val="00CB3D22"/>
    <w:rsid w:val="00CB4069"/>
    <w:rsid w:val="00CB4282"/>
    <w:rsid w:val="00CB4627"/>
    <w:rsid w:val="00CB47F2"/>
    <w:rsid w:val="00CB5D4E"/>
    <w:rsid w:val="00CB60EE"/>
    <w:rsid w:val="00CB692A"/>
    <w:rsid w:val="00CB7368"/>
    <w:rsid w:val="00CB747D"/>
    <w:rsid w:val="00CB7831"/>
    <w:rsid w:val="00CC061F"/>
    <w:rsid w:val="00CC17A4"/>
    <w:rsid w:val="00CC1B3B"/>
    <w:rsid w:val="00CC1C3D"/>
    <w:rsid w:val="00CC1F52"/>
    <w:rsid w:val="00CC298A"/>
    <w:rsid w:val="00CC4387"/>
    <w:rsid w:val="00CC4411"/>
    <w:rsid w:val="00CC4C2A"/>
    <w:rsid w:val="00CC4F6E"/>
    <w:rsid w:val="00CC5BAB"/>
    <w:rsid w:val="00CC6EA6"/>
    <w:rsid w:val="00CC7FF3"/>
    <w:rsid w:val="00CD0194"/>
    <w:rsid w:val="00CD0830"/>
    <w:rsid w:val="00CD392A"/>
    <w:rsid w:val="00CD3D68"/>
    <w:rsid w:val="00CD3F74"/>
    <w:rsid w:val="00CD40F2"/>
    <w:rsid w:val="00CD4D6B"/>
    <w:rsid w:val="00CD5578"/>
    <w:rsid w:val="00CD57BF"/>
    <w:rsid w:val="00CD685C"/>
    <w:rsid w:val="00CD695C"/>
    <w:rsid w:val="00CD6C20"/>
    <w:rsid w:val="00CD7EA2"/>
    <w:rsid w:val="00CD7FE7"/>
    <w:rsid w:val="00CE00C3"/>
    <w:rsid w:val="00CE1532"/>
    <w:rsid w:val="00CE2FD3"/>
    <w:rsid w:val="00CE438B"/>
    <w:rsid w:val="00CE45E0"/>
    <w:rsid w:val="00CE4BA9"/>
    <w:rsid w:val="00CE52A2"/>
    <w:rsid w:val="00CE56EC"/>
    <w:rsid w:val="00CE5998"/>
    <w:rsid w:val="00CE5E51"/>
    <w:rsid w:val="00CE6173"/>
    <w:rsid w:val="00CE62C0"/>
    <w:rsid w:val="00CE7DD8"/>
    <w:rsid w:val="00CF2010"/>
    <w:rsid w:val="00CF340E"/>
    <w:rsid w:val="00CF3DAF"/>
    <w:rsid w:val="00CF4B23"/>
    <w:rsid w:val="00CF5286"/>
    <w:rsid w:val="00CF5B9B"/>
    <w:rsid w:val="00CF5E03"/>
    <w:rsid w:val="00CF69A5"/>
    <w:rsid w:val="00CF69D6"/>
    <w:rsid w:val="00CF7959"/>
    <w:rsid w:val="00D005F1"/>
    <w:rsid w:val="00D00A01"/>
    <w:rsid w:val="00D00FB7"/>
    <w:rsid w:val="00D011D0"/>
    <w:rsid w:val="00D01800"/>
    <w:rsid w:val="00D01D3B"/>
    <w:rsid w:val="00D022D4"/>
    <w:rsid w:val="00D02834"/>
    <w:rsid w:val="00D0335D"/>
    <w:rsid w:val="00D03B1C"/>
    <w:rsid w:val="00D04536"/>
    <w:rsid w:val="00D069D2"/>
    <w:rsid w:val="00D07440"/>
    <w:rsid w:val="00D07F09"/>
    <w:rsid w:val="00D101EA"/>
    <w:rsid w:val="00D105CB"/>
    <w:rsid w:val="00D1199B"/>
    <w:rsid w:val="00D120BF"/>
    <w:rsid w:val="00D12EE5"/>
    <w:rsid w:val="00D131F3"/>
    <w:rsid w:val="00D1346A"/>
    <w:rsid w:val="00D13C57"/>
    <w:rsid w:val="00D14337"/>
    <w:rsid w:val="00D157B7"/>
    <w:rsid w:val="00D15864"/>
    <w:rsid w:val="00D167C1"/>
    <w:rsid w:val="00D16A67"/>
    <w:rsid w:val="00D17D41"/>
    <w:rsid w:val="00D2029C"/>
    <w:rsid w:val="00D208C8"/>
    <w:rsid w:val="00D20D4A"/>
    <w:rsid w:val="00D21060"/>
    <w:rsid w:val="00D2112F"/>
    <w:rsid w:val="00D21D4D"/>
    <w:rsid w:val="00D22B46"/>
    <w:rsid w:val="00D2390E"/>
    <w:rsid w:val="00D23D47"/>
    <w:rsid w:val="00D2517F"/>
    <w:rsid w:val="00D2647B"/>
    <w:rsid w:val="00D26D9F"/>
    <w:rsid w:val="00D278BC"/>
    <w:rsid w:val="00D27D33"/>
    <w:rsid w:val="00D27E24"/>
    <w:rsid w:val="00D3025B"/>
    <w:rsid w:val="00D30686"/>
    <w:rsid w:val="00D30FC8"/>
    <w:rsid w:val="00D3178D"/>
    <w:rsid w:val="00D31CC3"/>
    <w:rsid w:val="00D321EF"/>
    <w:rsid w:val="00D32946"/>
    <w:rsid w:val="00D32CB0"/>
    <w:rsid w:val="00D33FAA"/>
    <w:rsid w:val="00D3409B"/>
    <w:rsid w:val="00D34272"/>
    <w:rsid w:val="00D343CE"/>
    <w:rsid w:val="00D35BEF"/>
    <w:rsid w:val="00D366C0"/>
    <w:rsid w:val="00D36DDE"/>
    <w:rsid w:val="00D36E63"/>
    <w:rsid w:val="00D37244"/>
    <w:rsid w:val="00D404FC"/>
    <w:rsid w:val="00D40E4F"/>
    <w:rsid w:val="00D41282"/>
    <w:rsid w:val="00D41CE6"/>
    <w:rsid w:val="00D42D02"/>
    <w:rsid w:val="00D432A3"/>
    <w:rsid w:val="00D43493"/>
    <w:rsid w:val="00D4363F"/>
    <w:rsid w:val="00D44A5B"/>
    <w:rsid w:val="00D44E61"/>
    <w:rsid w:val="00D45394"/>
    <w:rsid w:val="00D45884"/>
    <w:rsid w:val="00D462BC"/>
    <w:rsid w:val="00D46B06"/>
    <w:rsid w:val="00D47391"/>
    <w:rsid w:val="00D476FD"/>
    <w:rsid w:val="00D478FD"/>
    <w:rsid w:val="00D47D78"/>
    <w:rsid w:val="00D5010F"/>
    <w:rsid w:val="00D5021C"/>
    <w:rsid w:val="00D50734"/>
    <w:rsid w:val="00D5087F"/>
    <w:rsid w:val="00D51400"/>
    <w:rsid w:val="00D52882"/>
    <w:rsid w:val="00D53B41"/>
    <w:rsid w:val="00D543B6"/>
    <w:rsid w:val="00D545A4"/>
    <w:rsid w:val="00D549D5"/>
    <w:rsid w:val="00D54B6A"/>
    <w:rsid w:val="00D54EF2"/>
    <w:rsid w:val="00D5523E"/>
    <w:rsid w:val="00D559E9"/>
    <w:rsid w:val="00D56EA6"/>
    <w:rsid w:val="00D56F6D"/>
    <w:rsid w:val="00D57AB5"/>
    <w:rsid w:val="00D602C1"/>
    <w:rsid w:val="00D60730"/>
    <w:rsid w:val="00D60A2B"/>
    <w:rsid w:val="00D631EE"/>
    <w:rsid w:val="00D638D0"/>
    <w:rsid w:val="00D64370"/>
    <w:rsid w:val="00D64A77"/>
    <w:rsid w:val="00D67340"/>
    <w:rsid w:val="00D67C8B"/>
    <w:rsid w:val="00D67E04"/>
    <w:rsid w:val="00D71517"/>
    <w:rsid w:val="00D71B4C"/>
    <w:rsid w:val="00D71DAF"/>
    <w:rsid w:val="00D73CC5"/>
    <w:rsid w:val="00D74BBE"/>
    <w:rsid w:val="00D7528B"/>
    <w:rsid w:val="00D75990"/>
    <w:rsid w:val="00D75DCF"/>
    <w:rsid w:val="00D76663"/>
    <w:rsid w:val="00D766E8"/>
    <w:rsid w:val="00D76847"/>
    <w:rsid w:val="00D7759D"/>
    <w:rsid w:val="00D77A9A"/>
    <w:rsid w:val="00D813E8"/>
    <w:rsid w:val="00D82264"/>
    <w:rsid w:val="00D825A0"/>
    <w:rsid w:val="00D82E04"/>
    <w:rsid w:val="00D8337C"/>
    <w:rsid w:val="00D84B43"/>
    <w:rsid w:val="00D84ECD"/>
    <w:rsid w:val="00D84F22"/>
    <w:rsid w:val="00D85B4E"/>
    <w:rsid w:val="00D85B90"/>
    <w:rsid w:val="00D85D6D"/>
    <w:rsid w:val="00D860AC"/>
    <w:rsid w:val="00D86614"/>
    <w:rsid w:val="00D8708E"/>
    <w:rsid w:val="00D8711C"/>
    <w:rsid w:val="00D872F6"/>
    <w:rsid w:val="00D87E71"/>
    <w:rsid w:val="00D9104C"/>
    <w:rsid w:val="00D91229"/>
    <w:rsid w:val="00D91D16"/>
    <w:rsid w:val="00D91E15"/>
    <w:rsid w:val="00D93077"/>
    <w:rsid w:val="00D938B9"/>
    <w:rsid w:val="00D94885"/>
    <w:rsid w:val="00D94D3C"/>
    <w:rsid w:val="00D954F1"/>
    <w:rsid w:val="00D95D84"/>
    <w:rsid w:val="00D95F3B"/>
    <w:rsid w:val="00D95FA0"/>
    <w:rsid w:val="00D967BA"/>
    <w:rsid w:val="00D96C95"/>
    <w:rsid w:val="00D97C1A"/>
    <w:rsid w:val="00DA08A5"/>
    <w:rsid w:val="00DA0BFF"/>
    <w:rsid w:val="00DA138B"/>
    <w:rsid w:val="00DA22A0"/>
    <w:rsid w:val="00DA2345"/>
    <w:rsid w:val="00DA2B65"/>
    <w:rsid w:val="00DA3811"/>
    <w:rsid w:val="00DA468E"/>
    <w:rsid w:val="00DA4EB4"/>
    <w:rsid w:val="00DA5154"/>
    <w:rsid w:val="00DA54C3"/>
    <w:rsid w:val="00DA681F"/>
    <w:rsid w:val="00DA682F"/>
    <w:rsid w:val="00DA6923"/>
    <w:rsid w:val="00DA6E40"/>
    <w:rsid w:val="00DA7046"/>
    <w:rsid w:val="00DA708E"/>
    <w:rsid w:val="00DA70F4"/>
    <w:rsid w:val="00DA745D"/>
    <w:rsid w:val="00DA79C1"/>
    <w:rsid w:val="00DA7FB7"/>
    <w:rsid w:val="00DB0A3E"/>
    <w:rsid w:val="00DB0EB0"/>
    <w:rsid w:val="00DB1195"/>
    <w:rsid w:val="00DB15EA"/>
    <w:rsid w:val="00DB270C"/>
    <w:rsid w:val="00DB2C8E"/>
    <w:rsid w:val="00DB3D81"/>
    <w:rsid w:val="00DB5AB8"/>
    <w:rsid w:val="00DB6996"/>
    <w:rsid w:val="00DB6A75"/>
    <w:rsid w:val="00DB73FD"/>
    <w:rsid w:val="00DC0907"/>
    <w:rsid w:val="00DC18AB"/>
    <w:rsid w:val="00DC2667"/>
    <w:rsid w:val="00DC378D"/>
    <w:rsid w:val="00DC3A2C"/>
    <w:rsid w:val="00DC3B71"/>
    <w:rsid w:val="00DC3DA1"/>
    <w:rsid w:val="00DC448C"/>
    <w:rsid w:val="00DC530F"/>
    <w:rsid w:val="00DC6231"/>
    <w:rsid w:val="00DC6E75"/>
    <w:rsid w:val="00DD1AEB"/>
    <w:rsid w:val="00DD2723"/>
    <w:rsid w:val="00DD2775"/>
    <w:rsid w:val="00DD2DDE"/>
    <w:rsid w:val="00DD3757"/>
    <w:rsid w:val="00DD44FD"/>
    <w:rsid w:val="00DD4822"/>
    <w:rsid w:val="00DD49A5"/>
    <w:rsid w:val="00DD4B1D"/>
    <w:rsid w:val="00DD4C40"/>
    <w:rsid w:val="00DD4F36"/>
    <w:rsid w:val="00DD547E"/>
    <w:rsid w:val="00DD5497"/>
    <w:rsid w:val="00DD56F9"/>
    <w:rsid w:val="00DD5FA3"/>
    <w:rsid w:val="00DD6199"/>
    <w:rsid w:val="00DD6380"/>
    <w:rsid w:val="00DD713A"/>
    <w:rsid w:val="00DD7526"/>
    <w:rsid w:val="00DE142B"/>
    <w:rsid w:val="00DE182D"/>
    <w:rsid w:val="00DE1C88"/>
    <w:rsid w:val="00DE1FAB"/>
    <w:rsid w:val="00DE22EE"/>
    <w:rsid w:val="00DE23D9"/>
    <w:rsid w:val="00DE2681"/>
    <w:rsid w:val="00DE2B15"/>
    <w:rsid w:val="00DE2EF4"/>
    <w:rsid w:val="00DE3432"/>
    <w:rsid w:val="00DE399E"/>
    <w:rsid w:val="00DE3EE5"/>
    <w:rsid w:val="00DE41DC"/>
    <w:rsid w:val="00DE44AD"/>
    <w:rsid w:val="00DE4D7E"/>
    <w:rsid w:val="00DE4FE1"/>
    <w:rsid w:val="00DE5012"/>
    <w:rsid w:val="00DE5A53"/>
    <w:rsid w:val="00DE73AB"/>
    <w:rsid w:val="00DE7412"/>
    <w:rsid w:val="00DE7F74"/>
    <w:rsid w:val="00DF0E27"/>
    <w:rsid w:val="00DF1EBA"/>
    <w:rsid w:val="00DF2802"/>
    <w:rsid w:val="00DF3014"/>
    <w:rsid w:val="00DF3115"/>
    <w:rsid w:val="00DF3201"/>
    <w:rsid w:val="00DF390D"/>
    <w:rsid w:val="00DF3A81"/>
    <w:rsid w:val="00DF3D1B"/>
    <w:rsid w:val="00DF48C3"/>
    <w:rsid w:val="00DF5274"/>
    <w:rsid w:val="00DF58BC"/>
    <w:rsid w:val="00DF5D11"/>
    <w:rsid w:val="00DF6322"/>
    <w:rsid w:val="00DF67B3"/>
    <w:rsid w:val="00DF7CF6"/>
    <w:rsid w:val="00DF7FCE"/>
    <w:rsid w:val="00E00EB0"/>
    <w:rsid w:val="00E014B9"/>
    <w:rsid w:val="00E01D24"/>
    <w:rsid w:val="00E02164"/>
    <w:rsid w:val="00E028DF"/>
    <w:rsid w:val="00E040EB"/>
    <w:rsid w:val="00E042D2"/>
    <w:rsid w:val="00E043A0"/>
    <w:rsid w:val="00E044B7"/>
    <w:rsid w:val="00E04AF1"/>
    <w:rsid w:val="00E05592"/>
    <w:rsid w:val="00E05A6B"/>
    <w:rsid w:val="00E062EB"/>
    <w:rsid w:val="00E06505"/>
    <w:rsid w:val="00E06865"/>
    <w:rsid w:val="00E06AAD"/>
    <w:rsid w:val="00E10424"/>
    <w:rsid w:val="00E10F83"/>
    <w:rsid w:val="00E11AF8"/>
    <w:rsid w:val="00E11E24"/>
    <w:rsid w:val="00E1270C"/>
    <w:rsid w:val="00E13720"/>
    <w:rsid w:val="00E138BE"/>
    <w:rsid w:val="00E13989"/>
    <w:rsid w:val="00E13EEB"/>
    <w:rsid w:val="00E14F85"/>
    <w:rsid w:val="00E14FEF"/>
    <w:rsid w:val="00E15E17"/>
    <w:rsid w:val="00E15F96"/>
    <w:rsid w:val="00E17804"/>
    <w:rsid w:val="00E20F65"/>
    <w:rsid w:val="00E20FF7"/>
    <w:rsid w:val="00E215F9"/>
    <w:rsid w:val="00E219AD"/>
    <w:rsid w:val="00E22EF4"/>
    <w:rsid w:val="00E22F30"/>
    <w:rsid w:val="00E2391C"/>
    <w:rsid w:val="00E23EAA"/>
    <w:rsid w:val="00E23F10"/>
    <w:rsid w:val="00E24B75"/>
    <w:rsid w:val="00E24BBA"/>
    <w:rsid w:val="00E253CB"/>
    <w:rsid w:val="00E25CC3"/>
    <w:rsid w:val="00E25E85"/>
    <w:rsid w:val="00E26270"/>
    <w:rsid w:val="00E263DD"/>
    <w:rsid w:val="00E267AB"/>
    <w:rsid w:val="00E26B03"/>
    <w:rsid w:val="00E26BF0"/>
    <w:rsid w:val="00E270A8"/>
    <w:rsid w:val="00E312A3"/>
    <w:rsid w:val="00E31534"/>
    <w:rsid w:val="00E31C98"/>
    <w:rsid w:val="00E323D2"/>
    <w:rsid w:val="00E323EB"/>
    <w:rsid w:val="00E32E13"/>
    <w:rsid w:val="00E33319"/>
    <w:rsid w:val="00E3331B"/>
    <w:rsid w:val="00E33EE8"/>
    <w:rsid w:val="00E33F37"/>
    <w:rsid w:val="00E35164"/>
    <w:rsid w:val="00E35249"/>
    <w:rsid w:val="00E35E1E"/>
    <w:rsid w:val="00E36106"/>
    <w:rsid w:val="00E3613C"/>
    <w:rsid w:val="00E3622A"/>
    <w:rsid w:val="00E365C4"/>
    <w:rsid w:val="00E375B4"/>
    <w:rsid w:val="00E3767C"/>
    <w:rsid w:val="00E3780F"/>
    <w:rsid w:val="00E4042D"/>
    <w:rsid w:val="00E412F7"/>
    <w:rsid w:val="00E41759"/>
    <w:rsid w:val="00E4285D"/>
    <w:rsid w:val="00E42F18"/>
    <w:rsid w:val="00E440D3"/>
    <w:rsid w:val="00E45000"/>
    <w:rsid w:val="00E450E0"/>
    <w:rsid w:val="00E465D4"/>
    <w:rsid w:val="00E46849"/>
    <w:rsid w:val="00E47AA1"/>
    <w:rsid w:val="00E47B74"/>
    <w:rsid w:val="00E50419"/>
    <w:rsid w:val="00E51786"/>
    <w:rsid w:val="00E51B53"/>
    <w:rsid w:val="00E529CB"/>
    <w:rsid w:val="00E52E9F"/>
    <w:rsid w:val="00E53174"/>
    <w:rsid w:val="00E53B71"/>
    <w:rsid w:val="00E53D27"/>
    <w:rsid w:val="00E54816"/>
    <w:rsid w:val="00E55B0C"/>
    <w:rsid w:val="00E5613D"/>
    <w:rsid w:val="00E56700"/>
    <w:rsid w:val="00E575F7"/>
    <w:rsid w:val="00E57B06"/>
    <w:rsid w:val="00E61AD3"/>
    <w:rsid w:val="00E61E12"/>
    <w:rsid w:val="00E6204F"/>
    <w:rsid w:val="00E63AA8"/>
    <w:rsid w:val="00E63F6B"/>
    <w:rsid w:val="00E642BF"/>
    <w:rsid w:val="00E64EA5"/>
    <w:rsid w:val="00E6539D"/>
    <w:rsid w:val="00E654CA"/>
    <w:rsid w:val="00E66049"/>
    <w:rsid w:val="00E661CD"/>
    <w:rsid w:val="00E70E51"/>
    <w:rsid w:val="00E70E5B"/>
    <w:rsid w:val="00E70FF4"/>
    <w:rsid w:val="00E717BC"/>
    <w:rsid w:val="00E71870"/>
    <w:rsid w:val="00E71ACE"/>
    <w:rsid w:val="00E71AFC"/>
    <w:rsid w:val="00E71F19"/>
    <w:rsid w:val="00E72834"/>
    <w:rsid w:val="00E73041"/>
    <w:rsid w:val="00E735AF"/>
    <w:rsid w:val="00E7415F"/>
    <w:rsid w:val="00E75308"/>
    <w:rsid w:val="00E7545B"/>
    <w:rsid w:val="00E757C9"/>
    <w:rsid w:val="00E760A6"/>
    <w:rsid w:val="00E76BCE"/>
    <w:rsid w:val="00E76DCC"/>
    <w:rsid w:val="00E7717B"/>
    <w:rsid w:val="00E772E2"/>
    <w:rsid w:val="00E81AC1"/>
    <w:rsid w:val="00E821D1"/>
    <w:rsid w:val="00E82CB1"/>
    <w:rsid w:val="00E83E20"/>
    <w:rsid w:val="00E83EBF"/>
    <w:rsid w:val="00E8428B"/>
    <w:rsid w:val="00E847C8"/>
    <w:rsid w:val="00E848FA"/>
    <w:rsid w:val="00E86353"/>
    <w:rsid w:val="00E878CB"/>
    <w:rsid w:val="00E90AE5"/>
    <w:rsid w:val="00E90CA3"/>
    <w:rsid w:val="00E91AD9"/>
    <w:rsid w:val="00E92595"/>
    <w:rsid w:val="00E932AF"/>
    <w:rsid w:val="00E93E78"/>
    <w:rsid w:val="00E94C1C"/>
    <w:rsid w:val="00E950F4"/>
    <w:rsid w:val="00E95111"/>
    <w:rsid w:val="00E95408"/>
    <w:rsid w:val="00E95458"/>
    <w:rsid w:val="00E95634"/>
    <w:rsid w:val="00E95C32"/>
    <w:rsid w:val="00E969EC"/>
    <w:rsid w:val="00E9708A"/>
    <w:rsid w:val="00E97ED6"/>
    <w:rsid w:val="00EA0458"/>
    <w:rsid w:val="00EA096C"/>
    <w:rsid w:val="00EA15AA"/>
    <w:rsid w:val="00EA1ABE"/>
    <w:rsid w:val="00EA1D0A"/>
    <w:rsid w:val="00EA1F21"/>
    <w:rsid w:val="00EA2084"/>
    <w:rsid w:val="00EA336F"/>
    <w:rsid w:val="00EA36C3"/>
    <w:rsid w:val="00EA3BFE"/>
    <w:rsid w:val="00EA415A"/>
    <w:rsid w:val="00EA5192"/>
    <w:rsid w:val="00EA54F3"/>
    <w:rsid w:val="00EA5E56"/>
    <w:rsid w:val="00EA609E"/>
    <w:rsid w:val="00EA6277"/>
    <w:rsid w:val="00EA75D1"/>
    <w:rsid w:val="00EA785E"/>
    <w:rsid w:val="00EA7A5A"/>
    <w:rsid w:val="00EA7B7B"/>
    <w:rsid w:val="00EB0A48"/>
    <w:rsid w:val="00EB145C"/>
    <w:rsid w:val="00EB165E"/>
    <w:rsid w:val="00EB207B"/>
    <w:rsid w:val="00EB24CE"/>
    <w:rsid w:val="00EB259D"/>
    <w:rsid w:val="00EB40BE"/>
    <w:rsid w:val="00EB44ED"/>
    <w:rsid w:val="00EB52A0"/>
    <w:rsid w:val="00EB64BB"/>
    <w:rsid w:val="00EB667B"/>
    <w:rsid w:val="00EB6F59"/>
    <w:rsid w:val="00EB771D"/>
    <w:rsid w:val="00EB7E8E"/>
    <w:rsid w:val="00EC0324"/>
    <w:rsid w:val="00EC0570"/>
    <w:rsid w:val="00EC1409"/>
    <w:rsid w:val="00EC19C9"/>
    <w:rsid w:val="00EC2887"/>
    <w:rsid w:val="00EC2CD0"/>
    <w:rsid w:val="00EC2E94"/>
    <w:rsid w:val="00EC3AA0"/>
    <w:rsid w:val="00EC3AA3"/>
    <w:rsid w:val="00EC3ADF"/>
    <w:rsid w:val="00EC3EA8"/>
    <w:rsid w:val="00EC45D8"/>
    <w:rsid w:val="00EC5376"/>
    <w:rsid w:val="00EC6617"/>
    <w:rsid w:val="00EC6A69"/>
    <w:rsid w:val="00EC7CA2"/>
    <w:rsid w:val="00EC7CE0"/>
    <w:rsid w:val="00ED1020"/>
    <w:rsid w:val="00ED14FE"/>
    <w:rsid w:val="00ED19E4"/>
    <w:rsid w:val="00ED1DEB"/>
    <w:rsid w:val="00ED1ED2"/>
    <w:rsid w:val="00ED24A7"/>
    <w:rsid w:val="00ED2D27"/>
    <w:rsid w:val="00ED3284"/>
    <w:rsid w:val="00ED3420"/>
    <w:rsid w:val="00ED351A"/>
    <w:rsid w:val="00ED36AA"/>
    <w:rsid w:val="00ED3E94"/>
    <w:rsid w:val="00ED3F61"/>
    <w:rsid w:val="00ED524F"/>
    <w:rsid w:val="00ED56F2"/>
    <w:rsid w:val="00ED5919"/>
    <w:rsid w:val="00EE0FD4"/>
    <w:rsid w:val="00EE1A34"/>
    <w:rsid w:val="00EE2BC6"/>
    <w:rsid w:val="00EE3878"/>
    <w:rsid w:val="00EE39B8"/>
    <w:rsid w:val="00EE3BBC"/>
    <w:rsid w:val="00EE41EB"/>
    <w:rsid w:val="00EE5600"/>
    <w:rsid w:val="00EE6082"/>
    <w:rsid w:val="00EF0BE5"/>
    <w:rsid w:val="00EF0E87"/>
    <w:rsid w:val="00EF1000"/>
    <w:rsid w:val="00EF12D4"/>
    <w:rsid w:val="00EF1825"/>
    <w:rsid w:val="00EF2390"/>
    <w:rsid w:val="00EF2D06"/>
    <w:rsid w:val="00EF2E8A"/>
    <w:rsid w:val="00EF38DA"/>
    <w:rsid w:val="00EF4156"/>
    <w:rsid w:val="00EF4366"/>
    <w:rsid w:val="00EF535C"/>
    <w:rsid w:val="00EF56B8"/>
    <w:rsid w:val="00EF66E4"/>
    <w:rsid w:val="00F00D27"/>
    <w:rsid w:val="00F017CF"/>
    <w:rsid w:val="00F03D20"/>
    <w:rsid w:val="00F045CD"/>
    <w:rsid w:val="00F0488C"/>
    <w:rsid w:val="00F05440"/>
    <w:rsid w:val="00F05969"/>
    <w:rsid w:val="00F05BBD"/>
    <w:rsid w:val="00F0692D"/>
    <w:rsid w:val="00F06D2C"/>
    <w:rsid w:val="00F06FDB"/>
    <w:rsid w:val="00F072F5"/>
    <w:rsid w:val="00F07D31"/>
    <w:rsid w:val="00F10FD9"/>
    <w:rsid w:val="00F11A42"/>
    <w:rsid w:val="00F11C8B"/>
    <w:rsid w:val="00F12B1F"/>
    <w:rsid w:val="00F13C77"/>
    <w:rsid w:val="00F1450D"/>
    <w:rsid w:val="00F14D24"/>
    <w:rsid w:val="00F152BB"/>
    <w:rsid w:val="00F158E5"/>
    <w:rsid w:val="00F15D84"/>
    <w:rsid w:val="00F16062"/>
    <w:rsid w:val="00F16557"/>
    <w:rsid w:val="00F16832"/>
    <w:rsid w:val="00F1729B"/>
    <w:rsid w:val="00F2024C"/>
    <w:rsid w:val="00F20C73"/>
    <w:rsid w:val="00F20D15"/>
    <w:rsid w:val="00F21145"/>
    <w:rsid w:val="00F22919"/>
    <w:rsid w:val="00F235A8"/>
    <w:rsid w:val="00F2501F"/>
    <w:rsid w:val="00F25580"/>
    <w:rsid w:val="00F25718"/>
    <w:rsid w:val="00F25956"/>
    <w:rsid w:val="00F26079"/>
    <w:rsid w:val="00F260C1"/>
    <w:rsid w:val="00F261CB"/>
    <w:rsid w:val="00F266F7"/>
    <w:rsid w:val="00F27927"/>
    <w:rsid w:val="00F30532"/>
    <w:rsid w:val="00F30B1B"/>
    <w:rsid w:val="00F30D76"/>
    <w:rsid w:val="00F30FF4"/>
    <w:rsid w:val="00F3116B"/>
    <w:rsid w:val="00F324F2"/>
    <w:rsid w:val="00F338FA"/>
    <w:rsid w:val="00F33DB7"/>
    <w:rsid w:val="00F34216"/>
    <w:rsid w:val="00F34C17"/>
    <w:rsid w:val="00F352E3"/>
    <w:rsid w:val="00F355D4"/>
    <w:rsid w:val="00F35BE0"/>
    <w:rsid w:val="00F36B82"/>
    <w:rsid w:val="00F36ED2"/>
    <w:rsid w:val="00F37034"/>
    <w:rsid w:val="00F37C93"/>
    <w:rsid w:val="00F417CB"/>
    <w:rsid w:val="00F41DAF"/>
    <w:rsid w:val="00F42A2B"/>
    <w:rsid w:val="00F4361C"/>
    <w:rsid w:val="00F440BD"/>
    <w:rsid w:val="00F442E3"/>
    <w:rsid w:val="00F443BF"/>
    <w:rsid w:val="00F455D2"/>
    <w:rsid w:val="00F45B46"/>
    <w:rsid w:val="00F45C01"/>
    <w:rsid w:val="00F4608B"/>
    <w:rsid w:val="00F476D1"/>
    <w:rsid w:val="00F50CD8"/>
    <w:rsid w:val="00F51984"/>
    <w:rsid w:val="00F51A6D"/>
    <w:rsid w:val="00F51E2B"/>
    <w:rsid w:val="00F5255F"/>
    <w:rsid w:val="00F52F82"/>
    <w:rsid w:val="00F52FC4"/>
    <w:rsid w:val="00F533E6"/>
    <w:rsid w:val="00F53E26"/>
    <w:rsid w:val="00F5455E"/>
    <w:rsid w:val="00F54697"/>
    <w:rsid w:val="00F54DB9"/>
    <w:rsid w:val="00F54F9D"/>
    <w:rsid w:val="00F5537C"/>
    <w:rsid w:val="00F56BE0"/>
    <w:rsid w:val="00F56C6D"/>
    <w:rsid w:val="00F570DE"/>
    <w:rsid w:val="00F576C5"/>
    <w:rsid w:val="00F57F26"/>
    <w:rsid w:val="00F604EF"/>
    <w:rsid w:val="00F60F1B"/>
    <w:rsid w:val="00F60FB9"/>
    <w:rsid w:val="00F612CE"/>
    <w:rsid w:val="00F6217C"/>
    <w:rsid w:val="00F6327D"/>
    <w:rsid w:val="00F64206"/>
    <w:rsid w:val="00F64298"/>
    <w:rsid w:val="00F6555D"/>
    <w:rsid w:val="00F65DA6"/>
    <w:rsid w:val="00F66786"/>
    <w:rsid w:val="00F669BB"/>
    <w:rsid w:val="00F66F56"/>
    <w:rsid w:val="00F703ED"/>
    <w:rsid w:val="00F70D1A"/>
    <w:rsid w:val="00F71BC1"/>
    <w:rsid w:val="00F71BEF"/>
    <w:rsid w:val="00F71DF3"/>
    <w:rsid w:val="00F72730"/>
    <w:rsid w:val="00F72B22"/>
    <w:rsid w:val="00F72C9F"/>
    <w:rsid w:val="00F741A1"/>
    <w:rsid w:val="00F742D2"/>
    <w:rsid w:val="00F74EED"/>
    <w:rsid w:val="00F759FF"/>
    <w:rsid w:val="00F765FD"/>
    <w:rsid w:val="00F76ECB"/>
    <w:rsid w:val="00F7704F"/>
    <w:rsid w:val="00F77931"/>
    <w:rsid w:val="00F77CB5"/>
    <w:rsid w:val="00F80082"/>
    <w:rsid w:val="00F8061F"/>
    <w:rsid w:val="00F80DF3"/>
    <w:rsid w:val="00F8178D"/>
    <w:rsid w:val="00F81801"/>
    <w:rsid w:val="00F82684"/>
    <w:rsid w:val="00F828B6"/>
    <w:rsid w:val="00F82916"/>
    <w:rsid w:val="00F82CAB"/>
    <w:rsid w:val="00F8348D"/>
    <w:rsid w:val="00F835B2"/>
    <w:rsid w:val="00F84730"/>
    <w:rsid w:val="00F84B64"/>
    <w:rsid w:val="00F8726A"/>
    <w:rsid w:val="00F873C9"/>
    <w:rsid w:val="00F873E5"/>
    <w:rsid w:val="00F877EA"/>
    <w:rsid w:val="00F90049"/>
    <w:rsid w:val="00F9033C"/>
    <w:rsid w:val="00F909AA"/>
    <w:rsid w:val="00F91E60"/>
    <w:rsid w:val="00F9570A"/>
    <w:rsid w:val="00F95BDA"/>
    <w:rsid w:val="00F963C3"/>
    <w:rsid w:val="00F96484"/>
    <w:rsid w:val="00F96B18"/>
    <w:rsid w:val="00FA0083"/>
    <w:rsid w:val="00FA00D6"/>
    <w:rsid w:val="00FA0321"/>
    <w:rsid w:val="00FA0739"/>
    <w:rsid w:val="00FA0BEA"/>
    <w:rsid w:val="00FA1ACF"/>
    <w:rsid w:val="00FA24E1"/>
    <w:rsid w:val="00FA316A"/>
    <w:rsid w:val="00FA3369"/>
    <w:rsid w:val="00FA3AD9"/>
    <w:rsid w:val="00FA3C49"/>
    <w:rsid w:val="00FA432B"/>
    <w:rsid w:val="00FA450F"/>
    <w:rsid w:val="00FA6A68"/>
    <w:rsid w:val="00FA762F"/>
    <w:rsid w:val="00FB12B5"/>
    <w:rsid w:val="00FB22AE"/>
    <w:rsid w:val="00FB2786"/>
    <w:rsid w:val="00FB3703"/>
    <w:rsid w:val="00FB3DAB"/>
    <w:rsid w:val="00FB44A9"/>
    <w:rsid w:val="00FB6235"/>
    <w:rsid w:val="00FB6701"/>
    <w:rsid w:val="00FB6820"/>
    <w:rsid w:val="00FB72F3"/>
    <w:rsid w:val="00FB776C"/>
    <w:rsid w:val="00FB778B"/>
    <w:rsid w:val="00FC03AB"/>
    <w:rsid w:val="00FC06B7"/>
    <w:rsid w:val="00FC082D"/>
    <w:rsid w:val="00FC0B49"/>
    <w:rsid w:val="00FC0C3A"/>
    <w:rsid w:val="00FC0E7E"/>
    <w:rsid w:val="00FC1A83"/>
    <w:rsid w:val="00FC1FB3"/>
    <w:rsid w:val="00FC3159"/>
    <w:rsid w:val="00FC3C7D"/>
    <w:rsid w:val="00FC412C"/>
    <w:rsid w:val="00FC4438"/>
    <w:rsid w:val="00FC519D"/>
    <w:rsid w:val="00FC5278"/>
    <w:rsid w:val="00FC544A"/>
    <w:rsid w:val="00FC5B9A"/>
    <w:rsid w:val="00FC7102"/>
    <w:rsid w:val="00FC7AA7"/>
    <w:rsid w:val="00FC7C42"/>
    <w:rsid w:val="00FD0BC1"/>
    <w:rsid w:val="00FD11F1"/>
    <w:rsid w:val="00FD1567"/>
    <w:rsid w:val="00FD1636"/>
    <w:rsid w:val="00FD26AE"/>
    <w:rsid w:val="00FD2B8C"/>
    <w:rsid w:val="00FD2F7E"/>
    <w:rsid w:val="00FD3269"/>
    <w:rsid w:val="00FD4D68"/>
    <w:rsid w:val="00FD51E5"/>
    <w:rsid w:val="00FD5298"/>
    <w:rsid w:val="00FD5711"/>
    <w:rsid w:val="00FD5E61"/>
    <w:rsid w:val="00FD682A"/>
    <w:rsid w:val="00FD6A5A"/>
    <w:rsid w:val="00FD6B45"/>
    <w:rsid w:val="00FD7C6E"/>
    <w:rsid w:val="00FE03CC"/>
    <w:rsid w:val="00FE13DE"/>
    <w:rsid w:val="00FE3576"/>
    <w:rsid w:val="00FE3DE5"/>
    <w:rsid w:val="00FE4369"/>
    <w:rsid w:val="00FE458E"/>
    <w:rsid w:val="00FE4977"/>
    <w:rsid w:val="00FE4EE5"/>
    <w:rsid w:val="00FE518C"/>
    <w:rsid w:val="00FE5FB8"/>
    <w:rsid w:val="00FE62B2"/>
    <w:rsid w:val="00FE67AD"/>
    <w:rsid w:val="00FE6F74"/>
    <w:rsid w:val="00FE75D3"/>
    <w:rsid w:val="00FF029E"/>
    <w:rsid w:val="00FF0BB5"/>
    <w:rsid w:val="00FF3636"/>
    <w:rsid w:val="00FF45FF"/>
    <w:rsid w:val="00FF5519"/>
    <w:rsid w:val="00FF551D"/>
    <w:rsid w:val="00FF5B09"/>
    <w:rsid w:val="00FF5F3A"/>
    <w:rsid w:val="00FF62AA"/>
    <w:rsid w:val="00FF683B"/>
    <w:rsid w:val="00FF6C28"/>
    <w:rsid w:val="00FF6F08"/>
    <w:rsid w:val="00FF76F2"/>
    <w:rsid w:val="00FF7B61"/>
    <w:rsid w:val="00FF7E3C"/>
    <w:rsid w:val="0115E012"/>
    <w:rsid w:val="087CB7A2"/>
    <w:rsid w:val="09A39B61"/>
    <w:rsid w:val="09FFC633"/>
    <w:rsid w:val="0A5ADDE1"/>
    <w:rsid w:val="0A5D9DC1"/>
    <w:rsid w:val="0B006EB2"/>
    <w:rsid w:val="0B1D295B"/>
    <w:rsid w:val="0E417972"/>
    <w:rsid w:val="0E984CA0"/>
    <w:rsid w:val="0F54664B"/>
    <w:rsid w:val="0FDF027F"/>
    <w:rsid w:val="0FFEDFEE"/>
    <w:rsid w:val="157A945E"/>
    <w:rsid w:val="16309846"/>
    <w:rsid w:val="16FD174C"/>
    <w:rsid w:val="177A8A97"/>
    <w:rsid w:val="1AC7A21C"/>
    <w:rsid w:val="1B28EFE9"/>
    <w:rsid w:val="1FEF7E03"/>
    <w:rsid w:val="227E4053"/>
    <w:rsid w:val="24303C4B"/>
    <w:rsid w:val="250E48C7"/>
    <w:rsid w:val="26EF3912"/>
    <w:rsid w:val="27C2CD21"/>
    <w:rsid w:val="28D2E5BA"/>
    <w:rsid w:val="2AFE7AA2"/>
    <w:rsid w:val="2B1E0CC0"/>
    <w:rsid w:val="2BBACCD6"/>
    <w:rsid w:val="2CA8DADA"/>
    <w:rsid w:val="2FBF7ABB"/>
    <w:rsid w:val="30476990"/>
    <w:rsid w:val="32B62BF0"/>
    <w:rsid w:val="32D89E4E"/>
    <w:rsid w:val="32E6E950"/>
    <w:rsid w:val="32F9C881"/>
    <w:rsid w:val="330EC710"/>
    <w:rsid w:val="345FC2CE"/>
    <w:rsid w:val="35723CC9"/>
    <w:rsid w:val="377FCDB9"/>
    <w:rsid w:val="3815EB90"/>
    <w:rsid w:val="39A8AA6C"/>
    <w:rsid w:val="3B4BB353"/>
    <w:rsid w:val="3BE53002"/>
    <w:rsid w:val="3BEF314B"/>
    <w:rsid w:val="3CC62240"/>
    <w:rsid w:val="3D3FDFD0"/>
    <w:rsid w:val="3D455A5B"/>
    <w:rsid w:val="3DEBB68B"/>
    <w:rsid w:val="42E5550E"/>
    <w:rsid w:val="4420D6EC"/>
    <w:rsid w:val="4582955B"/>
    <w:rsid w:val="45DB8F66"/>
    <w:rsid w:val="467CF449"/>
    <w:rsid w:val="468C4714"/>
    <w:rsid w:val="49C20E4E"/>
    <w:rsid w:val="4CBADA7D"/>
    <w:rsid w:val="53E183F7"/>
    <w:rsid w:val="547BA47C"/>
    <w:rsid w:val="5B8450C7"/>
    <w:rsid w:val="5BC87CE9"/>
    <w:rsid w:val="5DFAFF06"/>
    <w:rsid w:val="602DA0FF"/>
    <w:rsid w:val="608ABA93"/>
    <w:rsid w:val="613FDA96"/>
    <w:rsid w:val="62F51C21"/>
    <w:rsid w:val="643218FD"/>
    <w:rsid w:val="687CE742"/>
    <w:rsid w:val="68F1AD4A"/>
    <w:rsid w:val="6A13E9A3"/>
    <w:rsid w:val="6A86AF80"/>
    <w:rsid w:val="6C65DC9E"/>
    <w:rsid w:val="73BA9260"/>
    <w:rsid w:val="780C02C5"/>
    <w:rsid w:val="782922E0"/>
    <w:rsid w:val="78A9FAF4"/>
    <w:rsid w:val="792938C6"/>
    <w:rsid w:val="7EBA2BDD"/>
    <w:rsid w:val="7EFABDBB"/>
    <w:rsid w:val="7F8FAEB7"/>
  </w:rsids>
  <m:mathPr>
    <m:mathFont m:val="Cambria Math"/>
    <m:brkBin m:val="before"/>
    <m:brkBinSub m:val="--"/>
    <m:smallFrac/>
    <m:dispDef/>
    <m:lMargin m:val="0"/>
    <m:rMargin m:val="0"/>
    <m:defJc m:val="centerGroup"/>
    <m:wrapIndent m:val="1440"/>
    <m:intLim m:val="subSup"/>
    <m:naryLim m:val="undOvr"/>
  </m:mathPr>
  <w:themeFontLang w:val="en-IN"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ru v:ext="edit" colors="#ffe2a7,#fff2d7,#cd9a67,#963,#b39207,#fc0,#ffda91,#fdf0c1"/>
    </o:shapedefaults>
    <o:shapelayout v:ext="edit">
      <o:idmap v:ext="edit" data="2"/>
    </o:shapelayout>
  </w:shapeDefaults>
  <w:decimalSymbol w:val="."/>
  <w:listSeparator w:val=","/>
  <w14:docId w14:val="59F25986"/>
  <w15:docId w15:val="{6EA9ADB0-7DE6-4198-8C1F-E2535113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134"/>
        <w:ind w:right="-14"/>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63C"/>
    <w:rPr>
      <w:sz w:val="24"/>
    </w:rPr>
  </w:style>
  <w:style w:type="paragraph" w:styleId="Heading1">
    <w:name w:val="heading 1"/>
    <w:aliases w:val="Document Header1"/>
    <w:basedOn w:val="Normal"/>
    <w:next w:val="Normal"/>
    <w:autoRedefine/>
    <w:qFormat/>
    <w:rsid w:val="00A629B9"/>
    <w:pPr>
      <w:tabs>
        <w:tab w:val="left" w:pos="567"/>
      </w:tabs>
      <w:spacing w:before="120" w:after="200"/>
      <w:ind w:right="288"/>
      <w:jc w:val="left"/>
      <w:outlineLvl w:val="0"/>
    </w:pPr>
    <w:rPr>
      <w:rFonts w:ascii="Segoe UI Symbol" w:hAnsi="Segoe UI Symbol"/>
      <w:b/>
      <w:bCs/>
      <w:kern w:val="28"/>
      <w:szCs w:val="24"/>
    </w:rPr>
  </w:style>
  <w:style w:type="paragraph" w:styleId="Heading2">
    <w:name w:val="heading 2"/>
    <w:aliases w:val="Title Header2"/>
    <w:basedOn w:val="Normal"/>
    <w:next w:val="Normal"/>
    <w:link w:val="Heading2Char"/>
    <w:qFormat/>
    <w:rsid w:val="006A7A5A"/>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Heading 3 Char,Section Header3 Char Char Char Char Char,Section Header3 Char Char Char"/>
    <w:basedOn w:val="Normal"/>
    <w:next w:val="Normal"/>
    <w:link w:val="Heading3Char1"/>
    <w:qFormat/>
    <w:rsid w:val="006A7A5A"/>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rsid w:val="009C3C22"/>
    <w:pPr>
      <w:spacing w:after="200"/>
      <w:outlineLvl w:val="3"/>
    </w:pPr>
  </w:style>
  <w:style w:type="paragraph" w:styleId="Heading5">
    <w:name w:val="heading 5"/>
    <w:basedOn w:val="Normal"/>
    <w:next w:val="Normal"/>
    <w:autoRedefine/>
    <w:qFormat/>
    <w:rsid w:val="003F63D5"/>
    <w:pPr>
      <w:spacing w:before="120" w:after="60"/>
      <w:ind w:left="360" w:right="-11"/>
      <w:jc w:val="center"/>
      <w:outlineLvl w:val="4"/>
    </w:pPr>
    <w:rPr>
      <w:rFonts w:ascii="Segoe UI Symbol" w:hAnsi="Segoe UI Symbol"/>
      <w:b/>
      <w:sz w:val="32"/>
      <w:szCs w:val="32"/>
    </w:rPr>
  </w:style>
  <w:style w:type="paragraph" w:styleId="Heading6">
    <w:name w:val="heading 6"/>
    <w:basedOn w:val="Normal"/>
    <w:next w:val="Normal"/>
    <w:link w:val="Heading6Char"/>
    <w:qFormat/>
    <w:rsid w:val="009C3C22"/>
    <w:pPr>
      <w:spacing w:before="240" w:after="60"/>
      <w:outlineLvl w:val="5"/>
    </w:pPr>
    <w:rPr>
      <w:i/>
      <w:sz w:val="22"/>
    </w:rPr>
  </w:style>
  <w:style w:type="paragraph" w:styleId="Heading7">
    <w:name w:val="heading 7"/>
    <w:basedOn w:val="Normal"/>
    <w:next w:val="Normal"/>
    <w:qFormat/>
    <w:rsid w:val="009C3C22"/>
    <w:pPr>
      <w:spacing w:before="240" w:after="60"/>
      <w:outlineLvl w:val="6"/>
    </w:pPr>
    <w:rPr>
      <w:rFonts w:ascii="Arial" w:hAnsi="Arial"/>
      <w:sz w:val="20"/>
    </w:rPr>
  </w:style>
  <w:style w:type="paragraph" w:styleId="Heading8">
    <w:name w:val="heading 8"/>
    <w:basedOn w:val="Normal"/>
    <w:next w:val="Normal"/>
    <w:qFormat/>
    <w:rsid w:val="009C3C22"/>
    <w:pPr>
      <w:spacing w:before="240" w:after="60"/>
      <w:outlineLvl w:val="7"/>
    </w:pPr>
    <w:rPr>
      <w:rFonts w:ascii="Arial" w:hAnsi="Arial"/>
      <w:i/>
      <w:sz w:val="20"/>
    </w:rPr>
  </w:style>
  <w:style w:type="paragraph" w:styleId="Heading9">
    <w:name w:val="heading 9"/>
    <w:basedOn w:val="Normal"/>
    <w:next w:val="Normal"/>
    <w:qFormat/>
    <w:rsid w:val="009C3C22"/>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A7A5A"/>
    <w:pPr>
      <w:tabs>
        <w:tab w:val="right" w:leader="underscore" w:pos="9504"/>
      </w:tabs>
      <w:spacing w:before="120"/>
      <w:jc w:val="left"/>
    </w:pPr>
  </w:style>
  <w:style w:type="paragraph" w:styleId="Header">
    <w:name w:val="header"/>
    <w:basedOn w:val="Normal"/>
    <w:link w:val="HeaderChar"/>
    <w:uiPriority w:val="99"/>
    <w:rsid w:val="006A7A5A"/>
    <w:pPr>
      <w:pBdr>
        <w:bottom w:val="single" w:sz="4" w:space="1" w:color="000000"/>
      </w:pBdr>
      <w:tabs>
        <w:tab w:val="right" w:pos="9000"/>
      </w:tabs>
    </w:pPr>
    <w:rPr>
      <w:sz w:val="20"/>
    </w:rPr>
  </w:style>
  <w:style w:type="paragraph" w:styleId="TOC1">
    <w:name w:val="toc 1"/>
    <w:basedOn w:val="HeaderSR1"/>
    <w:next w:val="Normal"/>
    <w:autoRedefine/>
    <w:uiPriority w:val="39"/>
    <w:qFormat/>
    <w:rsid w:val="00475EEA"/>
    <w:pPr>
      <w:tabs>
        <w:tab w:val="left" w:pos="284"/>
        <w:tab w:val="right" w:leader="dot" w:pos="9000"/>
      </w:tabs>
      <w:spacing w:before="120"/>
      <w:jc w:val="both"/>
    </w:pPr>
    <w:rPr>
      <w:rFonts w:ascii="Segoe UI Symbol" w:hAnsi="Segoe UI Symbol"/>
      <w:b w:val="0"/>
      <w:iCs/>
      <w:noProof/>
      <w:kern w:val="28"/>
      <w:sz w:val="24"/>
      <w:szCs w:val="28"/>
      <w:lang w:val="en-GB" w:eastAsia="fr-FR"/>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qFormat/>
    <w:rsid w:val="00F42A2B"/>
    <w:pPr>
      <w:ind w:left="360" w:hanging="360"/>
    </w:pPr>
    <w:rPr>
      <w:sz w:val="20"/>
    </w:rPr>
  </w:style>
  <w:style w:type="character" w:styleId="FootnoteReference">
    <w:name w:val="footnote reference"/>
    <w:rsid w:val="006A7A5A"/>
    <w:rPr>
      <w:vertAlign w:val="superscript"/>
    </w:rPr>
  </w:style>
  <w:style w:type="character" w:styleId="PageNumber">
    <w:name w:val="page number"/>
    <w:basedOn w:val="DefaultParagraphFont"/>
    <w:rsid w:val="006A7A5A"/>
  </w:style>
  <w:style w:type="paragraph" w:styleId="BodyText">
    <w:name w:val="Body Text"/>
    <w:basedOn w:val="Normal"/>
    <w:link w:val="BodyTextChar"/>
    <w:rsid w:val="006A7A5A"/>
  </w:style>
  <w:style w:type="character" w:styleId="Hyperlink">
    <w:name w:val="Hyperlink"/>
    <w:uiPriority w:val="99"/>
    <w:rsid w:val="006A7A5A"/>
    <w:rPr>
      <w:color w:val="0000FF"/>
      <w:u w:val="single"/>
    </w:rPr>
  </w:style>
  <w:style w:type="character" w:styleId="FollowedHyperlink">
    <w:name w:val="FollowedHyperlink"/>
    <w:rsid w:val="006A7A5A"/>
    <w:rPr>
      <w:color w:val="800080"/>
      <w:u w:val="single"/>
    </w:rPr>
  </w:style>
  <w:style w:type="paragraph" w:styleId="BodyTextIndent">
    <w:name w:val="Body Text Indent"/>
    <w:basedOn w:val="Normal"/>
    <w:link w:val="BodyTextIndentChar"/>
    <w:rsid w:val="006A7A5A"/>
    <w:pPr>
      <w:ind w:left="720"/>
    </w:pPr>
  </w:style>
  <w:style w:type="paragraph" w:styleId="BodyTextIndent2">
    <w:name w:val="Body Text Indent 2"/>
    <w:basedOn w:val="Normal"/>
    <w:rsid w:val="006A7A5A"/>
    <w:pPr>
      <w:ind w:left="360" w:firstLine="360"/>
    </w:pPr>
  </w:style>
  <w:style w:type="paragraph" w:styleId="BodyText2">
    <w:name w:val="Body Text 2"/>
    <w:basedOn w:val="Normal"/>
    <w:link w:val="BodyText2Char"/>
    <w:rsid w:val="00312BF9"/>
    <w:pPr>
      <w:spacing w:before="120" w:after="120"/>
      <w:jc w:val="center"/>
    </w:pPr>
    <w:rPr>
      <w:b/>
      <w:sz w:val="28"/>
    </w:rPr>
  </w:style>
  <w:style w:type="paragraph" w:styleId="TOC2">
    <w:name w:val="toc 2"/>
    <w:basedOn w:val="HeadeSR2"/>
    <w:next w:val="Normal"/>
    <w:autoRedefine/>
    <w:uiPriority w:val="39"/>
    <w:qFormat/>
    <w:rsid w:val="00227251"/>
    <w:pPr>
      <w:tabs>
        <w:tab w:val="left" w:pos="900"/>
        <w:tab w:val="right" w:leader="dot" w:pos="9000"/>
      </w:tabs>
      <w:ind w:left="360" w:right="-421"/>
      <w:jc w:val="left"/>
    </w:pPr>
    <w:rPr>
      <w:rFonts w:ascii="Segoe UI Symbol" w:hAnsi="Segoe UI Symbol"/>
      <w:b w:val="0"/>
      <w:bCs/>
      <w:noProof/>
      <w:sz w:val="24"/>
      <w:szCs w:val="22"/>
    </w:rPr>
  </w:style>
  <w:style w:type="paragraph" w:styleId="TOC3">
    <w:name w:val="toc 3"/>
    <w:basedOn w:val="HeaderSR3"/>
    <w:next w:val="Normal"/>
    <w:autoRedefine/>
    <w:uiPriority w:val="39"/>
    <w:qFormat/>
    <w:rsid w:val="00FF5B09"/>
    <w:pPr>
      <w:tabs>
        <w:tab w:val="right" w:leader="dot" w:pos="8931"/>
      </w:tabs>
      <w:spacing w:line="276" w:lineRule="auto"/>
      <w:ind w:left="426"/>
      <w:jc w:val="left"/>
    </w:pPr>
    <w:rPr>
      <w:rFonts w:ascii="Segoe UI Symbol" w:hAnsi="Segoe UI Symbol"/>
      <w:b w:val="0"/>
      <w:noProof/>
      <w:sz w:val="22"/>
      <w:szCs w:val="22"/>
    </w:rPr>
  </w:style>
  <w:style w:type="paragraph" w:styleId="TOC4">
    <w:name w:val="toc 4"/>
    <w:basedOn w:val="Normal"/>
    <w:next w:val="Normal"/>
    <w:autoRedefine/>
    <w:uiPriority w:val="39"/>
    <w:rsid w:val="00FF5B09"/>
    <w:pPr>
      <w:spacing w:after="0"/>
      <w:ind w:left="1276" w:hanging="425"/>
      <w:jc w:val="left"/>
    </w:pPr>
    <w:rPr>
      <w:rFonts w:asciiTheme="minorHAnsi" w:hAnsiTheme="minorHAnsi"/>
      <w:sz w:val="20"/>
    </w:rPr>
  </w:style>
  <w:style w:type="paragraph" w:styleId="TOC5">
    <w:name w:val="toc 5"/>
    <w:basedOn w:val="Normal"/>
    <w:next w:val="Normal"/>
    <w:autoRedefine/>
    <w:uiPriority w:val="39"/>
    <w:rsid w:val="00F570DE"/>
    <w:pPr>
      <w:tabs>
        <w:tab w:val="left" w:pos="1440"/>
        <w:tab w:val="right" w:leader="dot" w:pos="9356"/>
      </w:tabs>
      <w:ind w:left="960"/>
      <w:jc w:val="left"/>
    </w:pPr>
    <w:rPr>
      <w:rFonts w:asciiTheme="minorHAnsi" w:hAnsiTheme="minorHAnsi"/>
      <w:b/>
      <w:noProof/>
      <w:sz w:val="20"/>
    </w:rPr>
  </w:style>
  <w:style w:type="paragraph" w:styleId="TOC6">
    <w:name w:val="toc 6"/>
    <w:basedOn w:val="Normal"/>
    <w:next w:val="Normal"/>
    <w:autoRedefine/>
    <w:uiPriority w:val="39"/>
    <w:rsid w:val="006A7A5A"/>
    <w:pPr>
      <w:ind w:left="1200"/>
      <w:jc w:val="left"/>
    </w:pPr>
    <w:rPr>
      <w:rFonts w:asciiTheme="minorHAnsi" w:hAnsiTheme="minorHAnsi"/>
      <w:sz w:val="20"/>
    </w:rPr>
  </w:style>
  <w:style w:type="paragraph" w:styleId="TOC7">
    <w:name w:val="toc 7"/>
    <w:basedOn w:val="Normal"/>
    <w:next w:val="Normal"/>
    <w:autoRedefine/>
    <w:uiPriority w:val="39"/>
    <w:rsid w:val="006A7A5A"/>
    <w:pPr>
      <w:ind w:left="1440"/>
      <w:jc w:val="left"/>
    </w:pPr>
    <w:rPr>
      <w:rFonts w:asciiTheme="minorHAnsi" w:hAnsiTheme="minorHAnsi"/>
      <w:sz w:val="20"/>
    </w:rPr>
  </w:style>
  <w:style w:type="paragraph" w:styleId="TOC8">
    <w:name w:val="toc 8"/>
    <w:basedOn w:val="Normal"/>
    <w:next w:val="Normal"/>
    <w:autoRedefine/>
    <w:uiPriority w:val="39"/>
    <w:rsid w:val="006A7A5A"/>
    <w:pPr>
      <w:ind w:left="1680"/>
      <w:jc w:val="left"/>
    </w:pPr>
    <w:rPr>
      <w:rFonts w:asciiTheme="minorHAnsi" w:hAnsiTheme="minorHAnsi"/>
      <w:sz w:val="20"/>
    </w:rPr>
  </w:style>
  <w:style w:type="paragraph" w:styleId="TOC9">
    <w:name w:val="toc 9"/>
    <w:basedOn w:val="Normal"/>
    <w:next w:val="Normal"/>
    <w:autoRedefine/>
    <w:uiPriority w:val="39"/>
    <w:rsid w:val="006A7A5A"/>
    <w:pPr>
      <w:ind w:left="1920"/>
      <w:jc w:val="left"/>
    </w:pPr>
    <w:rPr>
      <w:rFonts w:asciiTheme="minorHAnsi" w:hAnsiTheme="minorHAnsi"/>
      <w:sz w:val="20"/>
    </w:rPr>
  </w:style>
  <w:style w:type="paragraph" w:styleId="Title">
    <w:name w:val="Title"/>
    <w:basedOn w:val="Normal"/>
    <w:link w:val="TitleChar"/>
    <w:qFormat/>
    <w:rsid w:val="006A7A5A"/>
    <w:pPr>
      <w:jc w:val="center"/>
    </w:pPr>
    <w:rPr>
      <w:b/>
      <w:sz w:val="48"/>
    </w:rPr>
  </w:style>
  <w:style w:type="paragraph" w:styleId="Subtitle">
    <w:name w:val="Subtitle"/>
    <w:basedOn w:val="Normal"/>
    <w:link w:val="SubtitleChar"/>
    <w:qFormat/>
    <w:rsid w:val="006A7A5A"/>
    <w:pPr>
      <w:jc w:val="center"/>
    </w:pPr>
    <w:rPr>
      <w:b/>
      <w:sz w:val="44"/>
    </w:rPr>
  </w:style>
  <w:style w:type="paragraph" w:styleId="DocumentMap">
    <w:name w:val="Document Map"/>
    <w:basedOn w:val="Normal"/>
    <w:semiHidden/>
    <w:rsid w:val="006A7A5A"/>
    <w:pPr>
      <w:shd w:val="clear" w:color="auto" w:fill="000080"/>
    </w:pPr>
    <w:rPr>
      <w:rFonts w:ascii="Tahoma" w:hAnsi="Tahoma"/>
    </w:rPr>
  </w:style>
  <w:style w:type="paragraph" w:styleId="List">
    <w:name w:val="List"/>
    <w:aliases w:val="1. List"/>
    <w:basedOn w:val="Normal"/>
    <w:rsid w:val="006A7A5A"/>
    <w:pPr>
      <w:spacing w:before="120" w:after="120"/>
      <w:ind w:left="1440"/>
    </w:pPr>
  </w:style>
  <w:style w:type="paragraph" w:styleId="BodyText3">
    <w:name w:val="Body Text 3"/>
    <w:basedOn w:val="Normal"/>
    <w:rsid w:val="006A7A5A"/>
    <w:rPr>
      <w:i/>
      <w:sz w:val="20"/>
    </w:rPr>
  </w:style>
  <w:style w:type="paragraph" w:customStyle="1" w:styleId="Document1">
    <w:name w:val="Document 1"/>
    <w:rsid w:val="006A7A5A"/>
    <w:pPr>
      <w:keepNext/>
      <w:keepLines/>
      <w:tabs>
        <w:tab w:val="left" w:pos="-720"/>
      </w:tabs>
      <w:suppressAutoHyphens/>
    </w:pPr>
    <w:rPr>
      <w:rFonts w:ascii="Courier New" w:hAnsi="Courier New"/>
    </w:rPr>
  </w:style>
  <w:style w:type="paragraph" w:styleId="Caption">
    <w:name w:val="caption"/>
    <w:basedOn w:val="Normal"/>
    <w:next w:val="Normal"/>
    <w:qFormat/>
    <w:rsid w:val="006A7A5A"/>
    <w:pPr>
      <w:jc w:val="left"/>
    </w:pPr>
    <w:rPr>
      <w:rFonts w:ascii="Courier New" w:hAnsi="Courier New"/>
    </w:rPr>
  </w:style>
  <w:style w:type="paragraph" w:customStyle="1" w:styleId="SectionVHeader">
    <w:name w:val="Section V. Header"/>
    <w:basedOn w:val="Normal"/>
    <w:uiPriority w:val="99"/>
    <w:rsid w:val="006A7A5A"/>
    <w:pPr>
      <w:jc w:val="center"/>
    </w:pPr>
    <w:rPr>
      <w:b/>
      <w:sz w:val="36"/>
    </w:rPr>
  </w:style>
  <w:style w:type="paragraph" w:customStyle="1" w:styleId="SectionVIIHeader1">
    <w:name w:val="Section VII Header1"/>
    <w:basedOn w:val="Heading1"/>
    <w:autoRedefine/>
    <w:rsid w:val="0016668B"/>
    <w:pPr>
      <w:spacing w:after="360"/>
      <w:ind w:right="0"/>
    </w:pPr>
    <w:rPr>
      <w:bCs w:val="0"/>
    </w:rPr>
  </w:style>
  <w:style w:type="paragraph" w:customStyle="1" w:styleId="SectionXHeader3">
    <w:name w:val="Section X Header 3"/>
    <w:basedOn w:val="Heading1"/>
    <w:autoRedefine/>
    <w:rsid w:val="00AD1F07"/>
    <w:pPr>
      <w:spacing w:before="240" w:after="0"/>
    </w:pPr>
    <w:rPr>
      <w:kern w:val="0"/>
      <w:sz w:val="72"/>
      <w:szCs w:val="72"/>
    </w:rPr>
  </w:style>
  <w:style w:type="paragraph" w:customStyle="1" w:styleId="TOCNumber1">
    <w:name w:val="TOC Number1"/>
    <w:basedOn w:val="Heading4"/>
    <w:autoRedefine/>
    <w:rsid w:val="006A7A5A"/>
    <w:pPr>
      <w:suppressAutoHyphens/>
      <w:spacing w:after="120"/>
      <w:jc w:val="left"/>
      <w:outlineLvl w:val="9"/>
    </w:pPr>
    <w:rPr>
      <w:b/>
    </w:rPr>
  </w:style>
  <w:style w:type="paragraph" w:customStyle="1" w:styleId="Part1">
    <w:name w:val="Part 1"/>
    <w:aliases w:val="2,3 Header 4"/>
    <w:basedOn w:val="Normal"/>
    <w:autoRedefine/>
    <w:rsid w:val="00470F5F"/>
    <w:pPr>
      <w:spacing w:before="3120" w:after="240"/>
      <w:jc w:val="center"/>
    </w:pPr>
    <w:rPr>
      <w:b/>
      <w:sz w:val="48"/>
      <w:szCs w:val="36"/>
    </w:rPr>
  </w:style>
  <w:style w:type="paragraph" w:customStyle="1" w:styleId="Subtitle2">
    <w:name w:val="Subtitle 2"/>
    <w:basedOn w:val="Footer"/>
    <w:autoRedefine/>
    <w:rsid w:val="00C51B39"/>
    <w:pPr>
      <w:spacing w:after="0"/>
      <w:ind w:left="425" w:right="-11"/>
      <w:jc w:val="center"/>
      <w:outlineLvl w:val="1"/>
    </w:pPr>
    <w:rPr>
      <w:rFonts w:ascii="Segoe UI Symbol" w:hAnsi="Segoe UI Symbol" w:cs="Arial"/>
      <w:b/>
      <w:bCs/>
      <w:sz w:val="28"/>
      <w:szCs w:val="28"/>
      <w:lang w:val="en-GB" w:eastAsia="fr-FR"/>
    </w:rPr>
  </w:style>
  <w:style w:type="paragraph" w:customStyle="1" w:styleId="BlockQuotation">
    <w:name w:val="Block Quotation"/>
    <w:basedOn w:val="Normal"/>
    <w:rsid w:val="006A7A5A"/>
    <w:pPr>
      <w:ind w:left="855" w:right="-72" w:hanging="315"/>
    </w:pPr>
  </w:style>
  <w:style w:type="paragraph" w:styleId="TableofFigures">
    <w:name w:val="table of figures"/>
    <w:basedOn w:val="Normal"/>
    <w:next w:val="Normal"/>
    <w:semiHidden/>
    <w:rsid w:val="006A7A5A"/>
    <w:pPr>
      <w:ind w:left="480" w:hanging="480"/>
    </w:pPr>
  </w:style>
  <w:style w:type="paragraph" w:customStyle="1" w:styleId="2AutoList1">
    <w:name w:val="2AutoList1"/>
    <w:basedOn w:val="Normal"/>
    <w:rsid w:val="006A7A5A"/>
    <w:pPr>
      <w:numPr>
        <w:ilvl w:val="1"/>
        <w:numId w:val="2"/>
      </w:numPr>
    </w:pPr>
  </w:style>
  <w:style w:type="character" w:styleId="CommentReference">
    <w:name w:val="annotation reference"/>
    <w:rsid w:val="006A7A5A"/>
    <w:rPr>
      <w:sz w:val="16"/>
    </w:rPr>
  </w:style>
  <w:style w:type="paragraph" w:styleId="CommentText">
    <w:name w:val="annotation text"/>
    <w:basedOn w:val="Normal"/>
    <w:link w:val="CommentTextChar"/>
    <w:rsid w:val="006A7A5A"/>
    <w:pPr>
      <w:jc w:val="left"/>
    </w:pPr>
    <w:rPr>
      <w:sz w:val="20"/>
    </w:rPr>
  </w:style>
  <w:style w:type="paragraph" w:styleId="BlockText">
    <w:name w:val="Block Text"/>
    <w:basedOn w:val="Normal"/>
    <w:rsid w:val="006A7A5A"/>
    <w:pPr>
      <w:tabs>
        <w:tab w:val="left" w:pos="387"/>
        <w:tab w:val="left" w:pos="1107"/>
      </w:tabs>
      <w:suppressAutoHyphens/>
      <w:ind w:left="720" w:right="-72"/>
      <w:jc w:val="left"/>
    </w:pPr>
    <w:rPr>
      <w:i/>
    </w:rPr>
  </w:style>
  <w:style w:type="paragraph" w:styleId="BodyTextIndent3">
    <w:name w:val="Body Text Indent 3"/>
    <w:basedOn w:val="Normal"/>
    <w:rsid w:val="006A7A5A"/>
    <w:pPr>
      <w:spacing w:before="240"/>
      <w:ind w:left="576"/>
    </w:pPr>
  </w:style>
  <w:style w:type="paragraph" w:customStyle="1" w:styleId="BankNormal">
    <w:name w:val="BankNormal"/>
    <w:basedOn w:val="Normal"/>
    <w:rsid w:val="006A7A5A"/>
    <w:pPr>
      <w:spacing w:after="240"/>
      <w:jc w:val="left"/>
    </w:pPr>
  </w:style>
  <w:style w:type="paragraph" w:customStyle="1" w:styleId="Header1-Clauses">
    <w:name w:val="Header 1 - Clauses"/>
    <w:basedOn w:val="Normal"/>
    <w:link w:val="Header1-ClausesChar"/>
    <w:rsid w:val="00312BF9"/>
    <w:pPr>
      <w:jc w:val="left"/>
    </w:pPr>
    <w:rPr>
      <w:b/>
    </w:rPr>
  </w:style>
  <w:style w:type="character" w:customStyle="1" w:styleId="Header1-ClausesChar">
    <w:name w:val="Header 1 - Clauses Char"/>
    <w:link w:val="Header1-Clauses"/>
    <w:rsid w:val="001E0755"/>
    <w:rPr>
      <w:b/>
      <w:sz w:val="24"/>
      <w:lang w:val="en-US" w:eastAsia="en-US" w:bidi="ar-SA"/>
    </w:rPr>
  </w:style>
  <w:style w:type="paragraph" w:customStyle="1" w:styleId="Header2-SubClauses">
    <w:name w:val="Header 2 - SubClauses"/>
    <w:basedOn w:val="Normal"/>
    <w:rsid w:val="00C1718C"/>
    <w:pPr>
      <w:numPr>
        <w:numId w:val="34"/>
      </w:numPr>
      <w:spacing w:after="200"/>
      <w:ind w:right="0"/>
    </w:pPr>
  </w:style>
  <w:style w:type="paragraph" w:customStyle="1" w:styleId="Header3-Paragraph">
    <w:name w:val="Header 3 - Paragraph"/>
    <w:basedOn w:val="Normal"/>
    <w:rsid w:val="006A7A5A"/>
    <w:pPr>
      <w:tabs>
        <w:tab w:val="num" w:pos="504"/>
      </w:tabs>
      <w:spacing w:after="200"/>
      <w:ind w:left="504" w:hanging="504"/>
    </w:pPr>
  </w:style>
  <w:style w:type="paragraph" w:customStyle="1" w:styleId="P3Header1-Clauses">
    <w:name w:val="P3 Header1-Clauses"/>
    <w:basedOn w:val="Header1-Clauses"/>
    <w:rsid w:val="009C3C22"/>
  </w:style>
  <w:style w:type="paragraph" w:customStyle="1" w:styleId="explanatorynotes">
    <w:name w:val="explanatory_notes"/>
    <w:basedOn w:val="Normal"/>
    <w:rsid w:val="006A7A5A"/>
    <w:pPr>
      <w:suppressAutoHyphens/>
      <w:spacing w:after="240" w:line="360" w:lineRule="exact"/>
    </w:pPr>
    <w:rPr>
      <w:rFonts w:ascii="Arial" w:hAnsi="Arial"/>
    </w:rPr>
  </w:style>
  <w:style w:type="paragraph" w:customStyle="1" w:styleId="i">
    <w:name w:val="(i)"/>
    <w:basedOn w:val="Normal"/>
    <w:rsid w:val="006A7A5A"/>
    <w:pPr>
      <w:suppressAutoHyphens/>
    </w:pPr>
    <w:rPr>
      <w:rFonts w:ascii="Tms Rmn" w:hAnsi="Tms Rmn"/>
    </w:rPr>
  </w:style>
  <w:style w:type="paragraph" w:customStyle="1" w:styleId="Outline1">
    <w:name w:val="Outline1"/>
    <w:basedOn w:val="Outline"/>
    <w:next w:val="Outline2"/>
    <w:rsid w:val="006A7A5A"/>
    <w:pPr>
      <w:keepNext/>
      <w:tabs>
        <w:tab w:val="num" w:pos="360"/>
        <w:tab w:val="num" w:pos="720"/>
      </w:tabs>
      <w:ind w:left="360" w:hanging="360"/>
    </w:pPr>
  </w:style>
  <w:style w:type="paragraph" w:customStyle="1" w:styleId="Outline">
    <w:name w:val="Outline"/>
    <w:basedOn w:val="Normal"/>
    <w:rsid w:val="006A7A5A"/>
    <w:pPr>
      <w:spacing w:before="240"/>
      <w:jc w:val="left"/>
    </w:pPr>
    <w:rPr>
      <w:kern w:val="28"/>
    </w:rPr>
  </w:style>
  <w:style w:type="paragraph" w:customStyle="1" w:styleId="Outline2">
    <w:name w:val="Outline2"/>
    <w:basedOn w:val="Normal"/>
    <w:rsid w:val="006A7A5A"/>
    <w:pPr>
      <w:tabs>
        <w:tab w:val="num" w:pos="360"/>
        <w:tab w:val="num" w:pos="720"/>
        <w:tab w:val="num" w:pos="864"/>
      </w:tabs>
      <w:spacing w:before="240"/>
      <w:ind w:left="864" w:hanging="504"/>
      <w:jc w:val="left"/>
    </w:pPr>
    <w:rPr>
      <w:kern w:val="28"/>
    </w:rPr>
  </w:style>
  <w:style w:type="paragraph" w:customStyle="1" w:styleId="Outline3">
    <w:name w:val="Outline3"/>
    <w:basedOn w:val="Normal"/>
    <w:rsid w:val="006A7A5A"/>
    <w:pPr>
      <w:tabs>
        <w:tab w:val="num" w:pos="1728"/>
      </w:tabs>
      <w:spacing w:before="240"/>
      <w:ind w:left="1728" w:hanging="432"/>
      <w:jc w:val="left"/>
    </w:pPr>
    <w:rPr>
      <w:kern w:val="28"/>
    </w:rPr>
  </w:style>
  <w:style w:type="paragraph" w:customStyle="1" w:styleId="Outline4">
    <w:name w:val="Outline4"/>
    <w:basedOn w:val="Normal"/>
    <w:autoRedefine/>
    <w:rsid w:val="008F463B"/>
    <w:pPr>
      <w:tabs>
        <w:tab w:val="num" w:pos="810"/>
      </w:tabs>
      <w:spacing w:before="120"/>
    </w:pPr>
    <w:rPr>
      <w:kern w:val="28"/>
    </w:rPr>
  </w:style>
  <w:style w:type="paragraph" w:customStyle="1" w:styleId="SectionVIHeader">
    <w:name w:val="Section VI. Header"/>
    <w:basedOn w:val="SectionVHeader"/>
    <w:rsid w:val="006A7A5A"/>
  </w:style>
  <w:style w:type="paragraph" w:customStyle="1" w:styleId="Sub-ClauseText">
    <w:name w:val="Sub-Clause Text"/>
    <w:basedOn w:val="Normal"/>
    <w:rsid w:val="006A7A5A"/>
    <w:pPr>
      <w:spacing w:before="120" w:after="120"/>
    </w:pPr>
    <w:rPr>
      <w:spacing w:val="-4"/>
    </w:rPr>
  </w:style>
  <w:style w:type="paragraph" w:customStyle="1" w:styleId="Head12">
    <w:name w:val="Head 1.2"/>
    <w:basedOn w:val="Normal"/>
    <w:rsid w:val="006A7A5A"/>
    <w:pPr>
      <w:tabs>
        <w:tab w:val="num" w:pos="504"/>
      </w:tabs>
      <w:ind w:left="504" w:hanging="504"/>
    </w:pPr>
  </w:style>
  <w:style w:type="paragraph" w:customStyle="1" w:styleId="pq-annexb">
    <w:name w:val="pq-annexb"/>
    <w:basedOn w:val="Normal"/>
    <w:rsid w:val="006A7A5A"/>
    <w:pPr>
      <w:tabs>
        <w:tab w:val="num" w:pos="900"/>
      </w:tabs>
      <w:ind w:left="900" w:hanging="900"/>
    </w:pPr>
    <w:rPr>
      <w:b/>
    </w:rPr>
  </w:style>
  <w:style w:type="paragraph" w:styleId="Index1">
    <w:name w:val="index 1"/>
    <w:basedOn w:val="Normal"/>
    <w:next w:val="Normal"/>
    <w:autoRedefine/>
    <w:semiHidden/>
    <w:rsid w:val="006A7A5A"/>
    <w:pPr>
      <w:tabs>
        <w:tab w:val="right" w:pos="4140"/>
      </w:tabs>
      <w:ind w:left="240" w:hanging="240"/>
      <w:jc w:val="left"/>
    </w:pPr>
    <w:rPr>
      <w:sz w:val="20"/>
    </w:rPr>
  </w:style>
  <w:style w:type="paragraph" w:customStyle="1" w:styleId="Outlinei">
    <w:name w:val="Outline i)"/>
    <w:basedOn w:val="Normal"/>
    <w:rsid w:val="006A7A5A"/>
    <w:pPr>
      <w:tabs>
        <w:tab w:val="num" w:pos="1782"/>
      </w:tabs>
      <w:spacing w:before="120"/>
      <w:ind w:left="1782" w:hanging="792"/>
      <w:jc w:val="left"/>
    </w:pPr>
  </w:style>
  <w:style w:type="paragraph" w:styleId="IndexHeading">
    <w:name w:val="index heading"/>
    <w:basedOn w:val="Normal"/>
    <w:next w:val="Index1"/>
    <w:semiHidden/>
    <w:rsid w:val="006A7A5A"/>
    <w:pPr>
      <w:jc w:val="left"/>
    </w:pPr>
    <w:rPr>
      <w:sz w:val="20"/>
    </w:rPr>
  </w:style>
  <w:style w:type="paragraph" w:customStyle="1" w:styleId="Technical4">
    <w:name w:val="Technical 4"/>
    <w:rsid w:val="006A7A5A"/>
    <w:pPr>
      <w:tabs>
        <w:tab w:val="left" w:pos="-720"/>
      </w:tabs>
      <w:suppressAutoHyphens/>
    </w:pPr>
    <w:rPr>
      <w:rFonts w:ascii="Times" w:hAnsi="Times"/>
      <w:b/>
      <w:sz w:val="24"/>
    </w:rPr>
  </w:style>
  <w:style w:type="paragraph" w:styleId="NormalWeb">
    <w:name w:val="Normal (Web)"/>
    <w:basedOn w:val="Normal"/>
    <w:uiPriority w:val="99"/>
    <w:rsid w:val="006A7A5A"/>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semiHidden/>
    <w:rsid w:val="006A7A5A"/>
    <w:rPr>
      <w:rFonts w:ascii="Tahoma" w:hAnsi="Tahoma" w:cs="Tahoma"/>
      <w:sz w:val="16"/>
      <w:szCs w:val="16"/>
    </w:rPr>
  </w:style>
  <w:style w:type="character" w:customStyle="1" w:styleId="Table">
    <w:name w:val="Table"/>
    <w:rsid w:val="006A7A5A"/>
    <w:rPr>
      <w:rFonts w:ascii="Arial" w:hAnsi="Arial"/>
      <w:sz w:val="20"/>
    </w:rPr>
  </w:style>
  <w:style w:type="paragraph" w:customStyle="1" w:styleId="Head2">
    <w:name w:val="Head 2"/>
    <w:basedOn w:val="Heading9"/>
    <w:rsid w:val="006A7A5A"/>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5B4114"/>
    <w:pPr>
      <w:numPr>
        <w:numId w:val="6"/>
      </w:numPr>
      <w:jc w:val="both"/>
    </w:pPr>
    <w:rPr>
      <w:b/>
      <w:bCs/>
      <w:lang w:val="es-ES_tradnl"/>
    </w:rPr>
  </w:style>
  <w:style w:type="paragraph" w:styleId="ListNumber">
    <w:name w:val="List Number"/>
    <w:basedOn w:val="Normal"/>
    <w:rsid w:val="004A7EAA"/>
    <w:pPr>
      <w:tabs>
        <w:tab w:val="num" w:pos="360"/>
      </w:tabs>
      <w:ind w:left="360" w:hanging="360"/>
    </w:pPr>
  </w:style>
  <w:style w:type="paragraph" w:customStyle="1" w:styleId="titulo">
    <w:name w:val="titulo"/>
    <w:basedOn w:val="Heading5"/>
    <w:rsid w:val="004A7EAA"/>
    <w:pPr>
      <w:spacing w:before="0" w:after="240"/>
    </w:pPr>
    <w:rPr>
      <w:rFonts w:ascii="Times New Roman Bold" w:hAnsi="Times New Roman Bold"/>
    </w:rPr>
  </w:style>
  <w:style w:type="paragraph" w:customStyle="1" w:styleId="FooterLandscape">
    <w:name w:val="Footer Landscape"/>
    <w:basedOn w:val="Footer"/>
    <w:next w:val="Normal"/>
    <w:rsid w:val="004A7EAA"/>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4A7EAA"/>
    <w:pPr>
      <w:tabs>
        <w:tab w:val="clear" w:pos="9000"/>
        <w:tab w:val="right" w:pos="12816"/>
      </w:tabs>
    </w:pPr>
    <w:rPr>
      <w:sz w:val="24"/>
    </w:rPr>
  </w:style>
  <w:style w:type="paragraph" w:customStyle="1" w:styleId="Head51">
    <w:name w:val="Head 5.1"/>
    <w:basedOn w:val="Normal"/>
    <w:rsid w:val="00681FB0"/>
    <w:pPr>
      <w:suppressAutoHyphens/>
      <w:ind w:left="540" w:hanging="540"/>
    </w:pPr>
    <w:rPr>
      <w:rFonts w:ascii="Tms Rmn" w:hAnsi="Tms Rmn"/>
      <w:b/>
    </w:rPr>
  </w:style>
  <w:style w:type="paragraph" w:customStyle="1" w:styleId="Head21">
    <w:name w:val="Head 2.1"/>
    <w:basedOn w:val="Normal"/>
    <w:rsid w:val="005F6F83"/>
    <w:pPr>
      <w:suppressAutoHyphens/>
      <w:jc w:val="center"/>
    </w:pPr>
    <w:rPr>
      <w:rFonts w:ascii="Tms Rmn" w:hAnsi="Tms Rmn"/>
      <w:b/>
      <w:sz w:val="28"/>
    </w:rPr>
  </w:style>
  <w:style w:type="paragraph" w:customStyle="1" w:styleId="Head22">
    <w:name w:val="Head 2.2"/>
    <w:basedOn w:val="Normal"/>
    <w:rsid w:val="005F6F83"/>
    <w:pPr>
      <w:suppressAutoHyphens/>
      <w:ind w:left="360" w:hanging="360"/>
      <w:jc w:val="left"/>
    </w:pPr>
    <w:rPr>
      <w:rFonts w:ascii="Tms Rmn" w:hAnsi="Tms Rmn"/>
      <w:b/>
    </w:rPr>
  </w:style>
  <w:style w:type="paragraph" w:customStyle="1" w:styleId="Head21b">
    <w:name w:val="Head 2.1b"/>
    <w:basedOn w:val="Normal"/>
    <w:rsid w:val="005F6F83"/>
    <w:pPr>
      <w:suppressAutoHyphens/>
      <w:jc w:val="center"/>
    </w:pPr>
    <w:rPr>
      <w:rFonts w:ascii="Tms Rmn" w:hAnsi="Tms Rmn"/>
      <w:b/>
      <w:sz w:val="28"/>
    </w:rPr>
  </w:style>
  <w:style w:type="paragraph" w:customStyle="1" w:styleId="Head22b">
    <w:name w:val="Head 2.2b"/>
    <w:basedOn w:val="Normal"/>
    <w:rsid w:val="005F6F83"/>
    <w:pPr>
      <w:suppressAutoHyphens/>
      <w:ind w:left="360" w:hanging="360"/>
      <w:jc w:val="left"/>
    </w:pPr>
    <w:rPr>
      <w:rFonts w:ascii="Tms Rmn" w:hAnsi="Tms Rmn"/>
      <w:b/>
    </w:rPr>
  </w:style>
  <w:style w:type="paragraph" w:customStyle="1" w:styleId="Head41">
    <w:name w:val="Head 4.1"/>
    <w:basedOn w:val="Normal"/>
    <w:rsid w:val="005F6F83"/>
    <w:pPr>
      <w:suppressAutoHyphens/>
      <w:jc w:val="center"/>
    </w:pPr>
    <w:rPr>
      <w:rFonts w:ascii="Tms Rmn" w:hAnsi="Tms Rmn"/>
      <w:b/>
      <w:sz w:val="28"/>
    </w:rPr>
  </w:style>
  <w:style w:type="paragraph" w:customStyle="1" w:styleId="Head42">
    <w:name w:val="Head 4.2"/>
    <w:basedOn w:val="Normal"/>
    <w:rsid w:val="005F6F83"/>
    <w:pPr>
      <w:suppressAutoHyphens/>
      <w:ind w:left="360" w:hanging="360"/>
      <w:jc w:val="left"/>
    </w:pPr>
    <w:rPr>
      <w:rFonts w:ascii="Tms Rmn" w:hAnsi="Tms Rmn"/>
      <w:b/>
    </w:rPr>
  </w:style>
  <w:style w:type="paragraph" w:customStyle="1" w:styleId="TextBoxdots">
    <w:name w:val="Text Box (dots)"/>
    <w:basedOn w:val="Normal"/>
    <w:rsid w:val="005F6F8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5F6F83"/>
    <w:pPr>
      <w:suppressAutoHyphens/>
    </w:pPr>
    <w:rPr>
      <w:rFonts w:ascii="Tms Rmn" w:hAnsi="Tms Rmn"/>
    </w:rPr>
  </w:style>
  <w:style w:type="paragraph" w:customStyle="1" w:styleId="1">
    <w:name w:val="1"/>
    <w:basedOn w:val="Normal"/>
    <w:rsid w:val="005F6F83"/>
    <w:pPr>
      <w:suppressAutoHyphens/>
      <w:ind w:left="720" w:hanging="720"/>
    </w:pPr>
    <w:rPr>
      <w:rFonts w:ascii="Tms Rmn" w:hAnsi="Tms Rmn"/>
    </w:rPr>
  </w:style>
  <w:style w:type="paragraph" w:customStyle="1" w:styleId="a">
    <w:name w:val="(a)"/>
    <w:basedOn w:val="Normal"/>
    <w:rsid w:val="005F6F83"/>
    <w:pPr>
      <w:suppressAutoHyphens/>
      <w:ind w:left="1440" w:hanging="720"/>
    </w:pPr>
    <w:rPr>
      <w:rFonts w:ascii="Tms Rmn" w:hAnsi="Tms Rmn"/>
    </w:rPr>
  </w:style>
  <w:style w:type="table" w:styleId="TableGrid">
    <w:name w:val="Table Grid"/>
    <w:basedOn w:val="TableNormal"/>
    <w:uiPriority w:val="39"/>
    <w:rsid w:val="00611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er1-ClausesAfter10pt">
    <w:name w:val="Style Header 1 - Clauses + After:  10 pt"/>
    <w:basedOn w:val="Header1-Clauses"/>
    <w:autoRedefine/>
    <w:rsid w:val="0099796A"/>
    <w:pPr>
      <w:spacing w:after="120"/>
      <w:ind w:left="475" w:right="0" w:hanging="567"/>
      <w:jc w:val="both"/>
    </w:pPr>
    <w:rPr>
      <w:b w:val="0"/>
      <w:bCs/>
    </w:rPr>
  </w:style>
  <w:style w:type="paragraph" w:customStyle="1" w:styleId="ClauseSubPara">
    <w:name w:val="ClauseSub_Para"/>
    <w:rsid w:val="00D85D6D"/>
    <w:pPr>
      <w:spacing w:before="60" w:after="60"/>
      <w:ind w:left="2268"/>
    </w:pPr>
    <w:rPr>
      <w:sz w:val="22"/>
      <w:szCs w:val="22"/>
      <w:lang w:val="en-GB"/>
    </w:rPr>
  </w:style>
  <w:style w:type="paragraph" w:customStyle="1" w:styleId="DefaultParagraphFont1">
    <w:name w:val="Default Paragraph Font1"/>
    <w:next w:val="Normal"/>
    <w:rsid w:val="00D85D6D"/>
    <w:pPr>
      <w:numPr>
        <w:numId w:val="10"/>
      </w:numPr>
    </w:pPr>
    <w:rPr>
      <w:rFonts w:ascii="‚l‚r –¾’©" w:hAnsi="‚l‚r –¾’©" w:cs="‚l‚r –¾’©"/>
      <w:noProof/>
      <w:sz w:val="21"/>
      <w:lang w:val="en-GB" w:eastAsia="en-GB"/>
    </w:rPr>
  </w:style>
  <w:style w:type="paragraph" w:customStyle="1" w:styleId="ClauseSubList">
    <w:name w:val="ClauseSub_List"/>
    <w:rsid w:val="00D85D6D"/>
    <w:pPr>
      <w:tabs>
        <w:tab w:val="num" w:pos="3987"/>
      </w:tabs>
      <w:suppressAutoHyphens/>
      <w:ind w:left="3987" w:hanging="567"/>
    </w:pPr>
    <w:rPr>
      <w:sz w:val="22"/>
      <w:szCs w:val="22"/>
      <w:lang w:val="en-GB"/>
    </w:rPr>
  </w:style>
  <w:style w:type="paragraph" w:customStyle="1" w:styleId="ClauseSubListSubList">
    <w:name w:val="ClauseSub_List_SubList"/>
    <w:rsid w:val="00D85D6D"/>
    <w:pPr>
      <w:tabs>
        <w:tab w:val="num" w:pos="360"/>
      </w:tabs>
      <w:ind w:left="360" w:hanging="360"/>
    </w:pPr>
    <w:rPr>
      <w:sz w:val="22"/>
      <w:szCs w:val="22"/>
      <w:lang w:val="en-GB"/>
    </w:rPr>
  </w:style>
  <w:style w:type="paragraph" w:customStyle="1" w:styleId="ClauseSubParaIndent">
    <w:name w:val="ClauseSub_ParaIndent"/>
    <w:basedOn w:val="ClauseSubPara"/>
    <w:rsid w:val="00D85D6D"/>
    <w:pPr>
      <w:ind w:left="2835"/>
    </w:pPr>
  </w:style>
  <w:style w:type="paragraph" w:customStyle="1" w:styleId="Option">
    <w:name w:val="Option"/>
    <w:basedOn w:val="Heading1"/>
    <w:rsid w:val="00D85D6D"/>
    <w:pPr>
      <w:spacing w:before="1800"/>
    </w:pPr>
  </w:style>
  <w:style w:type="paragraph" w:customStyle="1" w:styleId="S1-Header">
    <w:name w:val="S1-Header"/>
    <w:basedOn w:val="BodyText2"/>
    <w:link w:val="S1-HeaderChar"/>
    <w:rsid w:val="009C3C22"/>
    <w:pPr>
      <w:tabs>
        <w:tab w:val="num" w:pos="360"/>
      </w:tabs>
      <w:spacing w:after="200"/>
      <w:ind w:left="360" w:hanging="360"/>
    </w:pPr>
  </w:style>
  <w:style w:type="paragraph" w:customStyle="1" w:styleId="S1-Header2">
    <w:name w:val="S1-Header2"/>
    <w:basedOn w:val="Normal"/>
    <w:autoRedefine/>
    <w:rsid w:val="00B9296F"/>
    <w:pPr>
      <w:numPr>
        <w:numId w:val="32"/>
      </w:numPr>
      <w:spacing w:after="120"/>
      <w:ind w:left="406" w:right="0" w:hanging="426"/>
      <w:jc w:val="left"/>
    </w:pPr>
    <w:rPr>
      <w:b/>
      <w:iCs/>
    </w:rPr>
  </w:style>
  <w:style w:type="paragraph" w:customStyle="1" w:styleId="S1a-header">
    <w:name w:val="S1a-header"/>
    <w:basedOn w:val="S1-Header"/>
    <w:autoRedefine/>
    <w:rsid w:val="001E0755"/>
  </w:style>
  <w:style w:type="paragraph" w:customStyle="1" w:styleId="S1b-header1">
    <w:name w:val="S1b-header1"/>
    <w:basedOn w:val="Normal"/>
    <w:rsid w:val="001E0755"/>
    <w:pPr>
      <w:numPr>
        <w:numId w:val="15"/>
      </w:numPr>
      <w:spacing w:before="120" w:after="240"/>
      <w:jc w:val="center"/>
    </w:pPr>
    <w:rPr>
      <w:b/>
      <w:sz w:val="28"/>
    </w:rPr>
  </w:style>
  <w:style w:type="paragraph" w:customStyle="1" w:styleId="S4Header">
    <w:name w:val="S4 Header"/>
    <w:basedOn w:val="Normal"/>
    <w:next w:val="Normal"/>
    <w:link w:val="S4HeaderChar"/>
    <w:rsid w:val="00B2647D"/>
    <w:pPr>
      <w:spacing w:before="120" w:after="240"/>
      <w:jc w:val="center"/>
    </w:pPr>
    <w:rPr>
      <w:b/>
      <w:sz w:val="32"/>
    </w:rPr>
  </w:style>
  <w:style w:type="paragraph" w:customStyle="1" w:styleId="StyleTOC1NotBold">
    <w:name w:val="Style TOC 1 + Not Bold"/>
    <w:basedOn w:val="TOC1"/>
    <w:rsid w:val="00312BF9"/>
    <w:rPr>
      <w:b/>
    </w:rPr>
  </w:style>
  <w:style w:type="paragraph" w:customStyle="1" w:styleId="S9Header">
    <w:name w:val="S9 Header"/>
    <w:basedOn w:val="Normal"/>
    <w:rsid w:val="00312BF9"/>
    <w:pPr>
      <w:spacing w:before="120" w:after="240"/>
      <w:jc w:val="center"/>
    </w:pPr>
    <w:rPr>
      <w:b/>
      <w:sz w:val="36"/>
    </w:rPr>
  </w:style>
  <w:style w:type="paragraph" w:customStyle="1" w:styleId="S7Header1">
    <w:name w:val="S7 Header 1"/>
    <w:basedOn w:val="S1-Header"/>
    <w:next w:val="Normal"/>
    <w:rsid w:val="00312BF9"/>
    <w:pPr>
      <w:tabs>
        <w:tab w:val="clear" w:pos="360"/>
        <w:tab w:val="num" w:pos="648"/>
      </w:tabs>
      <w:spacing w:after="240"/>
      <w:ind w:hanging="72"/>
    </w:pPr>
  </w:style>
  <w:style w:type="paragraph" w:customStyle="1" w:styleId="S7Header2">
    <w:name w:val="S7 Header 2"/>
    <w:basedOn w:val="Normal"/>
    <w:next w:val="Normal"/>
    <w:autoRedefine/>
    <w:rsid w:val="001146CD"/>
    <w:pPr>
      <w:spacing w:before="240" w:after="240"/>
      <w:ind w:left="-90" w:right="0"/>
      <w:jc w:val="left"/>
    </w:pPr>
    <w:rPr>
      <w:b/>
    </w:rPr>
  </w:style>
  <w:style w:type="paragraph" w:customStyle="1" w:styleId="StyleS7Header2NotBold">
    <w:name w:val="Style S7 Header 2 + Not Bold"/>
    <w:basedOn w:val="S7Header2"/>
    <w:rsid w:val="001526F0"/>
  </w:style>
  <w:style w:type="paragraph" w:customStyle="1" w:styleId="S8Header1">
    <w:name w:val="S8 Header 1"/>
    <w:basedOn w:val="Normal"/>
    <w:next w:val="Normal"/>
    <w:rsid w:val="00DF2802"/>
    <w:pPr>
      <w:spacing w:before="120" w:after="200"/>
    </w:pPr>
    <w:rPr>
      <w:b/>
    </w:rPr>
  </w:style>
  <w:style w:type="paragraph" w:customStyle="1" w:styleId="S9-appx">
    <w:name w:val="S9 - appx"/>
    <w:basedOn w:val="Normal"/>
    <w:rsid w:val="005C6CF0"/>
    <w:pPr>
      <w:spacing w:before="120" w:after="240"/>
      <w:jc w:val="center"/>
    </w:pPr>
    <w:rPr>
      <w:b/>
      <w:sz w:val="28"/>
    </w:rPr>
  </w:style>
  <w:style w:type="paragraph" w:customStyle="1" w:styleId="UGHeading1">
    <w:name w:val="UG Heading 1"/>
    <w:basedOn w:val="Normal"/>
    <w:rsid w:val="00C5334A"/>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E26270"/>
    <w:pPr>
      <w:numPr>
        <w:numId w:val="33"/>
      </w:numPr>
      <w:spacing w:after="240"/>
    </w:pPr>
  </w:style>
  <w:style w:type="paragraph" w:customStyle="1" w:styleId="S1-subpara">
    <w:name w:val="S1-sub para"/>
    <w:basedOn w:val="Normal"/>
    <w:link w:val="S1-subparaChar"/>
    <w:rsid w:val="009C3C22"/>
    <w:pPr>
      <w:numPr>
        <w:ilvl w:val="1"/>
        <w:numId w:val="75"/>
      </w:numPr>
      <w:spacing w:after="200"/>
    </w:pPr>
  </w:style>
  <w:style w:type="character" w:customStyle="1" w:styleId="S1-subparaChar">
    <w:name w:val="S1-sub para Char"/>
    <w:link w:val="S1-subpara"/>
    <w:rsid w:val="00831A99"/>
    <w:rPr>
      <w:sz w:val="24"/>
    </w:rPr>
  </w:style>
  <w:style w:type="paragraph" w:customStyle="1" w:styleId="S1-OptB-header2">
    <w:name w:val="S1-OptB-header2"/>
    <w:basedOn w:val="Normal"/>
    <w:rsid w:val="00280118"/>
    <w:pPr>
      <w:numPr>
        <w:numId w:val="17"/>
      </w:numPr>
      <w:jc w:val="left"/>
    </w:pPr>
    <w:rPr>
      <w:b/>
    </w:rPr>
  </w:style>
  <w:style w:type="paragraph" w:customStyle="1" w:styleId="S1-OptB-subpara">
    <w:name w:val="S1-OptB-sub para"/>
    <w:basedOn w:val="Normal"/>
    <w:rsid w:val="00401C1C"/>
    <w:pPr>
      <w:numPr>
        <w:ilvl w:val="1"/>
        <w:numId w:val="18"/>
      </w:numPr>
      <w:spacing w:after="200"/>
    </w:pPr>
  </w:style>
  <w:style w:type="paragraph" w:customStyle="1" w:styleId="OptB-S1-subpara">
    <w:name w:val="OptB-S1-sub para"/>
    <w:basedOn w:val="Normal"/>
    <w:rsid w:val="00280118"/>
    <w:pPr>
      <w:numPr>
        <w:ilvl w:val="1"/>
        <w:numId w:val="17"/>
      </w:numPr>
      <w:spacing w:after="200"/>
    </w:pPr>
  </w:style>
  <w:style w:type="paragraph" w:customStyle="1" w:styleId="S4-header1">
    <w:name w:val="S4-header1"/>
    <w:basedOn w:val="Normal"/>
    <w:rsid w:val="00B2647D"/>
    <w:pPr>
      <w:spacing w:before="120" w:after="240"/>
      <w:jc w:val="center"/>
    </w:pPr>
    <w:rPr>
      <w:b/>
      <w:sz w:val="36"/>
    </w:rPr>
  </w:style>
  <w:style w:type="character" w:customStyle="1" w:styleId="S4HeaderChar">
    <w:name w:val="S4 Header Char"/>
    <w:link w:val="S4Header"/>
    <w:rsid w:val="00D97C1A"/>
    <w:rPr>
      <w:b/>
      <w:sz w:val="32"/>
      <w:lang w:val="en-US" w:eastAsia="en-US" w:bidi="ar-SA"/>
    </w:rPr>
  </w:style>
  <w:style w:type="paragraph" w:customStyle="1" w:styleId="UserGuide">
    <w:name w:val="User Guide"/>
    <w:basedOn w:val="Normal"/>
    <w:rsid w:val="00A0616D"/>
    <w:pPr>
      <w:jc w:val="center"/>
    </w:pPr>
    <w:rPr>
      <w:b/>
      <w:sz w:val="72"/>
    </w:rPr>
  </w:style>
  <w:style w:type="paragraph" w:customStyle="1" w:styleId="StyleHeading4Sub-ClauseSub-paragraphClauseSubSubNoNameAft">
    <w:name w:val="Style Heading 4Sub-Clause Sub-paragraphClauseSubSub_No&amp;Name + Aft..."/>
    <w:basedOn w:val="Heading4"/>
    <w:rsid w:val="00BB221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B23201"/>
    <w:pPr>
      <w:spacing w:after="200"/>
    </w:pPr>
    <w:rPr>
      <w:bCs/>
      <w:lang w:val="es-ES_tradnl"/>
    </w:rPr>
  </w:style>
  <w:style w:type="paragraph" w:customStyle="1" w:styleId="StyleHeading3SectionHeader3ClauseSubNoNameBold">
    <w:name w:val="Style Heading 3Section Header3ClauseSub_No&amp;Name + Bold"/>
    <w:basedOn w:val="Heading3"/>
    <w:rsid w:val="00143317"/>
    <w:pPr>
      <w:jc w:val="center"/>
    </w:pPr>
    <w:rPr>
      <w:b/>
      <w:bCs/>
      <w:sz w:val="28"/>
    </w:rPr>
  </w:style>
  <w:style w:type="paragraph" w:customStyle="1" w:styleId="outlinebullet">
    <w:name w:val="outlinebullet"/>
    <w:basedOn w:val="Normal"/>
    <w:rsid w:val="004E1281"/>
    <w:pPr>
      <w:tabs>
        <w:tab w:val="num" w:pos="720"/>
        <w:tab w:val="num" w:pos="1037"/>
        <w:tab w:val="left" w:pos="1440"/>
      </w:tabs>
      <w:spacing w:before="120"/>
      <w:ind w:left="1440" w:hanging="450"/>
      <w:jc w:val="left"/>
    </w:pPr>
    <w:rPr>
      <w:lang w:eastAsia="fr-FR"/>
    </w:rPr>
  </w:style>
  <w:style w:type="paragraph" w:customStyle="1" w:styleId="a11">
    <w:name w:val="a1 1"/>
    <w:rsid w:val="004E1281"/>
    <w:pPr>
      <w:widowControl w:val="0"/>
      <w:tabs>
        <w:tab w:val="left" w:pos="-720"/>
      </w:tabs>
      <w:suppressAutoHyphens/>
    </w:pPr>
    <w:rPr>
      <w:rFonts w:ascii="CG Times" w:hAnsi="CG Times"/>
      <w:sz w:val="24"/>
    </w:rPr>
  </w:style>
  <w:style w:type="paragraph" w:customStyle="1" w:styleId="REGULAR3">
    <w:name w:val="REGULAR 3"/>
    <w:rsid w:val="004E1281"/>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semiHidden/>
    <w:rsid w:val="004E1281"/>
    <w:pPr>
      <w:tabs>
        <w:tab w:val="left" w:pos="9000"/>
        <w:tab w:val="right" w:pos="9360"/>
      </w:tabs>
      <w:suppressAutoHyphens/>
    </w:pPr>
    <w:rPr>
      <w:lang w:val="en-GB"/>
    </w:rPr>
  </w:style>
  <w:style w:type="paragraph" w:customStyle="1" w:styleId="Headfid1">
    <w:name w:val="Head fid1"/>
    <w:basedOn w:val="Normal"/>
    <w:rsid w:val="004E1281"/>
    <w:pPr>
      <w:spacing w:before="120" w:after="120"/>
    </w:pPr>
    <w:rPr>
      <w:b/>
      <w:lang w:val="en-GB"/>
    </w:rPr>
  </w:style>
  <w:style w:type="character" w:customStyle="1" w:styleId="Heading3Char1">
    <w:name w:val="Heading 3 Char1"/>
    <w:aliases w:val="Section Header3 Char,ClauseSub_No&amp;Name Char,Heading 3 Char Char,Section Header3 Char Char Char Char Char Char,Section Header3 Char Char Char Char"/>
    <w:link w:val="Heading3"/>
    <w:rsid w:val="004E1281"/>
    <w:rPr>
      <w:sz w:val="24"/>
    </w:rPr>
  </w:style>
  <w:style w:type="paragraph" w:customStyle="1" w:styleId="explanatoryclause">
    <w:name w:val="explanatory_clause"/>
    <w:basedOn w:val="Normal"/>
    <w:rsid w:val="004E1281"/>
    <w:pPr>
      <w:suppressAutoHyphens/>
      <w:spacing w:after="240"/>
      <w:ind w:left="738" w:hanging="738"/>
      <w:jc w:val="left"/>
    </w:pPr>
    <w:rPr>
      <w:rFonts w:ascii="Arial" w:hAnsi="Arial"/>
      <w:sz w:val="22"/>
    </w:rPr>
  </w:style>
  <w:style w:type="paragraph" w:customStyle="1" w:styleId="UG-Sec3-heading1">
    <w:name w:val="UG-Sec3-heading1"/>
    <w:basedOn w:val="Heading2"/>
    <w:link w:val="UG-Sec3-heading1Char"/>
    <w:rsid w:val="00C96296"/>
    <w:pPr>
      <w:spacing w:before="120"/>
      <w:jc w:val="left"/>
    </w:pPr>
    <w:rPr>
      <w:rFonts w:ascii="Times New Roman" w:hAnsi="Times New Roman"/>
      <w:sz w:val="28"/>
      <w:szCs w:val="28"/>
    </w:rPr>
  </w:style>
  <w:style w:type="paragraph" w:customStyle="1" w:styleId="UG-Sec3-Heading2">
    <w:name w:val="UG-Sec3-Heading2"/>
    <w:basedOn w:val="Normal"/>
    <w:rsid w:val="00C96296"/>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C96296"/>
    <w:rPr>
      <w:bCs/>
      <w:color w:val="000000"/>
      <w:sz w:val="24"/>
    </w:rPr>
  </w:style>
  <w:style w:type="character" w:customStyle="1" w:styleId="Heading2Char">
    <w:name w:val="Heading 2 Char"/>
    <w:aliases w:val="Title Header2 Char"/>
    <w:link w:val="Heading2"/>
    <w:rsid w:val="00C96296"/>
    <w:rPr>
      <w:rFonts w:ascii="Times New Roman Bold" w:hAnsi="Times New Roman Bold"/>
      <w:b/>
      <w:sz w:val="36"/>
    </w:rPr>
  </w:style>
  <w:style w:type="character" w:customStyle="1" w:styleId="UG-Sec3-heading1Char">
    <w:name w:val="UG-Sec3-heading1 Char"/>
    <w:link w:val="UG-Sec3-heading1"/>
    <w:rsid w:val="00C96296"/>
    <w:rPr>
      <w:rFonts w:ascii="Times New Roman Bold" w:hAnsi="Times New Roman Bold"/>
      <w:b/>
      <w:sz w:val="28"/>
      <w:szCs w:val="28"/>
      <w:lang w:val="en-US" w:eastAsia="en-US" w:bidi="ar-SA"/>
    </w:rPr>
  </w:style>
  <w:style w:type="character" w:customStyle="1" w:styleId="StyleUG-Sec3-heading18ptBlackChar">
    <w:name w:val="Style UG-Sec3-heading1 + 8 pt Black Char"/>
    <w:link w:val="StyleUG-Sec3-heading18ptBlack"/>
    <w:rsid w:val="00C96296"/>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rsid w:val="001722AD"/>
  </w:style>
  <w:style w:type="paragraph" w:customStyle="1" w:styleId="UG-Sec3b-Heading2">
    <w:name w:val="UG-Sec3b-Heading2"/>
    <w:basedOn w:val="UG-Sec3-Heading2"/>
    <w:rsid w:val="001722AD"/>
  </w:style>
  <w:style w:type="paragraph" w:customStyle="1" w:styleId="SecVI-Header2">
    <w:name w:val="Sec VI - Header 2"/>
    <w:basedOn w:val="Heading3"/>
    <w:link w:val="SecVI-Header2Char"/>
    <w:rsid w:val="00432355"/>
    <w:pPr>
      <w:ind w:left="0" w:firstLine="0"/>
      <w:jc w:val="center"/>
    </w:pPr>
    <w:rPr>
      <w:b/>
      <w:sz w:val="28"/>
      <w:szCs w:val="28"/>
    </w:rPr>
  </w:style>
  <w:style w:type="paragraph" w:customStyle="1" w:styleId="SecVI-Header3">
    <w:name w:val="Sec VI - Header 3"/>
    <w:basedOn w:val="SecVI-Header2"/>
    <w:link w:val="SecVI-Header3Char"/>
    <w:rsid w:val="00291328"/>
    <w:rPr>
      <w:sz w:val="24"/>
    </w:rPr>
  </w:style>
  <w:style w:type="character" w:customStyle="1" w:styleId="SecVI-Header2Char">
    <w:name w:val="Sec VI - Header 2 Char"/>
    <w:link w:val="SecVI-Header2"/>
    <w:rsid w:val="00291328"/>
    <w:rPr>
      <w:b/>
      <w:sz w:val="28"/>
      <w:szCs w:val="28"/>
      <w:lang w:val="en-US" w:eastAsia="en-US" w:bidi="ar-SA"/>
    </w:rPr>
  </w:style>
  <w:style w:type="character" w:customStyle="1" w:styleId="SecVI-Header3Char">
    <w:name w:val="Sec VI - Header 3 Char"/>
    <w:link w:val="SecVI-Header3"/>
    <w:rsid w:val="00291328"/>
    <w:rPr>
      <w:b/>
      <w:sz w:val="24"/>
      <w:szCs w:val="28"/>
      <w:lang w:val="en-US" w:eastAsia="en-US" w:bidi="ar-SA"/>
    </w:rPr>
  </w:style>
  <w:style w:type="paragraph" w:customStyle="1" w:styleId="SecVI-Header1">
    <w:name w:val="Sec VI - Header 1"/>
    <w:basedOn w:val="SectionVHeader"/>
    <w:rsid w:val="00291328"/>
  </w:style>
  <w:style w:type="paragraph" w:customStyle="1" w:styleId="UG-Part">
    <w:name w:val="UG - Part"/>
    <w:basedOn w:val="Heading1"/>
    <w:rsid w:val="00D3025B"/>
  </w:style>
  <w:style w:type="paragraph" w:customStyle="1" w:styleId="UG-Option">
    <w:name w:val="UG - Option"/>
    <w:basedOn w:val="Option"/>
    <w:rsid w:val="00F455D2"/>
    <w:pPr>
      <w:spacing w:before="240"/>
    </w:pPr>
    <w:rPr>
      <w:sz w:val="44"/>
    </w:rPr>
  </w:style>
  <w:style w:type="paragraph" w:customStyle="1" w:styleId="UG-OptB-Sec3-heading1">
    <w:name w:val="UG-OptB-Sec 3 - heading1"/>
    <w:basedOn w:val="UG-Sec3-heading1"/>
    <w:rsid w:val="005E0FF7"/>
  </w:style>
  <w:style w:type="paragraph" w:customStyle="1" w:styleId="UGOptB-Sec3-Heading2">
    <w:name w:val="UG OptB - Sec 3 - Heading 2"/>
    <w:basedOn w:val="UG-Sec3-Heading2"/>
    <w:rsid w:val="005E0FF7"/>
  </w:style>
  <w:style w:type="paragraph" w:customStyle="1" w:styleId="UG-OptB-Sec3b-heading1">
    <w:name w:val="UG-OptB-Sec 3b - heading 1"/>
    <w:basedOn w:val="UG-OptB-Sec3-heading1"/>
    <w:rsid w:val="004D439F"/>
  </w:style>
  <w:style w:type="paragraph" w:customStyle="1" w:styleId="UGOptB-Sec3b-Heading2">
    <w:name w:val="UG OptB - Sec 3b - Heading 2"/>
    <w:basedOn w:val="UGOptB-Sec3-Heading2"/>
    <w:rsid w:val="004D439F"/>
  </w:style>
  <w:style w:type="paragraph" w:customStyle="1" w:styleId="UG-SectionIV-Heading1">
    <w:name w:val="UG - Section IV - Heading 1"/>
    <w:basedOn w:val="Subtitle"/>
    <w:rsid w:val="00E11E24"/>
    <w:pPr>
      <w:spacing w:before="120" w:after="200"/>
    </w:pPr>
    <w:rPr>
      <w:sz w:val="40"/>
    </w:rPr>
  </w:style>
  <w:style w:type="paragraph" w:customStyle="1" w:styleId="UG-SectionIV-Heading2">
    <w:name w:val="UG - Section IV - Heading 2"/>
    <w:basedOn w:val="Normal"/>
    <w:next w:val="Normal"/>
    <w:rsid w:val="00C32538"/>
    <w:pPr>
      <w:spacing w:before="120" w:after="200"/>
      <w:jc w:val="left"/>
    </w:pPr>
    <w:rPr>
      <w:b/>
      <w:sz w:val="32"/>
      <w:szCs w:val="22"/>
    </w:rPr>
  </w:style>
  <w:style w:type="paragraph" w:customStyle="1" w:styleId="UG-SectionVI-Heading1">
    <w:name w:val="UG - Section VI - Heading 1"/>
    <w:basedOn w:val="UG-SectionIV-Heading1"/>
    <w:rsid w:val="00DB73FD"/>
  </w:style>
  <w:style w:type="paragraph" w:customStyle="1" w:styleId="UG-SectionVI-Heading2">
    <w:name w:val="UG - Section VI - Heading 2"/>
    <w:basedOn w:val="UG-SectionIV-Heading2"/>
    <w:next w:val="Normal"/>
    <w:rsid w:val="00E465D4"/>
    <w:pPr>
      <w:jc w:val="center"/>
    </w:pPr>
  </w:style>
  <w:style w:type="paragraph" w:customStyle="1" w:styleId="UG-SectionVI-Heading3">
    <w:name w:val="UG - Section VI - Heading 3"/>
    <w:basedOn w:val="Normal"/>
    <w:next w:val="Normal"/>
    <w:rsid w:val="00E465D4"/>
    <w:pPr>
      <w:spacing w:before="120" w:after="200"/>
      <w:jc w:val="center"/>
    </w:pPr>
    <w:rPr>
      <w:b/>
      <w:sz w:val="28"/>
    </w:rPr>
  </w:style>
  <w:style w:type="paragraph" w:customStyle="1" w:styleId="UG-SectionIX-Heading1">
    <w:name w:val="UG - Section IX - Heading 1"/>
    <w:basedOn w:val="Heading2"/>
    <w:rsid w:val="000D5D2F"/>
    <w:rPr>
      <w:rFonts w:ascii="Times New Roman" w:hAnsi="Times New Roman"/>
      <w:sz w:val="32"/>
      <w:szCs w:val="28"/>
    </w:rPr>
  </w:style>
  <w:style w:type="paragraph" w:customStyle="1" w:styleId="UG-SectionIX-Heading2">
    <w:name w:val="UG - Section IX - Heading 2"/>
    <w:basedOn w:val="Heading2"/>
    <w:rsid w:val="009246C1"/>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5D2F40"/>
    <w:pPr>
      <w:jc w:val="center"/>
    </w:pPr>
    <w:rPr>
      <w:b/>
      <w:sz w:val="28"/>
    </w:rPr>
  </w:style>
  <w:style w:type="paragraph" w:styleId="ListParagraph">
    <w:name w:val="List Paragraph"/>
    <w:aliases w:val="Citation List,본문(내용),List Paragraph (numbered (a)),Numbered Items,Number Bullets,Bullet Styles para,LIST OF TABLES.,List Paragraph1,Report Para,List Paragraph11,En tête 1,Paragraphe de liste1,Bullets,Akapit z listą BS,List_Paragraph,Списк"/>
    <w:basedOn w:val="Normal"/>
    <w:link w:val="ListParagraphChar"/>
    <w:uiPriority w:val="34"/>
    <w:qFormat/>
    <w:rsid w:val="00E042D2"/>
    <w:pPr>
      <w:ind w:left="720"/>
      <w:contextualSpacing/>
      <w:jc w:val="left"/>
    </w:pPr>
  </w:style>
  <w:style w:type="paragraph" w:customStyle="1" w:styleId="Default">
    <w:name w:val="Default"/>
    <w:rsid w:val="00520B02"/>
    <w:pPr>
      <w:autoSpaceDE w:val="0"/>
      <w:autoSpaceDN w:val="0"/>
      <w:adjustRightInd w:val="0"/>
    </w:pPr>
    <w:rPr>
      <w:color w:val="000000"/>
      <w:sz w:val="24"/>
      <w:szCs w:val="24"/>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link w:val="FootnoteText"/>
    <w:rsid w:val="00520B02"/>
  </w:style>
  <w:style w:type="character" w:customStyle="1" w:styleId="HeaderChar">
    <w:name w:val="Header Char"/>
    <w:link w:val="Header"/>
    <w:uiPriority w:val="99"/>
    <w:rsid w:val="00520B02"/>
  </w:style>
  <w:style w:type="character" w:customStyle="1" w:styleId="BodyTextIndentChar">
    <w:name w:val="Body Text Indent Char"/>
    <w:link w:val="BodyTextIndent"/>
    <w:rsid w:val="00520B02"/>
    <w:rPr>
      <w:sz w:val="24"/>
    </w:rPr>
  </w:style>
  <w:style w:type="paragraph" w:styleId="Revision">
    <w:name w:val="Revision"/>
    <w:hidden/>
    <w:uiPriority w:val="99"/>
    <w:semiHidden/>
    <w:rsid w:val="00520B02"/>
    <w:rPr>
      <w:sz w:val="24"/>
    </w:rPr>
  </w:style>
  <w:style w:type="character" w:customStyle="1" w:styleId="CommentTextChar">
    <w:name w:val="Comment Text Char"/>
    <w:link w:val="CommentText"/>
    <w:rsid w:val="00520B02"/>
  </w:style>
  <w:style w:type="paragraph" w:styleId="EndnoteText">
    <w:name w:val="endnote text"/>
    <w:basedOn w:val="Normal"/>
    <w:link w:val="EndnoteTextChar"/>
    <w:rsid w:val="00520B0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pPr>
  </w:style>
  <w:style w:type="character" w:customStyle="1" w:styleId="EndnoteTextChar">
    <w:name w:val="Endnote Text Char"/>
    <w:link w:val="EndnoteText"/>
    <w:rsid w:val="00520B02"/>
    <w:rPr>
      <w:sz w:val="24"/>
    </w:rPr>
  </w:style>
  <w:style w:type="paragraph" w:customStyle="1" w:styleId="ChapterNumber">
    <w:name w:val="ChapterNumber"/>
    <w:rsid w:val="00520B02"/>
    <w:pPr>
      <w:tabs>
        <w:tab w:val="left" w:pos="-720"/>
      </w:tabs>
      <w:suppressAutoHyphens/>
    </w:pPr>
    <w:rPr>
      <w:rFonts w:ascii="CG Times" w:hAnsi="CG Times"/>
      <w:sz w:val="22"/>
    </w:rPr>
  </w:style>
  <w:style w:type="paragraph" w:customStyle="1" w:styleId="TextBox">
    <w:name w:val="Text Box"/>
    <w:rsid w:val="00520B02"/>
    <w:pPr>
      <w:keepNext/>
      <w:keepLines/>
      <w:tabs>
        <w:tab w:val="left" w:pos="-720"/>
      </w:tabs>
      <w:suppressAutoHyphens/>
    </w:pPr>
    <w:rPr>
      <w:spacing w:val="-2"/>
      <w:sz w:val="22"/>
    </w:rPr>
  </w:style>
  <w:style w:type="paragraph" w:customStyle="1" w:styleId="Heading1a">
    <w:name w:val="Heading 1a"/>
    <w:rsid w:val="00520B02"/>
    <w:pPr>
      <w:keepNext/>
      <w:keepLines/>
      <w:tabs>
        <w:tab w:val="left" w:pos="-720"/>
      </w:tabs>
      <w:suppressAutoHyphens/>
      <w:jc w:val="center"/>
    </w:pPr>
    <w:rPr>
      <w:b/>
      <w:smallCaps/>
      <w:sz w:val="32"/>
    </w:rPr>
  </w:style>
  <w:style w:type="character" w:customStyle="1" w:styleId="BodyTextChar">
    <w:name w:val="Body Text Char"/>
    <w:link w:val="BodyText"/>
    <w:rsid w:val="00520B02"/>
    <w:rPr>
      <w:sz w:val="24"/>
    </w:rPr>
  </w:style>
  <w:style w:type="character" w:customStyle="1" w:styleId="Heading6Char">
    <w:name w:val="Heading 6 Char"/>
    <w:link w:val="Heading6"/>
    <w:rsid w:val="00520B02"/>
    <w:rPr>
      <w:i/>
      <w:sz w:val="22"/>
    </w:rPr>
  </w:style>
  <w:style w:type="character" w:customStyle="1" w:styleId="reference">
    <w:name w:val="reference"/>
    <w:rsid w:val="00520B02"/>
    <w:rPr>
      <w:rFonts w:ascii="Book Antiqua" w:hAnsi="Book Antiqua"/>
      <w:i/>
      <w:noProof w:val="0"/>
      <w:sz w:val="24"/>
      <w:lang w:val="en-US"/>
    </w:rPr>
  </w:style>
  <w:style w:type="character" w:customStyle="1" w:styleId="FooterChar">
    <w:name w:val="Footer Char"/>
    <w:link w:val="Footer"/>
    <w:uiPriority w:val="99"/>
    <w:rsid w:val="00520B02"/>
    <w:rPr>
      <w:sz w:val="24"/>
    </w:rPr>
  </w:style>
  <w:style w:type="character" w:styleId="Strong">
    <w:name w:val="Strong"/>
    <w:qFormat/>
    <w:rsid w:val="001D33DB"/>
    <w:rPr>
      <w:bCs/>
    </w:rPr>
  </w:style>
  <w:style w:type="character" w:customStyle="1" w:styleId="ListParagraphChar">
    <w:name w:val="List Paragraph Char"/>
    <w:aliases w:val="Citation List Char,본문(내용) Char,List Paragraph (numbered (a)) Char,Numbered Items Char,Number Bullets Char,Bullet Styles para Char,LIST OF TABLES. Char,List Paragraph1 Char,Report Para Char,List Paragraph11 Char,En tête 1 Char"/>
    <w:link w:val="ListParagraph"/>
    <w:uiPriority w:val="34"/>
    <w:qFormat/>
    <w:locked/>
    <w:rsid w:val="00520B02"/>
    <w:rPr>
      <w:sz w:val="24"/>
    </w:rPr>
  </w:style>
  <w:style w:type="paragraph" w:customStyle="1" w:styleId="Style11">
    <w:name w:val="Style 11"/>
    <w:basedOn w:val="Normal"/>
    <w:rsid w:val="00392E5A"/>
    <w:pPr>
      <w:widowControl w:val="0"/>
      <w:autoSpaceDE w:val="0"/>
      <w:autoSpaceDN w:val="0"/>
      <w:spacing w:line="384" w:lineRule="atLeast"/>
      <w:jc w:val="left"/>
    </w:pPr>
    <w:rPr>
      <w:szCs w:val="24"/>
    </w:rPr>
  </w:style>
  <w:style w:type="paragraph" w:customStyle="1" w:styleId="S3-Heading2">
    <w:name w:val="S3-Heading 2"/>
    <w:basedOn w:val="Normal"/>
    <w:rsid w:val="00BD417B"/>
    <w:pPr>
      <w:spacing w:after="200"/>
      <w:ind w:left="1080" w:right="288" w:hanging="720"/>
    </w:pPr>
    <w:rPr>
      <w:b/>
      <w:bCs/>
      <w:szCs w:val="24"/>
    </w:rPr>
  </w:style>
  <w:style w:type="paragraph" w:customStyle="1" w:styleId="xmsonormal">
    <w:name w:val="x_msonormal"/>
    <w:basedOn w:val="Normal"/>
    <w:rsid w:val="00F324F2"/>
    <w:pPr>
      <w:spacing w:before="100" w:beforeAutospacing="1" w:after="100" w:afterAutospacing="1"/>
      <w:jc w:val="left"/>
    </w:pPr>
    <w:rPr>
      <w:szCs w:val="24"/>
    </w:rPr>
  </w:style>
  <w:style w:type="character" w:customStyle="1" w:styleId="apple-converted-space">
    <w:name w:val="apple-converted-space"/>
    <w:basedOn w:val="DefaultParagraphFont"/>
    <w:rsid w:val="00F324F2"/>
  </w:style>
  <w:style w:type="paragraph" w:styleId="TOCHeading">
    <w:name w:val="TOC Heading"/>
    <w:basedOn w:val="Heading1"/>
    <w:next w:val="Normal"/>
    <w:uiPriority w:val="39"/>
    <w:unhideWhenUsed/>
    <w:qFormat/>
    <w:rsid w:val="00830394"/>
    <w:pPr>
      <w:keepNext/>
      <w:keepLines/>
      <w:spacing w:before="480" w:after="0" w:line="276" w:lineRule="auto"/>
      <w:ind w:right="0"/>
      <w:outlineLvl w:val="9"/>
    </w:pPr>
    <w:rPr>
      <w:rFonts w:asciiTheme="majorHAnsi" w:eastAsiaTheme="majorEastAsia" w:hAnsiTheme="majorHAnsi" w:cstheme="majorBidi"/>
      <w:color w:val="2E74B5" w:themeColor="accent1" w:themeShade="BF"/>
      <w:kern w:val="0"/>
    </w:rPr>
  </w:style>
  <w:style w:type="paragraph" w:customStyle="1" w:styleId="MediumGrid1-Accent21">
    <w:name w:val="Medium Grid 1 - Accent 21"/>
    <w:basedOn w:val="Normal"/>
    <w:link w:val="MediumGrid1-Accent2Char"/>
    <w:uiPriority w:val="34"/>
    <w:qFormat/>
    <w:rsid w:val="009B6928"/>
    <w:pPr>
      <w:ind w:left="720"/>
      <w:contextualSpacing/>
    </w:pPr>
  </w:style>
  <w:style w:type="character" w:customStyle="1" w:styleId="MediumGrid1-Accent2Char">
    <w:name w:val="Medium Grid 1 - Accent 2 Char"/>
    <w:link w:val="MediumGrid1-Accent21"/>
    <w:uiPriority w:val="34"/>
    <w:rsid w:val="009B6928"/>
    <w:rPr>
      <w:sz w:val="24"/>
    </w:rPr>
  </w:style>
  <w:style w:type="paragraph" w:customStyle="1" w:styleId="Style1">
    <w:name w:val="Style1"/>
    <w:basedOn w:val="S1-Header"/>
    <w:link w:val="Style1Char"/>
    <w:qFormat/>
    <w:rsid w:val="00666837"/>
    <w:pPr>
      <w:tabs>
        <w:tab w:val="clear" w:pos="360"/>
      </w:tabs>
      <w:ind w:left="720"/>
      <w:jc w:val="left"/>
    </w:pPr>
    <w:rPr>
      <w:sz w:val="24"/>
    </w:rPr>
  </w:style>
  <w:style w:type="paragraph" w:customStyle="1" w:styleId="HeadingEC1">
    <w:name w:val="Heading EC1"/>
    <w:basedOn w:val="Title"/>
    <w:link w:val="HeadingEC1Char"/>
    <w:autoRedefine/>
    <w:qFormat/>
    <w:rsid w:val="000076D3"/>
    <w:pPr>
      <w:ind w:left="360" w:hanging="255"/>
      <w:jc w:val="left"/>
    </w:pPr>
    <w:rPr>
      <w:sz w:val="40"/>
      <w:szCs w:val="40"/>
    </w:rPr>
  </w:style>
  <w:style w:type="character" w:customStyle="1" w:styleId="BodyText2Char">
    <w:name w:val="Body Text 2 Char"/>
    <w:basedOn w:val="DefaultParagraphFont"/>
    <w:link w:val="BodyText2"/>
    <w:rsid w:val="004157A9"/>
    <w:rPr>
      <w:b/>
      <w:sz w:val="28"/>
    </w:rPr>
  </w:style>
  <w:style w:type="character" w:customStyle="1" w:styleId="S1-HeaderChar">
    <w:name w:val="S1-Header Char"/>
    <w:basedOn w:val="BodyText2Char"/>
    <w:link w:val="S1-Header"/>
    <w:rsid w:val="004157A9"/>
    <w:rPr>
      <w:b/>
      <w:sz w:val="28"/>
    </w:rPr>
  </w:style>
  <w:style w:type="character" w:customStyle="1" w:styleId="Style1Char">
    <w:name w:val="Style1 Char"/>
    <w:basedOn w:val="S1-HeaderChar"/>
    <w:link w:val="Style1"/>
    <w:rsid w:val="00666837"/>
    <w:rPr>
      <w:b/>
      <w:sz w:val="24"/>
    </w:rPr>
  </w:style>
  <w:style w:type="paragraph" w:customStyle="1" w:styleId="HeadingEC2">
    <w:name w:val="Heading EC2"/>
    <w:basedOn w:val="Subtitle"/>
    <w:link w:val="HeadingEC2Char"/>
    <w:autoRedefine/>
    <w:qFormat/>
    <w:rsid w:val="00666837"/>
    <w:pPr>
      <w:ind w:left="360" w:hanging="360"/>
      <w:jc w:val="left"/>
    </w:pPr>
    <w:rPr>
      <w:sz w:val="32"/>
      <w:szCs w:val="32"/>
    </w:rPr>
  </w:style>
  <w:style w:type="character" w:customStyle="1" w:styleId="TitleChar">
    <w:name w:val="Title Char"/>
    <w:basedOn w:val="DefaultParagraphFont"/>
    <w:link w:val="Title"/>
    <w:rsid w:val="001F394E"/>
    <w:rPr>
      <w:b/>
      <w:sz w:val="48"/>
    </w:rPr>
  </w:style>
  <w:style w:type="character" w:customStyle="1" w:styleId="HeadingEC1Char">
    <w:name w:val="Heading EC1 Char"/>
    <w:basedOn w:val="TitleChar"/>
    <w:link w:val="HeadingEC1"/>
    <w:rsid w:val="000076D3"/>
    <w:rPr>
      <w:b/>
      <w:sz w:val="40"/>
      <w:szCs w:val="40"/>
    </w:rPr>
  </w:style>
  <w:style w:type="paragraph" w:customStyle="1" w:styleId="HeadingEC3">
    <w:name w:val="Heading EC3"/>
    <w:basedOn w:val="Normal"/>
    <w:link w:val="HeadingEC3Char"/>
    <w:autoRedefine/>
    <w:qFormat/>
    <w:rsid w:val="00666837"/>
    <w:pPr>
      <w:ind w:left="720" w:hanging="360"/>
    </w:pPr>
    <w:rPr>
      <w:b/>
      <w:szCs w:val="24"/>
    </w:rPr>
  </w:style>
  <w:style w:type="character" w:customStyle="1" w:styleId="SubtitleChar">
    <w:name w:val="Subtitle Char"/>
    <w:basedOn w:val="DefaultParagraphFont"/>
    <w:link w:val="Subtitle"/>
    <w:rsid w:val="001F394E"/>
    <w:rPr>
      <w:b/>
      <w:sz w:val="44"/>
    </w:rPr>
  </w:style>
  <w:style w:type="character" w:customStyle="1" w:styleId="HeadingEC2Char">
    <w:name w:val="Heading EC2 Char"/>
    <w:basedOn w:val="SubtitleChar"/>
    <w:link w:val="HeadingEC2"/>
    <w:rsid w:val="00666837"/>
    <w:rPr>
      <w:b/>
      <w:sz w:val="32"/>
      <w:szCs w:val="32"/>
    </w:rPr>
  </w:style>
  <w:style w:type="paragraph" w:customStyle="1" w:styleId="HeadingECT2">
    <w:name w:val="Heading ECT2"/>
    <w:basedOn w:val="HeadingEC2"/>
    <w:link w:val="HeadingECT2Char"/>
    <w:autoRedefine/>
    <w:qFormat/>
    <w:rsid w:val="00666837"/>
  </w:style>
  <w:style w:type="character" w:customStyle="1" w:styleId="HeadingEC3Char">
    <w:name w:val="Heading EC3 Char"/>
    <w:basedOn w:val="DefaultParagraphFont"/>
    <w:link w:val="HeadingEC3"/>
    <w:rsid w:val="00666837"/>
    <w:rPr>
      <w:b/>
      <w:sz w:val="24"/>
      <w:szCs w:val="24"/>
    </w:rPr>
  </w:style>
  <w:style w:type="paragraph" w:customStyle="1" w:styleId="HeadingQT2">
    <w:name w:val="Heading QT2"/>
    <w:basedOn w:val="Normal"/>
    <w:link w:val="HeadingQT2Char"/>
    <w:autoRedefine/>
    <w:qFormat/>
    <w:rsid w:val="007E703B"/>
    <w:pPr>
      <w:ind w:left="1080"/>
      <w:jc w:val="left"/>
    </w:pPr>
    <w:rPr>
      <w:b/>
      <w:sz w:val="28"/>
      <w:szCs w:val="28"/>
    </w:rPr>
  </w:style>
  <w:style w:type="character" w:customStyle="1" w:styleId="HeadingECT2Char">
    <w:name w:val="Heading ECT2 Char"/>
    <w:basedOn w:val="HeadingEC2Char"/>
    <w:link w:val="HeadingECT2"/>
    <w:rsid w:val="00666837"/>
    <w:rPr>
      <w:b/>
      <w:sz w:val="32"/>
      <w:szCs w:val="32"/>
    </w:rPr>
  </w:style>
  <w:style w:type="paragraph" w:customStyle="1" w:styleId="HeadingP1">
    <w:name w:val="Heading P1"/>
    <w:basedOn w:val="Normal"/>
    <w:link w:val="HeadingP1Char"/>
    <w:autoRedefine/>
    <w:qFormat/>
    <w:rsid w:val="00A629B9"/>
    <w:pPr>
      <w:spacing w:after="0"/>
      <w:ind w:right="-11"/>
      <w:jc w:val="center"/>
    </w:pPr>
    <w:rPr>
      <w:b/>
      <w:sz w:val="72"/>
      <w:szCs w:val="72"/>
    </w:rPr>
  </w:style>
  <w:style w:type="character" w:customStyle="1" w:styleId="HeadingQT2Char">
    <w:name w:val="Heading QT2 Char"/>
    <w:basedOn w:val="DefaultParagraphFont"/>
    <w:link w:val="HeadingQT2"/>
    <w:rsid w:val="007E703B"/>
    <w:rPr>
      <w:b/>
      <w:sz w:val="28"/>
      <w:szCs w:val="28"/>
    </w:rPr>
  </w:style>
  <w:style w:type="paragraph" w:customStyle="1" w:styleId="HeadingS1">
    <w:name w:val="Heading S1"/>
    <w:basedOn w:val="Normal"/>
    <w:link w:val="HeadingS1Char"/>
    <w:autoRedefine/>
    <w:qFormat/>
    <w:rsid w:val="0074398F"/>
    <w:pPr>
      <w:jc w:val="center"/>
    </w:pPr>
    <w:rPr>
      <w:b/>
      <w:sz w:val="44"/>
    </w:rPr>
  </w:style>
  <w:style w:type="character" w:customStyle="1" w:styleId="HeadingP1Char">
    <w:name w:val="Heading P1 Char"/>
    <w:basedOn w:val="DefaultParagraphFont"/>
    <w:link w:val="HeadingP1"/>
    <w:rsid w:val="00A629B9"/>
    <w:rPr>
      <w:b/>
      <w:sz w:val="72"/>
      <w:szCs w:val="72"/>
    </w:rPr>
  </w:style>
  <w:style w:type="paragraph" w:customStyle="1" w:styleId="HeaderSR1">
    <w:name w:val="Header SR1"/>
    <w:basedOn w:val="Normal"/>
    <w:link w:val="HeaderSR1Char"/>
    <w:qFormat/>
    <w:rsid w:val="00FC1A83"/>
    <w:pPr>
      <w:jc w:val="center"/>
    </w:pPr>
    <w:rPr>
      <w:b/>
      <w:sz w:val="36"/>
      <w:szCs w:val="36"/>
    </w:rPr>
  </w:style>
  <w:style w:type="character" w:customStyle="1" w:styleId="HeadingS1Char">
    <w:name w:val="Heading S1 Char"/>
    <w:basedOn w:val="DefaultParagraphFont"/>
    <w:link w:val="HeadingS1"/>
    <w:rsid w:val="0074398F"/>
    <w:rPr>
      <w:b/>
      <w:sz w:val="44"/>
    </w:rPr>
  </w:style>
  <w:style w:type="paragraph" w:customStyle="1" w:styleId="HeadeSR2">
    <w:name w:val="Heade SR2"/>
    <w:basedOn w:val="Normal"/>
    <w:link w:val="HeadeSR2Char"/>
    <w:qFormat/>
    <w:rsid w:val="00811901"/>
    <w:pPr>
      <w:jc w:val="center"/>
    </w:pPr>
    <w:rPr>
      <w:b/>
      <w:sz w:val="28"/>
    </w:rPr>
  </w:style>
  <w:style w:type="character" w:customStyle="1" w:styleId="HeaderSR1Char">
    <w:name w:val="Header SR1 Char"/>
    <w:basedOn w:val="DefaultParagraphFont"/>
    <w:link w:val="HeaderSR1"/>
    <w:rsid w:val="00FC1A83"/>
    <w:rPr>
      <w:b/>
      <w:sz w:val="36"/>
      <w:szCs w:val="36"/>
    </w:rPr>
  </w:style>
  <w:style w:type="paragraph" w:customStyle="1" w:styleId="HeaderSR3">
    <w:name w:val="Header SR3"/>
    <w:basedOn w:val="Normal"/>
    <w:link w:val="HeaderSR3Char"/>
    <w:qFormat/>
    <w:rsid w:val="00811901"/>
    <w:pPr>
      <w:jc w:val="center"/>
    </w:pPr>
    <w:rPr>
      <w:b/>
    </w:rPr>
  </w:style>
  <w:style w:type="character" w:customStyle="1" w:styleId="HeadeSR2Char">
    <w:name w:val="Heade SR2 Char"/>
    <w:basedOn w:val="DefaultParagraphFont"/>
    <w:link w:val="HeadeSR2"/>
    <w:rsid w:val="00811901"/>
    <w:rPr>
      <w:b/>
      <w:sz w:val="28"/>
    </w:rPr>
  </w:style>
  <w:style w:type="character" w:customStyle="1" w:styleId="HeaderSR3Char">
    <w:name w:val="Header SR3 Char"/>
    <w:basedOn w:val="DefaultParagraphFont"/>
    <w:link w:val="HeaderSR3"/>
    <w:rsid w:val="00811901"/>
    <w:rPr>
      <w:b/>
      <w:sz w:val="24"/>
    </w:rPr>
  </w:style>
  <w:style w:type="paragraph" w:customStyle="1" w:styleId="StyleHeader2-SubClausesBold">
    <w:name w:val="Style Header 2 - SubClauses + Bold"/>
    <w:basedOn w:val="Header2-SubClauses"/>
    <w:link w:val="StyleHeader2-SubClausesBoldChar"/>
    <w:autoRedefine/>
    <w:rsid w:val="003858D1"/>
    <w:pPr>
      <w:numPr>
        <w:ilvl w:val="1"/>
        <w:numId w:val="31"/>
      </w:numPr>
      <w:tabs>
        <w:tab w:val="num" w:pos="504"/>
      </w:tabs>
      <w:ind w:left="620" w:hanging="634"/>
    </w:pPr>
    <w:rPr>
      <w:b/>
      <w:bCs/>
      <w:szCs w:val="24"/>
      <w:lang w:val="es-ES_tradnl"/>
    </w:rPr>
  </w:style>
  <w:style w:type="character" w:customStyle="1" w:styleId="StyleHeader2-SubClausesBoldChar">
    <w:name w:val="Style Header 2 - SubClauses + Bold Char"/>
    <w:basedOn w:val="DefaultParagraphFont"/>
    <w:link w:val="StyleHeader2-SubClausesBold"/>
    <w:rsid w:val="003858D1"/>
    <w:rPr>
      <w:b/>
      <w:bCs/>
      <w:sz w:val="24"/>
      <w:szCs w:val="24"/>
      <w:lang w:val="es-ES_tradnl"/>
    </w:rPr>
  </w:style>
  <w:style w:type="paragraph" w:customStyle="1" w:styleId="Section1-Clauses">
    <w:name w:val="Section 1-Clauses"/>
    <w:basedOn w:val="Normal"/>
    <w:qFormat/>
    <w:rsid w:val="000D63E8"/>
    <w:pPr>
      <w:spacing w:after="200"/>
      <w:ind w:left="720" w:right="0" w:hanging="360"/>
      <w:jc w:val="left"/>
    </w:pPr>
    <w:rPr>
      <w:b/>
      <w:bCs/>
    </w:rPr>
  </w:style>
  <w:style w:type="paragraph" w:customStyle="1" w:styleId="Section3Heading">
    <w:name w:val="Section 3 Heading"/>
    <w:basedOn w:val="S3-Heading2"/>
    <w:qFormat/>
    <w:rsid w:val="007E703B"/>
    <w:pPr>
      <w:ind w:left="720" w:right="0"/>
    </w:pPr>
    <w:rPr>
      <w:noProof/>
    </w:rPr>
  </w:style>
  <w:style w:type="paragraph" w:customStyle="1" w:styleId="Section3-Heading2">
    <w:name w:val="Section 3 - Heading 2"/>
    <w:basedOn w:val="HeadingQT2"/>
    <w:qFormat/>
    <w:rsid w:val="007E703B"/>
    <w:pPr>
      <w:spacing w:after="200"/>
      <w:ind w:left="0" w:right="0"/>
    </w:pPr>
    <w:rPr>
      <w:sz w:val="24"/>
    </w:rPr>
  </w:style>
  <w:style w:type="paragraph" w:customStyle="1" w:styleId="S4-Heading2">
    <w:name w:val="S4-Heading 2"/>
    <w:basedOn w:val="S4Header"/>
    <w:qFormat/>
    <w:rsid w:val="00E878CB"/>
  </w:style>
  <w:style w:type="paragraph" w:customStyle="1" w:styleId="SectionVII-Heading2">
    <w:name w:val="Section VII - Heading 2"/>
    <w:basedOn w:val="HeadeSR2"/>
    <w:qFormat/>
    <w:rsid w:val="00A53CE8"/>
    <w:pPr>
      <w:spacing w:after="240"/>
      <w:ind w:right="0"/>
    </w:pPr>
  </w:style>
  <w:style w:type="paragraph" w:customStyle="1" w:styleId="SectionHeadings">
    <w:name w:val="Section Headings"/>
    <w:basedOn w:val="Normal"/>
    <w:rsid w:val="000A7561"/>
    <w:pPr>
      <w:spacing w:before="240" w:after="360"/>
      <w:jc w:val="center"/>
    </w:pPr>
    <w:rPr>
      <w:b/>
      <w:sz w:val="44"/>
      <w:szCs w:val="44"/>
    </w:rPr>
  </w:style>
  <w:style w:type="paragraph" w:styleId="ListNumber2">
    <w:name w:val="List Number 2"/>
    <w:basedOn w:val="Normal"/>
    <w:unhideWhenUsed/>
    <w:rsid w:val="00C069DD"/>
    <w:pPr>
      <w:tabs>
        <w:tab w:val="num" w:pos="720"/>
      </w:tabs>
      <w:spacing w:after="0"/>
      <w:ind w:left="720" w:right="0" w:hanging="360"/>
      <w:contextualSpacing/>
    </w:pPr>
  </w:style>
  <w:style w:type="paragraph" w:customStyle="1" w:styleId="SectionIXHeader">
    <w:name w:val="Section IX Header"/>
    <w:basedOn w:val="SectionVHeader"/>
    <w:rsid w:val="00C83D5B"/>
    <w:pPr>
      <w:spacing w:before="60" w:after="60"/>
      <w:ind w:right="0"/>
    </w:pPr>
    <w:rPr>
      <w:szCs w:val="24"/>
    </w:rPr>
  </w:style>
  <w:style w:type="paragraph" w:customStyle="1" w:styleId="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Pr>
      <w:widowControl w:val="0"/>
      <w:tabs>
        <w:tab w:val="left" w:leader="dot" w:pos="8748"/>
      </w:tabs>
      <w:autoSpaceDE w:val="0"/>
      <w:autoSpaceDN w:val="0"/>
      <w:spacing w:after="240"/>
      <w:ind w:right="0"/>
      <w:jc w:val="center"/>
    </w:pPr>
    <w:rPr>
      <w:b/>
      <w:noProof/>
      <w:sz w:val="36"/>
      <w:szCs w:val="24"/>
    </w:rPr>
  </w:style>
  <w:style w:type="paragraph" w:customStyle="1" w:styleId="PlantEvaCriteriaMain">
    <w:name w:val="Plant Eva Criteria Main"/>
    <w:basedOn w:val="Header1-Clauses"/>
    <w:qFormat/>
    <w:rsid w:val="001146CD"/>
    <w:pPr>
      <w:spacing w:after="0"/>
      <w:ind w:right="0"/>
    </w:pPr>
    <w:rPr>
      <w:noProof/>
      <w:color w:val="000000" w:themeColor="text1"/>
    </w:rPr>
  </w:style>
  <w:style w:type="paragraph" w:customStyle="1" w:styleId="PlantSubcriteria">
    <w:name w:val="Plant Subcriteria"/>
    <w:basedOn w:val="Footer"/>
    <w:qFormat/>
    <w:rsid w:val="001146CD"/>
    <w:pPr>
      <w:numPr>
        <w:numId w:val="97"/>
      </w:numPr>
      <w:tabs>
        <w:tab w:val="clear" w:pos="9504"/>
      </w:tabs>
      <w:spacing w:before="0" w:after="0"/>
      <w:ind w:right="0"/>
      <w:jc w:val="both"/>
      <w:outlineLvl w:val="2"/>
    </w:pPr>
    <w:rPr>
      <w:b/>
      <w:noProof/>
      <w:sz w:val="28"/>
      <w:szCs w:val="28"/>
    </w:rPr>
  </w:style>
  <w:style w:type="paragraph" w:customStyle="1" w:styleId="ColorfulList-Accent11">
    <w:name w:val="Colorful List - Accent 11"/>
    <w:basedOn w:val="Normal"/>
    <w:uiPriority w:val="34"/>
    <w:qFormat/>
    <w:rsid w:val="001146CD"/>
    <w:pPr>
      <w:spacing w:after="0"/>
      <w:ind w:left="720" w:right="0"/>
      <w:contextualSpacing/>
      <w:jc w:val="left"/>
    </w:pPr>
  </w:style>
  <w:style w:type="character" w:styleId="EndnoteReference">
    <w:name w:val="endnote reference"/>
    <w:basedOn w:val="DefaultParagraphFont"/>
    <w:rsid w:val="001146CD"/>
    <w:rPr>
      <w:vertAlign w:val="superscript"/>
    </w:rPr>
  </w:style>
  <w:style w:type="paragraph" w:customStyle="1" w:styleId="SectionVHeading2">
    <w:name w:val="Section V. Heading 2"/>
    <w:basedOn w:val="SectionVHeader"/>
    <w:rsid w:val="001146CD"/>
    <w:pPr>
      <w:spacing w:before="120" w:after="200"/>
      <w:ind w:right="0"/>
    </w:pPr>
    <w:rPr>
      <w:sz w:val="28"/>
      <w:szCs w:val="24"/>
      <w:lang w:val="es-ES_tradnl"/>
    </w:rPr>
  </w:style>
  <w:style w:type="paragraph" w:customStyle="1" w:styleId="Style17">
    <w:name w:val="Style 17"/>
    <w:basedOn w:val="Normal"/>
    <w:rsid w:val="001146CD"/>
    <w:pPr>
      <w:widowControl w:val="0"/>
      <w:autoSpaceDE w:val="0"/>
      <w:autoSpaceDN w:val="0"/>
      <w:spacing w:before="60" w:after="60" w:line="264" w:lineRule="exact"/>
      <w:ind w:left="576" w:right="0"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1146CD"/>
    <w:pPr>
      <w:spacing w:after="0"/>
      <w:ind w:right="0"/>
      <w:jc w:val="left"/>
    </w:pPr>
    <w:rPr>
      <w:rFonts w:ascii="Times New Roman Bold" w:hAnsi="Times New Roman Bold"/>
      <w:b/>
      <w:noProof/>
      <w:sz w:val="28"/>
      <w:szCs w:val="24"/>
    </w:rPr>
  </w:style>
  <w:style w:type="character" w:customStyle="1" w:styleId="SubheaderTechnicalPartofEvaluationChar">
    <w:name w:val="Subheader Technical Part of Evaluation Char"/>
    <w:basedOn w:val="DefaultParagraphFont"/>
    <w:link w:val="SubheaderTechnicalPartofEvaluation"/>
    <w:rsid w:val="001146CD"/>
    <w:rPr>
      <w:rFonts w:ascii="Times New Roman Bold" w:hAnsi="Times New Roman Bold"/>
      <w:b/>
      <w:noProof/>
      <w:sz w:val="28"/>
      <w:szCs w:val="24"/>
    </w:rPr>
  </w:style>
  <w:style w:type="paragraph" w:customStyle="1" w:styleId="SectionXHeading">
    <w:name w:val="Section X Heading"/>
    <w:basedOn w:val="Normal"/>
    <w:rsid w:val="00CA0739"/>
    <w:pPr>
      <w:spacing w:before="240" w:after="240"/>
      <w:ind w:right="0"/>
      <w:jc w:val="center"/>
    </w:pPr>
    <w:rPr>
      <w:rFonts w:ascii="Times New Roman Bold" w:hAnsi="Times New Roman Bold"/>
      <w:b/>
      <w:sz w:val="36"/>
      <w:szCs w:val="24"/>
    </w:rPr>
  </w:style>
  <w:style w:type="character" w:customStyle="1" w:styleId="StyleHeader2-SubClausesItalicChar">
    <w:name w:val="Style Header 2 - SubClauses + Italic Char"/>
    <w:rsid w:val="004B42C6"/>
    <w:rPr>
      <w:rFonts w:cs="Arial"/>
      <w:i/>
      <w:iCs/>
      <w:sz w:val="24"/>
      <w:szCs w:val="24"/>
      <w:lang w:val="en-US" w:eastAsia="en-US" w:bidi="ar-SA"/>
    </w:rPr>
  </w:style>
  <w:style w:type="paragraph" w:customStyle="1" w:styleId="EvaluationCriteria">
    <w:name w:val="Evaluation Criteria"/>
    <w:basedOn w:val="Normal"/>
    <w:link w:val="EvaluationCriteriaChar"/>
    <w:qFormat/>
    <w:rsid w:val="008E1160"/>
    <w:pPr>
      <w:spacing w:before="60" w:after="60"/>
      <w:ind w:right="0"/>
      <w:jc w:val="left"/>
    </w:pPr>
    <w:rPr>
      <w:b/>
      <w:szCs w:val="24"/>
    </w:rPr>
  </w:style>
  <w:style w:type="character" w:customStyle="1" w:styleId="EvaluationCriteriaChar">
    <w:name w:val="Evaluation Criteria Char"/>
    <w:basedOn w:val="DefaultParagraphFont"/>
    <w:link w:val="EvaluationCriteria"/>
    <w:rsid w:val="008E1160"/>
    <w:rPr>
      <w:b/>
      <w:sz w:val="24"/>
      <w:szCs w:val="24"/>
    </w:rPr>
  </w:style>
  <w:style w:type="paragraph" w:customStyle="1" w:styleId="SubEvaCriteria">
    <w:name w:val="Sub Eva Criteria"/>
    <w:basedOn w:val="Normal"/>
    <w:autoRedefine/>
    <w:qFormat/>
    <w:rsid w:val="00493869"/>
    <w:pPr>
      <w:spacing w:before="240" w:after="120"/>
      <w:ind w:left="720" w:right="0" w:hanging="360"/>
    </w:pPr>
    <w:rPr>
      <w:rFonts w:ascii="Segoe UI Symbol" w:hAnsi="Segoe UI Symbol"/>
      <w:b/>
      <w:bCs/>
      <w:color w:val="000000" w:themeColor="text1"/>
      <w:szCs w:val="24"/>
    </w:rPr>
  </w:style>
  <w:style w:type="paragraph" w:customStyle="1" w:styleId="HeaderEC2">
    <w:name w:val="Header EC2"/>
    <w:basedOn w:val="Normal"/>
    <w:link w:val="HeaderEC2Char"/>
    <w:qFormat/>
    <w:rsid w:val="001209EF"/>
    <w:pPr>
      <w:spacing w:after="0"/>
      <w:ind w:left="720" w:right="0"/>
    </w:pPr>
    <w:rPr>
      <w:b/>
      <w:szCs w:val="24"/>
    </w:rPr>
  </w:style>
  <w:style w:type="character" w:customStyle="1" w:styleId="HeaderEC2Char">
    <w:name w:val="Header EC2 Char"/>
    <w:basedOn w:val="DefaultParagraphFont"/>
    <w:link w:val="HeaderEC2"/>
    <w:rsid w:val="001209EF"/>
    <w:rPr>
      <w:b/>
      <w:sz w:val="24"/>
      <w:szCs w:val="24"/>
    </w:rPr>
  </w:style>
  <w:style w:type="paragraph" w:customStyle="1" w:styleId="S3h2">
    <w:name w:val="S3 h2"/>
    <w:basedOn w:val="ListParagraph"/>
    <w:link w:val="S3h2Char"/>
    <w:qFormat/>
    <w:rsid w:val="003F0E08"/>
    <w:pPr>
      <w:numPr>
        <w:numId w:val="105"/>
      </w:numPr>
      <w:spacing w:before="240" w:after="120"/>
      <w:ind w:right="0"/>
      <w:contextualSpacing w:val="0"/>
    </w:pPr>
    <w:rPr>
      <w:b/>
      <w:sz w:val="28"/>
      <w:szCs w:val="24"/>
    </w:rPr>
  </w:style>
  <w:style w:type="character" w:customStyle="1" w:styleId="S3h2Char">
    <w:name w:val="S3 h2 Char"/>
    <w:basedOn w:val="ListParagraphChar"/>
    <w:link w:val="S3h2"/>
    <w:rsid w:val="003F0E08"/>
    <w:rPr>
      <w:b/>
      <w:sz w:val="28"/>
      <w:szCs w:val="24"/>
    </w:rPr>
  </w:style>
  <w:style w:type="table" w:customStyle="1" w:styleId="TableGrid1">
    <w:name w:val="Table Grid1"/>
    <w:basedOn w:val="TableNormal"/>
    <w:next w:val="TableGrid"/>
    <w:uiPriority w:val="39"/>
    <w:rsid w:val="003821E6"/>
    <w:pPr>
      <w:spacing w:after="0"/>
      <w:ind w:right="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nhideWhenUsed/>
    <w:rsid w:val="00ED5919"/>
    <w:pPr>
      <w:numPr>
        <w:numId w:val="127"/>
      </w:numPr>
      <w:contextualSpacing/>
    </w:pPr>
  </w:style>
  <w:style w:type="paragraph" w:customStyle="1" w:styleId="Head20">
    <w:name w:val="Head2"/>
    <w:basedOn w:val="Normal"/>
    <w:rsid w:val="00ED5919"/>
    <w:pPr>
      <w:keepNext/>
      <w:suppressAutoHyphens/>
      <w:spacing w:before="100" w:after="100"/>
      <w:ind w:right="0"/>
      <w:jc w:val="left"/>
    </w:pPr>
    <w:rPr>
      <w:rFonts w:ascii="Times New Roman Bold" w:hAnsi="Times New Roman Bold"/>
      <w:b/>
    </w:rPr>
  </w:style>
  <w:style w:type="paragraph" w:customStyle="1" w:styleId="ListTwo">
    <w:name w:val="ListTwo"/>
    <w:basedOn w:val="ListNumber2"/>
    <w:rsid w:val="00ED5919"/>
    <w:pPr>
      <w:tabs>
        <w:tab w:val="clear" w:pos="720"/>
        <w:tab w:val="num" w:pos="1080"/>
      </w:tabs>
      <w:spacing w:before="120" w:after="120"/>
      <w:ind w:left="1080" w:hanging="540"/>
      <w:contextualSpacing w:val="0"/>
    </w:pPr>
    <w:rPr>
      <w:rFonts w:ascii="Arial" w:hAnsi="Arial"/>
      <w:szCs w:val="24"/>
      <w:lang w:val="en-GB"/>
    </w:rPr>
  </w:style>
  <w:style w:type="paragraph" w:customStyle="1" w:styleId="CM33">
    <w:name w:val="CM33"/>
    <w:basedOn w:val="Normal"/>
    <w:next w:val="Normal"/>
    <w:rsid w:val="00ED5919"/>
    <w:pPr>
      <w:autoSpaceDE w:val="0"/>
      <w:autoSpaceDN w:val="0"/>
      <w:adjustRightInd w:val="0"/>
      <w:spacing w:before="120" w:after="120"/>
      <w:ind w:right="0" w:firstLine="936"/>
    </w:pPr>
    <w:rPr>
      <w:rFonts w:ascii="Arial" w:hAnsi="Arial"/>
      <w:szCs w:val="24"/>
      <w:lang w:val="en-GB" w:eastAsia="fr-FR"/>
    </w:rPr>
  </w:style>
  <w:style w:type="character" w:customStyle="1" w:styleId="Mentionnonrsolue1">
    <w:name w:val="Mention non résolue1"/>
    <w:basedOn w:val="DefaultParagraphFont"/>
    <w:uiPriority w:val="99"/>
    <w:semiHidden/>
    <w:unhideWhenUsed/>
    <w:rsid w:val="007B0933"/>
    <w:rPr>
      <w:color w:val="605E5C"/>
      <w:shd w:val="clear" w:color="auto" w:fill="E1DFDD"/>
    </w:rPr>
  </w:style>
  <w:style w:type="character" w:styleId="UnresolvedMention">
    <w:name w:val="Unresolved Mention"/>
    <w:basedOn w:val="DefaultParagraphFont"/>
    <w:uiPriority w:val="99"/>
    <w:semiHidden/>
    <w:unhideWhenUsed/>
    <w:rsid w:val="00437608"/>
    <w:rPr>
      <w:color w:val="605E5C"/>
      <w:shd w:val="clear" w:color="auto" w:fill="E1DFDD"/>
    </w:rPr>
  </w:style>
  <w:style w:type="paragraph" w:customStyle="1" w:styleId="Style2">
    <w:name w:val="Style2"/>
    <w:basedOn w:val="Heading2"/>
    <w:link w:val="Style2Char"/>
    <w:qFormat/>
    <w:rsid w:val="00227251"/>
    <w:pPr>
      <w:jc w:val="left"/>
    </w:pPr>
    <w:rPr>
      <w:rFonts w:ascii="Segoe UI Symbol" w:hAnsi="Segoe UI Symbol"/>
      <w:sz w:val="24"/>
      <w:szCs w:val="24"/>
    </w:rPr>
  </w:style>
  <w:style w:type="paragraph" w:customStyle="1" w:styleId="Style3">
    <w:name w:val="Style3"/>
    <w:basedOn w:val="Heading2"/>
    <w:link w:val="Style3Char"/>
    <w:qFormat/>
    <w:rsid w:val="00227251"/>
    <w:pPr>
      <w:jc w:val="left"/>
    </w:pPr>
    <w:rPr>
      <w:rFonts w:ascii="Segoe UI Symbol" w:hAnsi="Segoe UI Symbol"/>
      <w:sz w:val="24"/>
      <w:szCs w:val="24"/>
    </w:rPr>
  </w:style>
  <w:style w:type="character" w:customStyle="1" w:styleId="Style2Char">
    <w:name w:val="Style2 Char"/>
    <w:basedOn w:val="Heading2Char"/>
    <w:link w:val="Style2"/>
    <w:rsid w:val="00227251"/>
    <w:rPr>
      <w:rFonts w:ascii="Segoe UI Symbol" w:hAnsi="Segoe UI Symbol"/>
      <w:b/>
      <w:sz w:val="24"/>
      <w:szCs w:val="24"/>
    </w:rPr>
  </w:style>
  <w:style w:type="character" w:customStyle="1" w:styleId="Style3Char">
    <w:name w:val="Style3 Char"/>
    <w:basedOn w:val="Heading2Char"/>
    <w:link w:val="Style3"/>
    <w:rsid w:val="00227251"/>
    <w:rPr>
      <w:rFonts w:ascii="Segoe UI Symbol" w:hAnsi="Segoe UI Symbol"/>
      <w:b/>
      <w:sz w:val="24"/>
      <w:szCs w:val="24"/>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337D8F"/>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337D8F"/>
    <w:pPr>
      <w:widowControl w:val="0"/>
      <w:shd w:val="clear" w:color="auto" w:fill="FFFFFF"/>
      <w:spacing w:after="0" w:line="240" w:lineRule="atLeast"/>
      <w:ind w:right="0"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5D379F"/>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5D379F"/>
    <w:pPr>
      <w:widowControl w:val="0"/>
      <w:shd w:val="clear" w:color="auto" w:fill="FFFFFF"/>
      <w:spacing w:before="300" w:after="0" w:line="288" w:lineRule="exact"/>
      <w:ind w:right="0" w:hanging="440"/>
    </w:pPr>
    <w:rPr>
      <w:sz w:val="20"/>
    </w:rPr>
  </w:style>
  <w:style w:type="character" w:styleId="Mention">
    <w:name w:val="Mention"/>
    <w:basedOn w:val="DefaultParagraphFont"/>
    <w:uiPriority w:val="99"/>
    <w:unhideWhenUsed/>
    <w:rsid w:val="00B202F4"/>
    <w:rPr>
      <w:color w:val="2B579A"/>
      <w:shd w:val="clear" w:color="auto" w:fill="E1DFDD"/>
    </w:rPr>
  </w:style>
  <w:style w:type="table" w:customStyle="1" w:styleId="TableGrid2">
    <w:name w:val="Table Grid2"/>
    <w:basedOn w:val="TableNormal"/>
    <w:next w:val="TableGrid"/>
    <w:uiPriority w:val="39"/>
    <w:rsid w:val="007A0470"/>
    <w:pPr>
      <w:spacing w:after="0"/>
      <w:ind w:right="0"/>
      <w:jc w:val="left"/>
    </w:pPr>
    <w:rPr>
      <w:rFonts w:ascii="Calibri" w:eastAsia="Aptos" w:hAnsi="Calibri" w:cs="Arial"/>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9932">
      <w:bodyDiv w:val="1"/>
      <w:marLeft w:val="0"/>
      <w:marRight w:val="0"/>
      <w:marTop w:val="0"/>
      <w:marBottom w:val="0"/>
      <w:divBdr>
        <w:top w:val="none" w:sz="0" w:space="0" w:color="auto"/>
        <w:left w:val="none" w:sz="0" w:space="0" w:color="auto"/>
        <w:bottom w:val="none" w:sz="0" w:space="0" w:color="auto"/>
        <w:right w:val="none" w:sz="0" w:space="0" w:color="auto"/>
      </w:divBdr>
    </w:div>
    <w:div w:id="36592522">
      <w:bodyDiv w:val="1"/>
      <w:marLeft w:val="0"/>
      <w:marRight w:val="0"/>
      <w:marTop w:val="0"/>
      <w:marBottom w:val="0"/>
      <w:divBdr>
        <w:top w:val="none" w:sz="0" w:space="0" w:color="auto"/>
        <w:left w:val="none" w:sz="0" w:space="0" w:color="auto"/>
        <w:bottom w:val="none" w:sz="0" w:space="0" w:color="auto"/>
        <w:right w:val="none" w:sz="0" w:space="0" w:color="auto"/>
      </w:divBdr>
    </w:div>
    <w:div w:id="40137190">
      <w:bodyDiv w:val="1"/>
      <w:marLeft w:val="0"/>
      <w:marRight w:val="0"/>
      <w:marTop w:val="0"/>
      <w:marBottom w:val="0"/>
      <w:divBdr>
        <w:top w:val="none" w:sz="0" w:space="0" w:color="auto"/>
        <w:left w:val="none" w:sz="0" w:space="0" w:color="auto"/>
        <w:bottom w:val="none" w:sz="0" w:space="0" w:color="auto"/>
        <w:right w:val="none" w:sz="0" w:space="0" w:color="auto"/>
      </w:divBdr>
    </w:div>
    <w:div w:id="102041890">
      <w:bodyDiv w:val="1"/>
      <w:marLeft w:val="0"/>
      <w:marRight w:val="0"/>
      <w:marTop w:val="0"/>
      <w:marBottom w:val="0"/>
      <w:divBdr>
        <w:top w:val="none" w:sz="0" w:space="0" w:color="auto"/>
        <w:left w:val="none" w:sz="0" w:space="0" w:color="auto"/>
        <w:bottom w:val="none" w:sz="0" w:space="0" w:color="auto"/>
        <w:right w:val="none" w:sz="0" w:space="0" w:color="auto"/>
      </w:divBdr>
    </w:div>
    <w:div w:id="106629394">
      <w:bodyDiv w:val="1"/>
      <w:marLeft w:val="0"/>
      <w:marRight w:val="0"/>
      <w:marTop w:val="0"/>
      <w:marBottom w:val="0"/>
      <w:divBdr>
        <w:top w:val="none" w:sz="0" w:space="0" w:color="auto"/>
        <w:left w:val="none" w:sz="0" w:space="0" w:color="auto"/>
        <w:bottom w:val="none" w:sz="0" w:space="0" w:color="auto"/>
        <w:right w:val="none" w:sz="0" w:space="0" w:color="auto"/>
      </w:divBdr>
    </w:div>
    <w:div w:id="236792841">
      <w:bodyDiv w:val="1"/>
      <w:marLeft w:val="0"/>
      <w:marRight w:val="0"/>
      <w:marTop w:val="0"/>
      <w:marBottom w:val="0"/>
      <w:divBdr>
        <w:top w:val="none" w:sz="0" w:space="0" w:color="auto"/>
        <w:left w:val="none" w:sz="0" w:space="0" w:color="auto"/>
        <w:bottom w:val="none" w:sz="0" w:space="0" w:color="auto"/>
        <w:right w:val="none" w:sz="0" w:space="0" w:color="auto"/>
      </w:divBdr>
    </w:div>
    <w:div w:id="405568330">
      <w:bodyDiv w:val="1"/>
      <w:marLeft w:val="0"/>
      <w:marRight w:val="0"/>
      <w:marTop w:val="0"/>
      <w:marBottom w:val="0"/>
      <w:divBdr>
        <w:top w:val="none" w:sz="0" w:space="0" w:color="auto"/>
        <w:left w:val="none" w:sz="0" w:space="0" w:color="auto"/>
        <w:bottom w:val="none" w:sz="0" w:space="0" w:color="auto"/>
        <w:right w:val="none" w:sz="0" w:space="0" w:color="auto"/>
      </w:divBdr>
    </w:div>
    <w:div w:id="455106527">
      <w:bodyDiv w:val="1"/>
      <w:marLeft w:val="0"/>
      <w:marRight w:val="0"/>
      <w:marTop w:val="0"/>
      <w:marBottom w:val="0"/>
      <w:divBdr>
        <w:top w:val="none" w:sz="0" w:space="0" w:color="auto"/>
        <w:left w:val="none" w:sz="0" w:space="0" w:color="auto"/>
        <w:bottom w:val="none" w:sz="0" w:space="0" w:color="auto"/>
        <w:right w:val="none" w:sz="0" w:space="0" w:color="auto"/>
      </w:divBdr>
    </w:div>
    <w:div w:id="490633815">
      <w:bodyDiv w:val="1"/>
      <w:marLeft w:val="0"/>
      <w:marRight w:val="0"/>
      <w:marTop w:val="0"/>
      <w:marBottom w:val="0"/>
      <w:divBdr>
        <w:top w:val="none" w:sz="0" w:space="0" w:color="auto"/>
        <w:left w:val="none" w:sz="0" w:space="0" w:color="auto"/>
        <w:bottom w:val="none" w:sz="0" w:space="0" w:color="auto"/>
        <w:right w:val="none" w:sz="0" w:space="0" w:color="auto"/>
      </w:divBdr>
    </w:div>
    <w:div w:id="495337987">
      <w:bodyDiv w:val="1"/>
      <w:marLeft w:val="0"/>
      <w:marRight w:val="0"/>
      <w:marTop w:val="0"/>
      <w:marBottom w:val="0"/>
      <w:divBdr>
        <w:top w:val="none" w:sz="0" w:space="0" w:color="auto"/>
        <w:left w:val="none" w:sz="0" w:space="0" w:color="auto"/>
        <w:bottom w:val="none" w:sz="0" w:space="0" w:color="auto"/>
        <w:right w:val="none" w:sz="0" w:space="0" w:color="auto"/>
      </w:divBdr>
    </w:div>
    <w:div w:id="501242093">
      <w:bodyDiv w:val="1"/>
      <w:marLeft w:val="0"/>
      <w:marRight w:val="0"/>
      <w:marTop w:val="0"/>
      <w:marBottom w:val="0"/>
      <w:divBdr>
        <w:top w:val="none" w:sz="0" w:space="0" w:color="auto"/>
        <w:left w:val="none" w:sz="0" w:space="0" w:color="auto"/>
        <w:bottom w:val="none" w:sz="0" w:space="0" w:color="auto"/>
        <w:right w:val="none" w:sz="0" w:space="0" w:color="auto"/>
      </w:divBdr>
    </w:div>
    <w:div w:id="682241865">
      <w:bodyDiv w:val="1"/>
      <w:marLeft w:val="0"/>
      <w:marRight w:val="0"/>
      <w:marTop w:val="0"/>
      <w:marBottom w:val="0"/>
      <w:divBdr>
        <w:top w:val="none" w:sz="0" w:space="0" w:color="auto"/>
        <w:left w:val="none" w:sz="0" w:space="0" w:color="auto"/>
        <w:bottom w:val="none" w:sz="0" w:space="0" w:color="auto"/>
        <w:right w:val="none" w:sz="0" w:space="0" w:color="auto"/>
      </w:divBdr>
    </w:div>
    <w:div w:id="745565844">
      <w:bodyDiv w:val="1"/>
      <w:marLeft w:val="0"/>
      <w:marRight w:val="0"/>
      <w:marTop w:val="0"/>
      <w:marBottom w:val="0"/>
      <w:divBdr>
        <w:top w:val="none" w:sz="0" w:space="0" w:color="auto"/>
        <w:left w:val="none" w:sz="0" w:space="0" w:color="auto"/>
        <w:bottom w:val="none" w:sz="0" w:space="0" w:color="auto"/>
        <w:right w:val="none" w:sz="0" w:space="0" w:color="auto"/>
      </w:divBdr>
    </w:div>
    <w:div w:id="834420168">
      <w:bodyDiv w:val="1"/>
      <w:marLeft w:val="0"/>
      <w:marRight w:val="0"/>
      <w:marTop w:val="0"/>
      <w:marBottom w:val="0"/>
      <w:divBdr>
        <w:top w:val="none" w:sz="0" w:space="0" w:color="auto"/>
        <w:left w:val="none" w:sz="0" w:space="0" w:color="auto"/>
        <w:bottom w:val="none" w:sz="0" w:space="0" w:color="auto"/>
        <w:right w:val="none" w:sz="0" w:space="0" w:color="auto"/>
      </w:divBdr>
    </w:div>
    <w:div w:id="857423249">
      <w:bodyDiv w:val="1"/>
      <w:marLeft w:val="0"/>
      <w:marRight w:val="0"/>
      <w:marTop w:val="0"/>
      <w:marBottom w:val="0"/>
      <w:divBdr>
        <w:top w:val="none" w:sz="0" w:space="0" w:color="auto"/>
        <w:left w:val="none" w:sz="0" w:space="0" w:color="auto"/>
        <w:bottom w:val="none" w:sz="0" w:space="0" w:color="auto"/>
        <w:right w:val="none" w:sz="0" w:space="0" w:color="auto"/>
      </w:divBdr>
    </w:div>
    <w:div w:id="970211918">
      <w:bodyDiv w:val="1"/>
      <w:marLeft w:val="0"/>
      <w:marRight w:val="0"/>
      <w:marTop w:val="0"/>
      <w:marBottom w:val="0"/>
      <w:divBdr>
        <w:top w:val="none" w:sz="0" w:space="0" w:color="auto"/>
        <w:left w:val="none" w:sz="0" w:space="0" w:color="auto"/>
        <w:bottom w:val="none" w:sz="0" w:space="0" w:color="auto"/>
        <w:right w:val="none" w:sz="0" w:space="0" w:color="auto"/>
      </w:divBdr>
    </w:div>
    <w:div w:id="995651502">
      <w:bodyDiv w:val="1"/>
      <w:marLeft w:val="0"/>
      <w:marRight w:val="0"/>
      <w:marTop w:val="0"/>
      <w:marBottom w:val="0"/>
      <w:divBdr>
        <w:top w:val="none" w:sz="0" w:space="0" w:color="auto"/>
        <w:left w:val="none" w:sz="0" w:space="0" w:color="auto"/>
        <w:bottom w:val="none" w:sz="0" w:space="0" w:color="auto"/>
        <w:right w:val="none" w:sz="0" w:space="0" w:color="auto"/>
      </w:divBdr>
    </w:div>
    <w:div w:id="1011685878">
      <w:bodyDiv w:val="1"/>
      <w:marLeft w:val="0"/>
      <w:marRight w:val="0"/>
      <w:marTop w:val="0"/>
      <w:marBottom w:val="0"/>
      <w:divBdr>
        <w:top w:val="none" w:sz="0" w:space="0" w:color="auto"/>
        <w:left w:val="none" w:sz="0" w:space="0" w:color="auto"/>
        <w:bottom w:val="none" w:sz="0" w:space="0" w:color="auto"/>
        <w:right w:val="none" w:sz="0" w:space="0" w:color="auto"/>
      </w:divBdr>
    </w:div>
    <w:div w:id="1027486232">
      <w:bodyDiv w:val="1"/>
      <w:marLeft w:val="0"/>
      <w:marRight w:val="0"/>
      <w:marTop w:val="0"/>
      <w:marBottom w:val="0"/>
      <w:divBdr>
        <w:top w:val="none" w:sz="0" w:space="0" w:color="auto"/>
        <w:left w:val="none" w:sz="0" w:space="0" w:color="auto"/>
        <w:bottom w:val="none" w:sz="0" w:space="0" w:color="auto"/>
        <w:right w:val="none" w:sz="0" w:space="0" w:color="auto"/>
      </w:divBdr>
    </w:div>
    <w:div w:id="1253053295">
      <w:bodyDiv w:val="1"/>
      <w:marLeft w:val="0"/>
      <w:marRight w:val="0"/>
      <w:marTop w:val="0"/>
      <w:marBottom w:val="0"/>
      <w:divBdr>
        <w:top w:val="none" w:sz="0" w:space="0" w:color="auto"/>
        <w:left w:val="none" w:sz="0" w:space="0" w:color="auto"/>
        <w:bottom w:val="none" w:sz="0" w:space="0" w:color="auto"/>
        <w:right w:val="none" w:sz="0" w:space="0" w:color="auto"/>
      </w:divBdr>
    </w:div>
    <w:div w:id="1306667936">
      <w:bodyDiv w:val="1"/>
      <w:marLeft w:val="0"/>
      <w:marRight w:val="0"/>
      <w:marTop w:val="0"/>
      <w:marBottom w:val="0"/>
      <w:divBdr>
        <w:top w:val="none" w:sz="0" w:space="0" w:color="auto"/>
        <w:left w:val="none" w:sz="0" w:space="0" w:color="auto"/>
        <w:bottom w:val="none" w:sz="0" w:space="0" w:color="auto"/>
        <w:right w:val="none" w:sz="0" w:space="0" w:color="auto"/>
      </w:divBdr>
    </w:div>
    <w:div w:id="1335297938">
      <w:bodyDiv w:val="1"/>
      <w:marLeft w:val="0"/>
      <w:marRight w:val="0"/>
      <w:marTop w:val="0"/>
      <w:marBottom w:val="0"/>
      <w:divBdr>
        <w:top w:val="none" w:sz="0" w:space="0" w:color="auto"/>
        <w:left w:val="none" w:sz="0" w:space="0" w:color="auto"/>
        <w:bottom w:val="none" w:sz="0" w:space="0" w:color="auto"/>
        <w:right w:val="none" w:sz="0" w:space="0" w:color="auto"/>
      </w:divBdr>
    </w:div>
    <w:div w:id="1369069346">
      <w:bodyDiv w:val="1"/>
      <w:marLeft w:val="0"/>
      <w:marRight w:val="0"/>
      <w:marTop w:val="0"/>
      <w:marBottom w:val="0"/>
      <w:divBdr>
        <w:top w:val="none" w:sz="0" w:space="0" w:color="auto"/>
        <w:left w:val="none" w:sz="0" w:space="0" w:color="auto"/>
        <w:bottom w:val="none" w:sz="0" w:space="0" w:color="auto"/>
        <w:right w:val="none" w:sz="0" w:space="0" w:color="auto"/>
      </w:divBdr>
    </w:div>
    <w:div w:id="1370494836">
      <w:bodyDiv w:val="1"/>
      <w:marLeft w:val="0"/>
      <w:marRight w:val="0"/>
      <w:marTop w:val="0"/>
      <w:marBottom w:val="0"/>
      <w:divBdr>
        <w:top w:val="none" w:sz="0" w:space="0" w:color="auto"/>
        <w:left w:val="none" w:sz="0" w:space="0" w:color="auto"/>
        <w:bottom w:val="none" w:sz="0" w:space="0" w:color="auto"/>
        <w:right w:val="none" w:sz="0" w:space="0" w:color="auto"/>
      </w:divBdr>
    </w:div>
    <w:div w:id="1549226545">
      <w:bodyDiv w:val="1"/>
      <w:marLeft w:val="0"/>
      <w:marRight w:val="0"/>
      <w:marTop w:val="0"/>
      <w:marBottom w:val="0"/>
      <w:divBdr>
        <w:top w:val="none" w:sz="0" w:space="0" w:color="auto"/>
        <w:left w:val="none" w:sz="0" w:space="0" w:color="auto"/>
        <w:bottom w:val="none" w:sz="0" w:space="0" w:color="auto"/>
        <w:right w:val="none" w:sz="0" w:space="0" w:color="auto"/>
      </w:divBdr>
    </w:div>
    <w:div w:id="1632786181">
      <w:bodyDiv w:val="1"/>
      <w:marLeft w:val="0"/>
      <w:marRight w:val="0"/>
      <w:marTop w:val="0"/>
      <w:marBottom w:val="0"/>
      <w:divBdr>
        <w:top w:val="none" w:sz="0" w:space="0" w:color="auto"/>
        <w:left w:val="none" w:sz="0" w:space="0" w:color="auto"/>
        <w:bottom w:val="none" w:sz="0" w:space="0" w:color="auto"/>
        <w:right w:val="none" w:sz="0" w:space="0" w:color="auto"/>
      </w:divBdr>
    </w:div>
    <w:div w:id="1638799154">
      <w:bodyDiv w:val="1"/>
      <w:marLeft w:val="0"/>
      <w:marRight w:val="0"/>
      <w:marTop w:val="0"/>
      <w:marBottom w:val="0"/>
      <w:divBdr>
        <w:top w:val="none" w:sz="0" w:space="0" w:color="auto"/>
        <w:left w:val="none" w:sz="0" w:space="0" w:color="auto"/>
        <w:bottom w:val="none" w:sz="0" w:space="0" w:color="auto"/>
        <w:right w:val="none" w:sz="0" w:space="0" w:color="auto"/>
      </w:divBdr>
      <w:divsChild>
        <w:div w:id="398138846">
          <w:marLeft w:val="0"/>
          <w:marRight w:val="0"/>
          <w:marTop w:val="0"/>
          <w:marBottom w:val="0"/>
          <w:divBdr>
            <w:top w:val="none" w:sz="0" w:space="0" w:color="auto"/>
            <w:left w:val="none" w:sz="0" w:space="0" w:color="auto"/>
            <w:bottom w:val="none" w:sz="0" w:space="0" w:color="auto"/>
            <w:right w:val="none" w:sz="0" w:space="0" w:color="auto"/>
          </w:divBdr>
          <w:divsChild>
            <w:div w:id="554896562">
              <w:marLeft w:val="0"/>
              <w:marRight w:val="0"/>
              <w:marTop w:val="0"/>
              <w:marBottom w:val="0"/>
              <w:divBdr>
                <w:top w:val="none" w:sz="0" w:space="0" w:color="auto"/>
                <w:left w:val="none" w:sz="0" w:space="0" w:color="auto"/>
                <w:bottom w:val="none" w:sz="0" w:space="0" w:color="auto"/>
                <w:right w:val="none" w:sz="0" w:space="0" w:color="auto"/>
              </w:divBdr>
            </w:div>
          </w:divsChild>
        </w:div>
        <w:div w:id="1683117983">
          <w:marLeft w:val="0"/>
          <w:marRight w:val="0"/>
          <w:marTop w:val="0"/>
          <w:marBottom w:val="0"/>
          <w:divBdr>
            <w:top w:val="none" w:sz="0" w:space="0" w:color="auto"/>
            <w:left w:val="none" w:sz="0" w:space="0" w:color="auto"/>
            <w:bottom w:val="none" w:sz="0" w:space="0" w:color="auto"/>
            <w:right w:val="none" w:sz="0" w:space="0" w:color="auto"/>
          </w:divBdr>
          <w:divsChild>
            <w:div w:id="17168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65295">
      <w:bodyDiv w:val="1"/>
      <w:marLeft w:val="0"/>
      <w:marRight w:val="0"/>
      <w:marTop w:val="0"/>
      <w:marBottom w:val="0"/>
      <w:divBdr>
        <w:top w:val="none" w:sz="0" w:space="0" w:color="auto"/>
        <w:left w:val="none" w:sz="0" w:space="0" w:color="auto"/>
        <w:bottom w:val="none" w:sz="0" w:space="0" w:color="auto"/>
        <w:right w:val="none" w:sz="0" w:space="0" w:color="auto"/>
      </w:divBdr>
    </w:div>
    <w:div w:id="1780564013">
      <w:bodyDiv w:val="1"/>
      <w:marLeft w:val="0"/>
      <w:marRight w:val="0"/>
      <w:marTop w:val="0"/>
      <w:marBottom w:val="0"/>
      <w:divBdr>
        <w:top w:val="none" w:sz="0" w:space="0" w:color="auto"/>
        <w:left w:val="none" w:sz="0" w:space="0" w:color="auto"/>
        <w:bottom w:val="none" w:sz="0" w:space="0" w:color="auto"/>
        <w:right w:val="none" w:sz="0" w:space="0" w:color="auto"/>
      </w:divBdr>
    </w:div>
    <w:div w:id="1833567130">
      <w:bodyDiv w:val="1"/>
      <w:marLeft w:val="0"/>
      <w:marRight w:val="0"/>
      <w:marTop w:val="0"/>
      <w:marBottom w:val="0"/>
      <w:divBdr>
        <w:top w:val="none" w:sz="0" w:space="0" w:color="auto"/>
        <w:left w:val="none" w:sz="0" w:space="0" w:color="auto"/>
        <w:bottom w:val="none" w:sz="0" w:space="0" w:color="auto"/>
        <w:right w:val="none" w:sz="0" w:space="0" w:color="auto"/>
      </w:divBdr>
    </w:div>
    <w:div w:id="2023622849">
      <w:bodyDiv w:val="1"/>
      <w:marLeft w:val="0"/>
      <w:marRight w:val="0"/>
      <w:marTop w:val="0"/>
      <w:marBottom w:val="0"/>
      <w:divBdr>
        <w:top w:val="none" w:sz="0" w:space="0" w:color="auto"/>
        <w:left w:val="none" w:sz="0" w:space="0" w:color="auto"/>
        <w:bottom w:val="none" w:sz="0" w:space="0" w:color="auto"/>
        <w:right w:val="none" w:sz="0" w:space="0" w:color="auto"/>
      </w:divBdr>
    </w:div>
    <w:div w:id="2143768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6.xml"/><Relationship Id="rId42" Type="http://schemas.openxmlformats.org/officeDocument/2006/relationships/footer" Target="footer7.xml"/><Relationship Id="rId47" Type="http://schemas.openxmlformats.org/officeDocument/2006/relationships/header" Target="header17.xml"/><Relationship Id="rId63" Type="http://schemas.openxmlformats.org/officeDocument/2006/relationships/image" Target="media/image5.wmf"/><Relationship Id="rId68" Type="http://schemas.openxmlformats.org/officeDocument/2006/relationships/footer" Target="footer13.xml"/><Relationship Id="rId84" Type="http://schemas.openxmlformats.org/officeDocument/2006/relationships/header" Target="header36.xml"/><Relationship Id="rId89" Type="http://schemas.openxmlformats.org/officeDocument/2006/relationships/header" Target="header39.xml"/><Relationship Id="rId112" Type="http://schemas.openxmlformats.org/officeDocument/2006/relationships/theme" Target="theme/theme1.xml"/><Relationship Id="rId16" Type="http://schemas.openxmlformats.org/officeDocument/2006/relationships/header" Target="header1.xml"/><Relationship Id="rId107" Type="http://schemas.openxmlformats.org/officeDocument/2006/relationships/oleObject" Target="embeddings/oleObject5.bin"/><Relationship Id="rId11" Type="http://schemas.openxmlformats.org/officeDocument/2006/relationships/oleObject" Target="embeddings/oleObject1.bin"/><Relationship Id="rId32" Type="http://schemas.openxmlformats.org/officeDocument/2006/relationships/hyperlink" Target="https://www.afdb.org/en/projects-and-operations/procurement/new-procurement-policy" TargetMode="External"/><Relationship Id="rId37" Type="http://schemas.openxmlformats.org/officeDocument/2006/relationships/footer" Target="footer5.xml"/><Relationship Id="rId53" Type="http://schemas.openxmlformats.org/officeDocument/2006/relationships/header" Target="header23.xml"/><Relationship Id="rId58" Type="http://schemas.openxmlformats.org/officeDocument/2006/relationships/header" Target="header26.xml"/><Relationship Id="rId74" Type="http://schemas.openxmlformats.org/officeDocument/2006/relationships/footer" Target="footer16.xml"/><Relationship Id="rId79" Type="http://schemas.openxmlformats.org/officeDocument/2006/relationships/header" Target="header34.xml"/><Relationship Id="rId102" Type="http://schemas.openxmlformats.org/officeDocument/2006/relationships/footer" Target="footer29.xml"/><Relationship Id="rId5" Type="http://schemas.openxmlformats.org/officeDocument/2006/relationships/styles" Target="styles.xml"/><Relationship Id="rId90" Type="http://schemas.openxmlformats.org/officeDocument/2006/relationships/header" Target="header40.xml"/><Relationship Id="rId95" Type="http://schemas.openxmlformats.org/officeDocument/2006/relationships/header" Target="header42.xml"/><Relationship Id="rId22" Type="http://schemas.openxmlformats.org/officeDocument/2006/relationships/header" Target="header7.xml"/><Relationship Id="rId27" Type="http://schemas.openxmlformats.org/officeDocument/2006/relationships/footer" Target="footer3.xml"/><Relationship Id="rId43" Type="http://schemas.openxmlformats.org/officeDocument/2006/relationships/footer" Target="footer8.xml"/><Relationship Id="rId48" Type="http://schemas.openxmlformats.org/officeDocument/2006/relationships/header" Target="header18.xml"/><Relationship Id="rId64"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69" Type="http://schemas.openxmlformats.org/officeDocument/2006/relationships/header" Target="header29.xml"/><Relationship Id="rId80" Type="http://schemas.openxmlformats.org/officeDocument/2006/relationships/footer" Target="footer18.xml"/><Relationship Id="rId85" Type="http://schemas.openxmlformats.org/officeDocument/2006/relationships/header" Target="header37.xml"/><Relationship Id="rId12" Type="http://schemas.openxmlformats.org/officeDocument/2006/relationships/image" Target="media/image2.png"/><Relationship Id="rId17" Type="http://schemas.openxmlformats.org/officeDocument/2006/relationships/header" Target="header2.xml"/><Relationship Id="rId33" Type="http://schemas.openxmlformats.org/officeDocument/2006/relationships/hyperlink" Target="mailto:procurementcomplaints@afdb.org" TargetMode="External"/><Relationship Id="rId38" Type="http://schemas.openxmlformats.org/officeDocument/2006/relationships/header" Target="header12.xml"/><Relationship Id="rId59" Type="http://schemas.openxmlformats.org/officeDocument/2006/relationships/image" Target="media/image3.emf"/><Relationship Id="rId103" Type="http://schemas.openxmlformats.org/officeDocument/2006/relationships/footer" Target="footer30.xml"/><Relationship Id="rId108" Type="http://schemas.openxmlformats.org/officeDocument/2006/relationships/footer" Target="footer31.xml"/><Relationship Id="rId54" Type="http://schemas.openxmlformats.org/officeDocument/2006/relationships/footer" Target="footer10.xml"/><Relationship Id="rId70" Type="http://schemas.openxmlformats.org/officeDocument/2006/relationships/header" Target="header30.xml"/><Relationship Id="rId75" Type="http://schemas.openxmlformats.org/officeDocument/2006/relationships/header" Target="header32.xml"/><Relationship Id="rId91" Type="http://schemas.openxmlformats.org/officeDocument/2006/relationships/footer" Target="footer22.xml"/><Relationship Id="rId96" Type="http://schemas.openxmlformats.org/officeDocument/2006/relationships/header" Target="header4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mailto:KTRNIP@ketraco.co.ke" TargetMode="External"/><Relationship Id="rId23" Type="http://schemas.openxmlformats.org/officeDocument/2006/relationships/header" Target="header8.xml"/><Relationship Id="rId28" Type="http://schemas.openxmlformats.org/officeDocument/2006/relationships/hyperlink" Target="https://www.afdb.org/en/projects-operations/debarment-and-sanctions-procedures" TargetMode="External"/><Relationship Id="rId36" Type="http://schemas.openxmlformats.org/officeDocument/2006/relationships/footer" Target="footer4.xml"/><Relationship Id="rId49" Type="http://schemas.openxmlformats.org/officeDocument/2006/relationships/header" Target="header19.xml"/><Relationship Id="rId57" Type="http://schemas.openxmlformats.org/officeDocument/2006/relationships/header" Target="header25.xml"/><Relationship Id="rId106" Type="http://schemas.openxmlformats.org/officeDocument/2006/relationships/oleObject" Target="embeddings/oleObject4.bin"/><Relationship Id="rId10" Type="http://schemas.openxmlformats.org/officeDocument/2006/relationships/image" Target="media/image1.emf"/><Relationship Id="rId31" Type="http://schemas.openxmlformats.org/officeDocument/2006/relationships/hyperlink" Target="http://www.ketraco.co.ke/procurement/tenders/open-tenders" TargetMode="External"/><Relationship Id="rId44" Type="http://schemas.openxmlformats.org/officeDocument/2006/relationships/header" Target="header15.xml"/><Relationship Id="rId52" Type="http://schemas.openxmlformats.org/officeDocument/2006/relationships/header" Target="header22.xml"/><Relationship Id="rId60" Type="http://schemas.openxmlformats.org/officeDocument/2006/relationships/oleObject" Target="embeddings/oleObject2.bin"/><Relationship Id="rId65" Type="http://schemas.openxmlformats.org/officeDocument/2006/relationships/header" Target="header27.xml"/><Relationship Id="rId73" Type="http://schemas.openxmlformats.org/officeDocument/2006/relationships/header" Target="header31.xml"/><Relationship Id="rId78" Type="http://schemas.openxmlformats.org/officeDocument/2006/relationships/header" Target="header33.xml"/><Relationship Id="rId81" Type="http://schemas.openxmlformats.org/officeDocument/2006/relationships/footer" Target="footer19.xml"/><Relationship Id="rId86" Type="http://schemas.openxmlformats.org/officeDocument/2006/relationships/header" Target="header38.xml"/><Relationship Id="rId94" Type="http://schemas.openxmlformats.org/officeDocument/2006/relationships/footer" Target="footer24.xml"/><Relationship Id="rId99" Type="http://schemas.openxmlformats.org/officeDocument/2006/relationships/header" Target="header44.xml"/><Relationship Id="rId101" Type="http://schemas.openxmlformats.org/officeDocument/2006/relationships/footer" Target="footer28.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mailto:ktrnip@ketraco.co.ke" TargetMode="External"/><Relationship Id="rId18" Type="http://schemas.openxmlformats.org/officeDocument/2006/relationships/header" Target="header3.xml"/><Relationship Id="rId39" Type="http://schemas.openxmlformats.org/officeDocument/2006/relationships/footer" Target="footer6.xml"/><Relationship Id="rId109" Type="http://schemas.openxmlformats.org/officeDocument/2006/relationships/footer" Target="footer32.xml"/><Relationship Id="rId34" Type="http://schemas.openxmlformats.org/officeDocument/2006/relationships/header" Target="header10.xml"/><Relationship Id="rId50" Type="http://schemas.openxmlformats.org/officeDocument/2006/relationships/header" Target="header20.xml"/><Relationship Id="rId55" Type="http://schemas.openxmlformats.org/officeDocument/2006/relationships/footer" Target="footer11.xml"/><Relationship Id="rId76" Type="http://schemas.openxmlformats.org/officeDocument/2006/relationships/footer" Target="footer17.xml"/><Relationship Id="rId97" Type="http://schemas.openxmlformats.org/officeDocument/2006/relationships/footer" Target="footer25.xml"/><Relationship Id="rId104" Type="http://schemas.openxmlformats.org/officeDocument/2006/relationships/hyperlink" Target="mailto:ktrnip@ketraco.co.ke" TargetMode="External"/><Relationship Id="rId7" Type="http://schemas.openxmlformats.org/officeDocument/2006/relationships/webSettings" Target="webSettings.xml"/><Relationship Id="rId71" Type="http://schemas.openxmlformats.org/officeDocument/2006/relationships/footer" Target="footer14.xml"/><Relationship Id="rId92" Type="http://schemas.openxmlformats.org/officeDocument/2006/relationships/footer" Target="footer23.xml"/><Relationship Id="rId2" Type="http://schemas.openxmlformats.org/officeDocument/2006/relationships/customXml" Target="../customXml/item2.xml"/><Relationship Id="rId29" Type="http://schemas.openxmlformats.org/officeDocument/2006/relationships/hyperlink" Target="mailto:ktrnip@ketraco.co.ke" TargetMode="External"/><Relationship Id="rId24" Type="http://schemas.openxmlformats.org/officeDocument/2006/relationships/footer" Target="footer1.xml"/><Relationship Id="rId40" Type="http://schemas.openxmlformats.org/officeDocument/2006/relationships/header" Target="header13.xml"/><Relationship Id="rId45" Type="http://schemas.openxmlformats.org/officeDocument/2006/relationships/footer" Target="footer9.xml"/><Relationship Id="rId66" Type="http://schemas.openxmlformats.org/officeDocument/2006/relationships/header" Target="header28.xml"/><Relationship Id="rId87" Type="http://schemas.openxmlformats.org/officeDocument/2006/relationships/footer" Target="footer21.xml"/><Relationship Id="rId110" Type="http://schemas.openxmlformats.org/officeDocument/2006/relationships/footer" Target="footer33.xml"/><Relationship Id="rId61" Type="http://schemas.openxmlformats.org/officeDocument/2006/relationships/image" Target="media/image4.wmf"/><Relationship Id="rId82" Type="http://schemas.openxmlformats.org/officeDocument/2006/relationships/header" Target="header35.xml"/><Relationship Id="rId19" Type="http://schemas.openxmlformats.org/officeDocument/2006/relationships/header" Target="header4.xml"/><Relationship Id="rId14" Type="http://schemas.openxmlformats.org/officeDocument/2006/relationships/hyperlink" Target="https://www.ketraco.co.ke/procurement/tenders/open-tenders" TargetMode="External"/><Relationship Id="rId30" Type="http://schemas.openxmlformats.org/officeDocument/2006/relationships/hyperlink" Target="http://www.ketraco.co.ke/procurement/tenders/open-tenders" TargetMode="External"/><Relationship Id="rId35" Type="http://schemas.openxmlformats.org/officeDocument/2006/relationships/header" Target="header11.xml"/><Relationship Id="rId56" Type="http://schemas.openxmlformats.org/officeDocument/2006/relationships/header" Target="header24.xml"/><Relationship Id="rId77" Type="http://schemas.openxmlformats.org/officeDocument/2006/relationships/hyperlink" Target="https://eur03.safelinks.protection.outlook.com/?url=https%3A%2F%2Fmeasuringtools.co.ke%2Fen%2Fbosch-glm-50-27-cg-laser-distance-meter-3828682.html&amp;data=05%7C02%7C%7Ccc9ab73e98614659fa8708dc44bbc624%7C2859832439e14d87a8ec137c412a71d1%7C0%7C0%7C638460820470390570%7CUnknown%7CTWFpbGZsb3d8eyJWIjoiMC4wLjAwMDAiLCJQIjoiV2luMzIiLCJBTiI6Ik1haWwiLCJXVCI6Mn0%3D%7C0%7C%7C%7C&amp;sdata=2Rc2OHnrwDPCDDhnEBnd6HmIwENkLaiGpgwUpuLfmHI%3D&amp;reserved=0" TargetMode="External"/><Relationship Id="rId100" Type="http://schemas.openxmlformats.org/officeDocument/2006/relationships/footer" Target="footer27.xml"/><Relationship Id="rId105" Type="http://schemas.openxmlformats.org/officeDocument/2006/relationships/image" Target="media/image6.emf"/><Relationship Id="rId8" Type="http://schemas.openxmlformats.org/officeDocument/2006/relationships/footnotes" Target="footnotes.xml"/><Relationship Id="rId51" Type="http://schemas.openxmlformats.org/officeDocument/2006/relationships/header" Target="header21.xml"/><Relationship Id="rId72" Type="http://schemas.openxmlformats.org/officeDocument/2006/relationships/footer" Target="footer15.xml"/><Relationship Id="rId93" Type="http://schemas.openxmlformats.org/officeDocument/2006/relationships/header" Target="header41.xml"/><Relationship Id="rId98" Type="http://schemas.openxmlformats.org/officeDocument/2006/relationships/footer" Target="footer26.xml"/><Relationship Id="rId3" Type="http://schemas.openxmlformats.org/officeDocument/2006/relationships/customXml" Target="../customXml/item3.xml"/><Relationship Id="rId25" Type="http://schemas.openxmlformats.org/officeDocument/2006/relationships/footer" Target="footer2.xml"/><Relationship Id="rId46" Type="http://schemas.openxmlformats.org/officeDocument/2006/relationships/header" Target="header16.xml"/><Relationship Id="rId67" Type="http://schemas.openxmlformats.org/officeDocument/2006/relationships/footer" Target="footer12.xml"/><Relationship Id="rId20" Type="http://schemas.openxmlformats.org/officeDocument/2006/relationships/header" Target="header5.xml"/><Relationship Id="rId41" Type="http://schemas.openxmlformats.org/officeDocument/2006/relationships/header" Target="header14.xml"/><Relationship Id="rId62" Type="http://schemas.openxmlformats.org/officeDocument/2006/relationships/oleObject" Target="embeddings/oleObject3.bin"/><Relationship Id="rId83" Type="http://schemas.openxmlformats.org/officeDocument/2006/relationships/footer" Target="footer20.xml"/><Relationship Id="rId88"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11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6F18C-0E58-4410-ACF8-44AF6655A23A}">
  <ds:schemaRefs>
    <ds:schemaRef ds:uri="http://schemas.openxmlformats.org/officeDocument/2006/bibliography"/>
  </ds:schemaRefs>
</ds:datastoreItem>
</file>

<file path=customXml/itemProps2.xml><?xml version="1.0" encoding="utf-8"?>
<ds:datastoreItem xmlns:ds="http://schemas.openxmlformats.org/officeDocument/2006/customXml" ds:itemID="{73C82DAE-AEE7-4222-9184-C87585FB8D14}">
  <ds:schemaRefs>
    <ds:schemaRef ds:uri="http://schemas.openxmlformats.org/officeDocument/2006/bibliography"/>
  </ds:schemaRefs>
</ds:datastoreItem>
</file>

<file path=customXml/itemProps3.xml><?xml version="1.0" encoding="utf-8"?>
<ds:datastoreItem xmlns:ds="http://schemas.openxmlformats.org/officeDocument/2006/customXml" ds:itemID="{171803FC-CE99-4046-9990-ADFA26FC3637}">
  <ds:schemaRefs>
    <ds:schemaRef ds:uri="http://schemas.openxmlformats.org/officeDocument/2006/bibliography"/>
  </ds:schemaRefs>
</ds:datastoreItem>
</file>

<file path=docMetadata/LabelInfo.xml><?xml version="1.0" encoding="utf-8"?>
<clbl:labelList xmlns:clbl="http://schemas.microsoft.com/office/2020/mipLabelMetadata">
  <clbl:label id="{742a4dde-aa66-4466-a2df-404ae23837a8}" enabled="1" method="Privileged" siteId="{28598324-39e1-4d87-a8ec-137c412a71d1}" contentBits="0" removed="0"/>
</clbl:labelList>
</file>

<file path=docProps/app.xml><?xml version="1.0" encoding="utf-8"?>
<Properties xmlns="http://schemas.openxmlformats.org/officeDocument/2006/extended-properties" xmlns:vt="http://schemas.openxmlformats.org/officeDocument/2006/docPropsVTypes">
  <Template>master</Template>
  <TotalTime>1</TotalTime>
  <Pages>391</Pages>
  <Words>81548</Words>
  <Characters>457289</Characters>
  <Application>Microsoft Office Word</Application>
  <DocSecurity>0</DocSecurity>
  <Lines>3810</Lines>
  <Paragraphs>1075</Paragraphs>
  <ScaleCrop>false</ScaleCrop>
  <HeadingPairs>
    <vt:vector size="2" baseType="variant">
      <vt:variant>
        <vt:lpstr>Title</vt:lpstr>
      </vt:variant>
      <vt:variant>
        <vt:i4>1</vt:i4>
      </vt:variant>
    </vt:vector>
  </HeadingPairs>
  <TitlesOfParts>
    <vt:vector size="1" baseType="lpstr">
      <vt:lpstr>Standard Procurement Document</vt:lpstr>
    </vt:vector>
  </TitlesOfParts>
  <Manager>Tesfaalem G. Iyesus</Manager>
  <Company>The World Bank</Company>
  <LinksUpToDate>false</LinksUpToDate>
  <CharactersWithSpaces>537762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Procurement Document</dc:title>
  <dc:subject>RFB Plant Design, Supply &amp; Install</dc:subject>
  <dc:creator>Efraim Jimenez</dc:creator>
  <cp:keywords>Plant without PQ</cp:keywords>
  <dc:description/>
  <cp:lastModifiedBy>Taddeo M. Kamau</cp:lastModifiedBy>
  <cp:revision>2</cp:revision>
  <cp:lastPrinted>2025-06-05T13:30:00Z</cp:lastPrinted>
  <dcterms:created xsi:type="dcterms:W3CDTF">2025-06-16T09:47:00Z</dcterms:created>
  <dcterms:modified xsi:type="dcterms:W3CDTF">2025-06-16T09:47:00Z</dcterms:modified>
</cp:coreProperties>
</file>